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1193"/>
        <w:gridCol w:w="6390"/>
      </w:tblGrid>
      <w:tr w:rsidR="00795368" w14:paraId="7FF071B4" w14:textId="77777777" w:rsidTr="00D52660">
        <w:tc>
          <w:tcPr>
            <w:tcW w:w="1620" w:type="dxa"/>
            <w:tcBorders>
              <w:bottom w:val="single" w:sz="4" w:space="0" w:color="auto"/>
            </w:tcBorders>
            <w:shd w:val="clear" w:color="auto" w:fill="FFFFFF"/>
            <w:vAlign w:val="center"/>
          </w:tcPr>
          <w:p w14:paraId="7FD08C32" w14:textId="77777777" w:rsidR="00795368" w:rsidRDefault="00795368" w:rsidP="000707F9">
            <w:pPr>
              <w:pStyle w:val="Header"/>
              <w:spacing w:before="120" w:after="120"/>
            </w:pPr>
            <w:bookmarkStart w:id="0" w:name="_Toc265221951"/>
            <w:bookmarkStart w:id="1" w:name="_Toc279430291"/>
            <w:bookmarkStart w:id="2" w:name="_Toc474318635"/>
            <w:bookmarkStart w:id="3" w:name="_Toc183604013"/>
            <w:bookmarkStart w:id="4" w:name="_Toc146698957"/>
            <w:bookmarkStart w:id="5" w:name="_Toc193264781"/>
            <w:bookmarkStart w:id="6" w:name="_Toc248306799"/>
            <w:bookmarkStart w:id="7" w:name="_Toc264923458"/>
            <w:bookmarkStart w:id="8" w:name="_Toc248051050"/>
            <w:r>
              <w:br w:type="page"/>
              <w:t>RMGRR Number</w:t>
            </w:r>
          </w:p>
        </w:tc>
        <w:tc>
          <w:tcPr>
            <w:tcW w:w="1237" w:type="dxa"/>
            <w:tcBorders>
              <w:bottom w:val="single" w:sz="4" w:space="0" w:color="auto"/>
            </w:tcBorders>
            <w:vAlign w:val="center"/>
          </w:tcPr>
          <w:p w14:paraId="7E9F65AD" w14:textId="77777777" w:rsidR="00795368" w:rsidRDefault="00795368" w:rsidP="000707F9">
            <w:pPr>
              <w:pStyle w:val="Header"/>
              <w:jc w:val="center"/>
            </w:pPr>
            <w:hyperlink r:id="rId8" w:history="1">
              <w:r w:rsidRPr="00421D34">
                <w:rPr>
                  <w:rStyle w:val="Hyperlink"/>
                </w:rPr>
                <w:t>183</w:t>
              </w:r>
            </w:hyperlink>
          </w:p>
        </w:tc>
        <w:tc>
          <w:tcPr>
            <w:tcW w:w="1193" w:type="dxa"/>
            <w:tcBorders>
              <w:bottom w:val="single" w:sz="4" w:space="0" w:color="auto"/>
            </w:tcBorders>
            <w:shd w:val="clear" w:color="auto" w:fill="FFFFFF"/>
            <w:vAlign w:val="center"/>
          </w:tcPr>
          <w:p w14:paraId="440CA671" w14:textId="77777777" w:rsidR="00795368" w:rsidRDefault="00795368" w:rsidP="000707F9">
            <w:pPr>
              <w:pStyle w:val="Header"/>
            </w:pPr>
            <w:r>
              <w:t>RMGRR Title</w:t>
            </w:r>
          </w:p>
        </w:tc>
        <w:tc>
          <w:tcPr>
            <w:tcW w:w="6390" w:type="dxa"/>
            <w:tcBorders>
              <w:bottom w:val="single" w:sz="4" w:space="0" w:color="auto"/>
            </w:tcBorders>
            <w:vAlign w:val="center"/>
          </w:tcPr>
          <w:p w14:paraId="345A1BFC" w14:textId="77777777" w:rsidR="00795368" w:rsidRDefault="00795368" w:rsidP="000707F9">
            <w:pPr>
              <w:pStyle w:val="Header"/>
            </w:pPr>
            <w:r>
              <w:t xml:space="preserve">Competitive Retailer Information Portal (CRIP) and Weather Moratorium Updates </w:t>
            </w:r>
          </w:p>
        </w:tc>
      </w:tr>
      <w:tr w:rsidR="00D52660" w:rsidRPr="00E01925" w14:paraId="0E52CFCE" w14:textId="77777777" w:rsidTr="00D52660">
        <w:trPr>
          <w:trHeight w:val="629"/>
        </w:trPr>
        <w:tc>
          <w:tcPr>
            <w:tcW w:w="2857" w:type="dxa"/>
            <w:gridSpan w:val="2"/>
            <w:shd w:val="clear" w:color="auto" w:fill="FFFFFF"/>
            <w:vAlign w:val="center"/>
          </w:tcPr>
          <w:p w14:paraId="53320615" w14:textId="61B06460" w:rsidR="00D52660" w:rsidRPr="00D52660" w:rsidRDefault="00D52660" w:rsidP="00D52660">
            <w:pPr>
              <w:pStyle w:val="Header"/>
              <w:rPr>
                <w:bCs w:val="0"/>
              </w:rPr>
            </w:pPr>
            <w:r w:rsidRPr="00E01925">
              <w:rPr>
                <w:bCs w:val="0"/>
              </w:rPr>
              <w:t xml:space="preserve">Date </w:t>
            </w:r>
            <w:r w:rsidR="005B7158">
              <w:rPr>
                <w:bCs w:val="0"/>
              </w:rPr>
              <w:t>of Decision</w:t>
            </w:r>
          </w:p>
        </w:tc>
        <w:tc>
          <w:tcPr>
            <w:tcW w:w="7583" w:type="dxa"/>
            <w:gridSpan w:val="2"/>
            <w:shd w:val="clear" w:color="auto" w:fill="FFFFFF"/>
            <w:vAlign w:val="center"/>
          </w:tcPr>
          <w:p w14:paraId="2C031BEB" w14:textId="643853B6" w:rsidR="00D52660" w:rsidRPr="00E01925" w:rsidRDefault="005B7158" w:rsidP="000707F9">
            <w:pPr>
              <w:pStyle w:val="NormalArial"/>
            </w:pPr>
            <w:r>
              <w:t>June 12</w:t>
            </w:r>
            <w:r w:rsidR="00D52660">
              <w:t>, 2025</w:t>
            </w:r>
          </w:p>
        </w:tc>
      </w:tr>
      <w:tr w:rsidR="00D52660" w:rsidRPr="00E01925" w14:paraId="1A9086FC" w14:textId="77777777" w:rsidTr="00D52660">
        <w:trPr>
          <w:trHeight w:val="620"/>
        </w:trPr>
        <w:tc>
          <w:tcPr>
            <w:tcW w:w="2857" w:type="dxa"/>
            <w:gridSpan w:val="2"/>
            <w:shd w:val="clear" w:color="auto" w:fill="FFFFFF"/>
            <w:vAlign w:val="center"/>
          </w:tcPr>
          <w:p w14:paraId="22E886DC" w14:textId="1F19EFBD" w:rsidR="00D52660" w:rsidRPr="00D52660" w:rsidRDefault="005B7158" w:rsidP="00D52660">
            <w:pPr>
              <w:pStyle w:val="Header"/>
            </w:pPr>
            <w:r>
              <w:t>Action</w:t>
            </w:r>
            <w:r w:rsidR="00D52660" w:rsidRPr="00FB509B">
              <w:t xml:space="preserve"> </w:t>
            </w:r>
            <w:r w:rsidR="00D52660">
              <w:t xml:space="preserve"> </w:t>
            </w:r>
          </w:p>
        </w:tc>
        <w:tc>
          <w:tcPr>
            <w:tcW w:w="7583" w:type="dxa"/>
            <w:gridSpan w:val="2"/>
            <w:shd w:val="clear" w:color="auto" w:fill="FFFFFF"/>
            <w:vAlign w:val="center"/>
          </w:tcPr>
          <w:p w14:paraId="5AF59636" w14:textId="37E20DD8" w:rsidR="00D52660" w:rsidRPr="00D52660" w:rsidRDefault="00025691" w:rsidP="000707F9">
            <w:pPr>
              <w:pStyle w:val="Header"/>
              <w:rPr>
                <w:b w:val="0"/>
                <w:bCs w:val="0"/>
              </w:rPr>
            </w:pPr>
            <w:r>
              <w:rPr>
                <w:b w:val="0"/>
                <w:bCs w:val="0"/>
              </w:rPr>
              <w:t>Recommended Approval</w:t>
            </w:r>
          </w:p>
        </w:tc>
      </w:tr>
      <w:tr w:rsidR="005B7158" w:rsidRPr="00E01925" w14:paraId="060EDEA3" w14:textId="77777777" w:rsidTr="00D52660">
        <w:trPr>
          <w:trHeight w:val="620"/>
        </w:trPr>
        <w:tc>
          <w:tcPr>
            <w:tcW w:w="2857" w:type="dxa"/>
            <w:gridSpan w:val="2"/>
            <w:shd w:val="clear" w:color="auto" w:fill="FFFFFF"/>
            <w:vAlign w:val="center"/>
          </w:tcPr>
          <w:p w14:paraId="197866D2" w14:textId="5D9A55D3" w:rsidR="005B7158" w:rsidDel="005B7158" w:rsidRDefault="005B7158" w:rsidP="00D52660">
            <w:pPr>
              <w:pStyle w:val="Header"/>
            </w:pPr>
            <w:r>
              <w:t>Timeline</w:t>
            </w:r>
          </w:p>
        </w:tc>
        <w:tc>
          <w:tcPr>
            <w:tcW w:w="7583" w:type="dxa"/>
            <w:gridSpan w:val="2"/>
            <w:shd w:val="clear" w:color="auto" w:fill="FFFFFF"/>
            <w:vAlign w:val="center"/>
          </w:tcPr>
          <w:p w14:paraId="3B0D3DF6" w14:textId="7336D67A" w:rsidR="005B7158" w:rsidRPr="00D52660" w:rsidDel="005B7158" w:rsidRDefault="005B7158" w:rsidP="000707F9">
            <w:pPr>
              <w:pStyle w:val="Header"/>
              <w:rPr>
                <w:b w:val="0"/>
                <w:bCs w:val="0"/>
              </w:rPr>
            </w:pPr>
            <w:r>
              <w:rPr>
                <w:b w:val="0"/>
                <w:bCs w:val="0"/>
              </w:rPr>
              <w:t>Normal</w:t>
            </w:r>
          </w:p>
        </w:tc>
      </w:tr>
      <w:tr w:rsidR="005B7158" w:rsidRPr="00E01925" w14:paraId="4E6AF509" w14:textId="77777777" w:rsidTr="00D52660">
        <w:trPr>
          <w:trHeight w:val="620"/>
        </w:trPr>
        <w:tc>
          <w:tcPr>
            <w:tcW w:w="2857" w:type="dxa"/>
            <w:gridSpan w:val="2"/>
            <w:shd w:val="clear" w:color="auto" w:fill="FFFFFF"/>
            <w:vAlign w:val="center"/>
          </w:tcPr>
          <w:p w14:paraId="160D7061" w14:textId="37366319" w:rsidR="005B7158" w:rsidDel="005B7158" w:rsidRDefault="005B7158" w:rsidP="00D70046">
            <w:pPr>
              <w:pStyle w:val="Header"/>
              <w:spacing w:before="120" w:after="120"/>
            </w:pPr>
            <w:r>
              <w:t>Proposed Effective Date</w:t>
            </w:r>
          </w:p>
        </w:tc>
        <w:tc>
          <w:tcPr>
            <w:tcW w:w="7583" w:type="dxa"/>
            <w:gridSpan w:val="2"/>
            <w:shd w:val="clear" w:color="auto" w:fill="FFFFFF"/>
            <w:vAlign w:val="center"/>
          </w:tcPr>
          <w:p w14:paraId="1C9D0239" w14:textId="2B846259" w:rsidR="005B7158" w:rsidRPr="00D52660" w:rsidDel="005B7158" w:rsidRDefault="005B7158" w:rsidP="000707F9">
            <w:pPr>
              <w:pStyle w:val="Header"/>
              <w:rPr>
                <w:b w:val="0"/>
                <w:bCs w:val="0"/>
              </w:rPr>
            </w:pPr>
            <w:r>
              <w:rPr>
                <w:b w:val="0"/>
                <w:bCs w:val="0"/>
              </w:rPr>
              <w:t>To be determined</w:t>
            </w:r>
          </w:p>
        </w:tc>
      </w:tr>
      <w:tr w:rsidR="005B7158" w:rsidRPr="00E01925" w14:paraId="4A6458FE" w14:textId="77777777" w:rsidTr="00D52660">
        <w:trPr>
          <w:trHeight w:val="620"/>
        </w:trPr>
        <w:tc>
          <w:tcPr>
            <w:tcW w:w="2857" w:type="dxa"/>
            <w:gridSpan w:val="2"/>
            <w:shd w:val="clear" w:color="auto" w:fill="FFFFFF"/>
            <w:vAlign w:val="center"/>
          </w:tcPr>
          <w:p w14:paraId="3703C7DF" w14:textId="4A5A0A5B" w:rsidR="005B7158" w:rsidRDefault="005B7158" w:rsidP="00D70046">
            <w:pPr>
              <w:pStyle w:val="Header"/>
              <w:spacing w:before="120" w:after="120"/>
            </w:pPr>
            <w:r>
              <w:t>Priority and Rank Assigned</w:t>
            </w:r>
          </w:p>
        </w:tc>
        <w:tc>
          <w:tcPr>
            <w:tcW w:w="7583" w:type="dxa"/>
            <w:gridSpan w:val="2"/>
            <w:shd w:val="clear" w:color="auto" w:fill="FFFFFF"/>
            <w:vAlign w:val="center"/>
          </w:tcPr>
          <w:p w14:paraId="27177807" w14:textId="16A30FC9" w:rsidR="005B7158" w:rsidRDefault="005B7158" w:rsidP="000707F9">
            <w:pPr>
              <w:pStyle w:val="Header"/>
              <w:rPr>
                <w:b w:val="0"/>
                <w:bCs w:val="0"/>
              </w:rPr>
            </w:pPr>
            <w:r>
              <w:rPr>
                <w:b w:val="0"/>
                <w:bCs w:val="0"/>
              </w:rPr>
              <w:t>To be determined</w:t>
            </w:r>
          </w:p>
        </w:tc>
      </w:tr>
      <w:tr w:rsidR="00795368" w14:paraId="120A0ADF" w14:textId="77777777" w:rsidTr="00D52660">
        <w:trPr>
          <w:trHeight w:val="773"/>
        </w:trPr>
        <w:tc>
          <w:tcPr>
            <w:tcW w:w="2857" w:type="dxa"/>
            <w:gridSpan w:val="2"/>
            <w:tcBorders>
              <w:top w:val="single" w:sz="4" w:space="0" w:color="auto"/>
              <w:bottom w:val="single" w:sz="4" w:space="0" w:color="auto"/>
            </w:tcBorders>
            <w:shd w:val="clear" w:color="auto" w:fill="FFFFFF"/>
            <w:vAlign w:val="center"/>
          </w:tcPr>
          <w:p w14:paraId="24844DAE" w14:textId="03D285C1" w:rsidR="00795368" w:rsidRDefault="00795368" w:rsidP="00795368">
            <w:pPr>
              <w:pStyle w:val="Header"/>
            </w:pPr>
            <w:r>
              <w:t xml:space="preserve">Retail Market Guide Sections Requiring Revision </w:t>
            </w:r>
          </w:p>
        </w:tc>
        <w:tc>
          <w:tcPr>
            <w:tcW w:w="7583" w:type="dxa"/>
            <w:gridSpan w:val="2"/>
            <w:tcBorders>
              <w:top w:val="single" w:sz="4" w:space="0" w:color="auto"/>
            </w:tcBorders>
            <w:vAlign w:val="center"/>
          </w:tcPr>
          <w:p w14:paraId="50BBE6FB" w14:textId="77777777" w:rsidR="00795368" w:rsidRDefault="00795368" w:rsidP="00795368">
            <w:pPr>
              <w:pStyle w:val="NormalArial"/>
              <w:spacing w:before="120"/>
            </w:pPr>
            <w:r>
              <w:t>2.2, Acronyms</w:t>
            </w:r>
          </w:p>
          <w:p w14:paraId="53990925" w14:textId="77777777" w:rsidR="00795368" w:rsidRDefault="00795368" w:rsidP="00795368">
            <w:pPr>
              <w:pStyle w:val="NormalArial"/>
            </w:pPr>
            <w:r w:rsidRPr="00AC39A7">
              <w:t>7.4.2</w:t>
            </w:r>
            <w:r>
              <w:t xml:space="preserve">, </w:t>
            </w:r>
            <w:r w:rsidRPr="00AC39A7">
              <w:t>Safety-Net Submission Processes</w:t>
            </w:r>
          </w:p>
          <w:p w14:paraId="3100A1BD" w14:textId="77777777" w:rsidR="00795368" w:rsidRDefault="00795368" w:rsidP="00795368">
            <w:pPr>
              <w:pStyle w:val="NormalArial"/>
            </w:pPr>
            <w:r w:rsidRPr="00AC39A7">
              <w:t>7.6.5.1</w:t>
            </w:r>
            <w:r>
              <w:t xml:space="preserve">, </w:t>
            </w:r>
            <w:r w:rsidRPr="00AC39A7">
              <w:t>Emergency Reconnects</w:t>
            </w:r>
          </w:p>
          <w:p w14:paraId="0049AC93" w14:textId="77777777" w:rsidR="00795368" w:rsidRDefault="00795368" w:rsidP="00795368">
            <w:pPr>
              <w:pStyle w:val="NormalArial"/>
            </w:pPr>
            <w:r w:rsidRPr="006C7507">
              <w:t>7.6.5.4</w:t>
            </w:r>
            <w:r>
              <w:t xml:space="preserve">, </w:t>
            </w:r>
            <w:r w:rsidRPr="006C7507">
              <w:t>Weather Moratoriums</w:t>
            </w:r>
          </w:p>
          <w:p w14:paraId="256E3FDF" w14:textId="77777777" w:rsidR="00795368" w:rsidRDefault="00795368" w:rsidP="00795368">
            <w:pPr>
              <w:pStyle w:val="NormalArial"/>
            </w:pPr>
            <w:r w:rsidRPr="006C7507">
              <w:t>7.6.5.6</w:t>
            </w:r>
            <w:r>
              <w:t xml:space="preserve">, </w:t>
            </w:r>
            <w:r w:rsidRPr="006C7507">
              <w:t>Master Metered Premises</w:t>
            </w:r>
          </w:p>
          <w:p w14:paraId="119517E5" w14:textId="77777777" w:rsidR="00795368" w:rsidRDefault="00795368" w:rsidP="00795368">
            <w:pPr>
              <w:pStyle w:val="NormalArial"/>
            </w:pPr>
            <w:r w:rsidRPr="006C7507">
              <w:t>7.10.2.2</w:t>
            </w:r>
            <w:r>
              <w:t>,</w:t>
            </w:r>
            <w:r w:rsidRPr="006C7507">
              <w:t xml:space="preserve"> Safety-Net Move-Out Procedures During an Extended Unplanned System Outage</w:t>
            </w:r>
          </w:p>
          <w:p w14:paraId="24209BE9" w14:textId="1FC271CD" w:rsidR="00795368" w:rsidRPr="00FB509B" w:rsidRDefault="00795368" w:rsidP="00795368">
            <w:pPr>
              <w:pStyle w:val="NormalArial"/>
              <w:spacing w:after="120"/>
            </w:pPr>
            <w:r>
              <w:t>8.3.5.4, Weather Moratoriums</w:t>
            </w:r>
          </w:p>
        </w:tc>
      </w:tr>
      <w:tr w:rsidR="00795368" w14:paraId="738475B3" w14:textId="77777777" w:rsidTr="00D52660">
        <w:trPr>
          <w:trHeight w:val="518"/>
        </w:trPr>
        <w:tc>
          <w:tcPr>
            <w:tcW w:w="2857" w:type="dxa"/>
            <w:gridSpan w:val="2"/>
            <w:tcBorders>
              <w:bottom w:val="single" w:sz="4" w:space="0" w:color="auto"/>
            </w:tcBorders>
            <w:shd w:val="clear" w:color="auto" w:fill="FFFFFF"/>
            <w:vAlign w:val="center"/>
          </w:tcPr>
          <w:p w14:paraId="264FBC98" w14:textId="77777777" w:rsidR="00795368" w:rsidRDefault="00795368" w:rsidP="000707F9">
            <w:pPr>
              <w:pStyle w:val="Header"/>
              <w:spacing w:before="120" w:after="120"/>
            </w:pPr>
            <w:r>
              <w:t>Related Documents Requiring Revision/Related Revision Requests</w:t>
            </w:r>
          </w:p>
        </w:tc>
        <w:tc>
          <w:tcPr>
            <w:tcW w:w="7583" w:type="dxa"/>
            <w:gridSpan w:val="2"/>
            <w:tcBorders>
              <w:bottom w:val="single" w:sz="4" w:space="0" w:color="auto"/>
            </w:tcBorders>
            <w:vAlign w:val="center"/>
          </w:tcPr>
          <w:p w14:paraId="5C02D3CE" w14:textId="77777777" w:rsidR="00795368" w:rsidRPr="00FB509B" w:rsidRDefault="00795368" w:rsidP="000707F9">
            <w:pPr>
              <w:pStyle w:val="NormalArial"/>
            </w:pPr>
            <w:r>
              <w:t xml:space="preserve">None </w:t>
            </w:r>
          </w:p>
        </w:tc>
      </w:tr>
      <w:tr w:rsidR="00795368" w14:paraId="1F326AA9" w14:textId="77777777" w:rsidTr="00D52660">
        <w:trPr>
          <w:trHeight w:val="518"/>
        </w:trPr>
        <w:tc>
          <w:tcPr>
            <w:tcW w:w="2857" w:type="dxa"/>
            <w:gridSpan w:val="2"/>
            <w:tcBorders>
              <w:bottom w:val="single" w:sz="4" w:space="0" w:color="auto"/>
            </w:tcBorders>
            <w:shd w:val="clear" w:color="auto" w:fill="FFFFFF"/>
            <w:vAlign w:val="center"/>
          </w:tcPr>
          <w:p w14:paraId="3BA45B80" w14:textId="77777777" w:rsidR="00795368" w:rsidRDefault="00795368" w:rsidP="000707F9">
            <w:pPr>
              <w:pStyle w:val="Header"/>
            </w:pPr>
            <w:r>
              <w:t>Revision Description</w:t>
            </w:r>
          </w:p>
        </w:tc>
        <w:tc>
          <w:tcPr>
            <w:tcW w:w="7583" w:type="dxa"/>
            <w:gridSpan w:val="2"/>
            <w:tcBorders>
              <w:bottom w:val="single" w:sz="4" w:space="0" w:color="auto"/>
            </w:tcBorders>
            <w:vAlign w:val="center"/>
          </w:tcPr>
          <w:p w14:paraId="2B570090" w14:textId="77777777" w:rsidR="00795368" w:rsidRDefault="00795368" w:rsidP="000707F9">
            <w:pPr>
              <w:pStyle w:val="NormalArial"/>
              <w:spacing w:before="120"/>
            </w:pPr>
            <w:r>
              <w:t xml:space="preserve">This Retail Market Guide Revision Request (RMGRR) incorporates various updates that have been implemented as part of previous project enhancements to </w:t>
            </w:r>
            <w:r w:rsidRPr="009052C2">
              <w:t>Transmission and/or Distribution Service Provider</w:t>
            </w:r>
            <w:r>
              <w:t>s’</w:t>
            </w:r>
            <w:r w:rsidRPr="009052C2">
              <w:t xml:space="preserve"> </w:t>
            </w:r>
            <w:r>
              <w:t xml:space="preserve">(TDSPs’) Competitive Retailer Information Portal (CRIP) self-service tool. </w:t>
            </w:r>
          </w:p>
          <w:p w14:paraId="43BD5D98" w14:textId="77777777" w:rsidR="00795368" w:rsidRDefault="00795368" w:rsidP="000707F9">
            <w:pPr>
              <w:pStyle w:val="NormalArial"/>
            </w:pPr>
          </w:p>
          <w:p w14:paraId="52BC5C6C" w14:textId="77777777" w:rsidR="00795368" w:rsidRPr="00FB509B" w:rsidRDefault="00795368" w:rsidP="000707F9">
            <w:pPr>
              <w:pStyle w:val="NormalArial"/>
              <w:spacing w:after="120"/>
            </w:pPr>
            <w:r>
              <w:t xml:space="preserve">Also, with the implementation of Texas Standard Electronic Transaction (TX SET) V5.0, “county name” assignments will permit TDSPs to assign weather moratoriums “by county name” instead of “by service territory”.  Therefore, Table 22, </w:t>
            </w:r>
            <w:r w:rsidRPr="00677A61">
              <w:t>TDSP Disconnection Activity During Weather Moratorium</w:t>
            </w:r>
            <w:r>
              <w:t>,</w:t>
            </w:r>
            <w:r w:rsidRPr="00677A61">
              <w:t xml:space="preserve"> </w:t>
            </w:r>
            <w:r>
              <w:t xml:space="preserve">of Section 7.6.5.4 has been updated accordingly to change “by service territory” to reflect ”by county” as part of this RMGRR.   </w:t>
            </w:r>
          </w:p>
        </w:tc>
      </w:tr>
      <w:tr w:rsidR="00795368" w14:paraId="1CEB5523" w14:textId="77777777" w:rsidTr="00D52660">
        <w:trPr>
          <w:trHeight w:val="518"/>
        </w:trPr>
        <w:tc>
          <w:tcPr>
            <w:tcW w:w="2857" w:type="dxa"/>
            <w:gridSpan w:val="2"/>
            <w:shd w:val="clear" w:color="auto" w:fill="FFFFFF"/>
            <w:vAlign w:val="center"/>
          </w:tcPr>
          <w:p w14:paraId="6C329D8C" w14:textId="77777777" w:rsidR="00795368" w:rsidRDefault="00795368" w:rsidP="000707F9">
            <w:pPr>
              <w:pStyle w:val="Header"/>
            </w:pPr>
            <w:r>
              <w:t>Reason for Revision</w:t>
            </w:r>
          </w:p>
        </w:tc>
        <w:tc>
          <w:tcPr>
            <w:tcW w:w="7583" w:type="dxa"/>
            <w:gridSpan w:val="2"/>
            <w:vAlign w:val="center"/>
          </w:tcPr>
          <w:p w14:paraId="6CD300FD" w14:textId="1AED4291" w:rsidR="00795368" w:rsidRPr="00B95D38" w:rsidRDefault="00795368" w:rsidP="000707F9">
            <w:pPr>
              <w:pStyle w:val="NormalArial"/>
              <w:tabs>
                <w:tab w:val="left" w:pos="432"/>
              </w:tabs>
              <w:spacing w:before="120"/>
              <w:ind w:left="432" w:hanging="432"/>
              <w:rPr>
                <w:rFonts w:cs="Arial"/>
                <w:color w:val="000000"/>
              </w:rPr>
            </w:pPr>
            <w:r w:rsidRPr="00B95D38">
              <w:object w:dxaOrig="1440" w:dyaOrig="1440" w14:anchorId="6CD5A3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B95D38">
              <w:t xml:space="preserve">  </w:t>
            </w:r>
            <w:hyperlink r:id="rId11" w:history="1">
              <w:r w:rsidRPr="00B95D38">
                <w:rPr>
                  <w:rStyle w:val="Hyperlink"/>
                  <w:rFonts w:cs="Arial"/>
                </w:rPr>
                <w:t>Strategic Plan</w:t>
              </w:r>
            </w:hyperlink>
            <w:r w:rsidRPr="00B95D38">
              <w:rPr>
                <w:rFonts w:cs="Arial"/>
                <w:color w:val="000000"/>
              </w:rPr>
              <w:t xml:space="preserve"> Objective 1 – Be an industry leader for grid reliability and resilience</w:t>
            </w:r>
          </w:p>
          <w:p w14:paraId="75D9D0EF" w14:textId="07288B77" w:rsidR="00795368" w:rsidRPr="00B95D38" w:rsidRDefault="00795368" w:rsidP="000707F9">
            <w:pPr>
              <w:pStyle w:val="NormalArial"/>
              <w:tabs>
                <w:tab w:val="left" w:pos="432"/>
              </w:tabs>
              <w:spacing w:before="120"/>
              <w:ind w:left="432" w:hanging="432"/>
              <w:rPr>
                <w:rFonts w:cs="Arial"/>
                <w:color w:val="000000"/>
              </w:rPr>
            </w:pPr>
            <w:r w:rsidRPr="00B95D38">
              <w:lastRenderedPageBreak/>
              <w:object w:dxaOrig="1440" w:dyaOrig="1440" w14:anchorId="5AE09815">
                <v:shape id="_x0000_i1039" type="#_x0000_t75" style="width:15.6pt;height:15pt" o:ole="">
                  <v:imagedata r:id="rId9" o:title=""/>
                </v:shape>
                <w:control r:id="rId12" w:name="TextBox17" w:shapeid="_x0000_i1039"/>
              </w:object>
            </w:r>
            <w:r w:rsidRPr="00B95D38">
              <w:t xml:space="preserve">  </w:t>
            </w:r>
            <w:hyperlink r:id="rId13" w:history="1">
              <w:r w:rsidRPr="00B95D38">
                <w:rPr>
                  <w:rStyle w:val="Hyperlink"/>
                  <w:rFonts w:cs="Arial"/>
                </w:rPr>
                <w:t>Strategic Plan</w:t>
              </w:r>
            </w:hyperlink>
            <w:r w:rsidRPr="00B95D38">
              <w:rPr>
                <w:rFonts w:cs="Arial"/>
                <w:color w:val="000000"/>
              </w:rPr>
              <w:t xml:space="preserve"> Objective 2 - Enhance the ERCOT region’s economic competitiveness with respect to trends in wholesale power rates and retail electricity prices to consumers</w:t>
            </w:r>
          </w:p>
          <w:p w14:paraId="403157BC" w14:textId="6942B9FC" w:rsidR="00795368" w:rsidRPr="00B95D38" w:rsidRDefault="00795368" w:rsidP="000707F9">
            <w:pPr>
              <w:pStyle w:val="NormalArial"/>
              <w:spacing w:before="120"/>
              <w:ind w:left="432" w:hanging="432"/>
              <w:rPr>
                <w:rFonts w:cs="Arial"/>
                <w:color w:val="000000"/>
              </w:rPr>
            </w:pPr>
            <w:r w:rsidRPr="00B95D38">
              <w:object w:dxaOrig="1440" w:dyaOrig="1440" w14:anchorId="75374F24">
                <v:shape id="_x0000_i1041" type="#_x0000_t75" style="width:15.6pt;height:15pt" o:ole="">
                  <v:imagedata r:id="rId9" o:title=""/>
                </v:shape>
                <w:control r:id="rId14" w:name="TextBox122" w:shapeid="_x0000_i1041"/>
              </w:object>
            </w:r>
            <w:r w:rsidRPr="00B95D38">
              <w:t xml:space="preserve">  </w:t>
            </w:r>
            <w:hyperlink r:id="rId15" w:history="1">
              <w:r w:rsidRPr="00B95D38">
                <w:rPr>
                  <w:rStyle w:val="Hyperlink"/>
                  <w:rFonts w:cs="Arial"/>
                </w:rPr>
                <w:t>Strategic Plan</w:t>
              </w:r>
            </w:hyperlink>
            <w:r w:rsidRPr="00B95D38">
              <w:rPr>
                <w:rFonts w:cs="Arial"/>
                <w:color w:val="000000"/>
              </w:rPr>
              <w:t xml:space="preserve"> Objective 3 - Advance ERCOT, Inc. as an independent leading industry expert and an employer of choice by fostering innovation, investing in our people, and emphasizing the importance of our mission</w:t>
            </w:r>
          </w:p>
          <w:p w14:paraId="3FFFAB54" w14:textId="709F2D53" w:rsidR="00795368" w:rsidRPr="00B95D38" w:rsidRDefault="00795368" w:rsidP="000707F9">
            <w:pPr>
              <w:pStyle w:val="NormalArial"/>
              <w:spacing w:before="120"/>
              <w:rPr>
                <w:iCs/>
                <w:kern w:val="24"/>
              </w:rPr>
            </w:pPr>
            <w:r w:rsidRPr="00B95D38">
              <w:object w:dxaOrig="1440" w:dyaOrig="1440" w14:anchorId="65E41F66">
                <v:shape id="_x0000_i1043" type="#_x0000_t75" style="width:15.6pt;height:15pt" o:ole="">
                  <v:imagedata r:id="rId16" o:title=""/>
                </v:shape>
                <w:control r:id="rId17" w:name="TextBox13" w:shapeid="_x0000_i1043"/>
              </w:object>
            </w:r>
            <w:r w:rsidRPr="00B95D38">
              <w:t xml:space="preserve">  </w:t>
            </w:r>
            <w:r w:rsidRPr="00B95D38">
              <w:rPr>
                <w:iCs/>
                <w:kern w:val="24"/>
              </w:rPr>
              <w:t>General system and/or process improvement(s)</w:t>
            </w:r>
          </w:p>
          <w:p w14:paraId="4E5C7BCC" w14:textId="637DAAFD" w:rsidR="00795368" w:rsidRPr="00B95D38" w:rsidRDefault="00795368" w:rsidP="000707F9">
            <w:pPr>
              <w:pStyle w:val="NormalArial"/>
              <w:spacing w:before="120"/>
              <w:rPr>
                <w:iCs/>
                <w:kern w:val="24"/>
              </w:rPr>
            </w:pPr>
            <w:r w:rsidRPr="00B95D38">
              <w:object w:dxaOrig="1440" w:dyaOrig="1440" w14:anchorId="7B9567B0">
                <v:shape id="_x0000_i1045" type="#_x0000_t75" style="width:15.6pt;height:15pt" o:ole="">
                  <v:imagedata r:id="rId9" o:title=""/>
                </v:shape>
                <w:control r:id="rId18" w:name="TextBox14" w:shapeid="_x0000_i1045"/>
              </w:object>
            </w:r>
            <w:r w:rsidRPr="00B95D38">
              <w:t xml:space="preserve">  </w:t>
            </w:r>
            <w:r w:rsidRPr="00B95D38">
              <w:rPr>
                <w:iCs/>
                <w:kern w:val="24"/>
              </w:rPr>
              <w:t>Regulatory requirements</w:t>
            </w:r>
          </w:p>
          <w:p w14:paraId="4D06297C" w14:textId="7224FDC3" w:rsidR="00795368" w:rsidRPr="00B95D38" w:rsidRDefault="00795368" w:rsidP="000707F9">
            <w:pPr>
              <w:pStyle w:val="NormalArial"/>
              <w:spacing w:before="120"/>
              <w:rPr>
                <w:rFonts w:cs="Arial"/>
                <w:color w:val="000000"/>
              </w:rPr>
            </w:pPr>
            <w:r w:rsidRPr="00B95D38">
              <w:object w:dxaOrig="1440" w:dyaOrig="1440" w14:anchorId="2DB7D0C3">
                <v:shape id="_x0000_i1047" type="#_x0000_t75" style="width:15.6pt;height:15pt" o:ole="">
                  <v:imagedata r:id="rId9" o:title=""/>
                </v:shape>
                <w:control r:id="rId19" w:name="TextBox15" w:shapeid="_x0000_i1047"/>
              </w:object>
            </w:r>
            <w:r w:rsidRPr="00B95D38">
              <w:t xml:space="preserve">  </w:t>
            </w:r>
            <w:r w:rsidRPr="00B95D38">
              <w:rPr>
                <w:rFonts w:cs="Arial"/>
                <w:color w:val="000000"/>
              </w:rPr>
              <w:t>ERCOT Board/PUCT Directive</w:t>
            </w:r>
          </w:p>
          <w:p w14:paraId="007254DD" w14:textId="77777777" w:rsidR="00795368" w:rsidRPr="00B95D38" w:rsidRDefault="00795368" w:rsidP="000707F9">
            <w:pPr>
              <w:pStyle w:val="NormalArial"/>
              <w:rPr>
                <w:i/>
                <w:sz w:val="20"/>
                <w:szCs w:val="20"/>
              </w:rPr>
            </w:pPr>
          </w:p>
          <w:p w14:paraId="3D2E5B75" w14:textId="77777777" w:rsidR="00795368" w:rsidRPr="00B95D38" w:rsidRDefault="00795368" w:rsidP="000707F9">
            <w:pPr>
              <w:pStyle w:val="NormalArial"/>
              <w:rPr>
                <w:i/>
                <w:sz w:val="20"/>
                <w:szCs w:val="20"/>
              </w:rPr>
            </w:pPr>
            <w:r w:rsidRPr="00B95D38">
              <w:rPr>
                <w:i/>
                <w:sz w:val="20"/>
                <w:szCs w:val="20"/>
              </w:rPr>
              <w:t>(please select ONLY ONE – if more than one apply, please select the ONE that is most relevant)</w:t>
            </w:r>
          </w:p>
          <w:p w14:paraId="367761AF" w14:textId="77777777" w:rsidR="00795368" w:rsidRPr="00B95D38" w:rsidRDefault="00795368" w:rsidP="000707F9">
            <w:pPr>
              <w:pStyle w:val="NormalArial"/>
              <w:rPr>
                <w:iCs/>
                <w:kern w:val="24"/>
              </w:rPr>
            </w:pPr>
          </w:p>
        </w:tc>
      </w:tr>
      <w:tr w:rsidR="00795368" w14:paraId="4CBE5A72" w14:textId="77777777" w:rsidTr="005B7158">
        <w:trPr>
          <w:trHeight w:val="518"/>
        </w:trPr>
        <w:tc>
          <w:tcPr>
            <w:tcW w:w="2857" w:type="dxa"/>
            <w:gridSpan w:val="2"/>
            <w:shd w:val="clear" w:color="auto" w:fill="FFFFFF"/>
            <w:vAlign w:val="center"/>
          </w:tcPr>
          <w:p w14:paraId="0B2DDC09" w14:textId="77777777" w:rsidR="00795368" w:rsidRDefault="00795368" w:rsidP="000707F9">
            <w:pPr>
              <w:pStyle w:val="Header"/>
            </w:pPr>
            <w:r>
              <w:lastRenderedPageBreak/>
              <w:t>Justification of Reason for Revision and Market Impacts</w:t>
            </w:r>
          </w:p>
        </w:tc>
        <w:tc>
          <w:tcPr>
            <w:tcW w:w="7583" w:type="dxa"/>
            <w:gridSpan w:val="2"/>
            <w:vAlign w:val="center"/>
          </w:tcPr>
          <w:p w14:paraId="795F0136" w14:textId="77777777" w:rsidR="00795368" w:rsidRPr="00B95D38" w:rsidRDefault="00795368" w:rsidP="000707F9">
            <w:pPr>
              <w:pStyle w:val="NormalArial"/>
              <w:spacing w:before="120" w:after="120"/>
              <w:rPr>
                <w:iCs/>
                <w:kern w:val="24"/>
              </w:rPr>
            </w:pPr>
            <w:r>
              <w:rPr>
                <w:iCs/>
                <w:kern w:val="24"/>
              </w:rPr>
              <w:t>This RMGRR documents some of each T</w:t>
            </w:r>
            <w:r w:rsidRPr="00B42BF1">
              <w:rPr>
                <w:iCs/>
                <w:kern w:val="24"/>
              </w:rPr>
              <w:t>DSPs’ CRIP</w:t>
            </w:r>
            <w:r>
              <w:rPr>
                <w:iCs/>
                <w:kern w:val="24"/>
              </w:rPr>
              <w:t xml:space="preserve"> </w:t>
            </w:r>
            <w:r w:rsidRPr="00B42BF1">
              <w:rPr>
                <w:iCs/>
                <w:kern w:val="24"/>
              </w:rPr>
              <w:t>self-service tool</w:t>
            </w:r>
            <w:r>
              <w:rPr>
                <w:iCs/>
                <w:kern w:val="24"/>
              </w:rPr>
              <w:t xml:space="preserve"> functionality that was created to provide Market Participants with 24x7 access to Electric Service Identifier (ESI ID) online services and Premise-specific information when using a Market Participant’s CRIP login.  TDSP self-service tools create market-wide efficiencies by eliminating manual workarounds when sending or receiving spreadsheets via email communications that are normally processed during TDSPs’ business hours.   </w:t>
            </w:r>
          </w:p>
        </w:tc>
      </w:tr>
      <w:tr w:rsidR="005B7158" w14:paraId="017D75D6" w14:textId="77777777" w:rsidTr="005B7158">
        <w:trPr>
          <w:trHeight w:val="518"/>
        </w:trPr>
        <w:tc>
          <w:tcPr>
            <w:tcW w:w="2857" w:type="dxa"/>
            <w:gridSpan w:val="2"/>
            <w:shd w:val="clear" w:color="auto" w:fill="FFFFFF"/>
            <w:vAlign w:val="center"/>
          </w:tcPr>
          <w:p w14:paraId="5C969A3D" w14:textId="57566F57" w:rsidR="005B7158" w:rsidRDefault="005B7158" w:rsidP="000707F9">
            <w:pPr>
              <w:pStyle w:val="Header"/>
            </w:pPr>
            <w:r>
              <w:t>RMS Decision</w:t>
            </w:r>
          </w:p>
        </w:tc>
        <w:tc>
          <w:tcPr>
            <w:tcW w:w="7583" w:type="dxa"/>
            <w:gridSpan w:val="2"/>
            <w:vAlign w:val="center"/>
          </w:tcPr>
          <w:p w14:paraId="18A80967" w14:textId="4CBE2931" w:rsidR="005B7158" w:rsidRDefault="005B7158" w:rsidP="000707F9">
            <w:pPr>
              <w:pStyle w:val="NormalArial"/>
              <w:spacing w:before="120" w:after="120"/>
              <w:rPr>
                <w:iCs/>
                <w:kern w:val="24"/>
              </w:rPr>
            </w:pPr>
            <w:r>
              <w:rPr>
                <w:iCs/>
                <w:kern w:val="24"/>
              </w:rPr>
              <w:t xml:space="preserve">On 6/12/25, RMS voted unanimously to </w:t>
            </w:r>
            <w:r w:rsidR="00025691" w:rsidRPr="00025691">
              <w:rPr>
                <w:iCs/>
                <w:kern w:val="24"/>
              </w:rPr>
              <w:t>recommend approval of RMGRR183 as amended by the 6/5/25 ERCOT comments as revised by RMS; and to forward to TAC RMGRR183 and the 6/11/25 Preliminary Impact Analysis</w:t>
            </w:r>
            <w:r>
              <w:rPr>
                <w:iCs/>
                <w:kern w:val="24"/>
              </w:rPr>
              <w:t>.  All Market Segments participated in the vote.</w:t>
            </w:r>
          </w:p>
        </w:tc>
      </w:tr>
      <w:tr w:rsidR="005B7158" w14:paraId="1BC935E1" w14:textId="77777777" w:rsidTr="00D52660">
        <w:trPr>
          <w:trHeight w:val="518"/>
        </w:trPr>
        <w:tc>
          <w:tcPr>
            <w:tcW w:w="2857" w:type="dxa"/>
            <w:gridSpan w:val="2"/>
            <w:tcBorders>
              <w:bottom w:val="single" w:sz="4" w:space="0" w:color="auto"/>
            </w:tcBorders>
            <w:shd w:val="clear" w:color="auto" w:fill="FFFFFF"/>
            <w:vAlign w:val="center"/>
          </w:tcPr>
          <w:p w14:paraId="19FC7C41" w14:textId="351E42C6" w:rsidR="005B7158" w:rsidRDefault="005B7158" w:rsidP="000707F9">
            <w:pPr>
              <w:pStyle w:val="Header"/>
            </w:pPr>
            <w:r>
              <w:t>Summary of RMS Discussion</w:t>
            </w:r>
          </w:p>
        </w:tc>
        <w:tc>
          <w:tcPr>
            <w:tcW w:w="7583" w:type="dxa"/>
            <w:gridSpan w:val="2"/>
            <w:tcBorders>
              <w:bottom w:val="single" w:sz="4" w:space="0" w:color="auto"/>
            </w:tcBorders>
            <w:vAlign w:val="center"/>
          </w:tcPr>
          <w:p w14:paraId="06378A81" w14:textId="67FA629D" w:rsidR="005B7158" w:rsidRDefault="005B7158" w:rsidP="000707F9">
            <w:pPr>
              <w:pStyle w:val="NormalArial"/>
              <w:spacing w:before="120" w:after="120"/>
              <w:rPr>
                <w:iCs/>
                <w:kern w:val="24"/>
              </w:rPr>
            </w:pPr>
            <w:r>
              <w:rPr>
                <w:iCs/>
                <w:kern w:val="24"/>
              </w:rPr>
              <w:t xml:space="preserve">On 6/12/25, </w:t>
            </w:r>
            <w:r w:rsidR="00025691">
              <w:rPr>
                <w:iCs/>
                <w:kern w:val="24"/>
              </w:rPr>
              <w:t>RMS reviewed RMGRR183, the 6/5/25 ERCOT comments, and the 6/11/25 Preliminary Impact Analysis.</w:t>
            </w:r>
            <w:r w:rsidR="00AC45A2">
              <w:rPr>
                <w:iCs/>
                <w:kern w:val="24"/>
              </w:rPr>
              <w:t xml:space="preserve">  Participants proposed desktop edits distinguishing </w:t>
            </w:r>
            <w:r w:rsidR="00D86742">
              <w:rPr>
                <w:iCs/>
                <w:kern w:val="24"/>
              </w:rPr>
              <w:t>preferred primary and secondary methods in regard to safety-net submission.</w:t>
            </w:r>
            <w:r w:rsidR="00AC45A2">
              <w:rPr>
                <w:iCs/>
                <w:kern w:val="24"/>
              </w:rPr>
              <w:t xml:space="preserve"> </w:t>
            </w:r>
          </w:p>
        </w:tc>
      </w:tr>
    </w:tbl>
    <w:p w14:paraId="5BF6144A" w14:textId="77777777" w:rsidR="00FE6B94" w:rsidRDefault="00FE6B94" w:rsidP="00FE6B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95368" w:rsidRPr="006F5051" w14:paraId="329DDEC2" w14:textId="77777777" w:rsidTr="000707F9">
        <w:trPr>
          <w:trHeight w:val="432"/>
        </w:trPr>
        <w:tc>
          <w:tcPr>
            <w:tcW w:w="10440" w:type="dxa"/>
            <w:gridSpan w:val="2"/>
            <w:shd w:val="clear" w:color="auto" w:fill="FFFFFF"/>
            <w:vAlign w:val="center"/>
          </w:tcPr>
          <w:p w14:paraId="77FFFD1B" w14:textId="77777777" w:rsidR="00795368" w:rsidRPr="006F5051" w:rsidRDefault="00795368" w:rsidP="000707F9">
            <w:pPr>
              <w:ind w:hanging="2"/>
              <w:jc w:val="center"/>
              <w:rPr>
                <w:rFonts w:ascii="Arial" w:hAnsi="Arial"/>
                <w:b/>
              </w:rPr>
            </w:pPr>
            <w:r w:rsidRPr="006F5051">
              <w:rPr>
                <w:rFonts w:ascii="Arial" w:hAnsi="Arial"/>
                <w:b/>
              </w:rPr>
              <w:t>Opinions</w:t>
            </w:r>
          </w:p>
        </w:tc>
      </w:tr>
      <w:tr w:rsidR="00795368" w:rsidRPr="006F5051" w14:paraId="592A245E" w14:textId="77777777" w:rsidTr="000707F9">
        <w:trPr>
          <w:trHeight w:val="432"/>
        </w:trPr>
        <w:tc>
          <w:tcPr>
            <w:tcW w:w="2880" w:type="dxa"/>
            <w:shd w:val="clear" w:color="auto" w:fill="FFFFFF"/>
            <w:vAlign w:val="center"/>
          </w:tcPr>
          <w:p w14:paraId="6D778C52" w14:textId="77777777" w:rsidR="00795368" w:rsidRPr="006F5051" w:rsidRDefault="00795368" w:rsidP="000707F9">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60" w:type="dxa"/>
            <w:vAlign w:val="center"/>
          </w:tcPr>
          <w:p w14:paraId="1E4F0972" w14:textId="77777777" w:rsidR="00795368" w:rsidRPr="006F5051" w:rsidRDefault="00795368" w:rsidP="000707F9">
            <w:pPr>
              <w:spacing w:before="120" w:after="120"/>
              <w:ind w:hanging="2"/>
              <w:rPr>
                <w:rFonts w:ascii="Arial" w:hAnsi="Arial"/>
              </w:rPr>
            </w:pPr>
            <w:r w:rsidRPr="006F5051">
              <w:rPr>
                <w:rFonts w:ascii="Arial" w:hAnsi="Arial"/>
                <w:color w:val="000000"/>
              </w:rPr>
              <w:t xml:space="preserve">Not </w:t>
            </w:r>
            <w:r>
              <w:rPr>
                <w:rFonts w:ascii="Arial" w:hAnsi="Arial"/>
                <w:color w:val="000000"/>
              </w:rPr>
              <w:t>a</w:t>
            </w:r>
            <w:r w:rsidRPr="006F5051">
              <w:rPr>
                <w:rFonts w:ascii="Arial" w:hAnsi="Arial"/>
                <w:color w:val="000000"/>
              </w:rPr>
              <w:t>pplicable</w:t>
            </w:r>
          </w:p>
        </w:tc>
      </w:tr>
      <w:tr w:rsidR="00795368" w:rsidRPr="006F5051" w14:paraId="6F339DE1" w14:textId="77777777" w:rsidTr="000707F9">
        <w:trPr>
          <w:trHeight w:val="432"/>
        </w:trPr>
        <w:tc>
          <w:tcPr>
            <w:tcW w:w="2880" w:type="dxa"/>
            <w:shd w:val="clear" w:color="auto" w:fill="FFFFFF"/>
            <w:vAlign w:val="center"/>
          </w:tcPr>
          <w:p w14:paraId="40C20EB4" w14:textId="77777777" w:rsidR="00795368" w:rsidRPr="006F5051" w:rsidRDefault="00795368" w:rsidP="000707F9">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6FBAE016" w14:textId="77777777" w:rsidR="00795368" w:rsidRPr="006F5051" w:rsidRDefault="00795368" w:rsidP="000707F9">
            <w:pPr>
              <w:spacing w:before="120" w:after="120"/>
              <w:ind w:hanging="2"/>
              <w:rPr>
                <w:rFonts w:ascii="Arial" w:hAnsi="Arial"/>
                <w:b/>
                <w:bCs/>
              </w:rPr>
            </w:pPr>
            <w:r w:rsidRPr="006F5051">
              <w:rPr>
                <w:rFonts w:ascii="Arial" w:hAnsi="Arial"/>
              </w:rPr>
              <w:t>To be determined</w:t>
            </w:r>
          </w:p>
        </w:tc>
      </w:tr>
      <w:tr w:rsidR="00795368" w:rsidRPr="006F5051" w14:paraId="2FFFB1B8" w14:textId="77777777" w:rsidTr="000707F9">
        <w:trPr>
          <w:trHeight w:val="432"/>
        </w:trPr>
        <w:tc>
          <w:tcPr>
            <w:tcW w:w="2880" w:type="dxa"/>
            <w:shd w:val="clear" w:color="auto" w:fill="FFFFFF"/>
            <w:vAlign w:val="center"/>
          </w:tcPr>
          <w:p w14:paraId="2A3CC48A" w14:textId="77777777" w:rsidR="00795368" w:rsidRPr="006F5051" w:rsidRDefault="00795368" w:rsidP="000707F9">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784CA916" w14:textId="77777777" w:rsidR="00795368" w:rsidRPr="006F5051" w:rsidRDefault="00795368" w:rsidP="000707F9">
            <w:pPr>
              <w:spacing w:before="120" w:after="120"/>
              <w:ind w:hanging="2"/>
              <w:rPr>
                <w:rFonts w:ascii="Arial" w:hAnsi="Arial"/>
                <w:b/>
                <w:bCs/>
              </w:rPr>
            </w:pPr>
            <w:r w:rsidRPr="006F5051">
              <w:rPr>
                <w:rFonts w:ascii="Arial" w:hAnsi="Arial"/>
              </w:rPr>
              <w:t>To be determined</w:t>
            </w:r>
          </w:p>
        </w:tc>
      </w:tr>
      <w:tr w:rsidR="00795368" w:rsidRPr="006F5051" w14:paraId="6073C6ED" w14:textId="77777777" w:rsidTr="000707F9">
        <w:trPr>
          <w:trHeight w:val="432"/>
        </w:trPr>
        <w:tc>
          <w:tcPr>
            <w:tcW w:w="2880" w:type="dxa"/>
            <w:shd w:val="clear" w:color="auto" w:fill="FFFFFF"/>
            <w:vAlign w:val="center"/>
          </w:tcPr>
          <w:p w14:paraId="7F51BC14" w14:textId="77777777" w:rsidR="00795368" w:rsidRPr="006F5051" w:rsidRDefault="00795368" w:rsidP="000707F9">
            <w:pPr>
              <w:tabs>
                <w:tab w:val="center" w:pos="4320"/>
                <w:tab w:val="right" w:pos="8640"/>
              </w:tabs>
              <w:spacing w:before="120" w:after="120"/>
              <w:ind w:hanging="2"/>
              <w:rPr>
                <w:rFonts w:ascii="Arial" w:hAnsi="Arial"/>
                <w:b/>
                <w:bCs/>
              </w:rPr>
            </w:pPr>
            <w:r w:rsidRPr="006F5051">
              <w:rPr>
                <w:rFonts w:ascii="Arial" w:hAnsi="Arial"/>
                <w:b/>
                <w:bCs/>
              </w:rPr>
              <w:lastRenderedPageBreak/>
              <w:t>ERCOT Market Impact Statement</w:t>
            </w:r>
          </w:p>
        </w:tc>
        <w:tc>
          <w:tcPr>
            <w:tcW w:w="7560" w:type="dxa"/>
            <w:vAlign w:val="center"/>
          </w:tcPr>
          <w:p w14:paraId="7DA93C1B" w14:textId="77777777" w:rsidR="00795368" w:rsidRPr="006F5051" w:rsidRDefault="00795368" w:rsidP="000707F9">
            <w:pPr>
              <w:spacing w:before="120" w:after="120"/>
              <w:ind w:hanging="2"/>
              <w:rPr>
                <w:rFonts w:ascii="Arial" w:hAnsi="Arial"/>
                <w:b/>
                <w:bCs/>
              </w:rPr>
            </w:pPr>
            <w:r w:rsidRPr="006F5051">
              <w:rPr>
                <w:rFonts w:ascii="Arial" w:hAnsi="Arial"/>
              </w:rPr>
              <w:t>To be determined</w:t>
            </w:r>
          </w:p>
        </w:tc>
      </w:tr>
    </w:tbl>
    <w:p w14:paraId="0F14CC54" w14:textId="77777777" w:rsidR="00795368" w:rsidRDefault="00795368" w:rsidP="00FE6B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95368" w14:paraId="23058BAB" w14:textId="77777777" w:rsidTr="000707F9">
        <w:trPr>
          <w:cantSplit/>
          <w:trHeight w:val="432"/>
        </w:trPr>
        <w:tc>
          <w:tcPr>
            <w:tcW w:w="10440" w:type="dxa"/>
            <w:gridSpan w:val="2"/>
            <w:tcBorders>
              <w:top w:val="single" w:sz="4" w:space="0" w:color="auto"/>
            </w:tcBorders>
            <w:shd w:val="clear" w:color="auto" w:fill="FFFFFF"/>
            <w:vAlign w:val="center"/>
          </w:tcPr>
          <w:p w14:paraId="66DF63D3" w14:textId="77777777" w:rsidR="00795368" w:rsidRDefault="00795368" w:rsidP="000707F9">
            <w:pPr>
              <w:pStyle w:val="Header"/>
              <w:jc w:val="center"/>
            </w:pPr>
            <w:r>
              <w:t>Sponsor</w:t>
            </w:r>
          </w:p>
        </w:tc>
      </w:tr>
      <w:tr w:rsidR="00795368" w14:paraId="6952A54D" w14:textId="77777777" w:rsidTr="000707F9">
        <w:trPr>
          <w:cantSplit/>
          <w:trHeight w:val="432"/>
        </w:trPr>
        <w:tc>
          <w:tcPr>
            <w:tcW w:w="2880" w:type="dxa"/>
            <w:shd w:val="clear" w:color="auto" w:fill="FFFFFF"/>
            <w:vAlign w:val="center"/>
          </w:tcPr>
          <w:p w14:paraId="26CBD5D2" w14:textId="77777777" w:rsidR="00795368" w:rsidRPr="00B93CA0" w:rsidRDefault="00795368" w:rsidP="000707F9">
            <w:pPr>
              <w:pStyle w:val="Header"/>
              <w:rPr>
                <w:bCs w:val="0"/>
              </w:rPr>
            </w:pPr>
            <w:r w:rsidRPr="00B93CA0">
              <w:rPr>
                <w:bCs w:val="0"/>
              </w:rPr>
              <w:t>Name</w:t>
            </w:r>
          </w:p>
        </w:tc>
        <w:tc>
          <w:tcPr>
            <w:tcW w:w="7560" w:type="dxa"/>
            <w:vAlign w:val="center"/>
          </w:tcPr>
          <w:p w14:paraId="74D6A3B1" w14:textId="77777777" w:rsidR="00795368" w:rsidRDefault="00795368" w:rsidP="000707F9">
            <w:pPr>
              <w:pStyle w:val="NormalArial"/>
              <w:spacing w:before="120" w:after="120"/>
            </w:pPr>
            <w:r>
              <w:t>Heather Fails (Oncor), Rob Bevill (TNMP), and Kathy Scott (CNP) (“Joint TDSPs”)</w:t>
            </w:r>
          </w:p>
        </w:tc>
      </w:tr>
      <w:tr w:rsidR="00795368" w14:paraId="1CE185A1" w14:textId="77777777" w:rsidTr="000707F9">
        <w:trPr>
          <w:cantSplit/>
          <w:trHeight w:val="432"/>
        </w:trPr>
        <w:tc>
          <w:tcPr>
            <w:tcW w:w="2880" w:type="dxa"/>
            <w:shd w:val="clear" w:color="auto" w:fill="FFFFFF"/>
            <w:vAlign w:val="center"/>
          </w:tcPr>
          <w:p w14:paraId="229C594F" w14:textId="77777777" w:rsidR="00795368" w:rsidRPr="00B93CA0" w:rsidRDefault="00795368" w:rsidP="000707F9">
            <w:pPr>
              <w:pStyle w:val="Header"/>
              <w:rPr>
                <w:bCs w:val="0"/>
              </w:rPr>
            </w:pPr>
            <w:r w:rsidRPr="00B93CA0">
              <w:rPr>
                <w:bCs w:val="0"/>
              </w:rPr>
              <w:t>E-mail Address</w:t>
            </w:r>
          </w:p>
        </w:tc>
        <w:tc>
          <w:tcPr>
            <w:tcW w:w="7560" w:type="dxa"/>
            <w:vAlign w:val="center"/>
          </w:tcPr>
          <w:p w14:paraId="631AF979" w14:textId="77777777" w:rsidR="00795368" w:rsidRDefault="00795368" w:rsidP="000707F9">
            <w:pPr>
              <w:pStyle w:val="NormalArial"/>
              <w:spacing w:before="120" w:after="120"/>
            </w:pPr>
            <w:hyperlink r:id="rId20" w:history="1">
              <w:r w:rsidRPr="009B5CE2">
                <w:rPr>
                  <w:rStyle w:val="Hyperlink"/>
                </w:rPr>
                <w:t>Heather.Fails@oncor.com</w:t>
              </w:r>
            </w:hyperlink>
            <w:r>
              <w:t xml:space="preserve">; </w:t>
            </w:r>
            <w:hyperlink r:id="rId21" w:history="1">
              <w:r w:rsidRPr="0039606C">
                <w:rPr>
                  <w:rStyle w:val="Hyperlink"/>
                </w:rPr>
                <w:t>Robert.Bevill@tnmp.com</w:t>
              </w:r>
            </w:hyperlink>
            <w:r>
              <w:t xml:space="preserve">; and </w:t>
            </w:r>
            <w:hyperlink r:id="rId22" w:history="1">
              <w:r w:rsidRPr="0039606C">
                <w:rPr>
                  <w:rStyle w:val="Hyperlink"/>
                </w:rPr>
                <w:t>Kathy.Scott@CenterPointEnergy.com</w:t>
              </w:r>
            </w:hyperlink>
            <w:r>
              <w:t xml:space="preserve"> </w:t>
            </w:r>
          </w:p>
        </w:tc>
      </w:tr>
      <w:tr w:rsidR="00795368" w14:paraId="23B6E7F5" w14:textId="77777777" w:rsidTr="000707F9">
        <w:trPr>
          <w:cantSplit/>
          <w:trHeight w:val="432"/>
        </w:trPr>
        <w:tc>
          <w:tcPr>
            <w:tcW w:w="2880" w:type="dxa"/>
            <w:shd w:val="clear" w:color="auto" w:fill="FFFFFF"/>
            <w:vAlign w:val="center"/>
          </w:tcPr>
          <w:p w14:paraId="12D02FD5" w14:textId="77777777" w:rsidR="00795368" w:rsidRPr="00B93CA0" w:rsidRDefault="00795368" w:rsidP="000707F9">
            <w:pPr>
              <w:pStyle w:val="Header"/>
              <w:rPr>
                <w:bCs w:val="0"/>
              </w:rPr>
            </w:pPr>
            <w:r w:rsidRPr="00B93CA0">
              <w:rPr>
                <w:bCs w:val="0"/>
              </w:rPr>
              <w:t>Company</w:t>
            </w:r>
          </w:p>
        </w:tc>
        <w:tc>
          <w:tcPr>
            <w:tcW w:w="7560" w:type="dxa"/>
            <w:vAlign w:val="center"/>
          </w:tcPr>
          <w:p w14:paraId="57C7B6A6" w14:textId="77777777" w:rsidR="00795368" w:rsidRDefault="00795368" w:rsidP="000707F9">
            <w:pPr>
              <w:pStyle w:val="NormalArial"/>
              <w:spacing w:before="120" w:after="120"/>
            </w:pPr>
            <w:r>
              <w:rPr>
                <w:rFonts w:eastAsia="Arial" w:cs="Arial"/>
                <w:color w:val="000000"/>
              </w:rPr>
              <w:t>Oncor Electric Delivery Company LLC;</w:t>
            </w:r>
            <w:r>
              <w:t xml:space="preserve"> Texas New Mexico Power (TNMP); and CenterPoint Energy (CNP) </w:t>
            </w:r>
          </w:p>
        </w:tc>
      </w:tr>
      <w:tr w:rsidR="00795368" w14:paraId="7C01771A" w14:textId="77777777" w:rsidTr="000707F9">
        <w:trPr>
          <w:cantSplit/>
          <w:trHeight w:val="432"/>
        </w:trPr>
        <w:tc>
          <w:tcPr>
            <w:tcW w:w="2880" w:type="dxa"/>
            <w:tcBorders>
              <w:bottom w:val="single" w:sz="4" w:space="0" w:color="auto"/>
            </w:tcBorders>
            <w:shd w:val="clear" w:color="auto" w:fill="FFFFFF"/>
            <w:vAlign w:val="center"/>
          </w:tcPr>
          <w:p w14:paraId="3AED59D3" w14:textId="77777777" w:rsidR="00795368" w:rsidRPr="00B93CA0" w:rsidRDefault="00795368" w:rsidP="000707F9">
            <w:pPr>
              <w:pStyle w:val="Header"/>
              <w:rPr>
                <w:bCs w:val="0"/>
              </w:rPr>
            </w:pPr>
            <w:r w:rsidRPr="00B93CA0">
              <w:rPr>
                <w:bCs w:val="0"/>
              </w:rPr>
              <w:t>Phone Number</w:t>
            </w:r>
          </w:p>
        </w:tc>
        <w:tc>
          <w:tcPr>
            <w:tcW w:w="7560" w:type="dxa"/>
            <w:tcBorders>
              <w:bottom w:val="single" w:sz="4" w:space="0" w:color="auto"/>
            </w:tcBorders>
            <w:vAlign w:val="center"/>
          </w:tcPr>
          <w:p w14:paraId="3E9BD9DB" w14:textId="77777777" w:rsidR="00795368" w:rsidRDefault="00795368" w:rsidP="000707F9">
            <w:pPr>
              <w:pStyle w:val="NormalArial"/>
              <w:spacing w:before="120" w:after="120"/>
            </w:pPr>
            <w:r>
              <w:t>(</w:t>
            </w:r>
            <w:r w:rsidRPr="006D5F80">
              <w:t>214</w:t>
            </w:r>
            <w:r>
              <w:t xml:space="preserve">) </w:t>
            </w:r>
            <w:r w:rsidRPr="006D5F80">
              <w:t>399</w:t>
            </w:r>
            <w:r>
              <w:t>-</w:t>
            </w:r>
            <w:r w:rsidRPr="006D5F80">
              <w:t>3399</w:t>
            </w:r>
            <w:r>
              <w:t>; (</w:t>
            </w:r>
            <w:r w:rsidRPr="006D5F80">
              <w:t>512</w:t>
            </w:r>
            <w:r>
              <w:t xml:space="preserve">) </w:t>
            </w:r>
            <w:r w:rsidRPr="006D5F80">
              <w:t>657-0237</w:t>
            </w:r>
            <w:r>
              <w:t>; and (713) 582-8654</w:t>
            </w:r>
          </w:p>
        </w:tc>
      </w:tr>
      <w:tr w:rsidR="00795368" w14:paraId="71A55430" w14:textId="77777777" w:rsidTr="000707F9">
        <w:trPr>
          <w:cantSplit/>
          <w:trHeight w:val="432"/>
        </w:trPr>
        <w:tc>
          <w:tcPr>
            <w:tcW w:w="2880" w:type="dxa"/>
            <w:shd w:val="clear" w:color="auto" w:fill="FFFFFF"/>
            <w:vAlign w:val="center"/>
          </w:tcPr>
          <w:p w14:paraId="5F432AC3" w14:textId="77777777" w:rsidR="00795368" w:rsidRPr="00B93CA0" w:rsidRDefault="00795368" w:rsidP="000707F9">
            <w:pPr>
              <w:pStyle w:val="Header"/>
              <w:rPr>
                <w:bCs w:val="0"/>
              </w:rPr>
            </w:pPr>
            <w:r>
              <w:rPr>
                <w:bCs w:val="0"/>
              </w:rPr>
              <w:t>Cell</w:t>
            </w:r>
            <w:r w:rsidRPr="00B93CA0">
              <w:rPr>
                <w:bCs w:val="0"/>
              </w:rPr>
              <w:t xml:space="preserve"> Number</w:t>
            </w:r>
          </w:p>
        </w:tc>
        <w:tc>
          <w:tcPr>
            <w:tcW w:w="7560" w:type="dxa"/>
            <w:vAlign w:val="center"/>
          </w:tcPr>
          <w:p w14:paraId="2ECC60AB" w14:textId="77777777" w:rsidR="00795368" w:rsidRDefault="00795368" w:rsidP="000707F9">
            <w:pPr>
              <w:pStyle w:val="NormalArial"/>
              <w:spacing w:before="120" w:after="120"/>
            </w:pPr>
          </w:p>
        </w:tc>
      </w:tr>
      <w:tr w:rsidR="00795368" w14:paraId="6C80EDBC" w14:textId="77777777" w:rsidTr="000707F9">
        <w:trPr>
          <w:cantSplit/>
          <w:trHeight w:val="432"/>
        </w:trPr>
        <w:tc>
          <w:tcPr>
            <w:tcW w:w="2880" w:type="dxa"/>
            <w:tcBorders>
              <w:bottom w:val="single" w:sz="4" w:space="0" w:color="auto"/>
            </w:tcBorders>
            <w:shd w:val="clear" w:color="auto" w:fill="FFFFFF"/>
            <w:vAlign w:val="center"/>
          </w:tcPr>
          <w:p w14:paraId="6E9BADFF" w14:textId="77777777" w:rsidR="00795368" w:rsidRPr="00B93CA0" w:rsidRDefault="00795368" w:rsidP="000707F9">
            <w:pPr>
              <w:pStyle w:val="Header"/>
              <w:rPr>
                <w:bCs w:val="0"/>
              </w:rPr>
            </w:pPr>
            <w:r>
              <w:rPr>
                <w:bCs w:val="0"/>
              </w:rPr>
              <w:t>Market Segment</w:t>
            </w:r>
          </w:p>
        </w:tc>
        <w:tc>
          <w:tcPr>
            <w:tcW w:w="7560" w:type="dxa"/>
            <w:tcBorders>
              <w:bottom w:val="single" w:sz="4" w:space="0" w:color="auto"/>
            </w:tcBorders>
            <w:vAlign w:val="center"/>
          </w:tcPr>
          <w:p w14:paraId="656EF384" w14:textId="77777777" w:rsidR="00795368" w:rsidRDefault="00795368" w:rsidP="000707F9">
            <w:pPr>
              <w:pStyle w:val="NormalArial"/>
            </w:pPr>
            <w:proofErr w:type="gramStart"/>
            <w:r>
              <w:t>Investor Owned</w:t>
            </w:r>
            <w:proofErr w:type="gramEnd"/>
            <w:r>
              <w:t xml:space="preserve"> Utilities (IOU) </w:t>
            </w:r>
          </w:p>
        </w:tc>
      </w:tr>
    </w:tbl>
    <w:p w14:paraId="618E8649" w14:textId="77777777" w:rsidR="00795368" w:rsidRDefault="00795368" w:rsidP="00FE6B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95368" w:rsidRPr="00D56D61" w14:paraId="44D867F8" w14:textId="77777777" w:rsidTr="000707F9">
        <w:trPr>
          <w:cantSplit/>
          <w:trHeight w:val="432"/>
        </w:trPr>
        <w:tc>
          <w:tcPr>
            <w:tcW w:w="10440" w:type="dxa"/>
            <w:gridSpan w:val="2"/>
            <w:vAlign w:val="center"/>
          </w:tcPr>
          <w:p w14:paraId="62E6A1C2" w14:textId="77777777" w:rsidR="00795368" w:rsidRPr="007C199B" w:rsidRDefault="00795368" w:rsidP="000707F9">
            <w:pPr>
              <w:pStyle w:val="NormalArial"/>
              <w:jc w:val="center"/>
              <w:rPr>
                <w:b/>
              </w:rPr>
            </w:pPr>
            <w:r w:rsidRPr="007C199B">
              <w:rPr>
                <w:b/>
              </w:rPr>
              <w:t>Market Rules Staff Contact</w:t>
            </w:r>
          </w:p>
        </w:tc>
      </w:tr>
      <w:tr w:rsidR="00795368" w:rsidRPr="00D56D61" w14:paraId="1F13EE89" w14:textId="77777777" w:rsidTr="000707F9">
        <w:trPr>
          <w:cantSplit/>
          <w:trHeight w:val="432"/>
        </w:trPr>
        <w:tc>
          <w:tcPr>
            <w:tcW w:w="2880" w:type="dxa"/>
            <w:vAlign w:val="center"/>
          </w:tcPr>
          <w:p w14:paraId="3D195C6D" w14:textId="77777777" w:rsidR="00795368" w:rsidRPr="007C199B" w:rsidRDefault="00795368" w:rsidP="000707F9">
            <w:pPr>
              <w:pStyle w:val="NormalArial"/>
              <w:rPr>
                <w:b/>
              </w:rPr>
            </w:pPr>
            <w:r w:rsidRPr="007C199B">
              <w:rPr>
                <w:b/>
              </w:rPr>
              <w:t>Name</w:t>
            </w:r>
          </w:p>
        </w:tc>
        <w:tc>
          <w:tcPr>
            <w:tcW w:w="7560" w:type="dxa"/>
            <w:vAlign w:val="center"/>
          </w:tcPr>
          <w:p w14:paraId="10FB9871" w14:textId="77777777" w:rsidR="00795368" w:rsidRPr="00D56D61" w:rsidRDefault="00795368" w:rsidP="000707F9">
            <w:pPr>
              <w:pStyle w:val="NormalArial"/>
            </w:pPr>
            <w:r>
              <w:t>Jordan Troublefield</w:t>
            </w:r>
          </w:p>
        </w:tc>
      </w:tr>
      <w:tr w:rsidR="00795368" w:rsidRPr="00D56D61" w14:paraId="56269E60" w14:textId="77777777" w:rsidTr="000707F9">
        <w:trPr>
          <w:cantSplit/>
          <w:trHeight w:val="432"/>
        </w:trPr>
        <w:tc>
          <w:tcPr>
            <w:tcW w:w="2880" w:type="dxa"/>
            <w:vAlign w:val="center"/>
          </w:tcPr>
          <w:p w14:paraId="5AB2BC2F" w14:textId="77777777" w:rsidR="00795368" w:rsidRPr="007C199B" w:rsidRDefault="00795368" w:rsidP="000707F9">
            <w:pPr>
              <w:pStyle w:val="NormalArial"/>
              <w:rPr>
                <w:b/>
              </w:rPr>
            </w:pPr>
            <w:r w:rsidRPr="007C199B">
              <w:rPr>
                <w:b/>
              </w:rPr>
              <w:t>E-Mail Address</w:t>
            </w:r>
          </w:p>
        </w:tc>
        <w:tc>
          <w:tcPr>
            <w:tcW w:w="7560" w:type="dxa"/>
            <w:vAlign w:val="center"/>
          </w:tcPr>
          <w:p w14:paraId="15EA3CAE" w14:textId="77777777" w:rsidR="00795368" w:rsidRPr="00D56D61" w:rsidRDefault="00795368" w:rsidP="000707F9">
            <w:pPr>
              <w:pStyle w:val="NormalArial"/>
            </w:pPr>
            <w:hyperlink r:id="rId23" w:history="1">
              <w:r w:rsidRPr="004F57F6">
                <w:rPr>
                  <w:rStyle w:val="Hyperlink"/>
                </w:rPr>
                <w:t>j</w:t>
              </w:r>
              <w:r w:rsidRPr="004B15A5">
                <w:rPr>
                  <w:rStyle w:val="Hyperlink"/>
                </w:rPr>
                <w:t>ordan.troublefield@ercot.com</w:t>
              </w:r>
            </w:hyperlink>
            <w:r>
              <w:t xml:space="preserve"> </w:t>
            </w:r>
          </w:p>
        </w:tc>
      </w:tr>
      <w:tr w:rsidR="00795368" w:rsidRPr="005370B5" w14:paraId="511878AB" w14:textId="77777777" w:rsidTr="000707F9">
        <w:trPr>
          <w:cantSplit/>
          <w:trHeight w:val="432"/>
        </w:trPr>
        <w:tc>
          <w:tcPr>
            <w:tcW w:w="2880" w:type="dxa"/>
            <w:vAlign w:val="center"/>
          </w:tcPr>
          <w:p w14:paraId="2296A770" w14:textId="77777777" w:rsidR="00795368" w:rsidRPr="007C199B" w:rsidRDefault="00795368" w:rsidP="000707F9">
            <w:pPr>
              <w:pStyle w:val="NormalArial"/>
              <w:rPr>
                <w:b/>
              </w:rPr>
            </w:pPr>
            <w:r w:rsidRPr="007C199B">
              <w:rPr>
                <w:b/>
              </w:rPr>
              <w:t>Phone Number</w:t>
            </w:r>
          </w:p>
        </w:tc>
        <w:tc>
          <w:tcPr>
            <w:tcW w:w="7560" w:type="dxa"/>
            <w:vAlign w:val="center"/>
          </w:tcPr>
          <w:p w14:paraId="08A23002" w14:textId="77777777" w:rsidR="00795368" w:rsidRDefault="00795368" w:rsidP="000707F9">
            <w:pPr>
              <w:pStyle w:val="NormalArial"/>
            </w:pPr>
            <w:r>
              <w:t>(512) 248-6521</w:t>
            </w:r>
          </w:p>
        </w:tc>
      </w:tr>
    </w:tbl>
    <w:p w14:paraId="67774D43" w14:textId="77777777" w:rsidR="00795368" w:rsidRDefault="00795368" w:rsidP="00FE6B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95368" w:rsidRPr="006F5051" w14:paraId="6798581D" w14:textId="77777777" w:rsidTr="000707F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D78350F" w14:textId="77777777" w:rsidR="00795368" w:rsidRPr="006F5051" w:rsidRDefault="00795368" w:rsidP="000707F9">
            <w:pPr>
              <w:jc w:val="center"/>
              <w:rPr>
                <w:rFonts w:ascii="Arial" w:hAnsi="Arial"/>
                <w:b/>
              </w:rPr>
            </w:pPr>
            <w:r w:rsidRPr="006F5051">
              <w:rPr>
                <w:rFonts w:ascii="Arial" w:hAnsi="Arial"/>
                <w:b/>
              </w:rPr>
              <w:t>Comments Received</w:t>
            </w:r>
          </w:p>
        </w:tc>
      </w:tr>
      <w:tr w:rsidR="00795368" w:rsidRPr="006F5051" w14:paraId="6609B92A" w14:textId="77777777" w:rsidTr="000707F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793E4E" w14:textId="77777777" w:rsidR="00795368" w:rsidRPr="006F5051" w:rsidRDefault="00795368" w:rsidP="000707F9">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8581425" w14:textId="77777777" w:rsidR="00795368" w:rsidRPr="006F5051" w:rsidRDefault="00795368" w:rsidP="000707F9">
            <w:pPr>
              <w:rPr>
                <w:rFonts w:ascii="Arial" w:hAnsi="Arial"/>
                <w:b/>
              </w:rPr>
            </w:pPr>
            <w:r w:rsidRPr="006F5051">
              <w:rPr>
                <w:rFonts w:ascii="Arial" w:hAnsi="Arial"/>
                <w:b/>
              </w:rPr>
              <w:t>Comment Summary</w:t>
            </w:r>
          </w:p>
        </w:tc>
      </w:tr>
      <w:tr w:rsidR="00795368" w:rsidRPr="006F5051" w14:paraId="706E9EE2" w14:textId="77777777" w:rsidTr="000707F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E11657D" w14:textId="56A942FF" w:rsidR="00795368" w:rsidRPr="006F5051" w:rsidRDefault="00795368" w:rsidP="000707F9">
            <w:pPr>
              <w:tabs>
                <w:tab w:val="center" w:pos="4320"/>
                <w:tab w:val="right" w:pos="8640"/>
              </w:tabs>
              <w:rPr>
                <w:rFonts w:ascii="Arial" w:hAnsi="Arial"/>
              </w:rPr>
            </w:pPr>
            <w:r>
              <w:rPr>
                <w:rFonts w:ascii="Arial" w:hAnsi="Arial"/>
              </w:rPr>
              <w:t>ERCOT 060525</w:t>
            </w:r>
          </w:p>
        </w:tc>
        <w:tc>
          <w:tcPr>
            <w:tcW w:w="7560" w:type="dxa"/>
            <w:tcBorders>
              <w:top w:val="single" w:sz="4" w:space="0" w:color="auto"/>
              <w:left w:val="single" w:sz="4" w:space="0" w:color="auto"/>
              <w:bottom w:val="single" w:sz="4" w:space="0" w:color="auto"/>
              <w:right w:val="single" w:sz="4" w:space="0" w:color="auto"/>
            </w:tcBorders>
            <w:vAlign w:val="center"/>
          </w:tcPr>
          <w:p w14:paraId="1C6F2F19" w14:textId="4445DD8E" w:rsidR="00795368" w:rsidRPr="006F5051" w:rsidRDefault="00795368" w:rsidP="00D52660">
            <w:pPr>
              <w:pStyle w:val="NormalArial"/>
              <w:spacing w:before="120" w:after="120"/>
            </w:pPr>
            <w:r>
              <w:t xml:space="preserve">Replaced out-of-date National Weather Service domain references with links to the Service’s </w:t>
            </w:r>
            <w:r w:rsidR="00D52660">
              <w:t>“Impact-Based Decision Support Services” (</w:t>
            </w:r>
            <w:r>
              <w:t>IDSS</w:t>
            </w:r>
            <w:r w:rsidR="00D52660">
              <w:t>)</w:t>
            </w:r>
            <w:r>
              <w:t xml:space="preserve"> Forecast Points page</w:t>
            </w:r>
          </w:p>
        </w:tc>
      </w:tr>
    </w:tbl>
    <w:p w14:paraId="56E415FC" w14:textId="77777777" w:rsidR="00795368" w:rsidRDefault="00795368" w:rsidP="00FE6B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95368" w14:paraId="111AB529" w14:textId="77777777" w:rsidTr="000707F9">
        <w:trPr>
          <w:trHeight w:val="350"/>
        </w:trPr>
        <w:tc>
          <w:tcPr>
            <w:tcW w:w="10440" w:type="dxa"/>
            <w:tcBorders>
              <w:bottom w:val="single" w:sz="4" w:space="0" w:color="auto"/>
            </w:tcBorders>
            <w:shd w:val="clear" w:color="auto" w:fill="FFFFFF"/>
            <w:vAlign w:val="center"/>
          </w:tcPr>
          <w:p w14:paraId="6000932B" w14:textId="77777777" w:rsidR="00795368" w:rsidRDefault="00795368" w:rsidP="000707F9">
            <w:pPr>
              <w:pStyle w:val="Header"/>
              <w:jc w:val="center"/>
            </w:pPr>
            <w:r>
              <w:t>Market Rules Notes</w:t>
            </w:r>
          </w:p>
        </w:tc>
      </w:tr>
    </w:tbl>
    <w:p w14:paraId="482B409A" w14:textId="1A10C042" w:rsidR="00795368" w:rsidRDefault="00795368" w:rsidP="00795368">
      <w:pPr>
        <w:pStyle w:val="NormalArial"/>
        <w:spacing w:before="120" w:after="120"/>
      </w:pPr>
      <w:r>
        <w:t>None</w:t>
      </w:r>
    </w:p>
    <w:p w14:paraId="19B9681B" w14:textId="77777777" w:rsidR="00727880" w:rsidRPr="00D56D61" w:rsidRDefault="00727880" w:rsidP="00D768A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768AB" w14:paraId="023170EC" w14:textId="77777777" w:rsidTr="00D13BD5">
        <w:trPr>
          <w:trHeight w:val="350"/>
        </w:trPr>
        <w:tc>
          <w:tcPr>
            <w:tcW w:w="10440" w:type="dxa"/>
            <w:tcBorders>
              <w:bottom w:val="single" w:sz="4" w:space="0" w:color="auto"/>
            </w:tcBorders>
            <w:shd w:val="clear" w:color="auto" w:fill="FFFFFF"/>
            <w:vAlign w:val="center"/>
          </w:tcPr>
          <w:p w14:paraId="74D09D5A" w14:textId="619B645D" w:rsidR="00D768AB" w:rsidRDefault="00D768AB" w:rsidP="00D13BD5">
            <w:pPr>
              <w:pStyle w:val="Header"/>
              <w:jc w:val="center"/>
            </w:pPr>
            <w:r>
              <w:t>Proposed Guide Language</w:t>
            </w:r>
            <w:r w:rsidR="00795368">
              <w:t xml:space="preserve"> Revision</w:t>
            </w:r>
          </w:p>
        </w:tc>
      </w:tr>
    </w:tbl>
    <w:p w14:paraId="73F33884" w14:textId="77777777" w:rsidR="00D768AB" w:rsidRDefault="00D768AB" w:rsidP="007D27BD"/>
    <w:p w14:paraId="4495B653" w14:textId="6319C15E" w:rsidR="009052C2" w:rsidRPr="009052C2" w:rsidRDefault="009052C2" w:rsidP="007D27BD">
      <w:pPr>
        <w:rPr>
          <w:b/>
          <w:bCs/>
        </w:rPr>
      </w:pPr>
      <w:r w:rsidRPr="009052C2">
        <w:rPr>
          <w:b/>
          <w:bCs/>
        </w:rPr>
        <w:t>2.2</w:t>
      </w:r>
      <w:r>
        <w:rPr>
          <w:b/>
          <w:bCs/>
        </w:rPr>
        <w:tab/>
      </w:r>
      <w:r w:rsidRPr="009052C2">
        <w:rPr>
          <w:b/>
          <w:bCs/>
        </w:rPr>
        <w:t xml:space="preserve">ACRONYMS </w:t>
      </w:r>
    </w:p>
    <w:p w14:paraId="60C8D9EF" w14:textId="77777777" w:rsidR="009052C2" w:rsidRDefault="009052C2" w:rsidP="007D27BD"/>
    <w:p w14:paraId="5B09F1F9" w14:textId="53D8DBDA" w:rsidR="009052C2" w:rsidRDefault="009052C2" w:rsidP="007D27BD">
      <w:ins w:id="9" w:author="Joint TDSPs" w:date="2025-05-15T15:30:00Z">
        <w:r w:rsidRPr="009052C2">
          <w:rPr>
            <w:b/>
            <w:bCs/>
          </w:rPr>
          <w:t>CRIP</w:t>
        </w:r>
        <w:r>
          <w:tab/>
        </w:r>
        <w:r>
          <w:tab/>
        </w:r>
        <w:r w:rsidRPr="009052C2">
          <w:t>Competitive Retailer Information Portal</w:t>
        </w:r>
      </w:ins>
      <w:r>
        <w:tab/>
      </w:r>
    </w:p>
    <w:p w14:paraId="2FB58D91" w14:textId="7717ADDB" w:rsidR="00BD6154" w:rsidRPr="00BD6154" w:rsidRDefault="00BD6154" w:rsidP="00E03638">
      <w:pPr>
        <w:pStyle w:val="H2"/>
        <w:keepNext w:val="0"/>
        <w:rPr>
          <w:i/>
        </w:rPr>
      </w:pPr>
      <w:bookmarkStart w:id="10" w:name="_Toc183604038"/>
      <w:bookmarkStart w:id="11" w:name="_Toc146698961"/>
      <w:bookmarkStart w:id="12" w:name="_Toc193264793"/>
      <w:bookmarkStart w:id="13" w:name="_Toc248306812"/>
      <w:bookmarkStart w:id="14" w:name="_Toc279430321"/>
      <w:bookmarkStart w:id="15" w:name="_Toc474318665"/>
      <w:bookmarkEnd w:id="0"/>
      <w:bookmarkEnd w:id="1"/>
      <w:bookmarkEnd w:id="2"/>
      <w:bookmarkEnd w:id="3"/>
      <w:bookmarkEnd w:id="4"/>
      <w:bookmarkEnd w:id="5"/>
      <w:bookmarkEnd w:id="6"/>
      <w:bookmarkEnd w:id="7"/>
      <w:bookmarkEnd w:id="8"/>
      <w:r w:rsidRPr="00BD6154">
        <w:rPr>
          <w:i/>
        </w:rPr>
        <w:lastRenderedPageBreak/>
        <w:t>7.4.2</w:t>
      </w:r>
      <w:r w:rsidRPr="00BD6154">
        <w:rPr>
          <w:i/>
        </w:rPr>
        <w:tab/>
        <w:t>Safety-Net Submission Process</w:t>
      </w:r>
      <w:r>
        <w:rPr>
          <w:i/>
        </w:rPr>
        <w:t>es</w:t>
      </w:r>
      <w:bookmarkEnd w:id="10"/>
    </w:p>
    <w:p w14:paraId="360CA220" w14:textId="0392907F" w:rsidR="00BD6154" w:rsidRDefault="00BD6154" w:rsidP="00BD6154">
      <w:pPr>
        <w:pStyle w:val="BodyText"/>
        <w:ind w:left="720" w:hanging="720"/>
        <w:rPr>
          <w:lang w:val="en-US" w:eastAsia="en-US"/>
        </w:rPr>
      </w:pPr>
      <w:r>
        <w:rPr>
          <w:lang w:val="en-US" w:eastAsia="en-US"/>
        </w:rPr>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tab/>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t>(c)</w:t>
      </w:r>
      <w:r>
        <w:rPr>
          <w:lang w:val="en-US" w:eastAsia="en-US"/>
        </w:rPr>
        <w:tab/>
        <w:t>One time per day notification transmitted no later than 4:00 PM CPT; and</w:t>
      </w:r>
    </w:p>
    <w:p w14:paraId="356BACF0" w14:textId="6CF879F9" w:rsidR="00CA54FF" w:rsidRDefault="00BD6154" w:rsidP="0056594F">
      <w:pPr>
        <w:pStyle w:val="BodyText"/>
        <w:ind w:left="720" w:hanging="720"/>
        <w:rPr>
          <w:ins w:id="16" w:author="RMS 061225" w:date="2025-06-12T10:26:00Z" w16du:dateUtc="2025-06-12T15:26:00Z"/>
          <w:lang w:val="en-US" w:eastAsia="en-US"/>
        </w:rPr>
      </w:pPr>
      <w:r>
        <w:rPr>
          <w:lang w:val="en-US" w:eastAsia="en-US"/>
        </w:rPr>
        <w:tab/>
        <w:t>(d)</w:t>
      </w:r>
      <w:r>
        <w:rPr>
          <w:lang w:val="en-US" w:eastAsia="en-US"/>
        </w:rPr>
        <w:tab/>
        <w:t>Adhering to the format and content found in the following sections.</w:t>
      </w:r>
    </w:p>
    <w:p w14:paraId="57400265" w14:textId="7E676744" w:rsidR="00CA54FF" w:rsidRDefault="00CA54FF" w:rsidP="00BD6154">
      <w:pPr>
        <w:pStyle w:val="BodyText"/>
        <w:ind w:left="720" w:hanging="720"/>
        <w:rPr>
          <w:lang w:val="en-US" w:eastAsia="en-US"/>
        </w:rPr>
      </w:pPr>
      <w:bookmarkStart w:id="17" w:name="_Hlk200617243"/>
      <w:ins w:id="18" w:author="RMS 061225" w:date="2025-06-12T10:26:00Z" w16du:dateUtc="2025-06-12T15:26:00Z">
        <w:r>
          <w:rPr>
            <w:lang w:val="en-US" w:eastAsia="en-US"/>
          </w:rPr>
          <w:t>(3)</w:t>
        </w:r>
        <w:r>
          <w:rPr>
            <w:lang w:val="en-US" w:eastAsia="en-US"/>
          </w:rPr>
          <w:tab/>
        </w:r>
      </w:ins>
      <w:ins w:id="19" w:author="RMS 061225" w:date="2025-06-12T10:33:00Z" w16du:dateUtc="2025-06-12T15:33:00Z">
        <w:r w:rsidR="00891039">
          <w:rPr>
            <w:lang w:val="en-US" w:eastAsia="en-US"/>
          </w:rPr>
          <w:t>T</w:t>
        </w:r>
      </w:ins>
      <w:ins w:id="20" w:author="RMS 061225" w:date="2025-06-12T10:26:00Z" w16du:dateUtc="2025-06-12T15:26:00Z">
        <w:r>
          <w:rPr>
            <w:lang w:val="en-US" w:eastAsia="en-US"/>
          </w:rPr>
          <w:t xml:space="preserve">he primary method </w:t>
        </w:r>
      </w:ins>
      <w:ins w:id="21" w:author="RMS 061225" w:date="2025-06-12T10:27:00Z" w16du:dateUtc="2025-06-12T15:27:00Z">
        <w:r>
          <w:rPr>
            <w:lang w:val="en-US" w:eastAsia="en-US"/>
          </w:rPr>
          <w:t xml:space="preserve">of safety-net submission shall be the TDSP’s internet-based portal.  The secondary </w:t>
        </w:r>
      </w:ins>
      <w:ins w:id="22" w:author="RMS 061225" w:date="2025-06-12T10:33:00Z" w16du:dateUtc="2025-06-12T15:33:00Z">
        <w:r w:rsidR="00891039">
          <w:rPr>
            <w:lang w:val="en-US" w:eastAsia="en-US"/>
          </w:rPr>
          <w:t>method</w:t>
        </w:r>
      </w:ins>
      <w:ins w:id="23" w:author="RMS 061225" w:date="2025-06-12T10:34:00Z" w16du:dateUtc="2025-06-12T15:34:00Z">
        <w:r w:rsidR="002206A2">
          <w:rPr>
            <w:lang w:val="en-US" w:eastAsia="en-US"/>
          </w:rPr>
          <w:t>,</w:t>
        </w:r>
      </w:ins>
      <w:ins w:id="24" w:author="RMS 061225" w:date="2025-06-12T10:27:00Z" w16du:dateUtc="2025-06-12T15:27:00Z">
        <w:r>
          <w:rPr>
            <w:lang w:val="en-US" w:eastAsia="en-US"/>
          </w:rPr>
          <w:t xml:space="preserve"> </w:t>
        </w:r>
      </w:ins>
      <w:ins w:id="25" w:author="RMS 061225" w:date="2025-06-12T10:34:00Z" w16du:dateUtc="2025-06-12T15:34:00Z">
        <w:r w:rsidR="002206A2">
          <w:rPr>
            <w:lang w:val="en-US" w:eastAsia="en-US"/>
          </w:rPr>
          <w:t xml:space="preserve">as shown in Table 1 or as directed by the TDSP, </w:t>
        </w:r>
      </w:ins>
      <w:ins w:id="26" w:author="RMS 061225" w:date="2025-06-12T10:27:00Z" w16du:dateUtc="2025-06-12T15:27:00Z">
        <w:r>
          <w:rPr>
            <w:lang w:val="en-US" w:eastAsia="en-US"/>
          </w:rPr>
          <w:t>sh</w:t>
        </w:r>
      </w:ins>
      <w:ins w:id="27" w:author="RMS 061225" w:date="2025-06-12T10:28:00Z" w16du:dateUtc="2025-06-12T15:28:00Z">
        <w:r>
          <w:rPr>
            <w:lang w:val="en-US" w:eastAsia="en-US"/>
          </w:rPr>
          <w:t xml:space="preserve">all only be utilized if the CR is experiencing system issues and </w:t>
        </w:r>
      </w:ins>
      <w:ins w:id="28" w:author="RMS 061225" w:date="2025-06-12T10:32:00Z" w16du:dateUtc="2025-06-12T15:32:00Z">
        <w:r w:rsidR="00535F0B" w:rsidRPr="006E0BFD">
          <w:rPr>
            <w:lang w:val="en-US" w:eastAsia="en-US"/>
          </w:rPr>
          <w:t>is</w:t>
        </w:r>
        <w:r w:rsidR="00535F0B">
          <w:rPr>
            <w:lang w:val="en-US" w:eastAsia="en-US"/>
          </w:rPr>
          <w:t xml:space="preserve"> </w:t>
        </w:r>
      </w:ins>
      <w:ins w:id="29" w:author="RMS 061225" w:date="2025-06-12T10:28:00Z" w16du:dateUtc="2025-06-12T15:28:00Z">
        <w:r>
          <w:rPr>
            <w:lang w:val="en-US" w:eastAsia="en-US"/>
          </w:rPr>
          <w:t>unable to submit via the internet</w:t>
        </w:r>
      </w:ins>
      <w:ins w:id="30" w:author="RMS 061225" w:date="2025-06-12T10:37:00Z" w16du:dateUtc="2025-06-12T15:37:00Z">
        <w:r w:rsidR="00B05817">
          <w:rPr>
            <w:lang w:val="en-US" w:eastAsia="en-US"/>
          </w:rPr>
          <w:t>-based</w:t>
        </w:r>
      </w:ins>
      <w:ins w:id="31" w:author="RMS 061225" w:date="2025-06-12T10:28:00Z" w16du:dateUtc="2025-06-12T15:28:00Z">
        <w:r>
          <w:rPr>
            <w:lang w:val="en-US" w:eastAsia="en-US"/>
          </w:rPr>
          <w:t xml:space="preserve"> portal</w:t>
        </w:r>
      </w:ins>
      <w:ins w:id="32" w:author="RMS 061225" w:date="2025-06-12T10:36:00Z" w16du:dateUtc="2025-06-12T15:36:00Z">
        <w:r w:rsidR="0034386E">
          <w:rPr>
            <w:lang w:val="en-US" w:eastAsia="en-US"/>
          </w:rPr>
          <w:t>,</w:t>
        </w:r>
      </w:ins>
      <w:ins w:id="33" w:author="RMS 061225" w:date="2025-06-12T10:28:00Z" w16du:dateUtc="2025-06-12T15:28:00Z">
        <w:r>
          <w:rPr>
            <w:lang w:val="en-US" w:eastAsia="en-US"/>
          </w:rPr>
          <w:t xml:space="preserve"> or</w:t>
        </w:r>
      </w:ins>
      <w:ins w:id="34" w:author="RMS 061225" w:date="2025-06-12T10:34:00Z" w16du:dateUtc="2025-06-12T15:34:00Z">
        <w:r w:rsidR="002206A2">
          <w:rPr>
            <w:lang w:val="en-US" w:eastAsia="en-US"/>
          </w:rPr>
          <w:t xml:space="preserve"> if the TDSP</w:t>
        </w:r>
        <w:r w:rsidR="00FE04EB">
          <w:rPr>
            <w:lang w:val="en-US" w:eastAsia="en-US"/>
          </w:rPr>
          <w:t xml:space="preserve"> has deeme</w:t>
        </w:r>
      </w:ins>
      <w:ins w:id="35" w:author="RMS 061225" w:date="2025-06-12T10:35:00Z" w16du:dateUtc="2025-06-12T15:35:00Z">
        <w:r w:rsidR="00FE04EB">
          <w:rPr>
            <w:lang w:val="en-US" w:eastAsia="en-US"/>
          </w:rPr>
          <w:t>d</w:t>
        </w:r>
        <w:r w:rsidR="006E0BFD">
          <w:rPr>
            <w:lang w:val="en-US" w:eastAsia="en-US"/>
          </w:rPr>
          <w:t xml:space="preserve"> that their internet-based portal is unavailable per a </w:t>
        </w:r>
      </w:ins>
      <w:ins w:id="36" w:author="RMS 061225" w:date="2025-06-12T10:28:00Z" w16du:dateUtc="2025-06-12T15:28:00Z">
        <w:r>
          <w:rPr>
            <w:lang w:val="en-US" w:eastAsia="en-US"/>
          </w:rPr>
          <w:t>Market Notice.</w:t>
        </w:r>
      </w:ins>
      <w:bookmarkEnd w:id="17"/>
    </w:p>
    <w:p w14:paraId="3E9DF17A" w14:textId="59D21AA2" w:rsidR="00BD6154" w:rsidRDefault="006C7507" w:rsidP="00BD6154">
      <w:pPr>
        <w:pStyle w:val="BodyText"/>
        <w:ind w:left="720" w:hanging="720"/>
        <w:rPr>
          <w:b/>
          <w:lang w:val="en-US" w:eastAsia="en-US"/>
        </w:rPr>
      </w:pPr>
      <w:r>
        <w:rPr>
          <w:b/>
          <w:lang w:val="en-US" w:eastAsia="en-US"/>
        </w:rPr>
        <w:t>T</w:t>
      </w:r>
      <w:r w:rsidR="00BD6154" w:rsidRPr="00BD6154">
        <w:rPr>
          <w:b/>
          <w:lang w:val="en-US" w:eastAsia="en-US"/>
        </w:rPr>
        <w:t xml:space="preserve">able 1. </w:t>
      </w:r>
      <w:r w:rsidR="00417350">
        <w:rPr>
          <w:b/>
          <w:lang w:val="en-US" w:eastAsia="en-US"/>
        </w:rPr>
        <w:t xml:space="preserve"> </w:t>
      </w:r>
      <w:r w:rsidR="00BD6154" w:rsidRPr="00BD6154">
        <w:rPr>
          <w:b/>
          <w:lang w:val="en-US" w:eastAsia="en-US"/>
        </w:rPr>
        <w:t xml:space="preserve">TDSP Safety-Net </w:t>
      </w:r>
      <w:ins w:id="37" w:author="RMS 061225" w:date="2025-06-12T10:37:00Z" w16du:dateUtc="2025-06-12T15:37:00Z">
        <w:r w:rsidR="00E21863">
          <w:rPr>
            <w:b/>
            <w:lang w:val="en-US" w:eastAsia="en-US"/>
          </w:rPr>
          <w:t xml:space="preserve">Internet-Based Portal / </w:t>
        </w:r>
      </w:ins>
      <w:r w:rsidR="00BD6154" w:rsidRPr="00BD6154">
        <w:rPr>
          <w:b/>
          <w:lang w:val="en-US" w:eastAsia="en-US"/>
        </w:rPr>
        <w:t>E-mail Address</w:t>
      </w:r>
      <w:ins w:id="38" w:author="Joint TDSPs" w:date="2024-12-03T23:24:00Z">
        <w:del w:id="39" w:author="RMS 061225" w:date="2025-06-12T10:37:00Z" w16du:dateUtc="2025-06-12T15:37:00Z">
          <w:r w:rsidR="000F74ED" w:rsidDel="00E21863">
            <w:rPr>
              <w:b/>
              <w:lang w:val="en-US" w:eastAsia="en-US"/>
            </w:rPr>
            <w:delText xml:space="preserve"> / Internet-</w:delText>
          </w:r>
        </w:del>
      </w:ins>
      <w:ins w:id="40" w:author="Joint TDSPs" w:date="2024-12-03T23:25:00Z">
        <w:del w:id="41" w:author="RMS 061225" w:date="2025-06-12T10:37:00Z" w16du:dateUtc="2025-06-12T15:37:00Z">
          <w:r w:rsidR="000F74ED" w:rsidDel="00E21863">
            <w:rPr>
              <w:b/>
              <w:lang w:val="en-US" w:eastAsia="en-US"/>
            </w:rPr>
            <w:delText>B</w:delText>
          </w:r>
        </w:del>
      </w:ins>
      <w:ins w:id="42" w:author="Joint TDSPs" w:date="2024-12-03T23:24:00Z">
        <w:del w:id="43" w:author="RMS 061225" w:date="2025-06-12T10:37:00Z" w16du:dateUtc="2025-06-12T15:37:00Z">
          <w:r w:rsidR="000F74ED" w:rsidDel="00E21863">
            <w:rPr>
              <w:b/>
              <w:lang w:val="en-US" w:eastAsia="en-US"/>
            </w:rPr>
            <w:delText xml:space="preserve">ased </w:delText>
          </w:r>
        </w:del>
      </w:ins>
      <w:ins w:id="44" w:author="Joint TDSPs" w:date="2024-12-03T23:25:00Z">
        <w:del w:id="45" w:author="RMS 061225" w:date="2025-06-12T10:37:00Z" w16du:dateUtc="2025-06-12T15:37:00Z">
          <w:r w:rsidR="000F74ED" w:rsidDel="00E21863">
            <w:rPr>
              <w:b/>
              <w:lang w:val="en-US" w:eastAsia="en-US"/>
            </w:rPr>
            <w:delText>P</w:delText>
          </w:r>
        </w:del>
      </w:ins>
      <w:ins w:id="46" w:author="Joint TDSPs" w:date="2024-12-03T23:24:00Z">
        <w:del w:id="47" w:author="RMS 061225" w:date="2025-06-12T10:37:00Z" w16du:dateUtc="2025-06-12T15:37:00Z">
          <w:r w:rsidR="000F74ED" w:rsidDel="00E21863">
            <w:rPr>
              <w:b/>
              <w:lang w:val="en-US" w:eastAsia="en-US"/>
            </w:rPr>
            <w:delText>ortal</w:delText>
          </w:r>
        </w:del>
      </w:ins>
    </w:p>
    <w:tbl>
      <w:tblPr>
        <w:tblpPr w:leftFromText="180" w:rightFromText="180" w:vertAnchor="text" w:horzAnchor="margin" w:tblpY="69"/>
        <w:tblW w:w="9450" w:type="dxa"/>
        <w:tblCellMar>
          <w:left w:w="0" w:type="dxa"/>
          <w:right w:w="0" w:type="dxa"/>
        </w:tblCellMar>
        <w:tblLook w:val="04A0" w:firstRow="1" w:lastRow="0" w:firstColumn="1" w:lastColumn="0" w:noHBand="0" w:noVBand="1"/>
      </w:tblPr>
      <w:tblGrid>
        <w:gridCol w:w="2060"/>
        <w:gridCol w:w="7390"/>
      </w:tblGrid>
      <w:tr w:rsidR="00BD6154" w:rsidRPr="009B0345" w14:paraId="215D9837" w14:textId="77777777" w:rsidTr="00495E1B">
        <w:trPr>
          <w:cantSplit/>
          <w:trHeight w:val="440"/>
          <w:tblHeader/>
        </w:trPr>
        <w:tc>
          <w:tcPr>
            <w:tcW w:w="20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39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D8B9D2" w14:textId="7A53230B" w:rsidR="00BD6154" w:rsidRPr="00BA505C" w:rsidRDefault="00BD6154" w:rsidP="0020198C">
            <w:pPr>
              <w:pStyle w:val="BodyTextNumbered"/>
              <w:spacing w:after="0"/>
              <w:rPr>
                <w:b/>
                <w:bCs/>
                <w:lang w:val="en-US" w:eastAsia="en-US"/>
              </w:rPr>
            </w:pPr>
            <w:r w:rsidRPr="00BA505C">
              <w:rPr>
                <w:b/>
                <w:bCs/>
                <w:lang w:val="en-US" w:eastAsia="en-US"/>
              </w:rPr>
              <w:t xml:space="preserve">TDSP Safety-Net </w:t>
            </w:r>
            <w:ins w:id="48" w:author="RMS 061225" w:date="2025-06-12T10:37:00Z" w16du:dateUtc="2025-06-12T15:37:00Z">
              <w:r w:rsidR="00E21863">
                <w:rPr>
                  <w:b/>
                  <w:bCs/>
                  <w:lang w:val="en-US" w:eastAsia="en-US"/>
                </w:rPr>
                <w:t xml:space="preserve">Internet-Based Portal / </w:t>
              </w:r>
            </w:ins>
            <w:r w:rsidRPr="00BA505C">
              <w:rPr>
                <w:b/>
                <w:bCs/>
                <w:lang w:val="en-US" w:eastAsia="en-US"/>
              </w:rPr>
              <w:t>E-mail Address</w:t>
            </w:r>
            <w:ins w:id="49" w:author="Joint TDSPs" w:date="2024-12-04T00:05:00Z">
              <w:del w:id="50" w:author="RMS 061225" w:date="2025-06-12T10:38:00Z" w16du:dateUtc="2025-06-12T15:38:00Z">
                <w:r w:rsidR="00446FD3" w:rsidDel="00E21863">
                  <w:rPr>
                    <w:b/>
                    <w:bCs/>
                    <w:lang w:val="en-US" w:eastAsia="en-US"/>
                  </w:rPr>
                  <w:delText xml:space="preserve"> / Internet-Based Portal</w:delText>
                </w:r>
              </w:del>
            </w:ins>
          </w:p>
        </w:tc>
      </w:tr>
      <w:tr w:rsidR="00BD6154" w:rsidRPr="009B0345" w14:paraId="52C670AA" w14:textId="77777777" w:rsidTr="00495E1B">
        <w:trPr>
          <w:cantSplit/>
          <w:trHeight w:val="422"/>
        </w:trPr>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3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31BA" w14:textId="69EC1941" w:rsidR="00BD6154" w:rsidRDefault="00BD6154" w:rsidP="0020198C">
            <w:pPr>
              <w:pStyle w:val="BodyTextNumbered"/>
              <w:spacing w:after="0"/>
              <w:ind w:left="0" w:firstLine="0"/>
              <w:rPr>
                <w:lang w:val="en-US" w:eastAsia="en-US"/>
              </w:rPr>
            </w:pPr>
            <w:del w:id="51" w:author="Joint TDSPs" w:date="2025-05-07T00:04:00Z">
              <w:r w:rsidDel="00986B6C">
                <w:rPr>
                  <w:lang w:val="en-US" w:eastAsia="en-US"/>
                </w:rPr>
                <w:delText xml:space="preserve">Please </w:delText>
              </w:r>
            </w:del>
            <w:del w:id="52" w:author="Joint TDSPs" w:date="2025-05-22T14:22:00Z" w16du:dateUtc="2025-05-22T19:22:00Z">
              <w:r w:rsidDel="00325958">
                <w:rPr>
                  <w:lang w:val="en-US" w:eastAsia="en-US"/>
                </w:rPr>
                <w:delText>utilize</w:delText>
              </w:r>
            </w:del>
            <w:ins w:id="53" w:author="Joint TDSPs" w:date="2025-05-22T14:22:00Z" w16du:dateUtc="2025-05-22T19:22:00Z">
              <w:r w:rsidR="00325958">
                <w:rPr>
                  <w:lang w:val="en-US" w:eastAsia="en-US"/>
                </w:rPr>
                <w:t xml:space="preserve">Utilize </w:t>
              </w:r>
            </w:ins>
            <w:r>
              <w:rPr>
                <w:lang w:val="en-US" w:eastAsia="en-US"/>
              </w:rPr>
              <w:t>AEP REPDesk (</w:t>
            </w:r>
            <w:r w:rsidRPr="0037705E">
              <w:rPr>
                <w:lang w:val="en-US" w:eastAsia="en-US"/>
              </w:rPr>
              <w:t>repdesk.aep.com</w:t>
            </w:r>
            <w:r>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70491BA6" w14:textId="77777777" w:rsidR="00E63A29" w:rsidRDefault="00BD6154" w:rsidP="00B117C6">
            <w:pPr>
              <w:pStyle w:val="BodyTextNumbered"/>
              <w:spacing w:after="0"/>
              <w:rPr>
                <w:rStyle w:val="Hyperlink"/>
                <w:lang w:val="en-US" w:eastAsia="en-US"/>
              </w:rPr>
            </w:pPr>
            <w:hyperlink r:id="rId24" w:history="1">
              <w:r w:rsidRPr="009919EF">
                <w:rPr>
                  <w:rStyle w:val="Hyperlink"/>
                  <w:lang w:val="en-US" w:eastAsia="en-US"/>
                </w:rPr>
                <w:t>aepbaoorders@aep.com</w:t>
              </w:r>
            </w:hyperlink>
          </w:p>
          <w:p w14:paraId="2B50B898" w14:textId="333291E5" w:rsidR="000A31E1" w:rsidRPr="00BA505C" w:rsidRDefault="000A31E1" w:rsidP="00B117C6">
            <w:pPr>
              <w:pStyle w:val="BodyTextNumbered"/>
              <w:spacing w:after="0"/>
              <w:rPr>
                <w:lang w:val="en-US" w:eastAsia="en-US"/>
              </w:rPr>
            </w:pPr>
          </w:p>
        </w:tc>
      </w:tr>
      <w:tr w:rsidR="00BD6154" w:rsidRPr="009B0345" w14:paraId="0C9B3A30" w14:textId="77777777" w:rsidTr="00495E1B">
        <w:trPr>
          <w:cantSplit/>
          <w:trHeight w:val="467"/>
        </w:trPr>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3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96A754" w14:textId="481C34CD" w:rsidR="00F102D1" w:rsidDel="00E63A29" w:rsidRDefault="00835114" w:rsidP="00E63A29">
            <w:pPr>
              <w:pStyle w:val="BodyTextNumbered"/>
              <w:spacing w:after="0"/>
              <w:ind w:left="0" w:firstLine="0"/>
              <w:rPr>
                <w:del w:id="54" w:author="Joint TDSPs" w:date="2025-05-06T23:54:00Z"/>
                <w:lang w:val="en-US" w:eastAsia="en-US"/>
              </w:rPr>
            </w:pPr>
            <w:ins w:id="55" w:author="Joint TDSPs" w:date="2025-05-07T00:03:00Z">
              <w:r>
                <w:rPr>
                  <w:lang w:val="en-US" w:eastAsia="en-US"/>
                </w:rPr>
                <w:t>Utilize</w:t>
              </w:r>
            </w:ins>
            <w:ins w:id="56" w:author="Joint TDSPs" w:date="2025-01-28T09:28:00Z">
              <w:r w:rsidR="00F102D1">
                <w:rPr>
                  <w:lang w:val="en-US" w:eastAsia="en-US"/>
                </w:rPr>
                <w:t xml:space="preserve"> </w:t>
              </w:r>
            </w:ins>
            <w:ins w:id="57" w:author="Joint TDSPs" w:date="2025-05-15T15:18:00Z">
              <w:r w:rsidR="00677A61">
                <w:rPr>
                  <w:lang w:val="en-US" w:eastAsia="en-US"/>
                </w:rPr>
                <w:t>CNP</w:t>
              </w:r>
            </w:ins>
            <w:ins w:id="58" w:author="Joint TDSPs" w:date="2025-01-28T09:28:00Z">
              <w:r w:rsidR="00F102D1">
                <w:rPr>
                  <w:lang w:val="en-US" w:eastAsia="en-US"/>
                </w:rPr>
                <w:t xml:space="preserve">’s </w:t>
              </w:r>
            </w:ins>
            <w:ins w:id="59" w:author="Joint TDSPs" w:date="2025-01-28T09:29:00Z">
              <w:r w:rsidR="00F102D1">
                <w:rPr>
                  <w:lang w:val="en-US" w:eastAsia="en-US"/>
                </w:rPr>
                <w:t xml:space="preserve">Competitive Retailer Information </w:t>
              </w:r>
            </w:ins>
            <w:ins w:id="60" w:author="Joint TDSPs" w:date="2025-01-28T09:30:00Z">
              <w:r w:rsidR="00F102D1">
                <w:rPr>
                  <w:lang w:val="en-US" w:eastAsia="en-US"/>
                </w:rPr>
                <w:t>Portal</w:t>
              </w:r>
            </w:ins>
            <w:ins w:id="61" w:author="Joint TDSPs" w:date="2025-01-28T09:29:00Z">
              <w:r w:rsidR="00F102D1">
                <w:rPr>
                  <w:lang w:val="en-US" w:eastAsia="en-US"/>
                </w:rPr>
                <w:t xml:space="preserve"> (CRIP)</w:t>
              </w:r>
            </w:ins>
            <w:ins w:id="62" w:author="Joint TDSPs" w:date="2025-05-07T00:02:00Z">
              <w:r>
                <w:rPr>
                  <w:lang w:val="en-US" w:eastAsia="en-US"/>
                </w:rPr>
                <w:t xml:space="preserve"> at:</w:t>
              </w:r>
            </w:ins>
            <w:ins w:id="63" w:author="Joint TDSPs" w:date="2025-01-28T09:30:00Z">
              <w:r w:rsidR="00F102D1">
                <w:rPr>
                  <w:lang w:val="en-US" w:eastAsia="en-US"/>
                </w:rPr>
                <w:t xml:space="preserve"> </w:t>
              </w:r>
            </w:ins>
            <w:ins w:id="64" w:author="Joint TDSPs" w:date="2025-05-06T23:54:00Z">
              <w:r w:rsidR="00E63A29">
                <w:fldChar w:fldCharType="begin"/>
              </w:r>
              <w:r w:rsidR="00E63A29">
                <w:rPr>
                  <w:lang w:val="en-US" w:eastAsia="en-US"/>
                </w:rPr>
                <w:instrText>HYPERLINK "</w:instrText>
              </w:r>
              <w:r w:rsidR="00E63A29" w:rsidRPr="00E63A29">
                <w:rPr>
                  <w:lang w:val="en-US" w:eastAsia="en-US"/>
                </w:rPr>
                <w:instrText>https://ws.centerpointenergy.com</w:instrText>
              </w:r>
              <w:r w:rsidR="00E63A29">
                <w:rPr>
                  <w:lang w:val="en-US" w:eastAsia="en-US"/>
                </w:rPr>
                <w:instrText>"</w:instrText>
              </w:r>
              <w:r w:rsidR="00E63A29">
                <w:fldChar w:fldCharType="separate"/>
              </w:r>
              <w:r w:rsidR="00E63A29" w:rsidRPr="00866613">
                <w:rPr>
                  <w:rStyle w:val="Hyperlink"/>
                  <w:lang w:val="en-US" w:eastAsia="en-US"/>
                </w:rPr>
                <w:t>ws.centerpointenergy.com</w:t>
              </w:r>
              <w:r w:rsidR="00E63A29">
                <w:fldChar w:fldCharType="end"/>
              </w:r>
            </w:ins>
            <w:r w:rsidR="00A63C62" w:rsidDel="00E63A29">
              <w:rPr>
                <w:lang w:val="en-US" w:eastAsia="en-US"/>
              </w:rPr>
              <w:t xml:space="preserve"> </w:t>
            </w:r>
          </w:p>
          <w:p w14:paraId="7500216D" w14:textId="77777777" w:rsidR="00E63A29" w:rsidRDefault="00E63A29" w:rsidP="00495E1B">
            <w:pPr>
              <w:pStyle w:val="BodyTextNumbered"/>
              <w:spacing w:after="0"/>
              <w:ind w:left="0" w:hanging="20"/>
              <w:rPr>
                <w:ins w:id="65" w:author="Joint TDSPs" w:date="2025-05-06T23:54:00Z"/>
                <w:iCs w:val="0"/>
                <w:szCs w:val="24"/>
                <w:lang w:val="en-US" w:eastAsia="en-US"/>
              </w:rPr>
            </w:pPr>
          </w:p>
          <w:p w14:paraId="6C622085" w14:textId="43C6D647" w:rsidR="00BD6154" w:rsidDel="009631B5" w:rsidRDefault="009631B5" w:rsidP="00C63598">
            <w:pPr>
              <w:pStyle w:val="BodyTextNumbered"/>
              <w:spacing w:after="0"/>
              <w:ind w:left="0" w:firstLine="0"/>
              <w:rPr>
                <w:ins w:id="66" w:author="Joint TDSPs" w:date="2025-05-15T14:53:00Z"/>
                <w:del w:id="67" w:author="Joint TDSPs" w:date="2025-05-15T14:54:00Z"/>
                <w:lang w:val="en-US" w:eastAsia="en-US"/>
              </w:rPr>
            </w:pPr>
            <w:del w:id="68" w:author="Joint TDSPs" w:date="2025-05-15T14:54:00Z">
              <w:r w:rsidDel="009631B5">
                <w:rPr>
                  <w:lang w:val="en-US" w:eastAsia="en-US"/>
                </w:rPr>
                <w:delText>CNP.Priority@CenterPointEnergy.com</w:delText>
              </w:r>
            </w:del>
          </w:p>
          <w:p w14:paraId="396C58E6" w14:textId="04D54A79" w:rsidR="009631B5" w:rsidRPr="00BA505C" w:rsidRDefault="009631B5" w:rsidP="009631B5">
            <w:pPr>
              <w:pStyle w:val="BodyTextNumbered"/>
              <w:spacing w:after="0"/>
              <w:ind w:left="0" w:firstLine="0"/>
              <w:rPr>
                <w:lang w:val="en-US" w:eastAsia="en-US"/>
              </w:rPr>
            </w:pPr>
          </w:p>
        </w:tc>
      </w:tr>
      <w:tr w:rsidR="00BD6154" w:rsidRPr="009B0345" w14:paraId="16A3FAC3" w14:textId="77777777" w:rsidTr="00A63C62">
        <w:trPr>
          <w:cantSplit/>
          <w:trHeight w:val="1126"/>
        </w:trPr>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t>Oncor</w:t>
            </w:r>
          </w:p>
        </w:tc>
        <w:tc>
          <w:tcPr>
            <w:tcW w:w="73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5C65F" w14:textId="4387505A" w:rsidR="00BD6154" w:rsidRDefault="00BD6154" w:rsidP="0020198C">
            <w:pPr>
              <w:pStyle w:val="BodyTextNumbered"/>
              <w:spacing w:after="0"/>
              <w:ind w:left="0" w:firstLine="0"/>
              <w:rPr>
                <w:lang w:val="en-US" w:eastAsia="en-US"/>
              </w:rPr>
            </w:pPr>
            <w:del w:id="69" w:author="Joint TDSPs" w:date="2024-12-06T11:06:00Z">
              <w:r w:rsidDel="00406FCC">
                <w:rPr>
                  <w:lang w:val="en-US" w:eastAsia="en-US"/>
                </w:rPr>
                <w:delText xml:space="preserve">Please </w:delText>
              </w:r>
            </w:del>
            <w:del w:id="70" w:author="Joint TDSPs" w:date="2025-05-22T14:23:00Z" w16du:dateUtc="2025-05-22T19:23:00Z">
              <w:r w:rsidDel="00325958">
                <w:rPr>
                  <w:lang w:val="en-US" w:eastAsia="en-US"/>
                </w:rPr>
                <w:delText>utilize</w:delText>
              </w:r>
            </w:del>
            <w:ins w:id="71" w:author="Joint TDSPs" w:date="2025-05-22T14:23:00Z" w16du:dateUtc="2025-05-22T19:23:00Z">
              <w:r w:rsidR="00325958">
                <w:rPr>
                  <w:lang w:val="en-US" w:eastAsia="en-US"/>
                </w:rPr>
                <w:t xml:space="preserve">Utilize </w:t>
              </w:r>
            </w:ins>
            <w:r>
              <w:rPr>
                <w:lang w:val="en-US" w:eastAsia="en-US"/>
              </w:rPr>
              <w:t xml:space="preserve">Oncor’s </w:t>
            </w:r>
            <w:del w:id="72" w:author="Joint TDSPs" w:date="2025-05-15T14:55:00Z">
              <w:r w:rsidDel="009631B5">
                <w:rPr>
                  <w:lang w:val="en-US" w:eastAsia="en-US"/>
                </w:rPr>
                <w:delText>Competitive Retailer Information Portal (</w:delText>
              </w:r>
            </w:del>
            <w:r>
              <w:rPr>
                <w:lang w:val="en-US" w:eastAsia="en-US"/>
              </w:rPr>
              <w:t>CRIP</w:t>
            </w:r>
            <w:del w:id="73" w:author="Joint TDSPs" w:date="2025-05-15T14:55:00Z">
              <w:r w:rsidDel="009631B5">
                <w:rPr>
                  <w:lang w:val="en-US" w:eastAsia="en-US"/>
                </w:rPr>
                <w:delText>)</w:delText>
              </w:r>
            </w:del>
            <w:del w:id="74" w:author="Joint TDSPs" w:date="2025-05-22T14:29:00Z" w16du:dateUtc="2025-05-22T19:29:00Z">
              <w:r w:rsidR="00325958" w:rsidDel="00325958">
                <w:rPr>
                  <w:lang w:val="en-US" w:eastAsia="en-US"/>
                </w:rPr>
                <w:delText xml:space="preserve"> </w:delText>
              </w:r>
            </w:del>
            <w:del w:id="75" w:author="Joint TDSPs" w:date="2024-12-06T11:05:00Z">
              <w:r w:rsidDel="00406FCC">
                <w:rPr>
                  <w:lang w:val="en-US" w:eastAsia="en-US"/>
                </w:rPr>
                <w:delText xml:space="preserve"> as the primary method to submit safety-nets.</w:delText>
              </w:r>
            </w:del>
            <w:ins w:id="76" w:author="Joint TDSPs" w:date="2025-05-22T14:29:00Z" w16du:dateUtc="2025-05-22T19:29:00Z">
              <w:r w:rsidR="00325958">
                <w:rPr>
                  <w:lang w:val="en-US" w:eastAsia="en-US"/>
                </w:rPr>
                <w:t xml:space="preserve"> at: </w:t>
              </w:r>
              <w:r w:rsidR="00325958">
                <w:rPr>
                  <w:lang w:val="en-US" w:eastAsia="en-US"/>
                </w:rPr>
                <w:fldChar w:fldCharType="begin"/>
              </w:r>
              <w:r w:rsidR="00325958">
                <w:rPr>
                  <w:lang w:val="en-US" w:eastAsia="en-US"/>
                </w:rPr>
                <w:instrText>HYPERLINK "http://www.oncor.com/crip"</w:instrText>
              </w:r>
              <w:r w:rsidR="00325958">
                <w:rPr>
                  <w:lang w:val="en-US" w:eastAsia="en-US"/>
                </w:rPr>
              </w:r>
              <w:r w:rsidR="00325958">
                <w:rPr>
                  <w:lang w:val="en-US" w:eastAsia="en-US"/>
                </w:rPr>
                <w:fldChar w:fldCharType="separate"/>
              </w:r>
              <w:r w:rsidR="00325958" w:rsidRPr="00866613">
                <w:rPr>
                  <w:rStyle w:val="Hyperlink"/>
                  <w:lang w:val="en-US" w:eastAsia="en-US"/>
                </w:rPr>
                <w:t>www.oncor.com/crip</w:t>
              </w:r>
              <w:r w:rsidR="00325958">
                <w:rPr>
                  <w:lang w:val="en-US" w:eastAsia="en-US"/>
                </w:rPr>
                <w:fldChar w:fldCharType="end"/>
              </w:r>
            </w:ins>
          </w:p>
          <w:p w14:paraId="0347F96A" w14:textId="61BE019D" w:rsidR="00BD6154" w:rsidDel="00E63A29" w:rsidRDefault="00BD6154" w:rsidP="00495E1B">
            <w:pPr>
              <w:pStyle w:val="BodyTextNumbered"/>
              <w:spacing w:after="0"/>
              <w:ind w:left="0" w:firstLine="0"/>
              <w:rPr>
                <w:del w:id="77" w:author="Joint TDSPs" w:date="2025-05-06T23:55:00Z"/>
                <w:lang w:val="en-US" w:eastAsia="en-US"/>
              </w:rPr>
            </w:pPr>
          </w:p>
          <w:p w14:paraId="7B38153F" w14:textId="732A8881" w:rsidR="00BD6154" w:rsidDel="000F74ED" w:rsidRDefault="00BD6154" w:rsidP="0020198C">
            <w:pPr>
              <w:pStyle w:val="BodyTextNumbered"/>
              <w:spacing w:after="0"/>
              <w:rPr>
                <w:del w:id="78" w:author="Joint TDSPs" w:date="2024-12-03T23:29:00Z"/>
                <w:lang w:val="en-US" w:eastAsia="en-US"/>
              </w:rPr>
            </w:pPr>
            <w:del w:id="79" w:author="Joint TDSPs" w:date="2024-12-03T23:29:00Z">
              <w:r w:rsidDel="000F74ED">
                <w:rPr>
                  <w:lang w:val="en-US" w:eastAsia="en-US"/>
                </w:rPr>
                <w:delText>Secondary method is to send safety-net emails to:</w:delText>
              </w:r>
            </w:del>
          </w:p>
          <w:p w14:paraId="31940581" w14:textId="5A0BDFBF" w:rsidR="00BD6154" w:rsidRPr="00BA505C" w:rsidRDefault="009A5BD0" w:rsidP="0020198C">
            <w:pPr>
              <w:pStyle w:val="BodyTextNumbered"/>
              <w:spacing w:after="0"/>
              <w:rPr>
                <w:lang w:val="en-US" w:eastAsia="en-US"/>
              </w:rPr>
            </w:pPr>
            <w:del w:id="80" w:author="Joint TDSPs" w:date="2024-12-03T23:29:00Z">
              <w:r w:rsidDel="000F74ED">
                <w:fldChar w:fldCharType="begin"/>
              </w:r>
              <w:r w:rsidDel="000F74ED">
                <w:delInstrText xml:space="preserve"> HYPERLINK "mailto:contactcenter@oncor.com" </w:delInstrText>
              </w:r>
              <w:r w:rsidDel="000F74ED">
                <w:fldChar w:fldCharType="separate"/>
              </w:r>
              <w:r w:rsidR="00BD6154" w:rsidRPr="009919EF" w:rsidDel="000F74ED">
                <w:rPr>
                  <w:rStyle w:val="Hyperlink"/>
                  <w:lang w:val="en-US" w:eastAsia="en-US"/>
                </w:rPr>
                <w:delText>contactcenter@oncor.com</w:delText>
              </w:r>
              <w:r w:rsidDel="000F74ED">
                <w:rPr>
                  <w:rStyle w:val="Hyperlink"/>
                  <w:lang w:val="en-US" w:eastAsia="en-US"/>
                </w:rPr>
                <w:fldChar w:fldCharType="end"/>
              </w:r>
            </w:del>
          </w:p>
        </w:tc>
      </w:tr>
      <w:tr w:rsidR="00BD6154" w:rsidRPr="009B0345" w14:paraId="1321F64D" w14:textId="77777777" w:rsidTr="00A056B1">
        <w:trPr>
          <w:cantSplit/>
          <w:trHeight w:val="440"/>
        </w:trPr>
        <w:tc>
          <w:tcPr>
            <w:tcW w:w="206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t>TNMP</w:t>
            </w:r>
          </w:p>
        </w:tc>
        <w:tc>
          <w:tcPr>
            <w:tcW w:w="739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3ED52CBC" w14:textId="449FE96D" w:rsidR="00BD6154" w:rsidRPr="00BA505C" w:rsidRDefault="00BD6154" w:rsidP="009E63F0">
            <w:pPr>
              <w:pStyle w:val="BodyTextNumbered"/>
              <w:spacing w:after="0"/>
              <w:ind w:left="0" w:firstLine="0"/>
              <w:rPr>
                <w:lang w:val="en-US" w:eastAsia="en-US"/>
              </w:rPr>
            </w:pPr>
            <w:del w:id="81" w:author="Joint TDSPs" w:date="2025-05-07T00:04:00Z">
              <w:r w:rsidDel="00986B6C">
                <w:rPr>
                  <w:lang w:val="en-US" w:eastAsia="en-US"/>
                </w:rPr>
                <w:delText xml:space="preserve">Please </w:delText>
              </w:r>
            </w:del>
            <w:del w:id="82" w:author="Joint TDSPs" w:date="2025-05-22T14:24:00Z" w16du:dateUtc="2025-05-22T19:24:00Z">
              <w:r w:rsidDel="00325958">
                <w:rPr>
                  <w:lang w:val="en-US" w:eastAsia="en-US"/>
                </w:rPr>
                <w:delText>utilize</w:delText>
              </w:r>
            </w:del>
            <w:ins w:id="83" w:author="Joint TDSPs" w:date="2025-05-22T14:24:00Z" w16du:dateUtc="2025-05-22T19:24:00Z">
              <w:r w:rsidR="00325958">
                <w:rPr>
                  <w:lang w:val="en-US" w:eastAsia="en-US"/>
                </w:rPr>
                <w:t xml:space="preserve">Utilize </w:t>
              </w:r>
            </w:ins>
            <w:r>
              <w:rPr>
                <w:lang w:val="en-US" w:eastAsia="en-US"/>
              </w:rPr>
              <w:t xml:space="preserve">TNMP’s </w:t>
            </w:r>
            <w:r w:rsidR="00C7585F">
              <w:rPr>
                <w:lang w:val="en-US" w:eastAsia="en-US"/>
              </w:rPr>
              <w:t>Retail Electric Provider (</w:t>
            </w:r>
            <w:r>
              <w:rPr>
                <w:lang w:val="en-US" w:eastAsia="en-US"/>
              </w:rPr>
              <w:t>REP</w:t>
            </w:r>
            <w:r w:rsidR="00C7585F">
              <w:rPr>
                <w:lang w:val="en-US" w:eastAsia="en-US"/>
              </w:rPr>
              <w:t>)</w:t>
            </w:r>
            <w:r>
              <w:rPr>
                <w:lang w:val="en-US" w:eastAsia="en-US"/>
              </w:rPr>
              <w:t xml:space="preserve"> Portal </w:t>
            </w:r>
            <w:ins w:id="84" w:author="RMS 061225" w:date="2025-06-12T10:45:00Z" w16du:dateUtc="2025-06-12T15:45:00Z">
              <w:r w:rsidR="009C74FD">
                <w:rPr>
                  <w:lang w:val="en-US" w:eastAsia="en-US"/>
                </w:rPr>
                <w:t>(</w:t>
              </w:r>
              <w:r w:rsidR="009C74FD">
                <w:rPr>
                  <w:lang w:val="en-US" w:eastAsia="en-US"/>
                </w:rPr>
                <w:fldChar w:fldCharType="begin"/>
              </w:r>
              <w:r w:rsidR="009C74FD">
                <w:rPr>
                  <w:lang w:val="en-US" w:eastAsia="en-US"/>
                </w:rPr>
                <w:instrText>HYPERLINK "https://rep-portal.tnmp.com"</w:instrText>
              </w:r>
              <w:r w:rsidR="009C74FD">
                <w:rPr>
                  <w:lang w:val="en-US" w:eastAsia="en-US"/>
                </w:rPr>
              </w:r>
              <w:r w:rsidR="009C74FD">
                <w:rPr>
                  <w:lang w:val="en-US" w:eastAsia="en-US"/>
                </w:rPr>
                <w:fldChar w:fldCharType="separate"/>
              </w:r>
              <w:r w:rsidR="009C74FD" w:rsidRPr="008277BF">
                <w:rPr>
                  <w:rStyle w:val="Hyperlink"/>
                  <w:lang w:val="en-US" w:eastAsia="en-US"/>
                </w:rPr>
                <w:t>https://rep-portal.tnmp.com</w:t>
              </w:r>
              <w:r w:rsidR="009C74FD">
                <w:rPr>
                  <w:lang w:val="en-US" w:eastAsia="en-US"/>
                </w:rPr>
                <w:fldChar w:fldCharType="end"/>
              </w:r>
              <w:r w:rsidR="009C74FD">
                <w:rPr>
                  <w:lang w:val="en-US" w:eastAsia="en-US"/>
                </w:rPr>
                <w:t xml:space="preserve">) </w:t>
              </w:r>
            </w:ins>
            <w:r>
              <w:rPr>
                <w:lang w:val="en-US" w:eastAsia="en-US"/>
              </w:rPr>
              <w:t>as the primary method to submit safety-net requests</w:t>
            </w:r>
            <w:ins w:id="85" w:author="RMS 061225" w:date="2025-06-12T10:46:00Z" w16du:dateUtc="2025-06-12T15:46:00Z">
              <w:r w:rsidR="009C74FD">
                <w:rPr>
                  <w:lang w:val="en-US" w:eastAsia="en-US"/>
                </w:rPr>
                <w:t>. Secondary method is to send safety-net email to</w:t>
              </w:r>
            </w:ins>
            <w:del w:id="86" w:author="Joint TDSPs" w:date="2025-05-22T14:03:00Z" w16du:dateUtc="2025-05-22T19:03:00Z">
              <w:r w:rsidDel="009E63F0">
                <w:rPr>
                  <w:lang w:val="en-US" w:eastAsia="en-US"/>
                </w:rPr>
                <w:delText>.</w:delText>
              </w:r>
            </w:del>
            <w:ins w:id="87" w:author="Joint TDSPs" w:date="2025-05-22T14:03:00Z" w16du:dateUtc="2025-05-22T19:03:00Z">
              <w:del w:id="88" w:author="RMS 061225" w:date="2025-06-12T10:46:00Z" w16du:dateUtc="2025-06-12T15:46:00Z">
                <w:r w:rsidR="009E63F0" w:rsidDel="009C74FD">
                  <w:rPr>
                    <w:lang w:val="en-US" w:eastAsia="en-US"/>
                  </w:rPr>
                  <w:delText xml:space="preserve"> at</w:delText>
                </w:r>
              </w:del>
              <w:r w:rsidR="009E63F0">
                <w:rPr>
                  <w:lang w:val="en-US" w:eastAsia="en-US"/>
                </w:rPr>
                <w:t>:</w:t>
              </w:r>
            </w:ins>
            <w:r w:rsidR="009E63F0">
              <w:rPr>
                <w:lang w:val="en-US" w:eastAsia="en-US"/>
              </w:rPr>
              <w:t xml:space="preserve"> </w:t>
            </w:r>
            <w:hyperlink r:id="rId25" w:history="1">
              <w:r w:rsidR="0007784F" w:rsidRPr="009B089B">
                <w:rPr>
                  <w:rStyle w:val="Hyperlink"/>
                  <w:lang w:val="en-US" w:eastAsia="en-US"/>
                </w:rPr>
                <w:t>safetynet@tnmp.com</w:t>
              </w:r>
            </w:hyperlink>
          </w:p>
        </w:tc>
      </w:tr>
    </w:tbl>
    <w:p w14:paraId="36239024" w14:textId="77777777" w:rsidR="00A95164" w:rsidRPr="00B87DFA" w:rsidRDefault="00A95164" w:rsidP="00B87DFA">
      <w:pPr>
        <w:pStyle w:val="H4"/>
        <w:rPr>
          <w:bCs w:val="0"/>
        </w:rPr>
      </w:pPr>
      <w:bookmarkStart w:id="89" w:name="_Toc279430350"/>
      <w:bookmarkStart w:id="90" w:name="_Toc474318691"/>
      <w:bookmarkStart w:id="91" w:name="_Toc183604069"/>
      <w:bookmarkEnd w:id="11"/>
      <w:bookmarkEnd w:id="12"/>
      <w:bookmarkEnd w:id="13"/>
      <w:bookmarkEnd w:id="14"/>
      <w:bookmarkEnd w:id="15"/>
      <w:r w:rsidRPr="00B87DFA">
        <w:rPr>
          <w:bCs w:val="0"/>
        </w:rPr>
        <w:lastRenderedPageBreak/>
        <w:t>7.6.5.1</w:t>
      </w:r>
      <w:r w:rsidRPr="00B87DFA">
        <w:rPr>
          <w:bCs w:val="0"/>
        </w:rPr>
        <w:tab/>
      </w:r>
      <w:bookmarkStart w:id="92" w:name="_Toc71010179"/>
      <w:bookmarkStart w:id="93" w:name="_Toc71010798"/>
      <w:bookmarkStart w:id="94" w:name="_Toc71017258"/>
      <w:bookmarkStart w:id="95" w:name="_Toc71018317"/>
      <w:bookmarkStart w:id="96" w:name="_Toc71019783"/>
      <w:bookmarkStart w:id="97" w:name="_Toc71362425"/>
      <w:bookmarkStart w:id="98" w:name="_Toc76447818"/>
      <w:r w:rsidRPr="00B87DFA">
        <w:rPr>
          <w:bCs w:val="0"/>
        </w:rPr>
        <w:t>Emergency Reconnects</w:t>
      </w:r>
      <w:bookmarkEnd w:id="89"/>
      <w:bookmarkEnd w:id="90"/>
      <w:bookmarkEnd w:id="91"/>
      <w:bookmarkEnd w:id="92"/>
      <w:bookmarkEnd w:id="93"/>
      <w:bookmarkEnd w:id="94"/>
      <w:bookmarkEnd w:id="95"/>
      <w:bookmarkEnd w:id="96"/>
      <w:bookmarkEnd w:id="97"/>
      <w:bookmarkEnd w:id="98"/>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Default="00A95164" w:rsidP="00D82AD6">
      <w:pPr>
        <w:pStyle w:val="BodyTextNumbered"/>
        <w:spacing w:before="240" w:after="0"/>
        <w:rPr>
          <w:ins w:id="99" w:author="RMS 061225" w:date="2025-06-12T10:40:00Z" w16du:dateUtc="2025-06-12T15:40:00Z"/>
        </w:rPr>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41184468" w14:textId="654E5955" w:rsidR="00D82AD6" w:rsidRDefault="00D82AD6" w:rsidP="00B87DFA">
      <w:pPr>
        <w:pStyle w:val="BodyTextNumbered"/>
        <w:spacing w:before="240"/>
      </w:pPr>
      <w:ins w:id="100" w:author="RMS 061225" w:date="2025-06-12T10:40:00Z" w16du:dateUtc="2025-06-12T15:40:00Z">
        <w:r>
          <w:rPr>
            <w:lang w:val="en-US" w:eastAsia="en-US"/>
          </w:rPr>
          <w:t>(3)</w:t>
        </w:r>
        <w:r>
          <w:rPr>
            <w:lang w:val="en-US" w:eastAsia="en-US"/>
          </w:rPr>
          <w:tab/>
          <w:t xml:space="preserve">The primary method of </w:t>
        </w:r>
        <w:r w:rsidR="008517BD">
          <w:rPr>
            <w:lang w:val="en-US" w:eastAsia="en-US"/>
          </w:rPr>
          <w:t>emergency R</w:t>
        </w:r>
      </w:ins>
      <w:ins w:id="101" w:author="RMS 061225" w:date="2025-06-12T10:41:00Z" w16du:dateUtc="2025-06-12T15:41:00Z">
        <w:r w:rsidR="008517BD">
          <w:rPr>
            <w:lang w:val="en-US" w:eastAsia="en-US"/>
          </w:rPr>
          <w:t>NP requests</w:t>
        </w:r>
      </w:ins>
      <w:ins w:id="102" w:author="RMS 061225" w:date="2025-06-12T10:40:00Z" w16du:dateUtc="2025-06-12T15:40:00Z">
        <w:r>
          <w:rPr>
            <w:lang w:val="en-US" w:eastAsia="en-US"/>
          </w:rPr>
          <w:t xml:space="preserve"> submission shall be the TDSP’s internet-based portal.  The secondary method, as shown in Table 1</w:t>
        </w:r>
      </w:ins>
      <w:ins w:id="103" w:author="RMS 061225" w:date="2025-06-12T10:41:00Z" w16du:dateUtc="2025-06-12T15:41:00Z">
        <w:r w:rsidR="00091AFC">
          <w:rPr>
            <w:lang w:val="en-US" w:eastAsia="en-US"/>
          </w:rPr>
          <w:t>9</w:t>
        </w:r>
      </w:ins>
      <w:ins w:id="104" w:author="RMS 061225" w:date="2025-06-12T10:40:00Z" w16du:dateUtc="2025-06-12T15:40:00Z">
        <w:r>
          <w:rPr>
            <w:lang w:val="en-US" w:eastAsia="en-US"/>
          </w:rPr>
          <w:t xml:space="preserve"> or as directed by the TDSP, shall only be utilized if the CR is experiencing system issues and </w:t>
        </w:r>
        <w:r w:rsidRPr="006E0BFD">
          <w:rPr>
            <w:lang w:val="en-US" w:eastAsia="en-US"/>
          </w:rPr>
          <w:t>is</w:t>
        </w:r>
        <w:r>
          <w:rPr>
            <w:lang w:val="en-US" w:eastAsia="en-US"/>
          </w:rPr>
          <w:t xml:space="preserve"> unable to submit via the internet-based portal, or if the TDSP has deemed that their internet-based portal is unavailable per a Market Notice.</w:t>
        </w:r>
      </w:ins>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0AA0AFBA" w:rsidR="00C95906" w:rsidRPr="00B87DFA" w:rsidRDefault="00C95906" w:rsidP="00700A49">
            <w:pPr>
              <w:pStyle w:val="List"/>
              <w:spacing w:after="0"/>
              <w:ind w:left="0" w:firstLine="0"/>
              <w:jc w:val="center"/>
              <w:rPr>
                <w:b/>
              </w:rPr>
            </w:pPr>
            <w:r w:rsidRPr="00B87DFA">
              <w:rPr>
                <w:b/>
              </w:rPr>
              <w:t xml:space="preserve">TDSP </w:t>
            </w:r>
            <w:ins w:id="105" w:author="RMS 061225" w:date="2025-06-12T10:41:00Z" w16du:dateUtc="2025-06-12T15:41:00Z">
              <w:r w:rsidR="00D65C60">
                <w:rPr>
                  <w:b/>
                </w:rPr>
                <w:t>Int</w:t>
              </w:r>
            </w:ins>
            <w:ins w:id="106" w:author="RMS 061225" w:date="2025-06-12T10:42:00Z" w16du:dateUtc="2025-06-12T15:42:00Z">
              <w:r w:rsidR="00D65C60">
                <w:rPr>
                  <w:b/>
                </w:rPr>
                <w:t xml:space="preserve">ernet-Based Portal or </w:t>
              </w:r>
            </w:ins>
            <w:r w:rsidRPr="00B87DFA">
              <w:rPr>
                <w:b/>
              </w:rPr>
              <w:t xml:space="preserve">E-mail </w:t>
            </w:r>
            <w:ins w:id="107" w:author="Joint TDSPs" w:date="2024-12-03T23:54:00Z">
              <w:del w:id="108" w:author="RMS 061225" w:date="2025-06-12T10:42:00Z" w16du:dateUtc="2025-06-12T15:42:00Z">
                <w:r w:rsidR="00E26223" w:rsidDel="00D65C60">
                  <w:rPr>
                    <w:b/>
                  </w:rPr>
                  <w:delText xml:space="preserve">or Internet-Based Portal </w:delText>
                </w:r>
              </w:del>
            </w:ins>
            <w:r w:rsidRPr="00B87DFA">
              <w:rPr>
                <w:b/>
              </w:rPr>
              <w:t xml:space="preserve">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25A0675" w14:textId="77777777" w:rsidR="00986B6C" w:rsidRDefault="00986B6C" w:rsidP="00B87DFA">
            <w:pPr>
              <w:pStyle w:val="List"/>
              <w:spacing w:after="0"/>
              <w:ind w:left="0" w:firstLine="0"/>
            </w:pPr>
          </w:p>
          <w:p w14:paraId="727C04C3" w14:textId="77777777" w:rsidR="00214ED2" w:rsidRDefault="00214ED2" w:rsidP="00214ED2">
            <w:pPr>
              <w:pStyle w:val="List"/>
              <w:spacing w:after="0"/>
              <w:ind w:left="0" w:firstLine="0"/>
            </w:pPr>
            <w:hyperlink r:id="rId26" w:history="1">
              <w:r w:rsidRPr="00866613">
                <w:rPr>
                  <w:rStyle w:val="Hyperlink"/>
                </w:rPr>
                <w:t>crrtx@aep.com</w:t>
              </w:r>
            </w:hyperlink>
          </w:p>
          <w:p w14:paraId="2F622DE9" w14:textId="77777777" w:rsidR="00986B6C" w:rsidRPr="00B87DFA" w:rsidRDefault="00986B6C" w:rsidP="00B87DFA">
            <w:pPr>
              <w:pStyle w:val="List"/>
              <w:spacing w:after="0"/>
              <w:ind w:left="0" w:firstLine="0"/>
            </w:pP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4BE2AF08" w14:textId="21C98C0C" w:rsidR="00241A82" w:rsidRDefault="00241A82" w:rsidP="00241A82">
            <w:pPr>
              <w:pStyle w:val="List"/>
              <w:spacing w:after="100" w:afterAutospacing="1"/>
            </w:pPr>
            <w:del w:id="109" w:author="Joint TDSPs" w:date="2025-05-15T12:50:00Z">
              <w:r w:rsidDel="00241A82">
                <w:delText>CNP.Priority@CenterPointEnergy.com</w:delText>
              </w:r>
            </w:del>
          </w:p>
          <w:p w14:paraId="296299EC" w14:textId="6DBA1058" w:rsidR="00C95906" w:rsidRPr="00BD49AF" w:rsidRDefault="00BD49AF" w:rsidP="00B87DFA">
            <w:pPr>
              <w:pStyle w:val="List"/>
              <w:numPr>
                <w:ilvl w:val="0"/>
                <w:numId w:val="40"/>
              </w:numPr>
              <w:spacing w:after="100" w:afterAutospacing="1"/>
              <w:ind w:left="-18" w:hanging="540"/>
              <w:rPr>
                <w:ins w:id="110" w:author="Joint TDSPs" w:date="2025-05-07T00:10:00Z"/>
              </w:rPr>
            </w:pPr>
            <w:ins w:id="111" w:author="Joint TDSPs" w:date="2025-05-07T00:03:00Z">
              <w:r>
                <w:t>Utilize</w:t>
              </w:r>
            </w:ins>
            <w:ins w:id="112" w:author="Joint TDSPs" w:date="2025-01-28T09:28:00Z">
              <w:r>
                <w:t xml:space="preserve"> </w:t>
              </w:r>
            </w:ins>
            <w:ins w:id="113" w:author="Joint TDSPs" w:date="2025-05-15T15:19:00Z">
              <w:r w:rsidR="00677A61">
                <w:t>CNP</w:t>
              </w:r>
            </w:ins>
            <w:ins w:id="114" w:author="Joint TDSPs" w:date="2025-01-28T09:28:00Z">
              <w:r>
                <w:t xml:space="preserve">’s </w:t>
              </w:r>
            </w:ins>
            <w:ins w:id="115" w:author="Joint TDSPs" w:date="2025-01-28T09:29:00Z">
              <w:r>
                <w:t xml:space="preserve">Competitive Retailer Information </w:t>
              </w:r>
            </w:ins>
            <w:ins w:id="116" w:author="Joint TDSPs" w:date="2025-01-28T09:30:00Z">
              <w:r>
                <w:t>Portal</w:t>
              </w:r>
            </w:ins>
            <w:ins w:id="117" w:author="Joint TDSPs" w:date="2025-01-28T09:29:00Z">
              <w:r>
                <w:t xml:space="preserve"> (CRIP)</w:t>
              </w:r>
            </w:ins>
            <w:ins w:id="118" w:author="Joint TDSPs" w:date="2025-05-07T00:02:00Z">
              <w:r>
                <w:t xml:space="preserve"> at:</w:t>
              </w:r>
            </w:ins>
            <w:r w:rsidR="000A31E1">
              <w:t xml:space="preserve"> </w:t>
            </w:r>
            <w:ins w:id="119" w:author="Joint TDSPs" w:date="2025-01-28T09:30:00Z">
              <w:r>
                <w:t xml:space="preserve"> </w:t>
              </w:r>
            </w:ins>
            <w:ins w:id="120" w:author="Joint TDSPs" w:date="2025-05-06T23:54:00Z">
              <w:r>
                <w:rPr>
                  <w:iCs/>
                </w:rPr>
                <w:fldChar w:fldCharType="begin"/>
              </w:r>
              <w:r>
                <w:instrText>HYPERLINK "</w:instrText>
              </w:r>
              <w:r w:rsidRPr="00E63A29">
                <w:instrText>https://ws.centerpointenergy.com</w:instrText>
              </w:r>
              <w:r>
                <w:instrText>"</w:instrText>
              </w:r>
              <w:r>
                <w:rPr>
                  <w:iCs/>
                </w:rPr>
              </w:r>
              <w:r>
                <w:rPr>
                  <w:iCs/>
                </w:rPr>
                <w:fldChar w:fldCharType="separate"/>
              </w:r>
              <w:r w:rsidRPr="00866613">
                <w:rPr>
                  <w:rStyle w:val="Hyperlink"/>
                </w:rPr>
                <w:t>ws.centerpointenergy.com</w:t>
              </w:r>
              <w:r>
                <w:rPr>
                  <w:iCs/>
                </w:rPr>
                <w:fldChar w:fldCharType="end"/>
              </w:r>
            </w:ins>
            <w:ins w:id="121" w:author="Joint TDSPs" w:date="2025-01-28T09:31:00Z">
              <w:del w:id="122" w:author="Joint TDSPs" w:date="2025-01-28T11:17:00Z">
                <w:r w:rsidDel="009E0775">
                  <w:delText xml:space="preserve">    </w:delText>
                </w:r>
              </w:del>
            </w:ins>
          </w:p>
          <w:p w14:paraId="5FE53474" w14:textId="77777777" w:rsidR="00986B6C" w:rsidRPr="00B87DFA" w:rsidRDefault="00986B6C" w:rsidP="00B87DFA">
            <w:pPr>
              <w:pStyle w:val="List"/>
              <w:numPr>
                <w:ilvl w:val="0"/>
                <w:numId w:val="40"/>
              </w:numPr>
              <w:spacing w:after="100" w:afterAutospacing="1"/>
              <w:ind w:left="-18" w:hanging="540"/>
            </w:pP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lastRenderedPageBreak/>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1335D2AC" w14:textId="77777777" w:rsidR="00C95906" w:rsidRDefault="00C95906" w:rsidP="00BD0621">
            <w:pPr>
              <w:pStyle w:val="List"/>
              <w:spacing w:after="0"/>
              <w:ind w:left="0" w:firstLine="0"/>
              <w:rPr>
                <w:ins w:id="123" w:author="Joint TDSPs" w:date="2025-05-07T00:09:00Z"/>
              </w:rPr>
            </w:pPr>
            <w:r w:rsidRPr="00B87DFA">
              <w:t>(888) 313-6934</w:t>
            </w:r>
          </w:p>
          <w:p w14:paraId="05679AEA" w14:textId="77777777" w:rsidR="00986B6C" w:rsidRPr="00B87DFA" w:rsidRDefault="00986B6C" w:rsidP="00BD0621">
            <w:pPr>
              <w:pStyle w:val="List"/>
              <w:spacing w:after="0"/>
              <w:ind w:left="0" w:firstLine="0"/>
            </w:pPr>
          </w:p>
        </w:tc>
        <w:tc>
          <w:tcPr>
            <w:tcW w:w="4173" w:type="dxa"/>
            <w:vAlign w:val="center"/>
          </w:tcPr>
          <w:p w14:paraId="72AEBC7A" w14:textId="011C7756" w:rsidR="00BD0621" w:rsidDel="00986B6C" w:rsidRDefault="00C95906" w:rsidP="00986B6C">
            <w:pPr>
              <w:pStyle w:val="List"/>
              <w:spacing w:after="100" w:afterAutospacing="1"/>
              <w:ind w:left="3" w:hanging="3"/>
              <w:rPr>
                <w:del w:id="124" w:author="Joint TDSPs" w:date="2024-12-06T11:07:00Z"/>
              </w:rPr>
            </w:pPr>
            <w:del w:id="125" w:author="Joint TDSPs" w:date="2024-12-06T11:07:00Z">
              <w:r w:rsidRPr="00BD0621" w:rsidDel="00406FCC">
                <w:delText>contactcenter@Oncor.com</w:delText>
              </w:r>
            </w:del>
          </w:p>
          <w:p w14:paraId="34817A60" w14:textId="3A6FAB55" w:rsidR="00986B6C" w:rsidRPr="00B87DFA" w:rsidRDefault="00BD0621" w:rsidP="00A63C62">
            <w:pPr>
              <w:pStyle w:val="List"/>
              <w:spacing w:after="100" w:afterAutospacing="1"/>
              <w:ind w:left="3" w:hanging="3"/>
            </w:pPr>
            <w:del w:id="126" w:author="Joint TDSPs" w:date="2024-12-06T11:07:00Z">
              <w:r w:rsidRPr="00BD0621" w:rsidDel="00406FCC">
                <w:delText>Include “Emergency Reconnect” in the subject line.</w:delText>
              </w:r>
            </w:del>
            <w:ins w:id="127" w:author="Joint TDSPs" w:date="2024-12-06T11:07:00Z">
              <w:r w:rsidR="00406FCC">
                <w:t>Utilize Oncor’s CRIP</w:t>
              </w:r>
            </w:ins>
            <w:ins w:id="128" w:author="Joint TDSPs" w:date="2025-05-15T14:58:00Z">
              <w:r w:rsidR="00DB1DB4">
                <w:t xml:space="preserve"> at</w:t>
              </w:r>
            </w:ins>
            <w:ins w:id="129" w:author="Joint TDSPs" w:date="2024-12-06T11:07:00Z">
              <w:r w:rsidR="00406FCC">
                <w:t xml:space="preserve">: </w:t>
              </w:r>
            </w:ins>
            <w:ins w:id="130" w:author="Joint TDSPs" w:date="2025-05-07T00:09:00Z">
              <w:r w:rsidR="00986B6C">
                <w:fldChar w:fldCharType="begin"/>
              </w:r>
              <w:r w:rsidR="00986B6C">
                <w:instrText>HYPERLINK "http://</w:instrText>
              </w:r>
            </w:ins>
            <w:ins w:id="131" w:author="Joint TDSPs" w:date="2024-12-06T11:07:00Z">
              <w:r w:rsidR="00986B6C">
                <w:instrText>www.oncor.com/crip</w:instrText>
              </w:r>
            </w:ins>
            <w:ins w:id="132" w:author="Joint TDSPs" w:date="2025-05-07T00:09:00Z">
              <w:r w:rsidR="00986B6C">
                <w:instrText>"</w:instrText>
              </w:r>
              <w:r w:rsidR="00986B6C">
                <w:fldChar w:fldCharType="separate"/>
              </w:r>
            </w:ins>
            <w:ins w:id="133" w:author="Joint TDSPs" w:date="2024-12-06T11:07:00Z">
              <w:r w:rsidR="00986B6C" w:rsidRPr="00866613">
                <w:rPr>
                  <w:rStyle w:val="Hyperlink"/>
                </w:rPr>
                <w:t>www.oncor.com/crip</w:t>
              </w:r>
            </w:ins>
            <w:ins w:id="134" w:author="Joint TDSPs" w:date="2025-05-07T00:09:00Z">
              <w:r w:rsidR="00986B6C">
                <w:fldChar w:fldCharType="end"/>
              </w:r>
            </w:ins>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6863D2D8" w14:textId="6AF97F72" w:rsidR="00C95906" w:rsidRDefault="00986B6C" w:rsidP="00B87DFA">
            <w:pPr>
              <w:rPr>
                <w:szCs w:val="20"/>
              </w:rPr>
            </w:pPr>
            <w:hyperlink r:id="rId27" w:history="1">
              <w:r w:rsidRPr="00866613">
                <w:rPr>
                  <w:rStyle w:val="Hyperlink"/>
                  <w:szCs w:val="20"/>
                </w:rPr>
                <w:t>SafetyNet@tnmp.com</w:t>
              </w:r>
            </w:hyperlink>
          </w:p>
          <w:p w14:paraId="4C47F93E" w14:textId="77777777" w:rsidR="00986B6C" w:rsidRPr="00BD0621" w:rsidRDefault="00986B6C" w:rsidP="00B87DFA">
            <w:pPr>
              <w:rPr>
                <w:szCs w:val="20"/>
              </w:rPr>
            </w:pP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A8DC5D4" w14:textId="77777777" w:rsidR="00447452" w:rsidRPr="00B87DFA" w:rsidRDefault="00A95164" w:rsidP="00B87DFA">
      <w:pPr>
        <w:pStyle w:val="H4"/>
        <w:rPr>
          <w:bCs w:val="0"/>
        </w:rPr>
      </w:pPr>
      <w:bookmarkStart w:id="135" w:name="_i._Disconnection_Activity_During_Ex"/>
      <w:bookmarkStart w:id="136" w:name="_Toc279430353"/>
      <w:bookmarkStart w:id="137" w:name="_Toc474318694"/>
      <w:bookmarkStart w:id="138" w:name="_Toc183604072"/>
      <w:bookmarkEnd w:id="135"/>
      <w:r w:rsidRPr="00B87DFA">
        <w:rPr>
          <w:bCs w:val="0"/>
        </w:rPr>
        <w:t>7.6.5.4</w:t>
      </w:r>
      <w:r w:rsidRPr="00B87DFA">
        <w:rPr>
          <w:bCs w:val="0"/>
        </w:rPr>
        <w:tab/>
        <w:t>Weather Moratoriums</w:t>
      </w:r>
      <w:bookmarkEnd w:id="136"/>
      <w:bookmarkEnd w:id="137"/>
      <w:bookmarkEnd w:id="138"/>
    </w:p>
    <w:p w14:paraId="0B9430E0" w14:textId="6937FCB1" w:rsidR="00085105" w:rsidRPr="00263563" w:rsidRDefault="00A95164" w:rsidP="00263563">
      <w:pPr>
        <w:pStyle w:val="BodyTextNumbered"/>
      </w:pPr>
      <w:r w:rsidRPr="00B87DFA">
        <w:t>(1)</w:t>
      </w:r>
      <w:r w:rsidRPr="00B87DFA">
        <w:tab/>
        <w:t xml:space="preserve">All Market Participants should monitor </w:t>
      </w:r>
      <w:del w:id="139" w:author="ERCOT 060525" w:date="2025-06-03T14:37:00Z" w16du:dateUtc="2025-06-03T19:37:00Z">
        <w:r w:rsidR="007B11EF" w:rsidDel="00B1771B">
          <w:fldChar w:fldCharType="begin"/>
        </w:r>
        <w:r w:rsidR="007B11EF" w:rsidDel="00B1771B">
          <w:delInstrText>HYPERLINK "http://www.nws.noaa.gov/"</w:delInstrText>
        </w:r>
        <w:r w:rsidR="007B11EF" w:rsidDel="00B1771B">
          <w:fldChar w:fldCharType="separate"/>
        </w:r>
        <w:r w:rsidR="007B11EF" w:rsidRPr="007B11EF" w:rsidDel="00B1771B">
          <w:delText>www.nws.noaa.gov</w:delText>
        </w:r>
        <w:r w:rsidR="007B11EF" w:rsidDel="00B1771B">
          <w:fldChar w:fldCharType="end"/>
        </w:r>
      </w:del>
      <w:ins w:id="140" w:author="ERCOT 060525" w:date="2025-06-03T14:37:00Z" w16du:dateUtc="2025-06-03T19:37:00Z">
        <w:r w:rsidR="00B1771B">
          <w:fldChar w:fldCharType="begin"/>
        </w:r>
        <w:r w:rsidR="00B1771B">
          <w:instrText>HYPERLINK "http://www.nws.noaa.gov/"</w:instrText>
        </w:r>
        <w:r w:rsidR="00B1771B">
          <w:fldChar w:fldCharType="separate"/>
        </w:r>
        <w:r w:rsidR="00B1771B">
          <w:t>the</w:t>
        </w:r>
        <w:r w:rsidR="00B1771B">
          <w:fldChar w:fldCharType="end"/>
        </w:r>
        <w:r w:rsidR="00B1771B">
          <w:t xml:space="preserve"> National Weather Service’s </w:t>
        </w:r>
        <w:r w:rsidR="00B1771B">
          <w:fldChar w:fldCharType="begin"/>
        </w:r>
        <w:r w:rsidR="00B1771B">
          <w:instrText>HYPERLINK "https://www.weather.gov/forecastpoints?lat=30.573&amp;lon=-97.441&amp;clat=30.572&amp;clon=-97.439&amp;zoom=28.8&amp;basemap=terrain&amp;bbox=-19719439,1706090,-1372338,10673494&amp;layers=RangeRings,USStates,ForecastPointPolygon,ForecastPoint,Domain,&amp;obs=ttffffft&amp;countyNames=t"</w:instrText>
        </w:r>
        <w:r w:rsidR="00B1771B">
          <w:fldChar w:fldCharType="separate"/>
        </w:r>
        <w:r w:rsidR="00B1771B" w:rsidRPr="00B1771B">
          <w:rPr>
            <w:rStyle w:val="Hyperlink"/>
          </w:rPr>
          <w:t>IDSS Forecast Points</w:t>
        </w:r>
        <w:r w:rsidR="00B1771B">
          <w:fldChar w:fldCharType="end"/>
        </w:r>
        <w:r w:rsidR="00B1771B">
          <w:t xml:space="preserve"> page</w:t>
        </w:r>
      </w:ins>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69876E02"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 xml:space="preserve">for affected areas.  New DNP requests issued for Premises in counties or service </w:t>
      </w:r>
      <w:r w:rsidRPr="00B87DFA">
        <w:lastRenderedPageBreak/>
        <w:t>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DNP requests that are Pending completion by the TDSP at the time a weather moratorium is established will be Completed Unexecutable</w:t>
      </w:r>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Unexecutable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Completed Unexecutable</w:t>
            </w:r>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2D995073" w:rsidR="000F448B" w:rsidRPr="00B87DFA" w:rsidRDefault="000F448B" w:rsidP="00B87DFA">
            <w:pPr>
              <w:pStyle w:val="List"/>
              <w:spacing w:after="0"/>
              <w:ind w:left="0" w:firstLine="0"/>
            </w:pPr>
            <w:r w:rsidRPr="00B87DFA">
              <w:t xml:space="preserve">By </w:t>
            </w:r>
            <w:del w:id="141" w:author="Joint TDSPs" w:date="2025-05-06T23:37:00Z">
              <w:r w:rsidRPr="00B87DFA" w:rsidDel="00586594">
                <w:delText>service territory</w:delText>
              </w:r>
            </w:del>
            <w:ins w:id="142" w:author="Joint TDSPs" w:date="2025-05-06T23:37:00Z">
              <w:r w:rsidR="00586594">
                <w:t>county</w:t>
              </w:r>
            </w:ins>
            <w:r w:rsidRPr="00B87DFA">
              <w:t>.</w:t>
            </w:r>
          </w:p>
        </w:tc>
        <w:tc>
          <w:tcPr>
            <w:tcW w:w="3798" w:type="dxa"/>
            <w:vAlign w:val="center"/>
          </w:tcPr>
          <w:p w14:paraId="039DB5C2" w14:textId="77777777" w:rsidR="000F448B" w:rsidRPr="00B87DFA" w:rsidRDefault="00796428" w:rsidP="00785BAC">
            <w:pPr>
              <w:pStyle w:val="List"/>
              <w:spacing w:after="0"/>
              <w:ind w:left="0" w:firstLine="0"/>
            </w:pPr>
            <w:r w:rsidRPr="000C2D59">
              <w:t>Will either be rejected or Completed Unexecutable</w:t>
            </w:r>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Completed Unexecutable</w:t>
            </w:r>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00CE8723" w:rsidR="000F448B" w:rsidRPr="00B87DFA" w:rsidRDefault="000F448B" w:rsidP="00B87DFA">
            <w:r w:rsidRPr="00B87DFA">
              <w:t xml:space="preserve">By </w:t>
            </w:r>
            <w:del w:id="143" w:author="Joint TDSPs" w:date="2025-05-06T23:37:00Z">
              <w:r w:rsidRPr="00B87DFA" w:rsidDel="00586594">
                <w:delText>service territory</w:delText>
              </w:r>
            </w:del>
            <w:ins w:id="144" w:author="Joint TDSPs" w:date="2025-05-06T23:37:00Z">
              <w:r w:rsidR="00586594">
                <w:t>county</w:t>
              </w:r>
            </w:ins>
            <w:r w:rsidRPr="00B87DFA">
              <w:t>.</w:t>
            </w:r>
          </w:p>
        </w:tc>
        <w:tc>
          <w:tcPr>
            <w:tcW w:w="3798" w:type="dxa"/>
            <w:vAlign w:val="center"/>
          </w:tcPr>
          <w:p w14:paraId="5D504D5C" w14:textId="77777777" w:rsidR="000F448B" w:rsidRPr="00B87DFA" w:rsidRDefault="000F448B" w:rsidP="00B87DFA">
            <w:r w:rsidRPr="00B87DFA">
              <w:t>Completed Unexecutable</w:t>
            </w:r>
          </w:p>
        </w:tc>
      </w:tr>
    </w:tbl>
    <w:p w14:paraId="323E1DBA" w14:textId="77777777" w:rsidR="00447452" w:rsidRPr="00B87DFA" w:rsidRDefault="00A95164" w:rsidP="00B87DFA">
      <w:pPr>
        <w:pStyle w:val="H4"/>
        <w:rPr>
          <w:bCs w:val="0"/>
        </w:rPr>
      </w:pPr>
      <w:bookmarkStart w:id="145" w:name="_Toc279430355"/>
      <w:bookmarkStart w:id="146" w:name="_Toc474318696"/>
      <w:bookmarkStart w:id="147" w:name="_Toc183604074"/>
      <w:r w:rsidRPr="00B87DFA">
        <w:rPr>
          <w:bCs w:val="0"/>
        </w:rPr>
        <w:t>7.6.5.6</w:t>
      </w:r>
      <w:r w:rsidRPr="00B87DFA">
        <w:rPr>
          <w:bCs w:val="0"/>
        </w:rPr>
        <w:tab/>
      </w:r>
      <w:bookmarkStart w:id="148" w:name="_Toc71010186"/>
      <w:bookmarkStart w:id="149" w:name="_Toc71010805"/>
      <w:bookmarkStart w:id="150" w:name="_Toc71017265"/>
      <w:bookmarkStart w:id="151" w:name="_Toc71018324"/>
      <w:bookmarkStart w:id="152" w:name="_Toc71019790"/>
      <w:bookmarkStart w:id="153" w:name="_Toc71362432"/>
      <w:bookmarkStart w:id="154" w:name="_Toc76447825"/>
      <w:r w:rsidRPr="00B87DFA">
        <w:rPr>
          <w:bCs w:val="0"/>
        </w:rPr>
        <w:t>Master Metered Premises</w:t>
      </w:r>
      <w:bookmarkEnd w:id="145"/>
      <w:bookmarkEnd w:id="146"/>
      <w:bookmarkEnd w:id="147"/>
      <w:bookmarkEnd w:id="148"/>
      <w:bookmarkEnd w:id="149"/>
      <w:bookmarkEnd w:id="150"/>
      <w:bookmarkEnd w:id="151"/>
      <w:bookmarkEnd w:id="152"/>
      <w:bookmarkEnd w:id="153"/>
      <w:bookmarkEnd w:id="154"/>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263DF4A4" w14:textId="1172747E" w:rsidR="00E833FC" w:rsidRDefault="00A95164" w:rsidP="007B11EF">
      <w:pPr>
        <w:pStyle w:val="BodyTextNumbered"/>
      </w:pPr>
      <w:r w:rsidRPr="00B87DFA">
        <w:t>(2)</w:t>
      </w:r>
      <w:r w:rsidRPr="00B87DFA">
        <w:tab/>
        <w:t>DNP requests received for a master metered Premise will be Completed Unexecutable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27EF2018" w14:textId="77777777" w:rsidR="00085105" w:rsidRDefault="00085105" w:rsidP="00341631">
      <w:pPr>
        <w:pStyle w:val="BodyTextNumbered"/>
        <w:spacing w:after="100" w:afterAutospacing="1"/>
        <w:rPr>
          <w:b/>
        </w:rPr>
      </w:pPr>
    </w:p>
    <w:p w14:paraId="171C40DB" w14:textId="4F23B54D"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4661146F" w14:textId="77777777" w:rsidR="00E833FC" w:rsidRDefault="00E833FC" w:rsidP="00B87DFA">
            <w:pPr>
              <w:pStyle w:val="List"/>
              <w:spacing w:after="0"/>
              <w:ind w:left="0" w:firstLine="0"/>
            </w:pPr>
          </w:p>
          <w:p w14:paraId="0FF5055E" w14:textId="741351B6" w:rsidR="00A95164" w:rsidRDefault="00E833FC" w:rsidP="00B87DFA">
            <w:pPr>
              <w:pStyle w:val="List"/>
              <w:spacing w:after="0"/>
              <w:ind w:left="0" w:firstLine="0"/>
            </w:pPr>
            <w:hyperlink r:id="rId28" w:history="1">
              <w:r w:rsidRPr="00E833FC">
                <w:rPr>
                  <w:rStyle w:val="Hyperlink"/>
                </w:rPr>
                <w:t>CR.Support@CenterPointEnergy.com</w:t>
              </w:r>
            </w:hyperlink>
          </w:p>
          <w:p w14:paraId="17148FAE" w14:textId="20263CA0" w:rsidR="00E833FC" w:rsidRPr="00B87DFA" w:rsidRDefault="00E833FC" w:rsidP="00B87DFA">
            <w:pPr>
              <w:pStyle w:val="List"/>
              <w:spacing w:after="0"/>
              <w:ind w:left="0" w:firstLine="0"/>
            </w:pP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6274312F" w14:textId="77777777" w:rsidR="00214ED2" w:rsidRDefault="00214ED2" w:rsidP="00B87DFA">
            <w:pPr>
              <w:pStyle w:val="List"/>
              <w:spacing w:after="0"/>
              <w:ind w:left="0" w:firstLine="0"/>
            </w:pPr>
          </w:p>
          <w:p w14:paraId="5DE54572" w14:textId="7E0365B2" w:rsidR="00A95164" w:rsidRDefault="00A95164" w:rsidP="00B87DFA">
            <w:pPr>
              <w:pStyle w:val="List"/>
              <w:spacing w:after="0"/>
              <w:ind w:left="0" w:firstLine="0"/>
              <w:rPr>
                <w:ins w:id="155" w:author="Joint TDSPs" w:date="2025-05-07T00:17:00Z"/>
              </w:rPr>
            </w:pPr>
            <w:del w:id="156" w:author="Joint TDSPs" w:date="2024-12-03T23:43:00Z">
              <w:r w:rsidRPr="00B87DFA" w:rsidDel="001F2556">
                <w:delText>Business Support at (888) 313-6934</w:delText>
              </w:r>
            </w:del>
            <w:ins w:id="157" w:author="Joint TDSPs" w:date="2024-12-03T23:43:00Z">
              <w:r w:rsidR="001F2556">
                <w:t>REP Account Manager</w:t>
              </w:r>
            </w:ins>
            <w:r w:rsidRPr="00B87DFA">
              <w:t xml:space="preserve"> or </w:t>
            </w:r>
            <w:r w:rsidR="00DB1DB4">
              <w:fldChar w:fldCharType="begin"/>
            </w:r>
            <w:r w:rsidR="00DB1DB4">
              <w:instrText>HYPERLINK "mailto:</w:instrText>
            </w:r>
            <w:ins w:id="158" w:author="Joint TDSPs" w:date="2024-12-04T00:01:00Z">
              <w:r w:rsidR="00DB1DB4" w:rsidRPr="00DB1DB4">
                <w:instrText>REP</w:instrText>
              </w:r>
            </w:ins>
            <w:ins w:id="159" w:author="Joint TDSPs" w:date="2024-12-03T23:44:00Z">
              <w:r w:rsidR="00DB1DB4" w:rsidRPr="00DB1DB4">
                <w:instrText>relations</w:instrText>
              </w:r>
            </w:ins>
            <w:r w:rsidR="00DB1DB4" w:rsidRPr="00DB1DB4">
              <w:instrText>@Oncor.com</w:instrText>
            </w:r>
            <w:r w:rsidR="00DB1DB4">
              <w:instrText>"</w:instrText>
            </w:r>
            <w:r w:rsidR="00DB1DB4">
              <w:fldChar w:fldCharType="separate"/>
            </w:r>
            <w:ins w:id="160" w:author="Joint TDSPs" w:date="2024-12-04T00:01:00Z">
              <w:r w:rsidR="00DB1DB4" w:rsidRPr="009B5CE2">
                <w:rPr>
                  <w:rStyle w:val="Hyperlink"/>
                </w:rPr>
                <w:t>REP</w:t>
              </w:r>
            </w:ins>
            <w:ins w:id="161" w:author="Joint TDSPs" w:date="2024-12-03T23:44:00Z">
              <w:r w:rsidR="00DB1DB4" w:rsidRPr="009B5CE2">
                <w:rPr>
                  <w:rStyle w:val="Hyperlink"/>
                </w:rPr>
                <w:t>relations</w:t>
              </w:r>
            </w:ins>
            <w:del w:id="162" w:author="Joint TDSPs" w:date="2025-05-15T15:00:00Z">
              <w:r w:rsidR="00DB1DB4" w:rsidRPr="009B5CE2" w:rsidDel="00DB1DB4">
                <w:rPr>
                  <w:rStyle w:val="Hyperlink"/>
                </w:rPr>
                <w:delText>contactcenter</w:delText>
              </w:r>
            </w:del>
            <w:r w:rsidR="00DB1DB4" w:rsidRPr="009B5CE2">
              <w:rPr>
                <w:rStyle w:val="Hyperlink"/>
              </w:rPr>
              <w:t>@Oncor.com</w:t>
            </w:r>
            <w:r w:rsidR="00DB1DB4">
              <w:fldChar w:fldCharType="end"/>
            </w:r>
          </w:p>
          <w:p w14:paraId="27CA5AE6" w14:textId="3487BBE3" w:rsidR="00E833FC" w:rsidRPr="00B87DFA" w:rsidRDefault="00E833FC" w:rsidP="00B87DFA">
            <w:pPr>
              <w:pStyle w:val="List"/>
              <w:spacing w:after="0"/>
              <w:ind w:left="0" w:firstLine="0"/>
            </w:pP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2F7B8D04" w14:textId="38B23796" w:rsidR="00B95B30" w:rsidRPr="00E0569E" w:rsidRDefault="00B95B30" w:rsidP="00E0569E">
      <w:pPr>
        <w:pStyle w:val="H4"/>
        <w:tabs>
          <w:tab w:val="clear" w:pos="1260"/>
          <w:tab w:val="left" w:pos="720"/>
        </w:tabs>
        <w:ind w:left="720" w:hanging="720"/>
      </w:pPr>
      <w:bookmarkStart w:id="163" w:name="_Toc474318714"/>
      <w:bookmarkStart w:id="164" w:name="_Toc183604093"/>
      <w:bookmarkStart w:id="165" w:name="_Toc146698967"/>
      <w:bookmarkStart w:id="166" w:name="_Toc193264814"/>
      <w:bookmarkStart w:id="167" w:name="_Toc248306832"/>
      <w:bookmarkStart w:id="168" w:name="_Toc279430369"/>
      <w:r w:rsidRPr="00E0569E">
        <w:t>7.10.2.2</w:t>
      </w:r>
      <w:r w:rsidR="00E0569E">
        <w:t xml:space="preserve">  </w:t>
      </w:r>
      <w:r w:rsidRPr="00E0569E">
        <w:t xml:space="preserve">Safety-Net </w:t>
      </w:r>
      <w:r w:rsidR="00FA028A" w:rsidRPr="00E0569E">
        <w:t>Move</w:t>
      </w:r>
      <w:r w:rsidR="00FA028A" w:rsidRPr="00E0569E">
        <w:rPr>
          <w:lang w:val="en-US"/>
        </w:rPr>
        <w:t>-</w:t>
      </w:r>
      <w:r w:rsidRPr="00E0569E">
        <w:t>Out Procedures During an Extended Unplanned System Outage</w:t>
      </w:r>
      <w:bookmarkEnd w:id="163"/>
      <w:bookmarkEnd w:id="164"/>
    </w:p>
    <w:p w14:paraId="31DD93F1" w14:textId="65427E29"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 xml:space="preserve">E-mail Address </w:t>
      </w:r>
      <w:ins w:id="169" w:author="Joint TDSPs" w:date="2025-05-15T15:14:00Z">
        <w:r w:rsidR="00FE7780">
          <w:t xml:space="preserve">or Internet-Based Portal </w:t>
        </w:r>
      </w:ins>
      <w:r w:rsidRPr="00DE1CE6">
        <w:t>for Safety-Net Move Outs During an</w:t>
      </w:r>
      <w:r w:rsidRPr="00B95B30">
        <w:rPr>
          <w:b/>
        </w:rPr>
        <w:t xml:space="preserve"> </w:t>
      </w:r>
      <w:r w:rsidRPr="00B95B30">
        <w:t>Extended Unplanned System Outage.</w:t>
      </w:r>
    </w:p>
    <w:p w14:paraId="1C8154F4" w14:textId="450455BE" w:rsidR="00B95B30" w:rsidRPr="00B95B30" w:rsidRDefault="00B95B30" w:rsidP="0040522F">
      <w:pPr>
        <w:spacing w:after="120"/>
        <w:rPr>
          <w:b/>
          <w:iCs/>
          <w:szCs w:val="20"/>
          <w:lang w:val="x-none" w:eastAsia="x-none"/>
        </w:rPr>
      </w:pPr>
      <w:r w:rsidRPr="00B95B30">
        <w:rPr>
          <w:b/>
          <w:iCs/>
          <w:szCs w:val="20"/>
          <w:lang w:val="x-none" w:eastAsia="x-none"/>
        </w:rPr>
        <w:t>Table 2.  TDSP E-mail Address</w:t>
      </w:r>
      <w:ins w:id="170" w:author="Joint TDSPs" w:date="2024-12-03T23:37:00Z">
        <w:r w:rsidR="00855667">
          <w:rPr>
            <w:b/>
            <w:iCs/>
            <w:szCs w:val="20"/>
            <w:lang w:eastAsia="x-none"/>
          </w:rPr>
          <w:t xml:space="preserve"> or Internet</w:t>
        </w:r>
      </w:ins>
      <w:ins w:id="171" w:author="Joint TDSPs" w:date="2024-12-03T23:41:00Z">
        <w:r w:rsidR="00855667">
          <w:rPr>
            <w:b/>
            <w:iCs/>
            <w:szCs w:val="20"/>
            <w:lang w:eastAsia="x-none"/>
          </w:rPr>
          <w:t>-</w:t>
        </w:r>
      </w:ins>
      <w:ins w:id="172" w:author="Joint TDSPs" w:date="2024-12-03T23:37:00Z">
        <w:r w:rsidR="00855667">
          <w:rPr>
            <w:b/>
            <w:iCs/>
            <w:szCs w:val="20"/>
            <w:lang w:eastAsia="x-none"/>
          </w:rPr>
          <w:t>Based Portal</w:t>
        </w:r>
      </w:ins>
      <w:r w:rsidRPr="00B95B30">
        <w:rPr>
          <w:b/>
          <w:iCs/>
          <w:szCs w:val="20"/>
          <w:lang w:val="x-none" w:eastAsia="x-none"/>
        </w:rPr>
        <w:t xml:space="preserve">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07"/>
        <w:gridCol w:w="6543"/>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02848E19" w:rsidR="00B95B30" w:rsidRPr="00165E2D" w:rsidRDefault="00B95B30" w:rsidP="00B95B30">
            <w:pPr>
              <w:ind w:left="720" w:hanging="720"/>
              <w:rPr>
                <w:b/>
                <w:bCs/>
                <w:iCs/>
                <w:szCs w:val="20"/>
                <w:lang w:val="x-none" w:eastAsia="x-none"/>
              </w:rPr>
            </w:pPr>
            <w:r w:rsidRPr="00875597">
              <w:rPr>
                <w:b/>
              </w:rPr>
              <w:t>TDSP E-mail Address</w:t>
            </w:r>
            <w:ins w:id="173" w:author="Joint TDSPs" w:date="2025-05-07T21:00:00Z">
              <w:r w:rsidR="00DC0F06">
                <w:rPr>
                  <w:b/>
                </w:rPr>
                <w:t xml:space="preserve"> or Internet-Based Portal</w:t>
              </w:r>
            </w:ins>
            <w:r w:rsidRPr="00875597">
              <w:rPr>
                <w:b/>
              </w:rPr>
              <w:t xml:space="preserve">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1EFD101F" w:rsidR="00B95B30" w:rsidRPr="00B95B30" w:rsidRDefault="00986B6C" w:rsidP="00B95B30">
            <w:pPr>
              <w:ind w:left="720" w:hanging="720"/>
              <w:rPr>
                <w:iCs/>
                <w:szCs w:val="20"/>
                <w:lang w:val="x-none" w:eastAsia="x-none"/>
              </w:rPr>
            </w:pPr>
            <w:hyperlink r:id="rId29" w:history="1">
              <w:r w:rsidRPr="00866613">
                <w:rPr>
                  <w:rStyle w:val="Hyperlink"/>
                </w:rPr>
                <w:t>aepbaoorders@aep.com</w:t>
              </w:r>
            </w:hyperlink>
            <w:r>
              <w:t xml:space="preserve"> </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314C9C7D" w:rsidR="00E833FC" w:rsidRPr="00B95B30" w:rsidRDefault="00B95B30" w:rsidP="00E0569E">
            <w:pPr>
              <w:ind w:left="720" w:hanging="720"/>
              <w:rPr>
                <w:iCs/>
                <w:szCs w:val="20"/>
                <w:lang w:val="x-none" w:eastAsia="x-none"/>
              </w:rPr>
            </w:pPr>
            <w:del w:id="174" w:author="Joint TDSPs" w:date="2025-05-07T00:13:00Z">
              <w:r w:rsidRPr="00B95B30" w:rsidDel="00986B6C">
                <w:delText>CNP.Priori</w:delText>
              </w:r>
            </w:del>
            <w:del w:id="175" w:author="Joint TDSPs" w:date="2025-05-07T20:54:00Z">
              <w:r w:rsidR="00E0569E" w:rsidDel="00E0569E">
                <w:delText>ty</w:delText>
              </w:r>
            </w:del>
            <w:del w:id="176" w:author="Joint TDSPs" w:date="2025-05-07T20:56:00Z">
              <w:r w:rsidR="00547CA6" w:rsidDel="00547CA6">
                <w:delText>@CenterPointEnergy.com</w:delText>
              </w:r>
            </w:del>
            <w:ins w:id="177" w:author="Joint TDSPs" w:date="2025-05-07T00:14:00Z">
              <w:r w:rsidR="00325958">
                <w:fldChar w:fldCharType="begin"/>
              </w:r>
              <w:r w:rsidR="00325958">
                <w:instrText>HYPERLINK "</w:instrText>
              </w:r>
              <w:r w:rsidR="00325958" w:rsidRPr="00E833FC">
                <w:instrText>https://ws.centerpointenergy.com</w:instrText>
              </w:r>
              <w:r w:rsidR="00325958">
                <w:instrText>"</w:instrText>
              </w:r>
              <w:r w:rsidR="00325958">
                <w:fldChar w:fldCharType="separate"/>
              </w:r>
              <w:r w:rsidR="00325958" w:rsidRPr="00866613">
                <w:rPr>
                  <w:rStyle w:val="Hyperlink"/>
                </w:rPr>
                <w:t>ws.centerpointenergy.com</w:t>
              </w:r>
              <w:r w:rsidR="00325958">
                <w:fldChar w:fldCharType="end"/>
              </w:r>
            </w:ins>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A80222" w14:textId="62CE065F" w:rsidR="00B95B30" w:rsidRDefault="001C77EB" w:rsidP="00B95B30">
            <w:pPr>
              <w:rPr>
                <w:ins w:id="178" w:author="Joint TDSPs" w:date="2025-05-07T00:14:00Z"/>
              </w:rPr>
            </w:pPr>
            <w:del w:id="179" w:author="Joint TDSPs" w:date="2024-12-03T23:37:00Z">
              <w:r w:rsidRPr="007453AC" w:rsidDel="00855667">
                <w:delText>utiltxn@oncor.com</w:delText>
              </w:r>
            </w:del>
            <w:ins w:id="180" w:author="Joint TDSPs" w:date="2025-05-07T00:14:00Z">
              <w:r w:rsidR="00E833FC">
                <w:fldChar w:fldCharType="begin"/>
              </w:r>
              <w:r w:rsidR="00E833FC">
                <w:instrText>HYPERLINK "http://</w:instrText>
              </w:r>
            </w:ins>
            <w:ins w:id="181" w:author="Joint TDSPs" w:date="2024-12-03T23:37:00Z">
              <w:r w:rsidR="00E833FC">
                <w:instrText>www.oncor.com/crip</w:instrText>
              </w:r>
            </w:ins>
            <w:ins w:id="182" w:author="Joint TDSPs" w:date="2025-05-07T00:14:00Z">
              <w:r w:rsidR="00E833FC">
                <w:instrText>"</w:instrText>
              </w:r>
              <w:r w:rsidR="00E833FC">
                <w:fldChar w:fldCharType="separate"/>
              </w:r>
            </w:ins>
            <w:ins w:id="183" w:author="Joint TDSPs" w:date="2024-12-03T23:37:00Z">
              <w:r w:rsidR="00E833FC" w:rsidRPr="00866613">
                <w:rPr>
                  <w:rStyle w:val="Hyperlink"/>
                </w:rPr>
                <w:t>www.oncor.com/crip</w:t>
              </w:r>
            </w:ins>
            <w:ins w:id="184" w:author="Joint TDSPs" w:date="2025-05-07T00:14:00Z">
              <w:r w:rsidR="00E833FC">
                <w:fldChar w:fldCharType="end"/>
              </w:r>
            </w:ins>
          </w:p>
          <w:p w14:paraId="66C31DD3" w14:textId="5D23AC1C" w:rsidR="00E833FC" w:rsidRPr="00B95B30" w:rsidRDefault="00E833FC" w:rsidP="00B95B30">
            <w:pPr>
              <w:rPr>
                <w:iCs/>
                <w:szCs w:val="20"/>
                <w:lang w:val="x-none" w:eastAsia="x-none"/>
              </w:rPr>
            </w:pP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AD734E" w14:textId="16324F4F" w:rsidR="00B95B30" w:rsidRDefault="00E833FC" w:rsidP="00B95B30">
            <w:pPr>
              <w:ind w:left="720" w:hanging="720"/>
            </w:pPr>
            <w:hyperlink r:id="rId30" w:history="1">
              <w:r w:rsidRPr="00866613">
                <w:rPr>
                  <w:rStyle w:val="Hyperlink"/>
                </w:rPr>
                <w:t>safetynet@tnmp.com</w:t>
              </w:r>
            </w:hyperlink>
          </w:p>
          <w:p w14:paraId="000E14CC" w14:textId="77777777" w:rsidR="00E833FC" w:rsidRPr="00B95B30" w:rsidRDefault="00E833FC" w:rsidP="00B95B30">
            <w:pPr>
              <w:ind w:left="720" w:hanging="720"/>
              <w:rPr>
                <w:iCs/>
                <w:szCs w:val="20"/>
                <w:lang w:val="x-none" w:eastAsia="x-none"/>
              </w:rPr>
            </w:pPr>
          </w:p>
        </w:tc>
      </w:tr>
    </w:tbl>
    <w:p w14:paraId="69137133" w14:textId="3088E1E2" w:rsidR="001C77EB" w:rsidRDefault="00B95B30" w:rsidP="00E64FEF">
      <w:pPr>
        <w:spacing w:before="240" w:after="240"/>
        <w:ind w:left="720" w:hanging="720"/>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lastRenderedPageBreak/>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077DD092" w:rsidR="00B95B30" w:rsidRPr="00B95B30" w:rsidRDefault="00B95B30" w:rsidP="00B95B30">
            <w:pPr>
              <w:spacing w:after="60"/>
              <w:rPr>
                <w:iCs/>
              </w:rPr>
            </w:pPr>
            <w:r w:rsidRPr="00B95B30">
              <w:rPr>
                <w:iCs/>
                <w:sz w:val="20"/>
                <w:szCs w:val="20"/>
              </w:rPr>
              <w:t xml:space="preserve">CR </w:t>
            </w:r>
            <w:r w:rsidR="00023D48">
              <w:rPr>
                <w:iCs/>
                <w:sz w:val="20"/>
                <w:szCs w:val="20"/>
              </w:rPr>
              <w:t>Data Universal Numbering System (</w:t>
            </w:r>
            <w:r w:rsidRPr="00B95B30">
              <w:rPr>
                <w:iCs/>
                <w:sz w:val="20"/>
                <w:szCs w:val="20"/>
              </w:rPr>
              <w:t>DUNS</w:t>
            </w:r>
            <w:r w:rsidR="00023D48">
              <w:rPr>
                <w:iCs/>
                <w:sz w:val="20"/>
                <w:szCs w:val="20"/>
              </w:rPr>
              <w:t>)</w:t>
            </w:r>
            <w:r w:rsidRPr="00B95B30">
              <w:rPr>
                <w:iCs/>
                <w:sz w:val="20"/>
                <w:szCs w:val="20"/>
              </w:rPr>
              <w:t xml:space="preserve">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4A1D4B0A" w14:textId="1E3E8A80" w:rsidR="00E833FC" w:rsidRDefault="00B95B30" w:rsidP="004A10FE">
      <w:pPr>
        <w:spacing w:before="240" w:after="240"/>
        <w:ind w:left="720" w:hanging="720"/>
      </w:pPr>
      <w:r w:rsidRPr="00B95B30">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Pr="00182B43" w:rsidRDefault="00F26C0E" w:rsidP="00D91A5A">
      <w:pPr>
        <w:rPr>
          <w:b/>
          <w:bCs/>
          <w:iCs/>
          <w:lang w:val="x-none" w:eastAsia="x-none"/>
        </w:rPr>
      </w:pPr>
      <w:r w:rsidRPr="00182B43">
        <w:rPr>
          <w:b/>
          <w:bCs/>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Default="00D91A5A" w:rsidP="00B95B30">
      <w:pPr>
        <w:spacing w:before="240" w:after="240"/>
        <w:ind w:left="720" w:hanging="720"/>
      </w:pPr>
      <w:r>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lastRenderedPageBreak/>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Completed Unexecutable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Complete Unexecutable</w:t>
            </w:r>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1CA3A276" w14:textId="42B32C0E" w:rsidR="00DC2C76" w:rsidRDefault="00B95B30" w:rsidP="00DC2C76">
      <w:pPr>
        <w:spacing w:after="240"/>
        <w:ind w:left="1440" w:hanging="720"/>
        <w:rPr>
          <w:szCs w:val="20"/>
        </w:rPr>
      </w:pPr>
      <w:r w:rsidRPr="00B95B30">
        <w:rPr>
          <w:szCs w:val="20"/>
        </w:rPr>
        <w:lastRenderedPageBreak/>
        <w:t>(b)</w:t>
      </w:r>
      <w:r w:rsidRPr="00B95B30">
        <w:rPr>
          <w:szCs w:val="20"/>
        </w:rPr>
        <w:tab/>
        <w:t>The e-mail with the updated safety-net spreadsheet information must be in the format outlined in paragraphs (1) and (2) above.</w:t>
      </w:r>
    </w:p>
    <w:p w14:paraId="154C4B49" w14:textId="77777777" w:rsidR="00DC2C76" w:rsidRPr="00B87DFA" w:rsidRDefault="00DC2C76" w:rsidP="00DC2C76">
      <w:pPr>
        <w:pStyle w:val="H4"/>
        <w:rPr>
          <w:bCs w:val="0"/>
        </w:rPr>
      </w:pPr>
      <w:bookmarkStart w:id="185" w:name="_Toc97371668"/>
      <w:bookmarkStart w:id="186" w:name="_Toc181784514"/>
      <w:r w:rsidRPr="00B87DFA">
        <w:rPr>
          <w:bCs w:val="0"/>
        </w:rPr>
        <w:t>8</w:t>
      </w:r>
      <w:r w:rsidRPr="00B87DFA">
        <w:t>.3.5.4</w:t>
      </w:r>
      <w:r w:rsidRPr="00B87DFA">
        <w:rPr>
          <w:bCs w:val="0"/>
        </w:rPr>
        <w:tab/>
        <w:t>Weather Moratoriums</w:t>
      </w:r>
      <w:bookmarkEnd w:id="185"/>
      <w:bookmarkEnd w:id="186"/>
    </w:p>
    <w:p w14:paraId="2AF0F62E" w14:textId="1B850ADA" w:rsidR="00DC2C76" w:rsidRPr="00B87DFA" w:rsidRDefault="00DC2C76" w:rsidP="00DC2C76">
      <w:pPr>
        <w:pStyle w:val="BodyTextNumbered"/>
      </w:pPr>
      <w:r w:rsidRPr="00B87DFA">
        <w:t>(1)</w:t>
      </w:r>
      <w:r w:rsidRPr="00B87DFA">
        <w:tab/>
        <w:t xml:space="preserve">All Market Participants should monitor </w:t>
      </w:r>
      <w:del w:id="187" w:author="ERCOT 060525" w:date="2025-06-03T14:49:00Z" w16du:dateUtc="2025-06-03T19:49:00Z">
        <w:r w:rsidRPr="00B87DFA" w:rsidDel="007C0B6A">
          <w:delText>www.nws.noaa.gov</w:delText>
        </w:r>
      </w:del>
      <w:ins w:id="188" w:author="ERCOT 060525" w:date="2025-06-03T14:49:00Z" w16du:dateUtc="2025-06-03T19:49:00Z">
        <w:r w:rsidR="007C0B6A">
          <w:t xml:space="preserve">the National Weather Service’s </w:t>
        </w:r>
      </w:ins>
      <w:ins w:id="189" w:author="ERCOT 060525" w:date="2025-06-03T14:50:00Z" w16du:dateUtc="2025-06-03T19:50:00Z">
        <w:r w:rsidR="007C0B6A">
          <w:fldChar w:fldCharType="begin"/>
        </w:r>
        <w:r w:rsidR="007C0B6A">
          <w:instrText>HYPERLINK "https://www.weather.gov/forecastpoints?lat=30.573&amp;lon=-97.441&amp;clat=30.572&amp;clon=-97.439&amp;zoom=28.8&amp;basemap=terrain&amp;bbox=-19719439,1706090,-1372338,10673494&amp;layers=RangeRings,USStates,ForecastPointPolygon,ForecastPoint,Domain,&amp;obs=ttffffft&amp;countyNames=t"</w:instrText>
        </w:r>
        <w:r w:rsidR="007C0B6A">
          <w:fldChar w:fldCharType="separate"/>
        </w:r>
        <w:r w:rsidR="007C0B6A" w:rsidRPr="007C0B6A">
          <w:rPr>
            <w:rStyle w:val="Hyperlink"/>
          </w:rPr>
          <w:t>IDSS Forecast Points</w:t>
        </w:r>
        <w:r w:rsidR="007C0B6A">
          <w:fldChar w:fldCharType="end"/>
        </w:r>
      </w:ins>
      <w:ins w:id="190" w:author="ERCOT 060525" w:date="2025-06-03T14:49:00Z" w16du:dateUtc="2025-06-03T19:49:00Z">
        <w:r w:rsidR="007C0B6A">
          <w:t xml:space="preserve"> page</w:t>
        </w:r>
      </w:ins>
      <w:r w:rsidRPr="00B87DFA">
        <w:t xml:space="preserve"> </w:t>
      </w:r>
      <w:r w:rsidRPr="004F4643">
        <w:t>for</w:t>
      </w:r>
      <w:r w:rsidRPr="00B87DFA">
        <w:t xml:space="preserve"> the conditions in Table 1</w:t>
      </w:r>
      <w:r>
        <w:t>9</w:t>
      </w:r>
      <w:r w:rsidRPr="00B87DFA">
        <w:t xml:space="preserve">, Extreme Weather Emergency Due to Cold, and Table </w:t>
      </w:r>
      <w:r>
        <w:t>20</w:t>
      </w:r>
      <w:r w:rsidRPr="00B87DFA">
        <w:t>, Extreme Weather Emergency Due to Heat, below that would establish a weather moratorium.  A weather moratorium may be invoked in a service territory at any time during the day when one of the following conditions exists in a county as outlined in the MOU/EC Customer protection rule.</w:t>
      </w:r>
    </w:p>
    <w:p w14:paraId="60FE5471" w14:textId="77777777" w:rsidR="00DC2C76" w:rsidRDefault="00DC2C76" w:rsidP="00DC2C76">
      <w:pPr>
        <w:pStyle w:val="TableHead"/>
        <w:spacing w:after="120"/>
        <w:rPr>
          <w:sz w:val="24"/>
          <w:szCs w:val="24"/>
        </w:rPr>
      </w:pPr>
    </w:p>
    <w:p w14:paraId="17FA647F" w14:textId="77777777" w:rsidR="00DC2C76" w:rsidRPr="00B87DFA" w:rsidRDefault="00DC2C76" w:rsidP="00DC2C76">
      <w:pPr>
        <w:pStyle w:val="TableHead"/>
        <w:spacing w:after="120"/>
        <w:rPr>
          <w:sz w:val="24"/>
          <w:szCs w:val="24"/>
        </w:rPr>
      </w:pPr>
      <w:r w:rsidRPr="00B87DFA">
        <w:rPr>
          <w:sz w:val="24"/>
          <w:szCs w:val="24"/>
        </w:rPr>
        <w:t>Table 1</w:t>
      </w:r>
      <w:r>
        <w:rPr>
          <w:sz w:val="24"/>
          <w:szCs w:val="24"/>
        </w:rPr>
        <w:t>9</w:t>
      </w:r>
      <w:r w:rsidRPr="00B87DFA">
        <w:rPr>
          <w:sz w:val="24"/>
          <w:szCs w:val="24"/>
        </w:rPr>
        <w:t>.  Extreme Weather Emergency Due to Cold</w:t>
      </w:r>
    </w:p>
    <w:tbl>
      <w:tblPr>
        <w:tblW w:w="9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5"/>
        <w:gridCol w:w="927"/>
        <w:gridCol w:w="876"/>
        <w:gridCol w:w="1116"/>
        <w:gridCol w:w="1203"/>
        <w:gridCol w:w="1175"/>
        <w:gridCol w:w="1191"/>
        <w:gridCol w:w="1155"/>
      </w:tblGrid>
      <w:tr w:rsidR="00DC2C76" w:rsidRPr="00B87DFA" w14:paraId="2F91443D" w14:textId="77777777" w:rsidTr="00F445A2">
        <w:trPr>
          <w:trHeight w:val="2310"/>
          <w:tblHeader/>
          <w:jc w:val="center"/>
        </w:trPr>
        <w:tc>
          <w:tcPr>
            <w:tcW w:w="1704" w:type="dxa"/>
            <w:vAlign w:val="bottom"/>
          </w:tcPr>
          <w:p w14:paraId="7BEE0FC2" w14:textId="77777777" w:rsidR="00DC2C76" w:rsidRPr="00B87DFA" w:rsidRDefault="00DC2C76" w:rsidP="00F445A2">
            <w:pPr>
              <w:rPr>
                <w:iCs/>
                <w:sz w:val="20"/>
              </w:rPr>
            </w:pPr>
            <w:r w:rsidRPr="00B87DFA">
              <w:rPr>
                <w:iCs/>
                <w:sz w:val="20"/>
              </w:rPr>
              <w:t>The previous day's highest temperature did not exceed 32°F and the predicted temperature for the next 24 hours is at or below 32°F. (Both conditions must be met before disconnection activity is suspended in a service territory).</w:t>
            </w:r>
          </w:p>
        </w:tc>
        <w:tc>
          <w:tcPr>
            <w:tcW w:w="674" w:type="dxa"/>
            <w:vAlign w:val="center"/>
          </w:tcPr>
          <w:p w14:paraId="76DF8B72" w14:textId="77777777" w:rsidR="00DC2C76" w:rsidRPr="00B87DFA" w:rsidRDefault="00DC2C76" w:rsidP="00F445A2">
            <w:pPr>
              <w:jc w:val="center"/>
              <w:rPr>
                <w:sz w:val="20"/>
              </w:rPr>
            </w:pPr>
            <w:r w:rsidRPr="00B87DFA">
              <w:rPr>
                <w:sz w:val="20"/>
              </w:rPr>
              <w:t>Saturday</w:t>
            </w:r>
          </w:p>
        </w:tc>
        <w:tc>
          <w:tcPr>
            <w:tcW w:w="929" w:type="dxa"/>
            <w:vAlign w:val="center"/>
          </w:tcPr>
          <w:p w14:paraId="78F58BEC" w14:textId="77777777" w:rsidR="00DC2C76" w:rsidRPr="00B87DFA" w:rsidRDefault="00DC2C76" w:rsidP="00F445A2">
            <w:pPr>
              <w:jc w:val="center"/>
              <w:rPr>
                <w:sz w:val="20"/>
              </w:rPr>
            </w:pPr>
            <w:r w:rsidRPr="00B87DFA">
              <w:rPr>
                <w:sz w:val="20"/>
              </w:rPr>
              <w:t>Sunday</w:t>
            </w:r>
          </w:p>
        </w:tc>
        <w:tc>
          <w:tcPr>
            <w:tcW w:w="1116" w:type="dxa"/>
            <w:vAlign w:val="center"/>
          </w:tcPr>
          <w:p w14:paraId="7F05D225" w14:textId="77777777" w:rsidR="00DC2C76" w:rsidRPr="00B87DFA" w:rsidRDefault="00DC2C76" w:rsidP="00F445A2">
            <w:pPr>
              <w:jc w:val="center"/>
              <w:rPr>
                <w:sz w:val="20"/>
              </w:rPr>
            </w:pPr>
            <w:r w:rsidRPr="00B87DFA">
              <w:rPr>
                <w:sz w:val="20"/>
              </w:rPr>
              <w:t>Monday</w:t>
            </w:r>
          </w:p>
        </w:tc>
        <w:tc>
          <w:tcPr>
            <w:tcW w:w="1280" w:type="dxa"/>
            <w:vAlign w:val="center"/>
          </w:tcPr>
          <w:p w14:paraId="1D5BC78F" w14:textId="77777777" w:rsidR="00DC2C76" w:rsidRPr="00B87DFA" w:rsidRDefault="00DC2C76" w:rsidP="00F445A2">
            <w:pPr>
              <w:jc w:val="center"/>
              <w:rPr>
                <w:sz w:val="20"/>
              </w:rPr>
            </w:pPr>
            <w:r w:rsidRPr="00B87DFA">
              <w:rPr>
                <w:sz w:val="20"/>
              </w:rPr>
              <w:t>Tuesday</w:t>
            </w:r>
          </w:p>
        </w:tc>
        <w:tc>
          <w:tcPr>
            <w:tcW w:w="1198" w:type="dxa"/>
            <w:vAlign w:val="center"/>
          </w:tcPr>
          <w:p w14:paraId="65038500" w14:textId="77777777" w:rsidR="00DC2C76" w:rsidRPr="00B87DFA" w:rsidRDefault="00DC2C76" w:rsidP="00F445A2">
            <w:pPr>
              <w:jc w:val="center"/>
              <w:rPr>
                <w:sz w:val="20"/>
              </w:rPr>
            </w:pPr>
            <w:r w:rsidRPr="00B87DFA">
              <w:rPr>
                <w:sz w:val="20"/>
              </w:rPr>
              <w:t>Wednesday</w:t>
            </w:r>
          </w:p>
        </w:tc>
        <w:tc>
          <w:tcPr>
            <w:tcW w:w="1257" w:type="dxa"/>
            <w:vAlign w:val="center"/>
          </w:tcPr>
          <w:p w14:paraId="531238DA" w14:textId="77777777" w:rsidR="00DC2C76" w:rsidRPr="00B87DFA" w:rsidRDefault="00DC2C76" w:rsidP="00F445A2">
            <w:pPr>
              <w:jc w:val="center"/>
              <w:rPr>
                <w:sz w:val="20"/>
              </w:rPr>
            </w:pPr>
            <w:r w:rsidRPr="00B87DFA">
              <w:rPr>
                <w:sz w:val="20"/>
              </w:rPr>
              <w:t>Thursday</w:t>
            </w:r>
          </w:p>
        </w:tc>
        <w:tc>
          <w:tcPr>
            <w:tcW w:w="1190" w:type="dxa"/>
            <w:vAlign w:val="center"/>
          </w:tcPr>
          <w:p w14:paraId="7D1BD397" w14:textId="77777777" w:rsidR="00DC2C76" w:rsidRPr="00B87DFA" w:rsidRDefault="00DC2C76" w:rsidP="00F445A2">
            <w:pPr>
              <w:jc w:val="center"/>
              <w:rPr>
                <w:sz w:val="20"/>
              </w:rPr>
            </w:pPr>
            <w:r w:rsidRPr="00B87DFA">
              <w:rPr>
                <w:sz w:val="20"/>
              </w:rPr>
              <w:t>Friday</w:t>
            </w:r>
          </w:p>
        </w:tc>
      </w:tr>
      <w:tr w:rsidR="00DC2C76" w:rsidRPr="00B87DFA" w14:paraId="771C300F" w14:textId="77777777" w:rsidTr="00F445A2">
        <w:trPr>
          <w:trHeight w:val="255"/>
          <w:jc w:val="center"/>
        </w:trPr>
        <w:tc>
          <w:tcPr>
            <w:tcW w:w="1704" w:type="dxa"/>
            <w:vMerge w:val="restart"/>
            <w:noWrap/>
            <w:vAlign w:val="center"/>
          </w:tcPr>
          <w:p w14:paraId="72F39FB7" w14:textId="77777777" w:rsidR="00DC2C76" w:rsidRPr="00B87DFA" w:rsidRDefault="00DC2C76" w:rsidP="00F445A2">
            <w:pPr>
              <w:rPr>
                <w:b/>
                <w:sz w:val="20"/>
              </w:rPr>
            </w:pPr>
            <w:r w:rsidRPr="00B87DFA">
              <w:rPr>
                <w:b/>
                <w:sz w:val="20"/>
              </w:rPr>
              <w:t>Example I</w:t>
            </w:r>
          </w:p>
        </w:tc>
        <w:tc>
          <w:tcPr>
            <w:tcW w:w="674" w:type="dxa"/>
            <w:vAlign w:val="center"/>
          </w:tcPr>
          <w:p w14:paraId="07431B3B" w14:textId="77777777" w:rsidR="00DC2C76" w:rsidRPr="00B87DFA" w:rsidRDefault="00DC2C76" w:rsidP="00F445A2">
            <w:pPr>
              <w:jc w:val="center"/>
              <w:rPr>
                <w:sz w:val="20"/>
              </w:rPr>
            </w:pPr>
            <w:r w:rsidRPr="00B87DFA">
              <w:rPr>
                <w:sz w:val="20"/>
              </w:rPr>
              <w:t>28°F</w:t>
            </w:r>
          </w:p>
        </w:tc>
        <w:tc>
          <w:tcPr>
            <w:tcW w:w="929" w:type="dxa"/>
            <w:vAlign w:val="center"/>
          </w:tcPr>
          <w:p w14:paraId="347861B4" w14:textId="77777777" w:rsidR="00DC2C76" w:rsidRPr="00B87DFA" w:rsidRDefault="00DC2C76" w:rsidP="00F445A2">
            <w:pPr>
              <w:jc w:val="center"/>
              <w:rPr>
                <w:sz w:val="20"/>
              </w:rPr>
            </w:pPr>
            <w:r w:rsidRPr="00B87DFA">
              <w:rPr>
                <w:sz w:val="20"/>
              </w:rPr>
              <w:t>28°F</w:t>
            </w:r>
          </w:p>
        </w:tc>
        <w:tc>
          <w:tcPr>
            <w:tcW w:w="1116" w:type="dxa"/>
            <w:vAlign w:val="center"/>
          </w:tcPr>
          <w:p w14:paraId="094903DF" w14:textId="77777777" w:rsidR="00DC2C76" w:rsidRPr="00B87DFA" w:rsidRDefault="00DC2C76" w:rsidP="00F445A2">
            <w:pPr>
              <w:jc w:val="center"/>
              <w:rPr>
                <w:sz w:val="20"/>
              </w:rPr>
            </w:pPr>
            <w:r w:rsidRPr="00B87DFA">
              <w:rPr>
                <w:sz w:val="20"/>
              </w:rPr>
              <w:t>32°F</w:t>
            </w:r>
          </w:p>
        </w:tc>
        <w:tc>
          <w:tcPr>
            <w:tcW w:w="1280" w:type="dxa"/>
            <w:vAlign w:val="center"/>
          </w:tcPr>
          <w:p w14:paraId="51262E72" w14:textId="77777777" w:rsidR="00DC2C76" w:rsidRPr="00B87DFA" w:rsidRDefault="00DC2C76" w:rsidP="00F445A2">
            <w:pPr>
              <w:jc w:val="center"/>
              <w:rPr>
                <w:sz w:val="20"/>
              </w:rPr>
            </w:pPr>
            <w:r w:rsidRPr="00B87DFA">
              <w:rPr>
                <w:sz w:val="20"/>
              </w:rPr>
              <w:t>34°F</w:t>
            </w:r>
          </w:p>
        </w:tc>
        <w:tc>
          <w:tcPr>
            <w:tcW w:w="1198" w:type="dxa"/>
            <w:vAlign w:val="center"/>
          </w:tcPr>
          <w:p w14:paraId="40D09A3D" w14:textId="77777777" w:rsidR="00DC2C76" w:rsidRPr="00B87DFA" w:rsidRDefault="00DC2C76" w:rsidP="00F445A2">
            <w:pPr>
              <w:jc w:val="center"/>
              <w:rPr>
                <w:sz w:val="20"/>
              </w:rPr>
            </w:pPr>
            <w:r w:rsidRPr="00B87DFA">
              <w:rPr>
                <w:sz w:val="20"/>
              </w:rPr>
              <w:t>34°F</w:t>
            </w:r>
          </w:p>
        </w:tc>
        <w:tc>
          <w:tcPr>
            <w:tcW w:w="1257" w:type="dxa"/>
            <w:vAlign w:val="center"/>
          </w:tcPr>
          <w:p w14:paraId="1DB9F34C" w14:textId="77777777" w:rsidR="00DC2C76" w:rsidRPr="00B87DFA" w:rsidRDefault="00DC2C76" w:rsidP="00F445A2">
            <w:pPr>
              <w:jc w:val="center"/>
              <w:rPr>
                <w:sz w:val="20"/>
              </w:rPr>
            </w:pPr>
            <w:r w:rsidRPr="00B87DFA">
              <w:rPr>
                <w:sz w:val="20"/>
              </w:rPr>
              <w:t>32°F</w:t>
            </w:r>
          </w:p>
        </w:tc>
        <w:tc>
          <w:tcPr>
            <w:tcW w:w="1190" w:type="dxa"/>
            <w:vAlign w:val="center"/>
          </w:tcPr>
          <w:p w14:paraId="01B77BFC" w14:textId="77777777" w:rsidR="00DC2C76" w:rsidRPr="00B87DFA" w:rsidRDefault="00DC2C76" w:rsidP="00F445A2">
            <w:pPr>
              <w:jc w:val="center"/>
              <w:rPr>
                <w:sz w:val="20"/>
              </w:rPr>
            </w:pPr>
            <w:r w:rsidRPr="00B87DFA">
              <w:rPr>
                <w:sz w:val="20"/>
              </w:rPr>
              <w:t>32°F</w:t>
            </w:r>
          </w:p>
        </w:tc>
      </w:tr>
      <w:tr w:rsidR="00DC2C76" w:rsidRPr="00B87DFA" w14:paraId="1E1B89A1" w14:textId="77777777" w:rsidTr="00F445A2">
        <w:trPr>
          <w:trHeight w:val="510"/>
          <w:jc w:val="center"/>
        </w:trPr>
        <w:tc>
          <w:tcPr>
            <w:tcW w:w="1704" w:type="dxa"/>
            <w:vMerge/>
            <w:noWrap/>
            <w:vAlign w:val="center"/>
          </w:tcPr>
          <w:p w14:paraId="0F6CB487" w14:textId="77777777" w:rsidR="00DC2C76" w:rsidRPr="00B87DFA" w:rsidRDefault="00DC2C76" w:rsidP="00F445A2">
            <w:pPr>
              <w:rPr>
                <w:b/>
                <w:sz w:val="20"/>
              </w:rPr>
            </w:pPr>
          </w:p>
        </w:tc>
        <w:tc>
          <w:tcPr>
            <w:tcW w:w="674" w:type="dxa"/>
            <w:vAlign w:val="center"/>
          </w:tcPr>
          <w:p w14:paraId="58565A03" w14:textId="77777777" w:rsidR="00DC2C76" w:rsidRPr="00B87DFA" w:rsidRDefault="00DC2C76" w:rsidP="00F445A2">
            <w:pPr>
              <w:jc w:val="center"/>
              <w:rPr>
                <w:sz w:val="20"/>
              </w:rPr>
            </w:pPr>
          </w:p>
        </w:tc>
        <w:tc>
          <w:tcPr>
            <w:tcW w:w="929" w:type="dxa"/>
            <w:vAlign w:val="center"/>
          </w:tcPr>
          <w:p w14:paraId="03C7FD0F" w14:textId="77777777" w:rsidR="00DC2C76" w:rsidRPr="00B87DFA" w:rsidRDefault="00DC2C76" w:rsidP="00F445A2">
            <w:pPr>
              <w:jc w:val="center"/>
              <w:rPr>
                <w:sz w:val="20"/>
              </w:rPr>
            </w:pPr>
          </w:p>
        </w:tc>
        <w:tc>
          <w:tcPr>
            <w:tcW w:w="1116" w:type="dxa"/>
            <w:vAlign w:val="center"/>
          </w:tcPr>
          <w:p w14:paraId="2A43E55E" w14:textId="77777777" w:rsidR="00DC2C76" w:rsidRPr="00B87DFA" w:rsidRDefault="00DC2C76" w:rsidP="00F445A2">
            <w:pPr>
              <w:jc w:val="center"/>
              <w:rPr>
                <w:sz w:val="20"/>
              </w:rPr>
            </w:pPr>
            <w:r w:rsidRPr="00B87DFA">
              <w:rPr>
                <w:sz w:val="20"/>
              </w:rPr>
              <w:t>No Disconnect</w:t>
            </w:r>
          </w:p>
        </w:tc>
        <w:tc>
          <w:tcPr>
            <w:tcW w:w="1280" w:type="dxa"/>
            <w:vAlign w:val="center"/>
          </w:tcPr>
          <w:p w14:paraId="09C3147A" w14:textId="77777777" w:rsidR="00DC2C76" w:rsidRPr="00B87DFA" w:rsidRDefault="00DC2C76" w:rsidP="00F445A2">
            <w:pPr>
              <w:jc w:val="center"/>
              <w:rPr>
                <w:sz w:val="20"/>
              </w:rPr>
            </w:pPr>
            <w:r w:rsidRPr="00B87DFA">
              <w:rPr>
                <w:sz w:val="20"/>
              </w:rPr>
              <w:t>Disconnect</w:t>
            </w:r>
          </w:p>
        </w:tc>
        <w:tc>
          <w:tcPr>
            <w:tcW w:w="1198" w:type="dxa"/>
            <w:vAlign w:val="center"/>
          </w:tcPr>
          <w:p w14:paraId="1BF5512F" w14:textId="77777777" w:rsidR="00DC2C76" w:rsidRPr="00B87DFA" w:rsidRDefault="00DC2C76" w:rsidP="00F445A2">
            <w:pPr>
              <w:jc w:val="center"/>
              <w:rPr>
                <w:sz w:val="20"/>
              </w:rPr>
            </w:pPr>
            <w:r w:rsidRPr="00B87DFA">
              <w:rPr>
                <w:sz w:val="20"/>
              </w:rPr>
              <w:t>Disconnect</w:t>
            </w:r>
          </w:p>
        </w:tc>
        <w:tc>
          <w:tcPr>
            <w:tcW w:w="1257" w:type="dxa"/>
            <w:vAlign w:val="center"/>
          </w:tcPr>
          <w:p w14:paraId="2D3828C7" w14:textId="77777777" w:rsidR="00DC2C76" w:rsidRPr="00B87DFA" w:rsidRDefault="00DC2C76" w:rsidP="00F445A2">
            <w:pPr>
              <w:jc w:val="center"/>
              <w:rPr>
                <w:sz w:val="20"/>
              </w:rPr>
            </w:pPr>
            <w:r w:rsidRPr="00B87DFA">
              <w:rPr>
                <w:sz w:val="20"/>
              </w:rPr>
              <w:t>Disconnect</w:t>
            </w:r>
          </w:p>
        </w:tc>
        <w:tc>
          <w:tcPr>
            <w:tcW w:w="1190" w:type="dxa"/>
            <w:vAlign w:val="center"/>
          </w:tcPr>
          <w:p w14:paraId="5E8136AE" w14:textId="77777777" w:rsidR="00DC2C76" w:rsidRPr="00B87DFA" w:rsidRDefault="00DC2C76" w:rsidP="00F445A2">
            <w:pPr>
              <w:jc w:val="center"/>
              <w:rPr>
                <w:sz w:val="20"/>
              </w:rPr>
            </w:pPr>
            <w:r w:rsidRPr="00B87DFA">
              <w:rPr>
                <w:sz w:val="20"/>
              </w:rPr>
              <w:t>No Disconnect</w:t>
            </w:r>
          </w:p>
        </w:tc>
      </w:tr>
      <w:tr w:rsidR="00DC2C76" w:rsidRPr="00B87DFA" w14:paraId="3E71D4EF" w14:textId="77777777" w:rsidTr="00F445A2">
        <w:trPr>
          <w:trHeight w:val="255"/>
          <w:jc w:val="center"/>
        </w:trPr>
        <w:tc>
          <w:tcPr>
            <w:tcW w:w="1704" w:type="dxa"/>
            <w:vMerge w:val="restart"/>
            <w:noWrap/>
            <w:vAlign w:val="center"/>
          </w:tcPr>
          <w:p w14:paraId="217BA5DB" w14:textId="77777777" w:rsidR="00DC2C76" w:rsidRPr="00B87DFA" w:rsidRDefault="00DC2C76" w:rsidP="00F445A2">
            <w:pPr>
              <w:rPr>
                <w:b/>
                <w:sz w:val="20"/>
              </w:rPr>
            </w:pPr>
            <w:r w:rsidRPr="00B87DFA">
              <w:rPr>
                <w:b/>
                <w:sz w:val="20"/>
              </w:rPr>
              <w:t>Example II</w:t>
            </w:r>
          </w:p>
        </w:tc>
        <w:tc>
          <w:tcPr>
            <w:tcW w:w="674" w:type="dxa"/>
            <w:vAlign w:val="center"/>
          </w:tcPr>
          <w:p w14:paraId="1F967729" w14:textId="77777777" w:rsidR="00DC2C76" w:rsidRPr="00B87DFA" w:rsidRDefault="00DC2C76" w:rsidP="00F445A2">
            <w:pPr>
              <w:jc w:val="center"/>
              <w:rPr>
                <w:sz w:val="20"/>
              </w:rPr>
            </w:pPr>
            <w:r w:rsidRPr="00B87DFA">
              <w:rPr>
                <w:sz w:val="20"/>
              </w:rPr>
              <w:t>28°F</w:t>
            </w:r>
          </w:p>
        </w:tc>
        <w:tc>
          <w:tcPr>
            <w:tcW w:w="929" w:type="dxa"/>
            <w:vAlign w:val="center"/>
          </w:tcPr>
          <w:p w14:paraId="6A662700" w14:textId="77777777" w:rsidR="00DC2C76" w:rsidRPr="00B87DFA" w:rsidRDefault="00DC2C76" w:rsidP="00F445A2">
            <w:pPr>
              <w:jc w:val="center"/>
              <w:rPr>
                <w:sz w:val="20"/>
              </w:rPr>
            </w:pPr>
            <w:r w:rsidRPr="00B87DFA">
              <w:rPr>
                <w:sz w:val="20"/>
              </w:rPr>
              <w:t>28°F</w:t>
            </w:r>
          </w:p>
        </w:tc>
        <w:tc>
          <w:tcPr>
            <w:tcW w:w="1116" w:type="dxa"/>
            <w:vAlign w:val="center"/>
          </w:tcPr>
          <w:p w14:paraId="6BF3134C" w14:textId="77777777" w:rsidR="00DC2C76" w:rsidRPr="00B87DFA" w:rsidRDefault="00DC2C76" w:rsidP="00F445A2">
            <w:pPr>
              <w:jc w:val="center"/>
              <w:rPr>
                <w:sz w:val="20"/>
              </w:rPr>
            </w:pPr>
            <w:r w:rsidRPr="00B87DFA">
              <w:rPr>
                <w:sz w:val="20"/>
              </w:rPr>
              <w:t>32°F</w:t>
            </w:r>
          </w:p>
        </w:tc>
        <w:tc>
          <w:tcPr>
            <w:tcW w:w="1280" w:type="dxa"/>
            <w:vAlign w:val="center"/>
          </w:tcPr>
          <w:p w14:paraId="673844D1" w14:textId="77777777" w:rsidR="00DC2C76" w:rsidRPr="00B87DFA" w:rsidRDefault="00DC2C76" w:rsidP="00F445A2">
            <w:pPr>
              <w:jc w:val="center"/>
              <w:rPr>
                <w:sz w:val="20"/>
              </w:rPr>
            </w:pPr>
            <w:r w:rsidRPr="00B87DFA">
              <w:rPr>
                <w:sz w:val="20"/>
              </w:rPr>
              <w:t>32°F</w:t>
            </w:r>
          </w:p>
        </w:tc>
        <w:tc>
          <w:tcPr>
            <w:tcW w:w="1198" w:type="dxa"/>
            <w:vAlign w:val="center"/>
          </w:tcPr>
          <w:p w14:paraId="74B4E9A7" w14:textId="77777777" w:rsidR="00DC2C76" w:rsidRPr="00B87DFA" w:rsidRDefault="00DC2C76" w:rsidP="00F445A2">
            <w:pPr>
              <w:jc w:val="center"/>
              <w:rPr>
                <w:sz w:val="20"/>
              </w:rPr>
            </w:pPr>
            <w:r w:rsidRPr="00B87DFA">
              <w:rPr>
                <w:sz w:val="20"/>
              </w:rPr>
              <w:t>34°F</w:t>
            </w:r>
          </w:p>
        </w:tc>
        <w:tc>
          <w:tcPr>
            <w:tcW w:w="1257" w:type="dxa"/>
            <w:vAlign w:val="center"/>
          </w:tcPr>
          <w:p w14:paraId="5B74A2CD" w14:textId="77777777" w:rsidR="00DC2C76" w:rsidRPr="00B87DFA" w:rsidRDefault="00DC2C76" w:rsidP="00F445A2">
            <w:pPr>
              <w:jc w:val="center"/>
              <w:rPr>
                <w:sz w:val="20"/>
              </w:rPr>
            </w:pPr>
            <w:r w:rsidRPr="00B87DFA">
              <w:rPr>
                <w:sz w:val="20"/>
              </w:rPr>
              <w:t>32°F</w:t>
            </w:r>
          </w:p>
        </w:tc>
        <w:tc>
          <w:tcPr>
            <w:tcW w:w="1190" w:type="dxa"/>
            <w:vAlign w:val="center"/>
          </w:tcPr>
          <w:p w14:paraId="24968B7C" w14:textId="77777777" w:rsidR="00DC2C76" w:rsidRPr="00B87DFA" w:rsidRDefault="00DC2C76" w:rsidP="00F445A2">
            <w:pPr>
              <w:jc w:val="center"/>
              <w:rPr>
                <w:sz w:val="20"/>
              </w:rPr>
            </w:pPr>
            <w:r w:rsidRPr="00B87DFA">
              <w:rPr>
                <w:sz w:val="20"/>
              </w:rPr>
              <w:t>45°F</w:t>
            </w:r>
          </w:p>
        </w:tc>
      </w:tr>
      <w:tr w:rsidR="00DC2C76" w:rsidRPr="00B87DFA" w14:paraId="05AA3844" w14:textId="77777777" w:rsidTr="00F445A2">
        <w:trPr>
          <w:trHeight w:val="510"/>
          <w:jc w:val="center"/>
        </w:trPr>
        <w:tc>
          <w:tcPr>
            <w:tcW w:w="1704" w:type="dxa"/>
            <w:vMerge/>
            <w:noWrap/>
            <w:vAlign w:val="center"/>
          </w:tcPr>
          <w:p w14:paraId="3002BA34" w14:textId="77777777" w:rsidR="00DC2C76" w:rsidRPr="00B87DFA" w:rsidRDefault="00DC2C76" w:rsidP="00F445A2">
            <w:pPr>
              <w:rPr>
                <w:b/>
                <w:sz w:val="20"/>
              </w:rPr>
            </w:pPr>
          </w:p>
        </w:tc>
        <w:tc>
          <w:tcPr>
            <w:tcW w:w="674" w:type="dxa"/>
            <w:vAlign w:val="center"/>
          </w:tcPr>
          <w:p w14:paraId="73AE2D83" w14:textId="77777777" w:rsidR="00DC2C76" w:rsidRPr="00B87DFA" w:rsidRDefault="00DC2C76" w:rsidP="00F445A2">
            <w:pPr>
              <w:jc w:val="center"/>
              <w:rPr>
                <w:sz w:val="20"/>
              </w:rPr>
            </w:pPr>
          </w:p>
        </w:tc>
        <w:tc>
          <w:tcPr>
            <w:tcW w:w="929" w:type="dxa"/>
            <w:vAlign w:val="center"/>
          </w:tcPr>
          <w:p w14:paraId="7C14E582" w14:textId="77777777" w:rsidR="00DC2C76" w:rsidRPr="00B87DFA" w:rsidRDefault="00DC2C76" w:rsidP="00F445A2">
            <w:pPr>
              <w:jc w:val="center"/>
              <w:rPr>
                <w:sz w:val="20"/>
              </w:rPr>
            </w:pPr>
          </w:p>
        </w:tc>
        <w:tc>
          <w:tcPr>
            <w:tcW w:w="1116" w:type="dxa"/>
            <w:vAlign w:val="center"/>
          </w:tcPr>
          <w:p w14:paraId="48B5B439" w14:textId="77777777" w:rsidR="00DC2C76" w:rsidRPr="00B87DFA" w:rsidRDefault="00DC2C76" w:rsidP="00F445A2">
            <w:pPr>
              <w:jc w:val="center"/>
              <w:rPr>
                <w:sz w:val="20"/>
              </w:rPr>
            </w:pPr>
            <w:r w:rsidRPr="00B87DFA">
              <w:rPr>
                <w:sz w:val="20"/>
              </w:rPr>
              <w:t>No Disconnect</w:t>
            </w:r>
          </w:p>
        </w:tc>
        <w:tc>
          <w:tcPr>
            <w:tcW w:w="1280" w:type="dxa"/>
            <w:vAlign w:val="center"/>
          </w:tcPr>
          <w:p w14:paraId="7DCFBC41" w14:textId="77777777" w:rsidR="00DC2C76" w:rsidRPr="00B87DFA" w:rsidRDefault="00DC2C76" w:rsidP="00F445A2">
            <w:pPr>
              <w:jc w:val="center"/>
              <w:rPr>
                <w:sz w:val="20"/>
              </w:rPr>
            </w:pPr>
            <w:r w:rsidRPr="00B87DFA">
              <w:rPr>
                <w:sz w:val="20"/>
              </w:rPr>
              <w:t>No Disconnect</w:t>
            </w:r>
          </w:p>
        </w:tc>
        <w:tc>
          <w:tcPr>
            <w:tcW w:w="1198" w:type="dxa"/>
            <w:vAlign w:val="center"/>
          </w:tcPr>
          <w:p w14:paraId="257609BE" w14:textId="77777777" w:rsidR="00DC2C76" w:rsidRPr="00B87DFA" w:rsidRDefault="00DC2C76" w:rsidP="00F445A2">
            <w:pPr>
              <w:jc w:val="center"/>
              <w:rPr>
                <w:sz w:val="20"/>
              </w:rPr>
            </w:pPr>
            <w:r w:rsidRPr="00B87DFA">
              <w:rPr>
                <w:sz w:val="20"/>
              </w:rPr>
              <w:t>Disconnect</w:t>
            </w:r>
          </w:p>
        </w:tc>
        <w:tc>
          <w:tcPr>
            <w:tcW w:w="1257" w:type="dxa"/>
            <w:vAlign w:val="center"/>
          </w:tcPr>
          <w:p w14:paraId="3C6088E1" w14:textId="77777777" w:rsidR="00DC2C76" w:rsidRPr="00B87DFA" w:rsidRDefault="00DC2C76" w:rsidP="00F445A2">
            <w:pPr>
              <w:jc w:val="center"/>
              <w:rPr>
                <w:sz w:val="20"/>
              </w:rPr>
            </w:pPr>
            <w:r w:rsidRPr="00B87DFA">
              <w:rPr>
                <w:sz w:val="20"/>
              </w:rPr>
              <w:t>Disconnect</w:t>
            </w:r>
          </w:p>
        </w:tc>
        <w:tc>
          <w:tcPr>
            <w:tcW w:w="1190" w:type="dxa"/>
            <w:vAlign w:val="center"/>
          </w:tcPr>
          <w:p w14:paraId="5E6FE4D2" w14:textId="77777777" w:rsidR="00DC2C76" w:rsidRPr="00B87DFA" w:rsidRDefault="00DC2C76" w:rsidP="00F445A2">
            <w:pPr>
              <w:jc w:val="center"/>
              <w:rPr>
                <w:sz w:val="20"/>
              </w:rPr>
            </w:pPr>
            <w:r w:rsidRPr="00B87DFA">
              <w:rPr>
                <w:sz w:val="20"/>
              </w:rPr>
              <w:t>Disconnect</w:t>
            </w:r>
          </w:p>
        </w:tc>
      </w:tr>
      <w:tr w:rsidR="00DC2C76" w:rsidRPr="00B87DFA" w14:paraId="7C222499" w14:textId="77777777" w:rsidTr="00F445A2">
        <w:trPr>
          <w:trHeight w:val="255"/>
          <w:jc w:val="center"/>
        </w:trPr>
        <w:tc>
          <w:tcPr>
            <w:tcW w:w="1704" w:type="dxa"/>
            <w:vMerge w:val="restart"/>
            <w:noWrap/>
            <w:vAlign w:val="center"/>
          </w:tcPr>
          <w:p w14:paraId="6E3D325C" w14:textId="77777777" w:rsidR="00DC2C76" w:rsidRPr="00B87DFA" w:rsidRDefault="00DC2C76" w:rsidP="00F445A2">
            <w:pPr>
              <w:rPr>
                <w:b/>
                <w:sz w:val="20"/>
              </w:rPr>
            </w:pPr>
            <w:r w:rsidRPr="00B87DFA">
              <w:rPr>
                <w:b/>
                <w:sz w:val="20"/>
              </w:rPr>
              <w:t>Example III</w:t>
            </w:r>
          </w:p>
        </w:tc>
        <w:tc>
          <w:tcPr>
            <w:tcW w:w="674" w:type="dxa"/>
            <w:vAlign w:val="center"/>
          </w:tcPr>
          <w:p w14:paraId="3CC1F353" w14:textId="77777777" w:rsidR="00DC2C76" w:rsidRPr="00B87DFA" w:rsidRDefault="00DC2C76" w:rsidP="00F445A2">
            <w:pPr>
              <w:jc w:val="center"/>
              <w:rPr>
                <w:sz w:val="20"/>
              </w:rPr>
            </w:pPr>
            <w:r w:rsidRPr="00B87DFA">
              <w:rPr>
                <w:sz w:val="20"/>
              </w:rPr>
              <w:t>28°F</w:t>
            </w:r>
          </w:p>
        </w:tc>
        <w:tc>
          <w:tcPr>
            <w:tcW w:w="929" w:type="dxa"/>
            <w:vAlign w:val="center"/>
          </w:tcPr>
          <w:p w14:paraId="77A09363" w14:textId="77777777" w:rsidR="00DC2C76" w:rsidRPr="00B87DFA" w:rsidRDefault="00DC2C76" w:rsidP="00F445A2">
            <w:pPr>
              <w:jc w:val="center"/>
              <w:rPr>
                <w:sz w:val="20"/>
              </w:rPr>
            </w:pPr>
            <w:r w:rsidRPr="00B87DFA">
              <w:rPr>
                <w:sz w:val="20"/>
              </w:rPr>
              <w:t>28°F</w:t>
            </w:r>
          </w:p>
        </w:tc>
        <w:tc>
          <w:tcPr>
            <w:tcW w:w="1116" w:type="dxa"/>
            <w:vAlign w:val="center"/>
          </w:tcPr>
          <w:p w14:paraId="66432DCE" w14:textId="77777777" w:rsidR="00DC2C76" w:rsidRPr="00B87DFA" w:rsidRDefault="00DC2C76" w:rsidP="00F445A2">
            <w:pPr>
              <w:jc w:val="center"/>
              <w:rPr>
                <w:sz w:val="20"/>
              </w:rPr>
            </w:pPr>
            <w:r w:rsidRPr="00B87DFA">
              <w:rPr>
                <w:sz w:val="20"/>
              </w:rPr>
              <w:t>32°F</w:t>
            </w:r>
          </w:p>
        </w:tc>
        <w:tc>
          <w:tcPr>
            <w:tcW w:w="1280" w:type="dxa"/>
            <w:vAlign w:val="center"/>
          </w:tcPr>
          <w:p w14:paraId="3A4126F5" w14:textId="77777777" w:rsidR="00DC2C76" w:rsidRPr="00B87DFA" w:rsidRDefault="00DC2C76" w:rsidP="00F445A2">
            <w:pPr>
              <w:jc w:val="center"/>
              <w:rPr>
                <w:sz w:val="20"/>
              </w:rPr>
            </w:pPr>
            <w:r w:rsidRPr="00B87DFA">
              <w:rPr>
                <w:sz w:val="20"/>
              </w:rPr>
              <w:t>30°F</w:t>
            </w:r>
          </w:p>
        </w:tc>
        <w:tc>
          <w:tcPr>
            <w:tcW w:w="1198" w:type="dxa"/>
            <w:vAlign w:val="center"/>
          </w:tcPr>
          <w:p w14:paraId="708046CA" w14:textId="77777777" w:rsidR="00DC2C76" w:rsidRPr="00B87DFA" w:rsidRDefault="00DC2C76" w:rsidP="00F445A2">
            <w:pPr>
              <w:jc w:val="center"/>
              <w:rPr>
                <w:sz w:val="20"/>
              </w:rPr>
            </w:pPr>
            <w:r w:rsidRPr="00B87DFA">
              <w:rPr>
                <w:sz w:val="20"/>
              </w:rPr>
              <w:t>34°F</w:t>
            </w:r>
          </w:p>
        </w:tc>
        <w:tc>
          <w:tcPr>
            <w:tcW w:w="1257" w:type="dxa"/>
            <w:vAlign w:val="center"/>
          </w:tcPr>
          <w:p w14:paraId="04289FA8" w14:textId="77777777" w:rsidR="00DC2C76" w:rsidRPr="00B87DFA" w:rsidRDefault="00DC2C76" w:rsidP="00F445A2">
            <w:pPr>
              <w:jc w:val="center"/>
              <w:rPr>
                <w:sz w:val="20"/>
              </w:rPr>
            </w:pPr>
            <w:r w:rsidRPr="00B87DFA">
              <w:rPr>
                <w:sz w:val="20"/>
              </w:rPr>
              <w:t>32°F</w:t>
            </w:r>
          </w:p>
        </w:tc>
        <w:tc>
          <w:tcPr>
            <w:tcW w:w="1190" w:type="dxa"/>
            <w:vAlign w:val="center"/>
          </w:tcPr>
          <w:p w14:paraId="2581B5A4" w14:textId="77777777" w:rsidR="00DC2C76" w:rsidRPr="00B87DFA" w:rsidRDefault="00DC2C76" w:rsidP="00F445A2">
            <w:pPr>
              <w:jc w:val="center"/>
              <w:rPr>
                <w:sz w:val="20"/>
              </w:rPr>
            </w:pPr>
            <w:r w:rsidRPr="00B87DFA">
              <w:rPr>
                <w:sz w:val="20"/>
              </w:rPr>
              <w:t>25°F</w:t>
            </w:r>
          </w:p>
        </w:tc>
      </w:tr>
      <w:tr w:rsidR="00DC2C76" w:rsidRPr="00B87DFA" w14:paraId="29D3514F" w14:textId="77777777" w:rsidTr="00F445A2">
        <w:trPr>
          <w:trHeight w:val="525"/>
          <w:jc w:val="center"/>
        </w:trPr>
        <w:tc>
          <w:tcPr>
            <w:tcW w:w="1704" w:type="dxa"/>
            <w:vMerge/>
            <w:noWrap/>
            <w:vAlign w:val="bottom"/>
          </w:tcPr>
          <w:p w14:paraId="44E3017C" w14:textId="77777777" w:rsidR="00DC2C76" w:rsidRPr="00B87DFA" w:rsidRDefault="00DC2C76" w:rsidP="00F445A2">
            <w:pPr>
              <w:rPr>
                <w:sz w:val="20"/>
              </w:rPr>
            </w:pPr>
          </w:p>
        </w:tc>
        <w:tc>
          <w:tcPr>
            <w:tcW w:w="674" w:type="dxa"/>
            <w:vAlign w:val="center"/>
          </w:tcPr>
          <w:p w14:paraId="53BCCE48" w14:textId="77777777" w:rsidR="00DC2C76" w:rsidRPr="00B87DFA" w:rsidRDefault="00DC2C76" w:rsidP="00F445A2">
            <w:pPr>
              <w:jc w:val="center"/>
              <w:rPr>
                <w:sz w:val="20"/>
              </w:rPr>
            </w:pPr>
          </w:p>
        </w:tc>
        <w:tc>
          <w:tcPr>
            <w:tcW w:w="929" w:type="dxa"/>
            <w:vAlign w:val="center"/>
          </w:tcPr>
          <w:p w14:paraId="0D429100" w14:textId="77777777" w:rsidR="00DC2C76" w:rsidRPr="00B87DFA" w:rsidRDefault="00DC2C76" w:rsidP="00F445A2">
            <w:pPr>
              <w:jc w:val="center"/>
              <w:rPr>
                <w:sz w:val="20"/>
              </w:rPr>
            </w:pPr>
          </w:p>
        </w:tc>
        <w:tc>
          <w:tcPr>
            <w:tcW w:w="1116" w:type="dxa"/>
            <w:vAlign w:val="center"/>
          </w:tcPr>
          <w:p w14:paraId="4DC1759B" w14:textId="77777777" w:rsidR="00DC2C76" w:rsidRPr="00B87DFA" w:rsidRDefault="00DC2C76" w:rsidP="00F445A2">
            <w:pPr>
              <w:jc w:val="center"/>
              <w:rPr>
                <w:sz w:val="20"/>
              </w:rPr>
            </w:pPr>
            <w:r w:rsidRPr="00B87DFA">
              <w:rPr>
                <w:sz w:val="20"/>
              </w:rPr>
              <w:t>No Disconnect</w:t>
            </w:r>
          </w:p>
        </w:tc>
        <w:tc>
          <w:tcPr>
            <w:tcW w:w="1280" w:type="dxa"/>
            <w:vAlign w:val="center"/>
          </w:tcPr>
          <w:p w14:paraId="11C99587" w14:textId="77777777" w:rsidR="00DC2C76" w:rsidRPr="00B87DFA" w:rsidRDefault="00DC2C76" w:rsidP="00F445A2">
            <w:pPr>
              <w:jc w:val="center"/>
              <w:rPr>
                <w:sz w:val="20"/>
              </w:rPr>
            </w:pPr>
            <w:r w:rsidRPr="00B87DFA">
              <w:rPr>
                <w:sz w:val="20"/>
              </w:rPr>
              <w:t>No Disconnect</w:t>
            </w:r>
          </w:p>
        </w:tc>
        <w:tc>
          <w:tcPr>
            <w:tcW w:w="1198" w:type="dxa"/>
            <w:vAlign w:val="center"/>
          </w:tcPr>
          <w:p w14:paraId="7D7A03D4" w14:textId="77777777" w:rsidR="00DC2C76" w:rsidRPr="00B87DFA" w:rsidRDefault="00DC2C76" w:rsidP="00F445A2">
            <w:pPr>
              <w:jc w:val="center"/>
              <w:rPr>
                <w:sz w:val="20"/>
              </w:rPr>
            </w:pPr>
            <w:r w:rsidRPr="00B87DFA">
              <w:rPr>
                <w:sz w:val="20"/>
              </w:rPr>
              <w:t>Disconnect</w:t>
            </w:r>
          </w:p>
        </w:tc>
        <w:tc>
          <w:tcPr>
            <w:tcW w:w="1257" w:type="dxa"/>
            <w:vAlign w:val="center"/>
          </w:tcPr>
          <w:p w14:paraId="4CF1C72A" w14:textId="77777777" w:rsidR="00DC2C76" w:rsidRPr="00B87DFA" w:rsidRDefault="00DC2C76" w:rsidP="00F445A2">
            <w:pPr>
              <w:jc w:val="center"/>
              <w:rPr>
                <w:sz w:val="20"/>
              </w:rPr>
            </w:pPr>
            <w:r w:rsidRPr="00B87DFA">
              <w:rPr>
                <w:sz w:val="20"/>
              </w:rPr>
              <w:t>Disconnect</w:t>
            </w:r>
          </w:p>
        </w:tc>
        <w:tc>
          <w:tcPr>
            <w:tcW w:w="1190" w:type="dxa"/>
            <w:vAlign w:val="center"/>
          </w:tcPr>
          <w:p w14:paraId="72726681" w14:textId="77777777" w:rsidR="00DC2C76" w:rsidRPr="00B87DFA" w:rsidRDefault="00DC2C76" w:rsidP="00F445A2">
            <w:pPr>
              <w:jc w:val="center"/>
              <w:rPr>
                <w:sz w:val="20"/>
              </w:rPr>
            </w:pPr>
            <w:r w:rsidRPr="00B87DFA">
              <w:rPr>
                <w:sz w:val="20"/>
              </w:rPr>
              <w:t>No Disconnect</w:t>
            </w:r>
          </w:p>
        </w:tc>
      </w:tr>
    </w:tbl>
    <w:p w14:paraId="2AE313A6" w14:textId="77777777" w:rsidR="00DC2C76" w:rsidRPr="00B87DFA" w:rsidRDefault="00DC2C76" w:rsidP="00DC2C76">
      <w:pPr>
        <w:pStyle w:val="Spaceafterbox"/>
      </w:pPr>
    </w:p>
    <w:p w14:paraId="647599E0" w14:textId="77777777" w:rsidR="00DC2C76" w:rsidRPr="00B87DFA" w:rsidRDefault="00DC2C76" w:rsidP="00DC2C76">
      <w:pPr>
        <w:pStyle w:val="TableHead"/>
        <w:spacing w:after="120"/>
      </w:pPr>
      <w:r w:rsidRPr="00B87DFA">
        <w:rPr>
          <w:sz w:val="24"/>
          <w:szCs w:val="24"/>
        </w:rPr>
        <w:t xml:space="preserve">Table </w:t>
      </w:r>
      <w:r>
        <w:rPr>
          <w:sz w:val="24"/>
          <w:szCs w:val="24"/>
        </w:rPr>
        <w:t>20</w:t>
      </w:r>
      <w:r w:rsidRPr="00B87DFA">
        <w:rPr>
          <w:sz w:val="24"/>
          <w:szCs w:val="24"/>
        </w:rPr>
        <w:t>.  Extreme Weather Emergency Due to Heat</w:t>
      </w:r>
    </w:p>
    <w:tbl>
      <w:tblPr>
        <w:tblW w:w="9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3"/>
        <w:gridCol w:w="961"/>
        <w:gridCol w:w="961"/>
        <w:gridCol w:w="1116"/>
        <w:gridCol w:w="1172"/>
        <w:gridCol w:w="1186"/>
        <w:gridCol w:w="1217"/>
        <w:gridCol w:w="1172"/>
      </w:tblGrid>
      <w:tr w:rsidR="00DC2C76" w:rsidRPr="00B87DFA" w14:paraId="0F8C305E" w14:textId="77777777" w:rsidTr="00F445A2">
        <w:trPr>
          <w:cantSplit/>
          <w:trHeight w:val="1290"/>
          <w:tblHeader/>
          <w:jc w:val="center"/>
        </w:trPr>
        <w:tc>
          <w:tcPr>
            <w:tcW w:w="1553" w:type="dxa"/>
            <w:vAlign w:val="bottom"/>
          </w:tcPr>
          <w:p w14:paraId="0E9D06A9" w14:textId="77777777" w:rsidR="00DC2C76" w:rsidRPr="00B87DFA" w:rsidRDefault="00DC2C76" w:rsidP="00F445A2">
            <w:pPr>
              <w:rPr>
                <w:iCs/>
                <w:sz w:val="20"/>
              </w:rPr>
            </w:pPr>
            <w:r w:rsidRPr="00B87DFA">
              <w:rPr>
                <w:iCs/>
                <w:sz w:val="20"/>
              </w:rPr>
              <w:lastRenderedPageBreak/>
              <w:t>The National Weather Service issues a heat advisory for that day or on any one of the preceding two calendar days.</w:t>
            </w:r>
          </w:p>
        </w:tc>
        <w:tc>
          <w:tcPr>
            <w:tcW w:w="961" w:type="dxa"/>
            <w:vAlign w:val="center"/>
          </w:tcPr>
          <w:p w14:paraId="39154488" w14:textId="77777777" w:rsidR="00DC2C76" w:rsidRPr="00B87DFA" w:rsidRDefault="00DC2C76" w:rsidP="00F445A2">
            <w:pPr>
              <w:jc w:val="center"/>
              <w:rPr>
                <w:sz w:val="20"/>
              </w:rPr>
            </w:pPr>
            <w:r w:rsidRPr="00B87DFA">
              <w:rPr>
                <w:sz w:val="20"/>
              </w:rPr>
              <w:t>Saturday</w:t>
            </w:r>
          </w:p>
        </w:tc>
        <w:tc>
          <w:tcPr>
            <w:tcW w:w="961" w:type="dxa"/>
            <w:vAlign w:val="center"/>
          </w:tcPr>
          <w:p w14:paraId="7FF2E5A7" w14:textId="77777777" w:rsidR="00DC2C76" w:rsidRPr="00B87DFA" w:rsidRDefault="00DC2C76" w:rsidP="00F445A2">
            <w:pPr>
              <w:jc w:val="center"/>
              <w:rPr>
                <w:sz w:val="20"/>
              </w:rPr>
            </w:pPr>
            <w:r w:rsidRPr="00B87DFA">
              <w:rPr>
                <w:sz w:val="20"/>
              </w:rPr>
              <w:t>Sunday</w:t>
            </w:r>
          </w:p>
        </w:tc>
        <w:tc>
          <w:tcPr>
            <w:tcW w:w="1116" w:type="dxa"/>
            <w:vAlign w:val="center"/>
          </w:tcPr>
          <w:p w14:paraId="2461261D" w14:textId="77777777" w:rsidR="00DC2C76" w:rsidRPr="00B87DFA" w:rsidRDefault="00DC2C76" w:rsidP="00F445A2">
            <w:pPr>
              <w:jc w:val="center"/>
              <w:rPr>
                <w:sz w:val="20"/>
              </w:rPr>
            </w:pPr>
            <w:r w:rsidRPr="00B87DFA">
              <w:rPr>
                <w:sz w:val="20"/>
              </w:rPr>
              <w:t>Monday</w:t>
            </w:r>
          </w:p>
        </w:tc>
        <w:tc>
          <w:tcPr>
            <w:tcW w:w="1172" w:type="dxa"/>
            <w:vAlign w:val="center"/>
          </w:tcPr>
          <w:p w14:paraId="3DFFF67C" w14:textId="77777777" w:rsidR="00DC2C76" w:rsidRPr="00B87DFA" w:rsidRDefault="00DC2C76" w:rsidP="00F445A2">
            <w:pPr>
              <w:jc w:val="center"/>
              <w:rPr>
                <w:sz w:val="20"/>
              </w:rPr>
            </w:pPr>
            <w:r w:rsidRPr="00B87DFA">
              <w:rPr>
                <w:sz w:val="20"/>
              </w:rPr>
              <w:t>Tuesday</w:t>
            </w:r>
          </w:p>
        </w:tc>
        <w:tc>
          <w:tcPr>
            <w:tcW w:w="1186" w:type="dxa"/>
            <w:vAlign w:val="center"/>
          </w:tcPr>
          <w:p w14:paraId="1F9FC59F" w14:textId="77777777" w:rsidR="00DC2C76" w:rsidRPr="00B87DFA" w:rsidRDefault="00DC2C76" w:rsidP="00F445A2">
            <w:pPr>
              <w:jc w:val="center"/>
              <w:rPr>
                <w:sz w:val="20"/>
              </w:rPr>
            </w:pPr>
            <w:r w:rsidRPr="00B87DFA">
              <w:rPr>
                <w:sz w:val="20"/>
              </w:rPr>
              <w:t>Wednesday</w:t>
            </w:r>
          </w:p>
        </w:tc>
        <w:tc>
          <w:tcPr>
            <w:tcW w:w="1217" w:type="dxa"/>
            <w:vAlign w:val="center"/>
          </w:tcPr>
          <w:p w14:paraId="4F6D1EAE" w14:textId="77777777" w:rsidR="00DC2C76" w:rsidRPr="00B87DFA" w:rsidRDefault="00DC2C76" w:rsidP="00F445A2">
            <w:pPr>
              <w:jc w:val="center"/>
              <w:rPr>
                <w:sz w:val="20"/>
              </w:rPr>
            </w:pPr>
            <w:r w:rsidRPr="00B87DFA">
              <w:rPr>
                <w:sz w:val="20"/>
              </w:rPr>
              <w:t>Thursday</w:t>
            </w:r>
          </w:p>
        </w:tc>
        <w:tc>
          <w:tcPr>
            <w:tcW w:w="1172" w:type="dxa"/>
            <w:vAlign w:val="center"/>
          </w:tcPr>
          <w:p w14:paraId="283EE2B6" w14:textId="77777777" w:rsidR="00DC2C76" w:rsidRPr="00B87DFA" w:rsidRDefault="00DC2C76" w:rsidP="00F445A2">
            <w:pPr>
              <w:jc w:val="center"/>
              <w:rPr>
                <w:sz w:val="20"/>
              </w:rPr>
            </w:pPr>
            <w:r w:rsidRPr="00B87DFA">
              <w:rPr>
                <w:sz w:val="20"/>
              </w:rPr>
              <w:t>Friday</w:t>
            </w:r>
          </w:p>
        </w:tc>
      </w:tr>
      <w:tr w:rsidR="00DC2C76" w:rsidRPr="00B87DFA" w14:paraId="1C60DC74" w14:textId="77777777" w:rsidTr="00F445A2">
        <w:trPr>
          <w:cantSplit/>
          <w:trHeight w:val="765"/>
          <w:jc w:val="center"/>
        </w:trPr>
        <w:tc>
          <w:tcPr>
            <w:tcW w:w="1553" w:type="dxa"/>
            <w:vMerge w:val="restart"/>
            <w:noWrap/>
            <w:vAlign w:val="center"/>
          </w:tcPr>
          <w:p w14:paraId="10284E3C" w14:textId="77777777" w:rsidR="00DC2C76" w:rsidRPr="00B87DFA" w:rsidRDefault="00DC2C76" w:rsidP="00F445A2">
            <w:pPr>
              <w:rPr>
                <w:sz w:val="20"/>
              </w:rPr>
            </w:pPr>
            <w:r w:rsidRPr="00B87DFA">
              <w:rPr>
                <w:sz w:val="20"/>
              </w:rPr>
              <w:t>Example I</w:t>
            </w:r>
          </w:p>
        </w:tc>
        <w:tc>
          <w:tcPr>
            <w:tcW w:w="961" w:type="dxa"/>
            <w:vAlign w:val="center"/>
          </w:tcPr>
          <w:p w14:paraId="754DFD3B" w14:textId="77777777" w:rsidR="00DC2C76" w:rsidRPr="00B87DFA" w:rsidRDefault="00DC2C76" w:rsidP="00F445A2">
            <w:pPr>
              <w:jc w:val="center"/>
              <w:rPr>
                <w:sz w:val="20"/>
              </w:rPr>
            </w:pPr>
            <w:r w:rsidRPr="00B87DFA">
              <w:rPr>
                <w:sz w:val="20"/>
              </w:rPr>
              <w:t>Heat Advisory in Effect</w:t>
            </w:r>
          </w:p>
        </w:tc>
        <w:tc>
          <w:tcPr>
            <w:tcW w:w="961" w:type="dxa"/>
            <w:vAlign w:val="center"/>
          </w:tcPr>
          <w:p w14:paraId="4BF8AB6E" w14:textId="77777777" w:rsidR="00DC2C76" w:rsidRPr="00B87DFA" w:rsidRDefault="00DC2C76" w:rsidP="00F445A2">
            <w:pPr>
              <w:jc w:val="center"/>
              <w:rPr>
                <w:sz w:val="20"/>
              </w:rPr>
            </w:pPr>
            <w:r w:rsidRPr="00B87DFA">
              <w:rPr>
                <w:sz w:val="20"/>
              </w:rPr>
              <w:t>Heat Advisory in Effect</w:t>
            </w:r>
          </w:p>
        </w:tc>
        <w:tc>
          <w:tcPr>
            <w:tcW w:w="1116" w:type="dxa"/>
            <w:vAlign w:val="center"/>
          </w:tcPr>
          <w:p w14:paraId="1DD5837D" w14:textId="77777777" w:rsidR="00DC2C76" w:rsidRPr="00B87DFA" w:rsidRDefault="00DC2C76" w:rsidP="00F445A2">
            <w:pPr>
              <w:jc w:val="center"/>
              <w:rPr>
                <w:sz w:val="20"/>
              </w:rPr>
            </w:pPr>
            <w:r w:rsidRPr="00B87DFA">
              <w:rPr>
                <w:sz w:val="20"/>
              </w:rPr>
              <w:t>Heat Advisory in Effect</w:t>
            </w:r>
          </w:p>
        </w:tc>
        <w:tc>
          <w:tcPr>
            <w:tcW w:w="1172" w:type="dxa"/>
            <w:vAlign w:val="center"/>
          </w:tcPr>
          <w:p w14:paraId="232214CC" w14:textId="77777777" w:rsidR="00DC2C76" w:rsidRPr="00B87DFA" w:rsidRDefault="00DC2C76" w:rsidP="00F445A2">
            <w:pPr>
              <w:jc w:val="center"/>
              <w:rPr>
                <w:sz w:val="20"/>
              </w:rPr>
            </w:pPr>
            <w:r w:rsidRPr="00B87DFA">
              <w:rPr>
                <w:sz w:val="20"/>
              </w:rPr>
              <w:t>No Heat Advisory</w:t>
            </w:r>
          </w:p>
        </w:tc>
        <w:tc>
          <w:tcPr>
            <w:tcW w:w="1186" w:type="dxa"/>
            <w:vAlign w:val="center"/>
          </w:tcPr>
          <w:p w14:paraId="6D84AD66" w14:textId="77777777" w:rsidR="00DC2C76" w:rsidRPr="00B87DFA" w:rsidRDefault="00DC2C76" w:rsidP="00F445A2">
            <w:pPr>
              <w:jc w:val="center"/>
              <w:rPr>
                <w:sz w:val="20"/>
              </w:rPr>
            </w:pPr>
            <w:r w:rsidRPr="00B87DFA">
              <w:rPr>
                <w:sz w:val="20"/>
              </w:rPr>
              <w:t>No Heat Advisory</w:t>
            </w:r>
          </w:p>
        </w:tc>
        <w:tc>
          <w:tcPr>
            <w:tcW w:w="1217" w:type="dxa"/>
            <w:vAlign w:val="center"/>
          </w:tcPr>
          <w:p w14:paraId="15FD1359" w14:textId="77777777" w:rsidR="00DC2C76" w:rsidRPr="00B87DFA" w:rsidRDefault="00DC2C76" w:rsidP="00F445A2">
            <w:pPr>
              <w:jc w:val="center"/>
              <w:rPr>
                <w:sz w:val="20"/>
              </w:rPr>
            </w:pPr>
            <w:r w:rsidRPr="00B87DFA">
              <w:rPr>
                <w:sz w:val="20"/>
              </w:rPr>
              <w:t>No Heat Advisory</w:t>
            </w:r>
          </w:p>
        </w:tc>
        <w:tc>
          <w:tcPr>
            <w:tcW w:w="1172" w:type="dxa"/>
            <w:vAlign w:val="center"/>
          </w:tcPr>
          <w:p w14:paraId="28DC0963" w14:textId="77777777" w:rsidR="00DC2C76" w:rsidRPr="00B87DFA" w:rsidRDefault="00DC2C76" w:rsidP="00F445A2">
            <w:pPr>
              <w:jc w:val="center"/>
              <w:rPr>
                <w:sz w:val="20"/>
              </w:rPr>
            </w:pPr>
            <w:r w:rsidRPr="00B87DFA">
              <w:rPr>
                <w:sz w:val="20"/>
              </w:rPr>
              <w:t>Heat Advisory in Effect</w:t>
            </w:r>
          </w:p>
        </w:tc>
      </w:tr>
      <w:tr w:rsidR="00DC2C76" w:rsidRPr="00B87DFA" w14:paraId="121F96C2" w14:textId="77777777" w:rsidTr="00F445A2">
        <w:trPr>
          <w:cantSplit/>
          <w:trHeight w:val="510"/>
          <w:jc w:val="center"/>
        </w:trPr>
        <w:tc>
          <w:tcPr>
            <w:tcW w:w="1553" w:type="dxa"/>
            <w:vMerge/>
            <w:noWrap/>
            <w:vAlign w:val="center"/>
          </w:tcPr>
          <w:p w14:paraId="4AF61E8A" w14:textId="77777777" w:rsidR="00DC2C76" w:rsidRPr="00B87DFA" w:rsidRDefault="00DC2C76" w:rsidP="00F445A2">
            <w:pPr>
              <w:rPr>
                <w:sz w:val="20"/>
              </w:rPr>
            </w:pPr>
          </w:p>
        </w:tc>
        <w:tc>
          <w:tcPr>
            <w:tcW w:w="961" w:type="dxa"/>
            <w:vAlign w:val="center"/>
          </w:tcPr>
          <w:p w14:paraId="5EFE6A26" w14:textId="77777777" w:rsidR="00DC2C76" w:rsidRPr="00B87DFA" w:rsidRDefault="00DC2C76" w:rsidP="00F445A2">
            <w:pPr>
              <w:jc w:val="center"/>
              <w:rPr>
                <w:sz w:val="20"/>
              </w:rPr>
            </w:pPr>
          </w:p>
        </w:tc>
        <w:tc>
          <w:tcPr>
            <w:tcW w:w="961" w:type="dxa"/>
            <w:vAlign w:val="center"/>
          </w:tcPr>
          <w:p w14:paraId="613B21B9" w14:textId="77777777" w:rsidR="00DC2C76" w:rsidRPr="00B87DFA" w:rsidRDefault="00DC2C76" w:rsidP="00F445A2">
            <w:pPr>
              <w:jc w:val="center"/>
              <w:rPr>
                <w:sz w:val="20"/>
              </w:rPr>
            </w:pPr>
          </w:p>
        </w:tc>
        <w:tc>
          <w:tcPr>
            <w:tcW w:w="1116" w:type="dxa"/>
            <w:vAlign w:val="center"/>
          </w:tcPr>
          <w:p w14:paraId="3489A1F4" w14:textId="77777777" w:rsidR="00DC2C76" w:rsidRPr="00B87DFA" w:rsidRDefault="00DC2C76" w:rsidP="00F445A2">
            <w:pPr>
              <w:jc w:val="center"/>
              <w:rPr>
                <w:sz w:val="20"/>
              </w:rPr>
            </w:pPr>
            <w:r w:rsidRPr="00B87DFA">
              <w:rPr>
                <w:sz w:val="20"/>
              </w:rPr>
              <w:t>No Disconnect</w:t>
            </w:r>
          </w:p>
        </w:tc>
        <w:tc>
          <w:tcPr>
            <w:tcW w:w="1172" w:type="dxa"/>
            <w:vAlign w:val="center"/>
          </w:tcPr>
          <w:p w14:paraId="1F16EF20" w14:textId="77777777" w:rsidR="00DC2C76" w:rsidRPr="00B87DFA" w:rsidRDefault="00DC2C76" w:rsidP="00F445A2">
            <w:pPr>
              <w:jc w:val="center"/>
              <w:rPr>
                <w:sz w:val="20"/>
              </w:rPr>
            </w:pPr>
            <w:r w:rsidRPr="00B87DFA">
              <w:rPr>
                <w:sz w:val="20"/>
              </w:rPr>
              <w:t>No Disconnect</w:t>
            </w:r>
          </w:p>
        </w:tc>
        <w:tc>
          <w:tcPr>
            <w:tcW w:w="1186" w:type="dxa"/>
            <w:vAlign w:val="center"/>
          </w:tcPr>
          <w:p w14:paraId="4DE05E2A" w14:textId="77777777" w:rsidR="00DC2C76" w:rsidRPr="00B87DFA" w:rsidRDefault="00DC2C76" w:rsidP="00F445A2">
            <w:pPr>
              <w:jc w:val="center"/>
              <w:rPr>
                <w:sz w:val="20"/>
              </w:rPr>
            </w:pPr>
            <w:r w:rsidRPr="00B87DFA">
              <w:rPr>
                <w:sz w:val="20"/>
              </w:rPr>
              <w:t>No Disconnect</w:t>
            </w:r>
          </w:p>
        </w:tc>
        <w:tc>
          <w:tcPr>
            <w:tcW w:w="1217" w:type="dxa"/>
            <w:vAlign w:val="center"/>
          </w:tcPr>
          <w:p w14:paraId="33894C4C" w14:textId="77777777" w:rsidR="00DC2C76" w:rsidRPr="00B87DFA" w:rsidRDefault="00DC2C76" w:rsidP="00F445A2">
            <w:pPr>
              <w:jc w:val="center"/>
              <w:rPr>
                <w:sz w:val="20"/>
              </w:rPr>
            </w:pPr>
            <w:r w:rsidRPr="00B87DFA">
              <w:rPr>
                <w:sz w:val="20"/>
              </w:rPr>
              <w:t>Disconnect</w:t>
            </w:r>
          </w:p>
        </w:tc>
        <w:tc>
          <w:tcPr>
            <w:tcW w:w="1172" w:type="dxa"/>
            <w:vAlign w:val="center"/>
          </w:tcPr>
          <w:p w14:paraId="3540CDB0" w14:textId="77777777" w:rsidR="00DC2C76" w:rsidRPr="00B87DFA" w:rsidRDefault="00DC2C76" w:rsidP="00F445A2">
            <w:pPr>
              <w:jc w:val="center"/>
              <w:rPr>
                <w:sz w:val="20"/>
              </w:rPr>
            </w:pPr>
            <w:r w:rsidRPr="00B87DFA">
              <w:rPr>
                <w:sz w:val="20"/>
              </w:rPr>
              <w:t>No Disconnect</w:t>
            </w:r>
          </w:p>
        </w:tc>
      </w:tr>
      <w:tr w:rsidR="00DC2C76" w:rsidRPr="00B87DFA" w14:paraId="096F0E0B" w14:textId="77777777" w:rsidTr="00F445A2">
        <w:trPr>
          <w:cantSplit/>
          <w:trHeight w:val="765"/>
          <w:jc w:val="center"/>
        </w:trPr>
        <w:tc>
          <w:tcPr>
            <w:tcW w:w="1553" w:type="dxa"/>
            <w:vMerge w:val="restart"/>
            <w:noWrap/>
            <w:vAlign w:val="center"/>
          </w:tcPr>
          <w:p w14:paraId="60E73E55" w14:textId="77777777" w:rsidR="00DC2C76" w:rsidRPr="00B87DFA" w:rsidRDefault="00DC2C76" w:rsidP="00F445A2">
            <w:pPr>
              <w:rPr>
                <w:sz w:val="20"/>
              </w:rPr>
            </w:pPr>
            <w:r w:rsidRPr="00B87DFA">
              <w:rPr>
                <w:sz w:val="20"/>
              </w:rPr>
              <w:t>Example II</w:t>
            </w:r>
          </w:p>
        </w:tc>
        <w:tc>
          <w:tcPr>
            <w:tcW w:w="961" w:type="dxa"/>
            <w:vAlign w:val="center"/>
          </w:tcPr>
          <w:p w14:paraId="224F2304" w14:textId="77777777" w:rsidR="00DC2C76" w:rsidRPr="00B87DFA" w:rsidRDefault="00DC2C76" w:rsidP="00F445A2">
            <w:pPr>
              <w:jc w:val="center"/>
              <w:rPr>
                <w:sz w:val="20"/>
              </w:rPr>
            </w:pPr>
            <w:r w:rsidRPr="00B87DFA">
              <w:rPr>
                <w:sz w:val="20"/>
              </w:rPr>
              <w:t>Heat Advisory in Effect</w:t>
            </w:r>
          </w:p>
        </w:tc>
        <w:tc>
          <w:tcPr>
            <w:tcW w:w="961" w:type="dxa"/>
            <w:vAlign w:val="center"/>
          </w:tcPr>
          <w:p w14:paraId="50FF05A7" w14:textId="77777777" w:rsidR="00DC2C76" w:rsidRPr="00B87DFA" w:rsidRDefault="00DC2C76" w:rsidP="00F445A2">
            <w:pPr>
              <w:jc w:val="center"/>
              <w:rPr>
                <w:sz w:val="20"/>
              </w:rPr>
            </w:pPr>
            <w:r w:rsidRPr="00B87DFA">
              <w:rPr>
                <w:sz w:val="20"/>
              </w:rPr>
              <w:t>No Heat Advisory</w:t>
            </w:r>
          </w:p>
        </w:tc>
        <w:tc>
          <w:tcPr>
            <w:tcW w:w="1116" w:type="dxa"/>
            <w:vAlign w:val="center"/>
          </w:tcPr>
          <w:p w14:paraId="6288B028" w14:textId="77777777" w:rsidR="00DC2C76" w:rsidRPr="00B87DFA" w:rsidRDefault="00DC2C76" w:rsidP="00F445A2">
            <w:pPr>
              <w:jc w:val="center"/>
              <w:rPr>
                <w:sz w:val="20"/>
              </w:rPr>
            </w:pPr>
            <w:r w:rsidRPr="00B87DFA">
              <w:rPr>
                <w:sz w:val="20"/>
              </w:rPr>
              <w:t>No Heat Advisory</w:t>
            </w:r>
          </w:p>
        </w:tc>
        <w:tc>
          <w:tcPr>
            <w:tcW w:w="1172" w:type="dxa"/>
            <w:vAlign w:val="center"/>
          </w:tcPr>
          <w:p w14:paraId="30DADC3A" w14:textId="77777777" w:rsidR="00DC2C76" w:rsidRPr="00B87DFA" w:rsidRDefault="00DC2C76" w:rsidP="00F445A2">
            <w:pPr>
              <w:jc w:val="center"/>
              <w:rPr>
                <w:sz w:val="20"/>
              </w:rPr>
            </w:pPr>
            <w:r w:rsidRPr="00B87DFA">
              <w:rPr>
                <w:sz w:val="20"/>
              </w:rPr>
              <w:t>No Heat Advisory</w:t>
            </w:r>
          </w:p>
        </w:tc>
        <w:tc>
          <w:tcPr>
            <w:tcW w:w="1186" w:type="dxa"/>
            <w:vAlign w:val="center"/>
          </w:tcPr>
          <w:p w14:paraId="573F73E9" w14:textId="77777777" w:rsidR="00DC2C76" w:rsidRPr="00B87DFA" w:rsidRDefault="00DC2C76" w:rsidP="00F445A2">
            <w:pPr>
              <w:jc w:val="center"/>
              <w:rPr>
                <w:sz w:val="20"/>
              </w:rPr>
            </w:pPr>
            <w:r w:rsidRPr="00B87DFA">
              <w:rPr>
                <w:sz w:val="20"/>
              </w:rPr>
              <w:t>Heat Advisory in Effect</w:t>
            </w:r>
          </w:p>
        </w:tc>
        <w:tc>
          <w:tcPr>
            <w:tcW w:w="1217" w:type="dxa"/>
            <w:vAlign w:val="center"/>
          </w:tcPr>
          <w:p w14:paraId="384E9F7D" w14:textId="77777777" w:rsidR="00DC2C76" w:rsidRPr="00B87DFA" w:rsidRDefault="00DC2C76" w:rsidP="00F445A2">
            <w:pPr>
              <w:jc w:val="center"/>
              <w:rPr>
                <w:sz w:val="20"/>
              </w:rPr>
            </w:pPr>
            <w:r w:rsidRPr="00B87DFA">
              <w:rPr>
                <w:sz w:val="20"/>
              </w:rPr>
              <w:t>No Heat Advisory</w:t>
            </w:r>
          </w:p>
        </w:tc>
        <w:tc>
          <w:tcPr>
            <w:tcW w:w="1172" w:type="dxa"/>
            <w:vAlign w:val="center"/>
          </w:tcPr>
          <w:p w14:paraId="3B496330" w14:textId="77777777" w:rsidR="00DC2C76" w:rsidRPr="00B87DFA" w:rsidRDefault="00DC2C76" w:rsidP="00F445A2">
            <w:pPr>
              <w:jc w:val="center"/>
              <w:rPr>
                <w:sz w:val="20"/>
              </w:rPr>
            </w:pPr>
            <w:r w:rsidRPr="00B87DFA">
              <w:rPr>
                <w:sz w:val="20"/>
              </w:rPr>
              <w:t>No Heat Advisory</w:t>
            </w:r>
          </w:p>
        </w:tc>
      </w:tr>
      <w:tr w:rsidR="00DC2C76" w:rsidRPr="00B87DFA" w14:paraId="4DC5FFFC" w14:textId="77777777" w:rsidTr="00F445A2">
        <w:trPr>
          <w:cantSplit/>
          <w:trHeight w:val="780"/>
          <w:jc w:val="center"/>
        </w:trPr>
        <w:tc>
          <w:tcPr>
            <w:tcW w:w="1553" w:type="dxa"/>
            <w:vMerge/>
            <w:noWrap/>
            <w:vAlign w:val="bottom"/>
          </w:tcPr>
          <w:p w14:paraId="047A7B2A" w14:textId="77777777" w:rsidR="00DC2C76" w:rsidRPr="00B87DFA" w:rsidRDefault="00DC2C76" w:rsidP="00F445A2">
            <w:pPr>
              <w:rPr>
                <w:sz w:val="20"/>
              </w:rPr>
            </w:pPr>
          </w:p>
        </w:tc>
        <w:tc>
          <w:tcPr>
            <w:tcW w:w="961" w:type="dxa"/>
            <w:vAlign w:val="center"/>
          </w:tcPr>
          <w:p w14:paraId="69D3B274" w14:textId="77777777" w:rsidR="00DC2C76" w:rsidRPr="00B87DFA" w:rsidRDefault="00DC2C76" w:rsidP="00F445A2">
            <w:pPr>
              <w:jc w:val="center"/>
              <w:rPr>
                <w:sz w:val="20"/>
              </w:rPr>
            </w:pPr>
          </w:p>
        </w:tc>
        <w:tc>
          <w:tcPr>
            <w:tcW w:w="961" w:type="dxa"/>
            <w:vAlign w:val="center"/>
          </w:tcPr>
          <w:p w14:paraId="7971EED1" w14:textId="77777777" w:rsidR="00DC2C76" w:rsidRPr="00B87DFA" w:rsidRDefault="00DC2C76" w:rsidP="00F445A2">
            <w:pPr>
              <w:jc w:val="center"/>
              <w:rPr>
                <w:sz w:val="20"/>
              </w:rPr>
            </w:pPr>
          </w:p>
        </w:tc>
        <w:tc>
          <w:tcPr>
            <w:tcW w:w="1116" w:type="dxa"/>
            <w:vAlign w:val="center"/>
          </w:tcPr>
          <w:p w14:paraId="22E3D099" w14:textId="77777777" w:rsidR="00DC2C76" w:rsidRPr="00B87DFA" w:rsidRDefault="00DC2C76" w:rsidP="00F445A2">
            <w:pPr>
              <w:jc w:val="center"/>
              <w:rPr>
                <w:sz w:val="20"/>
              </w:rPr>
            </w:pPr>
            <w:r w:rsidRPr="00B87DFA">
              <w:rPr>
                <w:sz w:val="20"/>
              </w:rPr>
              <w:t>No Disconnect</w:t>
            </w:r>
          </w:p>
        </w:tc>
        <w:tc>
          <w:tcPr>
            <w:tcW w:w="1172" w:type="dxa"/>
            <w:vAlign w:val="center"/>
          </w:tcPr>
          <w:p w14:paraId="18C63D0D" w14:textId="77777777" w:rsidR="00DC2C76" w:rsidRPr="00B87DFA" w:rsidRDefault="00DC2C76" w:rsidP="00F445A2">
            <w:pPr>
              <w:jc w:val="center"/>
              <w:rPr>
                <w:sz w:val="20"/>
              </w:rPr>
            </w:pPr>
            <w:r w:rsidRPr="00B87DFA">
              <w:rPr>
                <w:sz w:val="20"/>
              </w:rPr>
              <w:t>Disconnect</w:t>
            </w:r>
          </w:p>
        </w:tc>
        <w:tc>
          <w:tcPr>
            <w:tcW w:w="1186" w:type="dxa"/>
            <w:vAlign w:val="center"/>
          </w:tcPr>
          <w:p w14:paraId="0820C96F" w14:textId="77777777" w:rsidR="00DC2C76" w:rsidRPr="00B87DFA" w:rsidRDefault="00DC2C76" w:rsidP="00F445A2">
            <w:pPr>
              <w:jc w:val="center"/>
              <w:rPr>
                <w:sz w:val="20"/>
              </w:rPr>
            </w:pPr>
            <w:r w:rsidRPr="00B87DFA">
              <w:rPr>
                <w:sz w:val="20"/>
              </w:rPr>
              <w:t>No Disconnect</w:t>
            </w:r>
          </w:p>
        </w:tc>
        <w:tc>
          <w:tcPr>
            <w:tcW w:w="1217" w:type="dxa"/>
            <w:vAlign w:val="center"/>
          </w:tcPr>
          <w:p w14:paraId="6CDC5328" w14:textId="77777777" w:rsidR="00DC2C76" w:rsidRPr="00B87DFA" w:rsidRDefault="00DC2C76" w:rsidP="00F445A2">
            <w:pPr>
              <w:jc w:val="center"/>
              <w:rPr>
                <w:sz w:val="20"/>
              </w:rPr>
            </w:pPr>
            <w:r w:rsidRPr="00B87DFA">
              <w:rPr>
                <w:sz w:val="20"/>
              </w:rPr>
              <w:t>No Disconnect</w:t>
            </w:r>
          </w:p>
        </w:tc>
        <w:tc>
          <w:tcPr>
            <w:tcW w:w="1172" w:type="dxa"/>
            <w:vAlign w:val="center"/>
          </w:tcPr>
          <w:p w14:paraId="5B6F0956" w14:textId="77777777" w:rsidR="00DC2C76" w:rsidRPr="00B87DFA" w:rsidRDefault="00DC2C76" w:rsidP="00F445A2">
            <w:pPr>
              <w:jc w:val="center"/>
              <w:rPr>
                <w:sz w:val="20"/>
              </w:rPr>
            </w:pPr>
            <w:r w:rsidRPr="00B87DFA">
              <w:rPr>
                <w:sz w:val="20"/>
              </w:rPr>
              <w:t>No Disconnect</w:t>
            </w:r>
          </w:p>
        </w:tc>
      </w:tr>
    </w:tbl>
    <w:p w14:paraId="3FFA34EC" w14:textId="77777777" w:rsidR="00DC2C76" w:rsidRPr="00B87DFA" w:rsidRDefault="00DC2C76" w:rsidP="00DC2C76">
      <w:pPr>
        <w:pStyle w:val="List"/>
        <w:spacing w:before="240"/>
      </w:pPr>
      <w:bookmarkStart w:id="191" w:name="_Toc97371669"/>
      <w:r w:rsidRPr="00B87DFA">
        <w:t>(2)</w:t>
      </w:r>
      <w:r w:rsidRPr="00B87DFA">
        <w:tab/>
        <w:t>Disconnection Activity During Extreme Weather</w:t>
      </w:r>
      <w:bookmarkEnd w:id="191"/>
    </w:p>
    <w:p w14:paraId="7CCD1B6C" w14:textId="77777777" w:rsidR="00DC2C76" w:rsidRPr="00B87DFA" w:rsidRDefault="00DC2C76" w:rsidP="00DC2C76">
      <w:pPr>
        <w:pStyle w:val="List"/>
        <w:ind w:left="1440"/>
      </w:pPr>
      <w:r w:rsidRPr="00B87DFA">
        <w:t>(a)</w:t>
      </w:r>
      <w:r w:rsidRPr="00B87DFA">
        <w:tab/>
        <w:t>In the event that one of the above conditions exists in a</w:t>
      </w:r>
      <w:r>
        <w:t>n</w:t>
      </w:r>
      <w:r w:rsidRPr="00B87DFA">
        <w:t xml:space="preserve"> MOU/EC’s service territory, the PUCT and CRs will be notified via e-mail </w:t>
      </w:r>
      <w:r>
        <w:t xml:space="preserve">or Listserv </w:t>
      </w:r>
      <w:r w:rsidRPr="00B87DFA">
        <w:t xml:space="preserve">that a weather moratorium has been invoked and that DNP activity has been suspended as indicated in Table </w:t>
      </w:r>
      <w:r>
        <w:t>21</w:t>
      </w:r>
      <w:r w:rsidRPr="00B87DFA">
        <w:t>, MOU/EC Disconnection Activity During Weather Moratorium.</w:t>
      </w:r>
    </w:p>
    <w:p w14:paraId="63A1E855" w14:textId="77777777" w:rsidR="00DC2C76" w:rsidRPr="00B87DFA" w:rsidRDefault="00DC2C76" w:rsidP="00DC2C76">
      <w:pPr>
        <w:pStyle w:val="List"/>
        <w:ind w:left="1440"/>
      </w:pPr>
      <w:r w:rsidRPr="00B87DFA">
        <w:t>(b)</w:t>
      </w:r>
      <w:r w:rsidRPr="00B87DFA">
        <w:tab/>
        <w:t xml:space="preserve">CRs will need to provide their company contact to their CR relations manager at each MOU/EC in order to receive the weather moratorium notifications. </w:t>
      </w:r>
    </w:p>
    <w:p w14:paraId="555AE682" w14:textId="77777777" w:rsidR="00DC2C76" w:rsidRPr="00B87DFA" w:rsidRDefault="00DC2C76" w:rsidP="00DC2C76">
      <w:pPr>
        <w:pStyle w:val="List"/>
        <w:ind w:left="1440"/>
      </w:pPr>
      <w:r w:rsidRPr="00B87DFA">
        <w:t>(c)</w:t>
      </w:r>
      <w:r w:rsidRPr="00B87DFA">
        <w:tab/>
        <w:t>For the duration of the weather moratorium, CRs shall not issue DNP request for affected areas.  DNP requests issued for Premises in counties or service territories that are experiencing a weather moratorium will be processed as indicated in Table 16 below.</w:t>
      </w:r>
    </w:p>
    <w:p w14:paraId="1B49FD11" w14:textId="77777777" w:rsidR="00DC2C76" w:rsidRPr="00B87DFA" w:rsidRDefault="00DC2C76" w:rsidP="00DC2C76">
      <w:pPr>
        <w:pStyle w:val="List"/>
        <w:ind w:left="1440"/>
      </w:pPr>
      <w:r w:rsidRPr="00B87DFA">
        <w:t>(d)</w:t>
      </w:r>
      <w:r w:rsidRPr="00B87DFA">
        <w:tab/>
        <w:t xml:space="preserve">DNP requests that are Pending completion by the MOU/EC at the time a weather moratorium is established will be processed as indicated in Table </w:t>
      </w:r>
      <w:r>
        <w:t>21</w:t>
      </w:r>
      <w:r w:rsidRPr="00B87DFA">
        <w:t xml:space="preserve"> below.</w:t>
      </w:r>
    </w:p>
    <w:p w14:paraId="007E47FA" w14:textId="77777777" w:rsidR="00DC2C76" w:rsidRPr="00B87DFA" w:rsidRDefault="00DC2C76" w:rsidP="00DC2C76">
      <w:pPr>
        <w:pStyle w:val="List"/>
        <w:ind w:left="1440"/>
      </w:pPr>
      <w:r w:rsidRPr="00B87DFA">
        <w:t>(e)</w:t>
      </w:r>
      <w:r w:rsidRPr="00B87DFA">
        <w:tab/>
        <w:t>DNP requests that are Completed Unexecutable by the MOU/EC during a weather moratorium should be resubmitted by the CR at the time the weather moratorium is lifted.</w:t>
      </w:r>
    </w:p>
    <w:p w14:paraId="079BEA49" w14:textId="77777777" w:rsidR="00DC2C76" w:rsidRPr="00B87DFA" w:rsidRDefault="00DC2C76" w:rsidP="00DC2C76">
      <w:pPr>
        <w:pStyle w:val="List"/>
        <w:ind w:left="1440"/>
      </w:pPr>
      <w:r w:rsidRPr="00B87DFA">
        <w:t>(f)</w:t>
      </w:r>
      <w:r w:rsidRPr="00B87DFA">
        <w:tab/>
        <w:t xml:space="preserve">In the event of a PUCT mandated weather moratorium for an extended length of time, seven days or more, the CR will cancel all Pending DNP requests with the 650_01, Service Order Request, reconnect requests until the PUCT has declared that the weather moratorium has been lifted.  This would prevent any outstanding and/or Pending DNP requests from being completed after the weather moratorium is lifted where Customers may have made payments during that time period, also </w:t>
      </w:r>
      <w:r w:rsidRPr="00B87DFA">
        <w:lastRenderedPageBreak/>
        <w:t>the MOU/EC would now be working with and scheduling more up to date DNP transactions.</w:t>
      </w:r>
      <w:bookmarkStart w:id="192" w:name="_Toc97371670"/>
    </w:p>
    <w:p w14:paraId="0377A94C" w14:textId="77777777" w:rsidR="00DC2C76" w:rsidRPr="00B87DFA" w:rsidRDefault="00DC2C76" w:rsidP="00DC2C76">
      <w:pPr>
        <w:pStyle w:val="BodyTextNumbered"/>
      </w:pPr>
      <w:r w:rsidRPr="00B87DFA">
        <w:t>(</w:t>
      </w:r>
      <w:r>
        <w:t>3</w:t>
      </w:r>
      <w:r w:rsidRPr="00B87DFA">
        <w:t>)</w:t>
      </w:r>
      <w:r w:rsidRPr="00B87DFA">
        <w:tab/>
        <w:t>Reconnection Activity During Extreme Weather</w:t>
      </w:r>
      <w:bookmarkEnd w:id="192"/>
    </w:p>
    <w:p w14:paraId="20A67F1F" w14:textId="77777777" w:rsidR="00DC2C76" w:rsidRPr="00B87DFA" w:rsidRDefault="00DC2C76" w:rsidP="00DC2C76">
      <w:pPr>
        <w:pStyle w:val="List"/>
        <w:ind w:left="1440"/>
      </w:pPr>
      <w:r w:rsidRPr="00B87DFA">
        <w:t>(a)</w:t>
      </w:r>
      <w:r w:rsidRPr="00B87DFA">
        <w:tab/>
        <w:t>All types of RNP request will be processed by the MOU/EC during a weather moratorium.</w:t>
      </w:r>
    </w:p>
    <w:p w14:paraId="2E67946D" w14:textId="77777777" w:rsidR="00DC2C76" w:rsidRPr="00B87DFA" w:rsidRDefault="00DC2C76" w:rsidP="00DC2C76">
      <w:pPr>
        <w:pStyle w:val="List"/>
        <w:ind w:left="1440"/>
      </w:pPr>
      <w:r w:rsidRPr="00B87DFA">
        <w:t>(b)</w:t>
      </w:r>
      <w:r w:rsidRPr="00B87DFA">
        <w:tab/>
        <w:t>RNP requests received for Pending DNP requests will be processed in order to cancel the DNP request.  RNP requests received for DNP completed prior to an extreme weather event are processed and dispatched according to applicable timeframes during a weather moratorium.</w:t>
      </w:r>
    </w:p>
    <w:p w14:paraId="56B5F8B8" w14:textId="77777777" w:rsidR="00DC2C76" w:rsidRPr="00B87DFA" w:rsidRDefault="00DC2C76" w:rsidP="00DC2C76">
      <w:pPr>
        <w:spacing w:after="120"/>
        <w:rPr>
          <w:b/>
          <w:iCs/>
          <w:sz w:val="20"/>
        </w:rPr>
      </w:pPr>
      <w:r w:rsidRPr="00B87DFA">
        <w:rPr>
          <w:b/>
          <w:bCs/>
          <w:iCs/>
        </w:rPr>
        <w:t xml:space="preserve">Table </w:t>
      </w:r>
      <w:r>
        <w:rPr>
          <w:b/>
          <w:bCs/>
          <w:iCs/>
        </w:rPr>
        <w:t>21</w:t>
      </w:r>
      <w:r w:rsidRPr="00B87DFA">
        <w:rPr>
          <w:b/>
          <w:bCs/>
          <w:iCs/>
        </w:rPr>
        <w:t>.   MOU/EC Disconnection Activity During Weather Moratorium</w:t>
      </w:r>
    </w:p>
    <w:tbl>
      <w:tblPr>
        <w:tblW w:w="88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6"/>
        <w:gridCol w:w="2397"/>
        <w:gridCol w:w="2349"/>
        <w:gridCol w:w="2349"/>
      </w:tblGrid>
      <w:tr w:rsidR="00DC2C76" w:rsidRPr="00B87DFA" w14:paraId="5A870891" w14:textId="77777777" w:rsidTr="00F445A2">
        <w:trPr>
          <w:trHeight w:val="432"/>
          <w:tblHeader/>
        </w:trPr>
        <w:tc>
          <w:tcPr>
            <w:tcW w:w="1736" w:type="dxa"/>
            <w:vAlign w:val="center"/>
          </w:tcPr>
          <w:p w14:paraId="1E13883F" w14:textId="77777777" w:rsidR="00DC2C76" w:rsidRPr="00B87DFA" w:rsidRDefault="00DC2C76" w:rsidP="00F445A2">
            <w:pPr>
              <w:jc w:val="center"/>
            </w:pPr>
            <w:r>
              <w:rPr>
                <w:b/>
              </w:rPr>
              <w:t>M</w:t>
            </w:r>
            <w:r w:rsidRPr="00B87DFA">
              <w:rPr>
                <w:b/>
              </w:rPr>
              <w:t>OU/EC</w:t>
            </w:r>
          </w:p>
        </w:tc>
        <w:tc>
          <w:tcPr>
            <w:tcW w:w="2397" w:type="dxa"/>
            <w:vAlign w:val="center"/>
          </w:tcPr>
          <w:p w14:paraId="6E5E8923" w14:textId="77777777" w:rsidR="00DC2C76" w:rsidRPr="00B87DFA" w:rsidRDefault="00DC2C76" w:rsidP="00F445A2">
            <w:pPr>
              <w:jc w:val="center"/>
              <w:rPr>
                <w:b/>
              </w:rPr>
            </w:pPr>
            <w:r w:rsidRPr="00B87DFA">
              <w:rPr>
                <w:b/>
              </w:rPr>
              <w:t>MOU/EC E-Mail Notification - Disconnection Activity Suspended Due to Weather Moratorium</w:t>
            </w:r>
          </w:p>
        </w:tc>
        <w:tc>
          <w:tcPr>
            <w:tcW w:w="2349" w:type="dxa"/>
            <w:vAlign w:val="center"/>
          </w:tcPr>
          <w:p w14:paraId="3BC00305" w14:textId="77777777" w:rsidR="00DC2C76" w:rsidRPr="00B87DFA" w:rsidRDefault="00DC2C76" w:rsidP="00F445A2">
            <w:pPr>
              <w:jc w:val="center"/>
              <w:rPr>
                <w:b/>
              </w:rPr>
            </w:pPr>
            <w:r w:rsidRPr="00B87DFA">
              <w:rPr>
                <w:b/>
              </w:rPr>
              <w:t xml:space="preserve">MOU/EC Processing of New DNP Requests Issued </w:t>
            </w:r>
            <w:r w:rsidRPr="00B87DFA">
              <w:rPr>
                <w:b/>
                <w:bCs/>
              </w:rPr>
              <w:t>During Weather Moratorium</w:t>
            </w:r>
          </w:p>
        </w:tc>
        <w:tc>
          <w:tcPr>
            <w:tcW w:w="2349" w:type="dxa"/>
            <w:vAlign w:val="center"/>
          </w:tcPr>
          <w:p w14:paraId="5040A1AB" w14:textId="77777777" w:rsidR="00DC2C76" w:rsidRPr="00B87DFA" w:rsidRDefault="00DC2C76" w:rsidP="00F445A2">
            <w:pPr>
              <w:jc w:val="center"/>
              <w:rPr>
                <w:b/>
              </w:rPr>
            </w:pPr>
            <w:r w:rsidRPr="00B87DFA">
              <w:rPr>
                <w:b/>
              </w:rPr>
              <w:t xml:space="preserve">MOU/EC Processing of Pending DNP Requests </w:t>
            </w:r>
            <w:r w:rsidRPr="00B87DFA">
              <w:rPr>
                <w:b/>
                <w:bCs/>
              </w:rPr>
              <w:t>During Weather Moratorium</w:t>
            </w:r>
          </w:p>
        </w:tc>
      </w:tr>
      <w:tr w:rsidR="00DC2C76" w:rsidRPr="00B87DFA" w14:paraId="10BEA9C3" w14:textId="77777777" w:rsidTr="00F445A2">
        <w:trPr>
          <w:trHeight w:val="926"/>
        </w:trPr>
        <w:tc>
          <w:tcPr>
            <w:tcW w:w="1736" w:type="dxa"/>
            <w:vAlign w:val="center"/>
          </w:tcPr>
          <w:p w14:paraId="09608EA7" w14:textId="77777777" w:rsidR="00DC2C76" w:rsidRPr="00B87DFA" w:rsidRDefault="00DC2C76" w:rsidP="00F445A2">
            <w:r w:rsidRPr="00B87DFA">
              <w:rPr>
                <w:b/>
              </w:rPr>
              <w:t>NEC</w:t>
            </w:r>
          </w:p>
        </w:tc>
        <w:tc>
          <w:tcPr>
            <w:tcW w:w="2397" w:type="dxa"/>
            <w:vAlign w:val="center"/>
          </w:tcPr>
          <w:p w14:paraId="584D4654" w14:textId="77777777" w:rsidR="00DC2C76" w:rsidRPr="00B87DFA" w:rsidRDefault="00DC2C76" w:rsidP="00F445A2">
            <w:r w:rsidRPr="00B87DFA">
              <w:t>By service territory.</w:t>
            </w:r>
          </w:p>
        </w:tc>
        <w:tc>
          <w:tcPr>
            <w:tcW w:w="2349" w:type="dxa"/>
            <w:vAlign w:val="center"/>
          </w:tcPr>
          <w:p w14:paraId="278FDE0F" w14:textId="77777777" w:rsidR="00DC2C76" w:rsidRPr="00B87DFA" w:rsidRDefault="00DC2C76" w:rsidP="00F445A2">
            <w:r w:rsidRPr="00B87DFA">
              <w:t>Completed Unexecutable</w:t>
            </w:r>
          </w:p>
        </w:tc>
        <w:tc>
          <w:tcPr>
            <w:tcW w:w="2349" w:type="dxa"/>
            <w:vAlign w:val="center"/>
          </w:tcPr>
          <w:p w14:paraId="55469B3F" w14:textId="77777777" w:rsidR="00DC2C76" w:rsidRPr="00B87DFA" w:rsidRDefault="00DC2C76" w:rsidP="00F445A2">
            <w:r w:rsidRPr="00B87DFA">
              <w:t>Completed Unexecutable</w:t>
            </w:r>
          </w:p>
        </w:tc>
      </w:tr>
      <w:tr w:rsidR="00DC2C76" w:rsidRPr="00B87DFA" w14:paraId="00E33613" w14:textId="77777777" w:rsidTr="00F445A2">
        <w:trPr>
          <w:trHeight w:val="926"/>
        </w:trPr>
        <w:tc>
          <w:tcPr>
            <w:tcW w:w="1736" w:type="dxa"/>
            <w:vAlign w:val="center"/>
          </w:tcPr>
          <w:p w14:paraId="7D836A90" w14:textId="77777777" w:rsidR="00DC2C76" w:rsidRPr="0017271B" w:rsidRDefault="00DC2C76" w:rsidP="00F445A2">
            <w:pPr>
              <w:rPr>
                <w:b/>
                <w:bCs/>
              </w:rPr>
            </w:pPr>
            <w:r w:rsidRPr="0013283D">
              <w:rPr>
                <w:b/>
                <w:bCs/>
              </w:rPr>
              <w:t>LP&amp;L</w:t>
            </w:r>
          </w:p>
        </w:tc>
        <w:tc>
          <w:tcPr>
            <w:tcW w:w="2397" w:type="dxa"/>
            <w:vAlign w:val="center"/>
          </w:tcPr>
          <w:p w14:paraId="359C1684" w14:textId="77777777" w:rsidR="00DC2C76" w:rsidRPr="00B87DFA" w:rsidRDefault="00DC2C76" w:rsidP="00F445A2">
            <w:r w:rsidRPr="00D92497">
              <w:t>By county</w:t>
            </w:r>
          </w:p>
        </w:tc>
        <w:tc>
          <w:tcPr>
            <w:tcW w:w="2349" w:type="dxa"/>
            <w:vAlign w:val="center"/>
          </w:tcPr>
          <w:p w14:paraId="401897B3" w14:textId="77777777" w:rsidR="00DC2C76" w:rsidRPr="00B87DFA" w:rsidRDefault="00DC2C76" w:rsidP="00F445A2">
            <w:r w:rsidRPr="00D92497">
              <w:t>Rejected</w:t>
            </w:r>
          </w:p>
        </w:tc>
        <w:tc>
          <w:tcPr>
            <w:tcW w:w="2349" w:type="dxa"/>
            <w:vAlign w:val="center"/>
          </w:tcPr>
          <w:p w14:paraId="0A808E64" w14:textId="77777777" w:rsidR="00DC2C76" w:rsidRPr="00B87DFA" w:rsidRDefault="00DC2C76" w:rsidP="00F445A2">
            <w:r w:rsidRPr="00D92497">
              <w:t>Completed Unexecutable</w:t>
            </w:r>
          </w:p>
        </w:tc>
      </w:tr>
      <w:bookmarkEnd w:id="165"/>
      <w:bookmarkEnd w:id="166"/>
      <w:bookmarkEnd w:id="167"/>
      <w:bookmarkEnd w:id="168"/>
    </w:tbl>
    <w:p w14:paraId="211FC075" w14:textId="77777777" w:rsidR="00DC2C76" w:rsidRPr="00B95B30" w:rsidRDefault="00DC2C76" w:rsidP="00DC2C76">
      <w:pPr>
        <w:spacing w:after="240"/>
        <w:rPr>
          <w:szCs w:val="20"/>
        </w:rPr>
      </w:pPr>
    </w:p>
    <w:sectPr w:rsidR="00DC2C76" w:rsidRPr="00B95B30" w:rsidSect="00944078">
      <w:headerReference w:type="default" r:id="rId32"/>
      <w:footerReference w:type="even" r:id="rId33"/>
      <w:footerReference w:type="default" r:id="rId34"/>
      <w:footerReference w:type="first" r:id="rId35"/>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8EB2F" w14:textId="77777777" w:rsidR="003A5E32" w:rsidRDefault="003A5E32">
      <w:r>
        <w:separator/>
      </w:r>
    </w:p>
  </w:endnote>
  <w:endnote w:type="continuationSeparator" w:id="0">
    <w:p w14:paraId="3EA1D104" w14:textId="77777777" w:rsidR="003A5E32" w:rsidRDefault="003A5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7BF73" w14:textId="77777777" w:rsidR="004932D4" w:rsidRPr="00412DCA" w:rsidRDefault="004932D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1CFFD" w14:textId="1EB71297" w:rsidR="00723EC7" w:rsidRPr="00723EC7" w:rsidRDefault="00421D34" w:rsidP="00723EC7">
    <w:pPr>
      <w:tabs>
        <w:tab w:val="right" w:pos="9360"/>
      </w:tabs>
      <w:rPr>
        <w:rFonts w:ascii="Arial" w:hAnsi="Arial" w:cs="Arial"/>
        <w:sz w:val="18"/>
      </w:rPr>
    </w:pPr>
    <w:r>
      <w:rPr>
        <w:rFonts w:ascii="Arial" w:hAnsi="Arial" w:cs="Arial"/>
        <w:sz w:val="18"/>
      </w:rPr>
      <w:t>183</w:t>
    </w:r>
    <w:r w:rsidR="00723EC7" w:rsidRPr="00723EC7">
      <w:rPr>
        <w:rFonts w:ascii="Arial" w:hAnsi="Arial" w:cs="Arial"/>
        <w:sz w:val="18"/>
      </w:rPr>
      <w:t>RMGRR-</w:t>
    </w:r>
    <w:r w:rsidR="00795368">
      <w:rPr>
        <w:rFonts w:ascii="Arial" w:hAnsi="Arial" w:cs="Arial"/>
        <w:sz w:val="18"/>
      </w:rPr>
      <w:t>05</w:t>
    </w:r>
    <w:r w:rsidR="00795368" w:rsidRPr="00723EC7">
      <w:rPr>
        <w:rFonts w:ascii="Arial" w:hAnsi="Arial" w:cs="Arial"/>
        <w:sz w:val="18"/>
      </w:rPr>
      <w:t xml:space="preserve"> </w:t>
    </w:r>
    <w:r w:rsidR="00795368">
      <w:rPr>
        <w:rFonts w:ascii="Arial" w:hAnsi="Arial" w:cs="Arial"/>
        <w:sz w:val="18"/>
      </w:rPr>
      <w:t>RMS Report</w:t>
    </w:r>
    <w:r w:rsidR="00723EC7" w:rsidRPr="00723EC7">
      <w:rPr>
        <w:rFonts w:ascii="Arial" w:hAnsi="Arial" w:cs="Arial"/>
        <w:sz w:val="18"/>
      </w:rPr>
      <w:t xml:space="preserve"> </w:t>
    </w:r>
    <w:r w:rsidR="00795368">
      <w:rPr>
        <w:rFonts w:ascii="Arial" w:hAnsi="Arial" w:cs="Arial"/>
        <w:sz w:val="18"/>
      </w:rPr>
      <w:t>061225</w:t>
    </w:r>
    <w:r w:rsidR="00723EC7" w:rsidRPr="00723EC7">
      <w:rPr>
        <w:rFonts w:ascii="Arial" w:hAnsi="Arial" w:cs="Arial"/>
        <w:sz w:val="18"/>
      </w:rPr>
      <w:tab/>
      <w:t xml:space="preserve">Page </w:t>
    </w:r>
    <w:r w:rsidR="00723EC7" w:rsidRPr="00723EC7">
      <w:rPr>
        <w:rFonts w:ascii="Arial" w:hAnsi="Arial" w:cs="Arial"/>
        <w:sz w:val="18"/>
      </w:rPr>
      <w:fldChar w:fldCharType="begin"/>
    </w:r>
    <w:r w:rsidR="00723EC7" w:rsidRPr="00723EC7">
      <w:rPr>
        <w:rFonts w:ascii="Arial" w:hAnsi="Arial" w:cs="Arial"/>
        <w:sz w:val="18"/>
      </w:rPr>
      <w:instrText xml:space="preserve"> PAGE </w:instrText>
    </w:r>
    <w:r w:rsidR="00723EC7" w:rsidRPr="00723EC7">
      <w:rPr>
        <w:rFonts w:ascii="Arial" w:hAnsi="Arial" w:cs="Arial"/>
        <w:sz w:val="18"/>
      </w:rPr>
      <w:fldChar w:fldCharType="separate"/>
    </w:r>
    <w:r w:rsidR="00723EC7" w:rsidRPr="00723EC7">
      <w:rPr>
        <w:rFonts w:ascii="Arial" w:hAnsi="Arial" w:cs="Arial"/>
        <w:sz w:val="18"/>
      </w:rPr>
      <w:t>1</w:t>
    </w:r>
    <w:r w:rsidR="00723EC7" w:rsidRPr="00723EC7">
      <w:rPr>
        <w:rFonts w:ascii="Arial" w:hAnsi="Arial" w:cs="Arial"/>
        <w:sz w:val="18"/>
      </w:rPr>
      <w:fldChar w:fldCharType="end"/>
    </w:r>
    <w:r w:rsidR="00723EC7" w:rsidRPr="00723EC7">
      <w:rPr>
        <w:rFonts w:ascii="Arial" w:hAnsi="Arial" w:cs="Arial"/>
        <w:sz w:val="18"/>
      </w:rPr>
      <w:t xml:space="preserve"> of </w:t>
    </w:r>
    <w:r w:rsidR="00723EC7" w:rsidRPr="00723EC7">
      <w:rPr>
        <w:rFonts w:ascii="Arial" w:hAnsi="Arial" w:cs="Arial"/>
        <w:sz w:val="18"/>
      </w:rPr>
      <w:fldChar w:fldCharType="begin"/>
    </w:r>
    <w:r w:rsidR="00723EC7" w:rsidRPr="00723EC7">
      <w:rPr>
        <w:rFonts w:ascii="Arial" w:hAnsi="Arial" w:cs="Arial"/>
        <w:sz w:val="18"/>
      </w:rPr>
      <w:instrText xml:space="preserve"> NUMPAGES </w:instrText>
    </w:r>
    <w:r w:rsidR="00723EC7" w:rsidRPr="00723EC7">
      <w:rPr>
        <w:rFonts w:ascii="Arial" w:hAnsi="Arial" w:cs="Arial"/>
        <w:sz w:val="18"/>
      </w:rPr>
      <w:fldChar w:fldCharType="separate"/>
    </w:r>
    <w:r w:rsidR="00723EC7" w:rsidRPr="00723EC7">
      <w:rPr>
        <w:rFonts w:ascii="Arial" w:hAnsi="Arial" w:cs="Arial"/>
        <w:sz w:val="18"/>
      </w:rPr>
      <w:t>3</w:t>
    </w:r>
    <w:r w:rsidR="00723EC7" w:rsidRPr="00723EC7">
      <w:rPr>
        <w:rFonts w:ascii="Arial" w:hAnsi="Arial" w:cs="Arial"/>
        <w:sz w:val="18"/>
      </w:rPr>
      <w:fldChar w:fldCharType="end"/>
    </w:r>
  </w:p>
  <w:p w14:paraId="7F508EB1" w14:textId="5D3C767A" w:rsidR="004932D4" w:rsidRPr="00723EC7" w:rsidRDefault="00723EC7" w:rsidP="00723EC7">
    <w:pPr>
      <w:tabs>
        <w:tab w:val="right" w:pos="9360"/>
      </w:tabs>
      <w:rPr>
        <w:rFonts w:ascii="Arial" w:hAnsi="Arial" w:cs="Arial"/>
        <w:sz w:val="18"/>
      </w:rPr>
    </w:pPr>
    <w:r w:rsidRPr="00723EC7">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D75EB"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4932D4" w:rsidRPr="00412DCA" w:rsidRDefault="004932D4"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FEE0C2" w14:textId="77777777" w:rsidR="003A5E32" w:rsidRDefault="003A5E32">
      <w:r>
        <w:separator/>
      </w:r>
    </w:p>
  </w:footnote>
  <w:footnote w:type="continuationSeparator" w:id="0">
    <w:p w14:paraId="3A2C13DF" w14:textId="77777777" w:rsidR="003A5E32" w:rsidRDefault="003A5E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91585" w14:textId="37E33C2A" w:rsidR="007D27BD" w:rsidRDefault="00795368" w:rsidP="00723EC7">
    <w:pPr>
      <w:pStyle w:val="Header"/>
      <w:jc w:val="center"/>
    </w:pPr>
    <w:r>
      <w:rPr>
        <w:sz w:val="32"/>
      </w:rPr>
      <w:t>RMS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EE3671"/>
    <w:multiLevelType w:val="hybridMultilevel"/>
    <w:tmpl w:val="C840FD98"/>
    <w:lvl w:ilvl="0" w:tplc="7B8E9D6C">
      <w:start w:val="1"/>
      <w:numFmt w:val="decimal"/>
      <w:lvlText w:val="(%1)"/>
      <w:lvlJc w:val="left"/>
      <w:pPr>
        <w:ind w:left="3240" w:hanging="360"/>
      </w:pPr>
      <w:rPr>
        <w:rFont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2"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5"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2"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3"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5"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7" w15:restartNumberingAfterBreak="0">
    <w:nsid w:val="3949626F"/>
    <w:multiLevelType w:val="hybridMultilevel"/>
    <w:tmpl w:val="DA9C4A30"/>
    <w:lvl w:ilvl="0" w:tplc="75825C36">
      <w:start w:val="1"/>
      <w:numFmt w:val="decimal"/>
      <w:lvlText w:val="(%1)"/>
      <w:lvlJc w:val="left"/>
      <w:pPr>
        <w:ind w:left="333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8"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31"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5"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6" w15:restartNumberingAfterBreak="0">
    <w:nsid w:val="4CA406F1"/>
    <w:multiLevelType w:val="multilevel"/>
    <w:tmpl w:val="51943004"/>
    <w:numStyleLink w:val="Style28"/>
  </w:abstractNum>
  <w:abstractNum w:abstractNumId="37"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6"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7" w15:restartNumberingAfterBreak="0">
    <w:nsid w:val="66510064"/>
    <w:multiLevelType w:val="multilevel"/>
    <w:tmpl w:val="B624044C"/>
    <w:numStyleLink w:val="Style29"/>
  </w:abstractNum>
  <w:abstractNum w:abstractNumId="48"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9"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50"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51"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4"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7"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9"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2058890818">
    <w:abstractNumId w:val="1"/>
  </w:num>
  <w:num w:numId="2" w16cid:durableId="1012758210">
    <w:abstractNumId w:val="53"/>
  </w:num>
  <w:num w:numId="3" w16cid:durableId="1584682044">
    <w:abstractNumId w:val="58"/>
  </w:num>
  <w:num w:numId="4" w16cid:durableId="1554728589">
    <w:abstractNumId w:val="2"/>
  </w:num>
  <w:num w:numId="5" w16cid:durableId="1576207200">
    <w:abstractNumId w:val="47"/>
  </w:num>
  <w:num w:numId="6" w16cid:durableId="1521580002">
    <w:abstractNumId w:val="47"/>
  </w:num>
  <w:num w:numId="7" w16cid:durableId="1473673657">
    <w:abstractNumId w:val="47"/>
  </w:num>
  <w:num w:numId="8" w16cid:durableId="1095174594">
    <w:abstractNumId w:val="47"/>
  </w:num>
  <w:num w:numId="9" w16cid:durableId="1704820374">
    <w:abstractNumId w:val="47"/>
  </w:num>
  <w:num w:numId="10" w16cid:durableId="1515000028">
    <w:abstractNumId w:val="47"/>
  </w:num>
  <w:num w:numId="11" w16cid:durableId="1044602792">
    <w:abstractNumId w:val="47"/>
  </w:num>
  <w:num w:numId="12" w16cid:durableId="463811904">
    <w:abstractNumId w:val="47"/>
  </w:num>
  <w:num w:numId="13" w16cid:durableId="2065517664">
    <w:abstractNumId w:val="47"/>
  </w:num>
  <w:num w:numId="14" w16cid:durableId="107967149">
    <w:abstractNumId w:val="23"/>
  </w:num>
  <w:num w:numId="15" w16cid:durableId="811214906">
    <w:abstractNumId w:val="45"/>
  </w:num>
  <w:num w:numId="16" w16cid:durableId="1331903886">
    <w:abstractNumId w:val="49"/>
  </w:num>
  <w:num w:numId="17" w16cid:durableId="1173573823">
    <w:abstractNumId w:val="51"/>
  </w:num>
  <w:num w:numId="18" w16cid:durableId="402265267">
    <w:abstractNumId w:val="43"/>
  </w:num>
  <w:num w:numId="19" w16cid:durableId="250551175">
    <w:abstractNumId w:val="8"/>
  </w:num>
  <w:num w:numId="20" w16cid:durableId="695884691">
    <w:abstractNumId w:val="20"/>
  </w:num>
  <w:num w:numId="21" w16cid:durableId="860171520">
    <w:abstractNumId w:val="37"/>
  </w:num>
  <w:num w:numId="22" w16cid:durableId="1132745333">
    <w:abstractNumId w:val="40"/>
  </w:num>
  <w:num w:numId="23" w16cid:durableId="400906077">
    <w:abstractNumId w:val="12"/>
  </w:num>
  <w:num w:numId="24" w16cid:durableId="2137603536">
    <w:abstractNumId w:val="17"/>
  </w:num>
  <w:num w:numId="25" w16cid:durableId="2045327924">
    <w:abstractNumId w:val="35"/>
  </w:num>
  <w:num w:numId="26" w16cid:durableId="1220483949">
    <w:abstractNumId w:val="57"/>
  </w:num>
  <w:num w:numId="27" w16cid:durableId="1110929100">
    <w:abstractNumId w:val="6"/>
  </w:num>
  <w:num w:numId="28" w16cid:durableId="827943404">
    <w:abstractNumId w:val="41"/>
  </w:num>
  <w:num w:numId="29" w16cid:durableId="1024555503">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282347299">
    <w:abstractNumId w:val="50"/>
  </w:num>
  <w:num w:numId="31" w16cid:durableId="1211305360">
    <w:abstractNumId w:val="5"/>
  </w:num>
  <w:num w:numId="32" w16cid:durableId="692075552">
    <w:abstractNumId w:val="10"/>
  </w:num>
  <w:num w:numId="33" w16cid:durableId="843129446">
    <w:abstractNumId w:val="14"/>
  </w:num>
  <w:num w:numId="34" w16cid:durableId="1668634394">
    <w:abstractNumId w:val="7"/>
  </w:num>
  <w:num w:numId="35" w16cid:durableId="821310791">
    <w:abstractNumId w:val="28"/>
  </w:num>
  <w:num w:numId="36" w16cid:durableId="1194919725">
    <w:abstractNumId w:val="48"/>
  </w:num>
  <w:num w:numId="37" w16cid:durableId="1066492210">
    <w:abstractNumId w:val="16"/>
  </w:num>
  <w:num w:numId="38" w16cid:durableId="929315102">
    <w:abstractNumId w:val="44"/>
  </w:num>
  <w:num w:numId="39" w16cid:durableId="1672417147">
    <w:abstractNumId w:val="22"/>
  </w:num>
  <w:num w:numId="40" w16cid:durableId="346061580">
    <w:abstractNumId w:val="30"/>
  </w:num>
  <w:num w:numId="41" w16cid:durableId="510609570">
    <w:abstractNumId w:val="29"/>
  </w:num>
  <w:num w:numId="42" w16cid:durableId="1960837349">
    <w:abstractNumId w:val="42"/>
  </w:num>
  <w:num w:numId="43" w16cid:durableId="1327175346">
    <w:abstractNumId w:val="13"/>
  </w:num>
  <w:num w:numId="44" w16cid:durableId="220333554">
    <w:abstractNumId w:val="55"/>
  </w:num>
  <w:num w:numId="45" w16cid:durableId="100342116">
    <w:abstractNumId w:val="36"/>
  </w:num>
  <w:num w:numId="46" w16cid:durableId="1085032729">
    <w:abstractNumId w:val="52"/>
  </w:num>
  <w:num w:numId="47" w16cid:durableId="1922567112">
    <w:abstractNumId w:val="38"/>
  </w:num>
  <w:num w:numId="48" w16cid:durableId="766727634">
    <w:abstractNumId w:val="21"/>
  </w:num>
  <w:num w:numId="49" w16cid:durableId="1402483625">
    <w:abstractNumId w:val="26"/>
  </w:num>
  <w:num w:numId="50" w16cid:durableId="149029341">
    <w:abstractNumId w:val="56"/>
  </w:num>
  <w:num w:numId="51" w16cid:durableId="310135291">
    <w:abstractNumId w:val="54"/>
  </w:num>
  <w:num w:numId="52" w16cid:durableId="743842541">
    <w:abstractNumId w:val="46"/>
  </w:num>
  <w:num w:numId="53" w16cid:durableId="877663857">
    <w:abstractNumId w:val="41"/>
    <w:lvlOverride w:ilvl="0">
      <w:startOverride w:val="7"/>
    </w:lvlOverride>
    <w:lvlOverride w:ilvl="1">
      <w:startOverride w:val="13"/>
    </w:lvlOverride>
    <w:lvlOverride w:ilvl="2">
      <w:startOverride w:val="2"/>
    </w:lvlOverride>
  </w:num>
  <w:num w:numId="54" w16cid:durableId="910582527">
    <w:abstractNumId w:val="39"/>
  </w:num>
  <w:num w:numId="55" w16cid:durableId="1459494999">
    <w:abstractNumId w:val="41"/>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29299885">
    <w:abstractNumId w:val="9"/>
  </w:num>
  <w:num w:numId="57" w16cid:durableId="1958484080">
    <w:abstractNumId w:val="41"/>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49698081">
    <w:abstractNumId w:val="11"/>
  </w:num>
  <w:num w:numId="59" w16cid:durableId="2125419439">
    <w:abstractNumId w:val="24"/>
  </w:num>
  <w:num w:numId="60" w16cid:durableId="27343225">
    <w:abstractNumId w:val="34"/>
  </w:num>
  <w:num w:numId="61" w16cid:durableId="441806275">
    <w:abstractNumId w:val="31"/>
  </w:num>
  <w:num w:numId="62" w16cid:durableId="14584531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30532836">
    <w:abstractNumId w:val="25"/>
  </w:num>
  <w:num w:numId="64" w16cid:durableId="1653409872">
    <w:abstractNumId w:val="59"/>
  </w:num>
  <w:num w:numId="65" w16cid:durableId="484276547">
    <w:abstractNumId w:val="3"/>
  </w:num>
  <w:num w:numId="66" w16cid:durableId="305938572">
    <w:abstractNumId w:val="18"/>
  </w:num>
  <w:num w:numId="67" w16cid:durableId="1756823933">
    <w:abstractNumId w:val="13"/>
  </w:num>
  <w:num w:numId="68" w16cid:durableId="515000668">
    <w:abstractNumId w:val="15"/>
  </w:num>
  <w:num w:numId="69" w16cid:durableId="144396038">
    <w:abstractNumId w:val="19"/>
  </w:num>
  <w:num w:numId="70" w16cid:durableId="77486605">
    <w:abstractNumId w:val="33"/>
  </w:num>
  <w:num w:numId="71" w16cid:durableId="1345012506">
    <w:abstractNumId w:val="32"/>
  </w:num>
  <w:num w:numId="72" w16cid:durableId="701587161">
    <w:abstractNumId w:val="27"/>
  </w:num>
  <w:num w:numId="73" w16cid:durableId="1097794316">
    <w:abstractNumId w:val="4"/>
  </w:num>
  <w:numIdMacAtCleanup w:val="7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int TDSPs">
    <w15:presenceInfo w15:providerId="None" w15:userId="Joint TDSPs"/>
  </w15:person>
  <w15:person w15:author="RMS 061225">
    <w15:presenceInfo w15:providerId="None" w15:userId="RMS 061225"/>
  </w15:person>
  <w15:person w15:author="ERCOT 060525">
    <w15:presenceInfo w15:providerId="None" w15:userId="ERCOT 0605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3CE"/>
    <w:rsid w:val="00000934"/>
    <w:rsid w:val="0000146D"/>
    <w:rsid w:val="000015DC"/>
    <w:rsid w:val="00001A4E"/>
    <w:rsid w:val="00002E6D"/>
    <w:rsid w:val="0000406B"/>
    <w:rsid w:val="00005490"/>
    <w:rsid w:val="00005628"/>
    <w:rsid w:val="000060CC"/>
    <w:rsid w:val="00006764"/>
    <w:rsid w:val="0000766E"/>
    <w:rsid w:val="00007D10"/>
    <w:rsid w:val="00010720"/>
    <w:rsid w:val="00011122"/>
    <w:rsid w:val="00012181"/>
    <w:rsid w:val="00014040"/>
    <w:rsid w:val="00014FE2"/>
    <w:rsid w:val="00015427"/>
    <w:rsid w:val="00015A23"/>
    <w:rsid w:val="00016755"/>
    <w:rsid w:val="000169D0"/>
    <w:rsid w:val="00021264"/>
    <w:rsid w:val="00022640"/>
    <w:rsid w:val="00022765"/>
    <w:rsid w:val="00022D4A"/>
    <w:rsid w:val="000237A4"/>
    <w:rsid w:val="00023D48"/>
    <w:rsid w:val="00024134"/>
    <w:rsid w:val="000243D1"/>
    <w:rsid w:val="00024A1C"/>
    <w:rsid w:val="00025166"/>
    <w:rsid w:val="00025691"/>
    <w:rsid w:val="000262AA"/>
    <w:rsid w:val="00026537"/>
    <w:rsid w:val="00026A50"/>
    <w:rsid w:val="00027A1B"/>
    <w:rsid w:val="00030527"/>
    <w:rsid w:val="0003104D"/>
    <w:rsid w:val="00032D1A"/>
    <w:rsid w:val="00034083"/>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456"/>
    <w:rsid w:val="00053853"/>
    <w:rsid w:val="00053AA0"/>
    <w:rsid w:val="00053D18"/>
    <w:rsid w:val="00053D69"/>
    <w:rsid w:val="0005477D"/>
    <w:rsid w:val="00054BF4"/>
    <w:rsid w:val="000567AA"/>
    <w:rsid w:val="00056E3D"/>
    <w:rsid w:val="00056E86"/>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7784F"/>
    <w:rsid w:val="00080A60"/>
    <w:rsid w:val="00080D56"/>
    <w:rsid w:val="0008379D"/>
    <w:rsid w:val="00084E28"/>
    <w:rsid w:val="00085105"/>
    <w:rsid w:val="00085BD9"/>
    <w:rsid w:val="00085D50"/>
    <w:rsid w:val="00086CB9"/>
    <w:rsid w:val="00087924"/>
    <w:rsid w:val="00087D51"/>
    <w:rsid w:val="00090467"/>
    <w:rsid w:val="000907A3"/>
    <w:rsid w:val="000908F6"/>
    <w:rsid w:val="0009161C"/>
    <w:rsid w:val="00091AFC"/>
    <w:rsid w:val="00092137"/>
    <w:rsid w:val="0009256A"/>
    <w:rsid w:val="0009379F"/>
    <w:rsid w:val="00093D83"/>
    <w:rsid w:val="000954F8"/>
    <w:rsid w:val="000965DC"/>
    <w:rsid w:val="00097055"/>
    <w:rsid w:val="00097575"/>
    <w:rsid w:val="00097EA1"/>
    <w:rsid w:val="000A2C0E"/>
    <w:rsid w:val="000A2CE6"/>
    <w:rsid w:val="000A30D4"/>
    <w:rsid w:val="000A31E1"/>
    <w:rsid w:val="000A3245"/>
    <w:rsid w:val="000A39B1"/>
    <w:rsid w:val="000A43F8"/>
    <w:rsid w:val="000A4AAA"/>
    <w:rsid w:val="000A50CA"/>
    <w:rsid w:val="000A526D"/>
    <w:rsid w:val="000A58DC"/>
    <w:rsid w:val="000A628D"/>
    <w:rsid w:val="000A6B48"/>
    <w:rsid w:val="000A7E57"/>
    <w:rsid w:val="000B1157"/>
    <w:rsid w:val="000B19F2"/>
    <w:rsid w:val="000B2D7F"/>
    <w:rsid w:val="000B36FB"/>
    <w:rsid w:val="000B3906"/>
    <w:rsid w:val="000B3E38"/>
    <w:rsid w:val="000B56A5"/>
    <w:rsid w:val="000B62BE"/>
    <w:rsid w:val="000B6332"/>
    <w:rsid w:val="000B7462"/>
    <w:rsid w:val="000B7FB1"/>
    <w:rsid w:val="000C2174"/>
    <w:rsid w:val="000C2D59"/>
    <w:rsid w:val="000C3257"/>
    <w:rsid w:val="000C3673"/>
    <w:rsid w:val="000C447A"/>
    <w:rsid w:val="000C45D8"/>
    <w:rsid w:val="000C54E2"/>
    <w:rsid w:val="000C6979"/>
    <w:rsid w:val="000C6E3E"/>
    <w:rsid w:val="000C72E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0F21"/>
    <w:rsid w:val="000E18E7"/>
    <w:rsid w:val="000E28B4"/>
    <w:rsid w:val="000E313B"/>
    <w:rsid w:val="000E36A9"/>
    <w:rsid w:val="000E37E9"/>
    <w:rsid w:val="000E4E39"/>
    <w:rsid w:val="000E5F74"/>
    <w:rsid w:val="000E6F6E"/>
    <w:rsid w:val="000E7EB2"/>
    <w:rsid w:val="000F0D6F"/>
    <w:rsid w:val="000F1488"/>
    <w:rsid w:val="000F1799"/>
    <w:rsid w:val="000F1895"/>
    <w:rsid w:val="000F448B"/>
    <w:rsid w:val="000F57D2"/>
    <w:rsid w:val="000F61B8"/>
    <w:rsid w:val="000F62E7"/>
    <w:rsid w:val="000F74ED"/>
    <w:rsid w:val="00100FC4"/>
    <w:rsid w:val="00101A2D"/>
    <w:rsid w:val="0010380C"/>
    <w:rsid w:val="00103A46"/>
    <w:rsid w:val="00103CA7"/>
    <w:rsid w:val="00105205"/>
    <w:rsid w:val="00105C42"/>
    <w:rsid w:val="001066D8"/>
    <w:rsid w:val="001066DD"/>
    <w:rsid w:val="001067D5"/>
    <w:rsid w:val="00107008"/>
    <w:rsid w:val="0010712E"/>
    <w:rsid w:val="001114A8"/>
    <w:rsid w:val="00112339"/>
    <w:rsid w:val="0011312F"/>
    <w:rsid w:val="0011374A"/>
    <w:rsid w:val="00114767"/>
    <w:rsid w:val="00114777"/>
    <w:rsid w:val="00114ADE"/>
    <w:rsid w:val="00116CE4"/>
    <w:rsid w:val="00117460"/>
    <w:rsid w:val="00117723"/>
    <w:rsid w:val="0012041B"/>
    <w:rsid w:val="00121BAE"/>
    <w:rsid w:val="001223CF"/>
    <w:rsid w:val="00122AD1"/>
    <w:rsid w:val="00122C04"/>
    <w:rsid w:val="0012360C"/>
    <w:rsid w:val="00123B3C"/>
    <w:rsid w:val="00124C74"/>
    <w:rsid w:val="00125F51"/>
    <w:rsid w:val="0013090D"/>
    <w:rsid w:val="0013166E"/>
    <w:rsid w:val="0013233B"/>
    <w:rsid w:val="001337AB"/>
    <w:rsid w:val="001346A5"/>
    <w:rsid w:val="00134AFC"/>
    <w:rsid w:val="001355EB"/>
    <w:rsid w:val="00135DAC"/>
    <w:rsid w:val="00136708"/>
    <w:rsid w:val="00136B1F"/>
    <w:rsid w:val="0013704A"/>
    <w:rsid w:val="001374FF"/>
    <w:rsid w:val="001375A6"/>
    <w:rsid w:val="001379D7"/>
    <w:rsid w:val="00140159"/>
    <w:rsid w:val="001403C7"/>
    <w:rsid w:val="00141B32"/>
    <w:rsid w:val="00142D8F"/>
    <w:rsid w:val="0014327F"/>
    <w:rsid w:val="00143438"/>
    <w:rsid w:val="00143928"/>
    <w:rsid w:val="00144D15"/>
    <w:rsid w:val="001450F2"/>
    <w:rsid w:val="00145878"/>
    <w:rsid w:val="00146BB8"/>
    <w:rsid w:val="0015117A"/>
    <w:rsid w:val="00151C12"/>
    <w:rsid w:val="00155025"/>
    <w:rsid w:val="00156280"/>
    <w:rsid w:val="00156798"/>
    <w:rsid w:val="00156818"/>
    <w:rsid w:val="001572DA"/>
    <w:rsid w:val="0016021D"/>
    <w:rsid w:val="00160866"/>
    <w:rsid w:val="00161049"/>
    <w:rsid w:val="00161EE4"/>
    <w:rsid w:val="00162BF3"/>
    <w:rsid w:val="00162FEE"/>
    <w:rsid w:val="00164B86"/>
    <w:rsid w:val="00165E2D"/>
    <w:rsid w:val="0016711A"/>
    <w:rsid w:val="00170258"/>
    <w:rsid w:val="0017061D"/>
    <w:rsid w:val="001708F2"/>
    <w:rsid w:val="001711CB"/>
    <w:rsid w:val="00171624"/>
    <w:rsid w:val="00171737"/>
    <w:rsid w:val="001730A2"/>
    <w:rsid w:val="001731F5"/>
    <w:rsid w:val="00180BA4"/>
    <w:rsid w:val="001820E5"/>
    <w:rsid w:val="001825CB"/>
    <w:rsid w:val="00182B43"/>
    <w:rsid w:val="00182B76"/>
    <w:rsid w:val="00182F92"/>
    <w:rsid w:val="0018307F"/>
    <w:rsid w:val="00183341"/>
    <w:rsid w:val="001837C0"/>
    <w:rsid w:val="001837EC"/>
    <w:rsid w:val="00183DDA"/>
    <w:rsid w:val="001840BA"/>
    <w:rsid w:val="001851C1"/>
    <w:rsid w:val="0018582C"/>
    <w:rsid w:val="001867C3"/>
    <w:rsid w:val="00186E1B"/>
    <w:rsid w:val="00187109"/>
    <w:rsid w:val="00187284"/>
    <w:rsid w:val="0019017C"/>
    <w:rsid w:val="00190EA6"/>
    <w:rsid w:val="00191726"/>
    <w:rsid w:val="00191D3F"/>
    <w:rsid w:val="00193185"/>
    <w:rsid w:val="00193427"/>
    <w:rsid w:val="00193B64"/>
    <w:rsid w:val="001941C5"/>
    <w:rsid w:val="00194AE6"/>
    <w:rsid w:val="00194FDE"/>
    <w:rsid w:val="00195D47"/>
    <w:rsid w:val="00196004"/>
    <w:rsid w:val="001965C3"/>
    <w:rsid w:val="00196706"/>
    <w:rsid w:val="001969A6"/>
    <w:rsid w:val="00196D61"/>
    <w:rsid w:val="001A0645"/>
    <w:rsid w:val="001A074E"/>
    <w:rsid w:val="001A0BAA"/>
    <w:rsid w:val="001A0FA5"/>
    <w:rsid w:val="001A1395"/>
    <w:rsid w:val="001A1912"/>
    <w:rsid w:val="001A241C"/>
    <w:rsid w:val="001A2460"/>
    <w:rsid w:val="001A25C9"/>
    <w:rsid w:val="001A2D61"/>
    <w:rsid w:val="001A367F"/>
    <w:rsid w:val="001A4026"/>
    <w:rsid w:val="001A4374"/>
    <w:rsid w:val="001A4952"/>
    <w:rsid w:val="001A4A3B"/>
    <w:rsid w:val="001A4B84"/>
    <w:rsid w:val="001A5655"/>
    <w:rsid w:val="001A5795"/>
    <w:rsid w:val="001A7E60"/>
    <w:rsid w:val="001B0075"/>
    <w:rsid w:val="001B1653"/>
    <w:rsid w:val="001B1EAC"/>
    <w:rsid w:val="001B2165"/>
    <w:rsid w:val="001B3C17"/>
    <w:rsid w:val="001B4C92"/>
    <w:rsid w:val="001B5092"/>
    <w:rsid w:val="001C068C"/>
    <w:rsid w:val="001C08F7"/>
    <w:rsid w:val="001C0A22"/>
    <w:rsid w:val="001C10CD"/>
    <w:rsid w:val="001C1FF1"/>
    <w:rsid w:val="001C3289"/>
    <w:rsid w:val="001C3BEF"/>
    <w:rsid w:val="001C514D"/>
    <w:rsid w:val="001C52D8"/>
    <w:rsid w:val="001C5620"/>
    <w:rsid w:val="001C578A"/>
    <w:rsid w:val="001C7522"/>
    <w:rsid w:val="001C77EB"/>
    <w:rsid w:val="001D03CC"/>
    <w:rsid w:val="001D18B3"/>
    <w:rsid w:val="001D1AE0"/>
    <w:rsid w:val="001D1F13"/>
    <w:rsid w:val="001D4232"/>
    <w:rsid w:val="001D4652"/>
    <w:rsid w:val="001D47A6"/>
    <w:rsid w:val="001D4AF5"/>
    <w:rsid w:val="001D5FB1"/>
    <w:rsid w:val="001D60B8"/>
    <w:rsid w:val="001D65FB"/>
    <w:rsid w:val="001D6E86"/>
    <w:rsid w:val="001E01D7"/>
    <w:rsid w:val="001E074B"/>
    <w:rsid w:val="001E1BA9"/>
    <w:rsid w:val="001E23B0"/>
    <w:rsid w:val="001E242C"/>
    <w:rsid w:val="001E2722"/>
    <w:rsid w:val="001E2F50"/>
    <w:rsid w:val="001E31AA"/>
    <w:rsid w:val="001E5865"/>
    <w:rsid w:val="001E6579"/>
    <w:rsid w:val="001E6A57"/>
    <w:rsid w:val="001F038D"/>
    <w:rsid w:val="001F0870"/>
    <w:rsid w:val="001F0D11"/>
    <w:rsid w:val="001F114F"/>
    <w:rsid w:val="001F124F"/>
    <w:rsid w:val="001F1705"/>
    <w:rsid w:val="001F2556"/>
    <w:rsid w:val="001F27DB"/>
    <w:rsid w:val="001F2F8B"/>
    <w:rsid w:val="001F305B"/>
    <w:rsid w:val="001F398C"/>
    <w:rsid w:val="001F3B77"/>
    <w:rsid w:val="001F5228"/>
    <w:rsid w:val="001F5B11"/>
    <w:rsid w:val="001F75CA"/>
    <w:rsid w:val="001F7EB8"/>
    <w:rsid w:val="0020106B"/>
    <w:rsid w:val="0020198C"/>
    <w:rsid w:val="00202537"/>
    <w:rsid w:val="00202F71"/>
    <w:rsid w:val="00203A34"/>
    <w:rsid w:val="00203A63"/>
    <w:rsid w:val="00203D25"/>
    <w:rsid w:val="00204FF1"/>
    <w:rsid w:val="0020564B"/>
    <w:rsid w:val="002068CE"/>
    <w:rsid w:val="00206AFC"/>
    <w:rsid w:val="00210046"/>
    <w:rsid w:val="002101E2"/>
    <w:rsid w:val="002109E3"/>
    <w:rsid w:val="0021201A"/>
    <w:rsid w:val="0021221B"/>
    <w:rsid w:val="002124E7"/>
    <w:rsid w:val="002133EA"/>
    <w:rsid w:val="0021359D"/>
    <w:rsid w:val="0021452A"/>
    <w:rsid w:val="00214ED2"/>
    <w:rsid w:val="00216584"/>
    <w:rsid w:val="00217B3D"/>
    <w:rsid w:val="002206A2"/>
    <w:rsid w:val="00220CD7"/>
    <w:rsid w:val="00220E5E"/>
    <w:rsid w:val="00221762"/>
    <w:rsid w:val="00221E5F"/>
    <w:rsid w:val="00221FAB"/>
    <w:rsid w:val="00222688"/>
    <w:rsid w:val="002226DF"/>
    <w:rsid w:val="002233B3"/>
    <w:rsid w:val="00223C1B"/>
    <w:rsid w:val="002241A1"/>
    <w:rsid w:val="00224591"/>
    <w:rsid w:val="0022475B"/>
    <w:rsid w:val="00225890"/>
    <w:rsid w:val="00225D38"/>
    <w:rsid w:val="002261F8"/>
    <w:rsid w:val="00226B0F"/>
    <w:rsid w:val="00230020"/>
    <w:rsid w:val="00230D5F"/>
    <w:rsid w:val="00232F74"/>
    <w:rsid w:val="00233448"/>
    <w:rsid w:val="00233923"/>
    <w:rsid w:val="00234955"/>
    <w:rsid w:val="002352B7"/>
    <w:rsid w:val="002353FD"/>
    <w:rsid w:val="00235A0A"/>
    <w:rsid w:val="002400FC"/>
    <w:rsid w:val="00240D98"/>
    <w:rsid w:val="00241A82"/>
    <w:rsid w:val="0024209D"/>
    <w:rsid w:val="00243D63"/>
    <w:rsid w:val="00244CFC"/>
    <w:rsid w:val="002457AA"/>
    <w:rsid w:val="00247A55"/>
    <w:rsid w:val="00250270"/>
    <w:rsid w:val="0025036C"/>
    <w:rsid w:val="00250444"/>
    <w:rsid w:val="00250F7F"/>
    <w:rsid w:val="00253736"/>
    <w:rsid w:val="00253956"/>
    <w:rsid w:val="002541C5"/>
    <w:rsid w:val="00255674"/>
    <w:rsid w:val="002557C2"/>
    <w:rsid w:val="00255B6D"/>
    <w:rsid w:val="00255BE1"/>
    <w:rsid w:val="002570D3"/>
    <w:rsid w:val="00257EFA"/>
    <w:rsid w:val="002615BA"/>
    <w:rsid w:val="00261970"/>
    <w:rsid w:val="00261B53"/>
    <w:rsid w:val="00261BBE"/>
    <w:rsid w:val="00261D54"/>
    <w:rsid w:val="00262FAF"/>
    <w:rsid w:val="002632F5"/>
    <w:rsid w:val="0026351A"/>
    <w:rsid w:val="00263563"/>
    <w:rsid w:val="00263F4E"/>
    <w:rsid w:val="0026558B"/>
    <w:rsid w:val="00265ABC"/>
    <w:rsid w:val="002665F6"/>
    <w:rsid w:val="0026676D"/>
    <w:rsid w:val="00266A62"/>
    <w:rsid w:val="002677E8"/>
    <w:rsid w:val="00267937"/>
    <w:rsid w:val="00270A51"/>
    <w:rsid w:val="00270B94"/>
    <w:rsid w:val="00270EBB"/>
    <w:rsid w:val="00274D46"/>
    <w:rsid w:val="00275C72"/>
    <w:rsid w:val="00277028"/>
    <w:rsid w:val="0027770F"/>
    <w:rsid w:val="0028012F"/>
    <w:rsid w:val="00281428"/>
    <w:rsid w:val="00281CFB"/>
    <w:rsid w:val="00282EAC"/>
    <w:rsid w:val="00283D22"/>
    <w:rsid w:val="00283F5D"/>
    <w:rsid w:val="0028558D"/>
    <w:rsid w:val="00285625"/>
    <w:rsid w:val="00286A1E"/>
    <w:rsid w:val="00287DD1"/>
    <w:rsid w:val="002900D7"/>
    <w:rsid w:val="002909B4"/>
    <w:rsid w:val="00290A22"/>
    <w:rsid w:val="00291D54"/>
    <w:rsid w:val="00293688"/>
    <w:rsid w:val="00293C31"/>
    <w:rsid w:val="00294663"/>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B7AE9"/>
    <w:rsid w:val="002C0B0C"/>
    <w:rsid w:val="002C0D1A"/>
    <w:rsid w:val="002C0F61"/>
    <w:rsid w:val="002C163B"/>
    <w:rsid w:val="002C1BDC"/>
    <w:rsid w:val="002C216F"/>
    <w:rsid w:val="002C305A"/>
    <w:rsid w:val="002C35A3"/>
    <w:rsid w:val="002C4248"/>
    <w:rsid w:val="002C4497"/>
    <w:rsid w:val="002C4B35"/>
    <w:rsid w:val="002C55B6"/>
    <w:rsid w:val="002C5B2E"/>
    <w:rsid w:val="002C6636"/>
    <w:rsid w:val="002C69D9"/>
    <w:rsid w:val="002C7703"/>
    <w:rsid w:val="002C7AFE"/>
    <w:rsid w:val="002D06F7"/>
    <w:rsid w:val="002D0E67"/>
    <w:rsid w:val="002D0F9D"/>
    <w:rsid w:val="002D1053"/>
    <w:rsid w:val="002D174D"/>
    <w:rsid w:val="002D23C7"/>
    <w:rsid w:val="002D2F21"/>
    <w:rsid w:val="002D3D38"/>
    <w:rsid w:val="002D4452"/>
    <w:rsid w:val="002D4D25"/>
    <w:rsid w:val="002D4EB1"/>
    <w:rsid w:val="002D5C95"/>
    <w:rsid w:val="002D63B8"/>
    <w:rsid w:val="002D669D"/>
    <w:rsid w:val="002D7C87"/>
    <w:rsid w:val="002D7CAA"/>
    <w:rsid w:val="002E108B"/>
    <w:rsid w:val="002E11F7"/>
    <w:rsid w:val="002E1BF0"/>
    <w:rsid w:val="002E38DA"/>
    <w:rsid w:val="002E3F8F"/>
    <w:rsid w:val="002E4946"/>
    <w:rsid w:val="002E4B89"/>
    <w:rsid w:val="002E573C"/>
    <w:rsid w:val="002E5A04"/>
    <w:rsid w:val="002E604C"/>
    <w:rsid w:val="002E6690"/>
    <w:rsid w:val="002E7070"/>
    <w:rsid w:val="002E7271"/>
    <w:rsid w:val="002E7426"/>
    <w:rsid w:val="002F3ACC"/>
    <w:rsid w:val="002F4817"/>
    <w:rsid w:val="002F481D"/>
    <w:rsid w:val="002F4C3A"/>
    <w:rsid w:val="002F599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157F"/>
    <w:rsid w:val="0031185B"/>
    <w:rsid w:val="003127C2"/>
    <w:rsid w:val="00315815"/>
    <w:rsid w:val="00316B65"/>
    <w:rsid w:val="0031782A"/>
    <w:rsid w:val="00317D27"/>
    <w:rsid w:val="00320235"/>
    <w:rsid w:val="00320792"/>
    <w:rsid w:val="00322599"/>
    <w:rsid w:val="0032543F"/>
    <w:rsid w:val="00325958"/>
    <w:rsid w:val="00325F5A"/>
    <w:rsid w:val="00326BE8"/>
    <w:rsid w:val="00326D8C"/>
    <w:rsid w:val="003300F5"/>
    <w:rsid w:val="003301D8"/>
    <w:rsid w:val="00332AF6"/>
    <w:rsid w:val="00333E5D"/>
    <w:rsid w:val="00334241"/>
    <w:rsid w:val="0033460C"/>
    <w:rsid w:val="0033529A"/>
    <w:rsid w:val="003363B2"/>
    <w:rsid w:val="00336909"/>
    <w:rsid w:val="00336954"/>
    <w:rsid w:val="0033704D"/>
    <w:rsid w:val="003373F3"/>
    <w:rsid w:val="00337801"/>
    <w:rsid w:val="00340E4A"/>
    <w:rsid w:val="00341631"/>
    <w:rsid w:val="00342724"/>
    <w:rsid w:val="0034289F"/>
    <w:rsid w:val="00342BB8"/>
    <w:rsid w:val="0034386E"/>
    <w:rsid w:val="0034551C"/>
    <w:rsid w:val="0034618E"/>
    <w:rsid w:val="00346999"/>
    <w:rsid w:val="00346B7B"/>
    <w:rsid w:val="0034729E"/>
    <w:rsid w:val="00347B4C"/>
    <w:rsid w:val="00351482"/>
    <w:rsid w:val="003525BE"/>
    <w:rsid w:val="003527AD"/>
    <w:rsid w:val="00352F48"/>
    <w:rsid w:val="0035313C"/>
    <w:rsid w:val="0035454F"/>
    <w:rsid w:val="0035521E"/>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77F7D"/>
    <w:rsid w:val="003811D3"/>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97FDC"/>
    <w:rsid w:val="003A033E"/>
    <w:rsid w:val="003A04CB"/>
    <w:rsid w:val="003A0EAA"/>
    <w:rsid w:val="003A147E"/>
    <w:rsid w:val="003A2893"/>
    <w:rsid w:val="003A29E9"/>
    <w:rsid w:val="003A389E"/>
    <w:rsid w:val="003A5E32"/>
    <w:rsid w:val="003A796F"/>
    <w:rsid w:val="003B01EE"/>
    <w:rsid w:val="003B0A70"/>
    <w:rsid w:val="003B0C76"/>
    <w:rsid w:val="003B155A"/>
    <w:rsid w:val="003B1D67"/>
    <w:rsid w:val="003B3427"/>
    <w:rsid w:val="003B366F"/>
    <w:rsid w:val="003B37C3"/>
    <w:rsid w:val="003B428E"/>
    <w:rsid w:val="003B4608"/>
    <w:rsid w:val="003B570B"/>
    <w:rsid w:val="003B59DA"/>
    <w:rsid w:val="003B6A04"/>
    <w:rsid w:val="003B6F80"/>
    <w:rsid w:val="003C1855"/>
    <w:rsid w:val="003C3401"/>
    <w:rsid w:val="003C4356"/>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0AC"/>
    <w:rsid w:val="003F4135"/>
    <w:rsid w:val="003F4720"/>
    <w:rsid w:val="003F6572"/>
    <w:rsid w:val="003F6763"/>
    <w:rsid w:val="003F6899"/>
    <w:rsid w:val="003F784F"/>
    <w:rsid w:val="0040073B"/>
    <w:rsid w:val="00400D23"/>
    <w:rsid w:val="00401369"/>
    <w:rsid w:val="00401CFC"/>
    <w:rsid w:val="00401DAE"/>
    <w:rsid w:val="00401F40"/>
    <w:rsid w:val="00402116"/>
    <w:rsid w:val="00402C6A"/>
    <w:rsid w:val="00402CA9"/>
    <w:rsid w:val="00402CD1"/>
    <w:rsid w:val="0040522F"/>
    <w:rsid w:val="00405318"/>
    <w:rsid w:val="00405493"/>
    <w:rsid w:val="0040556D"/>
    <w:rsid w:val="0040658B"/>
    <w:rsid w:val="00406FCC"/>
    <w:rsid w:val="0040710D"/>
    <w:rsid w:val="004075A1"/>
    <w:rsid w:val="0041116F"/>
    <w:rsid w:val="00412500"/>
    <w:rsid w:val="004125D0"/>
    <w:rsid w:val="00413C2D"/>
    <w:rsid w:val="00413CA0"/>
    <w:rsid w:val="00414486"/>
    <w:rsid w:val="00414F69"/>
    <w:rsid w:val="004159D7"/>
    <w:rsid w:val="004160B7"/>
    <w:rsid w:val="004160D1"/>
    <w:rsid w:val="004167B6"/>
    <w:rsid w:val="00417020"/>
    <w:rsid w:val="0041725C"/>
    <w:rsid w:val="00417350"/>
    <w:rsid w:val="00417798"/>
    <w:rsid w:val="00420223"/>
    <w:rsid w:val="00420738"/>
    <w:rsid w:val="00420EB3"/>
    <w:rsid w:val="0042116F"/>
    <w:rsid w:val="004213B1"/>
    <w:rsid w:val="00421D34"/>
    <w:rsid w:val="00422200"/>
    <w:rsid w:val="004230B0"/>
    <w:rsid w:val="00423133"/>
    <w:rsid w:val="0042428B"/>
    <w:rsid w:val="004247E5"/>
    <w:rsid w:val="00426074"/>
    <w:rsid w:val="00427A49"/>
    <w:rsid w:val="00430177"/>
    <w:rsid w:val="00430A5E"/>
    <w:rsid w:val="00431A66"/>
    <w:rsid w:val="00431BF1"/>
    <w:rsid w:val="00431CFA"/>
    <w:rsid w:val="004322FC"/>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6FD3"/>
    <w:rsid w:val="00447328"/>
    <w:rsid w:val="00447452"/>
    <w:rsid w:val="004476D9"/>
    <w:rsid w:val="00447FAB"/>
    <w:rsid w:val="004501EC"/>
    <w:rsid w:val="00450656"/>
    <w:rsid w:val="00450F34"/>
    <w:rsid w:val="004513D9"/>
    <w:rsid w:val="0045152D"/>
    <w:rsid w:val="00451561"/>
    <w:rsid w:val="00451E83"/>
    <w:rsid w:val="00453A75"/>
    <w:rsid w:val="00454374"/>
    <w:rsid w:val="00454AFB"/>
    <w:rsid w:val="00454F8A"/>
    <w:rsid w:val="00455252"/>
    <w:rsid w:val="00455C61"/>
    <w:rsid w:val="00455D20"/>
    <w:rsid w:val="0045693A"/>
    <w:rsid w:val="00457490"/>
    <w:rsid w:val="004576EA"/>
    <w:rsid w:val="004603C9"/>
    <w:rsid w:val="004603D0"/>
    <w:rsid w:val="00461100"/>
    <w:rsid w:val="00462580"/>
    <w:rsid w:val="00462897"/>
    <w:rsid w:val="00462CA9"/>
    <w:rsid w:val="004630FF"/>
    <w:rsid w:val="00464641"/>
    <w:rsid w:val="00464C31"/>
    <w:rsid w:val="00464D0F"/>
    <w:rsid w:val="00464D9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742"/>
    <w:rsid w:val="00477E91"/>
    <w:rsid w:val="00481011"/>
    <w:rsid w:val="00481BD9"/>
    <w:rsid w:val="004823F5"/>
    <w:rsid w:val="0048270F"/>
    <w:rsid w:val="00483BB5"/>
    <w:rsid w:val="00483FFA"/>
    <w:rsid w:val="004842D6"/>
    <w:rsid w:val="004843FB"/>
    <w:rsid w:val="00484A91"/>
    <w:rsid w:val="00484C42"/>
    <w:rsid w:val="00484F41"/>
    <w:rsid w:val="0048509E"/>
    <w:rsid w:val="00485138"/>
    <w:rsid w:val="00486AF7"/>
    <w:rsid w:val="00487293"/>
    <w:rsid w:val="0048737B"/>
    <w:rsid w:val="004908B7"/>
    <w:rsid w:val="0049118D"/>
    <w:rsid w:val="0049203E"/>
    <w:rsid w:val="004932D4"/>
    <w:rsid w:val="00493737"/>
    <w:rsid w:val="00494204"/>
    <w:rsid w:val="00495130"/>
    <w:rsid w:val="004959DD"/>
    <w:rsid w:val="00495E1B"/>
    <w:rsid w:val="00496680"/>
    <w:rsid w:val="00496F53"/>
    <w:rsid w:val="00497397"/>
    <w:rsid w:val="004973AC"/>
    <w:rsid w:val="004A10FE"/>
    <w:rsid w:val="004A1280"/>
    <w:rsid w:val="004A1B49"/>
    <w:rsid w:val="004A2187"/>
    <w:rsid w:val="004A2577"/>
    <w:rsid w:val="004A260A"/>
    <w:rsid w:val="004A27C7"/>
    <w:rsid w:val="004A329A"/>
    <w:rsid w:val="004A3CC1"/>
    <w:rsid w:val="004A3E14"/>
    <w:rsid w:val="004A44A8"/>
    <w:rsid w:val="004A4E45"/>
    <w:rsid w:val="004A5C5E"/>
    <w:rsid w:val="004A68B7"/>
    <w:rsid w:val="004B0447"/>
    <w:rsid w:val="004B0C09"/>
    <w:rsid w:val="004B11BC"/>
    <w:rsid w:val="004B1675"/>
    <w:rsid w:val="004B408C"/>
    <w:rsid w:val="004B433D"/>
    <w:rsid w:val="004B4DE3"/>
    <w:rsid w:val="004B60A1"/>
    <w:rsid w:val="004B709E"/>
    <w:rsid w:val="004C07B9"/>
    <w:rsid w:val="004C088D"/>
    <w:rsid w:val="004C2B81"/>
    <w:rsid w:val="004C2D18"/>
    <w:rsid w:val="004C2FC3"/>
    <w:rsid w:val="004C35E5"/>
    <w:rsid w:val="004C3733"/>
    <w:rsid w:val="004C3DFD"/>
    <w:rsid w:val="004C4720"/>
    <w:rsid w:val="004C4BAB"/>
    <w:rsid w:val="004C4DD2"/>
    <w:rsid w:val="004C50E2"/>
    <w:rsid w:val="004C5543"/>
    <w:rsid w:val="004C5C73"/>
    <w:rsid w:val="004C5DED"/>
    <w:rsid w:val="004C6669"/>
    <w:rsid w:val="004D2014"/>
    <w:rsid w:val="004D2593"/>
    <w:rsid w:val="004D26B3"/>
    <w:rsid w:val="004D31CD"/>
    <w:rsid w:val="004D5489"/>
    <w:rsid w:val="004D5B32"/>
    <w:rsid w:val="004D60CB"/>
    <w:rsid w:val="004E39FB"/>
    <w:rsid w:val="004E4DCC"/>
    <w:rsid w:val="004E56E6"/>
    <w:rsid w:val="004E5FCB"/>
    <w:rsid w:val="004E6DB5"/>
    <w:rsid w:val="004E73F5"/>
    <w:rsid w:val="004F0525"/>
    <w:rsid w:val="004F0DE2"/>
    <w:rsid w:val="004F1A69"/>
    <w:rsid w:val="004F2287"/>
    <w:rsid w:val="004F405B"/>
    <w:rsid w:val="004F443E"/>
    <w:rsid w:val="004F4643"/>
    <w:rsid w:val="004F4A4B"/>
    <w:rsid w:val="004F5512"/>
    <w:rsid w:val="004F5625"/>
    <w:rsid w:val="004F6AC8"/>
    <w:rsid w:val="004F6DC1"/>
    <w:rsid w:val="004F6E4E"/>
    <w:rsid w:val="004F7093"/>
    <w:rsid w:val="004F721B"/>
    <w:rsid w:val="004F7512"/>
    <w:rsid w:val="004F7A44"/>
    <w:rsid w:val="004F7DB1"/>
    <w:rsid w:val="0050081E"/>
    <w:rsid w:val="00501B19"/>
    <w:rsid w:val="00502055"/>
    <w:rsid w:val="00502CE4"/>
    <w:rsid w:val="005048FB"/>
    <w:rsid w:val="00504CA7"/>
    <w:rsid w:val="00505E10"/>
    <w:rsid w:val="005063A9"/>
    <w:rsid w:val="00507996"/>
    <w:rsid w:val="00510083"/>
    <w:rsid w:val="005108F6"/>
    <w:rsid w:val="0051377F"/>
    <w:rsid w:val="0051389D"/>
    <w:rsid w:val="0051437F"/>
    <w:rsid w:val="0051609E"/>
    <w:rsid w:val="00516244"/>
    <w:rsid w:val="00516D30"/>
    <w:rsid w:val="00521057"/>
    <w:rsid w:val="00522840"/>
    <w:rsid w:val="00523040"/>
    <w:rsid w:val="00523100"/>
    <w:rsid w:val="00524EA1"/>
    <w:rsid w:val="00525010"/>
    <w:rsid w:val="00525317"/>
    <w:rsid w:val="0052630D"/>
    <w:rsid w:val="00526C2A"/>
    <w:rsid w:val="0052709C"/>
    <w:rsid w:val="0052756E"/>
    <w:rsid w:val="005312FA"/>
    <w:rsid w:val="00531DA9"/>
    <w:rsid w:val="00532584"/>
    <w:rsid w:val="00533054"/>
    <w:rsid w:val="005339BC"/>
    <w:rsid w:val="00533F38"/>
    <w:rsid w:val="00534471"/>
    <w:rsid w:val="00535459"/>
    <w:rsid w:val="00535F0B"/>
    <w:rsid w:val="00536238"/>
    <w:rsid w:val="005370B5"/>
    <w:rsid w:val="005373F9"/>
    <w:rsid w:val="0054032F"/>
    <w:rsid w:val="00540477"/>
    <w:rsid w:val="00540A19"/>
    <w:rsid w:val="00541738"/>
    <w:rsid w:val="00541B83"/>
    <w:rsid w:val="00541FC7"/>
    <w:rsid w:val="00543624"/>
    <w:rsid w:val="005437C7"/>
    <w:rsid w:val="00543FFF"/>
    <w:rsid w:val="00544292"/>
    <w:rsid w:val="0054434D"/>
    <w:rsid w:val="005448F5"/>
    <w:rsid w:val="00544901"/>
    <w:rsid w:val="00544C6D"/>
    <w:rsid w:val="00545E01"/>
    <w:rsid w:val="00546A3E"/>
    <w:rsid w:val="00546E0D"/>
    <w:rsid w:val="00547562"/>
    <w:rsid w:val="00547CA6"/>
    <w:rsid w:val="00556CA4"/>
    <w:rsid w:val="005577D3"/>
    <w:rsid w:val="00560937"/>
    <w:rsid w:val="005620C0"/>
    <w:rsid w:val="0056336C"/>
    <w:rsid w:val="005633EF"/>
    <w:rsid w:val="00563BBD"/>
    <w:rsid w:val="00564B62"/>
    <w:rsid w:val="005654A7"/>
    <w:rsid w:val="0056594F"/>
    <w:rsid w:val="00565BDC"/>
    <w:rsid w:val="00566637"/>
    <w:rsid w:val="00567E8D"/>
    <w:rsid w:val="00567EF9"/>
    <w:rsid w:val="00570250"/>
    <w:rsid w:val="00571DF2"/>
    <w:rsid w:val="0057273C"/>
    <w:rsid w:val="005739AB"/>
    <w:rsid w:val="00574E6A"/>
    <w:rsid w:val="00574F46"/>
    <w:rsid w:val="00575A06"/>
    <w:rsid w:val="005767C4"/>
    <w:rsid w:val="00576C67"/>
    <w:rsid w:val="00576D29"/>
    <w:rsid w:val="005815F6"/>
    <w:rsid w:val="00581AB7"/>
    <w:rsid w:val="00583754"/>
    <w:rsid w:val="005846FB"/>
    <w:rsid w:val="00584E50"/>
    <w:rsid w:val="00585283"/>
    <w:rsid w:val="0058557B"/>
    <w:rsid w:val="00586594"/>
    <w:rsid w:val="00587D36"/>
    <w:rsid w:val="00587D9B"/>
    <w:rsid w:val="00590BA3"/>
    <w:rsid w:val="00590BA8"/>
    <w:rsid w:val="005913AF"/>
    <w:rsid w:val="005922DB"/>
    <w:rsid w:val="00592981"/>
    <w:rsid w:val="00592ADF"/>
    <w:rsid w:val="00592C86"/>
    <w:rsid w:val="00595584"/>
    <w:rsid w:val="00596AB5"/>
    <w:rsid w:val="00596E73"/>
    <w:rsid w:val="00597660"/>
    <w:rsid w:val="005A2158"/>
    <w:rsid w:val="005A2358"/>
    <w:rsid w:val="005A241E"/>
    <w:rsid w:val="005A2639"/>
    <w:rsid w:val="005A266D"/>
    <w:rsid w:val="005A2892"/>
    <w:rsid w:val="005A3A47"/>
    <w:rsid w:val="005A4E3C"/>
    <w:rsid w:val="005A5779"/>
    <w:rsid w:val="005A5C4D"/>
    <w:rsid w:val="005A6674"/>
    <w:rsid w:val="005A6D7D"/>
    <w:rsid w:val="005A75AE"/>
    <w:rsid w:val="005A7E62"/>
    <w:rsid w:val="005B0B22"/>
    <w:rsid w:val="005B14E0"/>
    <w:rsid w:val="005B1A01"/>
    <w:rsid w:val="005B214D"/>
    <w:rsid w:val="005B2326"/>
    <w:rsid w:val="005B2ED2"/>
    <w:rsid w:val="005B3217"/>
    <w:rsid w:val="005B378D"/>
    <w:rsid w:val="005B3F39"/>
    <w:rsid w:val="005B542D"/>
    <w:rsid w:val="005B6301"/>
    <w:rsid w:val="005B6CC1"/>
    <w:rsid w:val="005B7158"/>
    <w:rsid w:val="005B7EDE"/>
    <w:rsid w:val="005C12DA"/>
    <w:rsid w:val="005C241D"/>
    <w:rsid w:val="005C2C67"/>
    <w:rsid w:val="005C340E"/>
    <w:rsid w:val="005C3A92"/>
    <w:rsid w:val="005C4637"/>
    <w:rsid w:val="005C48DF"/>
    <w:rsid w:val="005C5BE5"/>
    <w:rsid w:val="005C64D8"/>
    <w:rsid w:val="005C7A75"/>
    <w:rsid w:val="005C7FE9"/>
    <w:rsid w:val="005C7FFD"/>
    <w:rsid w:val="005D0D40"/>
    <w:rsid w:val="005D121E"/>
    <w:rsid w:val="005D135E"/>
    <w:rsid w:val="005D170B"/>
    <w:rsid w:val="005D2B2F"/>
    <w:rsid w:val="005D42FC"/>
    <w:rsid w:val="005D535B"/>
    <w:rsid w:val="005D65A6"/>
    <w:rsid w:val="005D7156"/>
    <w:rsid w:val="005E01B5"/>
    <w:rsid w:val="005E0A8A"/>
    <w:rsid w:val="005E0BDE"/>
    <w:rsid w:val="005E1F9E"/>
    <w:rsid w:val="005E29F3"/>
    <w:rsid w:val="005E2A5E"/>
    <w:rsid w:val="005E41C8"/>
    <w:rsid w:val="005E4497"/>
    <w:rsid w:val="005E46D8"/>
    <w:rsid w:val="005E4A58"/>
    <w:rsid w:val="005E6672"/>
    <w:rsid w:val="005E6948"/>
    <w:rsid w:val="005E7C4E"/>
    <w:rsid w:val="005F13A7"/>
    <w:rsid w:val="005F1593"/>
    <w:rsid w:val="005F15C5"/>
    <w:rsid w:val="005F25D5"/>
    <w:rsid w:val="005F2EC2"/>
    <w:rsid w:val="005F307F"/>
    <w:rsid w:val="005F326C"/>
    <w:rsid w:val="005F40EF"/>
    <w:rsid w:val="005F4D07"/>
    <w:rsid w:val="005F4D9F"/>
    <w:rsid w:val="005F5264"/>
    <w:rsid w:val="006010A6"/>
    <w:rsid w:val="006018AB"/>
    <w:rsid w:val="00601985"/>
    <w:rsid w:val="006020B2"/>
    <w:rsid w:val="0060228B"/>
    <w:rsid w:val="00602403"/>
    <w:rsid w:val="00603963"/>
    <w:rsid w:val="00603B1F"/>
    <w:rsid w:val="00603B40"/>
    <w:rsid w:val="00604563"/>
    <w:rsid w:val="00604BA2"/>
    <w:rsid w:val="0060504D"/>
    <w:rsid w:val="006055B9"/>
    <w:rsid w:val="00610636"/>
    <w:rsid w:val="00610B94"/>
    <w:rsid w:val="006112FA"/>
    <w:rsid w:val="006122A8"/>
    <w:rsid w:val="006127EA"/>
    <w:rsid w:val="0061365A"/>
    <w:rsid w:val="00613889"/>
    <w:rsid w:val="0061449B"/>
    <w:rsid w:val="0061510C"/>
    <w:rsid w:val="00615416"/>
    <w:rsid w:val="0061666D"/>
    <w:rsid w:val="0062047B"/>
    <w:rsid w:val="00621644"/>
    <w:rsid w:val="006218D9"/>
    <w:rsid w:val="00622125"/>
    <w:rsid w:val="0062279D"/>
    <w:rsid w:val="006232FD"/>
    <w:rsid w:val="00624A3F"/>
    <w:rsid w:val="00624CB6"/>
    <w:rsid w:val="00625E05"/>
    <w:rsid w:val="0062633C"/>
    <w:rsid w:val="00627C4E"/>
    <w:rsid w:val="00627E73"/>
    <w:rsid w:val="00630F8C"/>
    <w:rsid w:val="00631B6D"/>
    <w:rsid w:val="00631D72"/>
    <w:rsid w:val="00632C1E"/>
    <w:rsid w:val="006330B3"/>
    <w:rsid w:val="006333BC"/>
    <w:rsid w:val="006344B6"/>
    <w:rsid w:val="00634734"/>
    <w:rsid w:val="00634E44"/>
    <w:rsid w:val="006378C3"/>
    <w:rsid w:val="006404AC"/>
    <w:rsid w:val="00642D2A"/>
    <w:rsid w:val="006437C3"/>
    <w:rsid w:val="006439E8"/>
    <w:rsid w:val="006442F9"/>
    <w:rsid w:val="00644DAC"/>
    <w:rsid w:val="006458BD"/>
    <w:rsid w:val="00646678"/>
    <w:rsid w:val="006466C8"/>
    <w:rsid w:val="00652850"/>
    <w:rsid w:val="0065325A"/>
    <w:rsid w:val="00653606"/>
    <w:rsid w:val="006545E4"/>
    <w:rsid w:val="00655288"/>
    <w:rsid w:val="0065541D"/>
    <w:rsid w:val="00657206"/>
    <w:rsid w:val="0065735D"/>
    <w:rsid w:val="006579A3"/>
    <w:rsid w:val="00657A6A"/>
    <w:rsid w:val="00657D08"/>
    <w:rsid w:val="00660C26"/>
    <w:rsid w:val="00660C6B"/>
    <w:rsid w:val="0066191E"/>
    <w:rsid w:val="00661F7D"/>
    <w:rsid w:val="006633C6"/>
    <w:rsid w:val="00663EE1"/>
    <w:rsid w:val="006646E2"/>
    <w:rsid w:val="00664B5D"/>
    <w:rsid w:val="00666EDA"/>
    <w:rsid w:val="00667230"/>
    <w:rsid w:val="0066790A"/>
    <w:rsid w:val="00667943"/>
    <w:rsid w:val="00667F1B"/>
    <w:rsid w:val="00667F5E"/>
    <w:rsid w:val="006700BD"/>
    <w:rsid w:val="00670341"/>
    <w:rsid w:val="00670769"/>
    <w:rsid w:val="00670884"/>
    <w:rsid w:val="006711BE"/>
    <w:rsid w:val="00671DCF"/>
    <w:rsid w:val="00674761"/>
    <w:rsid w:val="006765A6"/>
    <w:rsid w:val="00677249"/>
    <w:rsid w:val="006775DD"/>
    <w:rsid w:val="00677A61"/>
    <w:rsid w:val="0068054B"/>
    <w:rsid w:val="00680782"/>
    <w:rsid w:val="00680F96"/>
    <w:rsid w:val="00682030"/>
    <w:rsid w:val="00682725"/>
    <w:rsid w:val="00685D23"/>
    <w:rsid w:val="00685D8D"/>
    <w:rsid w:val="00686776"/>
    <w:rsid w:val="00690441"/>
    <w:rsid w:val="0069184C"/>
    <w:rsid w:val="006918A2"/>
    <w:rsid w:val="00692278"/>
    <w:rsid w:val="0069407A"/>
    <w:rsid w:val="006946E0"/>
    <w:rsid w:val="006960F6"/>
    <w:rsid w:val="0069648A"/>
    <w:rsid w:val="00696893"/>
    <w:rsid w:val="0069699A"/>
    <w:rsid w:val="00696ED5"/>
    <w:rsid w:val="006A01F9"/>
    <w:rsid w:val="006A0672"/>
    <w:rsid w:val="006A10D0"/>
    <w:rsid w:val="006A1911"/>
    <w:rsid w:val="006A20B7"/>
    <w:rsid w:val="006A2103"/>
    <w:rsid w:val="006A2869"/>
    <w:rsid w:val="006A2CBF"/>
    <w:rsid w:val="006A3B96"/>
    <w:rsid w:val="006A54BB"/>
    <w:rsid w:val="006A6418"/>
    <w:rsid w:val="006A7093"/>
    <w:rsid w:val="006B00D1"/>
    <w:rsid w:val="006B35D6"/>
    <w:rsid w:val="006B3A58"/>
    <w:rsid w:val="006B3F9D"/>
    <w:rsid w:val="006B48D2"/>
    <w:rsid w:val="006B5FEE"/>
    <w:rsid w:val="006B64F6"/>
    <w:rsid w:val="006B77E9"/>
    <w:rsid w:val="006B7988"/>
    <w:rsid w:val="006C045F"/>
    <w:rsid w:val="006C3CD8"/>
    <w:rsid w:val="006C3FDE"/>
    <w:rsid w:val="006C4472"/>
    <w:rsid w:val="006C471B"/>
    <w:rsid w:val="006C563A"/>
    <w:rsid w:val="006C5FE1"/>
    <w:rsid w:val="006C7507"/>
    <w:rsid w:val="006C7B9D"/>
    <w:rsid w:val="006D0003"/>
    <w:rsid w:val="006D07E2"/>
    <w:rsid w:val="006D24E5"/>
    <w:rsid w:val="006D2838"/>
    <w:rsid w:val="006D2F65"/>
    <w:rsid w:val="006D331A"/>
    <w:rsid w:val="006D37A2"/>
    <w:rsid w:val="006D3A62"/>
    <w:rsid w:val="006D460E"/>
    <w:rsid w:val="006D5B63"/>
    <w:rsid w:val="006D5F80"/>
    <w:rsid w:val="006D69D3"/>
    <w:rsid w:val="006E091D"/>
    <w:rsid w:val="006E0BFD"/>
    <w:rsid w:val="006E1DFD"/>
    <w:rsid w:val="006E23CE"/>
    <w:rsid w:val="006E2B7D"/>
    <w:rsid w:val="006E337C"/>
    <w:rsid w:val="006E33D0"/>
    <w:rsid w:val="006E3D86"/>
    <w:rsid w:val="006E4398"/>
    <w:rsid w:val="006E4AC0"/>
    <w:rsid w:val="006E4D6A"/>
    <w:rsid w:val="006E55D4"/>
    <w:rsid w:val="006E58F0"/>
    <w:rsid w:val="006E641F"/>
    <w:rsid w:val="006E6887"/>
    <w:rsid w:val="006E6D98"/>
    <w:rsid w:val="006E73A9"/>
    <w:rsid w:val="006E7E47"/>
    <w:rsid w:val="006F0BA3"/>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5FF1"/>
    <w:rsid w:val="007065F0"/>
    <w:rsid w:val="007067E6"/>
    <w:rsid w:val="0070701D"/>
    <w:rsid w:val="00707853"/>
    <w:rsid w:val="00707890"/>
    <w:rsid w:val="00707B7E"/>
    <w:rsid w:val="00710331"/>
    <w:rsid w:val="00710ACE"/>
    <w:rsid w:val="00711AEE"/>
    <w:rsid w:val="00711CF8"/>
    <w:rsid w:val="007137C6"/>
    <w:rsid w:val="007143F5"/>
    <w:rsid w:val="0071441D"/>
    <w:rsid w:val="00714504"/>
    <w:rsid w:val="0071486B"/>
    <w:rsid w:val="007169E7"/>
    <w:rsid w:val="00716DCA"/>
    <w:rsid w:val="007175E4"/>
    <w:rsid w:val="007178DD"/>
    <w:rsid w:val="00721DFE"/>
    <w:rsid w:val="00722630"/>
    <w:rsid w:val="007233C0"/>
    <w:rsid w:val="007237C8"/>
    <w:rsid w:val="00723D4D"/>
    <w:rsid w:val="00723EC7"/>
    <w:rsid w:val="00726744"/>
    <w:rsid w:val="00727880"/>
    <w:rsid w:val="00730A6C"/>
    <w:rsid w:val="00731136"/>
    <w:rsid w:val="00733126"/>
    <w:rsid w:val="007332A6"/>
    <w:rsid w:val="007338E2"/>
    <w:rsid w:val="007338EB"/>
    <w:rsid w:val="00734F1D"/>
    <w:rsid w:val="00734FF4"/>
    <w:rsid w:val="0073514F"/>
    <w:rsid w:val="00735A55"/>
    <w:rsid w:val="00735DC6"/>
    <w:rsid w:val="00735E12"/>
    <w:rsid w:val="00737E9A"/>
    <w:rsid w:val="0074051D"/>
    <w:rsid w:val="00741024"/>
    <w:rsid w:val="00741C02"/>
    <w:rsid w:val="00743372"/>
    <w:rsid w:val="007449D2"/>
    <w:rsid w:val="007449F6"/>
    <w:rsid w:val="00744E42"/>
    <w:rsid w:val="007453AC"/>
    <w:rsid w:val="007461F4"/>
    <w:rsid w:val="00746223"/>
    <w:rsid w:val="00746F50"/>
    <w:rsid w:val="007470E4"/>
    <w:rsid w:val="007506C0"/>
    <w:rsid w:val="00750882"/>
    <w:rsid w:val="00752DC3"/>
    <w:rsid w:val="00753E84"/>
    <w:rsid w:val="00754E52"/>
    <w:rsid w:val="00755750"/>
    <w:rsid w:val="007562B3"/>
    <w:rsid w:val="00757BB1"/>
    <w:rsid w:val="00757D5B"/>
    <w:rsid w:val="00760EC3"/>
    <w:rsid w:val="0076148D"/>
    <w:rsid w:val="007620F0"/>
    <w:rsid w:val="0076212D"/>
    <w:rsid w:val="00763C51"/>
    <w:rsid w:val="00764442"/>
    <w:rsid w:val="0076461B"/>
    <w:rsid w:val="00764B7A"/>
    <w:rsid w:val="0076503F"/>
    <w:rsid w:val="007662C0"/>
    <w:rsid w:val="00770306"/>
    <w:rsid w:val="007708B5"/>
    <w:rsid w:val="00770D12"/>
    <w:rsid w:val="0077189E"/>
    <w:rsid w:val="0077259F"/>
    <w:rsid w:val="007727C6"/>
    <w:rsid w:val="007731D7"/>
    <w:rsid w:val="007732BB"/>
    <w:rsid w:val="0077358D"/>
    <w:rsid w:val="007737A5"/>
    <w:rsid w:val="00773FE3"/>
    <w:rsid w:val="0077640B"/>
    <w:rsid w:val="00780007"/>
    <w:rsid w:val="00780D0F"/>
    <w:rsid w:val="0078190F"/>
    <w:rsid w:val="00784418"/>
    <w:rsid w:val="00785BAC"/>
    <w:rsid w:val="007867C1"/>
    <w:rsid w:val="00790C48"/>
    <w:rsid w:val="00792331"/>
    <w:rsid w:val="00792792"/>
    <w:rsid w:val="007945BF"/>
    <w:rsid w:val="00795368"/>
    <w:rsid w:val="00796428"/>
    <w:rsid w:val="00796A9E"/>
    <w:rsid w:val="00797561"/>
    <w:rsid w:val="007A06EA"/>
    <w:rsid w:val="007A0BF0"/>
    <w:rsid w:val="007A0EA9"/>
    <w:rsid w:val="007A3337"/>
    <w:rsid w:val="007A3C4D"/>
    <w:rsid w:val="007A475E"/>
    <w:rsid w:val="007A57B8"/>
    <w:rsid w:val="007A6521"/>
    <w:rsid w:val="007A6ED8"/>
    <w:rsid w:val="007A7160"/>
    <w:rsid w:val="007B033F"/>
    <w:rsid w:val="007B11CE"/>
    <w:rsid w:val="007B11EF"/>
    <w:rsid w:val="007B197F"/>
    <w:rsid w:val="007B1BD4"/>
    <w:rsid w:val="007B1C5C"/>
    <w:rsid w:val="007B52E0"/>
    <w:rsid w:val="007B6B30"/>
    <w:rsid w:val="007B7514"/>
    <w:rsid w:val="007B7812"/>
    <w:rsid w:val="007C00FA"/>
    <w:rsid w:val="007C0B6A"/>
    <w:rsid w:val="007C1F9F"/>
    <w:rsid w:val="007C2578"/>
    <w:rsid w:val="007C4E04"/>
    <w:rsid w:val="007C565D"/>
    <w:rsid w:val="007C7BEA"/>
    <w:rsid w:val="007D012A"/>
    <w:rsid w:val="007D06D8"/>
    <w:rsid w:val="007D13C7"/>
    <w:rsid w:val="007D2188"/>
    <w:rsid w:val="007D2380"/>
    <w:rsid w:val="007D27BD"/>
    <w:rsid w:val="007D3BA4"/>
    <w:rsid w:val="007D5D3F"/>
    <w:rsid w:val="007D5E67"/>
    <w:rsid w:val="007D707D"/>
    <w:rsid w:val="007D7A58"/>
    <w:rsid w:val="007D7D9F"/>
    <w:rsid w:val="007E1935"/>
    <w:rsid w:val="007E1F4E"/>
    <w:rsid w:val="007E2F5C"/>
    <w:rsid w:val="007E3007"/>
    <w:rsid w:val="007E3E64"/>
    <w:rsid w:val="007E5219"/>
    <w:rsid w:val="007E67BA"/>
    <w:rsid w:val="007E71DC"/>
    <w:rsid w:val="007F0594"/>
    <w:rsid w:val="007F0941"/>
    <w:rsid w:val="007F1177"/>
    <w:rsid w:val="007F2921"/>
    <w:rsid w:val="007F2A44"/>
    <w:rsid w:val="007F3B19"/>
    <w:rsid w:val="007F43A9"/>
    <w:rsid w:val="007F53FA"/>
    <w:rsid w:val="007F62D1"/>
    <w:rsid w:val="007F6A39"/>
    <w:rsid w:val="007F749A"/>
    <w:rsid w:val="00800673"/>
    <w:rsid w:val="00800F7F"/>
    <w:rsid w:val="0080268B"/>
    <w:rsid w:val="00803B6B"/>
    <w:rsid w:val="00804185"/>
    <w:rsid w:val="0080510F"/>
    <w:rsid w:val="008052AA"/>
    <w:rsid w:val="00805683"/>
    <w:rsid w:val="008101B1"/>
    <w:rsid w:val="0081034A"/>
    <w:rsid w:val="00810826"/>
    <w:rsid w:val="00810EFC"/>
    <w:rsid w:val="0081138E"/>
    <w:rsid w:val="00812AD7"/>
    <w:rsid w:val="00813C4A"/>
    <w:rsid w:val="00815991"/>
    <w:rsid w:val="0081796A"/>
    <w:rsid w:val="00817D04"/>
    <w:rsid w:val="0082062B"/>
    <w:rsid w:val="00821625"/>
    <w:rsid w:val="00821C86"/>
    <w:rsid w:val="00822062"/>
    <w:rsid w:val="00823576"/>
    <w:rsid w:val="0082374A"/>
    <w:rsid w:val="008254BC"/>
    <w:rsid w:val="00825796"/>
    <w:rsid w:val="00825C2E"/>
    <w:rsid w:val="008262AA"/>
    <w:rsid w:val="00826603"/>
    <w:rsid w:val="00826ED4"/>
    <w:rsid w:val="00827B90"/>
    <w:rsid w:val="0083003A"/>
    <w:rsid w:val="00830161"/>
    <w:rsid w:val="00830C8E"/>
    <w:rsid w:val="008310F9"/>
    <w:rsid w:val="00833829"/>
    <w:rsid w:val="00835114"/>
    <w:rsid w:val="0083557E"/>
    <w:rsid w:val="0083679F"/>
    <w:rsid w:val="008371E3"/>
    <w:rsid w:val="00840491"/>
    <w:rsid w:val="00841247"/>
    <w:rsid w:val="008427C6"/>
    <w:rsid w:val="00842D63"/>
    <w:rsid w:val="008446C8"/>
    <w:rsid w:val="00845149"/>
    <w:rsid w:val="00846580"/>
    <w:rsid w:val="008471EE"/>
    <w:rsid w:val="0084737A"/>
    <w:rsid w:val="0084778E"/>
    <w:rsid w:val="00847CBE"/>
    <w:rsid w:val="008517BD"/>
    <w:rsid w:val="00851CFE"/>
    <w:rsid w:val="008530C1"/>
    <w:rsid w:val="008534B1"/>
    <w:rsid w:val="00853A56"/>
    <w:rsid w:val="00854B04"/>
    <w:rsid w:val="00854B15"/>
    <w:rsid w:val="00855446"/>
    <w:rsid w:val="00855667"/>
    <w:rsid w:val="00855668"/>
    <w:rsid w:val="00856424"/>
    <w:rsid w:val="0085649D"/>
    <w:rsid w:val="00856F76"/>
    <w:rsid w:val="008602E2"/>
    <w:rsid w:val="00860636"/>
    <w:rsid w:val="00861458"/>
    <w:rsid w:val="008619BF"/>
    <w:rsid w:val="00862B5A"/>
    <w:rsid w:val="0086318E"/>
    <w:rsid w:val="00864036"/>
    <w:rsid w:val="00865490"/>
    <w:rsid w:val="0086594E"/>
    <w:rsid w:val="008664F2"/>
    <w:rsid w:val="00867131"/>
    <w:rsid w:val="0086771B"/>
    <w:rsid w:val="00867755"/>
    <w:rsid w:val="0086792D"/>
    <w:rsid w:val="00867AE4"/>
    <w:rsid w:val="00867C5E"/>
    <w:rsid w:val="00867CE4"/>
    <w:rsid w:val="00870489"/>
    <w:rsid w:val="008718C1"/>
    <w:rsid w:val="00871ECC"/>
    <w:rsid w:val="0087288C"/>
    <w:rsid w:val="0087335B"/>
    <w:rsid w:val="008738B9"/>
    <w:rsid w:val="00874213"/>
    <w:rsid w:val="008744F0"/>
    <w:rsid w:val="0087469B"/>
    <w:rsid w:val="00875597"/>
    <w:rsid w:val="0087583E"/>
    <w:rsid w:val="008762E8"/>
    <w:rsid w:val="008764B4"/>
    <w:rsid w:val="00876C63"/>
    <w:rsid w:val="0088048E"/>
    <w:rsid w:val="008808EF"/>
    <w:rsid w:val="008813DC"/>
    <w:rsid w:val="008823F4"/>
    <w:rsid w:val="008824E1"/>
    <w:rsid w:val="008841A3"/>
    <w:rsid w:val="008846EA"/>
    <w:rsid w:val="00884956"/>
    <w:rsid w:val="00884D90"/>
    <w:rsid w:val="00885A09"/>
    <w:rsid w:val="00886036"/>
    <w:rsid w:val="008866A8"/>
    <w:rsid w:val="00886855"/>
    <w:rsid w:val="00886F55"/>
    <w:rsid w:val="00887422"/>
    <w:rsid w:val="00891039"/>
    <w:rsid w:val="00891AC5"/>
    <w:rsid w:val="00891C88"/>
    <w:rsid w:val="0089238B"/>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64CA"/>
    <w:rsid w:val="008A6635"/>
    <w:rsid w:val="008A7294"/>
    <w:rsid w:val="008A7AE3"/>
    <w:rsid w:val="008A7B61"/>
    <w:rsid w:val="008A7D6E"/>
    <w:rsid w:val="008B0676"/>
    <w:rsid w:val="008B10F4"/>
    <w:rsid w:val="008B1174"/>
    <w:rsid w:val="008B15C7"/>
    <w:rsid w:val="008B22E1"/>
    <w:rsid w:val="008B2A88"/>
    <w:rsid w:val="008B35FD"/>
    <w:rsid w:val="008B38C5"/>
    <w:rsid w:val="008B39E5"/>
    <w:rsid w:val="008B403D"/>
    <w:rsid w:val="008B410C"/>
    <w:rsid w:val="008B488B"/>
    <w:rsid w:val="008B4DD2"/>
    <w:rsid w:val="008B4F68"/>
    <w:rsid w:val="008B589A"/>
    <w:rsid w:val="008B5A6A"/>
    <w:rsid w:val="008B699E"/>
    <w:rsid w:val="008B6D5C"/>
    <w:rsid w:val="008B7BFD"/>
    <w:rsid w:val="008B7C31"/>
    <w:rsid w:val="008C01FA"/>
    <w:rsid w:val="008C0454"/>
    <w:rsid w:val="008C06FB"/>
    <w:rsid w:val="008C1761"/>
    <w:rsid w:val="008C23DB"/>
    <w:rsid w:val="008C6A1A"/>
    <w:rsid w:val="008C6DAD"/>
    <w:rsid w:val="008C76FA"/>
    <w:rsid w:val="008D0495"/>
    <w:rsid w:val="008D12BC"/>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2E0A"/>
    <w:rsid w:val="008E35F7"/>
    <w:rsid w:val="008E4200"/>
    <w:rsid w:val="008E5336"/>
    <w:rsid w:val="008E5D04"/>
    <w:rsid w:val="008E5DAF"/>
    <w:rsid w:val="008E7186"/>
    <w:rsid w:val="008E7C0F"/>
    <w:rsid w:val="008E7E8C"/>
    <w:rsid w:val="008F14AF"/>
    <w:rsid w:val="008F1C99"/>
    <w:rsid w:val="008F1EB6"/>
    <w:rsid w:val="008F2920"/>
    <w:rsid w:val="008F3454"/>
    <w:rsid w:val="008F3752"/>
    <w:rsid w:val="008F3807"/>
    <w:rsid w:val="008F4374"/>
    <w:rsid w:val="008F47CB"/>
    <w:rsid w:val="008F4EDC"/>
    <w:rsid w:val="008F506F"/>
    <w:rsid w:val="008F6343"/>
    <w:rsid w:val="008F641A"/>
    <w:rsid w:val="008F675A"/>
    <w:rsid w:val="00900D7E"/>
    <w:rsid w:val="00901ECB"/>
    <w:rsid w:val="00902B2E"/>
    <w:rsid w:val="009031BB"/>
    <w:rsid w:val="00903AEB"/>
    <w:rsid w:val="00904334"/>
    <w:rsid w:val="00904501"/>
    <w:rsid w:val="00904C58"/>
    <w:rsid w:val="00904EFE"/>
    <w:rsid w:val="00905232"/>
    <w:rsid w:val="009052C2"/>
    <w:rsid w:val="00905BC1"/>
    <w:rsid w:val="009062CE"/>
    <w:rsid w:val="0090664F"/>
    <w:rsid w:val="00906B10"/>
    <w:rsid w:val="00910123"/>
    <w:rsid w:val="0091018C"/>
    <w:rsid w:val="009105EF"/>
    <w:rsid w:val="00910CAD"/>
    <w:rsid w:val="00911303"/>
    <w:rsid w:val="00912219"/>
    <w:rsid w:val="0091421C"/>
    <w:rsid w:val="00915360"/>
    <w:rsid w:val="009156A0"/>
    <w:rsid w:val="0091630E"/>
    <w:rsid w:val="00916B49"/>
    <w:rsid w:val="00920041"/>
    <w:rsid w:val="00924899"/>
    <w:rsid w:val="009260F4"/>
    <w:rsid w:val="00926A74"/>
    <w:rsid w:val="00926AA0"/>
    <w:rsid w:val="00927257"/>
    <w:rsid w:val="009273D4"/>
    <w:rsid w:val="00927845"/>
    <w:rsid w:val="00927929"/>
    <w:rsid w:val="0093037F"/>
    <w:rsid w:val="00932032"/>
    <w:rsid w:val="00933180"/>
    <w:rsid w:val="00933E4C"/>
    <w:rsid w:val="00940B6F"/>
    <w:rsid w:val="009412E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2D1C"/>
    <w:rsid w:val="00953F6E"/>
    <w:rsid w:val="0095428E"/>
    <w:rsid w:val="009546BD"/>
    <w:rsid w:val="00954774"/>
    <w:rsid w:val="0095599E"/>
    <w:rsid w:val="009563B6"/>
    <w:rsid w:val="00957475"/>
    <w:rsid w:val="009603C7"/>
    <w:rsid w:val="0096246E"/>
    <w:rsid w:val="00962550"/>
    <w:rsid w:val="009631B5"/>
    <w:rsid w:val="00965ADD"/>
    <w:rsid w:val="0096630A"/>
    <w:rsid w:val="009673BB"/>
    <w:rsid w:val="009702AD"/>
    <w:rsid w:val="00971C70"/>
    <w:rsid w:val="00972279"/>
    <w:rsid w:val="00972BC1"/>
    <w:rsid w:val="00973E44"/>
    <w:rsid w:val="00974180"/>
    <w:rsid w:val="00974574"/>
    <w:rsid w:val="00975CD8"/>
    <w:rsid w:val="009760AE"/>
    <w:rsid w:val="009764E5"/>
    <w:rsid w:val="00976B80"/>
    <w:rsid w:val="00977593"/>
    <w:rsid w:val="00977703"/>
    <w:rsid w:val="009810AE"/>
    <w:rsid w:val="00981944"/>
    <w:rsid w:val="00982DCB"/>
    <w:rsid w:val="0098329C"/>
    <w:rsid w:val="009838CB"/>
    <w:rsid w:val="00983BA8"/>
    <w:rsid w:val="00986B6C"/>
    <w:rsid w:val="00986F3F"/>
    <w:rsid w:val="00990160"/>
    <w:rsid w:val="00990201"/>
    <w:rsid w:val="00990430"/>
    <w:rsid w:val="00990A0B"/>
    <w:rsid w:val="00990AFA"/>
    <w:rsid w:val="009918F7"/>
    <w:rsid w:val="00991992"/>
    <w:rsid w:val="00993AFB"/>
    <w:rsid w:val="00994A51"/>
    <w:rsid w:val="0099626F"/>
    <w:rsid w:val="00996B87"/>
    <w:rsid w:val="00997AD1"/>
    <w:rsid w:val="009A0A20"/>
    <w:rsid w:val="009A10BC"/>
    <w:rsid w:val="009A17C9"/>
    <w:rsid w:val="009A1AAC"/>
    <w:rsid w:val="009A1DE3"/>
    <w:rsid w:val="009A286E"/>
    <w:rsid w:val="009A3598"/>
    <w:rsid w:val="009A3B98"/>
    <w:rsid w:val="009A3E57"/>
    <w:rsid w:val="009A47A6"/>
    <w:rsid w:val="009A53EE"/>
    <w:rsid w:val="009A56E3"/>
    <w:rsid w:val="009A5B2D"/>
    <w:rsid w:val="009A5BD0"/>
    <w:rsid w:val="009A5CE5"/>
    <w:rsid w:val="009A5FC7"/>
    <w:rsid w:val="009A60FE"/>
    <w:rsid w:val="009A7C1E"/>
    <w:rsid w:val="009B0345"/>
    <w:rsid w:val="009B0D53"/>
    <w:rsid w:val="009B175A"/>
    <w:rsid w:val="009B17CF"/>
    <w:rsid w:val="009B180E"/>
    <w:rsid w:val="009B1A9D"/>
    <w:rsid w:val="009B318C"/>
    <w:rsid w:val="009B3E5C"/>
    <w:rsid w:val="009B4D32"/>
    <w:rsid w:val="009B6660"/>
    <w:rsid w:val="009B7A95"/>
    <w:rsid w:val="009B7F09"/>
    <w:rsid w:val="009C0981"/>
    <w:rsid w:val="009C1A1D"/>
    <w:rsid w:val="009C1EE8"/>
    <w:rsid w:val="009C1FA9"/>
    <w:rsid w:val="009C227E"/>
    <w:rsid w:val="009C2430"/>
    <w:rsid w:val="009C25BF"/>
    <w:rsid w:val="009C31BC"/>
    <w:rsid w:val="009C457D"/>
    <w:rsid w:val="009C5318"/>
    <w:rsid w:val="009C5C61"/>
    <w:rsid w:val="009C748F"/>
    <w:rsid w:val="009C74FD"/>
    <w:rsid w:val="009C753A"/>
    <w:rsid w:val="009D01A2"/>
    <w:rsid w:val="009D02E3"/>
    <w:rsid w:val="009D114B"/>
    <w:rsid w:val="009D1A83"/>
    <w:rsid w:val="009D1C22"/>
    <w:rsid w:val="009D1F75"/>
    <w:rsid w:val="009D264D"/>
    <w:rsid w:val="009D2777"/>
    <w:rsid w:val="009D2B19"/>
    <w:rsid w:val="009D43C2"/>
    <w:rsid w:val="009D5305"/>
    <w:rsid w:val="009D67AB"/>
    <w:rsid w:val="009D682B"/>
    <w:rsid w:val="009E039B"/>
    <w:rsid w:val="009E0775"/>
    <w:rsid w:val="009E0969"/>
    <w:rsid w:val="009E0D8C"/>
    <w:rsid w:val="009E19CC"/>
    <w:rsid w:val="009E1AD3"/>
    <w:rsid w:val="009E1F75"/>
    <w:rsid w:val="009E2A95"/>
    <w:rsid w:val="009E325D"/>
    <w:rsid w:val="009E363E"/>
    <w:rsid w:val="009E3BC3"/>
    <w:rsid w:val="009E4013"/>
    <w:rsid w:val="009E4500"/>
    <w:rsid w:val="009E54F1"/>
    <w:rsid w:val="009E54F9"/>
    <w:rsid w:val="009E56C1"/>
    <w:rsid w:val="009E63F0"/>
    <w:rsid w:val="009E676D"/>
    <w:rsid w:val="009E67EF"/>
    <w:rsid w:val="009E6A9D"/>
    <w:rsid w:val="009E6C76"/>
    <w:rsid w:val="009F007D"/>
    <w:rsid w:val="009F084F"/>
    <w:rsid w:val="009F0925"/>
    <w:rsid w:val="009F111B"/>
    <w:rsid w:val="009F1DB0"/>
    <w:rsid w:val="009F281E"/>
    <w:rsid w:val="009F3988"/>
    <w:rsid w:val="009F3B6C"/>
    <w:rsid w:val="009F443E"/>
    <w:rsid w:val="009F461F"/>
    <w:rsid w:val="009F5472"/>
    <w:rsid w:val="009F5CB5"/>
    <w:rsid w:val="009F6648"/>
    <w:rsid w:val="00A0015F"/>
    <w:rsid w:val="00A005C3"/>
    <w:rsid w:val="00A01E7C"/>
    <w:rsid w:val="00A022A6"/>
    <w:rsid w:val="00A02B24"/>
    <w:rsid w:val="00A03440"/>
    <w:rsid w:val="00A0357A"/>
    <w:rsid w:val="00A044E0"/>
    <w:rsid w:val="00A056B1"/>
    <w:rsid w:val="00A0571C"/>
    <w:rsid w:val="00A05B78"/>
    <w:rsid w:val="00A062E5"/>
    <w:rsid w:val="00A06653"/>
    <w:rsid w:val="00A07155"/>
    <w:rsid w:val="00A102AF"/>
    <w:rsid w:val="00A106B2"/>
    <w:rsid w:val="00A114E2"/>
    <w:rsid w:val="00A11644"/>
    <w:rsid w:val="00A116C3"/>
    <w:rsid w:val="00A11FB2"/>
    <w:rsid w:val="00A121EC"/>
    <w:rsid w:val="00A132E6"/>
    <w:rsid w:val="00A13C29"/>
    <w:rsid w:val="00A13E86"/>
    <w:rsid w:val="00A1470F"/>
    <w:rsid w:val="00A1576F"/>
    <w:rsid w:val="00A15C62"/>
    <w:rsid w:val="00A15DBA"/>
    <w:rsid w:val="00A17B96"/>
    <w:rsid w:val="00A20005"/>
    <w:rsid w:val="00A20309"/>
    <w:rsid w:val="00A20DE7"/>
    <w:rsid w:val="00A232E2"/>
    <w:rsid w:val="00A2334E"/>
    <w:rsid w:val="00A23DF4"/>
    <w:rsid w:val="00A240CA"/>
    <w:rsid w:val="00A26292"/>
    <w:rsid w:val="00A26B5D"/>
    <w:rsid w:val="00A26C56"/>
    <w:rsid w:val="00A27154"/>
    <w:rsid w:val="00A27222"/>
    <w:rsid w:val="00A2745A"/>
    <w:rsid w:val="00A27ED2"/>
    <w:rsid w:val="00A27F2D"/>
    <w:rsid w:val="00A302E6"/>
    <w:rsid w:val="00A30683"/>
    <w:rsid w:val="00A30ACE"/>
    <w:rsid w:val="00A31E52"/>
    <w:rsid w:val="00A32470"/>
    <w:rsid w:val="00A326F2"/>
    <w:rsid w:val="00A33AC3"/>
    <w:rsid w:val="00A33E34"/>
    <w:rsid w:val="00A34281"/>
    <w:rsid w:val="00A352B0"/>
    <w:rsid w:val="00A35519"/>
    <w:rsid w:val="00A35DD1"/>
    <w:rsid w:val="00A36642"/>
    <w:rsid w:val="00A37379"/>
    <w:rsid w:val="00A407BA"/>
    <w:rsid w:val="00A40E5C"/>
    <w:rsid w:val="00A4476F"/>
    <w:rsid w:val="00A450CD"/>
    <w:rsid w:val="00A4520B"/>
    <w:rsid w:val="00A4534E"/>
    <w:rsid w:val="00A45383"/>
    <w:rsid w:val="00A45384"/>
    <w:rsid w:val="00A4569B"/>
    <w:rsid w:val="00A46AEE"/>
    <w:rsid w:val="00A519AF"/>
    <w:rsid w:val="00A51D61"/>
    <w:rsid w:val="00A51D70"/>
    <w:rsid w:val="00A525D3"/>
    <w:rsid w:val="00A529A0"/>
    <w:rsid w:val="00A53E9B"/>
    <w:rsid w:val="00A53EF0"/>
    <w:rsid w:val="00A54794"/>
    <w:rsid w:val="00A564AF"/>
    <w:rsid w:val="00A570A2"/>
    <w:rsid w:val="00A6157A"/>
    <w:rsid w:val="00A617E6"/>
    <w:rsid w:val="00A61D8D"/>
    <w:rsid w:val="00A62015"/>
    <w:rsid w:val="00A632DF"/>
    <w:rsid w:val="00A63382"/>
    <w:rsid w:val="00A63714"/>
    <w:rsid w:val="00A63A72"/>
    <w:rsid w:val="00A63C62"/>
    <w:rsid w:val="00A642BA"/>
    <w:rsid w:val="00A64389"/>
    <w:rsid w:val="00A64C12"/>
    <w:rsid w:val="00A65A46"/>
    <w:rsid w:val="00A709DD"/>
    <w:rsid w:val="00A70F41"/>
    <w:rsid w:val="00A71F8E"/>
    <w:rsid w:val="00A7208D"/>
    <w:rsid w:val="00A726BE"/>
    <w:rsid w:val="00A72822"/>
    <w:rsid w:val="00A73137"/>
    <w:rsid w:val="00A745DA"/>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623"/>
    <w:rsid w:val="00A968C6"/>
    <w:rsid w:val="00A96E8C"/>
    <w:rsid w:val="00A9735F"/>
    <w:rsid w:val="00A97497"/>
    <w:rsid w:val="00AA12A7"/>
    <w:rsid w:val="00AA1364"/>
    <w:rsid w:val="00AA2794"/>
    <w:rsid w:val="00AA4925"/>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5CAD"/>
    <w:rsid w:val="00AB686D"/>
    <w:rsid w:val="00AB7384"/>
    <w:rsid w:val="00AB742F"/>
    <w:rsid w:val="00AC04E3"/>
    <w:rsid w:val="00AC0A7A"/>
    <w:rsid w:val="00AC0FA1"/>
    <w:rsid w:val="00AC1156"/>
    <w:rsid w:val="00AC1BDC"/>
    <w:rsid w:val="00AC2179"/>
    <w:rsid w:val="00AC2FDE"/>
    <w:rsid w:val="00AC39A7"/>
    <w:rsid w:val="00AC45A2"/>
    <w:rsid w:val="00AC49CA"/>
    <w:rsid w:val="00AC50A4"/>
    <w:rsid w:val="00AC50C7"/>
    <w:rsid w:val="00AC520C"/>
    <w:rsid w:val="00AC539D"/>
    <w:rsid w:val="00AC66BD"/>
    <w:rsid w:val="00AC6F1B"/>
    <w:rsid w:val="00AC7ABE"/>
    <w:rsid w:val="00AC7B7E"/>
    <w:rsid w:val="00AC7B92"/>
    <w:rsid w:val="00AC7FA2"/>
    <w:rsid w:val="00AD0BFA"/>
    <w:rsid w:val="00AD114F"/>
    <w:rsid w:val="00AD2635"/>
    <w:rsid w:val="00AD462C"/>
    <w:rsid w:val="00AD4C27"/>
    <w:rsid w:val="00AD5D34"/>
    <w:rsid w:val="00AD612B"/>
    <w:rsid w:val="00AD66D6"/>
    <w:rsid w:val="00AD74DE"/>
    <w:rsid w:val="00AE05F1"/>
    <w:rsid w:val="00AE33AD"/>
    <w:rsid w:val="00AE33CD"/>
    <w:rsid w:val="00AE5D88"/>
    <w:rsid w:val="00AE7E33"/>
    <w:rsid w:val="00AF097D"/>
    <w:rsid w:val="00AF0B28"/>
    <w:rsid w:val="00AF0DC5"/>
    <w:rsid w:val="00AF1658"/>
    <w:rsid w:val="00AF1CB1"/>
    <w:rsid w:val="00AF1D60"/>
    <w:rsid w:val="00AF2CD4"/>
    <w:rsid w:val="00AF321C"/>
    <w:rsid w:val="00AF372F"/>
    <w:rsid w:val="00AF3B6C"/>
    <w:rsid w:val="00AF4AC3"/>
    <w:rsid w:val="00AF5969"/>
    <w:rsid w:val="00AF7465"/>
    <w:rsid w:val="00B005DA"/>
    <w:rsid w:val="00B00641"/>
    <w:rsid w:val="00B0391B"/>
    <w:rsid w:val="00B0483D"/>
    <w:rsid w:val="00B049AC"/>
    <w:rsid w:val="00B05817"/>
    <w:rsid w:val="00B0621B"/>
    <w:rsid w:val="00B06A5F"/>
    <w:rsid w:val="00B06A7C"/>
    <w:rsid w:val="00B06C6A"/>
    <w:rsid w:val="00B07684"/>
    <w:rsid w:val="00B07696"/>
    <w:rsid w:val="00B10DD7"/>
    <w:rsid w:val="00B10E6A"/>
    <w:rsid w:val="00B10E86"/>
    <w:rsid w:val="00B117C6"/>
    <w:rsid w:val="00B12A5F"/>
    <w:rsid w:val="00B12C1F"/>
    <w:rsid w:val="00B13143"/>
    <w:rsid w:val="00B136B3"/>
    <w:rsid w:val="00B1577D"/>
    <w:rsid w:val="00B15DB9"/>
    <w:rsid w:val="00B1715A"/>
    <w:rsid w:val="00B1771B"/>
    <w:rsid w:val="00B20536"/>
    <w:rsid w:val="00B2102A"/>
    <w:rsid w:val="00B21477"/>
    <w:rsid w:val="00B220A9"/>
    <w:rsid w:val="00B22DA6"/>
    <w:rsid w:val="00B22FB1"/>
    <w:rsid w:val="00B27767"/>
    <w:rsid w:val="00B27B0C"/>
    <w:rsid w:val="00B3076A"/>
    <w:rsid w:val="00B30C24"/>
    <w:rsid w:val="00B30EAC"/>
    <w:rsid w:val="00B316C3"/>
    <w:rsid w:val="00B31BD1"/>
    <w:rsid w:val="00B31D25"/>
    <w:rsid w:val="00B32A19"/>
    <w:rsid w:val="00B32B3D"/>
    <w:rsid w:val="00B35676"/>
    <w:rsid w:val="00B36A8C"/>
    <w:rsid w:val="00B36AD0"/>
    <w:rsid w:val="00B37343"/>
    <w:rsid w:val="00B37A2B"/>
    <w:rsid w:val="00B37C4D"/>
    <w:rsid w:val="00B37D6F"/>
    <w:rsid w:val="00B40F4B"/>
    <w:rsid w:val="00B410C3"/>
    <w:rsid w:val="00B41F4C"/>
    <w:rsid w:val="00B423F5"/>
    <w:rsid w:val="00B42BF1"/>
    <w:rsid w:val="00B43596"/>
    <w:rsid w:val="00B43661"/>
    <w:rsid w:val="00B43D02"/>
    <w:rsid w:val="00B44790"/>
    <w:rsid w:val="00B45413"/>
    <w:rsid w:val="00B45684"/>
    <w:rsid w:val="00B464B4"/>
    <w:rsid w:val="00B4696D"/>
    <w:rsid w:val="00B46E17"/>
    <w:rsid w:val="00B46FEE"/>
    <w:rsid w:val="00B4729C"/>
    <w:rsid w:val="00B475AB"/>
    <w:rsid w:val="00B47A03"/>
    <w:rsid w:val="00B50FAD"/>
    <w:rsid w:val="00B51BA8"/>
    <w:rsid w:val="00B52541"/>
    <w:rsid w:val="00B53CEB"/>
    <w:rsid w:val="00B54009"/>
    <w:rsid w:val="00B54241"/>
    <w:rsid w:val="00B54344"/>
    <w:rsid w:val="00B564B8"/>
    <w:rsid w:val="00B5681E"/>
    <w:rsid w:val="00B57EEF"/>
    <w:rsid w:val="00B60471"/>
    <w:rsid w:val="00B604EE"/>
    <w:rsid w:val="00B60CC2"/>
    <w:rsid w:val="00B60D1E"/>
    <w:rsid w:val="00B634BB"/>
    <w:rsid w:val="00B638DF"/>
    <w:rsid w:val="00B64DE3"/>
    <w:rsid w:val="00B64F67"/>
    <w:rsid w:val="00B661A8"/>
    <w:rsid w:val="00B664DB"/>
    <w:rsid w:val="00B676D8"/>
    <w:rsid w:val="00B72302"/>
    <w:rsid w:val="00B7267F"/>
    <w:rsid w:val="00B727B7"/>
    <w:rsid w:val="00B72C83"/>
    <w:rsid w:val="00B73047"/>
    <w:rsid w:val="00B73733"/>
    <w:rsid w:val="00B74DCF"/>
    <w:rsid w:val="00B7566C"/>
    <w:rsid w:val="00B75A52"/>
    <w:rsid w:val="00B760D7"/>
    <w:rsid w:val="00B770D4"/>
    <w:rsid w:val="00B8094B"/>
    <w:rsid w:val="00B809BB"/>
    <w:rsid w:val="00B81B13"/>
    <w:rsid w:val="00B82929"/>
    <w:rsid w:val="00B82F34"/>
    <w:rsid w:val="00B832DE"/>
    <w:rsid w:val="00B839D5"/>
    <w:rsid w:val="00B84F77"/>
    <w:rsid w:val="00B8504A"/>
    <w:rsid w:val="00B86396"/>
    <w:rsid w:val="00B86A2B"/>
    <w:rsid w:val="00B86A6F"/>
    <w:rsid w:val="00B87DFA"/>
    <w:rsid w:val="00B90AF4"/>
    <w:rsid w:val="00B9211B"/>
    <w:rsid w:val="00B924EE"/>
    <w:rsid w:val="00B92840"/>
    <w:rsid w:val="00B92EC6"/>
    <w:rsid w:val="00B9312A"/>
    <w:rsid w:val="00B931EB"/>
    <w:rsid w:val="00B940C9"/>
    <w:rsid w:val="00B959CE"/>
    <w:rsid w:val="00B95B30"/>
    <w:rsid w:val="00B95C72"/>
    <w:rsid w:val="00B95D38"/>
    <w:rsid w:val="00B961F5"/>
    <w:rsid w:val="00BA0A39"/>
    <w:rsid w:val="00BA0EDC"/>
    <w:rsid w:val="00BA1C50"/>
    <w:rsid w:val="00BA217E"/>
    <w:rsid w:val="00BA2600"/>
    <w:rsid w:val="00BA2827"/>
    <w:rsid w:val="00BA2FEF"/>
    <w:rsid w:val="00BA403B"/>
    <w:rsid w:val="00BA505C"/>
    <w:rsid w:val="00BA536A"/>
    <w:rsid w:val="00BA5500"/>
    <w:rsid w:val="00BA6544"/>
    <w:rsid w:val="00BA6CEF"/>
    <w:rsid w:val="00BB0504"/>
    <w:rsid w:val="00BB0523"/>
    <w:rsid w:val="00BB07BE"/>
    <w:rsid w:val="00BB0F1D"/>
    <w:rsid w:val="00BB20B7"/>
    <w:rsid w:val="00BB21DB"/>
    <w:rsid w:val="00BB24B5"/>
    <w:rsid w:val="00BB25E0"/>
    <w:rsid w:val="00BB48BB"/>
    <w:rsid w:val="00BB4D4B"/>
    <w:rsid w:val="00BB4F9F"/>
    <w:rsid w:val="00BB5510"/>
    <w:rsid w:val="00BB55CE"/>
    <w:rsid w:val="00BB6ABE"/>
    <w:rsid w:val="00BB7986"/>
    <w:rsid w:val="00BC01C0"/>
    <w:rsid w:val="00BC0C9A"/>
    <w:rsid w:val="00BC1563"/>
    <w:rsid w:val="00BC175A"/>
    <w:rsid w:val="00BC2F18"/>
    <w:rsid w:val="00BC3002"/>
    <w:rsid w:val="00BC340E"/>
    <w:rsid w:val="00BC355A"/>
    <w:rsid w:val="00BC3928"/>
    <w:rsid w:val="00BC3CDA"/>
    <w:rsid w:val="00BC44D4"/>
    <w:rsid w:val="00BC4E7D"/>
    <w:rsid w:val="00BC4FA6"/>
    <w:rsid w:val="00BC5049"/>
    <w:rsid w:val="00BC6348"/>
    <w:rsid w:val="00BD0621"/>
    <w:rsid w:val="00BD09CB"/>
    <w:rsid w:val="00BD125C"/>
    <w:rsid w:val="00BD1D12"/>
    <w:rsid w:val="00BD39A0"/>
    <w:rsid w:val="00BD48F3"/>
    <w:rsid w:val="00BD49AF"/>
    <w:rsid w:val="00BD6154"/>
    <w:rsid w:val="00BD6176"/>
    <w:rsid w:val="00BD71AF"/>
    <w:rsid w:val="00BD7739"/>
    <w:rsid w:val="00BD7A84"/>
    <w:rsid w:val="00BE06AB"/>
    <w:rsid w:val="00BE10D2"/>
    <w:rsid w:val="00BE3C9B"/>
    <w:rsid w:val="00BE438C"/>
    <w:rsid w:val="00BE63CD"/>
    <w:rsid w:val="00BE7374"/>
    <w:rsid w:val="00BE7AF7"/>
    <w:rsid w:val="00BF0BFC"/>
    <w:rsid w:val="00BF0C9F"/>
    <w:rsid w:val="00BF2FFF"/>
    <w:rsid w:val="00BF342E"/>
    <w:rsid w:val="00BF359A"/>
    <w:rsid w:val="00BF4043"/>
    <w:rsid w:val="00BF45F1"/>
    <w:rsid w:val="00BF5B84"/>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30"/>
    <w:rsid w:val="00C11DCD"/>
    <w:rsid w:val="00C13A8A"/>
    <w:rsid w:val="00C13EDE"/>
    <w:rsid w:val="00C140EB"/>
    <w:rsid w:val="00C1632D"/>
    <w:rsid w:val="00C168D6"/>
    <w:rsid w:val="00C205CF"/>
    <w:rsid w:val="00C23223"/>
    <w:rsid w:val="00C23764"/>
    <w:rsid w:val="00C2425E"/>
    <w:rsid w:val="00C260D3"/>
    <w:rsid w:val="00C26254"/>
    <w:rsid w:val="00C263DF"/>
    <w:rsid w:val="00C267CC"/>
    <w:rsid w:val="00C26932"/>
    <w:rsid w:val="00C272B7"/>
    <w:rsid w:val="00C30112"/>
    <w:rsid w:val="00C30991"/>
    <w:rsid w:val="00C30F67"/>
    <w:rsid w:val="00C32A3E"/>
    <w:rsid w:val="00C32EF2"/>
    <w:rsid w:val="00C33620"/>
    <w:rsid w:val="00C345DF"/>
    <w:rsid w:val="00C34B66"/>
    <w:rsid w:val="00C3524E"/>
    <w:rsid w:val="00C35A99"/>
    <w:rsid w:val="00C4054B"/>
    <w:rsid w:val="00C43D3B"/>
    <w:rsid w:val="00C43DD3"/>
    <w:rsid w:val="00C44516"/>
    <w:rsid w:val="00C46536"/>
    <w:rsid w:val="00C4662C"/>
    <w:rsid w:val="00C469C6"/>
    <w:rsid w:val="00C46ECF"/>
    <w:rsid w:val="00C50B14"/>
    <w:rsid w:val="00C5160D"/>
    <w:rsid w:val="00C51942"/>
    <w:rsid w:val="00C51B28"/>
    <w:rsid w:val="00C51F2F"/>
    <w:rsid w:val="00C523ED"/>
    <w:rsid w:val="00C54102"/>
    <w:rsid w:val="00C548AA"/>
    <w:rsid w:val="00C54CF7"/>
    <w:rsid w:val="00C557AF"/>
    <w:rsid w:val="00C5645E"/>
    <w:rsid w:val="00C564B0"/>
    <w:rsid w:val="00C56906"/>
    <w:rsid w:val="00C5724C"/>
    <w:rsid w:val="00C57582"/>
    <w:rsid w:val="00C57B21"/>
    <w:rsid w:val="00C600DA"/>
    <w:rsid w:val="00C6072D"/>
    <w:rsid w:val="00C60955"/>
    <w:rsid w:val="00C612EF"/>
    <w:rsid w:val="00C61EC2"/>
    <w:rsid w:val="00C61FCF"/>
    <w:rsid w:val="00C62815"/>
    <w:rsid w:val="00C62C0B"/>
    <w:rsid w:val="00C63598"/>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20B3"/>
    <w:rsid w:val="00C834C4"/>
    <w:rsid w:val="00C83624"/>
    <w:rsid w:val="00C84211"/>
    <w:rsid w:val="00C84248"/>
    <w:rsid w:val="00C84AB6"/>
    <w:rsid w:val="00C86F34"/>
    <w:rsid w:val="00C9048B"/>
    <w:rsid w:val="00C9071C"/>
    <w:rsid w:val="00C90C05"/>
    <w:rsid w:val="00C90CF8"/>
    <w:rsid w:val="00C91051"/>
    <w:rsid w:val="00C923F8"/>
    <w:rsid w:val="00C92F37"/>
    <w:rsid w:val="00C9389C"/>
    <w:rsid w:val="00C9455F"/>
    <w:rsid w:val="00C94C9C"/>
    <w:rsid w:val="00C95155"/>
    <w:rsid w:val="00C95906"/>
    <w:rsid w:val="00C95A8D"/>
    <w:rsid w:val="00C95B77"/>
    <w:rsid w:val="00C96E78"/>
    <w:rsid w:val="00CA0F32"/>
    <w:rsid w:val="00CA15F3"/>
    <w:rsid w:val="00CA1C2D"/>
    <w:rsid w:val="00CA2C5F"/>
    <w:rsid w:val="00CA4E71"/>
    <w:rsid w:val="00CA5147"/>
    <w:rsid w:val="00CA54FF"/>
    <w:rsid w:val="00CA5A3B"/>
    <w:rsid w:val="00CA7B12"/>
    <w:rsid w:val="00CB0904"/>
    <w:rsid w:val="00CB094D"/>
    <w:rsid w:val="00CB125C"/>
    <w:rsid w:val="00CB1299"/>
    <w:rsid w:val="00CB1A42"/>
    <w:rsid w:val="00CB262D"/>
    <w:rsid w:val="00CB3B3F"/>
    <w:rsid w:val="00CB48B0"/>
    <w:rsid w:val="00CB5A5C"/>
    <w:rsid w:val="00CB66E8"/>
    <w:rsid w:val="00CB6CA4"/>
    <w:rsid w:val="00CB728A"/>
    <w:rsid w:val="00CB772F"/>
    <w:rsid w:val="00CB7FE5"/>
    <w:rsid w:val="00CC125E"/>
    <w:rsid w:val="00CC1EB7"/>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25C"/>
    <w:rsid w:val="00CD6603"/>
    <w:rsid w:val="00CD77B5"/>
    <w:rsid w:val="00CD7F9E"/>
    <w:rsid w:val="00CE1A6E"/>
    <w:rsid w:val="00CE3670"/>
    <w:rsid w:val="00CE40D5"/>
    <w:rsid w:val="00CE4CD8"/>
    <w:rsid w:val="00CE5083"/>
    <w:rsid w:val="00CE5F9E"/>
    <w:rsid w:val="00CE62A8"/>
    <w:rsid w:val="00CE6A61"/>
    <w:rsid w:val="00CE72F6"/>
    <w:rsid w:val="00CE747F"/>
    <w:rsid w:val="00CE7C7A"/>
    <w:rsid w:val="00CE7D8C"/>
    <w:rsid w:val="00CF1019"/>
    <w:rsid w:val="00CF124E"/>
    <w:rsid w:val="00CF1471"/>
    <w:rsid w:val="00CF3780"/>
    <w:rsid w:val="00CF3F60"/>
    <w:rsid w:val="00CF43C3"/>
    <w:rsid w:val="00CF4BA9"/>
    <w:rsid w:val="00CF52AB"/>
    <w:rsid w:val="00CF590F"/>
    <w:rsid w:val="00CF68B9"/>
    <w:rsid w:val="00D0100D"/>
    <w:rsid w:val="00D02713"/>
    <w:rsid w:val="00D02836"/>
    <w:rsid w:val="00D029D5"/>
    <w:rsid w:val="00D04998"/>
    <w:rsid w:val="00D04EE3"/>
    <w:rsid w:val="00D04F84"/>
    <w:rsid w:val="00D064AB"/>
    <w:rsid w:val="00D06706"/>
    <w:rsid w:val="00D06980"/>
    <w:rsid w:val="00D06C3A"/>
    <w:rsid w:val="00D10CF2"/>
    <w:rsid w:val="00D110B9"/>
    <w:rsid w:val="00D12A76"/>
    <w:rsid w:val="00D13B1B"/>
    <w:rsid w:val="00D15298"/>
    <w:rsid w:val="00D15742"/>
    <w:rsid w:val="00D15D4B"/>
    <w:rsid w:val="00D15FC1"/>
    <w:rsid w:val="00D1618F"/>
    <w:rsid w:val="00D171B4"/>
    <w:rsid w:val="00D17705"/>
    <w:rsid w:val="00D2229A"/>
    <w:rsid w:val="00D224D2"/>
    <w:rsid w:val="00D22DD7"/>
    <w:rsid w:val="00D25129"/>
    <w:rsid w:val="00D25269"/>
    <w:rsid w:val="00D257A4"/>
    <w:rsid w:val="00D26FC9"/>
    <w:rsid w:val="00D304ED"/>
    <w:rsid w:val="00D31428"/>
    <w:rsid w:val="00D32408"/>
    <w:rsid w:val="00D32456"/>
    <w:rsid w:val="00D33C52"/>
    <w:rsid w:val="00D341AA"/>
    <w:rsid w:val="00D34363"/>
    <w:rsid w:val="00D346F4"/>
    <w:rsid w:val="00D34770"/>
    <w:rsid w:val="00D35032"/>
    <w:rsid w:val="00D374D5"/>
    <w:rsid w:val="00D37A12"/>
    <w:rsid w:val="00D40217"/>
    <w:rsid w:val="00D4067B"/>
    <w:rsid w:val="00D40A5D"/>
    <w:rsid w:val="00D40DE7"/>
    <w:rsid w:val="00D4189F"/>
    <w:rsid w:val="00D44026"/>
    <w:rsid w:val="00D440BE"/>
    <w:rsid w:val="00D4702C"/>
    <w:rsid w:val="00D47784"/>
    <w:rsid w:val="00D5097C"/>
    <w:rsid w:val="00D52660"/>
    <w:rsid w:val="00D54727"/>
    <w:rsid w:val="00D56D61"/>
    <w:rsid w:val="00D614AC"/>
    <w:rsid w:val="00D6177C"/>
    <w:rsid w:val="00D61ECD"/>
    <w:rsid w:val="00D62897"/>
    <w:rsid w:val="00D630BD"/>
    <w:rsid w:val="00D63431"/>
    <w:rsid w:val="00D63F55"/>
    <w:rsid w:val="00D65AB3"/>
    <w:rsid w:val="00D65C60"/>
    <w:rsid w:val="00D66E43"/>
    <w:rsid w:val="00D670DF"/>
    <w:rsid w:val="00D70046"/>
    <w:rsid w:val="00D70271"/>
    <w:rsid w:val="00D71F18"/>
    <w:rsid w:val="00D734E6"/>
    <w:rsid w:val="00D73B35"/>
    <w:rsid w:val="00D74C34"/>
    <w:rsid w:val="00D754A8"/>
    <w:rsid w:val="00D761FA"/>
    <w:rsid w:val="00D768AB"/>
    <w:rsid w:val="00D7716C"/>
    <w:rsid w:val="00D77202"/>
    <w:rsid w:val="00D8281E"/>
    <w:rsid w:val="00D82AD6"/>
    <w:rsid w:val="00D851B7"/>
    <w:rsid w:val="00D85965"/>
    <w:rsid w:val="00D86742"/>
    <w:rsid w:val="00D879A7"/>
    <w:rsid w:val="00D90816"/>
    <w:rsid w:val="00D90C25"/>
    <w:rsid w:val="00D913DB"/>
    <w:rsid w:val="00D91701"/>
    <w:rsid w:val="00D9183E"/>
    <w:rsid w:val="00D91A5A"/>
    <w:rsid w:val="00D91E95"/>
    <w:rsid w:val="00D93194"/>
    <w:rsid w:val="00D93497"/>
    <w:rsid w:val="00D93D12"/>
    <w:rsid w:val="00D93F09"/>
    <w:rsid w:val="00D9547F"/>
    <w:rsid w:val="00D9586B"/>
    <w:rsid w:val="00D95A5D"/>
    <w:rsid w:val="00D972FC"/>
    <w:rsid w:val="00D979FB"/>
    <w:rsid w:val="00D97B96"/>
    <w:rsid w:val="00D97F5A"/>
    <w:rsid w:val="00DA0290"/>
    <w:rsid w:val="00DA18D9"/>
    <w:rsid w:val="00DA1C9A"/>
    <w:rsid w:val="00DA2593"/>
    <w:rsid w:val="00DA2675"/>
    <w:rsid w:val="00DA26C3"/>
    <w:rsid w:val="00DA2A50"/>
    <w:rsid w:val="00DA3A68"/>
    <w:rsid w:val="00DA4B02"/>
    <w:rsid w:val="00DA4D38"/>
    <w:rsid w:val="00DA55F7"/>
    <w:rsid w:val="00DA59C5"/>
    <w:rsid w:val="00DA66C3"/>
    <w:rsid w:val="00DA68B8"/>
    <w:rsid w:val="00DA79BD"/>
    <w:rsid w:val="00DA7A49"/>
    <w:rsid w:val="00DB1321"/>
    <w:rsid w:val="00DB1DB4"/>
    <w:rsid w:val="00DB26FC"/>
    <w:rsid w:val="00DB2848"/>
    <w:rsid w:val="00DB2F1A"/>
    <w:rsid w:val="00DB3907"/>
    <w:rsid w:val="00DB3C4B"/>
    <w:rsid w:val="00DB452C"/>
    <w:rsid w:val="00DB4DF9"/>
    <w:rsid w:val="00DB5025"/>
    <w:rsid w:val="00DB51E1"/>
    <w:rsid w:val="00DB5314"/>
    <w:rsid w:val="00DB5BF2"/>
    <w:rsid w:val="00DB6351"/>
    <w:rsid w:val="00DB71D3"/>
    <w:rsid w:val="00DB7256"/>
    <w:rsid w:val="00DC0E97"/>
    <w:rsid w:val="00DC0EAE"/>
    <w:rsid w:val="00DC0F06"/>
    <w:rsid w:val="00DC21AA"/>
    <w:rsid w:val="00DC257B"/>
    <w:rsid w:val="00DC28BF"/>
    <w:rsid w:val="00DC2C76"/>
    <w:rsid w:val="00DC34B0"/>
    <w:rsid w:val="00DC4910"/>
    <w:rsid w:val="00DC4B0D"/>
    <w:rsid w:val="00DC549A"/>
    <w:rsid w:val="00DC5CD3"/>
    <w:rsid w:val="00DC60B2"/>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850"/>
    <w:rsid w:val="00DF096F"/>
    <w:rsid w:val="00DF1549"/>
    <w:rsid w:val="00DF18D3"/>
    <w:rsid w:val="00DF2EE8"/>
    <w:rsid w:val="00DF5559"/>
    <w:rsid w:val="00DF5802"/>
    <w:rsid w:val="00DF58A2"/>
    <w:rsid w:val="00DF5AFC"/>
    <w:rsid w:val="00DF6A38"/>
    <w:rsid w:val="00DF6DE5"/>
    <w:rsid w:val="00DF79F0"/>
    <w:rsid w:val="00E0001F"/>
    <w:rsid w:val="00E00064"/>
    <w:rsid w:val="00E0065C"/>
    <w:rsid w:val="00E02712"/>
    <w:rsid w:val="00E02E4C"/>
    <w:rsid w:val="00E03545"/>
    <w:rsid w:val="00E03638"/>
    <w:rsid w:val="00E03EF5"/>
    <w:rsid w:val="00E04109"/>
    <w:rsid w:val="00E0479D"/>
    <w:rsid w:val="00E0569E"/>
    <w:rsid w:val="00E07CEB"/>
    <w:rsid w:val="00E109C7"/>
    <w:rsid w:val="00E11B1C"/>
    <w:rsid w:val="00E11B5B"/>
    <w:rsid w:val="00E11BDE"/>
    <w:rsid w:val="00E120B4"/>
    <w:rsid w:val="00E1227F"/>
    <w:rsid w:val="00E12DF4"/>
    <w:rsid w:val="00E14A41"/>
    <w:rsid w:val="00E16727"/>
    <w:rsid w:val="00E16A3A"/>
    <w:rsid w:val="00E16FE2"/>
    <w:rsid w:val="00E178A9"/>
    <w:rsid w:val="00E17D7A"/>
    <w:rsid w:val="00E202AE"/>
    <w:rsid w:val="00E21863"/>
    <w:rsid w:val="00E21EF4"/>
    <w:rsid w:val="00E230FE"/>
    <w:rsid w:val="00E23C22"/>
    <w:rsid w:val="00E23DFB"/>
    <w:rsid w:val="00E23EFB"/>
    <w:rsid w:val="00E2426B"/>
    <w:rsid w:val="00E25098"/>
    <w:rsid w:val="00E250A2"/>
    <w:rsid w:val="00E25925"/>
    <w:rsid w:val="00E25AD3"/>
    <w:rsid w:val="00E26223"/>
    <w:rsid w:val="00E27088"/>
    <w:rsid w:val="00E27F12"/>
    <w:rsid w:val="00E3289A"/>
    <w:rsid w:val="00E32A6A"/>
    <w:rsid w:val="00E32FE5"/>
    <w:rsid w:val="00E334C2"/>
    <w:rsid w:val="00E33DE7"/>
    <w:rsid w:val="00E348C7"/>
    <w:rsid w:val="00E34EEC"/>
    <w:rsid w:val="00E35F6A"/>
    <w:rsid w:val="00E37644"/>
    <w:rsid w:val="00E406BD"/>
    <w:rsid w:val="00E40A84"/>
    <w:rsid w:val="00E4119B"/>
    <w:rsid w:val="00E41BD0"/>
    <w:rsid w:val="00E41DFB"/>
    <w:rsid w:val="00E42079"/>
    <w:rsid w:val="00E4275D"/>
    <w:rsid w:val="00E42FD8"/>
    <w:rsid w:val="00E44BC5"/>
    <w:rsid w:val="00E45D3F"/>
    <w:rsid w:val="00E463DB"/>
    <w:rsid w:val="00E46566"/>
    <w:rsid w:val="00E4681E"/>
    <w:rsid w:val="00E46A40"/>
    <w:rsid w:val="00E474ED"/>
    <w:rsid w:val="00E50272"/>
    <w:rsid w:val="00E5048B"/>
    <w:rsid w:val="00E50BB7"/>
    <w:rsid w:val="00E50D2B"/>
    <w:rsid w:val="00E50D8A"/>
    <w:rsid w:val="00E5108B"/>
    <w:rsid w:val="00E556C8"/>
    <w:rsid w:val="00E568AB"/>
    <w:rsid w:val="00E56971"/>
    <w:rsid w:val="00E56D19"/>
    <w:rsid w:val="00E5770D"/>
    <w:rsid w:val="00E57848"/>
    <w:rsid w:val="00E603CA"/>
    <w:rsid w:val="00E621AF"/>
    <w:rsid w:val="00E62577"/>
    <w:rsid w:val="00E62C23"/>
    <w:rsid w:val="00E62CDA"/>
    <w:rsid w:val="00E63A29"/>
    <w:rsid w:val="00E63F57"/>
    <w:rsid w:val="00E64501"/>
    <w:rsid w:val="00E64FEF"/>
    <w:rsid w:val="00E66002"/>
    <w:rsid w:val="00E66662"/>
    <w:rsid w:val="00E66C26"/>
    <w:rsid w:val="00E67989"/>
    <w:rsid w:val="00E701B6"/>
    <w:rsid w:val="00E70532"/>
    <w:rsid w:val="00E716E7"/>
    <w:rsid w:val="00E71EEF"/>
    <w:rsid w:val="00E73088"/>
    <w:rsid w:val="00E731D7"/>
    <w:rsid w:val="00E74BD5"/>
    <w:rsid w:val="00E75392"/>
    <w:rsid w:val="00E75D6F"/>
    <w:rsid w:val="00E75DE8"/>
    <w:rsid w:val="00E75FAE"/>
    <w:rsid w:val="00E76859"/>
    <w:rsid w:val="00E76C08"/>
    <w:rsid w:val="00E7731F"/>
    <w:rsid w:val="00E7778A"/>
    <w:rsid w:val="00E778EA"/>
    <w:rsid w:val="00E81A11"/>
    <w:rsid w:val="00E833FC"/>
    <w:rsid w:val="00E8439B"/>
    <w:rsid w:val="00E85052"/>
    <w:rsid w:val="00E85762"/>
    <w:rsid w:val="00E86488"/>
    <w:rsid w:val="00E86CCD"/>
    <w:rsid w:val="00E90046"/>
    <w:rsid w:val="00E9008F"/>
    <w:rsid w:val="00E9255A"/>
    <w:rsid w:val="00E93811"/>
    <w:rsid w:val="00E97204"/>
    <w:rsid w:val="00E976FC"/>
    <w:rsid w:val="00E97F5E"/>
    <w:rsid w:val="00EA03D0"/>
    <w:rsid w:val="00EA0EB1"/>
    <w:rsid w:val="00EA10FA"/>
    <w:rsid w:val="00EA114A"/>
    <w:rsid w:val="00EA1444"/>
    <w:rsid w:val="00EA227A"/>
    <w:rsid w:val="00EA245E"/>
    <w:rsid w:val="00EA440C"/>
    <w:rsid w:val="00EA44C7"/>
    <w:rsid w:val="00EA514B"/>
    <w:rsid w:val="00EA55F1"/>
    <w:rsid w:val="00EA5963"/>
    <w:rsid w:val="00EA5B49"/>
    <w:rsid w:val="00EA61C4"/>
    <w:rsid w:val="00EB133E"/>
    <w:rsid w:val="00EB2070"/>
    <w:rsid w:val="00EB2597"/>
    <w:rsid w:val="00EB43CC"/>
    <w:rsid w:val="00EB482A"/>
    <w:rsid w:val="00EB4D42"/>
    <w:rsid w:val="00EB689B"/>
    <w:rsid w:val="00EB6F78"/>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088"/>
    <w:rsid w:val="00ED158D"/>
    <w:rsid w:val="00ED21F0"/>
    <w:rsid w:val="00ED39FD"/>
    <w:rsid w:val="00ED3D1C"/>
    <w:rsid w:val="00ED5C19"/>
    <w:rsid w:val="00ED6C98"/>
    <w:rsid w:val="00EE06BC"/>
    <w:rsid w:val="00EE0ED6"/>
    <w:rsid w:val="00EE1121"/>
    <w:rsid w:val="00EE12B9"/>
    <w:rsid w:val="00EE13A7"/>
    <w:rsid w:val="00EE2B79"/>
    <w:rsid w:val="00EE2C65"/>
    <w:rsid w:val="00EE37B0"/>
    <w:rsid w:val="00EE3BEC"/>
    <w:rsid w:val="00EE77A7"/>
    <w:rsid w:val="00EF05E1"/>
    <w:rsid w:val="00EF0E8A"/>
    <w:rsid w:val="00EF130A"/>
    <w:rsid w:val="00EF17EF"/>
    <w:rsid w:val="00EF2AC1"/>
    <w:rsid w:val="00EF2ED6"/>
    <w:rsid w:val="00EF3A2A"/>
    <w:rsid w:val="00EF5B54"/>
    <w:rsid w:val="00EF6691"/>
    <w:rsid w:val="00EF7A44"/>
    <w:rsid w:val="00F00850"/>
    <w:rsid w:val="00F019FA"/>
    <w:rsid w:val="00F03845"/>
    <w:rsid w:val="00F042F5"/>
    <w:rsid w:val="00F05F1B"/>
    <w:rsid w:val="00F06096"/>
    <w:rsid w:val="00F06320"/>
    <w:rsid w:val="00F06E38"/>
    <w:rsid w:val="00F10106"/>
    <w:rsid w:val="00F102D1"/>
    <w:rsid w:val="00F10AB7"/>
    <w:rsid w:val="00F11545"/>
    <w:rsid w:val="00F131FB"/>
    <w:rsid w:val="00F134DD"/>
    <w:rsid w:val="00F13A9A"/>
    <w:rsid w:val="00F13D43"/>
    <w:rsid w:val="00F14A8F"/>
    <w:rsid w:val="00F14AC0"/>
    <w:rsid w:val="00F151AE"/>
    <w:rsid w:val="00F200F0"/>
    <w:rsid w:val="00F203EC"/>
    <w:rsid w:val="00F20497"/>
    <w:rsid w:val="00F2147D"/>
    <w:rsid w:val="00F21897"/>
    <w:rsid w:val="00F23CB0"/>
    <w:rsid w:val="00F2402A"/>
    <w:rsid w:val="00F249F9"/>
    <w:rsid w:val="00F24BBE"/>
    <w:rsid w:val="00F25C08"/>
    <w:rsid w:val="00F26221"/>
    <w:rsid w:val="00F264B7"/>
    <w:rsid w:val="00F26C0E"/>
    <w:rsid w:val="00F27345"/>
    <w:rsid w:val="00F30474"/>
    <w:rsid w:val="00F30E58"/>
    <w:rsid w:val="00F34013"/>
    <w:rsid w:val="00F34322"/>
    <w:rsid w:val="00F34500"/>
    <w:rsid w:val="00F35388"/>
    <w:rsid w:val="00F364DD"/>
    <w:rsid w:val="00F400CC"/>
    <w:rsid w:val="00F41C3C"/>
    <w:rsid w:val="00F42548"/>
    <w:rsid w:val="00F428F7"/>
    <w:rsid w:val="00F44BE9"/>
    <w:rsid w:val="00F44EE0"/>
    <w:rsid w:val="00F453B7"/>
    <w:rsid w:val="00F45A70"/>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6034"/>
    <w:rsid w:val="00F57A46"/>
    <w:rsid w:val="00F57E4D"/>
    <w:rsid w:val="00F6059F"/>
    <w:rsid w:val="00F611D3"/>
    <w:rsid w:val="00F61733"/>
    <w:rsid w:val="00F620DA"/>
    <w:rsid w:val="00F6258A"/>
    <w:rsid w:val="00F6260F"/>
    <w:rsid w:val="00F6282C"/>
    <w:rsid w:val="00F62A34"/>
    <w:rsid w:val="00F6323F"/>
    <w:rsid w:val="00F635FA"/>
    <w:rsid w:val="00F63740"/>
    <w:rsid w:val="00F638ED"/>
    <w:rsid w:val="00F63A9C"/>
    <w:rsid w:val="00F6550B"/>
    <w:rsid w:val="00F656CB"/>
    <w:rsid w:val="00F66C3E"/>
    <w:rsid w:val="00F66DAF"/>
    <w:rsid w:val="00F66E27"/>
    <w:rsid w:val="00F671E9"/>
    <w:rsid w:val="00F67B91"/>
    <w:rsid w:val="00F714D2"/>
    <w:rsid w:val="00F714E2"/>
    <w:rsid w:val="00F71733"/>
    <w:rsid w:val="00F71BD8"/>
    <w:rsid w:val="00F72410"/>
    <w:rsid w:val="00F72784"/>
    <w:rsid w:val="00F72992"/>
    <w:rsid w:val="00F72FAC"/>
    <w:rsid w:val="00F75D11"/>
    <w:rsid w:val="00F7689E"/>
    <w:rsid w:val="00F8046C"/>
    <w:rsid w:val="00F8056F"/>
    <w:rsid w:val="00F80FF6"/>
    <w:rsid w:val="00F81393"/>
    <w:rsid w:val="00F815CA"/>
    <w:rsid w:val="00F81914"/>
    <w:rsid w:val="00F81DCA"/>
    <w:rsid w:val="00F82664"/>
    <w:rsid w:val="00F83504"/>
    <w:rsid w:val="00F83A11"/>
    <w:rsid w:val="00F84B31"/>
    <w:rsid w:val="00F84ED1"/>
    <w:rsid w:val="00F85D81"/>
    <w:rsid w:val="00F86308"/>
    <w:rsid w:val="00F86649"/>
    <w:rsid w:val="00F9035B"/>
    <w:rsid w:val="00F908AF"/>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3B7A"/>
    <w:rsid w:val="00FA542E"/>
    <w:rsid w:val="00FA553E"/>
    <w:rsid w:val="00FA5A3A"/>
    <w:rsid w:val="00FA6006"/>
    <w:rsid w:val="00FA6944"/>
    <w:rsid w:val="00FA715E"/>
    <w:rsid w:val="00FB0199"/>
    <w:rsid w:val="00FB01FC"/>
    <w:rsid w:val="00FB0683"/>
    <w:rsid w:val="00FB0A45"/>
    <w:rsid w:val="00FB1376"/>
    <w:rsid w:val="00FB1A1A"/>
    <w:rsid w:val="00FB3198"/>
    <w:rsid w:val="00FB34BC"/>
    <w:rsid w:val="00FB385E"/>
    <w:rsid w:val="00FB3ACF"/>
    <w:rsid w:val="00FB58CF"/>
    <w:rsid w:val="00FB5B1C"/>
    <w:rsid w:val="00FB604C"/>
    <w:rsid w:val="00FB6719"/>
    <w:rsid w:val="00FB7DE7"/>
    <w:rsid w:val="00FC2AA3"/>
    <w:rsid w:val="00FC3904"/>
    <w:rsid w:val="00FC3D43"/>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04EB"/>
    <w:rsid w:val="00FE232C"/>
    <w:rsid w:val="00FE2D7E"/>
    <w:rsid w:val="00FE3EDF"/>
    <w:rsid w:val="00FE3F67"/>
    <w:rsid w:val="00FE5769"/>
    <w:rsid w:val="00FE5CFF"/>
    <w:rsid w:val="00FE5EE7"/>
    <w:rsid w:val="00FE63C0"/>
    <w:rsid w:val="00FE6B94"/>
    <w:rsid w:val="00FE76F9"/>
    <w:rsid w:val="00FE7780"/>
    <w:rsid w:val="00FE7D20"/>
    <w:rsid w:val="00FF007A"/>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108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uiPriority w:val="99"/>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AA12A7"/>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891C88"/>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4A27C7"/>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uiPriority w:val="99"/>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 w:type="character" w:styleId="UnresolvedMention">
    <w:name w:val="Unresolved Mention"/>
    <w:basedOn w:val="DefaultParagraphFont"/>
    <w:uiPriority w:val="99"/>
    <w:semiHidden/>
    <w:unhideWhenUsed/>
    <w:rsid w:val="000E6F6E"/>
    <w:rPr>
      <w:color w:val="605E5C"/>
      <w:shd w:val="clear" w:color="auto" w:fill="E1DFDD"/>
    </w:rPr>
  </w:style>
  <w:style w:type="paragraph" w:styleId="ListParagraph">
    <w:name w:val="List Paragraph"/>
    <w:basedOn w:val="Normal"/>
    <w:uiPriority w:val="34"/>
    <w:qFormat/>
    <w:rsid w:val="00731136"/>
    <w:pPr>
      <w:ind w:left="720"/>
      <w:contextualSpacing/>
    </w:pPr>
  </w:style>
  <w:style w:type="character" w:customStyle="1" w:styleId="BodyTextChar2">
    <w:name w:val="Body Text Char2"/>
    <w:aliases w:val="Char Char Char Char Char Char Char2,Char Char Char Char Char Char Charh2 Char1,... Char1,Char Char Char Char Char Char Char Char2,Body Text Char Char Char1,Body Text Char1 Char Char Char1,Body Text Char Char Char Char Char1"/>
    <w:rsid w:val="00CF378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181653165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yperlink" Target="mailto:crrtx@aep.com" TargetMode="External"/><Relationship Id="rId21" Type="http://schemas.openxmlformats.org/officeDocument/2006/relationships/hyperlink" Target="mailto:Robert.Bevill@tnmp.com"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hyperlink" Target="mailto:safetynet@tnmp.com"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Heather.Fails@oncor.com" TargetMode="External"/><Relationship Id="rId29" Type="http://schemas.openxmlformats.org/officeDocument/2006/relationships/hyperlink" Target="mailto:aepbaoorders@aep.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yperlink" Target="mailto:aepbaoorders@aep.com" TargetMode="External"/><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jordan.troublefield@ercot.com" TargetMode="External"/><Relationship Id="rId28" Type="http://schemas.openxmlformats.org/officeDocument/2006/relationships/hyperlink" Target="mailto:CR.Support@CenterPointEnergy.com" TargetMode="External"/><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Kathy.Scott@CenterPointEnergy.com" TargetMode="External"/><Relationship Id="rId27" Type="http://schemas.openxmlformats.org/officeDocument/2006/relationships/hyperlink" Target="mailto:SafetyNet@tnmp.com" TargetMode="External"/><Relationship Id="rId30" Type="http://schemas.openxmlformats.org/officeDocument/2006/relationships/hyperlink" Target="mailto:safetynet@tnmp.com" TargetMode="External"/><Relationship Id="rId35" Type="http://schemas.openxmlformats.org/officeDocument/2006/relationships/footer" Target="footer3.xml"/><Relationship Id="rId8" Type="http://schemas.openxmlformats.org/officeDocument/2006/relationships/hyperlink" Target="https://www.ercot.com/mktrules/issues/RMGRR182"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DC3D7-D8CB-46A8-982C-462C1A0E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3752</Words>
  <Characters>21390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25092</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3</cp:revision>
  <cp:lastPrinted>2011-09-30T19:35:00Z</cp:lastPrinted>
  <dcterms:created xsi:type="dcterms:W3CDTF">2025-06-16T19:26:00Z</dcterms:created>
  <dcterms:modified xsi:type="dcterms:W3CDTF">2025-06-16T19:27:00Z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2023-07-12T21:19:53Z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f417dd60-a77e-46a3-ad87-ef90042b5975</vt:lpwstr>
  </property>
  <property fmtid="{D5CDD505-2E9C-101B-9397-08002B2CF9AE}" pid="8" name="MSIP_Label_7084cbda-52b8-46fb-a7b7-cb5bd465ed85_ContentBits">
    <vt:lpwstr>0</vt:lpwstr>
  </property>
  <property fmtid="{D5CDD505-2E9C-101B-9397-08002B2CF9AE}" pid="9" name="MSIP_Label_e3ac3a1a-de19-428b-b395-6d250d7743fb_Enabled">
    <vt:lpwstr>true</vt:lpwstr>
  </property>
  <property fmtid="{D5CDD505-2E9C-101B-9397-08002B2CF9AE}" pid="10" name="MSIP_Label_e3ac3a1a-de19-428b-b395-6d250d7743fb_SetDate">
    <vt:lpwstr>2025-01-28T15:34:53Z</vt:lpwstr>
  </property>
  <property fmtid="{D5CDD505-2E9C-101B-9397-08002B2CF9AE}" pid="11" name="MSIP_Label_e3ac3a1a-de19-428b-b395-6d250d7743fb_Method">
    <vt:lpwstr>Standard</vt:lpwstr>
  </property>
  <property fmtid="{D5CDD505-2E9C-101B-9397-08002B2CF9AE}" pid="12" name="MSIP_Label_e3ac3a1a-de19-428b-b395-6d250d7743fb_Name">
    <vt:lpwstr>Internal Use Only</vt:lpwstr>
  </property>
  <property fmtid="{D5CDD505-2E9C-101B-9397-08002B2CF9AE}" pid="13" name="MSIP_Label_e3ac3a1a-de19-428b-b395-6d250d7743fb_SiteId">
    <vt:lpwstr>88cc5fd7-fd78-44b6-ad75-b6915088974f</vt:lpwstr>
  </property>
  <property fmtid="{D5CDD505-2E9C-101B-9397-08002B2CF9AE}" pid="14" name="MSIP_Label_e3ac3a1a-de19-428b-b395-6d250d7743fb_ActionId">
    <vt:lpwstr>17a861b8-b02b-444d-b502-439a2e2f3185</vt:lpwstr>
  </property>
  <property fmtid="{D5CDD505-2E9C-101B-9397-08002B2CF9AE}" pid="15" name="MSIP_Label_e3ac3a1a-de19-428b-b395-6d250d7743fb_ContentBits">
    <vt:lpwstr>0</vt:lpwstr>
  </property>
</Properties>
</file>