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2F493F" w14:paraId="58D28193" w14:textId="77777777">
        <w:tc>
          <w:tcPr>
            <w:tcW w:w="1620" w:type="dxa"/>
            <w:tcBorders>
              <w:bottom w:val="single" w:sz="4" w:space="0" w:color="auto"/>
            </w:tcBorders>
            <w:shd w:val="clear" w:color="auto" w:fill="FFFFFF"/>
            <w:vAlign w:val="center"/>
          </w:tcPr>
          <w:p w14:paraId="40606275" w14:textId="77777777" w:rsidR="002F493F" w:rsidRDefault="002F493F" w:rsidP="002F493F">
            <w:pPr>
              <w:pStyle w:val="Header"/>
              <w:rPr>
                <w:rFonts w:ascii="Verdana" w:hAnsi="Verdana"/>
                <w:sz w:val="22"/>
              </w:rPr>
            </w:pPr>
            <w:r>
              <w:t>PGRR Number</w:t>
            </w:r>
          </w:p>
        </w:tc>
        <w:tc>
          <w:tcPr>
            <w:tcW w:w="1260" w:type="dxa"/>
            <w:tcBorders>
              <w:bottom w:val="single" w:sz="4" w:space="0" w:color="auto"/>
            </w:tcBorders>
            <w:vAlign w:val="center"/>
          </w:tcPr>
          <w:p w14:paraId="4CADEDA8" w14:textId="77777777" w:rsidR="002F493F" w:rsidRDefault="002F493F" w:rsidP="002F493F">
            <w:pPr>
              <w:pStyle w:val="Header"/>
            </w:pPr>
            <w:hyperlink r:id="rId12" w:history="1">
              <w:r w:rsidRPr="00AF1E49">
                <w:rPr>
                  <w:rStyle w:val="Hyperlink"/>
                </w:rPr>
                <w:t>120</w:t>
              </w:r>
            </w:hyperlink>
          </w:p>
        </w:tc>
        <w:tc>
          <w:tcPr>
            <w:tcW w:w="1440" w:type="dxa"/>
            <w:tcBorders>
              <w:bottom w:val="single" w:sz="4" w:space="0" w:color="auto"/>
            </w:tcBorders>
            <w:shd w:val="clear" w:color="auto" w:fill="FFFFFF"/>
            <w:vAlign w:val="center"/>
          </w:tcPr>
          <w:p w14:paraId="478326FD" w14:textId="77777777" w:rsidR="002F493F" w:rsidRDefault="002F493F" w:rsidP="002F493F">
            <w:pPr>
              <w:pStyle w:val="Header"/>
            </w:pPr>
            <w:r>
              <w:t>PGRR Title</w:t>
            </w:r>
          </w:p>
        </w:tc>
        <w:tc>
          <w:tcPr>
            <w:tcW w:w="6120" w:type="dxa"/>
            <w:tcBorders>
              <w:bottom w:val="single" w:sz="4" w:space="0" w:color="auto"/>
            </w:tcBorders>
            <w:vAlign w:val="center"/>
          </w:tcPr>
          <w:p w14:paraId="0D7B9367" w14:textId="77777777" w:rsidR="002F493F" w:rsidRDefault="002F493F" w:rsidP="002F493F">
            <w:pPr>
              <w:pStyle w:val="Header"/>
            </w:pPr>
            <w:r>
              <w:t>SSO</w:t>
            </w:r>
            <w:r w:rsidRPr="002A6D50">
              <w:t xml:space="preserve"> Prevention for </w:t>
            </w:r>
            <w:r>
              <w:t>Generator</w:t>
            </w:r>
            <w:r w:rsidRPr="002A6D50">
              <w:t xml:space="preserve"> Interconnection</w:t>
            </w:r>
          </w:p>
        </w:tc>
      </w:tr>
    </w:tbl>
    <w:p w14:paraId="0D43F8D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FD8C765"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3AD0E92"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114A3B3" w14:textId="10C285FD" w:rsidR="00152993" w:rsidRDefault="00EA5E5E">
            <w:pPr>
              <w:pStyle w:val="NormalArial"/>
            </w:pPr>
            <w:r>
              <w:t xml:space="preserve">May </w:t>
            </w:r>
            <w:r w:rsidR="00DC145F">
              <w:t>14</w:t>
            </w:r>
            <w:r w:rsidR="006F3F33">
              <w:t>, 202</w:t>
            </w:r>
            <w:r w:rsidR="003238CF">
              <w:t>5</w:t>
            </w:r>
          </w:p>
        </w:tc>
      </w:tr>
    </w:tbl>
    <w:p w14:paraId="2F772DB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814F8B8" w14:textId="77777777">
        <w:trPr>
          <w:trHeight w:val="440"/>
        </w:trPr>
        <w:tc>
          <w:tcPr>
            <w:tcW w:w="10440" w:type="dxa"/>
            <w:gridSpan w:val="2"/>
            <w:tcBorders>
              <w:top w:val="single" w:sz="4" w:space="0" w:color="auto"/>
            </w:tcBorders>
            <w:shd w:val="clear" w:color="auto" w:fill="FFFFFF"/>
            <w:vAlign w:val="center"/>
          </w:tcPr>
          <w:p w14:paraId="0A2211E3" w14:textId="77777777" w:rsidR="00152993" w:rsidRDefault="00152993">
            <w:pPr>
              <w:pStyle w:val="Header"/>
              <w:jc w:val="center"/>
            </w:pPr>
            <w:r>
              <w:t>Submitter’s Information</w:t>
            </w:r>
          </w:p>
        </w:tc>
      </w:tr>
      <w:tr w:rsidR="00670777" w14:paraId="46C7B1D6" w14:textId="77777777">
        <w:trPr>
          <w:trHeight w:val="350"/>
        </w:trPr>
        <w:tc>
          <w:tcPr>
            <w:tcW w:w="2880" w:type="dxa"/>
            <w:shd w:val="clear" w:color="auto" w:fill="FFFFFF"/>
            <w:vAlign w:val="center"/>
          </w:tcPr>
          <w:p w14:paraId="3796A115" w14:textId="77777777" w:rsidR="00670777" w:rsidRPr="00EC55B3" w:rsidRDefault="00670777" w:rsidP="00670777">
            <w:pPr>
              <w:pStyle w:val="Header"/>
            </w:pPr>
            <w:r w:rsidRPr="00EC55B3">
              <w:t>Name</w:t>
            </w:r>
          </w:p>
        </w:tc>
        <w:tc>
          <w:tcPr>
            <w:tcW w:w="7560" w:type="dxa"/>
            <w:vAlign w:val="center"/>
          </w:tcPr>
          <w:p w14:paraId="28AE6E3C" w14:textId="3BA74FE1" w:rsidR="00670777" w:rsidRPr="00F65667" w:rsidRDefault="00670777" w:rsidP="00670777">
            <w:pPr>
              <w:pStyle w:val="NormalArial"/>
            </w:pPr>
            <w:r w:rsidRPr="00F65667">
              <w:t xml:space="preserve">Nihal Mohan / Aditi Upadhyay &amp; </w:t>
            </w:r>
            <w:r w:rsidR="00F65667" w:rsidRPr="00F65667">
              <w:t>Erin Rasmussen / David Withrow</w:t>
            </w:r>
          </w:p>
        </w:tc>
      </w:tr>
      <w:tr w:rsidR="00670777" w14:paraId="2A7C5CB5" w14:textId="77777777">
        <w:trPr>
          <w:trHeight w:val="350"/>
        </w:trPr>
        <w:tc>
          <w:tcPr>
            <w:tcW w:w="2880" w:type="dxa"/>
            <w:shd w:val="clear" w:color="auto" w:fill="FFFFFF"/>
            <w:vAlign w:val="center"/>
          </w:tcPr>
          <w:p w14:paraId="75FE47DD" w14:textId="77777777" w:rsidR="00670777" w:rsidRPr="00EC55B3" w:rsidRDefault="00670777" w:rsidP="00670777">
            <w:pPr>
              <w:pStyle w:val="Header"/>
            </w:pPr>
            <w:r w:rsidRPr="00EC55B3">
              <w:t>E-mail Address</w:t>
            </w:r>
          </w:p>
        </w:tc>
        <w:tc>
          <w:tcPr>
            <w:tcW w:w="7560" w:type="dxa"/>
            <w:vAlign w:val="center"/>
          </w:tcPr>
          <w:p w14:paraId="3717E36B" w14:textId="6E2D0289" w:rsidR="00670777" w:rsidRPr="00F65667" w:rsidRDefault="009252ED" w:rsidP="00670777">
            <w:pPr>
              <w:pStyle w:val="NormalArial"/>
            </w:pPr>
            <w:hyperlink r:id="rId13" w:history="1">
              <w:r w:rsidRPr="004E12E9">
                <w:rPr>
                  <w:rStyle w:val="Hyperlink"/>
                </w:rPr>
                <w:t>Nihal.mohan@lonestar-transmission.com</w:t>
              </w:r>
            </w:hyperlink>
            <w:r>
              <w:t xml:space="preserve"> </w:t>
            </w:r>
            <w:r w:rsidR="00670777" w:rsidRPr="00F65667">
              <w:t xml:space="preserve">/ </w:t>
            </w:r>
            <w:hyperlink r:id="rId14" w:history="1">
              <w:r w:rsidRPr="004E12E9">
                <w:rPr>
                  <w:rStyle w:val="Hyperlink"/>
                </w:rPr>
                <w:t>aditi.upadhyay@lonestar-transmission.com</w:t>
              </w:r>
            </w:hyperlink>
            <w:r w:rsidRPr="00F65667">
              <w:t xml:space="preserve"> / </w:t>
            </w:r>
            <w:hyperlink r:id="rId15" w:history="1">
              <w:r w:rsidR="00F65667" w:rsidRPr="009252ED">
                <w:rPr>
                  <w:rStyle w:val="Hyperlink"/>
                </w:rPr>
                <w:t>ejrasmussen@aep.com</w:t>
              </w:r>
            </w:hyperlink>
            <w:r w:rsidR="00F65667" w:rsidRPr="00F65667">
              <w:t xml:space="preserve"> / </w:t>
            </w:r>
            <w:hyperlink r:id="rId16" w:history="1">
              <w:r w:rsidRPr="004E12E9">
                <w:rPr>
                  <w:rStyle w:val="Hyperlink"/>
                </w:rPr>
                <w:t>dwithrow@aep.com</w:t>
              </w:r>
            </w:hyperlink>
            <w:r>
              <w:t xml:space="preserve"> </w:t>
            </w:r>
            <w:r w:rsidR="00670777" w:rsidRPr="00F65667">
              <w:fldChar w:fldCharType="begin"/>
            </w:r>
            <w:r w:rsidR="00670777" w:rsidRPr="00F65667">
              <w:instrText>krcook@southernco.com</w:instrText>
            </w:r>
            <w:r w:rsidR="00670777" w:rsidRPr="00F65667">
              <w:fldChar w:fldCharType="separate"/>
            </w:r>
            <w:r w:rsidR="00670777" w:rsidRPr="00F65667">
              <w:rPr>
                <w:rStyle w:val="Hyperlink"/>
                <w:color w:val="auto"/>
              </w:rPr>
              <w:t>krcook@southernco.com</w:t>
            </w:r>
            <w:r w:rsidR="00670777" w:rsidRPr="00F65667">
              <w:fldChar w:fldCharType="end"/>
            </w:r>
          </w:p>
        </w:tc>
      </w:tr>
      <w:tr w:rsidR="00670777" w14:paraId="4D9FB457" w14:textId="77777777">
        <w:trPr>
          <w:trHeight w:val="350"/>
        </w:trPr>
        <w:tc>
          <w:tcPr>
            <w:tcW w:w="2880" w:type="dxa"/>
            <w:shd w:val="clear" w:color="auto" w:fill="FFFFFF"/>
            <w:vAlign w:val="center"/>
          </w:tcPr>
          <w:p w14:paraId="7FFD679D" w14:textId="77777777" w:rsidR="00670777" w:rsidRPr="00EC55B3" w:rsidRDefault="00670777" w:rsidP="00670777">
            <w:pPr>
              <w:pStyle w:val="Header"/>
            </w:pPr>
            <w:r w:rsidRPr="00EC55B3">
              <w:t>Company</w:t>
            </w:r>
          </w:p>
        </w:tc>
        <w:tc>
          <w:tcPr>
            <w:tcW w:w="7560" w:type="dxa"/>
            <w:vAlign w:val="center"/>
          </w:tcPr>
          <w:p w14:paraId="377CE666" w14:textId="0E584DD6" w:rsidR="00670777" w:rsidRDefault="00670777" w:rsidP="00670777">
            <w:pPr>
              <w:pStyle w:val="NormalArial"/>
            </w:pPr>
            <w:r w:rsidRPr="00E9493F">
              <w:t>Lone Star Transmission, LLC (Lone Star) &amp; American Electric Power (AEP)</w:t>
            </w:r>
          </w:p>
        </w:tc>
      </w:tr>
      <w:tr w:rsidR="00670777" w14:paraId="3CF40167" w14:textId="77777777">
        <w:trPr>
          <w:trHeight w:val="350"/>
        </w:trPr>
        <w:tc>
          <w:tcPr>
            <w:tcW w:w="2880" w:type="dxa"/>
            <w:tcBorders>
              <w:bottom w:val="single" w:sz="4" w:space="0" w:color="auto"/>
            </w:tcBorders>
            <w:shd w:val="clear" w:color="auto" w:fill="FFFFFF"/>
            <w:vAlign w:val="center"/>
          </w:tcPr>
          <w:p w14:paraId="02D64CEB" w14:textId="77777777" w:rsidR="00670777" w:rsidRPr="00EC55B3" w:rsidRDefault="00670777" w:rsidP="00670777">
            <w:pPr>
              <w:pStyle w:val="Header"/>
            </w:pPr>
            <w:r w:rsidRPr="00EC55B3">
              <w:t>Phone Number</w:t>
            </w:r>
          </w:p>
        </w:tc>
        <w:tc>
          <w:tcPr>
            <w:tcW w:w="7560" w:type="dxa"/>
            <w:tcBorders>
              <w:bottom w:val="single" w:sz="4" w:space="0" w:color="auto"/>
            </w:tcBorders>
            <w:vAlign w:val="center"/>
          </w:tcPr>
          <w:p w14:paraId="725188A4" w14:textId="196F8847" w:rsidR="00670777" w:rsidRDefault="00670777" w:rsidP="00670777">
            <w:pPr>
              <w:pStyle w:val="NormalArial"/>
            </w:pPr>
            <w:r w:rsidRPr="004E1F39">
              <w:t xml:space="preserve">(561) 603-3970 / (512) 599-2603 &amp; </w:t>
            </w:r>
            <w:r w:rsidR="00F65667" w:rsidRPr="00F65667">
              <w:t>918-606-7106 / (606) 213-3182</w:t>
            </w:r>
          </w:p>
        </w:tc>
      </w:tr>
      <w:tr w:rsidR="00B779EF" w14:paraId="2D904C0A" w14:textId="77777777">
        <w:trPr>
          <w:trHeight w:val="350"/>
        </w:trPr>
        <w:tc>
          <w:tcPr>
            <w:tcW w:w="2880" w:type="dxa"/>
            <w:shd w:val="clear" w:color="auto" w:fill="FFFFFF"/>
            <w:vAlign w:val="center"/>
          </w:tcPr>
          <w:p w14:paraId="77E6A6B4" w14:textId="77777777" w:rsidR="00B779EF" w:rsidRPr="00EC55B3" w:rsidRDefault="00B779EF" w:rsidP="00B779EF">
            <w:pPr>
              <w:pStyle w:val="Header"/>
            </w:pPr>
            <w:r>
              <w:t>Cell</w:t>
            </w:r>
            <w:r w:rsidRPr="00EC55B3">
              <w:t xml:space="preserve"> Number</w:t>
            </w:r>
          </w:p>
        </w:tc>
        <w:tc>
          <w:tcPr>
            <w:tcW w:w="7560" w:type="dxa"/>
            <w:vAlign w:val="center"/>
          </w:tcPr>
          <w:p w14:paraId="669642DF" w14:textId="5A3DE5E1" w:rsidR="00B779EF" w:rsidRDefault="00B779EF" w:rsidP="00B779EF">
            <w:pPr>
              <w:pStyle w:val="NormalArial"/>
            </w:pPr>
          </w:p>
        </w:tc>
      </w:tr>
      <w:tr w:rsidR="00B779EF" w14:paraId="353DE98C" w14:textId="77777777">
        <w:trPr>
          <w:trHeight w:val="350"/>
        </w:trPr>
        <w:tc>
          <w:tcPr>
            <w:tcW w:w="2880" w:type="dxa"/>
            <w:tcBorders>
              <w:bottom w:val="single" w:sz="4" w:space="0" w:color="auto"/>
            </w:tcBorders>
            <w:shd w:val="clear" w:color="auto" w:fill="FFFFFF"/>
            <w:vAlign w:val="center"/>
          </w:tcPr>
          <w:p w14:paraId="13C1EC1C" w14:textId="77777777" w:rsidR="00B779EF" w:rsidRPr="00EC55B3" w:rsidDel="00075A94" w:rsidRDefault="00B779EF" w:rsidP="00B779EF">
            <w:pPr>
              <w:pStyle w:val="Header"/>
            </w:pPr>
            <w:r>
              <w:t>Market Segment</w:t>
            </w:r>
          </w:p>
        </w:tc>
        <w:tc>
          <w:tcPr>
            <w:tcW w:w="7560" w:type="dxa"/>
            <w:tcBorders>
              <w:bottom w:val="single" w:sz="4" w:space="0" w:color="auto"/>
            </w:tcBorders>
            <w:vAlign w:val="center"/>
          </w:tcPr>
          <w:p w14:paraId="118BA4CC" w14:textId="0A88AA03" w:rsidR="00B779EF" w:rsidRDefault="00B779EF" w:rsidP="00B779EF">
            <w:pPr>
              <w:pStyle w:val="NormalArial"/>
            </w:pPr>
            <w:r>
              <w:t>Not applicable</w:t>
            </w:r>
          </w:p>
        </w:tc>
      </w:tr>
    </w:tbl>
    <w:p w14:paraId="52883C5C"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A0A77" w14:paraId="5FF8B6DC" w14:textId="77777777" w:rsidTr="00DF0526">
        <w:trPr>
          <w:trHeight w:val="350"/>
        </w:trPr>
        <w:tc>
          <w:tcPr>
            <w:tcW w:w="10440" w:type="dxa"/>
            <w:tcBorders>
              <w:bottom w:val="single" w:sz="4" w:space="0" w:color="auto"/>
            </w:tcBorders>
            <w:shd w:val="clear" w:color="auto" w:fill="FFFFFF"/>
            <w:vAlign w:val="center"/>
          </w:tcPr>
          <w:p w14:paraId="47E60FCB" w14:textId="2077EE61" w:rsidR="000A0A77" w:rsidRDefault="000A0A77" w:rsidP="00DF0526">
            <w:pPr>
              <w:pStyle w:val="Header"/>
              <w:jc w:val="center"/>
            </w:pPr>
            <w:r>
              <w:t>Comments</w:t>
            </w:r>
          </w:p>
        </w:tc>
      </w:tr>
    </w:tbl>
    <w:p w14:paraId="464C7EED" w14:textId="77FB433E" w:rsidR="00E841C3" w:rsidRDefault="00E841C3" w:rsidP="00E841C3">
      <w:pPr>
        <w:pStyle w:val="NormalArial"/>
        <w:spacing w:before="120" w:after="120"/>
      </w:pPr>
      <w:r>
        <w:t xml:space="preserve">Lone Star and AEP thank ERCOT for the opportunity to provide feedback on </w:t>
      </w:r>
      <w:r w:rsidR="00EF12A7">
        <w:t>Planning Guide Revision Request (</w:t>
      </w:r>
      <w:r>
        <w:t>PGRR</w:t>
      </w:r>
      <w:r w:rsidR="00EF12A7">
        <w:t xml:space="preserve">) </w:t>
      </w:r>
      <w:r>
        <w:t xml:space="preserve">120. Following a thorough review of ERCOT’s posted comment on </w:t>
      </w:r>
      <w:r w:rsidRPr="000A0D9C">
        <w:t>April 16, 2025</w:t>
      </w:r>
      <w:r w:rsidRPr="002B1E70">
        <w:t>,</w:t>
      </w:r>
      <w:r>
        <w:t xml:space="preserve"> Lone Star and AEP are submitting joint comments, as the proposed revisions directly impact the assets of both entities, and both the parties express their dissatisfaction equally, as they believe the current resolution does not fully address their previously articulated concerns. Consequently, Lone Star and AEP urge ERCOT to carefully consider their observations and ensure that their feedback is comprehensively integrated. To facilitate a more exhaustive resolution, Lone Star and AEP wish to reiterate their prior remarks</w:t>
      </w:r>
      <w:r>
        <w:rPr>
          <w:rStyle w:val="FootnoteReference"/>
        </w:rPr>
        <w:footnoteReference w:id="2"/>
      </w:r>
      <w:r>
        <w:t>,</w:t>
      </w:r>
      <w:r>
        <w:rPr>
          <w:rStyle w:val="FootnoteReference"/>
        </w:rPr>
        <w:footnoteReference w:id="3"/>
      </w:r>
      <w:r>
        <w:t xml:space="preserve"> and submit additional comments.</w:t>
      </w:r>
    </w:p>
    <w:p w14:paraId="7FAE1AF1" w14:textId="77777777" w:rsidR="00E841C3" w:rsidRDefault="00E841C3" w:rsidP="00E841C3">
      <w:pPr>
        <w:pStyle w:val="NormalArial"/>
        <w:spacing w:before="120" w:after="120"/>
      </w:pPr>
      <w:r>
        <w:t xml:space="preserve">Lone Star and AEP have following comments on PGRR120: </w:t>
      </w:r>
    </w:p>
    <w:p w14:paraId="554C8F61" w14:textId="1DE37D1F" w:rsidR="00E841C3" w:rsidRDefault="00E841C3" w:rsidP="00E841C3">
      <w:pPr>
        <w:pStyle w:val="ListParagraph"/>
        <w:numPr>
          <w:ilvl w:val="0"/>
          <w:numId w:val="7"/>
        </w:numPr>
        <w:rPr>
          <w:rFonts w:ascii="Arial" w:hAnsi="Arial"/>
        </w:rPr>
      </w:pPr>
      <w:r w:rsidRPr="000A0D9C">
        <w:rPr>
          <w:rFonts w:ascii="Arial" w:hAnsi="Arial"/>
          <w:b/>
          <w:bCs/>
        </w:rPr>
        <w:t>SSO prevention through mitigation</w:t>
      </w:r>
      <w:r>
        <w:rPr>
          <w:rFonts w:ascii="Arial" w:hAnsi="Arial"/>
        </w:rPr>
        <w:t xml:space="preserve">: </w:t>
      </w:r>
      <w:r w:rsidRPr="00851259">
        <w:rPr>
          <w:rFonts w:ascii="Arial" w:hAnsi="Arial"/>
        </w:rPr>
        <w:t xml:space="preserve">We </w:t>
      </w:r>
      <w:r>
        <w:rPr>
          <w:rFonts w:ascii="Arial" w:hAnsi="Arial"/>
        </w:rPr>
        <w:t xml:space="preserve">recommend </w:t>
      </w:r>
      <w:r w:rsidRPr="00851259">
        <w:rPr>
          <w:rFonts w:ascii="Arial" w:hAnsi="Arial"/>
        </w:rPr>
        <w:t>addressing th</w:t>
      </w:r>
      <w:r>
        <w:rPr>
          <w:rFonts w:ascii="Arial" w:hAnsi="Arial"/>
        </w:rPr>
        <w:t xml:space="preserve">e </w:t>
      </w:r>
      <w:r w:rsidR="00EF12A7">
        <w:rPr>
          <w:rFonts w:ascii="Arial" w:hAnsi="Arial"/>
        </w:rPr>
        <w:t>S</w:t>
      </w:r>
      <w:r w:rsidRPr="002E754A">
        <w:rPr>
          <w:rFonts w:ascii="Arial" w:hAnsi="Arial"/>
        </w:rPr>
        <w:t xml:space="preserve">ubsynchronous </w:t>
      </w:r>
      <w:r w:rsidR="00EF12A7">
        <w:rPr>
          <w:rFonts w:ascii="Arial" w:hAnsi="Arial"/>
        </w:rPr>
        <w:t>O</w:t>
      </w:r>
      <w:r w:rsidRPr="002E754A">
        <w:rPr>
          <w:rFonts w:ascii="Arial" w:hAnsi="Arial"/>
        </w:rPr>
        <w:t xml:space="preserve">scillation </w:t>
      </w:r>
      <w:r>
        <w:rPr>
          <w:rFonts w:ascii="Arial" w:hAnsi="Arial"/>
        </w:rPr>
        <w:t xml:space="preserve">(SSO) issues </w:t>
      </w:r>
      <w:r w:rsidRPr="00851259">
        <w:rPr>
          <w:rFonts w:ascii="Arial" w:hAnsi="Arial"/>
        </w:rPr>
        <w:t xml:space="preserve">by exploring potential mitigation measures </w:t>
      </w:r>
      <w:r>
        <w:rPr>
          <w:rFonts w:ascii="Arial" w:hAnsi="Arial"/>
        </w:rPr>
        <w:t xml:space="preserve">such as networking series the existing compensated lines with existing or new </w:t>
      </w:r>
      <w:r w:rsidR="00EF12A7">
        <w:rPr>
          <w:rFonts w:ascii="Arial" w:hAnsi="Arial"/>
        </w:rPr>
        <w:t>T</w:t>
      </w:r>
      <w:r>
        <w:rPr>
          <w:rFonts w:ascii="Arial" w:hAnsi="Arial"/>
        </w:rPr>
        <w:t xml:space="preserve">ransmission </w:t>
      </w:r>
      <w:r w:rsidR="00EF12A7">
        <w:rPr>
          <w:rFonts w:ascii="Arial" w:hAnsi="Arial"/>
        </w:rPr>
        <w:t>F</w:t>
      </w:r>
      <w:r>
        <w:rPr>
          <w:rFonts w:ascii="Arial" w:hAnsi="Arial"/>
        </w:rPr>
        <w:t xml:space="preserve">acilities. This offers </w:t>
      </w:r>
      <w:r w:rsidRPr="00851259">
        <w:rPr>
          <w:rFonts w:ascii="Arial" w:hAnsi="Arial"/>
        </w:rPr>
        <w:t>a balanced resolution without stifling necessary growth in generation capacity</w:t>
      </w:r>
      <w:r>
        <w:rPr>
          <w:rFonts w:ascii="Arial" w:hAnsi="Arial"/>
        </w:rPr>
        <w:t xml:space="preserve"> </w:t>
      </w:r>
      <w:r w:rsidR="009E6101">
        <w:rPr>
          <w:rFonts w:ascii="Arial" w:hAnsi="Arial"/>
        </w:rPr>
        <w:t xml:space="preserve">to </w:t>
      </w:r>
      <w:r>
        <w:rPr>
          <w:rFonts w:ascii="Arial" w:hAnsi="Arial"/>
        </w:rPr>
        <w:t xml:space="preserve">meet the </w:t>
      </w:r>
      <w:r w:rsidR="00EF12A7">
        <w:rPr>
          <w:rFonts w:ascii="Arial" w:hAnsi="Arial"/>
        </w:rPr>
        <w:t>L</w:t>
      </w:r>
      <w:r>
        <w:rPr>
          <w:rFonts w:ascii="Arial" w:hAnsi="Arial"/>
        </w:rPr>
        <w:t xml:space="preserve">oad growth. </w:t>
      </w:r>
    </w:p>
    <w:p w14:paraId="75255194" w14:textId="77777777" w:rsidR="00E841C3" w:rsidRDefault="00E841C3" w:rsidP="00E841C3">
      <w:pPr>
        <w:pStyle w:val="ListParagraph"/>
        <w:rPr>
          <w:rFonts w:ascii="Arial" w:hAnsi="Arial"/>
        </w:rPr>
      </w:pPr>
    </w:p>
    <w:p w14:paraId="2FBD921A" w14:textId="3DFABCA4" w:rsidR="00EA5E5E" w:rsidRDefault="00EA5E5E" w:rsidP="00EA5E5E">
      <w:pPr>
        <w:pStyle w:val="ListParagraph"/>
        <w:numPr>
          <w:ilvl w:val="0"/>
          <w:numId w:val="7"/>
        </w:numPr>
        <w:rPr>
          <w:rFonts w:ascii="Arial" w:hAnsi="Arial"/>
        </w:rPr>
      </w:pPr>
      <w:r w:rsidRPr="000A0D9C">
        <w:rPr>
          <w:rFonts w:ascii="Arial" w:hAnsi="Arial"/>
          <w:b/>
          <w:bCs/>
        </w:rPr>
        <w:t>Grandfathering Date Concerns</w:t>
      </w:r>
      <w:r w:rsidRPr="0052070A">
        <w:rPr>
          <w:rFonts w:ascii="Arial" w:hAnsi="Arial"/>
        </w:rPr>
        <w:t>: The proposed grandfathering date of September 1, 2025, poses considerable challenges. L</w:t>
      </w:r>
      <w:r w:rsidR="00EF12A7">
        <w:rPr>
          <w:rFonts w:ascii="Arial" w:hAnsi="Arial"/>
        </w:rPr>
        <w:t>one Star</w:t>
      </w:r>
      <w:r>
        <w:rPr>
          <w:rFonts w:ascii="Arial" w:hAnsi="Arial"/>
        </w:rPr>
        <w:t xml:space="preserve"> and AEP both</w:t>
      </w:r>
      <w:r w:rsidRPr="0052070A">
        <w:rPr>
          <w:rFonts w:ascii="Arial" w:hAnsi="Arial"/>
        </w:rPr>
        <w:t xml:space="preserve"> ha</w:t>
      </w:r>
      <w:r>
        <w:rPr>
          <w:rFonts w:ascii="Arial" w:hAnsi="Arial"/>
        </w:rPr>
        <w:t>ve</w:t>
      </w:r>
      <w:r w:rsidRPr="0052070A">
        <w:rPr>
          <w:rFonts w:ascii="Arial" w:hAnsi="Arial"/>
        </w:rPr>
        <w:t xml:space="preserve"> a multitude of projects currently in </w:t>
      </w:r>
      <w:r>
        <w:rPr>
          <w:rFonts w:ascii="Arial" w:hAnsi="Arial"/>
        </w:rPr>
        <w:t>their</w:t>
      </w:r>
      <w:r w:rsidRPr="0052070A">
        <w:rPr>
          <w:rFonts w:ascii="Arial" w:hAnsi="Arial"/>
        </w:rPr>
        <w:t xml:space="preserve"> pipeline which have already undergone extensive investment, both financially and temporally. </w:t>
      </w:r>
      <w:r w:rsidR="005E177E">
        <w:rPr>
          <w:rFonts w:ascii="Arial" w:hAnsi="Arial"/>
        </w:rPr>
        <w:t>Adhering to this PGRR will require res</w:t>
      </w:r>
      <w:r w:rsidR="003C4F40">
        <w:rPr>
          <w:rFonts w:ascii="Arial" w:hAnsi="Arial"/>
        </w:rPr>
        <w:t>tudying, res</w:t>
      </w:r>
      <w:r w:rsidR="005E177E">
        <w:rPr>
          <w:rFonts w:ascii="Arial" w:hAnsi="Arial"/>
        </w:rPr>
        <w:t xml:space="preserve">coping, obtaining updated estimates and </w:t>
      </w:r>
      <w:r w:rsidR="005E177E">
        <w:rPr>
          <w:rFonts w:ascii="Arial" w:hAnsi="Arial"/>
        </w:rPr>
        <w:lastRenderedPageBreak/>
        <w:t xml:space="preserve">financial commitments, and modifying the CODs of all IPPs in the queue at these POIs that have not yet signed an SGIA. </w:t>
      </w:r>
      <w:r w:rsidRPr="0052070A">
        <w:rPr>
          <w:rFonts w:ascii="Arial" w:hAnsi="Arial"/>
        </w:rPr>
        <w:t xml:space="preserve">Due to these commitments, </w:t>
      </w:r>
      <w:r w:rsidR="003C4F40">
        <w:rPr>
          <w:rFonts w:ascii="Arial" w:hAnsi="Arial"/>
        </w:rPr>
        <w:t xml:space="preserve">and the anticipated time lag in approval of the final PGGR, </w:t>
      </w:r>
      <w:r w:rsidRPr="0052070A">
        <w:rPr>
          <w:rFonts w:ascii="Arial" w:hAnsi="Arial"/>
        </w:rPr>
        <w:t>adhering to this date is not feasible. We request ERCOT t</w:t>
      </w:r>
      <w:r w:rsidR="00EF12A7">
        <w:rPr>
          <w:rFonts w:ascii="Arial" w:hAnsi="Arial"/>
        </w:rPr>
        <w:t xml:space="preserve">o </w:t>
      </w:r>
      <w:r w:rsidRPr="0052070A">
        <w:rPr>
          <w:rFonts w:ascii="Arial" w:hAnsi="Arial"/>
        </w:rPr>
        <w:t xml:space="preserve">adjust this timeline </w:t>
      </w:r>
      <w:r w:rsidRPr="00062B5C">
        <w:rPr>
          <w:rFonts w:ascii="Arial" w:hAnsi="Arial"/>
        </w:rPr>
        <w:t xml:space="preserve">to </w:t>
      </w:r>
      <w:r w:rsidR="00062B5C">
        <w:rPr>
          <w:rFonts w:ascii="Arial" w:hAnsi="Arial"/>
        </w:rPr>
        <w:t>a later date to</w:t>
      </w:r>
      <w:r>
        <w:rPr>
          <w:rFonts w:ascii="Arial" w:hAnsi="Arial"/>
        </w:rPr>
        <w:t xml:space="preserve"> </w:t>
      </w:r>
      <w:r w:rsidRPr="0052070A">
        <w:rPr>
          <w:rFonts w:ascii="Arial" w:hAnsi="Arial"/>
        </w:rPr>
        <w:t>reflect a more realistic and sensitive approach to existing project</w:t>
      </w:r>
      <w:r w:rsidR="0012634B">
        <w:rPr>
          <w:rFonts w:ascii="Arial" w:hAnsi="Arial"/>
        </w:rPr>
        <w:t>s</w:t>
      </w:r>
      <w:r>
        <w:rPr>
          <w:rFonts w:ascii="Arial" w:hAnsi="Arial"/>
        </w:rPr>
        <w:t>, and while providing L</w:t>
      </w:r>
      <w:r w:rsidR="00EF12A7">
        <w:rPr>
          <w:rFonts w:ascii="Arial" w:hAnsi="Arial"/>
        </w:rPr>
        <w:t>one Star</w:t>
      </w:r>
      <w:r>
        <w:rPr>
          <w:rFonts w:ascii="Arial" w:hAnsi="Arial"/>
        </w:rPr>
        <w:t xml:space="preserve"> and AEP sufficient time for proposing projects to eliminate SSO risks</w:t>
      </w:r>
      <w:r w:rsidR="0012634B">
        <w:rPr>
          <w:rFonts w:ascii="Arial" w:hAnsi="Arial"/>
        </w:rPr>
        <w:t>.</w:t>
      </w:r>
    </w:p>
    <w:p w14:paraId="12EBA506" w14:textId="554A79EF" w:rsidR="00EA5E5E" w:rsidRDefault="00EA5E5E" w:rsidP="00EF12A7">
      <w:pPr>
        <w:pStyle w:val="NormalArial"/>
        <w:spacing w:before="120" w:after="120"/>
      </w:pPr>
      <w:r w:rsidRPr="00F71D2D">
        <w:t>In conclusion, ERCOT's current proposal, which prohibits further generation development, does not adequately address the challenges posed by significant load growth. To effectively resolve oscillatory issues arising from series compensation, it is recommended to network the existing series-compensated lines. This approach would safeguard the transfer limits of the system, ensuring that its operational capacity remains unaffected</w:t>
      </w:r>
      <w:r w:rsidR="00EF12A7">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08A64C2" w14:textId="77777777" w:rsidTr="00366799">
        <w:trPr>
          <w:trHeight w:val="350"/>
        </w:trPr>
        <w:tc>
          <w:tcPr>
            <w:tcW w:w="10440" w:type="dxa"/>
            <w:tcBorders>
              <w:bottom w:val="single" w:sz="4" w:space="0" w:color="auto"/>
            </w:tcBorders>
            <w:shd w:val="clear" w:color="auto" w:fill="FFFFFF"/>
            <w:vAlign w:val="center"/>
          </w:tcPr>
          <w:p w14:paraId="61DAC37C" w14:textId="77777777" w:rsidR="00FF5E88" w:rsidRDefault="00FF5E88" w:rsidP="00366799">
            <w:pPr>
              <w:pStyle w:val="Header"/>
              <w:jc w:val="center"/>
            </w:pPr>
            <w:r>
              <w:t>Revised Cover Page Language</w:t>
            </w:r>
          </w:p>
        </w:tc>
      </w:tr>
    </w:tbl>
    <w:p w14:paraId="0C6404A7" w14:textId="3925A42C" w:rsidR="00152993" w:rsidRPr="009252ED" w:rsidRDefault="00FB2C2F" w:rsidP="009252ED">
      <w:pPr>
        <w:spacing w:before="120" w:after="120"/>
        <w:rPr>
          <w:rFonts w:ascii="Arial" w:hAnsi="Arial"/>
        </w:rPr>
      </w:pPr>
      <w:r>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D57381" w14:textId="77777777">
        <w:trPr>
          <w:trHeight w:val="350"/>
        </w:trPr>
        <w:tc>
          <w:tcPr>
            <w:tcW w:w="10440" w:type="dxa"/>
            <w:tcBorders>
              <w:bottom w:val="single" w:sz="4" w:space="0" w:color="auto"/>
            </w:tcBorders>
            <w:shd w:val="clear" w:color="auto" w:fill="FFFFFF"/>
            <w:vAlign w:val="center"/>
          </w:tcPr>
          <w:p w14:paraId="74132DEB" w14:textId="77777777" w:rsidR="00152993" w:rsidRDefault="00152993">
            <w:pPr>
              <w:pStyle w:val="Header"/>
              <w:jc w:val="center"/>
            </w:pPr>
            <w:r>
              <w:t xml:space="preserve">Revised Proposed </w:t>
            </w:r>
            <w:r w:rsidR="00C158EE">
              <w:t xml:space="preserve">Guide </w:t>
            </w:r>
            <w:r>
              <w:t>Language</w:t>
            </w:r>
          </w:p>
        </w:tc>
      </w:tr>
    </w:tbl>
    <w:p w14:paraId="741FB769" w14:textId="5DDE21D5" w:rsidR="00B4337A" w:rsidRPr="00B4337A" w:rsidRDefault="00B4337A">
      <w:pPr>
        <w:pStyle w:val="BodyText"/>
        <w:rPr>
          <w:rFonts w:ascii="Arial" w:hAnsi="Arial" w:cs="Arial"/>
        </w:rPr>
      </w:pPr>
      <w:r w:rsidRPr="00B4337A">
        <w:rPr>
          <w:rFonts w:ascii="Arial" w:hAnsi="Arial" w:cs="Arial"/>
        </w:rPr>
        <w:t>None</w:t>
      </w:r>
    </w:p>
    <w:sectPr w:rsidR="00B4337A" w:rsidRPr="00B4337A" w:rsidSect="0074209E">
      <w:headerReference w:type="default"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69019" w14:textId="77777777" w:rsidR="009D7AF0" w:rsidRDefault="009D7AF0">
      <w:r>
        <w:separator/>
      </w:r>
    </w:p>
  </w:endnote>
  <w:endnote w:type="continuationSeparator" w:id="0">
    <w:p w14:paraId="3141EE9D" w14:textId="77777777" w:rsidR="009D7AF0" w:rsidRDefault="009D7AF0">
      <w:r>
        <w:continuationSeparator/>
      </w:r>
    </w:p>
  </w:endnote>
  <w:endnote w:type="continuationNotice" w:id="1">
    <w:p w14:paraId="474D75FF" w14:textId="77777777" w:rsidR="009D7AF0" w:rsidRDefault="009D7A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1E06E" w14:textId="7A504E87" w:rsidR="003D0994" w:rsidRDefault="000A0A77" w:rsidP="0074209E">
    <w:pPr>
      <w:pStyle w:val="Footer"/>
      <w:tabs>
        <w:tab w:val="clear" w:pos="4320"/>
        <w:tab w:val="clear" w:pos="8640"/>
        <w:tab w:val="right" w:pos="9360"/>
      </w:tabs>
      <w:rPr>
        <w:rFonts w:ascii="Arial" w:hAnsi="Arial"/>
        <w:sz w:val="18"/>
      </w:rPr>
    </w:pPr>
    <w:r>
      <w:rPr>
        <w:rFonts w:ascii="Arial" w:hAnsi="Arial"/>
        <w:sz w:val="18"/>
      </w:rPr>
      <w:t>120</w:t>
    </w:r>
    <w:r w:rsidR="00170E84">
      <w:rPr>
        <w:rFonts w:ascii="Arial" w:hAnsi="Arial"/>
        <w:sz w:val="18"/>
      </w:rPr>
      <w:t>P</w:t>
    </w:r>
    <w:r w:rsidR="00C158EE">
      <w:rPr>
        <w:rFonts w:ascii="Arial" w:hAnsi="Arial"/>
        <w:sz w:val="18"/>
      </w:rPr>
      <w:t>GRR</w:t>
    </w:r>
    <w:r>
      <w:rPr>
        <w:rFonts w:ascii="Arial" w:hAnsi="Arial"/>
        <w:sz w:val="18"/>
      </w:rPr>
      <w:t>-</w:t>
    </w:r>
    <w:r w:rsidR="000A0442">
      <w:rPr>
        <w:rFonts w:ascii="Arial" w:hAnsi="Arial"/>
        <w:sz w:val="18"/>
      </w:rPr>
      <w:t>1</w:t>
    </w:r>
    <w:r w:rsidR="009252ED">
      <w:rPr>
        <w:rFonts w:ascii="Arial" w:hAnsi="Arial"/>
        <w:sz w:val="18"/>
      </w:rPr>
      <w:t>2</w:t>
    </w:r>
    <w:r>
      <w:rPr>
        <w:rFonts w:ascii="Arial" w:hAnsi="Arial"/>
        <w:sz w:val="18"/>
      </w:rPr>
      <w:t xml:space="preserve"> </w:t>
    </w:r>
    <w:r w:rsidR="004316AA">
      <w:rPr>
        <w:rFonts w:ascii="Arial" w:hAnsi="Arial"/>
        <w:sz w:val="18"/>
      </w:rPr>
      <w:t>Lone Star and AEP</w:t>
    </w:r>
    <w:r w:rsidR="009252ED">
      <w:rPr>
        <w:rFonts w:ascii="Arial" w:hAnsi="Arial"/>
        <w:sz w:val="18"/>
      </w:rPr>
      <w:t xml:space="preserve"> </w:t>
    </w:r>
    <w:r w:rsidR="007269C4">
      <w:rPr>
        <w:rFonts w:ascii="Arial" w:hAnsi="Arial"/>
        <w:sz w:val="18"/>
      </w:rPr>
      <w:t>Comment</w:t>
    </w:r>
    <w:r>
      <w:rPr>
        <w:rFonts w:ascii="Arial" w:hAnsi="Arial"/>
        <w:sz w:val="18"/>
      </w:rPr>
      <w:t>s</w:t>
    </w:r>
    <w:r w:rsidR="003238CF">
      <w:rPr>
        <w:rFonts w:ascii="Arial" w:hAnsi="Arial"/>
        <w:sz w:val="18"/>
      </w:rPr>
      <w:t xml:space="preserve"> 0</w:t>
    </w:r>
    <w:r w:rsidR="009252ED">
      <w:rPr>
        <w:rFonts w:ascii="Arial" w:hAnsi="Arial"/>
        <w:sz w:val="18"/>
      </w:rPr>
      <w:t>514</w:t>
    </w:r>
    <w:r w:rsidR="003238CF">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11BA325"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BF2CF" w14:textId="77777777" w:rsidR="009D7AF0" w:rsidRDefault="009D7AF0">
      <w:r>
        <w:separator/>
      </w:r>
    </w:p>
  </w:footnote>
  <w:footnote w:type="continuationSeparator" w:id="0">
    <w:p w14:paraId="73977B8C" w14:textId="77777777" w:rsidR="009D7AF0" w:rsidRDefault="009D7AF0">
      <w:r>
        <w:continuationSeparator/>
      </w:r>
    </w:p>
  </w:footnote>
  <w:footnote w:type="continuationNotice" w:id="1">
    <w:p w14:paraId="5DFABE79" w14:textId="77777777" w:rsidR="009D7AF0" w:rsidRDefault="009D7AF0"/>
  </w:footnote>
  <w:footnote w:id="2">
    <w:p w14:paraId="251D154A" w14:textId="575AF28B" w:rsidR="00E841C3" w:rsidRDefault="00E841C3" w:rsidP="00E841C3">
      <w:pPr>
        <w:pStyle w:val="FootnoteText"/>
      </w:pPr>
      <w:r>
        <w:rPr>
          <w:rStyle w:val="FootnoteReference"/>
        </w:rPr>
        <w:footnoteRef/>
      </w:r>
      <w:r>
        <w:t xml:space="preserve"> L</w:t>
      </w:r>
      <w:r w:rsidR="00EF12A7">
        <w:t>one Star</w:t>
      </w:r>
      <w:r>
        <w:t xml:space="preserve"> comments, 02-07-2025: </w:t>
      </w:r>
      <w:hyperlink r:id="rId1" w:history="1">
        <w:r w:rsidRPr="00DC1980">
          <w:rPr>
            <w:rStyle w:val="Hyperlink"/>
          </w:rPr>
          <w:t>https://www.ercot.com/files/docs/2025/02/07/120PGRR-07%20Lone%20Star%20Comments%20020725.docx</w:t>
        </w:r>
      </w:hyperlink>
    </w:p>
    <w:p w14:paraId="67C67D90" w14:textId="77777777" w:rsidR="00E841C3" w:rsidRDefault="00E841C3" w:rsidP="00E841C3">
      <w:pPr>
        <w:pStyle w:val="FootnoteText"/>
      </w:pPr>
    </w:p>
  </w:footnote>
  <w:footnote w:id="3">
    <w:p w14:paraId="44CBFAAB" w14:textId="77777777" w:rsidR="00E841C3" w:rsidRDefault="00E841C3" w:rsidP="00E841C3">
      <w:pPr>
        <w:pStyle w:val="FootnoteText"/>
      </w:pPr>
      <w:r>
        <w:rPr>
          <w:rStyle w:val="FootnoteReference"/>
        </w:rPr>
        <w:footnoteRef/>
      </w:r>
      <w:r>
        <w:t xml:space="preserve"> AEP comments 01-28-2025: </w:t>
      </w:r>
      <w:hyperlink r:id="rId2" w:history="1">
        <w:r w:rsidRPr="00DC1980">
          <w:rPr>
            <w:rStyle w:val="Hyperlink"/>
          </w:rPr>
          <w:t>https://www.ercot.com/files/docs/2025/01/28/120PGRR-06%20AEP%20Comments%20012825.docx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783C4" w14:textId="6255984E" w:rsidR="003D0994" w:rsidRPr="006F3F33" w:rsidRDefault="00170E84" w:rsidP="006F3F33">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2AEE7F"/>
    <w:multiLevelType w:val="hybridMultilevel"/>
    <w:tmpl w:val="4D88F042"/>
    <w:lvl w:ilvl="0" w:tplc="B9D6BA3A">
      <w:start w:val="1"/>
      <w:numFmt w:val="decimal"/>
      <w:lvlText w:val="%1."/>
      <w:lvlJc w:val="left"/>
      <w:pPr>
        <w:ind w:left="720" w:hanging="360"/>
      </w:pPr>
    </w:lvl>
    <w:lvl w:ilvl="1" w:tplc="C576FC52">
      <w:start w:val="1"/>
      <w:numFmt w:val="lowerLetter"/>
      <w:lvlText w:val="%2."/>
      <w:lvlJc w:val="left"/>
      <w:pPr>
        <w:ind w:left="1440" w:hanging="360"/>
      </w:pPr>
    </w:lvl>
    <w:lvl w:ilvl="2" w:tplc="9B70A93E">
      <w:start w:val="1"/>
      <w:numFmt w:val="lowerRoman"/>
      <w:lvlText w:val="%3."/>
      <w:lvlJc w:val="right"/>
      <w:pPr>
        <w:ind w:left="2160" w:hanging="180"/>
      </w:pPr>
    </w:lvl>
    <w:lvl w:ilvl="3" w:tplc="58204932">
      <w:start w:val="1"/>
      <w:numFmt w:val="decimal"/>
      <w:lvlText w:val="%4."/>
      <w:lvlJc w:val="left"/>
      <w:pPr>
        <w:ind w:left="2880" w:hanging="360"/>
      </w:pPr>
    </w:lvl>
    <w:lvl w:ilvl="4" w:tplc="73C82D28">
      <w:start w:val="1"/>
      <w:numFmt w:val="lowerLetter"/>
      <w:lvlText w:val="%5."/>
      <w:lvlJc w:val="left"/>
      <w:pPr>
        <w:ind w:left="3600" w:hanging="360"/>
      </w:pPr>
    </w:lvl>
    <w:lvl w:ilvl="5" w:tplc="B6CC6518">
      <w:start w:val="1"/>
      <w:numFmt w:val="lowerRoman"/>
      <w:lvlText w:val="%6."/>
      <w:lvlJc w:val="right"/>
      <w:pPr>
        <w:ind w:left="4320" w:hanging="180"/>
      </w:pPr>
    </w:lvl>
    <w:lvl w:ilvl="6" w:tplc="D54A24E8">
      <w:start w:val="1"/>
      <w:numFmt w:val="decimal"/>
      <w:lvlText w:val="%7."/>
      <w:lvlJc w:val="left"/>
      <w:pPr>
        <w:ind w:left="5040" w:hanging="360"/>
      </w:pPr>
    </w:lvl>
    <w:lvl w:ilvl="7" w:tplc="55421B20">
      <w:start w:val="1"/>
      <w:numFmt w:val="lowerLetter"/>
      <w:lvlText w:val="%8."/>
      <w:lvlJc w:val="left"/>
      <w:pPr>
        <w:ind w:left="5760" w:hanging="360"/>
      </w:pPr>
    </w:lvl>
    <w:lvl w:ilvl="8" w:tplc="0D222B9A">
      <w:start w:val="1"/>
      <w:numFmt w:val="lowerRoman"/>
      <w:lvlText w:val="%9."/>
      <w:lvlJc w:val="right"/>
      <w:pPr>
        <w:ind w:left="6480" w:hanging="180"/>
      </w:pPr>
    </w:lvl>
  </w:abstractNum>
  <w:abstractNum w:abstractNumId="2" w15:restartNumberingAfterBreak="0">
    <w:nsid w:val="11C43F75"/>
    <w:multiLevelType w:val="hybridMultilevel"/>
    <w:tmpl w:val="3126E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A895E"/>
    <w:multiLevelType w:val="hybridMultilevel"/>
    <w:tmpl w:val="2124B9E4"/>
    <w:lvl w:ilvl="0" w:tplc="B70842DE">
      <w:start w:val="1"/>
      <w:numFmt w:val="decimal"/>
      <w:lvlText w:val="%1."/>
      <w:lvlJc w:val="left"/>
      <w:pPr>
        <w:ind w:left="720" w:hanging="360"/>
      </w:pPr>
    </w:lvl>
    <w:lvl w:ilvl="1" w:tplc="896ECC66">
      <w:start w:val="1"/>
      <w:numFmt w:val="lowerLetter"/>
      <w:lvlText w:val="%2."/>
      <w:lvlJc w:val="left"/>
      <w:pPr>
        <w:ind w:left="1440" w:hanging="360"/>
      </w:pPr>
    </w:lvl>
    <w:lvl w:ilvl="2" w:tplc="168EA51E">
      <w:start w:val="1"/>
      <w:numFmt w:val="lowerRoman"/>
      <w:lvlText w:val="%3."/>
      <w:lvlJc w:val="right"/>
      <w:pPr>
        <w:ind w:left="2160" w:hanging="180"/>
      </w:pPr>
    </w:lvl>
    <w:lvl w:ilvl="3" w:tplc="EFA0768E">
      <w:start w:val="1"/>
      <w:numFmt w:val="decimal"/>
      <w:lvlText w:val="%4."/>
      <w:lvlJc w:val="left"/>
      <w:pPr>
        <w:ind w:left="2880" w:hanging="360"/>
      </w:pPr>
    </w:lvl>
    <w:lvl w:ilvl="4" w:tplc="C44AE9DC">
      <w:start w:val="1"/>
      <w:numFmt w:val="lowerLetter"/>
      <w:lvlText w:val="%5."/>
      <w:lvlJc w:val="left"/>
      <w:pPr>
        <w:ind w:left="3600" w:hanging="360"/>
      </w:pPr>
    </w:lvl>
    <w:lvl w:ilvl="5" w:tplc="51C8B88A">
      <w:start w:val="1"/>
      <w:numFmt w:val="lowerRoman"/>
      <w:lvlText w:val="%6."/>
      <w:lvlJc w:val="right"/>
      <w:pPr>
        <w:ind w:left="4320" w:hanging="180"/>
      </w:pPr>
    </w:lvl>
    <w:lvl w:ilvl="6" w:tplc="17A6BD52">
      <w:start w:val="1"/>
      <w:numFmt w:val="decimal"/>
      <w:lvlText w:val="%7."/>
      <w:lvlJc w:val="left"/>
      <w:pPr>
        <w:ind w:left="5040" w:hanging="360"/>
      </w:pPr>
    </w:lvl>
    <w:lvl w:ilvl="7" w:tplc="A8263CE6">
      <w:start w:val="1"/>
      <w:numFmt w:val="lowerLetter"/>
      <w:lvlText w:val="%8."/>
      <w:lvlJc w:val="left"/>
      <w:pPr>
        <w:ind w:left="5760" w:hanging="360"/>
      </w:pPr>
    </w:lvl>
    <w:lvl w:ilvl="8" w:tplc="A16671E8">
      <w:start w:val="1"/>
      <w:numFmt w:val="lowerRoman"/>
      <w:lvlText w:val="%9."/>
      <w:lvlJc w:val="right"/>
      <w:pPr>
        <w:ind w:left="6480" w:hanging="180"/>
      </w:pPr>
    </w:lvl>
  </w:abstractNum>
  <w:abstractNum w:abstractNumId="4" w15:restartNumberingAfterBreak="0">
    <w:nsid w:val="246B61E7"/>
    <w:multiLevelType w:val="hybridMultilevel"/>
    <w:tmpl w:val="2D36C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42152942">
    <w:abstractNumId w:val="0"/>
  </w:num>
  <w:num w:numId="2" w16cid:durableId="1817339029">
    <w:abstractNumId w:val="6"/>
  </w:num>
  <w:num w:numId="3" w16cid:durableId="1308365028">
    <w:abstractNumId w:val="3"/>
  </w:num>
  <w:num w:numId="4" w16cid:durableId="2143115381">
    <w:abstractNumId w:val="1"/>
  </w:num>
  <w:num w:numId="5" w16cid:durableId="284848339">
    <w:abstractNumId w:val="2"/>
  </w:num>
  <w:num w:numId="6" w16cid:durableId="801729328">
    <w:abstractNumId w:val="5"/>
  </w:num>
  <w:num w:numId="7" w16cid:durableId="4146663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617"/>
    <w:rsid w:val="00012122"/>
    <w:rsid w:val="000129B0"/>
    <w:rsid w:val="00037668"/>
    <w:rsid w:val="00062B5C"/>
    <w:rsid w:val="00062F63"/>
    <w:rsid w:val="0006560E"/>
    <w:rsid w:val="00075A94"/>
    <w:rsid w:val="0007767D"/>
    <w:rsid w:val="00081285"/>
    <w:rsid w:val="00096177"/>
    <w:rsid w:val="000A0442"/>
    <w:rsid w:val="000A0A77"/>
    <w:rsid w:val="000B749D"/>
    <w:rsid w:val="000D17D8"/>
    <w:rsid w:val="000D7281"/>
    <w:rsid w:val="00106030"/>
    <w:rsid w:val="001078EA"/>
    <w:rsid w:val="00116F82"/>
    <w:rsid w:val="0012634B"/>
    <w:rsid w:val="00127E38"/>
    <w:rsid w:val="00132855"/>
    <w:rsid w:val="00152993"/>
    <w:rsid w:val="00170297"/>
    <w:rsid w:val="00170E00"/>
    <w:rsid w:val="00170E84"/>
    <w:rsid w:val="00183413"/>
    <w:rsid w:val="001849E2"/>
    <w:rsid w:val="00184C20"/>
    <w:rsid w:val="00192B1D"/>
    <w:rsid w:val="001A227D"/>
    <w:rsid w:val="001A2AE5"/>
    <w:rsid w:val="001B4DBA"/>
    <w:rsid w:val="001D5E5F"/>
    <w:rsid w:val="001E2032"/>
    <w:rsid w:val="001F3C9E"/>
    <w:rsid w:val="0022094B"/>
    <w:rsid w:val="002220C0"/>
    <w:rsid w:val="00233CA7"/>
    <w:rsid w:val="00237F13"/>
    <w:rsid w:val="002542B7"/>
    <w:rsid w:val="002578A4"/>
    <w:rsid w:val="002718F6"/>
    <w:rsid w:val="00271AC8"/>
    <w:rsid w:val="002771E6"/>
    <w:rsid w:val="00282722"/>
    <w:rsid w:val="00285A14"/>
    <w:rsid w:val="00291B46"/>
    <w:rsid w:val="002A43FF"/>
    <w:rsid w:val="002B439F"/>
    <w:rsid w:val="002D0A87"/>
    <w:rsid w:val="002F027E"/>
    <w:rsid w:val="002F493F"/>
    <w:rsid w:val="003010C0"/>
    <w:rsid w:val="00311435"/>
    <w:rsid w:val="003238CF"/>
    <w:rsid w:val="00332A97"/>
    <w:rsid w:val="003465E8"/>
    <w:rsid w:val="00350C00"/>
    <w:rsid w:val="00353144"/>
    <w:rsid w:val="00362981"/>
    <w:rsid w:val="0036397A"/>
    <w:rsid w:val="00366113"/>
    <w:rsid w:val="00366799"/>
    <w:rsid w:val="00371335"/>
    <w:rsid w:val="00371695"/>
    <w:rsid w:val="003752B9"/>
    <w:rsid w:val="0038437E"/>
    <w:rsid w:val="00394897"/>
    <w:rsid w:val="00396A3B"/>
    <w:rsid w:val="003B4A75"/>
    <w:rsid w:val="003C270C"/>
    <w:rsid w:val="003C405A"/>
    <w:rsid w:val="003C4F40"/>
    <w:rsid w:val="003D0994"/>
    <w:rsid w:val="003E7D74"/>
    <w:rsid w:val="004014A7"/>
    <w:rsid w:val="004049AB"/>
    <w:rsid w:val="004168D0"/>
    <w:rsid w:val="00423824"/>
    <w:rsid w:val="004316AA"/>
    <w:rsid w:val="0043567D"/>
    <w:rsid w:val="00445ECA"/>
    <w:rsid w:val="00456C78"/>
    <w:rsid w:val="004646A8"/>
    <w:rsid w:val="00464EDD"/>
    <w:rsid w:val="004B6FAE"/>
    <w:rsid w:val="004B7B90"/>
    <w:rsid w:val="004E1BCE"/>
    <w:rsid w:val="004E2C19"/>
    <w:rsid w:val="005054F7"/>
    <w:rsid w:val="00534C03"/>
    <w:rsid w:val="00551F24"/>
    <w:rsid w:val="0055274C"/>
    <w:rsid w:val="00557F89"/>
    <w:rsid w:val="0057302F"/>
    <w:rsid w:val="00587D4F"/>
    <w:rsid w:val="00594EB3"/>
    <w:rsid w:val="005A6B0B"/>
    <w:rsid w:val="005B1A1F"/>
    <w:rsid w:val="005B4B17"/>
    <w:rsid w:val="005D284C"/>
    <w:rsid w:val="005D36AD"/>
    <w:rsid w:val="005E0398"/>
    <w:rsid w:val="005E12C8"/>
    <w:rsid w:val="005E177E"/>
    <w:rsid w:val="005E73B2"/>
    <w:rsid w:val="005F1F63"/>
    <w:rsid w:val="006002DA"/>
    <w:rsid w:val="00633E23"/>
    <w:rsid w:val="006351D4"/>
    <w:rsid w:val="00635C6C"/>
    <w:rsid w:val="006378C4"/>
    <w:rsid w:val="006405C5"/>
    <w:rsid w:val="00643AF1"/>
    <w:rsid w:val="00654DAD"/>
    <w:rsid w:val="006620ED"/>
    <w:rsid w:val="00666D38"/>
    <w:rsid w:val="0066719E"/>
    <w:rsid w:val="00670777"/>
    <w:rsid w:val="00673B94"/>
    <w:rsid w:val="0067483B"/>
    <w:rsid w:val="00680AC6"/>
    <w:rsid w:val="006835D8"/>
    <w:rsid w:val="006C316E"/>
    <w:rsid w:val="006D0F7C"/>
    <w:rsid w:val="006F3F33"/>
    <w:rsid w:val="007032F3"/>
    <w:rsid w:val="007062AD"/>
    <w:rsid w:val="007172D8"/>
    <w:rsid w:val="007231C5"/>
    <w:rsid w:val="007269C4"/>
    <w:rsid w:val="00734EAF"/>
    <w:rsid w:val="0074209E"/>
    <w:rsid w:val="00746A07"/>
    <w:rsid w:val="00775489"/>
    <w:rsid w:val="00775E39"/>
    <w:rsid w:val="007B0ACB"/>
    <w:rsid w:val="007C6C13"/>
    <w:rsid w:val="007E2C48"/>
    <w:rsid w:val="007F2CA8"/>
    <w:rsid w:val="007F7161"/>
    <w:rsid w:val="00801EF5"/>
    <w:rsid w:val="00823E4A"/>
    <w:rsid w:val="00824E3B"/>
    <w:rsid w:val="008250C9"/>
    <w:rsid w:val="008269A5"/>
    <w:rsid w:val="00840C4C"/>
    <w:rsid w:val="0085559E"/>
    <w:rsid w:val="00857B72"/>
    <w:rsid w:val="00860AAE"/>
    <w:rsid w:val="008948C7"/>
    <w:rsid w:val="00894DC5"/>
    <w:rsid w:val="00896B1B"/>
    <w:rsid w:val="008C28D5"/>
    <w:rsid w:val="008D1082"/>
    <w:rsid w:val="008E559E"/>
    <w:rsid w:val="008F09D0"/>
    <w:rsid w:val="00916080"/>
    <w:rsid w:val="00921A68"/>
    <w:rsid w:val="00923360"/>
    <w:rsid w:val="009252ED"/>
    <w:rsid w:val="009472C2"/>
    <w:rsid w:val="00960706"/>
    <w:rsid w:val="009A18CB"/>
    <w:rsid w:val="009A69B7"/>
    <w:rsid w:val="009D7AF0"/>
    <w:rsid w:val="009E6101"/>
    <w:rsid w:val="009E63F1"/>
    <w:rsid w:val="009F222E"/>
    <w:rsid w:val="00A015C4"/>
    <w:rsid w:val="00A15172"/>
    <w:rsid w:val="00A30CA2"/>
    <w:rsid w:val="00A52BFD"/>
    <w:rsid w:val="00A621EF"/>
    <w:rsid w:val="00A75069"/>
    <w:rsid w:val="00A7734D"/>
    <w:rsid w:val="00A840A6"/>
    <w:rsid w:val="00A90993"/>
    <w:rsid w:val="00A97567"/>
    <w:rsid w:val="00AB3D36"/>
    <w:rsid w:val="00AC39E7"/>
    <w:rsid w:val="00AE6EE3"/>
    <w:rsid w:val="00AF6ABC"/>
    <w:rsid w:val="00B07DFF"/>
    <w:rsid w:val="00B4337A"/>
    <w:rsid w:val="00B6502F"/>
    <w:rsid w:val="00B75193"/>
    <w:rsid w:val="00B779EF"/>
    <w:rsid w:val="00B82942"/>
    <w:rsid w:val="00B845F9"/>
    <w:rsid w:val="00B9086B"/>
    <w:rsid w:val="00B949FA"/>
    <w:rsid w:val="00BA5165"/>
    <w:rsid w:val="00BA7EF8"/>
    <w:rsid w:val="00BB11D3"/>
    <w:rsid w:val="00BC05DD"/>
    <w:rsid w:val="00BD3E41"/>
    <w:rsid w:val="00C02B4A"/>
    <w:rsid w:val="00C0497E"/>
    <w:rsid w:val="00C0598D"/>
    <w:rsid w:val="00C06364"/>
    <w:rsid w:val="00C068FD"/>
    <w:rsid w:val="00C11956"/>
    <w:rsid w:val="00C158EE"/>
    <w:rsid w:val="00C23B97"/>
    <w:rsid w:val="00C24EE0"/>
    <w:rsid w:val="00C34627"/>
    <w:rsid w:val="00C56E4E"/>
    <w:rsid w:val="00C602E5"/>
    <w:rsid w:val="00C65E63"/>
    <w:rsid w:val="00C72298"/>
    <w:rsid w:val="00C748FD"/>
    <w:rsid w:val="00C76D45"/>
    <w:rsid w:val="00C7757B"/>
    <w:rsid w:val="00C92A19"/>
    <w:rsid w:val="00C953DD"/>
    <w:rsid w:val="00C96666"/>
    <w:rsid w:val="00CA019A"/>
    <w:rsid w:val="00CA3F90"/>
    <w:rsid w:val="00CC1CED"/>
    <w:rsid w:val="00CC3133"/>
    <w:rsid w:val="00CC4130"/>
    <w:rsid w:val="00CD41E1"/>
    <w:rsid w:val="00CF011E"/>
    <w:rsid w:val="00CF6635"/>
    <w:rsid w:val="00D012FA"/>
    <w:rsid w:val="00D24DCF"/>
    <w:rsid w:val="00D3402D"/>
    <w:rsid w:val="00D34463"/>
    <w:rsid w:val="00D37564"/>
    <w:rsid w:val="00D4046E"/>
    <w:rsid w:val="00D50135"/>
    <w:rsid w:val="00D66D93"/>
    <w:rsid w:val="00DC145F"/>
    <w:rsid w:val="00DD0AE3"/>
    <w:rsid w:val="00DD4739"/>
    <w:rsid w:val="00DE2BC4"/>
    <w:rsid w:val="00DE37C2"/>
    <w:rsid w:val="00DE5F33"/>
    <w:rsid w:val="00DE6246"/>
    <w:rsid w:val="00DF491C"/>
    <w:rsid w:val="00E07B54"/>
    <w:rsid w:val="00E11F78"/>
    <w:rsid w:val="00E27813"/>
    <w:rsid w:val="00E40531"/>
    <w:rsid w:val="00E40AC3"/>
    <w:rsid w:val="00E458E4"/>
    <w:rsid w:val="00E4608A"/>
    <w:rsid w:val="00E621E1"/>
    <w:rsid w:val="00E841C3"/>
    <w:rsid w:val="00EA5E5E"/>
    <w:rsid w:val="00EB2CBD"/>
    <w:rsid w:val="00EC21E0"/>
    <w:rsid w:val="00EC381B"/>
    <w:rsid w:val="00EC55B3"/>
    <w:rsid w:val="00EC6B76"/>
    <w:rsid w:val="00EF12A7"/>
    <w:rsid w:val="00F01D87"/>
    <w:rsid w:val="00F038EC"/>
    <w:rsid w:val="00F075B8"/>
    <w:rsid w:val="00F262FE"/>
    <w:rsid w:val="00F34021"/>
    <w:rsid w:val="00F45B4D"/>
    <w:rsid w:val="00F46A47"/>
    <w:rsid w:val="00F65667"/>
    <w:rsid w:val="00F908F9"/>
    <w:rsid w:val="00F96FB2"/>
    <w:rsid w:val="00FB2C2F"/>
    <w:rsid w:val="00FB51D8"/>
    <w:rsid w:val="00FD05B9"/>
    <w:rsid w:val="00FD08E8"/>
    <w:rsid w:val="00FD41A9"/>
    <w:rsid w:val="00FD54AA"/>
    <w:rsid w:val="00FE5B3D"/>
    <w:rsid w:val="00FF5E88"/>
    <w:rsid w:val="0704E674"/>
    <w:rsid w:val="19FAB662"/>
    <w:rsid w:val="299A13D4"/>
    <w:rsid w:val="63F1DE9B"/>
    <w:rsid w:val="6C6050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C7BB2F"/>
  <w15:chartTrackingRefBased/>
  <w15:docId w15:val="{BA91E837-5DFE-4E11-AA5F-B429A11D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2F493F"/>
    <w:rPr>
      <w:color w:val="605E5C"/>
      <w:shd w:val="clear" w:color="auto" w:fill="E1DFDD"/>
    </w:rPr>
  </w:style>
  <w:style w:type="paragraph" w:customStyle="1" w:styleId="BodyTextNumbered">
    <w:name w:val="Body Text Numbered"/>
    <w:basedOn w:val="BodyText"/>
    <w:link w:val="BodyTextNumberedChar1"/>
    <w:rsid w:val="002F493F"/>
    <w:pPr>
      <w:spacing w:before="0" w:after="240"/>
      <w:ind w:left="720" w:hanging="720"/>
    </w:pPr>
    <w:rPr>
      <w:iCs/>
      <w:szCs w:val="20"/>
    </w:rPr>
  </w:style>
  <w:style w:type="character" w:customStyle="1" w:styleId="BodyTextNumberedChar1">
    <w:name w:val="Body Text Numbered Char1"/>
    <w:link w:val="BodyTextNumbered"/>
    <w:rsid w:val="002F493F"/>
    <w:rPr>
      <w:iCs/>
      <w:sz w:val="24"/>
    </w:rPr>
  </w:style>
  <w:style w:type="paragraph" w:styleId="Revision">
    <w:name w:val="Revision"/>
    <w:hidden/>
    <w:uiPriority w:val="99"/>
    <w:semiHidden/>
    <w:rsid w:val="00E4608A"/>
    <w:rPr>
      <w:sz w:val="24"/>
      <w:szCs w:val="24"/>
    </w:rPr>
  </w:style>
  <w:style w:type="paragraph" w:customStyle="1" w:styleId="H3">
    <w:name w:val="H3"/>
    <w:basedOn w:val="Heading3"/>
    <w:next w:val="BodyText"/>
    <w:link w:val="H3Char"/>
    <w:rsid w:val="008948C7"/>
    <w:pPr>
      <w:numPr>
        <w:ilvl w:val="0"/>
        <w:numId w:val="0"/>
      </w:numPr>
      <w:tabs>
        <w:tab w:val="left" w:pos="1008"/>
      </w:tabs>
      <w:spacing w:before="240" w:after="240"/>
    </w:pPr>
    <w:rPr>
      <w:iCs w:val="0"/>
    </w:rPr>
  </w:style>
  <w:style w:type="character" w:customStyle="1" w:styleId="H3Char">
    <w:name w:val="H3 Char"/>
    <w:link w:val="H3"/>
    <w:rsid w:val="008948C7"/>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D41E1"/>
    <w:rPr>
      <w:sz w:val="24"/>
      <w:szCs w:val="24"/>
    </w:rPr>
  </w:style>
  <w:style w:type="character" w:customStyle="1" w:styleId="NormalArialChar">
    <w:name w:val="Normal+Arial Char"/>
    <w:link w:val="NormalArial"/>
    <w:rsid w:val="00EB2CBD"/>
    <w:rPr>
      <w:rFonts w:ascii="Arial" w:hAnsi="Arial"/>
      <w:sz w:val="24"/>
      <w:szCs w:val="24"/>
    </w:rPr>
  </w:style>
  <w:style w:type="character" w:customStyle="1" w:styleId="normaltextrun">
    <w:name w:val="normaltextrun"/>
    <w:basedOn w:val="DefaultParagraphFont"/>
    <w:rsid w:val="00A52BFD"/>
  </w:style>
  <w:style w:type="character" w:customStyle="1" w:styleId="eop">
    <w:name w:val="eop"/>
    <w:basedOn w:val="DefaultParagraphFont"/>
    <w:rsid w:val="00A52BFD"/>
  </w:style>
  <w:style w:type="paragraph" w:customStyle="1" w:styleId="paragraph">
    <w:name w:val="paragraph"/>
    <w:basedOn w:val="Normal"/>
    <w:rsid w:val="00A52BFD"/>
    <w:pPr>
      <w:spacing w:before="100" w:beforeAutospacing="1" w:after="100" w:afterAutospacing="1"/>
    </w:pPr>
  </w:style>
  <w:style w:type="character" w:customStyle="1" w:styleId="CommentTextChar">
    <w:name w:val="Comment Text Char"/>
    <w:basedOn w:val="DefaultParagraphFont"/>
    <w:link w:val="CommentText"/>
    <w:semiHidden/>
    <w:rsid w:val="000A0442"/>
  </w:style>
  <w:style w:type="paragraph" w:styleId="TOC2">
    <w:name w:val="toc 2"/>
    <w:basedOn w:val="Normal"/>
    <w:next w:val="Normal"/>
    <w:autoRedefine/>
    <w:uiPriority w:val="39"/>
    <w:rsid w:val="00E40531"/>
    <w:pPr>
      <w:tabs>
        <w:tab w:val="left" w:pos="720"/>
        <w:tab w:val="right" w:leader="dot" w:pos="9350"/>
      </w:tabs>
      <w:ind w:left="240"/>
    </w:pPr>
    <w:rPr>
      <w:smallCaps/>
      <w:noProof/>
      <w:sz w:val="20"/>
      <w:szCs w:val="20"/>
    </w:rPr>
  </w:style>
  <w:style w:type="character" w:customStyle="1" w:styleId="HeaderChar">
    <w:name w:val="Header Char"/>
    <w:link w:val="Header"/>
    <w:rsid w:val="003B4A75"/>
    <w:rPr>
      <w:rFonts w:ascii="Arial" w:hAnsi="Arial"/>
      <w:b/>
      <w:bCs/>
      <w:sz w:val="24"/>
      <w:szCs w:val="24"/>
    </w:rPr>
  </w:style>
  <w:style w:type="paragraph" w:styleId="ListParagraph">
    <w:name w:val="List Paragraph"/>
    <w:basedOn w:val="Normal"/>
    <w:uiPriority w:val="34"/>
    <w:qFormat/>
    <w:rsid w:val="00E841C3"/>
    <w:pPr>
      <w:ind w:left="720"/>
      <w:contextualSpacing/>
    </w:pPr>
  </w:style>
  <w:style w:type="paragraph" w:styleId="FootnoteText">
    <w:name w:val="footnote text"/>
    <w:basedOn w:val="Normal"/>
    <w:link w:val="FootnoteTextChar"/>
    <w:rsid w:val="00E841C3"/>
    <w:rPr>
      <w:sz w:val="20"/>
      <w:szCs w:val="20"/>
    </w:rPr>
  </w:style>
  <w:style w:type="character" w:customStyle="1" w:styleId="FootnoteTextChar">
    <w:name w:val="Footnote Text Char"/>
    <w:basedOn w:val="DefaultParagraphFont"/>
    <w:link w:val="FootnoteText"/>
    <w:rsid w:val="00E841C3"/>
  </w:style>
  <w:style w:type="character" w:styleId="FootnoteReference">
    <w:name w:val="footnote reference"/>
    <w:basedOn w:val="DefaultParagraphFont"/>
    <w:rsid w:val="00E841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789942">
      <w:bodyDiv w:val="1"/>
      <w:marLeft w:val="0"/>
      <w:marRight w:val="0"/>
      <w:marTop w:val="0"/>
      <w:marBottom w:val="0"/>
      <w:divBdr>
        <w:top w:val="none" w:sz="0" w:space="0" w:color="auto"/>
        <w:left w:val="none" w:sz="0" w:space="0" w:color="auto"/>
        <w:bottom w:val="none" w:sz="0" w:space="0" w:color="auto"/>
        <w:right w:val="none" w:sz="0" w:space="0" w:color="auto"/>
      </w:divBdr>
    </w:div>
    <w:div w:id="122887585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559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Nihal.mohan@lonestar-transmission.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mktrules/issues/PGRR12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withrow@aep.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jrasmussen@aep.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diti.upadhyay@lonestar-transmission.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rcot.com/files/docs/2025/01/28/120PGRR-06%20AEP%20Comments%20012825.docx" TargetMode="External"/><Relationship Id="rId1" Type="http://schemas.openxmlformats.org/officeDocument/2006/relationships/hyperlink" Target="https://www.ercot.com/files/docs/2025/02/07/120PGRR-07%20Lone%20Star%20Comments%20020725.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70367E59DD3C4489BCAED6BCF7CC8E" ma:contentTypeVersion="16" ma:contentTypeDescription="Create a new document." ma:contentTypeScope="" ma:versionID="7f99004a89428b228b2e4750e89b429c">
  <xsd:schema xmlns:xsd="http://www.w3.org/2001/XMLSchema" xmlns:xs="http://www.w3.org/2001/XMLSchema" xmlns:p="http://schemas.microsoft.com/office/2006/metadata/properties" xmlns:ns2="bd3da407-e96c-49c4-a0c2-dc9ca5df956c" xmlns:ns3="a74e6210-048b-44cf-9e69-35ad2cc27529" targetNamespace="http://schemas.microsoft.com/office/2006/metadata/properties" ma:root="true" ma:fieldsID="e3d96db547fbc32aba07a40d665e09ec" ns2:_="" ns3:_="">
    <xsd:import namespace="bd3da407-e96c-49c4-a0c2-dc9ca5df956c"/>
    <xsd:import namespace="a74e6210-048b-44cf-9e69-35ad2cc2752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da407-e96c-49c4-a0c2-dc9ca5df95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c379444-718f-4044-93bd-bdc834bc632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4e6210-048b-44cf-9e69-35ad2cc2752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ed0c6220-4db3-4127-a8bd-be70223ffc61}" ma:internalName="TaxCatchAll" ma:showField="CatchAllData" ma:web="a74e6210-048b-44cf-9e69-35ad2cc275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d="http://www.w3.org/2001/XMLSchema" xmlns:xsi="http://www.w3.org/2001/XMLSchema-instance" xmlns="http://www.boldonjames.com/2008/01/sie/internal/label" sislVersion="0" policy="e9c0b8d7-bdb4-4fd3-b62a-f50327aaefce" origin="userSelected">
  <element uid="50c31824-0780-4910-87d1-eaaffd182d42" value=""/>
  <element uid="d14f5c36-f44a-4315-b438-005cfe8f069f" value=""/>
</sisl>
</file>

<file path=customXml/item3.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yNjkzMjU8L1VzZXJOYW1lPjxEYXRlVGltZT41LzEzLzIwMjUgNTowNDowMSBQTTwvRGF0ZVRpbWU+PExhYmVsU3RyaW5nPkFFUCBJbnRlcm5hbDwvTGFiZWxTdHJpbmc+PC9pdGVtPjwvbGFiZWxIaXN0b3J5Pg==</Value>
</WrappedLabelHistory>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3da407-e96c-49c4-a0c2-dc9ca5df956c">
      <Terms xmlns="http://schemas.microsoft.com/office/infopath/2007/PartnerControls"/>
    </lcf76f155ced4ddcb4097134ff3c332f>
    <TaxCatchAll xmlns="a74e6210-048b-44cf-9e69-35ad2cc27529" xsi:nil="true"/>
  </documentManagement>
</p:properties>
</file>

<file path=customXml/item5.xml><?xml version="1.0" encoding="utf-8"?>
<?mso-contentType ?>
<FormTemplates xmlns="http://schemas.microsoft.com/sharepoint/v3/contenttype/forms"/>
</file>

<file path=customXml/itemProps1.xml><?xml version="1.0" encoding="utf-8"?>
<ds:datastoreItem xmlns:ds="http://schemas.openxmlformats.org/officeDocument/2006/customXml" ds:itemID="{F47B96F8-4FB8-4A4C-936A-5C85F0680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da407-e96c-49c4-a0c2-dc9ca5df956c"/>
    <ds:schemaRef ds:uri="a74e6210-048b-44cf-9e69-35ad2cc27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F4A1BA-8D5C-44A5-8BDB-4415F35D33B4}">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2F52513E-69FF-4CE7-A7FE-086F00892336}">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0D94BD87-7540-4AD5-9AD7-2FB2E804DDD2}">
  <ds:schemaRefs>
    <ds:schemaRef ds:uri="http://purl.org/dc/elements/1.1/"/>
    <ds:schemaRef ds:uri="http://schemas.microsoft.com/office/infopath/2007/PartnerControls"/>
    <ds:schemaRef ds:uri="bd3da407-e96c-49c4-a0c2-dc9ca5df956c"/>
    <ds:schemaRef ds:uri="http://purl.org/dc/terms/"/>
    <ds:schemaRef ds:uri="http://www.w3.org/XML/1998/namespace"/>
    <ds:schemaRef ds:uri="http://schemas.microsoft.com/office/2006/documentManagement/types"/>
    <ds:schemaRef ds:uri="http://schemas.openxmlformats.org/package/2006/metadata/core-properties"/>
    <ds:schemaRef ds:uri="a74e6210-048b-44cf-9e69-35ad2cc27529"/>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8247A34B-8280-43EF-8390-4DA50FB68583}">
  <ds:schemaRefs>
    <ds:schemaRef ds:uri="http://schemas.microsoft.com/sharepoint/v3/contenttype/forms"/>
  </ds:schemaRefs>
</ds:datastoreItem>
</file>

<file path=docMetadata/LabelInfo.xml><?xml version="1.0" encoding="utf-8"?>
<clbl:labelList xmlns:clbl="http://schemas.microsoft.com/office/2020/mipLabelMetadata">
  <clbl:label id="{a1681294-4857-4624-8d04-edaddb44ee26}" enabled="0" method="" siteId="{a1681294-4857-4624-8d04-edaddb44ee26}"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2</Pages>
  <Words>438</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3367</CharactersWithSpaces>
  <SharedDoc>false</SharedDoc>
  <HLinks>
    <vt:vector size="6" baseType="variant">
      <vt:variant>
        <vt:i4>4849756</vt:i4>
      </vt:variant>
      <vt:variant>
        <vt:i4>0</vt:i4>
      </vt:variant>
      <vt:variant>
        <vt:i4>0</vt:i4>
      </vt:variant>
      <vt:variant>
        <vt:i4>5</vt:i4>
      </vt:variant>
      <vt:variant>
        <vt:lpwstr>https://www.ercot.com/mktrules/issues/PGRR120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051425</cp:lastModifiedBy>
  <cp:revision>4</cp:revision>
  <cp:lastPrinted>2001-06-20T18:28:00Z</cp:lastPrinted>
  <dcterms:created xsi:type="dcterms:W3CDTF">2025-05-14T22:36:00Z</dcterms:created>
  <dcterms:modified xsi:type="dcterms:W3CDTF">2025-05-14T22:41:00Z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2024-12-13T21:00:12Z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ab74288d-6f23-4df1-9164-310088c6da8d</vt:lpwstr>
  </property>
  <property fmtid="{D5CDD505-2E9C-101B-9397-08002B2CF9AE}" pid="8" name="MSIP_Label_ed3826ce-7c18-471d-9596-93de5bae332e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2024-12-17T22:32:16Z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a9baa74c-e5a5-4a4a-b20c-f6f5a5b1f4f5</vt:lpwstr>
  </property>
  <property fmtid="{D5CDD505-2E9C-101B-9397-08002B2CF9AE}" pid="15" name="MSIP_Label_7084cbda-52b8-46fb-a7b7-cb5bd465ed85_ContentBits">
    <vt:lpwstr>0</vt:lpwstr>
  </property>
  <property fmtid="{D5CDD505-2E9C-101B-9397-08002B2CF9AE}" pid="16" name="ContentTypeId">
    <vt:lpwstr>0x0101004870367E59DD3C4489BCAED6BCF7CC8E</vt:lpwstr>
  </property>
  <property fmtid="{D5CDD505-2E9C-101B-9397-08002B2CF9AE}" pid="17" name="MediaServiceImageTags">
    <vt:lpwstr/>
  </property>
  <property fmtid="{D5CDD505-2E9C-101B-9397-08002B2CF9AE}" pid="18" name="docIndexRef">
    <vt:lpwstr>e6486531-a224-4cec-9223-48f8edd919cb</vt:lpwstr>
  </property>
  <property fmtid="{D5CDD505-2E9C-101B-9397-08002B2CF9AE}" pid="19" name="bjSaver">
    <vt:lpwstr>mUruqugNJVjyIraJwUQsOaa8lXCJUUlX</vt:lpwstr>
  </property>
  <property fmtid="{D5CDD505-2E9C-101B-9397-08002B2CF9AE}" pid="20"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21" name="bjDocumentLabelXML-0">
    <vt:lpwstr>ames.com/2008/01/sie/internal/label"&gt;&lt;element uid="50c31824-0780-4910-87d1-eaaffd182d42" value="" /&gt;&lt;element uid="d14f5c36-f44a-4315-b438-005cfe8f069f" value="" /&gt;&lt;/sisl&gt;</vt:lpwstr>
  </property>
  <property fmtid="{D5CDD505-2E9C-101B-9397-08002B2CF9AE}" pid="22" name="bjDocumentSecurityLabel">
    <vt:lpwstr>AEP Internal</vt:lpwstr>
  </property>
  <property fmtid="{D5CDD505-2E9C-101B-9397-08002B2CF9AE}" pid="23" name="MSIP_Label_69f43042-6bda-44b2-91eb-eca3d3d484f4_SiteId">
    <vt:lpwstr>15f3c881-6b03-4ff6-8559-77bf5177818f</vt:lpwstr>
  </property>
  <property fmtid="{D5CDD505-2E9C-101B-9397-08002B2CF9AE}" pid="24" name="MSIP_Label_69f43042-6bda-44b2-91eb-eca3d3d484f4_Name">
    <vt:lpwstr>AEP Internal</vt:lpwstr>
  </property>
  <property fmtid="{D5CDD505-2E9C-101B-9397-08002B2CF9AE}" pid="25" name="MSIP_Label_69f43042-6bda-44b2-91eb-eca3d3d484f4_Enabled">
    <vt:lpwstr>true</vt:lpwstr>
  </property>
  <property fmtid="{D5CDD505-2E9C-101B-9397-08002B2CF9AE}" pid="26" name="bjClsUserRVM">
    <vt:lpwstr>[]</vt:lpwstr>
  </property>
  <property fmtid="{D5CDD505-2E9C-101B-9397-08002B2CF9AE}" pid="27" name="bjLabelHistoryID">
    <vt:lpwstr>{2F52513E-69FF-4CE7-A7FE-086F00892336}</vt:lpwstr>
  </property>
</Properties>
</file>