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8E3546" w14:paraId="6C13F877" w14:textId="77777777" w:rsidTr="00C60836">
        <w:tc>
          <w:tcPr>
            <w:tcW w:w="1620" w:type="dxa"/>
            <w:tcBorders>
              <w:bottom w:val="single" w:sz="4" w:space="0" w:color="auto"/>
            </w:tcBorders>
            <w:shd w:val="clear" w:color="auto" w:fill="FFFFFF"/>
            <w:vAlign w:val="center"/>
          </w:tcPr>
          <w:p w14:paraId="3C478DC2" w14:textId="77777777" w:rsidR="008E3546" w:rsidRDefault="008E3546" w:rsidP="00C60836">
            <w:pPr>
              <w:pStyle w:val="Header"/>
              <w:rPr>
                <w:rFonts w:ascii="Verdana" w:hAnsi="Verdana"/>
                <w:sz w:val="22"/>
              </w:rPr>
            </w:pPr>
            <w:r>
              <w:t>NPRR Number</w:t>
            </w:r>
          </w:p>
        </w:tc>
        <w:tc>
          <w:tcPr>
            <w:tcW w:w="1260" w:type="dxa"/>
            <w:tcBorders>
              <w:bottom w:val="single" w:sz="4" w:space="0" w:color="auto"/>
            </w:tcBorders>
            <w:vAlign w:val="center"/>
          </w:tcPr>
          <w:p w14:paraId="20161762" w14:textId="77777777" w:rsidR="008E3546" w:rsidRDefault="00951CD7" w:rsidP="00C60836">
            <w:pPr>
              <w:pStyle w:val="Header"/>
              <w:jc w:val="center"/>
            </w:pPr>
            <w:hyperlink r:id="rId8" w:history="1">
              <w:r w:rsidR="008E3546" w:rsidRPr="008571AB">
                <w:rPr>
                  <w:rStyle w:val="Hyperlink"/>
                </w:rPr>
                <w:t>1266</w:t>
              </w:r>
            </w:hyperlink>
          </w:p>
        </w:tc>
        <w:tc>
          <w:tcPr>
            <w:tcW w:w="900" w:type="dxa"/>
            <w:tcBorders>
              <w:bottom w:val="single" w:sz="4" w:space="0" w:color="auto"/>
            </w:tcBorders>
            <w:shd w:val="clear" w:color="auto" w:fill="FFFFFF"/>
            <w:vAlign w:val="center"/>
          </w:tcPr>
          <w:p w14:paraId="0A8BBE28" w14:textId="77777777" w:rsidR="008E3546" w:rsidRDefault="008E3546" w:rsidP="00C60836">
            <w:pPr>
              <w:pStyle w:val="Header"/>
            </w:pPr>
            <w:r>
              <w:t>NPRR Title</w:t>
            </w:r>
          </w:p>
        </w:tc>
        <w:tc>
          <w:tcPr>
            <w:tcW w:w="6660" w:type="dxa"/>
            <w:tcBorders>
              <w:bottom w:val="single" w:sz="4" w:space="0" w:color="auto"/>
            </w:tcBorders>
            <w:vAlign w:val="center"/>
          </w:tcPr>
          <w:p w14:paraId="2E0AB6CF" w14:textId="77777777" w:rsidR="008E3546" w:rsidRDefault="008E3546" w:rsidP="00C60836">
            <w:pPr>
              <w:pStyle w:val="Header"/>
            </w:pPr>
            <w:r>
              <w:t>Opt-Out Status Held by a Transmission-Voltage Customer Cannot be Transferred</w:t>
            </w:r>
          </w:p>
        </w:tc>
      </w:tr>
      <w:tr w:rsidR="008E3546" w14:paraId="4E52C04C" w14:textId="77777777" w:rsidTr="00C60836">
        <w:trPr>
          <w:trHeight w:val="413"/>
        </w:trPr>
        <w:tc>
          <w:tcPr>
            <w:tcW w:w="2880" w:type="dxa"/>
            <w:gridSpan w:val="2"/>
            <w:tcBorders>
              <w:top w:val="nil"/>
              <w:left w:val="nil"/>
              <w:bottom w:val="single" w:sz="4" w:space="0" w:color="auto"/>
              <w:right w:val="nil"/>
            </w:tcBorders>
            <w:vAlign w:val="center"/>
          </w:tcPr>
          <w:p w14:paraId="552FE231" w14:textId="77777777" w:rsidR="008E3546" w:rsidRDefault="008E3546" w:rsidP="00C60836">
            <w:pPr>
              <w:pStyle w:val="NormalArial"/>
            </w:pPr>
          </w:p>
        </w:tc>
        <w:tc>
          <w:tcPr>
            <w:tcW w:w="7560" w:type="dxa"/>
            <w:gridSpan w:val="2"/>
            <w:tcBorders>
              <w:top w:val="single" w:sz="4" w:space="0" w:color="auto"/>
              <w:left w:val="nil"/>
              <w:bottom w:val="nil"/>
              <w:right w:val="nil"/>
            </w:tcBorders>
            <w:vAlign w:val="center"/>
          </w:tcPr>
          <w:p w14:paraId="29056079" w14:textId="77777777" w:rsidR="008E3546" w:rsidRDefault="008E3546" w:rsidP="00C60836">
            <w:pPr>
              <w:pStyle w:val="NormalArial"/>
            </w:pPr>
          </w:p>
        </w:tc>
      </w:tr>
      <w:tr w:rsidR="008E3546" w14:paraId="183FEC2C" w14:textId="77777777" w:rsidTr="00C60836">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7A8023E" w14:textId="77777777" w:rsidR="008E3546" w:rsidRDefault="008E3546" w:rsidP="00C60836">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36AEE2C" w14:textId="06E9ADD1" w:rsidR="008E3546" w:rsidRDefault="008E3546" w:rsidP="00C60836">
            <w:pPr>
              <w:pStyle w:val="NormalArial"/>
            </w:pPr>
            <w:r>
              <w:t>February 7, 2025</w:t>
            </w:r>
          </w:p>
        </w:tc>
      </w:tr>
      <w:tr w:rsidR="008E3546" w14:paraId="72BCC67B" w14:textId="77777777" w:rsidTr="00C60836">
        <w:trPr>
          <w:trHeight w:val="467"/>
        </w:trPr>
        <w:tc>
          <w:tcPr>
            <w:tcW w:w="2880" w:type="dxa"/>
            <w:gridSpan w:val="2"/>
            <w:tcBorders>
              <w:top w:val="single" w:sz="4" w:space="0" w:color="auto"/>
              <w:left w:val="nil"/>
              <w:bottom w:val="nil"/>
              <w:right w:val="nil"/>
            </w:tcBorders>
            <w:shd w:val="clear" w:color="auto" w:fill="FFFFFF"/>
            <w:vAlign w:val="center"/>
          </w:tcPr>
          <w:p w14:paraId="675413D2" w14:textId="77777777" w:rsidR="008E3546" w:rsidRDefault="008E3546" w:rsidP="00C60836">
            <w:pPr>
              <w:pStyle w:val="NormalArial"/>
            </w:pPr>
          </w:p>
        </w:tc>
        <w:tc>
          <w:tcPr>
            <w:tcW w:w="7560" w:type="dxa"/>
            <w:gridSpan w:val="2"/>
            <w:tcBorders>
              <w:top w:val="nil"/>
              <w:left w:val="nil"/>
              <w:bottom w:val="nil"/>
              <w:right w:val="nil"/>
            </w:tcBorders>
            <w:vAlign w:val="center"/>
          </w:tcPr>
          <w:p w14:paraId="1F895634" w14:textId="77777777" w:rsidR="008E3546" w:rsidRDefault="008E3546" w:rsidP="00C60836">
            <w:pPr>
              <w:pStyle w:val="NormalArial"/>
            </w:pPr>
          </w:p>
        </w:tc>
      </w:tr>
      <w:tr w:rsidR="008E3546" w14:paraId="4A59AFFE" w14:textId="77777777" w:rsidTr="00C60836">
        <w:trPr>
          <w:trHeight w:val="440"/>
        </w:trPr>
        <w:tc>
          <w:tcPr>
            <w:tcW w:w="10440" w:type="dxa"/>
            <w:gridSpan w:val="4"/>
            <w:tcBorders>
              <w:top w:val="single" w:sz="4" w:space="0" w:color="auto"/>
            </w:tcBorders>
            <w:shd w:val="clear" w:color="auto" w:fill="FFFFFF"/>
            <w:vAlign w:val="center"/>
          </w:tcPr>
          <w:p w14:paraId="4F17425C" w14:textId="77777777" w:rsidR="008E3546" w:rsidRDefault="008E3546" w:rsidP="00C60836">
            <w:pPr>
              <w:pStyle w:val="Header"/>
              <w:jc w:val="center"/>
            </w:pPr>
            <w:r>
              <w:t>Submitter’s Information</w:t>
            </w:r>
          </w:p>
        </w:tc>
      </w:tr>
      <w:tr w:rsidR="008E3546" w14:paraId="4788F8AD" w14:textId="77777777" w:rsidTr="00C60836">
        <w:trPr>
          <w:trHeight w:val="350"/>
        </w:trPr>
        <w:tc>
          <w:tcPr>
            <w:tcW w:w="2880" w:type="dxa"/>
            <w:gridSpan w:val="2"/>
            <w:shd w:val="clear" w:color="auto" w:fill="FFFFFF"/>
            <w:vAlign w:val="center"/>
          </w:tcPr>
          <w:p w14:paraId="6DC184AE" w14:textId="77777777" w:rsidR="008E3546" w:rsidRPr="00EC55B3" w:rsidRDefault="008E3546" w:rsidP="00C60836">
            <w:pPr>
              <w:pStyle w:val="Header"/>
            </w:pPr>
            <w:r w:rsidRPr="00EC55B3">
              <w:t>Name</w:t>
            </w:r>
          </w:p>
        </w:tc>
        <w:tc>
          <w:tcPr>
            <w:tcW w:w="7560" w:type="dxa"/>
            <w:gridSpan w:val="2"/>
            <w:vAlign w:val="center"/>
          </w:tcPr>
          <w:p w14:paraId="340BE625" w14:textId="77777777" w:rsidR="008E3546" w:rsidRDefault="008E3546" w:rsidP="00C60836">
            <w:pPr>
              <w:pStyle w:val="NormalArial"/>
            </w:pPr>
            <w:r>
              <w:t>Katherine Gross; Kelly Brink</w:t>
            </w:r>
          </w:p>
        </w:tc>
      </w:tr>
      <w:tr w:rsidR="008E3546" w14:paraId="0BB8CAAF" w14:textId="77777777" w:rsidTr="00C60836">
        <w:trPr>
          <w:trHeight w:val="350"/>
        </w:trPr>
        <w:tc>
          <w:tcPr>
            <w:tcW w:w="2880" w:type="dxa"/>
            <w:gridSpan w:val="2"/>
            <w:shd w:val="clear" w:color="auto" w:fill="FFFFFF"/>
            <w:vAlign w:val="center"/>
          </w:tcPr>
          <w:p w14:paraId="6CB8D984" w14:textId="77777777" w:rsidR="008E3546" w:rsidRPr="00EC55B3" w:rsidRDefault="008E3546" w:rsidP="00C60836">
            <w:pPr>
              <w:pStyle w:val="Header"/>
            </w:pPr>
            <w:r w:rsidRPr="00EC55B3">
              <w:t>E-mail Address</w:t>
            </w:r>
          </w:p>
        </w:tc>
        <w:tc>
          <w:tcPr>
            <w:tcW w:w="7560" w:type="dxa"/>
            <w:gridSpan w:val="2"/>
            <w:vAlign w:val="center"/>
          </w:tcPr>
          <w:p w14:paraId="0A7D8089" w14:textId="77777777" w:rsidR="008E3546" w:rsidRDefault="00951CD7" w:rsidP="00C60836">
            <w:pPr>
              <w:pStyle w:val="NormalArial"/>
            </w:pPr>
            <w:hyperlink r:id="rId9" w:history="1">
              <w:r w:rsidR="008E3546">
                <w:rPr>
                  <w:rStyle w:val="Hyperlink"/>
                </w:rPr>
                <w:t>Katherine.Gross@ercot.com</w:t>
              </w:r>
            </w:hyperlink>
            <w:r w:rsidR="008E3546">
              <w:t xml:space="preserve">; </w:t>
            </w:r>
            <w:hyperlink r:id="rId10" w:history="1">
              <w:r w:rsidR="008E3546" w:rsidRPr="00DB4816">
                <w:rPr>
                  <w:rStyle w:val="Hyperlink"/>
                </w:rPr>
                <w:t>Kelly.Brink@ercot.com</w:t>
              </w:r>
            </w:hyperlink>
            <w:r w:rsidR="008E3546">
              <w:t xml:space="preserve"> </w:t>
            </w:r>
          </w:p>
        </w:tc>
      </w:tr>
      <w:tr w:rsidR="008E3546" w14:paraId="5367A59A" w14:textId="77777777" w:rsidTr="00C60836">
        <w:trPr>
          <w:trHeight w:val="350"/>
        </w:trPr>
        <w:tc>
          <w:tcPr>
            <w:tcW w:w="2880" w:type="dxa"/>
            <w:gridSpan w:val="2"/>
            <w:shd w:val="clear" w:color="auto" w:fill="FFFFFF"/>
            <w:vAlign w:val="center"/>
          </w:tcPr>
          <w:p w14:paraId="4B4456EB" w14:textId="77777777" w:rsidR="008E3546" w:rsidRPr="00EC55B3" w:rsidRDefault="008E3546" w:rsidP="00C60836">
            <w:pPr>
              <w:pStyle w:val="Header"/>
            </w:pPr>
            <w:r w:rsidRPr="00EC55B3">
              <w:t>Company</w:t>
            </w:r>
          </w:p>
        </w:tc>
        <w:tc>
          <w:tcPr>
            <w:tcW w:w="7560" w:type="dxa"/>
            <w:gridSpan w:val="2"/>
            <w:vAlign w:val="center"/>
          </w:tcPr>
          <w:p w14:paraId="17C749D1" w14:textId="77777777" w:rsidR="008E3546" w:rsidRDefault="008E3546" w:rsidP="00C60836">
            <w:pPr>
              <w:pStyle w:val="NormalArial"/>
            </w:pPr>
            <w:r>
              <w:t>ERCOT</w:t>
            </w:r>
          </w:p>
        </w:tc>
      </w:tr>
      <w:tr w:rsidR="008E3546" w14:paraId="6F6E2137" w14:textId="77777777" w:rsidTr="00C60836">
        <w:trPr>
          <w:trHeight w:val="350"/>
        </w:trPr>
        <w:tc>
          <w:tcPr>
            <w:tcW w:w="2880" w:type="dxa"/>
            <w:gridSpan w:val="2"/>
            <w:tcBorders>
              <w:bottom w:val="single" w:sz="4" w:space="0" w:color="auto"/>
            </w:tcBorders>
            <w:shd w:val="clear" w:color="auto" w:fill="FFFFFF"/>
            <w:vAlign w:val="center"/>
          </w:tcPr>
          <w:p w14:paraId="4A48D425" w14:textId="77777777" w:rsidR="008E3546" w:rsidRPr="00EC55B3" w:rsidRDefault="008E3546" w:rsidP="00C60836">
            <w:pPr>
              <w:pStyle w:val="Header"/>
            </w:pPr>
            <w:r w:rsidRPr="00EC55B3">
              <w:t>Phone Number</w:t>
            </w:r>
          </w:p>
        </w:tc>
        <w:tc>
          <w:tcPr>
            <w:tcW w:w="7560" w:type="dxa"/>
            <w:gridSpan w:val="2"/>
            <w:tcBorders>
              <w:bottom w:val="single" w:sz="4" w:space="0" w:color="auto"/>
            </w:tcBorders>
            <w:vAlign w:val="center"/>
          </w:tcPr>
          <w:p w14:paraId="66FF690E" w14:textId="77777777" w:rsidR="008E3546" w:rsidRDefault="008E3546" w:rsidP="00C60836">
            <w:pPr>
              <w:pStyle w:val="NormalArial"/>
            </w:pPr>
            <w:r>
              <w:t>512-225-7184; 512-248-3150</w:t>
            </w:r>
          </w:p>
        </w:tc>
      </w:tr>
      <w:tr w:rsidR="008E3546" w14:paraId="73587430" w14:textId="77777777" w:rsidTr="00C60836">
        <w:trPr>
          <w:trHeight w:val="350"/>
        </w:trPr>
        <w:tc>
          <w:tcPr>
            <w:tcW w:w="2880" w:type="dxa"/>
            <w:gridSpan w:val="2"/>
            <w:shd w:val="clear" w:color="auto" w:fill="FFFFFF"/>
            <w:vAlign w:val="center"/>
          </w:tcPr>
          <w:p w14:paraId="6EFD20BB" w14:textId="77777777" w:rsidR="008E3546" w:rsidRPr="00EC55B3" w:rsidRDefault="008E3546" w:rsidP="00C60836">
            <w:pPr>
              <w:pStyle w:val="Header"/>
            </w:pPr>
            <w:r>
              <w:t>Cell</w:t>
            </w:r>
            <w:r w:rsidRPr="00EC55B3">
              <w:t xml:space="preserve"> Number</w:t>
            </w:r>
          </w:p>
        </w:tc>
        <w:tc>
          <w:tcPr>
            <w:tcW w:w="7560" w:type="dxa"/>
            <w:gridSpan w:val="2"/>
            <w:vAlign w:val="center"/>
          </w:tcPr>
          <w:p w14:paraId="7FDD998B" w14:textId="77777777" w:rsidR="008E3546" w:rsidRDefault="008E3546" w:rsidP="00C60836">
            <w:pPr>
              <w:pStyle w:val="NormalArial"/>
            </w:pPr>
          </w:p>
        </w:tc>
      </w:tr>
      <w:tr w:rsidR="008E3546" w14:paraId="68094A3E" w14:textId="77777777" w:rsidTr="00C60836">
        <w:trPr>
          <w:trHeight w:val="350"/>
        </w:trPr>
        <w:tc>
          <w:tcPr>
            <w:tcW w:w="2880" w:type="dxa"/>
            <w:gridSpan w:val="2"/>
            <w:tcBorders>
              <w:bottom w:val="single" w:sz="4" w:space="0" w:color="auto"/>
            </w:tcBorders>
            <w:shd w:val="clear" w:color="auto" w:fill="FFFFFF"/>
            <w:vAlign w:val="center"/>
          </w:tcPr>
          <w:p w14:paraId="236E37AC" w14:textId="77777777" w:rsidR="008E3546" w:rsidRPr="00EC55B3" w:rsidDel="00075A94" w:rsidRDefault="008E3546" w:rsidP="00C60836">
            <w:pPr>
              <w:pStyle w:val="Header"/>
            </w:pPr>
            <w:r>
              <w:t>Market Segment</w:t>
            </w:r>
          </w:p>
        </w:tc>
        <w:tc>
          <w:tcPr>
            <w:tcW w:w="7560" w:type="dxa"/>
            <w:gridSpan w:val="2"/>
            <w:tcBorders>
              <w:bottom w:val="single" w:sz="4" w:space="0" w:color="auto"/>
            </w:tcBorders>
            <w:vAlign w:val="center"/>
          </w:tcPr>
          <w:p w14:paraId="565A7A0E" w14:textId="77777777" w:rsidR="008E3546" w:rsidRDefault="008E3546" w:rsidP="00C60836">
            <w:pPr>
              <w:pStyle w:val="NormalArial"/>
            </w:pPr>
            <w:r>
              <w:t>Not applicable</w:t>
            </w:r>
          </w:p>
        </w:tc>
      </w:tr>
    </w:tbl>
    <w:p w14:paraId="47722096" w14:textId="77777777" w:rsidR="008E3546" w:rsidRDefault="008E3546" w:rsidP="008E3546">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8E3546" w:rsidRPr="00B5080A" w14:paraId="71B5FA9F" w14:textId="77777777" w:rsidTr="00C60836">
        <w:trPr>
          <w:trHeight w:val="422"/>
          <w:jc w:val="center"/>
        </w:trPr>
        <w:tc>
          <w:tcPr>
            <w:tcW w:w="10440" w:type="dxa"/>
            <w:vAlign w:val="center"/>
          </w:tcPr>
          <w:p w14:paraId="00590232" w14:textId="77777777" w:rsidR="008E3546" w:rsidRPr="00075A94" w:rsidRDefault="008E3546" w:rsidP="00C60836">
            <w:pPr>
              <w:pStyle w:val="Header"/>
              <w:jc w:val="center"/>
            </w:pPr>
            <w:r w:rsidRPr="00075A94">
              <w:t>Comments</w:t>
            </w:r>
          </w:p>
        </w:tc>
      </w:tr>
    </w:tbl>
    <w:p w14:paraId="6D5CAA62" w14:textId="77777777" w:rsidR="008E3546" w:rsidRDefault="008E3546" w:rsidP="008E3546">
      <w:pPr>
        <w:pStyle w:val="NormalArial"/>
        <w:spacing w:before="120" w:after="120"/>
      </w:pPr>
      <w:r>
        <w:t xml:space="preserve">In response to stakeholder comments at the Protocol Revision Subcommittee (PRS), ERCOT proposes the following changes, which will allow for customer notice and a process for removal in those cases where it seems that there has been a Customer change at the </w:t>
      </w:r>
      <w:r w:rsidRPr="00B12732">
        <w:t>Electric Service Identifier (ESI ID) associated with a transmission-voltage Customer that is a Securitization Uplift Charge Opt-Out Entity</w:t>
      </w:r>
      <w:r>
        <w:t xml:space="preserve">.  This change in process makes it clear that the Public Utility Commission of Texas (PUCT) will make the final determination as to whether the Customer should be removed from the list of Opt-Out Customers.  Additionally, by requesting a date from the Transmission Service Provider (TSP) as to when the name change occurred in their system, that information can be shared with PUCT when they are noticed of the possible Customer change.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E3546" w14:paraId="2CC5859A" w14:textId="77777777" w:rsidTr="00C60836">
        <w:trPr>
          <w:trHeight w:val="350"/>
        </w:trPr>
        <w:tc>
          <w:tcPr>
            <w:tcW w:w="10440" w:type="dxa"/>
            <w:tcBorders>
              <w:bottom w:val="single" w:sz="4" w:space="0" w:color="auto"/>
            </w:tcBorders>
            <w:shd w:val="clear" w:color="auto" w:fill="FFFFFF"/>
            <w:vAlign w:val="center"/>
          </w:tcPr>
          <w:p w14:paraId="17016D29" w14:textId="77777777" w:rsidR="008E3546" w:rsidRDefault="008E3546" w:rsidP="00C60836">
            <w:pPr>
              <w:pStyle w:val="Header"/>
              <w:jc w:val="center"/>
            </w:pPr>
            <w:r>
              <w:t>Revised Cover Page Language</w:t>
            </w:r>
          </w:p>
        </w:tc>
      </w:tr>
    </w:tbl>
    <w:p w14:paraId="254C599F" w14:textId="325B3037" w:rsidR="008E3546" w:rsidRPr="008E3546" w:rsidRDefault="008E3546" w:rsidP="008E3546">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4BFE63A6" w:rsidR="009A3772" w:rsidRDefault="008E3546">
            <w:pPr>
              <w:pStyle w:val="Header"/>
              <w:jc w:val="center"/>
            </w:pPr>
            <w:r>
              <w:t xml:space="preserve">Revised </w:t>
            </w:r>
            <w:r w:rsidR="009A3772">
              <w:t>Proposed Protocol Language</w:t>
            </w:r>
          </w:p>
        </w:tc>
      </w:tr>
    </w:tbl>
    <w:p w14:paraId="4FD17D62" w14:textId="77777777" w:rsidR="0066370F" w:rsidRPr="001313B4" w:rsidRDefault="0066370F" w:rsidP="00BC2D06">
      <w:pPr>
        <w:rPr>
          <w:rFonts w:ascii="Arial" w:hAnsi="Arial" w:cs="Arial"/>
          <w:b/>
          <w:i/>
          <w:color w:val="FF0000"/>
          <w:sz w:val="22"/>
          <w:szCs w:val="22"/>
        </w:rPr>
      </w:pPr>
    </w:p>
    <w:p w14:paraId="7EF9252C" w14:textId="77777777" w:rsidR="00505F42" w:rsidRPr="0025427A" w:rsidRDefault="00505F42" w:rsidP="00505F42">
      <w:pPr>
        <w:keepNext/>
        <w:tabs>
          <w:tab w:val="left" w:pos="900"/>
        </w:tabs>
        <w:spacing w:before="240" w:after="240"/>
        <w:ind w:left="900" w:hanging="900"/>
        <w:outlineLvl w:val="1"/>
        <w:rPr>
          <w:b/>
        </w:rPr>
      </w:pPr>
      <w:bookmarkStart w:id="0" w:name="_Toc141427998"/>
      <w:r w:rsidRPr="0025427A">
        <w:rPr>
          <w:b/>
        </w:rPr>
        <w:t>27.3</w:t>
      </w:r>
      <w:r w:rsidRPr="0025427A">
        <w:rPr>
          <w:b/>
        </w:rPr>
        <w:tab/>
        <w:t xml:space="preserve">Securitization Uplift Charge </w:t>
      </w:r>
    </w:p>
    <w:p w14:paraId="371417E0" w14:textId="77777777" w:rsidR="00505F42" w:rsidRPr="0025427A" w:rsidRDefault="00505F42" w:rsidP="00505F42">
      <w:pPr>
        <w:spacing w:after="240"/>
        <w:ind w:left="720" w:hanging="720"/>
        <w:rPr>
          <w:rFonts w:eastAsia="MS Mincho"/>
        </w:rPr>
      </w:pPr>
      <w:bookmarkStart w:id="1" w:name="_Hlk81389961"/>
      <w:r w:rsidRPr="0025427A">
        <w:rPr>
          <w:rFonts w:eastAsia="MS Mincho"/>
        </w:rPr>
        <w:t>(1)</w:t>
      </w:r>
      <w:r w:rsidRPr="0025427A">
        <w:rPr>
          <w:rFonts w:eastAsia="MS Mincho"/>
        </w:rPr>
        <w:tab/>
        <w:t>ERCOT shall allocate to Qualified Scheduling Entities (QSEs) representing obligated Load Serving Entities (LSEs), the Securitization Uplift Charge that is to be collected for the Operating Day.  The resulting charge to each QSE for the Operating Day is calculated as follows:</w:t>
      </w:r>
    </w:p>
    <w:p w14:paraId="18E4AED7" w14:textId="77777777" w:rsidR="00505F42" w:rsidRPr="0025427A" w:rsidRDefault="00505F42" w:rsidP="00505F42">
      <w:pPr>
        <w:tabs>
          <w:tab w:val="left" w:pos="2340"/>
          <w:tab w:val="left" w:pos="2610"/>
          <w:tab w:val="left" w:pos="3420"/>
        </w:tabs>
        <w:spacing w:after="240"/>
        <w:ind w:left="3420" w:hanging="2700"/>
        <w:rPr>
          <w:rFonts w:eastAsia="MS Mincho"/>
          <w:b/>
          <w:bCs/>
          <w:i/>
          <w:vertAlign w:val="subscript"/>
        </w:rPr>
      </w:pPr>
      <w:r w:rsidRPr="0025427A">
        <w:rPr>
          <w:rFonts w:eastAsia="MS Mincho"/>
          <w:b/>
          <w:bCs/>
        </w:rPr>
        <w:t xml:space="preserve">LASUCAMT </w:t>
      </w:r>
      <w:r w:rsidRPr="0025427A">
        <w:rPr>
          <w:rFonts w:eastAsia="MS Mincho"/>
          <w:b/>
          <w:bCs/>
          <w:i/>
          <w:vertAlign w:val="subscript"/>
        </w:rPr>
        <w:t>q, d</w:t>
      </w:r>
      <w:r w:rsidRPr="0025427A">
        <w:rPr>
          <w:rFonts w:eastAsia="MS Mincho"/>
          <w:b/>
          <w:bCs/>
        </w:rPr>
        <w:tab/>
        <w:t>=</w:t>
      </w:r>
      <w:r w:rsidRPr="0025427A">
        <w:rPr>
          <w:rFonts w:eastAsia="MS Mincho"/>
          <w:b/>
          <w:bCs/>
        </w:rPr>
        <w:tab/>
        <w:t>SUCDA</w:t>
      </w:r>
      <w:r w:rsidRPr="0025427A">
        <w:rPr>
          <w:rFonts w:eastAsia="MS Mincho"/>
          <w:b/>
          <w:bCs/>
          <w:i/>
          <w:vertAlign w:val="subscript"/>
        </w:rPr>
        <w:t xml:space="preserve"> d</w:t>
      </w:r>
      <w:r w:rsidRPr="0025427A">
        <w:rPr>
          <w:rFonts w:eastAsia="MS Mincho"/>
          <w:b/>
          <w:bCs/>
        </w:rPr>
        <w:t xml:space="preserve"> * DQSELSELRS </w:t>
      </w:r>
      <w:r w:rsidRPr="0025427A">
        <w:rPr>
          <w:rFonts w:eastAsia="MS Mincho"/>
          <w:b/>
          <w:bCs/>
          <w:i/>
          <w:vertAlign w:val="subscript"/>
        </w:rPr>
        <w:t>q, d</w:t>
      </w:r>
    </w:p>
    <w:p w14:paraId="18142601" w14:textId="77777777" w:rsidR="00505F42" w:rsidRPr="0025427A" w:rsidRDefault="00505F42" w:rsidP="00505F42">
      <w:pPr>
        <w:spacing w:after="240"/>
        <w:ind w:firstLine="720"/>
        <w:rPr>
          <w:rFonts w:eastAsia="MS Mincho"/>
          <w:iCs/>
          <w:lang w:val="sv-SE"/>
        </w:rPr>
      </w:pPr>
      <w:r w:rsidRPr="0025427A">
        <w:rPr>
          <w:rFonts w:eastAsia="MS Mincho"/>
          <w:iCs/>
          <w:lang w:val="sv-SE"/>
        </w:rPr>
        <w:t>Where:</w:t>
      </w:r>
    </w:p>
    <w:p w14:paraId="5802BB2B" w14:textId="77777777" w:rsidR="00505F42" w:rsidRPr="0025427A" w:rsidRDefault="00505F42" w:rsidP="00505F42">
      <w:pPr>
        <w:spacing w:after="240"/>
        <w:ind w:left="720" w:firstLine="720"/>
        <w:rPr>
          <w:rFonts w:eastAsia="MS Mincho"/>
          <w:i/>
          <w:vertAlign w:val="subscript"/>
        </w:rPr>
      </w:pPr>
      <w:r w:rsidRPr="0025427A">
        <w:rPr>
          <w:rFonts w:eastAsia="MS Mincho"/>
        </w:rPr>
        <w:lastRenderedPageBreak/>
        <w:t xml:space="preserve">DQSELSELRS </w:t>
      </w:r>
      <w:r w:rsidRPr="0025427A">
        <w:rPr>
          <w:rFonts w:eastAsia="MS Mincho"/>
          <w:i/>
          <w:vertAlign w:val="subscript"/>
        </w:rPr>
        <w:t>q, d</w:t>
      </w:r>
      <w:r w:rsidRPr="0025427A">
        <w:rPr>
          <w:rFonts w:eastAsia="MS Mincho"/>
          <w:iCs/>
          <w:lang w:val="sv-SE"/>
        </w:rPr>
        <w:t xml:space="preserve"> = </w:t>
      </w:r>
      <w:r w:rsidRPr="0025427A">
        <w:rPr>
          <w:rFonts w:eastAsia="MS Mincho"/>
        </w:rPr>
        <w:t xml:space="preserve">DQSELSERTAML </w:t>
      </w:r>
      <w:r w:rsidRPr="0025427A">
        <w:rPr>
          <w:rFonts w:eastAsia="MS Mincho"/>
          <w:i/>
          <w:vertAlign w:val="subscript"/>
        </w:rPr>
        <w:t>q, d</w:t>
      </w:r>
      <w:r w:rsidRPr="0025427A">
        <w:rPr>
          <w:rFonts w:eastAsia="MS Mincho"/>
          <w:i/>
        </w:rPr>
        <w:t xml:space="preserve"> / </w:t>
      </w:r>
      <w:r w:rsidRPr="0025427A">
        <w:rPr>
          <w:rFonts w:eastAsia="MS Mincho"/>
        </w:rPr>
        <w:t xml:space="preserve">DERCOTQSELSERTAML </w:t>
      </w:r>
      <w:r w:rsidRPr="0025427A">
        <w:rPr>
          <w:rFonts w:eastAsia="MS Mincho"/>
          <w:i/>
          <w:vertAlign w:val="subscript"/>
        </w:rPr>
        <w:t>d</w:t>
      </w:r>
    </w:p>
    <w:p w14:paraId="7BD35368" w14:textId="77777777" w:rsidR="00505F42" w:rsidRPr="0025427A" w:rsidRDefault="00505F42" w:rsidP="00505F42">
      <w:pPr>
        <w:spacing w:after="240"/>
        <w:ind w:left="720" w:firstLine="720"/>
        <w:rPr>
          <w:rFonts w:eastAsia="MS Mincho"/>
          <w:iCs/>
        </w:rPr>
      </w:pPr>
      <w:r w:rsidRPr="0025427A">
        <w:rPr>
          <w:rFonts w:eastAsia="MS Mincho"/>
        </w:rPr>
        <w:t xml:space="preserve">DQSELSERTAML </w:t>
      </w:r>
      <w:r w:rsidRPr="0025427A">
        <w:rPr>
          <w:rFonts w:eastAsia="MS Mincho"/>
          <w:i/>
          <w:vertAlign w:val="subscript"/>
        </w:rPr>
        <w:t>q, d</w:t>
      </w:r>
      <w:r w:rsidRPr="0025427A">
        <w:rPr>
          <w:rFonts w:eastAsia="MS Mincho"/>
          <w:i/>
        </w:rPr>
        <w:t xml:space="preserve"> </w:t>
      </w:r>
      <w:r w:rsidRPr="0025427A">
        <w:rPr>
          <w:rFonts w:eastAsia="MS Mincho"/>
          <w:iCs/>
          <w:lang w:val="sv-SE"/>
        </w:rPr>
        <w:t xml:space="preserve">= max(0, </w:t>
      </w:r>
      <m:oMath>
        <m:nary>
          <m:naryPr>
            <m:chr m:val="∑"/>
            <m:grow m:val="1"/>
            <m:ctrlPr>
              <w:rPr>
                <w:rFonts w:ascii="Cambria Math" w:eastAsia="MS Mincho" w:hAnsi="Cambria Math"/>
                <w:iCs/>
                <w:lang w:val="sv-SE"/>
              </w:rPr>
            </m:ctrlPr>
          </m:naryPr>
          <m:sub>
            <m:r>
              <w:rPr>
                <w:rFonts w:ascii="Cambria Math" w:eastAsia="Cambria Math" w:hAnsi="Cambria Math" w:cs="Cambria Math"/>
                <w:lang w:val="sv-SE"/>
              </w:rPr>
              <m:t>i,l</m:t>
            </m:r>
          </m:sub>
          <m:sup>
            <m:r>
              <w:rPr>
                <w:rFonts w:ascii="Cambria Math" w:eastAsia="MS Mincho" w:hAnsi="Cambria Math"/>
                <w:lang w:val="sv-SE"/>
              </w:rPr>
              <m:t xml:space="preserve"> </m:t>
            </m:r>
          </m:sup>
          <m:e>
            <m:r>
              <w:rPr>
                <w:rFonts w:ascii="Cambria Math" w:eastAsia="MS Mincho" w:hAnsi="Cambria Math"/>
                <w:lang w:val="sv-SE"/>
              </w:rPr>
              <m:t>(</m:t>
            </m:r>
          </m:e>
        </m:nary>
      </m:oMath>
      <w:r w:rsidRPr="0025427A">
        <w:rPr>
          <w:rFonts w:eastAsia="MS Mincho"/>
        </w:rPr>
        <w:t xml:space="preserve">LSERTAML </w:t>
      </w:r>
      <w:r w:rsidRPr="0025427A">
        <w:rPr>
          <w:rFonts w:eastAsia="MS Mincho"/>
          <w:i/>
          <w:vertAlign w:val="subscript"/>
        </w:rPr>
        <w:t>l</w:t>
      </w:r>
      <w:r w:rsidRPr="0025427A">
        <w:rPr>
          <w:rFonts w:eastAsia="MS Mincho"/>
          <w:vertAlign w:val="subscript"/>
        </w:rPr>
        <w:t>,</w:t>
      </w:r>
      <w:r w:rsidRPr="0025427A">
        <w:rPr>
          <w:rFonts w:eastAsia="MS Mincho"/>
        </w:rPr>
        <w:t xml:space="preserve"> </w:t>
      </w:r>
      <w:r w:rsidRPr="0025427A">
        <w:rPr>
          <w:rFonts w:eastAsia="MS Mincho"/>
          <w:i/>
          <w:vertAlign w:val="subscript"/>
        </w:rPr>
        <w:t>q, i</w:t>
      </w:r>
      <w:r w:rsidRPr="0025427A">
        <w:rPr>
          <w:rFonts w:eastAsia="MS Mincho"/>
          <w:iCs/>
        </w:rPr>
        <w:t xml:space="preserve">)) </w:t>
      </w:r>
    </w:p>
    <w:p w14:paraId="7533C778" w14:textId="77777777" w:rsidR="00505F42" w:rsidRPr="0025427A" w:rsidRDefault="00505F42" w:rsidP="00505F42">
      <w:pPr>
        <w:spacing w:after="240"/>
        <w:ind w:left="720" w:firstLine="720"/>
        <w:rPr>
          <w:rFonts w:eastAsia="MS Mincho"/>
          <w:iCs/>
        </w:rPr>
      </w:pPr>
      <w:r w:rsidRPr="0025427A">
        <w:rPr>
          <w:rFonts w:eastAsia="MS Mincho"/>
        </w:rPr>
        <w:t xml:space="preserve">DERCOTQSELSERTAML </w:t>
      </w:r>
      <w:r w:rsidRPr="0025427A">
        <w:rPr>
          <w:rFonts w:eastAsia="MS Mincho"/>
          <w:i/>
          <w:vertAlign w:val="subscript"/>
        </w:rPr>
        <w:t>d</w:t>
      </w:r>
      <w:r w:rsidRPr="0025427A">
        <w:rPr>
          <w:rFonts w:eastAsia="MS Mincho"/>
          <w:i/>
        </w:rPr>
        <w:t xml:space="preserve"> =</w:t>
      </w:r>
      <m:oMath>
        <m:nary>
          <m:naryPr>
            <m:chr m:val="∑"/>
            <m:grow m:val="1"/>
            <m:ctrlPr>
              <w:rPr>
                <w:rFonts w:ascii="Cambria Math" w:eastAsia="MS Mincho" w:hAnsi="Cambria Math"/>
                <w:iCs/>
                <w:lang w:val="sv-SE"/>
              </w:rPr>
            </m:ctrlPr>
          </m:naryPr>
          <m:sub>
            <m:r>
              <w:rPr>
                <w:rFonts w:ascii="Cambria Math" w:eastAsia="Cambria Math" w:hAnsi="Cambria Math" w:cs="Cambria Math"/>
                <w:lang w:val="sv-SE"/>
              </w:rPr>
              <m:t>q</m:t>
            </m:r>
          </m:sub>
          <m:sup>
            <m:r>
              <w:rPr>
                <w:rFonts w:ascii="Cambria Math" w:eastAsia="MS Mincho" w:hAnsi="Cambria Math"/>
                <w:lang w:val="sv-SE"/>
              </w:rPr>
              <m:t xml:space="preserve"> </m:t>
            </m:r>
          </m:sup>
          <m:e>
            <m:r>
              <w:rPr>
                <w:rFonts w:ascii="Cambria Math" w:eastAsia="MS Mincho" w:hAnsi="Cambria Math"/>
                <w:lang w:val="sv-SE"/>
              </w:rPr>
              <m:t>(</m:t>
            </m:r>
          </m:e>
        </m:nary>
      </m:oMath>
      <w:r w:rsidRPr="0025427A">
        <w:rPr>
          <w:rFonts w:eastAsia="MS Mincho"/>
          <w:iCs/>
          <w:lang w:val="sv-SE"/>
        </w:rPr>
        <w:t>DQSE</w:t>
      </w:r>
      <w:r w:rsidRPr="0025427A">
        <w:rPr>
          <w:rFonts w:eastAsia="MS Mincho"/>
        </w:rPr>
        <w:t xml:space="preserve">LSERTAML </w:t>
      </w:r>
      <w:r w:rsidRPr="0025427A">
        <w:rPr>
          <w:rFonts w:eastAsia="MS Mincho"/>
          <w:i/>
          <w:vertAlign w:val="subscript"/>
        </w:rPr>
        <w:t>q, d</w:t>
      </w:r>
      <w:r w:rsidRPr="0025427A">
        <w:rPr>
          <w:rFonts w:eastAsia="MS Mincho"/>
          <w:iCs/>
        </w:rPr>
        <w:t>)</w:t>
      </w:r>
    </w:p>
    <w:p w14:paraId="5E784F30" w14:textId="77777777" w:rsidR="00505F42" w:rsidRPr="0025427A" w:rsidRDefault="00505F42" w:rsidP="00505F42">
      <w:pPr>
        <w:spacing w:after="240"/>
        <w:ind w:left="1440"/>
        <w:rPr>
          <w:rFonts w:eastAsia="MS Mincho"/>
          <w:iCs/>
          <w:lang w:val="sv-SE"/>
        </w:rPr>
      </w:pPr>
      <w:r w:rsidRPr="0025427A">
        <w:rPr>
          <w:rFonts w:eastAsia="MS Mincho"/>
        </w:rPr>
        <w:t xml:space="preserve">LSERTAML </w:t>
      </w:r>
      <w:r w:rsidRPr="0025427A">
        <w:rPr>
          <w:rFonts w:eastAsia="MS Mincho"/>
          <w:i/>
          <w:vertAlign w:val="subscript"/>
        </w:rPr>
        <w:t>l</w:t>
      </w:r>
      <w:r w:rsidRPr="0025427A">
        <w:rPr>
          <w:rFonts w:eastAsia="MS Mincho"/>
          <w:vertAlign w:val="subscript"/>
        </w:rPr>
        <w:t>,</w:t>
      </w:r>
      <w:r w:rsidRPr="0025427A">
        <w:rPr>
          <w:rFonts w:eastAsia="MS Mincho"/>
        </w:rPr>
        <w:t xml:space="preserve"> </w:t>
      </w:r>
      <w:r w:rsidRPr="0025427A">
        <w:rPr>
          <w:rFonts w:eastAsia="MS Mincho"/>
          <w:i/>
          <w:vertAlign w:val="subscript"/>
        </w:rPr>
        <w:t>q, i</w:t>
      </w:r>
      <w:r w:rsidRPr="0025427A">
        <w:rPr>
          <w:rFonts w:eastAsia="MS Mincho"/>
          <w:iCs/>
        </w:rPr>
        <w:t xml:space="preserve"> = </w:t>
      </w:r>
      <w:r w:rsidRPr="0025427A">
        <w:rPr>
          <w:rFonts w:eastAsia="MS Mincho"/>
        </w:rPr>
        <w:t xml:space="preserve">PRELIMLSERTAML </w:t>
      </w:r>
      <w:r w:rsidRPr="0025427A">
        <w:rPr>
          <w:rFonts w:eastAsia="MS Mincho"/>
          <w:i/>
          <w:vertAlign w:val="subscript"/>
        </w:rPr>
        <w:t>l</w:t>
      </w:r>
      <w:r w:rsidRPr="0025427A">
        <w:rPr>
          <w:rFonts w:eastAsia="MS Mincho"/>
          <w:vertAlign w:val="subscript"/>
        </w:rPr>
        <w:t>,</w:t>
      </w:r>
      <w:r w:rsidRPr="0025427A">
        <w:rPr>
          <w:rFonts w:eastAsia="MS Mincho"/>
        </w:rPr>
        <w:t xml:space="preserve"> </w:t>
      </w:r>
      <w:r w:rsidRPr="0025427A">
        <w:rPr>
          <w:rFonts w:eastAsia="MS Mincho"/>
          <w:i/>
          <w:vertAlign w:val="subscript"/>
        </w:rPr>
        <w:t>q, i</w:t>
      </w:r>
      <w:r w:rsidRPr="0025427A">
        <w:rPr>
          <w:rFonts w:eastAsia="MS Mincho"/>
          <w:iCs/>
        </w:rPr>
        <w:t xml:space="preserve"> – </w:t>
      </w:r>
      <w:r w:rsidRPr="0025427A">
        <w:rPr>
          <w:rFonts w:eastAsia="MS Mincho"/>
        </w:rPr>
        <w:t xml:space="preserve">OPTOUTLSERTAML </w:t>
      </w:r>
      <w:r w:rsidRPr="0025427A">
        <w:rPr>
          <w:rFonts w:eastAsia="MS Mincho"/>
          <w:i/>
          <w:iCs/>
          <w:vertAlign w:val="subscript"/>
        </w:rPr>
        <w:t>l</w:t>
      </w:r>
      <w:r w:rsidRPr="0025427A">
        <w:rPr>
          <w:rFonts w:eastAsia="MS Mincho"/>
          <w:vertAlign w:val="subscript"/>
        </w:rPr>
        <w:t>,</w:t>
      </w:r>
      <w:r w:rsidRPr="0025427A">
        <w:rPr>
          <w:rFonts w:eastAsia="MS Mincho"/>
        </w:rPr>
        <w:t xml:space="preserve"> </w:t>
      </w:r>
      <w:r w:rsidRPr="0025427A">
        <w:rPr>
          <w:rFonts w:eastAsia="MS Mincho"/>
          <w:i/>
          <w:iCs/>
          <w:vertAlign w:val="subscript"/>
        </w:rPr>
        <w:t>q, i</w:t>
      </w:r>
      <w:r w:rsidRPr="0025427A">
        <w:rPr>
          <w:rFonts w:eastAsia="MS Mincho"/>
          <w:iCs/>
        </w:rPr>
        <w:t xml:space="preserve"> </w:t>
      </w:r>
    </w:p>
    <w:p w14:paraId="4882C35F" w14:textId="77777777" w:rsidR="00505F42" w:rsidRPr="0025427A" w:rsidRDefault="00505F42" w:rsidP="00505F42">
      <w:pPr>
        <w:rPr>
          <w:rFonts w:eastAsia="MS Mincho"/>
        </w:rPr>
      </w:pPr>
      <w:r w:rsidRPr="0025427A">
        <w:rPr>
          <w:rFonts w:eastAsia="MS Mincho"/>
        </w:rPr>
        <w:t>The above variables are defined as follows:</w:t>
      </w:r>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683"/>
        <w:gridCol w:w="6583"/>
      </w:tblGrid>
      <w:tr w:rsidR="00505F42" w:rsidRPr="0025427A" w14:paraId="44B96CC1" w14:textId="77777777" w:rsidTr="004E3576">
        <w:tc>
          <w:tcPr>
            <w:tcW w:w="2450" w:type="dxa"/>
          </w:tcPr>
          <w:p w14:paraId="5B8DF2AB" w14:textId="77777777" w:rsidR="00505F42" w:rsidRPr="0025427A" w:rsidRDefault="00505F42" w:rsidP="004E3576">
            <w:pPr>
              <w:spacing w:after="240"/>
              <w:rPr>
                <w:rFonts w:eastAsia="MS Mincho"/>
                <w:b/>
                <w:iCs/>
                <w:sz w:val="20"/>
              </w:rPr>
            </w:pPr>
            <w:r w:rsidRPr="0025427A">
              <w:rPr>
                <w:rFonts w:eastAsia="MS Mincho"/>
                <w:b/>
                <w:iCs/>
                <w:sz w:val="20"/>
              </w:rPr>
              <w:t>Variable</w:t>
            </w:r>
          </w:p>
        </w:tc>
        <w:tc>
          <w:tcPr>
            <w:tcW w:w="0" w:type="auto"/>
          </w:tcPr>
          <w:p w14:paraId="6FA37E2F" w14:textId="77777777" w:rsidR="00505F42" w:rsidRPr="0025427A" w:rsidRDefault="00505F42" w:rsidP="004E3576">
            <w:pPr>
              <w:spacing w:after="240"/>
              <w:rPr>
                <w:rFonts w:eastAsia="MS Mincho"/>
                <w:b/>
                <w:iCs/>
                <w:sz w:val="20"/>
              </w:rPr>
            </w:pPr>
            <w:r w:rsidRPr="0025427A">
              <w:rPr>
                <w:rFonts w:eastAsia="MS Mincho"/>
                <w:b/>
                <w:iCs/>
                <w:sz w:val="20"/>
              </w:rPr>
              <w:t>Unit</w:t>
            </w:r>
          </w:p>
        </w:tc>
        <w:tc>
          <w:tcPr>
            <w:tcW w:w="0" w:type="auto"/>
          </w:tcPr>
          <w:p w14:paraId="6E2CB8C6" w14:textId="77777777" w:rsidR="00505F42" w:rsidRPr="0025427A" w:rsidRDefault="00505F42" w:rsidP="004E3576">
            <w:pPr>
              <w:spacing w:after="240"/>
              <w:rPr>
                <w:rFonts w:eastAsia="MS Mincho"/>
                <w:b/>
                <w:iCs/>
                <w:sz w:val="20"/>
              </w:rPr>
            </w:pPr>
            <w:r w:rsidRPr="0025427A">
              <w:rPr>
                <w:rFonts w:eastAsia="MS Mincho"/>
                <w:b/>
                <w:iCs/>
                <w:sz w:val="20"/>
              </w:rPr>
              <w:t>Definition</w:t>
            </w:r>
          </w:p>
        </w:tc>
      </w:tr>
      <w:tr w:rsidR="00505F42" w:rsidRPr="0025427A" w14:paraId="1478B189" w14:textId="77777777" w:rsidTr="004E3576">
        <w:trPr>
          <w:cantSplit/>
        </w:trPr>
        <w:tc>
          <w:tcPr>
            <w:tcW w:w="2450" w:type="dxa"/>
          </w:tcPr>
          <w:p w14:paraId="188E0673" w14:textId="77777777" w:rsidR="00505F42" w:rsidRPr="0025427A" w:rsidRDefault="00505F42" w:rsidP="004E3576">
            <w:pPr>
              <w:spacing w:after="60"/>
              <w:rPr>
                <w:rFonts w:eastAsia="MS Mincho"/>
                <w:iCs/>
                <w:sz w:val="20"/>
              </w:rPr>
            </w:pPr>
            <w:r w:rsidRPr="0025427A">
              <w:rPr>
                <w:rFonts w:eastAsia="MS Mincho"/>
                <w:iCs/>
                <w:sz w:val="20"/>
              </w:rPr>
              <w:t xml:space="preserve">LASUCAMT </w:t>
            </w:r>
            <w:r w:rsidRPr="0025427A">
              <w:rPr>
                <w:rFonts w:eastAsia="MS Mincho"/>
                <w:i/>
                <w:iCs/>
                <w:sz w:val="20"/>
                <w:vertAlign w:val="subscript"/>
              </w:rPr>
              <w:t>q, d</w:t>
            </w:r>
          </w:p>
        </w:tc>
        <w:tc>
          <w:tcPr>
            <w:tcW w:w="0" w:type="auto"/>
          </w:tcPr>
          <w:p w14:paraId="1B9A378E" w14:textId="77777777" w:rsidR="00505F42" w:rsidRPr="0025427A" w:rsidRDefault="00505F42" w:rsidP="004E3576">
            <w:pPr>
              <w:spacing w:after="60"/>
              <w:rPr>
                <w:rFonts w:eastAsia="MS Mincho"/>
                <w:iCs/>
                <w:sz w:val="20"/>
              </w:rPr>
            </w:pPr>
            <w:r w:rsidRPr="0025427A">
              <w:rPr>
                <w:rFonts w:eastAsia="MS Mincho"/>
                <w:iCs/>
                <w:sz w:val="20"/>
              </w:rPr>
              <w:t>$</w:t>
            </w:r>
          </w:p>
        </w:tc>
        <w:tc>
          <w:tcPr>
            <w:tcW w:w="0" w:type="auto"/>
          </w:tcPr>
          <w:p w14:paraId="06520AE5" w14:textId="77777777" w:rsidR="00505F42" w:rsidRPr="0025427A" w:rsidRDefault="00505F42" w:rsidP="004E3576">
            <w:pPr>
              <w:spacing w:after="60"/>
              <w:rPr>
                <w:rFonts w:eastAsia="MS Mincho"/>
                <w:iCs/>
                <w:sz w:val="20"/>
              </w:rPr>
            </w:pPr>
            <w:r w:rsidRPr="0025427A">
              <w:rPr>
                <w:rFonts w:eastAsia="MS Mincho"/>
                <w:i/>
                <w:iCs/>
                <w:sz w:val="20"/>
              </w:rPr>
              <w:t xml:space="preserve">Load-Allocated Securitization Uplift Charge Amount per QSE — </w:t>
            </w:r>
            <w:r w:rsidRPr="0025427A">
              <w:rPr>
                <w:rFonts w:eastAsia="MS Mincho"/>
                <w:iCs/>
                <w:sz w:val="20"/>
              </w:rPr>
              <w:t xml:space="preserve">The charge allocated to QSE </w:t>
            </w:r>
            <w:r w:rsidRPr="0025427A">
              <w:rPr>
                <w:rFonts w:eastAsia="MS Mincho"/>
                <w:i/>
                <w:iCs/>
                <w:sz w:val="20"/>
              </w:rPr>
              <w:t>q</w:t>
            </w:r>
            <w:r w:rsidRPr="0025427A">
              <w:rPr>
                <w:rFonts w:eastAsia="MS Mincho"/>
                <w:iCs/>
                <w:sz w:val="20"/>
              </w:rPr>
              <w:t xml:space="preserve">, for the QSE’s share of the total amount of Securitization Uplift Charges assessed for Operating Day </w:t>
            </w:r>
            <w:r w:rsidRPr="0025427A">
              <w:rPr>
                <w:rFonts w:eastAsia="MS Mincho"/>
                <w:i/>
                <w:sz w:val="20"/>
              </w:rPr>
              <w:t>d</w:t>
            </w:r>
            <w:r w:rsidRPr="0025427A">
              <w:rPr>
                <w:rFonts w:eastAsia="MS Mincho"/>
                <w:iCs/>
                <w:sz w:val="20"/>
              </w:rPr>
              <w:t>.</w:t>
            </w:r>
          </w:p>
        </w:tc>
      </w:tr>
      <w:tr w:rsidR="00505F42" w:rsidRPr="0025427A" w14:paraId="55E2E98C" w14:textId="77777777" w:rsidTr="004E3576">
        <w:trPr>
          <w:cantSplit/>
        </w:trPr>
        <w:tc>
          <w:tcPr>
            <w:tcW w:w="2450" w:type="dxa"/>
          </w:tcPr>
          <w:p w14:paraId="753F8D0A" w14:textId="77777777" w:rsidR="00505F42" w:rsidRPr="0025427A" w:rsidRDefault="00505F42" w:rsidP="004E3576">
            <w:pPr>
              <w:spacing w:after="60"/>
              <w:rPr>
                <w:rFonts w:eastAsia="MS Mincho"/>
                <w:iCs/>
                <w:sz w:val="20"/>
              </w:rPr>
            </w:pPr>
            <w:r w:rsidRPr="0025427A">
              <w:rPr>
                <w:rFonts w:eastAsia="MS Mincho"/>
                <w:iCs/>
                <w:sz w:val="20"/>
              </w:rPr>
              <w:t>SUCDA</w:t>
            </w:r>
            <w:r w:rsidRPr="0025427A">
              <w:rPr>
                <w:rFonts w:eastAsia="MS Mincho"/>
                <w:i/>
                <w:iCs/>
                <w:sz w:val="20"/>
                <w:vertAlign w:val="subscript"/>
              </w:rPr>
              <w:t xml:space="preserve"> d</w:t>
            </w:r>
          </w:p>
        </w:tc>
        <w:tc>
          <w:tcPr>
            <w:tcW w:w="0" w:type="auto"/>
          </w:tcPr>
          <w:p w14:paraId="2212A249" w14:textId="77777777" w:rsidR="00505F42" w:rsidRPr="0025427A" w:rsidRDefault="00505F42" w:rsidP="004E3576">
            <w:pPr>
              <w:spacing w:after="60"/>
              <w:rPr>
                <w:rFonts w:eastAsia="MS Mincho"/>
                <w:iCs/>
                <w:sz w:val="20"/>
              </w:rPr>
            </w:pPr>
            <w:r w:rsidRPr="0025427A">
              <w:rPr>
                <w:rFonts w:eastAsia="MS Mincho"/>
                <w:iCs/>
                <w:sz w:val="20"/>
              </w:rPr>
              <w:t>$</w:t>
            </w:r>
          </w:p>
        </w:tc>
        <w:tc>
          <w:tcPr>
            <w:tcW w:w="0" w:type="auto"/>
          </w:tcPr>
          <w:p w14:paraId="3FE8827E" w14:textId="77777777" w:rsidR="00505F42" w:rsidRPr="0025427A" w:rsidRDefault="00505F42" w:rsidP="004E3576">
            <w:pPr>
              <w:spacing w:after="60"/>
              <w:rPr>
                <w:rFonts w:eastAsia="MS Mincho"/>
                <w:iCs/>
                <w:sz w:val="20"/>
              </w:rPr>
            </w:pPr>
            <w:r w:rsidRPr="0025427A">
              <w:rPr>
                <w:rFonts w:eastAsia="MS Mincho"/>
                <w:i/>
                <w:iCs/>
                <w:sz w:val="20"/>
              </w:rPr>
              <w:t xml:space="preserve">Securitization Uplift Charge Daily Amount — </w:t>
            </w:r>
            <w:r w:rsidRPr="0025427A">
              <w:rPr>
                <w:rFonts w:eastAsia="MS Mincho"/>
                <w:iCs/>
                <w:sz w:val="20"/>
              </w:rPr>
              <w:t xml:space="preserve">The total amount of Securitization Uplift Charges assessed for Operating Day </w:t>
            </w:r>
            <w:r w:rsidRPr="0025427A">
              <w:rPr>
                <w:rFonts w:eastAsia="MS Mincho"/>
                <w:i/>
                <w:sz w:val="20"/>
              </w:rPr>
              <w:t>d</w:t>
            </w:r>
            <w:r w:rsidRPr="0025427A">
              <w:rPr>
                <w:rFonts w:eastAsia="MS Mincho"/>
                <w:iCs/>
                <w:sz w:val="20"/>
              </w:rPr>
              <w:t>.</w:t>
            </w:r>
          </w:p>
        </w:tc>
      </w:tr>
      <w:tr w:rsidR="00505F42" w:rsidRPr="0025427A" w14:paraId="1E698C78" w14:textId="77777777" w:rsidTr="004E3576">
        <w:trPr>
          <w:cantSplit/>
          <w:trHeight w:val="719"/>
        </w:trPr>
        <w:tc>
          <w:tcPr>
            <w:tcW w:w="2450" w:type="dxa"/>
          </w:tcPr>
          <w:p w14:paraId="7D268E86" w14:textId="77777777" w:rsidR="00505F42" w:rsidRPr="0025427A" w:rsidRDefault="00505F42" w:rsidP="004E3576">
            <w:pPr>
              <w:spacing w:after="60"/>
              <w:rPr>
                <w:rFonts w:eastAsia="MS Mincho"/>
                <w:iCs/>
                <w:sz w:val="20"/>
              </w:rPr>
            </w:pPr>
            <w:r w:rsidRPr="0025427A">
              <w:rPr>
                <w:rFonts w:eastAsia="MS Mincho"/>
                <w:iCs/>
                <w:sz w:val="20"/>
              </w:rPr>
              <w:t xml:space="preserve">DQSELSELRS </w:t>
            </w:r>
            <w:r w:rsidRPr="0025427A">
              <w:rPr>
                <w:rFonts w:eastAsia="MS Mincho"/>
                <w:i/>
                <w:iCs/>
                <w:sz w:val="20"/>
                <w:vertAlign w:val="subscript"/>
              </w:rPr>
              <w:t>q, d</w:t>
            </w:r>
          </w:p>
        </w:tc>
        <w:tc>
          <w:tcPr>
            <w:tcW w:w="0" w:type="auto"/>
          </w:tcPr>
          <w:p w14:paraId="4B36B5BF" w14:textId="77777777" w:rsidR="00505F42" w:rsidRPr="0025427A" w:rsidRDefault="00505F42" w:rsidP="004E3576">
            <w:pPr>
              <w:spacing w:after="60"/>
              <w:rPr>
                <w:rFonts w:eastAsia="MS Mincho"/>
                <w:iCs/>
                <w:sz w:val="20"/>
              </w:rPr>
            </w:pPr>
            <w:r w:rsidRPr="0025427A">
              <w:rPr>
                <w:rFonts w:eastAsia="MS Mincho"/>
                <w:iCs/>
                <w:sz w:val="20"/>
              </w:rPr>
              <w:t>none</w:t>
            </w:r>
          </w:p>
        </w:tc>
        <w:tc>
          <w:tcPr>
            <w:tcW w:w="0" w:type="auto"/>
          </w:tcPr>
          <w:p w14:paraId="0CE73F06" w14:textId="77777777" w:rsidR="00505F42" w:rsidRPr="0025427A" w:rsidRDefault="00505F42" w:rsidP="004E3576">
            <w:pPr>
              <w:spacing w:after="60"/>
              <w:rPr>
                <w:rFonts w:eastAsia="MS Mincho"/>
                <w:iCs/>
                <w:sz w:val="20"/>
              </w:rPr>
            </w:pPr>
            <w:r w:rsidRPr="0025427A">
              <w:rPr>
                <w:rFonts w:eastAsia="MS Mincho"/>
                <w:i/>
                <w:sz w:val="20"/>
              </w:rPr>
              <w:t>Daily QSE Non-Opted-Out LSE Load Ratio Share</w:t>
            </w:r>
            <w:r w:rsidRPr="0025427A">
              <w:rPr>
                <w:rFonts w:eastAsia="MS Mincho"/>
                <w:i/>
                <w:iCs/>
                <w:sz w:val="20"/>
              </w:rPr>
              <w:t xml:space="preserve"> — </w:t>
            </w:r>
            <w:r w:rsidRPr="0025427A">
              <w:rPr>
                <w:rFonts w:eastAsia="MS Mincho"/>
                <w:iCs/>
                <w:sz w:val="20"/>
              </w:rPr>
              <w:t xml:space="preserve">The ratio of Daily QSE Non-Opted-Out LSE Real-Time Adjusted Metered Load </w:t>
            </w:r>
            <w:r w:rsidRPr="000D6487">
              <w:rPr>
                <w:rFonts w:eastAsia="MS Mincho"/>
                <w:iCs/>
                <w:sz w:val="20"/>
              </w:rPr>
              <w:t>(DQSELSERTAML)</w:t>
            </w:r>
            <w:r>
              <w:rPr>
                <w:rFonts w:eastAsia="MS Mincho"/>
                <w:iCs/>
                <w:sz w:val="20"/>
              </w:rPr>
              <w:t xml:space="preserve"> </w:t>
            </w:r>
            <w:r w:rsidRPr="0025427A">
              <w:rPr>
                <w:rFonts w:eastAsia="MS Mincho"/>
                <w:iCs/>
                <w:sz w:val="20"/>
              </w:rPr>
              <w:t>to Daily ERCOT QSE Non-Opted-Out LSE Real-Time Adjusted Metered Load</w:t>
            </w:r>
            <w:r>
              <w:rPr>
                <w:rFonts w:eastAsia="MS Mincho"/>
                <w:iCs/>
                <w:sz w:val="20"/>
              </w:rPr>
              <w:t xml:space="preserve"> </w:t>
            </w:r>
            <w:r w:rsidRPr="000D6487">
              <w:rPr>
                <w:rFonts w:eastAsia="MS Mincho"/>
                <w:iCs/>
                <w:sz w:val="20"/>
              </w:rPr>
              <w:t>(DERCOTQSELSERTAML)</w:t>
            </w:r>
            <w:r w:rsidRPr="0025427A">
              <w:rPr>
                <w:rFonts w:eastAsia="MS Mincho"/>
                <w:iCs/>
                <w:sz w:val="20"/>
              </w:rPr>
              <w:t xml:space="preserve">, for a QSE </w:t>
            </w:r>
            <w:r w:rsidRPr="0025427A">
              <w:rPr>
                <w:rFonts w:eastAsia="MS Mincho"/>
                <w:i/>
                <w:sz w:val="20"/>
              </w:rPr>
              <w:t>q</w:t>
            </w:r>
            <w:r w:rsidRPr="0025427A">
              <w:rPr>
                <w:rFonts w:eastAsia="MS Mincho"/>
                <w:iCs/>
                <w:sz w:val="20"/>
              </w:rPr>
              <w:t xml:space="preserve">, for the Operating Day </w:t>
            </w:r>
            <w:r w:rsidRPr="0025427A">
              <w:rPr>
                <w:rFonts w:eastAsia="MS Mincho"/>
                <w:i/>
                <w:sz w:val="20"/>
              </w:rPr>
              <w:t>d</w:t>
            </w:r>
            <w:r w:rsidRPr="0025427A">
              <w:rPr>
                <w:rFonts w:eastAsia="MS Mincho"/>
                <w:iCs/>
                <w:sz w:val="20"/>
              </w:rPr>
              <w:t xml:space="preserve">.  </w:t>
            </w:r>
          </w:p>
        </w:tc>
      </w:tr>
      <w:tr w:rsidR="00505F42" w:rsidRPr="0025427A" w14:paraId="052C2EB7"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523E8F6A" w14:textId="77777777" w:rsidR="00505F42" w:rsidRPr="0025427A" w:rsidRDefault="00505F42" w:rsidP="004E3576">
            <w:pPr>
              <w:spacing w:after="60"/>
              <w:rPr>
                <w:rFonts w:eastAsia="MS Mincho"/>
                <w:i/>
                <w:iCs/>
                <w:sz w:val="20"/>
              </w:rPr>
            </w:pPr>
            <w:r w:rsidRPr="0025427A">
              <w:rPr>
                <w:rFonts w:eastAsia="MS Mincho"/>
                <w:iCs/>
                <w:sz w:val="20"/>
              </w:rPr>
              <w:t xml:space="preserve">PRELIMLSERTAML </w:t>
            </w:r>
            <w:bookmarkStart w:id="2" w:name="_Hlk84415962"/>
            <w:r w:rsidRPr="0025427A">
              <w:rPr>
                <w:rFonts w:eastAsia="MS Mincho"/>
                <w:i/>
                <w:sz w:val="20"/>
                <w:vertAlign w:val="subscript"/>
              </w:rPr>
              <w:t>l</w:t>
            </w:r>
            <w:bookmarkEnd w:id="2"/>
            <w:r w:rsidRPr="0025427A">
              <w:rPr>
                <w:rFonts w:eastAsia="MS Mincho"/>
                <w:iCs/>
                <w:sz w:val="20"/>
                <w:vertAlign w:val="subscript"/>
              </w:rPr>
              <w:t>,</w:t>
            </w:r>
            <w:r w:rsidRPr="0025427A">
              <w:rPr>
                <w:rFonts w:eastAsia="MS Mincho"/>
                <w:iCs/>
                <w:sz w:val="20"/>
              </w:rPr>
              <w:t xml:space="preserve"> </w:t>
            </w:r>
            <w:r w:rsidRPr="0025427A">
              <w:rPr>
                <w:rFonts w:eastAsia="MS Mincho"/>
                <w:i/>
                <w:iCs/>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4510BBB6" w14:textId="77777777" w:rsidR="00505F42" w:rsidRPr="0025427A" w:rsidRDefault="00505F42" w:rsidP="004E3576">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2DFE05AB" w14:textId="77777777" w:rsidR="00505F42" w:rsidRPr="0025427A" w:rsidRDefault="00505F42" w:rsidP="004E3576">
            <w:pPr>
              <w:spacing w:after="60"/>
              <w:rPr>
                <w:rFonts w:eastAsia="MS Mincho"/>
                <w:iCs/>
                <w:sz w:val="20"/>
              </w:rPr>
            </w:pPr>
            <w:r w:rsidRPr="0025427A">
              <w:rPr>
                <w:rFonts w:eastAsia="MS Mincho"/>
                <w:i/>
                <w:iCs/>
                <w:sz w:val="20"/>
              </w:rPr>
              <w:t xml:space="preserve">Preliminary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 xml:space="preserve">including the RTAML of Securitization Uplift Charge Opt-Out Entities that are Customers of </w:t>
            </w:r>
            <w:r>
              <w:rPr>
                <w:rFonts w:eastAsia="MS Mincho"/>
                <w:bCs/>
                <w:iCs/>
                <w:sz w:val="20"/>
              </w:rPr>
              <w:t>Retail Electric Providers (</w:t>
            </w:r>
            <w:r w:rsidRPr="0025427A">
              <w:rPr>
                <w:rFonts w:eastAsia="MS Mincho"/>
                <w:bCs/>
                <w:iCs/>
                <w:sz w:val="20"/>
              </w:rPr>
              <w:t>REPs</w:t>
            </w:r>
            <w:r>
              <w:rPr>
                <w:rFonts w:eastAsia="MS Mincho"/>
                <w:bCs/>
                <w:iCs/>
                <w:sz w:val="20"/>
              </w:rPr>
              <w:t>)</w:t>
            </w:r>
            <w:r w:rsidRPr="0025427A">
              <w:rPr>
                <w:rFonts w:eastAsia="MS Mincho"/>
                <w:bCs/>
                <w:iCs/>
                <w:sz w:val="20"/>
              </w:rPr>
              <w:t xml:space="preserve">, but excluding the RTAML of Securitization Uplift Charge Opt-Out Entities that are LSEs and excluding </w:t>
            </w:r>
            <w:r>
              <w:rPr>
                <w:rFonts w:eastAsia="MS Mincho"/>
                <w:bCs/>
                <w:iCs/>
                <w:sz w:val="20"/>
              </w:rPr>
              <w:t>Direct Current Tie (</w:t>
            </w:r>
            <w:r w:rsidRPr="0025427A">
              <w:rPr>
                <w:rFonts w:eastAsia="MS Mincho"/>
                <w:bCs/>
                <w:iCs/>
                <w:sz w:val="20"/>
              </w:rPr>
              <w:t xml:space="preserve">DC </w:t>
            </w:r>
            <w:r>
              <w:rPr>
                <w:rFonts w:eastAsia="MS Mincho"/>
                <w:bCs/>
                <w:iCs/>
                <w:sz w:val="20"/>
              </w:rPr>
              <w:t>T</w:t>
            </w:r>
            <w:r w:rsidRPr="0025427A">
              <w:rPr>
                <w:rFonts w:eastAsia="MS Mincho"/>
                <w:bCs/>
                <w:iCs/>
                <w:sz w:val="20"/>
              </w:rPr>
              <w:t>ie</w:t>
            </w:r>
            <w:r>
              <w:rPr>
                <w:rFonts w:eastAsia="MS Mincho"/>
                <w:bCs/>
                <w:iCs/>
                <w:sz w:val="20"/>
              </w:rPr>
              <w:t>)</w:t>
            </w:r>
            <w:r w:rsidRPr="0025427A">
              <w:rPr>
                <w:rFonts w:eastAsia="MS Mincho"/>
                <w:bCs/>
                <w:iCs/>
                <w:sz w:val="20"/>
              </w:rPr>
              <w:t xml:space="preserve"> exports</w:t>
            </w:r>
            <w:r w:rsidRPr="0025427A">
              <w:rPr>
                <w:rFonts w:eastAsia="MS Mincho"/>
                <w:iCs/>
                <w:sz w:val="20"/>
              </w:rPr>
              <w:t xml:space="preserve">, </w:t>
            </w:r>
            <w:r w:rsidRPr="0025427A">
              <w:rPr>
                <w:rFonts w:eastAsia="MS Mincho"/>
                <w:bCs/>
                <w:iCs/>
                <w:sz w:val="20"/>
              </w:rPr>
              <w:t>for LSE</w:t>
            </w:r>
            <w:r w:rsidRPr="0025427A">
              <w:rPr>
                <w:rFonts w:eastAsia="MS Mincho"/>
                <w:bCs/>
                <w:i/>
                <w:sz w:val="20"/>
              </w:rPr>
              <w:t xml:space="preserve"> l</w:t>
            </w:r>
            <w:r w:rsidRPr="0025427A">
              <w:rPr>
                <w:rFonts w:eastAsia="MS Mincho"/>
                <w:bCs/>
                <w:iCs/>
                <w:sz w:val="20"/>
              </w:rPr>
              <w:t xml:space="preserve"> represented by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15-minute Settlement Interval </w:t>
            </w:r>
            <w:r w:rsidRPr="0025427A">
              <w:rPr>
                <w:rFonts w:eastAsia="MS Mincho"/>
                <w:i/>
                <w:sz w:val="20"/>
              </w:rPr>
              <w:t>i</w:t>
            </w:r>
            <w:r w:rsidRPr="0025427A">
              <w:rPr>
                <w:rFonts w:eastAsia="MS Mincho"/>
                <w:iCs/>
                <w:sz w:val="20"/>
              </w:rPr>
              <w:t>.</w:t>
            </w:r>
          </w:p>
        </w:tc>
      </w:tr>
      <w:tr w:rsidR="00505F42" w:rsidRPr="0025427A" w14:paraId="5289517F"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0B08E1CC" w14:textId="77777777" w:rsidR="00505F42" w:rsidRPr="0025427A" w:rsidRDefault="00505F42" w:rsidP="004E3576">
            <w:pPr>
              <w:spacing w:after="60"/>
              <w:rPr>
                <w:rFonts w:eastAsia="MS Mincho"/>
                <w:i/>
                <w:iCs/>
                <w:sz w:val="20"/>
              </w:rPr>
            </w:pPr>
            <w:r w:rsidRPr="0025427A">
              <w:rPr>
                <w:rFonts w:eastAsia="MS Mincho"/>
                <w:iCs/>
                <w:sz w:val="20"/>
              </w:rPr>
              <w:t xml:space="preserve">LSERTAML </w:t>
            </w:r>
            <w:r w:rsidRPr="0025427A">
              <w:rPr>
                <w:rFonts w:eastAsia="MS Mincho"/>
                <w:i/>
                <w:sz w:val="20"/>
                <w:vertAlign w:val="subscript"/>
              </w:rPr>
              <w:t>l</w:t>
            </w:r>
            <w:r w:rsidRPr="0025427A">
              <w:rPr>
                <w:rFonts w:eastAsia="MS Mincho"/>
                <w:iCs/>
                <w:sz w:val="20"/>
                <w:vertAlign w:val="subscript"/>
              </w:rPr>
              <w:t>,</w:t>
            </w:r>
            <w:r w:rsidRPr="0025427A">
              <w:rPr>
                <w:rFonts w:eastAsia="MS Mincho"/>
                <w:iCs/>
                <w:sz w:val="20"/>
              </w:rPr>
              <w:t xml:space="preserve"> </w:t>
            </w:r>
            <w:r w:rsidRPr="0025427A">
              <w:rPr>
                <w:rFonts w:eastAsia="MS Mincho"/>
                <w:i/>
                <w:iCs/>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6ECB153D" w14:textId="77777777" w:rsidR="00505F42" w:rsidRPr="0025427A" w:rsidRDefault="00505F42" w:rsidP="004E3576">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7FFAC5F5" w14:textId="77777777" w:rsidR="00505F42" w:rsidRPr="0025427A" w:rsidRDefault="00505F42" w:rsidP="004E3576">
            <w:pPr>
              <w:spacing w:after="60"/>
              <w:rPr>
                <w:rFonts w:eastAsia="MS Mincho"/>
                <w:iCs/>
                <w:sz w:val="20"/>
              </w:rPr>
            </w:pP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excluding the RTAML for Securitization Uplift Charge Opt-Out Entities</w:t>
            </w:r>
            <w:r w:rsidRPr="0040079A">
              <w:rPr>
                <w:rFonts w:eastAsia="MS Mincho"/>
                <w:bCs/>
                <w:iCs/>
                <w:sz w:val="20"/>
              </w:rPr>
              <w:t xml:space="preserve">, </w:t>
            </w:r>
            <w:r w:rsidRPr="0040079A">
              <w:rPr>
                <w:iCs/>
                <w:sz w:val="20"/>
              </w:rPr>
              <w:t xml:space="preserve">Load that is exempt from Securitization Uplift Charges </w:t>
            </w:r>
            <w:r w:rsidRPr="0040079A">
              <w:rPr>
                <w:bCs/>
                <w:iCs/>
                <w:sz w:val="20"/>
              </w:rPr>
              <w:t xml:space="preserve">pursuant to the Declaratory Order entered by the Public Utility Commission of Texas (PUCT) in PUCT Docket No. 56119, </w:t>
            </w:r>
            <w:r w:rsidRPr="004558D9">
              <w:rPr>
                <w:iCs/>
                <w:kern w:val="24"/>
                <w:sz w:val="20"/>
              </w:rPr>
              <w:t>Petition of Electric Reliability Council of Texas, Inc. for Expedited Declaratory Order Regarding Public Utility Regulatory Act Chapter 39, Subchapter N</w:t>
            </w:r>
            <w:r w:rsidRPr="0040079A">
              <w:rPr>
                <w:iCs/>
                <w:kern w:val="24"/>
                <w:sz w:val="20"/>
              </w:rPr>
              <w:t>,</w:t>
            </w:r>
            <w:r w:rsidRPr="0025427A">
              <w:rPr>
                <w:rFonts w:eastAsia="MS Mincho"/>
                <w:bCs/>
                <w:iCs/>
                <w:sz w:val="20"/>
              </w:rPr>
              <w:t xml:space="preserve"> and DC </w:t>
            </w:r>
            <w:r>
              <w:rPr>
                <w:rFonts w:eastAsia="MS Mincho"/>
                <w:bCs/>
                <w:iCs/>
                <w:sz w:val="20"/>
              </w:rPr>
              <w:t>T</w:t>
            </w:r>
            <w:r w:rsidRPr="0025427A">
              <w:rPr>
                <w:rFonts w:eastAsia="MS Mincho"/>
                <w:bCs/>
                <w:iCs/>
                <w:sz w:val="20"/>
              </w:rPr>
              <w:t>ie exports, for LSE</w:t>
            </w:r>
            <w:r w:rsidRPr="0025427A">
              <w:rPr>
                <w:rFonts w:eastAsia="MS Mincho"/>
                <w:bCs/>
                <w:i/>
                <w:sz w:val="20"/>
              </w:rPr>
              <w:t xml:space="preserve"> l</w:t>
            </w:r>
            <w:r w:rsidRPr="0025427A">
              <w:rPr>
                <w:rFonts w:eastAsia="MS Mincho"/>
                <w:bCs/>
                <w:iCs/>
                <w:sz w:val="20"/>
              </w:rPr>
              <w:t xml:space="preserve"> represented by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15-minute Settlement Interval </w:t>
            </w:r>
            <w:r w:rsidRPr="0025427A">
              <w:rPr>
                <w:rFonts w:eastAsia="MS Mincho"/>
                <w:i/>
                <w:sz w:val="20"/>
              </w:rPr>
              <w:t>i</w:t>
            </w:r>
            <w:r w:rsidRPr="0025427A">
              <w:rPr>
                <w:rFonts w:eastAsia="MS Mincho"/>
                <w:iCs/>
                <w:sz w:val="20"/>
              </w:rPr>
              <w:t>.</w:t>
            </w:r>
          </w:p>
        </w:tc>
      </w:tr>
      <w:tr w:rsidR="00505F42" w:rsidRPr="0025427A" w14:paraId="10CFF6AC"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79085AF6" w14:textId="77777777" w:rsidR="00505F42" w:rsidRPr="0025427A" w:rsidRDefault="00505F42" w:rsidP="004E3576">
            <w:pPr>
              <w:spacing w:after="60"/>
              <w:rPr>
                <w:rFonts w:eastAsia="MS Mincho"/>
                <w:iCs/>
                <w:sz w:val="20"/>
              </w:rPr>
            </w:pPr>
            <w:r w:rsidRPr="0025427A">
              <w:rPr>
                <w:rFonts w:eastAsia="MS Mincho"/>
                <w:iCs/>
                <w:sz w:val="20"/>
              </w:rPr>
              <w:t xml:space="preserve">OPTOUTLSERTAML </w:t>
            </w:r>
            <w:r w:rsidRPr="0025427A">
              <w:rPr>
                <w:rFonts w:eastAsia="MS Mincho"/>
                <w:i/>
                <w:sz w:val="20"/>
                <w:vertAlign w:val="subscript"/>
              </w:rPr>
              <w:t>l</w:t>
            </w:r>
            <w:r w:rsidRPr="0025427A">
              <w:rPr>
                <w:rFonts w:eastAsia="MS Mincho"/>
                <w:iCs/>
                <w:sz w:val="20"/>
                <w:vertAlign w:val="subscript"/>
              </w:rPr>
              <w:t>,</w:t>
            </w:r>
            <w:r w:rsidRPr="0025427A">
              <w:rPr>
                <w:rFonts w:eastAsia="MS Mincho"/>
                <w:iCs/>
                <w:sz w:val="20"/>
              </w:rPr>
              <w:t xml:space="preserve"> </w:t>
            </w:r>
            <w:r w:rsidRPr="0025427A">
              <w:rPr>
                <w:rFonts w:eastAsia="MS Mincho"/>
                <w:i/>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509689CD" w14:textId="77777777" w:rsidR="00505F42" w:rsidRPr="0025427A" w:rsidRDefault="00505F42" w:rsidP="004E3576">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3A314FD2" w14:textId="77777777" w:rsidR="00505F42" w:rsidRPr="0025427A" w:rsidDel="005C09C4" w:rsidRDefault="00505F42" w:rsidP="004E3576">
            <w:pPr>
              <w:spacing w:after="60"/>
              <w:rPr>
                <w:rFonts w:eastAsia="MS Mincho"/>
                <w:i/>
                <w:iCs/>
                <w:sz w:val="20"/>
              </w:rPr>
            </w:pPr>
            <w:r w:rsidRPr="0025427A">
              <w:rPr>
                <w:rFonts w:eastAsia="MS Mincho"/>
                <w:i/>
                <w:sz w:val="20"/>
              </w:rPr>
              <w:t xml:space="preserve">Opt-Out LSE Real-Time Adjusted Metered Load </w:t>
            </w:r>
            <w:r w:rsidRPr="0025427A">
              <w:rPr>
                <w:rFonts w:eastAsia="MS Mincho"/>
                <w:iCs/>
                <w:sz w:val="20"/>
              </w:rPr>
              <w:t>— The Real-Time Adjusted Metered Load (RTAML) of Securitization Uplift Charge Opt-Out Entities that are transmission-voltage Customers</w:t>
            </w:r>
            <w:r w:rsidRPr="0040079A">
              <w:rPr>
                <w:rFonts w:eastAsia="MS Mincho"/>
                <w:iCs/>
                <w:sz w:val="20"/>
              </w:rPr>
              <w:t xml:space="preserve"> and </w:t>
            </w:r>
            <w:r w:rsidRPr="0040079A">
              <w:rPr>
                <w:iCs/>
                <w:sz w:val="20"/>
              </w:rPr>
              <w:t xml:space="preserve">Load exempt from Securitization Uplift Charges </w:t>
            </w:r>
            <w:r w:rsidRPr="0040079A">
              <w:rPr>
                <w:bCs/>
                <w:iCs/>
                <w:sz w:val="20"/>
              </w:rPr>
              <w:t>pursuant to the Declaratory Order entered by the PUCT in PUCT Docket No. 56119</w:t>
            </w:r>
            <w:r w:rsidRPr="0025427A">
              <w:rPr>
                <w:rFonts w:eastAsia="MS Mincho"/>
                <w:iCs/>
                <w:sz w:val="20"/>
              </w:rPr>
              <w:t xml:space="preserve"> for LSE </w:t>
            </w:r>
            <w:r w:rsidRPr="0025427A">
              <w:rPr>
                <w:rFonts w:eastAsia="MS Mincho"/>
                <w:i/>
                <w:sz w:val="20"/>
              </w:rPr>
              <w:t>l</w:t>
            </w:r>
            <w:r w:rsidRPr="0025427A">
              <w:rPr>
                <w:rFonts w:eastAsia="MS Mincho"/>
                <w:iCs/>
                <w:sz w:val="20"/>
              </w:rPr>
              <w:t xml:space="preserve"> represented by QSE </w:t>
            </w:r>
            <w:r w:rsidRPr="0025427A">
              <w:rPr>
                <w:rFonts w:eastAsia="MS Mincho"/>
                <w:i/>
                <w:sz w:val="20"/>
              </w:rPr>
              <w:t>q</w:t>
            </w:r>
            <w:r w:rsidRPr="0025427A">
              <w:rPr>
                <w:rFonts w:eastAsia="MS Mincho"/>
                <w:iCs/>
                <w:sz w:val="20"/>
              </w:rPr>
              <w:t xml:space="preserve">, for the 15-minute Settlement Interval </w:t>
            </w:r>
            <w:r w:rsidRPr="0025427A">
              <w:rPr>
                <w:rFonts w:eastAsia="MS Mincho"/>
                <w:i/>
                <w:sz w:val="20"/>
              </w:rPr>
              <w:t>i</w:t>
            </w:r>
            <w:r w:rsidRPr="0025427A">
              <w:rPr>
                <w:rFonts w:eastAsia="MS Mincho"/>
                <w:iCs/>
                <w:sz w:val="20"/>
              </w:rPr>
              <w:t>.</w:t>
            </w:r>
          </w:p>
        </w:tc>
      </w:tr>
      <w:tr w:rsidR="00505F42" w:rsidRPr="0025427A" w14:paraId="5996677F"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1536CD9F" w14:textId="77777777" w:rsidR="00505F42" w:rsidRPr="0025427A" w:rsidRDefault="00505F42" w:rsidP="004E3576">
            <w:pPr>
              <w:spacing w:after="60"/>
              <w:rPr>
                <w:rFonts w:eastAsia="MS Mincho"/>
                <w:i/>
                <w:iCs/>
                <w:sz w:val="20"/>
              </w:rPr>
            </w:pPr>
            <w:r w:rsidRPr="0025427A">
              <w:rPr>
                <w:rFonts w:eastAsia="MS Mincho"/>
                <w:iCs/>
                <w:sz w:val="20"/>
              </w:rPr>
              <w:t xml:space="preserve">DQSELSERTAML </w:t>
            </w:r>
            <w:r w:rsidRPr="0025427A">
              <w:rPr>
                <w:rFonts w:eastAsia="MS Mincho"/>
                <w:i/>
                <w:iCs/>
                <w:sz w:val="20"/>
                <w:vertAlign w:val="subscript"/>
              </w:rPr>
              <w:t>q, d</w:t>
            </w:r>
          </w:p>
        </w:tc>
        <w:tc>
          <w:tcPr>
            <w:tcW w:w="0" w:type="auto"/>
            <w:tcBorders>
              <w:top w:val="single" w:sz="4" w:space="0" w:color="auto"/>
              <w:left w:val="single" w:sz="4" w:space="0" w:color="auto"/>
              <w:bottom w:val="single" w:sz="4" w:space="0" w:color="auto"/>
              <w:right w:val="single" w:sz="4" w:space="0" w:color="auto"/>
            </w:tcBorders>
          </w:tcPr>
          <w:p w14:paraId="727B1BE2" w14:textId="77777777" w:rsidR="00505F42" w:rsidRPr="0025427A" w:rsidRDefault="00505F42" w:rsidP="004E3576">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77E9A61C" w14:textId="77777777" w:rsidR="00505F42" w:rsidRPr="0025427A" w:rsidRDefault="00505F42" w:rsidP="004E3576">
            <w:pPr>
              <w:spacing w:after="60"/>
              <w:rPr>
                <w:rFonts w:eastAsia="MS Mincho"/>
                <w:iCs/>
                <w:sz w:val="20"/>
              </w:rPr>
            </w:pPr>
            <w:r w:rsidRPr="0025427A">
              <w:rPr>
                <w:rFonts w:eastAsia="MS Mincho"/>
                <w:i/>
                <w:iCs/>
                <w:sz w:val="20"/>
              </w:rPr>
              <w:t xml:space="preserve">Daily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excluding the RTAML for Securitization Uplift Charge Opt-Out Entities</w:t>
            </w:r>
            <w:r w:rsidRPr="0040079A">
              <w:rPr>
                <w:rFonts w:eastAsia="MS Mincho"/>
                <w:bCs/>
                <w:iCs/>
                <w:sz w:val="20"/>
              </w:rPr>
              <w:t xml:space="preserve">, </w:t>
            </w:r>
            <w:r w:rsidRPr="0040079A">
              <w:rPr>
                <w:iCs/>
                <w:sz w:val="20"/>
              </w:rPr>
              <w:t xml:space="preserve">Load exempt from Securitization Uplift Charges </w:t>
            </w:r>
            <w:r w:rsidRPr="0040079A">
              <w:rPr>
                <w:bCs/>
                <w:iCs/>
                <w:sz w:val="20"/>
              </w:rPr>
              <w:t>pursuant to the Declaratory Order entered by the PUCT in PUCT Docket No. 56119</w:t>
            </w:r>
            <w:r w:rsidRPr="0040079A">
              <w:rPr>
                <w:iCs/>
                <w:kern w:val="24"/>
                <w:sz w:val="20"/>
              </w:rPr>
              <w:t>,</w:t>
            </w:r>
            <w:r w:rsidRPr="0025427A">
              <w:rPr>
                <w:rFonts w:eastAsia="MS Mincho"/>
                <w:bCs/>
                <w:iCs/>
                <w:sz w:val="20"/>
              </w:rPr>
              <w:t xml:space="preserve"> and DC Tie </w:t>
            </w:r>
            <w:r w:rsidRPr="0025427A">
              <w:rPr>
                <w:rFonts w:eastAsia="MS Mincho"/>
                <w:iCs/>
                <w:sz w:val="20"/>
              </w:rPr>
              <w:t>exports</w:t>
            </w:r>
            <w:r w:rsidRPr="0025427A">
              <w:rPr>
                <w:rFonts w:eastAsia="MS Mincho"/>
                <w:bCs/>
                <w:iCs/>
                <w:sz w:val="20"/>
              </w:rPr>
              <w:t xml:space="preserve">, for a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Operating Day </w:t>
            </w:r>
            <w:r w:rsidRPr="0025427A">
              <w:rPr>
                <w:rFonts w:eastAsia="MS Mincho"/>
                <w:i/>
                <w:sz w:val="20"/>
              </w:rPr>
              <w:t>d</w:t>
            </w:r>
            <w:r w:rsidRPr="0025427A">
              <w:rPr>
                <w:rFonts w:eastAsia="MS Mincho"/>
                <w:iCs/>
                <w:sz w:val="20"/>
              </w:rPr>
              <w:t>.</w:t>
            </w:r>
          </w:p>
        </w:tc>
      </w:tr>
      <w:tr w:rsidR="00505F42" w:rsidRPr="0025427A" w14:paraId="78947E95"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7A0D5F8E" w14:textId="77777777" w:rsidR="00505F42" w:rsidRPr="0025427A" w:rsidRDefault="00505F42" w:rsidP="004E3576">
            <w:pPr>
              <w:spacing w:after="60"/>
              <w:rPr>
                <w:rFonts w:eastAsia="MS Mincho"/>
                <w:i/>
                <w:iCs/>
                <w:sz w:val="20"/>
              </w:rPr>
            </w:pPr>
            <w:r w:rsidRPr="0025427A">
              <w:rPr>
                <w:rFonts w:eastAsia="MS Mincho"/>
                <w:iCs/>
                <w:sz w:val="20"/>
              </w:rPr>
              <w:lastRenderedPageBreak/>
              <w:t xml:space="preserve">DERCOTQSELSERTAML </w:t>
            </w:r>
            <w:r w:rsidRPr="0025427A">
              <w:rPr>
                <w:rFonts w:eastAsia="MS Mincho"/>
                <w:i/>
                <w:iCs/>
                <w:sz w:val="20"/>
                <w:vertAlign w:val="subscript"/>
              </w:rPr>
              <w:t>d</w:t>
            </w:r>
          </w:p>
        </w:tc>
        <w:tc>
          <w:tcPr>
            <w:tcW w:w="0" w:type="auto"/>
            <w:tcBorders>
              <w:top w:val="single" w:sz="4" w:space="0" w:color="auto"/>
              <w:left w:val="single" w:sz="4" w:space="0" w:color="auto"/>
              <w:bottom w:val="single" w:sz="4" w:space="0" w:color="auto"/>
              <w:right w:val="single" w:sz="4" w:space="0" w:color="auto"/>
            </w:tcBorders>
          </w:tcPr>
          <w:p w14:paraId="6E17C46B" w14:textId="77777777" w:rsidR="00505F42" w:rsidRPr="0025427A" w:rsidRDefault="00505F42" w:rsidP="004E3576">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20D72433" w14:textId="77777777" w:rsidR="00505F42" w:rsidRPr="0025427A" w:rsidRDefault="00505F42" w:rsidP="004E3576">
            <w:pPr>
              <w:spacing w:after="60"/>
              <w:rPr>
                <w:rFonts w:eastAsia="MS Mincho"/>
                <w:iCs/>
                <w:sz w:val="20"/>
              </w:rPr>
            </w:pPr>
            <w:r w:rsidRPr="0025427A">
              <w:rPr>
                <w:rFonts w:eastAsia="MS Mincho"/>
                <w:i/>
                <w:iCs/>
                <w:sz w:val="20"/>
              </w:rPr>
              <w:t xml:space="preserve">Daily ERCOT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The ERCOT total Real-Time Adjusted Metered Load (RTAML)</w:t>
            </w:r>
            <w:r w:rsidRPr="0025427A">
              <w:rPr>
                <w:rFonts w:eastAsia="MS Mincho"/>
                <w:bCs/>
                <w:iCs/>
                <w:sz w:val="20"/>
              </w:rPr>
              <w:t>, excluding the RTAML for Securitization Uplift Charge Opt-Out Entities</w:t>
            </w:r>
            <w:r w:rsidRPr="0040079A">
              <w:rPr>
                <w:rFonts w:eastAsia="MS Mincho"/>
                <w:bCs/>
                <w:iCs/>
                <w:sz w:val="20"/>
              </w:rPr>
              <w:t xml:space="preserve">, </w:t>
            </w:r>
            <w:r w:rsidRPr="0040079A">
              <w:rPr>
                <w:iCs/>
                <w:sz w:val="20"/>
              </w:rPr>
              <w:t xml:space="preserve">Load exempt from Securitization Uplift Charges </w:t>
            </w:r>
            <w:r w:rsidRPr="0040079A">
              <w:rPr>
                <w:bCs/>
                <w:iCs/>
                <w:sz w:val="20"/>
              </w:rPr>
              <w:t>pursuant to the Declaratory Order entered by the PUCT in PUCT Docket No. 56119</w:t>
            </w:r>
            <w:r w:rsidRPr="0040079A">
              <w:rPr>
                <w:iCs/>
                <w:kern w:val="24"/>
                <w:sz w:val="20"/>
              </w:rPr>
              <w:t>,</w:t>
            </w:r>
            <w:r w:rsidRPr="0025427A">
              <w:rPr>
                <w:rFonts w:eastAsia="MS Mincho"/>
                <w:bCs/>
                <w:iCs/>
                <w:sz w:val="20"/>
              </w:rPr>
              <w:t xml:space="preserve"> and DC Tie </w:t>
            </w:r>
            <w:r w:rsidRPr="0025427A">
              <w:rPr>
                <w:rFonts w:eastAsia="MS Mincho"/>
                <w:iCs/>
                <w:sz w:val="20"/>
              </w:rPr>
              <w:t>exports</w:t>
            </w:r>
            <w:r w:rsidRPr="0025427A">
              <w:rPr>
                <w:rFonts w:eastAsia="MS Mincho"/>
                <w:bCs/>
                <w:iCs/>
                <w:sz w:val="20"/>
              </w:rPr>
              <w:t xml:space="preserve">, </w:t>
            </w:r>
            <w:r w:rsidRPr="0025427A">
              <w:rPr>
                <w:rFonts w:eastAsia="MS Mincho"/>
                <w:iCs/>
                <w:sz w:val="20"/>
              </w:rPr>
              <w:t xml:space="preserve">for the Operating Day </w:t>
            </w:r>
            <w:r w:rsidRPr="0025427A">
              <w:rPr>
                <w:rFonts w:eastAsia="MS Mincho"/>
                <w:i/>
                <w:sz w:val="20"/>
              </w:rPr>
              <w:t>d</w:t>
            </w:r>
            <w:r w:rsidRPr="0025427A">
              <w:rPr>
                <w:rFonts w:eastAsia="MS Mincho"/>
                <w:iCs/>
                <w:sz w:val="20"/>
              </w:rPr>
              <w:t>.</w:t>
            </w:r>
          </w:p>
        </w:tc>
      </w:tr>
      <w:tr w:rsidR="00505F42" w:rsidRPr="0025427A" w14:paraId="29F539AE"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73C913F6" w14:textId="77777777" w:rsidR="00505F42" w:rsidRPr="0025427A" w:rsidRDefault="00505F42" w:rsidP="004E3576">
            <w:pPr>
              <w:spacing w:after="60"/>
              <w:rPr>
                <w:rFonts w:eastAsia="MS Mincho"/>
                <w:i/>
                <w:iCs/>
                <w:sz w:val="20"/>
              </w:rPr>
            </w:pPr>
            <w:r w:rsidRPr="0025427A">
              <w:rPr>
                <w:rFonts w:eastAsia="MS Mincho"/>
                <w:i/>
                <w:iCs/>
                <w:sz w:val="20"/>
              </w:rPr>
              <w:t>q</w:t>
            </w:r>
          </w:p>
        </w:tc>
        <w:tc>
          <w:tcPr>
            <w:tcW w:w="0" w:type="auto"/>
            <w:tcBorders>
              <w:top w:val="single" w:sz="4" w:space="0" w:color="auto"/>
              <w:left w:val="single" w:sz="4" w:space="0" w:color="auto"/>
              <w:bottom w:val="single" w:sz="4" w:space="0" w:color="auto"/>
              <w:right w:val="single" w:sz="4" w:space="0" w:color="auto"/>
            </w:tcBorders>
          </w:tcPr>
          <w:p w14:paraId="040FABB3" w14:textId="77777777" w:rsidR="00505F42" w:rsidRPr="0025427A" w:rsidRDefault="00505F42" w:rsidP="004E3576">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683A91B8" w14:textId="77777777" w:rsidR="00505F42" w:rsidRPr="0025427A" w:rsidRDefault="00505F42" w:rsidP="004E3576">
            <w:pPr>
              <w:spacing w:after="60"/>
              <w:rPr>
                <w:rFonts w:eastAsia="MS Mincho"/>
                <w:iCs/>
                <w:sz w:val="20"/>
              </w:rPr>
            </w:pPr>
            <w:r w:rsidRPr="0025427A">
              <w:rPr>
                <w:rFonts w:eastAsia="MS Mincho"/>
                <w:iCs/>
                <w:sz w:val="20"/>
              </w:rPr>
              <w:t>A QSE</w:t>
            </w:r>
          </w:p>
        </w:tc>
      </w:tr>
      <w:tr w:rsidR="00505F42" w:rsidRPr="0025427A" w14:paraId="026AEA22"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3FB28906" w14:textId="77777777" w:rsidR="00505F42" w:rsidRPr="0025427A" w:rsidRDefault="00505F42" w:rsidP="004E3576">
            <w:pPr>
              <w:spacing w:after="60"/>
              <w:rPr>
                <w:rFonts w:eastAsia="MS Mincho"/>
                <w:i/>
                <w:iCs/>
                <w:sz w:val="20"/>
              </w:rPr>
            </w:pPr>
            <w:r w:rsidRPr="0025427A">
              <w:rPr>
                <w:rFonts w:eastAsia="MS Mincho"/>
                <w:i/>
                <w:iCs/>
                <w:sz w:val="20"/>
              </w:rPr>
              <w:t>l</w:t>
            </w:r>
          </w:p>
        </w:tc>
        <w:tc>
          <w:tcPr>
            <w:tcW w:w="0" w:type="auto"/>
            <w:tcBorders>
              <w:top w:val="single" w:sz="4" w:space="0" w:color="auto"/>
              <w:left w:val="single" w:sz="4" w:space="0" w:color="auto"/>
              <w:bottom w:val="single" w:sz="4" w:space="0" w:color="auto"/>
              <w:right w:val="single" w:sz="4" w:space="0" w:color="auto"/>
            </w:tcBorders>
          </w:tcPr>
          <w:p w14:paraId="3F3F8997" w14:textId="77777777" w:rsidR="00505F42" w:rsidRPr="0025427A" w:rsidRDefault="00505F42" w:rsidP="004E3576">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038E3A9A" w14:textId="77777777" w:rsidR="00505F42" w:rsidRPr="0025427A" w:rsidRDefault="00505F42" w:rsidP="004E3576">
            <w:pPr>
              <w:spacing w:after="60"/>
              <w:rPr>
                <w:rFonts w:eastAsia="MS Mincho"/>
                <w:iCs/>
                <w:sz w:val="20"/>
              </w:rPr>
            </w:pPr>
            <w:r w:rsidRPr="0025427A">
              <w:rPr>
                <w:rFonts w:eastAsia="MS Mincho"/>
                <w:iCs/>
                <w:sz w:val="20"/>
              </w:rPr>
              <w:t>An LSE</w:t>
            </w:r>
          </w:p>
        </w:tc>
      </w:tr>
      <w:tr w:rsidR="00505F42" w:rsidRPr="0025427A" w14:paraId="64185774"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5AA4D911" w14:textId="77777777" w:rsidR="00505F42" w:rsidRPr="0025427A" w:rsidRDefault="00505F42" w:rsidP="004E3576">
            <w:pPr>
              <w:spacing w:after="60"/>
              <w:rPr>
                <w:rFonts w:eastAsia="MS Mincho"/>
                <w:i/>
                <w:iCs/>
                <w:sz w:val="20"/>
              </w:rPr>
            </w:pPr>
            <w:r w:rsidRPr="0025427A">
              <w:rPr>
                <w:rFonts w:eastAsia="MS Mincho"/>
                <w:i/>
                <w:iCs/>
                <w:sz w:val="20"/>
              </w:rPr>
              <w:t>d</w:t>
            </w:r>
          </w:p>
        </w:tc>
        <w:tc>
          <w:tcPr>
            <w:tcW w:w="0" w:type="auto"/>
            <w:tcBorders>
              <w:top w:val="single" w:sz="4" w:space="0" w:color="auto"/>
              <w:left w:val="single" w:sz="4" w:space="0" w:color="auto"/>
              <w:bottom w:val="single" w:sz="4" w:space="0" w:color="auto"/>
              <w:right w:val="single" w:sz="4" w:space="0" w:color="auto"/>
            </w:tcBorders>
          </w:tcPr>
          <w:p w14:paraId="01283C4C" w14:textId="77777777" w:rsidR="00505F42" w:rsidRPr="0025427A" w:rsidRDefault="00505F42" w:rsidP="004E3576">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7F9DCEED" w14:textId="77777777" w:rsidR="00505F42" w:rsidRPr="0025427A" w:rsidRDefault="00505F42" w:rsidP="004E3576">
            <w:pPr>
              <w:spacing w:after="60"/>
              <w:rPr>
                <w:rFonts w:eastAsia="MS Mincho"/>
                <w:iCs/>
                <w:sz w:val="20"/>
              </w:rPr>
            </w:pPr>
            <w:r w:rsidRPr="0025427A">
              <w:rPr>
                <w:rFonts w:eastAsia="MS Mincho"/>
                <w:iCs/>
                <w:sz w:val="20"/>
              </w:rPr>
              <w:t>An Operating Day</w:t>
            </w:r>
          </w:p>
        </w:tc>
      </w:tr>
      <w:tr w:rsidR="00505F42" w:rsidRPr="0025427A" w14:paraId="4FFF9A0B"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14DFDE2D" w14:textId="77777777" w:rsidR="00505F42" w:rsidRPr="0025427A" w:rsidRDefault="00505F42" w:rsidP="004E3576">
            <w:pPr>
              <w:spacing w:after="60"/>
              <w:rPr>
                <w:rFonts w:eastAsia="MS Mincho"/>
                <w:i/>
                <w:iCs/>
                <w:sz w:val="20"/>
              </w:rPr>
            </w:pPr>
            <w:r w:rsidRPr="0025427A">
              <w:rPr>
                <w:rFonts w:eastAsia="MS Mincho"/>
                <w:i/>
                <w:iCs/>
                <w:sz w:val="20"/>
              </w:rPr>
              <w:t>i</w:t>
            </w:r>
          </w:p>
        </w:tc>
        <w:tc>
          <w:tcPr>
            <w:tcW w:w="0" w:type="auto"/>
            <w:tcBorders>
              <w:top w:val="single" w:sz="4" w:space="0" w:color="auto"/>
              <w:left w:val="single" w:sz="4" w:space="0" w:color="auto"/>
              <w:bottom w:val="single" w:sz="4" w:space="0" w:color="auto"/>
              <w:right w:val="single" w:sz="4" w:space="0" w:color="auto"/>
            </w:tcBorders>
          </w:tcPr>
          <w:p w14:paraId="6B5B2070" w14:textId="77777777" w:rsidR="00505F42" w:rsidRPr="0025427A" w:rsidRDefault="00505F42" w:rsidP="004E3576">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21F85C74" w14:textId="77777777" w:rsidR="00505F42" w:rsidRPr="0025427A" w:rsidRDefault="00505F42" w:rsidP="004E3576">
            <w:pPr>
              <w:spacing w:after="60"/>
              <w:rPr>
                <w:rFonts w:eastAsia="MS Mincho"/>
                <w:iCs/>
                <w:sz w:val="20"/>
              </w:rPr>
            </w:pPr>
            <w:r w:rsidRPr="0025427A">
              <w:rPr>
                <w:rFonts w:eastAsia="MS Mincho"/>
                <w:sz w:val="20"/>
              </w:rPr>
              <w:t>A 15-minute Settlement Interval</w:t>
            </w:r>
          </w:p>
        </w:tc>
      </w:tr>
    </w:tbl>
    <w:bookmarkEnd w:id="1"/>
    <w:p w14:paraId="1BC571EA" w14:textId="77777777" w:rsidR="00505F42" w:rsidRPr="0025427A" w:rsidRDefault="00505F42" w:rsidP="00505F42">
      <w:pPr>
        <w:spacing w:before="240" w:after="240"/>
        <w:ind w:left="720" w:hanging="720"/>
        <w:rPr>
          <w:rFonts w:eastAsia="MS Mincho"/>
        </w:rPr>
      </w:pPr>
      <w:r w:rsidRPr="0025427A">
        <w:rPr>
          <w:rFonts w:eastAsia="MS Mincho"/>
        </w:rPr>
        <w:t>(2)</w:t>
      </w:r>
      <w:r w:rsidRPr="0025427A">
        <w:rPr>
          <w:rFonts w:eastAsia="MS Mincho"/>
        </w:rPr>
        <w:tab/>
        <w:t xml:space="preserve">As needed, but no less often than quarterly, ERCOT will, to ensure the Securitization Uplift Charge is repaid in substantially equal payments over its term, conduct an evaluation to: </w:t>
      </w:r>
    </w:p>
    <w:p w14:paraId="00AFD04A" w14:textId="77777777" w:rsidR="00505F42" w:rsidRPr="0025427A" w:rsidRDefault="00505F42" w:rsidP="00505F42">
      <w:pPr>
        <w:spacing w:after="240"/>
        <w:ind w:left="1440" w:hanging="720"/>
        <w:rPr>
          <w:rFonts w:eastAsia="MS Mincho"/>
        </w:rPr>
      </w:pPr>
      <w:r w:rsidRPr="0025427A">
        <w:rPr>
          <w:rFonts w:eastAsia="MS Mincho"/>
        </w:rPr>
        <w:t>(a)</w:t>
      </w:r>
      <w:r w:rsidRPr="0025427A">
        <w:rPr>
          <w:rFonts w:eastAsia="MS Mincho"/>
        </w:rPr>
        <w:tab/>
        <w:t>Calculate under-collections or over-collections from the preceding evaluation period;</w:t>
      </w:r>
    </w:p>
    <w:p w14:paraId="73D655C9" w14:textId="77777777" w:rsidR="00505F42" w:rsidRPr="0025427A" w:rsidRDefault="00505F42" w:rsidP="00505F42">
      <w:pPr>
        <w:spacing w:after="240"/>
        <w:ind w:left="1440" w:hanging="720"/>
        <w:rPr>
          <w:rFonts w:eastAsia="MS Mincho"/>
        </w:rPr>
      </w:pPr>
      <w:r w:rsidRPr="0025427A">
        <w:rPr>
          <w:rFonts w:eastAsia="MS Mincho"/>
        </w:rPr>
        <w:t>(b)</w:t>
      </w:r>
      <w:r w:rsidRPr="0025427A">
        <w:rPr>
          <w:rFonts w:eastAsia="MS Mincho"/>
        </w:rPr>
        <w:tab/>
        <w:t>Estimate any anticipated under-collections or over-collections for the current or upcoming evaluation period; and</w:t>
      </w:r>
    </w:p>
    <w:p w14:paraId="00A5F4FD" w14:textId="77777777" w:rsidR="00505F42" w:rsidRPr="0025427A" w:rsidRDefault="00505F42" w:rsidP="00505F42">
      <w:pPr>
        <w:spacing w:after="240"/>
        <w:ind w:left="1440" w:hanging="720"/>
        <w:rPr>
          <w:rFonts w:eastAsia="MS Mincho"/>
        </w:rPr>
      </w:pPr>
      <w:r w:rsidRPr="0025427A">
        <w:rPr>
          <w:rFonts w:eastAsia="MS Mincho"/>
        </w:rPr>
        <w:t>(c)</w:t>
      </w:r>
      <w:r w:rsidRPr="0025427A">
        <w:rPr>
          <w:rFonts w:eastAsia="MS Mincho"/>
        </w:rPr>
        <w:tab/>
        <w:t xml:space="preserve">Calculate the periodic billing requirement for the upcoming evaluation period, </w:t>
      </w:r>
      <w:proofErr w:type="gramStart"/>
      <w:r w:rsidRPr="0025427A">
        <w:rPr>
          <w:rFonts w:eastAsia="MS Mincho"/>
        </w:rPr>
        <w:t>taking into account</w:t>
      </w:r>
      <w:proofErr w:type="gramEnd"/>
      <w:r w:rsidRPr="0025427A">
        <w:rPr>
          <w:rFonts w:eastAsia="MS Mincho"/>
        </w:rPr>
        <w:t xml:space="preserve"> the total amount of prior and anticipated over-collection and under-collection amounts, and calculate the Securitization Uplift Charge Daily Amount for future periodic billing requirements.</w:t>
      </w:r>
    </w:p>
    <w:p w14:paraId="79B43B63" w14:textId="77777777" w:rsidR="00505F42" w:rsidRPr="0025427A" w:rsidRDefault="00505F42" w:rsidP="00505F42">
      <w:pPr>
        <w:spacing w:after="240"/>
        <w:ind w:left="720" w:hanging="720"/>
        <w:rPr>
          <w:rFonts w:eastAsia="MS Mincho"/>
        </w:rPr>
      </w:pPr>
      <w:r w:rsidRPr="0025427A">
        <w:rPr>
          <w:rFonts w:eastAsia="MS Mincho"/>
        </w:rPr>
        <w:t>(3)</w:t>
      </w:r>
      <w:r w:rsidRPr="0025427A">
        <w:rPr>
          <w:rFonts w:eastAsia="MS Mincho"/>
        </w:rPr>
        <w:tab/>
        <w:t xml:space="preserve">If it is determined in the re-estimation process that the Securitization Uplift Charge Daily Amount needs to be revised, ERCOT will issue a Market Notice notifying Market Participants of the change no later than 15 calendar days before the Operating Day in which the new Securitization Uplift Charge Daily Amount will become effective. </w:t>
      </w:r>
    </w:p>
    <w:p w14:paraId="3EBFD3DA" w14:textId="77777777" w:rsidR="00505F42" w:rsidRDefault="00505F42" w:rsidP="00505F42">
      <w:pPr>
        <w:spacing w:after="240"/>
        <w:ind w:left="720" w:hanging="720"/>
        <w:rPr>
          <w:ins w:id="3" w:author="ERCOT" w:date="2024-12-31T09:50:00Z"/>
          <w:rFonts w:eastAsia="MS Mincho"/>
        </w:rPr>
      </w:pPr>
      <w:r w:rsidRPr="0025427A">
        <w:rPr>
          <w:rFonts w:eastAsia="MS Mincho"/>
        </w:rPr>
        <w:t>(4)</w:t>
      </w:r>
      <w:r w:rsidRPr="0025427A">
        <w:rPr>
          <w:rFonts w:eastAsia="MS Mincho"/>
        </w:rPr>
        <w:tab/>
        <w:t>An LSE that is not a Securitization Uplift Charge Opt-Out Entity is responsible for remitting payment to its QSE for the LSE’s share of the Securitization Uplift Charge, based on the LSE’s Non-Opted-Out LSE Adjusted Metered Load</w:t>
      </w:r>
      <w:r>
        <w:rPr>
          <w:rFonts w:eastAsia="MS Mincho"/>
        </w:rPr>
        <w:t xml:space="preserve"> (AML)</w:t>
      </w:r>
      <w:r w:rsidRPr="0025427A">
        <w:rPr>
          <w:rFonts w:eastAsia="MS Mincho"/>
        </w:rPr>
        <w:t xml:space="preserve">.  An LSE may not pass through the Securitization Uplift Charge to any transmission-voltage Customer that is a Securitization Uplift Charge Opt-Out Entity. </w:t>
      </w:r>
      <w:r>
        <w:rPr>
          <w:rFonts w:eastAsia="MS Mincho"/>
        </w:rPr>
        <w:t xml:space="preserve"> </w:t>
      </w:r>
    </w:p>
    <w:p w14:paraId="12574EFD" w14:textId="56E3B55A" w:rsidR="00505F42" w:rsidRDefault="00505F42" w:rsidP="00505F42">
      <w:pPr>
        <w:spacing w:after="240"/>
        <w:ind w:left="720" w:hanging="720"/>
        <w:rPr>
          <w:ins w:id="4" w:author="ERCOT" w:date="2024-12-31T09:50:00Z"/>
          <w:rFonts w:eastAsia="MS Mincho"/>
        </w:rPr>
      </w:pPr>
      <w:ins w:id="5" w:author="ERCOT" w:date="2024-12-31T09:50:00Z">
        <w:r>
          <w:rPr>
            <w:rFonts w:eastAsia="MS Mincho"/>
          </w:rPr>
          <w:t>(5)</w:t>
        </w:r>
        <w:r>
          <w:rPr>
            <w:rFonts w:eastAsia="MS Mincho"/>
          </w:rPr>
          <w:tab/>
        </w:r>
      </w:ins>
      <w:r>
        <w:rPr>
          <w:rFonts w:eastAsia="MS Mincho"/>
        </w:rPr>
        <w:t xml:space="preserve">ERCOT shall post to the ERCOT website a list that consists solely of every </w:t>
      </w:r>
      <w:r w:rsidRPr="0025427A">
        <w:rPr>
          <w:rFonts w:eastAsia="MS Mincho"/>
        </w:rPr>
        <w:t>Electric Service Identifier</w:t>
      </w:r>
      <w:r>
        <w:rPr>
          <w:rFonts w:eastAsia="MS Mincho"/>
        </w:rPr>
        <w:t xml:space="preserve"> (ESI ID) associated with a transmission-voltage Customer that is a </w:t>
      </w:r>
      <w:r w:rsidRPr="0025427A">
        <w:rPr>
          <w:rFonts w:eastAsia="MS Mincho"/>
        </w:rPr>
        <w:t>Securitization Uplift Charge Opt-Out Entit</w:t>
      </w:r>
      <w:r>
        <w:rPr>
          <w:rFonts w:eastAsia="MS Mincho"/>
        </w:rPr>
        <w:t>y.  This list of ESI IDs will not include the identity of the Customer or its Retail Electric Provider (REP).</w:t>
      </w:r>
    </w:p>
    <w:p w14:paraId="38D1E03C" w14:textId="5061D1A9" w:rsidR="00505F42" w:rsidRDefault="00505F42" w:rsidP="00505F42">
      <w:pPr>
        <w:ind w:left="720" w:hanging="720"/>
        <w:rPr>
          <w:ins w:id="6" w:author="ERCOT" w:date="2024-12-31T09:52:00Z"/>
          <w:color w:val="000000"/>
        </w:rPr>
      </w:pPr>
      <w:ins w:id="7" w:author="ERCOT" w:date="2024-12-31T09:50:00Z">
        <w:r>
          <w:rPr>
            <w:rFonts w:eastAsia="MS Mincho"/>
          </w:rPr>
          <w:t>(6)</w:t>
        </w:r>
        <w:r>
          <w:rPr>
            <w:rFonts w:eastAsia="MS Mincho"/>
          </w:rPr>
          <w:tab/>
        </w:r>
      </w:ins>
      <w:ins w:id="8" w:author="ERCOT" w:date="2024-12-31T09:52:00Z">
        <w:r w:rsidRPr="009604B2">
          <w:rPr>
            <w:color w:val="000000"/>
          </w:rPr>
          <w:t xml:space="preserve">Securitization Uplift Charge Opt-Out Entity status for a transmission-voltage Customer is only granted for an ESI ID associated with the original Customer that was granted opt-out status, and this status cannot be transferred. </w:t>
        </w:r>
      </w:ins>
      <w:ins w:id="9" w:author="ERCOT" w:date="2024-12-31T10:01:00Z">
        <w:r w:rsidR="006A32B3">
          <w:rPr>
            <w:color w:val="000000"/>
          </w:rPr>
          <w:t xml:space="preserve"> </w:t>
        </w:r>
      </w:ins>
      <w:ins w:id="10" w:author="ERCOT" w:date="2024-12-31T09:52:00Z">
        <w:r>
          <w:rPr>
            <w:color w:val="000000"/>
          </w:rPr>
          <w:t xml:space="preserve">To identify any such possible transfers: </w:t>
        </w:r>
      </w:ins>
    </w:p>
    <w:p w14:paraId="66942C8B" w14:textId="77777777" w:rsidR="00505F42" w:rsidRDefault="00505F42" w:rsidP="00505F42">
      <w:pPr>
        <w:ind w:left="720" w:hanging="720"/>
        <w:rPr>
          <w:ins w:id="11" w:author="ERCOT" w:date="2024-12-31T09:52:00Z"/>
          <w:color w:val="000000"/>
        </w:rPr>
      </w:pPr>
    </w:p>
    <w:p w14:paraId="5D7DCD07" w14:textId="0686A937" w:rsidR="00505F42" w:rsidRDefault="00505F42" w:rsidP="00505F42">
      <w:pPr>
        <w:ind w:left="1440" w:hanging="720"/>
        <w:rPr>
          <w:ins w:id="12" w:author="ERCOT" w:date="2024-12-31T09:52:00Z"/>
          <w:color w:val="000000"/>
        </w:rPr>
      </w:pPr>
      <w:ins w:id="13" w:author="ERCOT" w:date="2024-12-31T09:52:00Z">
        <w:r>
          <w:rPr>
            <w:color w:val="000000"/>
          </w:rPr>
          <w:t>(a)</w:t>
        </w:r>
        <w:r>
          <w:rPr>
            <w:color w:val="000000"/>
          </w:rPr>
          <w:tab/>
        </w:r>
        <w:r w:rsidRPr="00505F42">
          <w:rPr>
            <w:color w:val="000000"/>
          </w:rPr>
          <w:t xml:space="preserve">Each Transmission Service Provider (TSP) that serves a transmission voltage customer </w:t>
        </w:r>
        <w:r w:rsidRPr="00134620">
          <w:t>that</w:t>
        </w:r>
        <w:r w:rsidRPr="00505F42" w:rsidDel="0064371D">
          <w:rPr>
            <w:color w:val="000000"/>
          </w:rPr>
          <w:t xml:space="preserve"> </w:t>
        </w:r>
        <w:r w:rsidRPr="00505F42">
          <w:rPr>
            <w:color w:val="000000"/>
          </w:rPr>
          <w:t xml:space="preserve">is a Securitization Uplift Charge Opt-Out Entity shall adopt at least </w:t>
        </w:r>
        <w:r w:rsidRPr="00505F42">
          <w:rPr>
            <w:color w:val="000000"/>
          </w:rPr>
          <w:lastRenderedPageBreak/>
          <w:t xml:space="preserve">a monthly process that enables each TSP to inform ERCOT within 30 days of any Customer name changes associated with a </w:t>
        </w:r>
        <w:r w:rsidRPr="00134620">
          <w:t xml:space="preserve">Securitization Uplift Charge </w:t>
        </w:r>
        <w:r w:rsidRPr="00505F42">
          <w:rPr>
            <w:color w:val="000000"/>
          </w:rPr>
          <w:t>Opt-Out Entity’s ESI ID</w:t>
        </w:r>
      </w:ins>
      <w:ins w:id="14" w:author="ERCOT 020725" w:date="2025-02-07T15:18:00Z">
        <w:r w:rsidR="0054477E">
          <w:rPr>
            <w:color w:val="000000"/>
          </w:rPr>
          <w:t>, as well as the effective date of those name changes</w:t>
        </w:r>
      </w:ins>
      <w:ins w:id="15" w:author="ERCOT" w:date="2024-12-31T09:52:00Z">
        <w:r w:rsidRPr="00505F42">
          <w:rPr>
            <w:color w:val="000000"/>
          </w:rPr>
          <w:t>.</w:t>
        </w:r>
      </w:ins>
    </w:p>
    <w:p w14:paraId="3E2F5B09" w14:textId="77777777" w:rsidR="00505F42" w:rsidRDefault="00505F42" w:rsidP="00505F42">
      <w:pPr>
        <w:ind w:left="1440" w:hanging="720"/>
        <w:rPr>
          <w:ins w:id="16" w:author="ERCOT" w:date="2024-12-31T09:52:00Z"/>
          <w:color w:val="000000"/>
        </w:rPr>
      </w:pPr>
    </w:p>
    <w:p w14:paraId="39C44BC6" w14:textId="790317DE" w:rsidR="00505F42" w:rsidRPr="000F1F66" w:rsidRDefault="00505F42" w:rsidP="00505F42">
      <w:pPr>
        <w:ind w:left="1440" w:hanging="720"/>
        <w:rPr>
          <w:ins w:id="17" w:author="ERCOT" w:date="2024-12-31T09:52:00Z"/>
          <w:color w:val="000000"/>
        </w:rPr>
      </w:pPr>
      <w:ins w:id="18" w:author="ERCOT" w:date="2024-12-31T09:52:00Z">
        <w:r>
          <w:rPr>
            <w:color w:val="000000"/>
          </w:rPr>
          <w:t>(b)</w:t>
        </w:r>
        <w:r>
          <w:rPr>
            <w:color w:val="000000"/>
          </w:rPr>
          <w:tab/>
        </w:r>
        <w:r w:rsidRPr="000F1F66">
          <w:rPr>
            <w:color w:val="000000"/>
          </w:rPr>
          <w:t>ERCOT will subsequently</w:t>
        </w:r>
      </w:ins>
      <w:ins w:id="19" w:author="ERCOT 020725" w:date="2025-02-07T15:18:00Z">
        <w:r w:rsidR="0054477E">
          <w:rPr>
            <w:color w:val="000000"/>
          </w:rPr>
          <w:t xml:space="preserve"> notify PUCT Staff and will</w:t>
        </w:r>
      </w:ins>
      <w:ins w:id="20" w:author="ERCOT" w:date="2024-12-31T09:52:00Z">
        <w:r w:rsidRPr="000F1F66">
          <w:rPr>
            <w:color w:val="000000"/>
          </w:rPr>
          <w:t xml:space="preserve"> </w:t>
        </w:r>
        <w:r>
          <w:rPr>
            <w:color w:val="000000"/>
          </w:rPr>
          <w:t xml:space="preserve">remove the </w:t>
        </w:r>
        <w:r w:rsidRPr="000F1F66">
          <w:rPr>
            <w:color w:val="000000"/>
          </w:rPr>
          <w:t>ESI ID</w:t>
        </w:r>
        <w:r>
          <w:rPr>
            <w:color w:val="000000"/>
          </w:rPr>
          <w:t>’</w:t>
        </w:r>
        <w:r w:rsidRPr="000F1F66">
          <w:rPr>
            <w:color w:val="000000"/>
          </w:rPr>
          <w:t>s status as an Opt-Out Customer</w:t>
        </w:r>
      </w:ins>
      <w:ins w:id="21" w:author="ERCOT 020725" w:date="2025-02-07T15:19:00Z">
        <w:r w:rsidR="0054477E">
          <w:rPr>
            <w:color w:val="000000"/>
          </w:rPr>
          <w:t xml:space="preserve"> upon a finding by PUCT that the original Customer is no longer associated with the Securitization Uplift Charge Opt-Out Entity’s ESI ID</w:t>
        </w:r>
      </w:ins>
      <w:ins w:id="22" w:author="ERCOT" w:date="2024-12-31T09:52:00Z">
        <w:r w:rsidRPr="000F1F66">
          <w:rPr>
            <w:color w:val="000000"/>
          </w:rPr>
          <w:t>.</w:t>
        </w:r>
      </w:ins>
    </w:p>
    <w:bookmarkEnd w:id="0"/>
    <w:p w14:paraId="035099FA" w14:textId="6F66204F" w:rsidR="009A3772" w:rsidRPr="000F1F66" w:rsidRDefault="009A3772" w:rsidP="00505F42">
      <w:pPr>
        <w:rPr>
          <w:color w:val="000000"/>
        </w:rPr>
      </w:pPr>
    </w:p>
    <w:sectPr w:rsidR="009A3772" w:rsidRPr="000F1F66">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D2B6C" w14:textId="77777777" w:rsidR="00C40BBD" w:rsidRDefault="00C40BBD">
      <w:r>
        <w:separator/>
      </w:r>
    </w:p>
  </w:endnote>
  <w:endnote w:type="continuationSeparator" w:id="0">
    <w:p w14:paraId="24789061" w14:textId="77777777" w:rsidR="00C40BBD" w:rsidRDefault="00C40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34121AB" w:rsidR="00D176CF" w:rsidRDefault="008571AB">
    <w:pPr>
      <w:pStyle w:val="Footer"/>
      <w:tabs>
        <w:tab w:val="clear" w:pos="4320"/>
        <w:tab w:val="clear" w:pos="8640"/>
        <w:tab w:val="right" w:pos="9360"/>
      </w:tabs>
      <w:rPr>
        <w:rFonts w:ascii="Arial" w:hAnsi="Arial" w:cs="Arial"/>
        <w:sz w:val="18"/>
      </w:rPr>
    </w:pPr>
    <w:r>
      <w:rPr>
        <w:rFonts w:ascii="Arial" w:hAnsi="Arial" w:cs="Arial"/>
        <w:sz w:val="18"/>
        <w:szCs w:val="18"/>
      </w:rPr>
      <w:t>1266</w:t>
    </w:r>
    <w:r w:rsidR="00505F42" w:rsidRPr="00505F42">
      <w:rPr>
        <w:rFonts w:ascii="Arial" w:hAnsi="Arial" w:cs="Arial"/>
        <w:sz w:val="18"/>
        <w:szCs w:val="18"/>
      </w:rPr>
      <w:t>NPRR-</w:t>
    </w:r>
    <w:r w:rsidR="00814091">
      <w:rPr>
        <w:rFonts w:ascii="Arial" w:hAnsi="Arial" w:cs="Arial"/>
        <w:sz w:val="18"/>
        <w:szCs w:val="18"/>
      </w:rPr>
      <w:t>05 ERCOT Comments</w:t>
    </w:r>
    <w:r w:rsidR="00FF07E9">
      <w:rPr>
        <w:rFonts w:ascii="Arial" w:hAnsi="Arial" w:cs="Arial"/>
        <w:sz w:val="18"/>
        <w:szCs w:val="18"/>
      </w:rPr>
      <w:t xml:space="preserve"> </w:t>
    </w:r>
    <w:r w:rsidR="00814091">
      <w:rPr>
        <w:rFonts w:ascii="Arial" w:hAnsi="Arial" w:cs="Arial"/>
        <w:sz w:val="18"/>
        <w:szCs w:val="18"/>
      </w:rPr>
      <w:t>020725</w:t>
    </w:r>
    <w:r w:rsidR="00814091">
      <w:rPr>
        <w:rFonts w:ascii="Arial" w:hAnsi="Arial" w:cs="Arial"/>
        <w:sz w:val="18"/>
      </w:rPr>
      <w:tab/>
    </w:r>
    <w:r w:rsidR="00D176CF">
      <w:rPr>
        <w:rFonts w:ascii="Arial" w:hAnsi="Arial" w:cs="Arial"/>
        <w:sz w:val="18"/>
      </w:rPr>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A1772" w14:textId="77777777" w:rsidR="00C40BBD" w:rsidRDefault="00C40BBD">
      <w:r>
        <w:separator/>
      </w:r>
    </w:p>
  </w:footnote>
  <w:footnote w:type="continuationSeparator" w:id="0">
    <w:p w14:paraId="4C470B9C" w14:textId="77777777" w:rsidR="00C40BBD" w:rsidRDefault="00C40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068539D5" w:rsidR="00D176CF" w:rsidRDefault="008E3546"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4B735C"/>
    <w:multiLevelType w:val="hybridMultilevel"/>
    <w:tmpl w:val="4064BD02"/>
    <w:lvl w:ilvl="0" w:tplc="EA2EA1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3F12C2"/>
    <w:multiLevelType w:val="hybridMultilevel"/>
    <w:tmpl w:val="AE9C407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33A03167"/>
    <w:multiLevelType w:val="hybridMultilevel"/>
    <w:tmpl w:val="A7AE60C4"/>
    <w:lvl w:ilvl="0" w:tplc="EA2EA1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6F3490"/>
    <w:multiLevelType w:val="hybridMultilevel"/>
    <w:tmpl w:val="3DF692FC"/>
    <w:lvl w:ilvl="0" w:tplc="3A10E10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3E0A482F"/>
    <w:multiLevelType w:val="hybridMultilevel"/>
    <w:tmpl w:val="9698D754"/>
    <w:lvl w:ilvl="0" w:tplc="EA2EA1BC">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6157081C"/>
    <w:multiLevelType w:val="hybridMultilevel"/>
    <w:tmpl w:val="98B84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3204319">
    <w:abstractNumId w:val="0"/>
  </w:num>
  <w:num w:numId="2" w16cid:durableId="1186600335">
    <w:abstractNumId w:val="16"/>
  </w:num>
  <w:num w:numId="3" w16cid:durableId="515845423">
    <w:abstractNumId w:val="17"/>
  </w:num>
  <w:num w:numId="4" w16cid:durableId="698893606">
    <w:abstractNumId w:val="1"/>
  </w:num>
  <w:num w:numId="5" w16cid:durableId="395785719">
    <w:abstractNumId w:val="12"/>
  </w:num>
  <w:num w:numId="6" w16cid:durableId="169369952">
    <w:abstractNumId w:val="12"/>
  </w:num>
  <w:num w:numId="7" w16cid:durableId="1886916104">
    <w:abstractNumId w:val="12"/>
  </w:num>
  <w:num w:numId="8" w16cid:durableId="1945533024">
    <w:abstractNumId w:val="12"/>
  </w:num>
  <w:num w:numId="9" w16cid:durableId="1306858972">
    <w:abstractNumId w:val="12"/>
  </w:num>
  <w:num w:numId="10" w16cid:durableId="1986272984">
    <w:abstractNumId w:val="12"/>
  </w:num>
  <w:num w:numId="11" w16cid:durableId="929578379">
    <w:abstractNumId w:val="12"/>
  </w:num>
  <w:num w:numId="12" w16cid:durableId="1268973702">
    <w:abstractNumId w:val="12"/>
  </w:num>
  <w:num w:numId="13" w16cid:durableId="1723480654">
    <w:abstractNumId w:val="12"/>
  </w:num>
  <w:num w:numId="14" w16cid:durableId="534394682">
    <w:abstractNumId w:val="4"/>
  </w:num>
  <w:num w:numId="15" w16cid:durableId="311059996">
    <w:abstractNumId w:val="11"/>
  </w:num>
  <w:num w:numId="16" w16cid:durableId="178159533">
    <w:abstractNumId w:val="14"/>
  </w:num>
  <w:num w:numId="17" w16cid:durableId="1242563659">
    <w:abstractNumId w:val="15"/>
  </w:num>
  <w:num w:numId="18" w16cid:durableId="2019188635">
    <w:abstractNumId w:val="5"/>
  </w:num>
  <w:num w:numId="19" w16cid:durableId="439254968">
    <w:abstractNumId w:val="13"/>
  </w:num>
  <w:num w:numId="20" w16cid:durableId="1138302149">
    <w:abstractNumId w:val="2"/>
  </w:num>
  <w:num w:numId="21" w16cid:durableId="1111633111">
    <w:abstractNumId w:val="8"/>
  </w:num>
  <w:num w:numId="22" w16cid:durableId="124205098">
    <w:abstractNumId w:val="3"/>
  </w:num>
  <w:num w:numId="23" w16cid:durableId="989094680">
    <w:abstractNumId w:val="10"/>
  </w:num>
  <w:num w:numId="24" w16cid:durableId="153884508">
    <w:abstractNumId w:val="9"/>
  </w:num>
  <w:num w:numId="25" w16cid:durableId="204829415">
    <w:abstractNumId w:val="7"/>
  </w:num>
  <w:num w:numId="26" w16cid:durableId="1253708221">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20725">
    <w15:presenceInfo w15:providerId="None" w15:userId="ERCOT 0207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6DC"/>
    <w:rsid w:val="00005254"/>
    <w:rsid w:val="00006711"/>
    <w:rsid w:val="00060A5A"/>
    <w:rsid w:val="00064B44"/>
    <w:rsid w:val="00067FE2"/>
    <w:rsid w:val="0007682E"/>
    <w:rsid w:val="000D1AEB"/>
    <w:rsid w:val="000D3E64"/>
    <w:rsid w:val="000F13C5"/>
    <w:rsid w:val="000F1F66"/>
    <w:rsid w:val="00105635"/>
    <w:rsid w:val="00105A36"/>
    <w:rsid w:val="00130026"/>
    <w:rsid w:val="001313B4"/>
    <w:rsid w:val="00132F9F"/>
    <w:rsid w:val="0014546D"/>
    <w:rsid w:val="001500D9"/>
    <w:rsid w:val="00156DB7"/>
    <w:rsid w:val="00157228"/>
    <w:rsid w:val="00160C3C"/>
    <w:rsid w:val="00170BCD"/>
    <w:rsid w:val="00176375"/>
    <w:rsid w:val="0017783C"/>
    <w:rsid w:val="0019314C"/>
    <w:rsid w:val="001C52E0"/>
    <w:rsid w:val="001D01FF"/>
    <w:rsid w:val="001F3275"/>
    <w:rsid w:val="001F38F0"/>
    <w:rsid w:val="00237430"/>
    <w:rsid w:val="0026307D"/>
    <w:rsid w:val="00276A99"/>
    <w:rsid w:val="00286AD9"/>
    <w:rsid w:val="002966F3"/>
    <w:rsid w:val="002B69F3"/>
    <w:rsid w:val="002B763A"/>
    <w:rsid w:val="002D382A"/>
    <w:rsid w:val="002F1EDD"/>
    <w:rsid w:val="003013F2"/>
    <w:rsid w:val="0030232A"/>
    <w:rsid w:val="0030694A"/>
    <w:rsid w:val="003069F4"/>
    <w:rsid w:val="00311950"/>
    <w:rsid w:val="00322F5F"/>
    <w:rsid w:val="00360920"/>
    <w:rsid w:val="00384709"/>
    <w:rsid w:val="00386C35"/>
    <w:rsid w:val="003A3D77"/>
    <w:rsid w:val="003A4163"/>
    <w:rsid w:val="003B0429"/>
    <w:rsid w:val="003B5AED"/>
    <w:rsid w:val="003C6B7B"/>
    <w:rsid w:val="003D7C1E"/>
    <w:rsid w:val="003E0158"/>
    <w:rsid w:val="003F4E6A"/>
    <w:rsid w:val="003F5BA5"/>
    <w:rsid w:val="004135BD"/>
    <w:rsid w:val="004302A4"/>
    <w:rsid w:val="00430563"/>
    <w:rsid w:val="00437507"/>
    <w:rsid w:val="004463BA"/>
    <w:rsid w:val="00465EB4"/>
    <w:rsid w:val="004822D4"/>
    <w:rsid w:val="0049290B"/>
    <w:rsid w:val="004A4451"/>
    <w:rsid w:val="004D3958"/>
    <w:rsid w:val="004F2555"/>
    <w:rsid w:val="005008DF"/>
    <w:rsid w:val="005045D0"/>
    <w:rsid w:val="00505F42"/>
    <w:rsid w:val="005148EE"/>
    <w:rsid w:val="00534C6C"/>
    <w:rsid w:val="0054477E"/>
    <w:rsid w:val="00555554"/>
    <w:rsid w:val="0056356F"/>
    <w:rsid w:val="005841C0"/>
    <w:rsid w:val="0059260F"/>
    <w:rsid w:val="005E5074"/>
    <w:rsid w:val="00612E4F"/>
    <w:rsid w:val="00613501"/>
    <w:rsid w:val="00615D5E"/>
    <w:rsid w:val="00622E99"/>
    <w:rsid w:val="00625E5D"/>
    <w:rsid w:val="0063401C"/>
    <w:rsid w:val="00637376"/>
    <w:rsid w:val="00646E41"/>
    <w:rsid w:val="00657C61"/>
    <w:rsid w:val="0066370F"/>
    <w:rsid w:val="00682415"/>
    <w:rsid w:val="006A0784"/>
    <w:rsid w:val="006A32B3"/>
    <w:rsid w:val="006A697B"/>
    <w:rsid w:val="006B4DDE"/>
    <w:rsid w:val="006E4597"/>
    <w:rsid w:val="006F1504"/>
    <w:rsid w:val="00743968"/>
    <w:rsid w:val="00785415"/>
    <w:rsid w:val="00786294"/>
    <w:rsid w:val="00791CB9"/>
    <w:rsid w:val="00793130"/>
    <w:rsid w:val="00797DEE"/>
    <w:rsid w:val="007A1BE1"/>
    <w:rsid w:val="007A5418"/>
    <w:rsid w:val="007B3233"/>
    <w:rsid w:val="007B3733"/>
    <w:rsid w:val="007B4597"/>
    <w:rsid w:val="007B5A42"/>
    <w:rsid w:val="007C199B"/>
    <w:rsid w:val="007D3073"/>
    <w:rsid w:val="007D64B9"/>
    <w:rsid w:val="007D72D4"/>
    <w:rsid w:val="007E0452"/>
    <w:rsid w:val="007F453F"/>
    <w:rsid w:val="008070C0"/>
    <w:rsid w:val="00811C12"/>
    <w:rsid w:val="00814091"/>
    <w:rsid w:val="0082464E"/>
    <w:rsid w:val="008414D0"/>
    <w:rsid w:val="008428F2"/>
    <w:rsid w:val="00843A10"/>
    <w:rsid w:val="00845778"/>
    <w:rsid w:val="008571AB"/>
    <w:rsid w:val="00880F3C"/>
    <w:rsid w:val="00885B7A"/>
    <w:rsid w:val="00887E28"/>
    <w:rsid w:val="008B16DB"/>
    <w:rsid w:val="008D1F84"/>
    <w:rsid w:val="008D5C3A"/>
    <w:rsid w:val="008E2870"/>
    <w:rsid w:val="008E3546"/>
    <w:rsid w:val="008E6DA2"/>
    <w:rsid w:val="008F6DD5"/>
    <w:rsid w:val="00907B1E"/>
    <w:rsid w:val="00943AFD"/>
    <w:rsid w:val="00951CD7"/>
    <w:rsid w:val="009604B2"/>
    <w:rsid w:val="00963A51"/>
    <w:rsid w:val="00983B6E"/>
    <w:rsid w:val="009936F8"/>
    <w:rsid w:val="009A3772"/>
    <w:rsid w:val="009C594E"/>
    <w:rsid w:val="009D17F0"/>
    <w:rsid w:val="009E7E1B"/>
    <w:rsid w:val="00A139D9"/>
    <w:rsid w:val="00A42796"/>
    <w:rsid w:val="00A5311D"/>
    <w:rsid w:val="00AC4352"/>
    <w:rsid w:val="00AC468E"/>
    <w:rsid w:val="00AD3B58"/>
    <w:rsid w:val="00AF56C6"/>
    <w:rsid w:val="00AF7CB2"/>
    <w:rsid w:val="00B00BE4"/>
    <w:rsid w:val="00B032E8"/>
    <w:rsid w:val="00B32724"/>
    <w:rsid w:val="00B57D11"/>
    <w:rsid w:val="00B57F96"/>
    <w:rsid w:val="00B67892"/>
    <w:rsid w:val="00B77E54"/>
    <w:rsid w:val="00B828E5"/>
    <w:rsid w:val="00B953FD"/>
    <w:rsid w:val="00BA4D33"/>
    <w:rsid w:val="00BC2689"/>
    <w:rsid w:val="00BC2D06"/>
    <w:rsid w:val="00C17539"/>
    <w:rsid w:val="00C40BBD"/>
    <w:rsid w:val="00C55A9C"/>
    <w:rsid w:val="00C744EB"/>
    <w:rsid w:val="00C90702"/>
    <w:rsid w:val="00C917FF"/>
    <w:rsid w:val="00C9766A"/>
    <w:rsid w:val="00CA5D1F"/>
    <w:rsid w:val="00CB0D6B"/>
    <w:rsid w:val="00CC4849"/>
    <w:rsid w:val="00CC4F39"/>
    <w:rsid w:val="00CD544C"/>
    <w:rsid w:val="00CF4256"/>
    <w:rsid w:val="00D04FE8"/>
    <w:rsid w:val="00D176CF"/>
    <w:rsid w:val="00D17AD5"/>
    <w:rsid w:val="00D271E3"/>
    <w:rsid w:val="00D3659E"/>
    <w:rsid w:val="00D47A80"/>
    <w:rsid w:val="00D55311"/>
    <w:rsid w:val="00D70277"/>
    <w:rsid w:val="00D85807"/>
    <w:rsid w:val="00D87349"/>
    <w:rsid w:val="00D91EE9"/>
    <w:rsid w:val="00D9627A"/>
    <w:rsid w:val="00D97220"/>
    <w:rsid w:val="00E14D47"/>
    <w:rsid w:val="00E1641C"/>
    <w:rsid w:val="00E26708"/>
    <w:rsid w:val="00E34958"/>
    <w:rsid w:val="00E37AB0"/>
    <w:rsid w:val="00E71C39"/>
    <w:rsid w:val="00EA56E6"/>
    <w:rsid w:val="00EA694D"/>
    <w:rsid w:val="00EC335F"/>
    <w:rsid w:val="00EC48FB"/>
    <w:rsid w:val="00ED3965"/>
    <w:rsid w:val="00EF232A"/>
    <w:rsid w:val="00F05A69"/>
    <w:rsid w:val="00F35C84"/>
    <w:rsid w:val="00F43FFD"/>
    <w:rsid w:val="00F44236"/>
    <w:rsid w:val="00F52517"/>
    <w:rsid w:val="00F741F4"/>
    <w:rsid w:val="00FA57B2"/>
    <w:rsid w:val="00FB509B"/>
    <w:rsid w:val="00FB58B1"/>
    <w:rsid w:val="00FC3D4B"/>
    <w:rsid w:val="00FC6312"/>
    <w:rsid w:val="00FD1E51"/>
    <w:rsid w:val="00FE36E3"/>
    <w:rsid w:val="00FE6B01"/>
    <w:rsid w:val="00FF07E9"/>
    <w:rsid w:val="00FF4B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CommentTextChar">
    <w:name w:val="Comment Text Char"/>
    <w:basedOn w:val="DefaultParagraphFont"/>
    <w:link w:val="CommentText"/>
    <w:semiHidden/>
    <w:rsid w:val="00D70277"/>
  </w:style>
  <w:style w:type="paragraph" w:styleId="ListParagraph">
    <w:name w:val="List Paragraph"/>
    <w:basedOn w:val="Normal"/>
    <w:uiPriority w:val="34"/>
    <w:qFormat/>
    <w:rsid w:val="00D55311"/>
    <w:pPr>
      <w:ind w:left="720"/>
      <w:contextualSpacing/>
    </w:pPr>
  </w:style>
  <w:style w:type="character" w:customStyle="1" w:styleId="HeaderChar">
    <w:name w:val="Header Char"/>
    <w:basedOn w:val="DefaultParagraphFont"/>
    <w:link w:val="Header"/>
    <w:rsid w:val="00FF07E9"/>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76493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6928398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86452270">
      <w:bodyDiv w:val="1"/>
      <w:marLeft w:val="0"/>
      <w:marRight w:val="0"/>
      <w:marTop w:val="0"/>
      <w:marBottom w:val="0"/>
      <w:divBdr>
        <w:top w:val="none" w:sz="0" w:space="0" w:color="auto"/>
        <w:left w:val="none" w:sz="0" w:space="0" w:color="auto"/>
        <w:bottom w:val="none" w:sz="0" w:space="0" w:color="auto"/>
        <w:right w:val="none" w:sz="0" w:space="0" w:color="auto"/>
      </w:divBdr>
    </w:div>
    <w:div w:id="2141454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66"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elly.Brink@ercot.com" TargetMode="External"/><Relationship Id="rId4" Type="http://schemas.openxmlformats.org/officeDocument/2006/relationships/settings" Target="settings.xml"/><Relationship Id="rId9" Type="http://schemas.openxmlformats.org/officeDocument/2006/relationships/hyperlink" Target="mailto:Katherine.Gross@ercot.co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1146</Words>
  <Characters>6612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7743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020725</cp:lastModifiedBy>
  <cp:revision>7</cp:revision>
  <cp:lastPrinted>2024-10-30T15:30:00Z</cp:lastPrinted>
  <dcterms:created xsi:type="dcterms:W3CDTF">2025-02-07T21:10:00Z</dcterms:created>
  <dcterms:modified xsi:type="dcterms:W3CDTF">2025-02-07T21:28:00Z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