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23"/>
        <w:gridCol w:w="900"/>
        <w:gridCol w:w="6660"/>
      </w:tblGrid>
      <w:tr w:rsidR="00DB4055" w14:paraId="1468439B" w14:textId="77777777" w:rsidTr="00DB4055">
        <w:tc>
          <w:tcPr>
            <w:tcW w:w="1620" w:type="dxa"/>
            <w:tcBorders>
              <w:top w:val="single" w:sz="4" w:space="0" w:color="auto"/>
              <w:left w:val="single" w:sz="4" w:space="0" w:color="auto"/>
              <w:bottom w:val="single" w:sz="4" w:space="0" w:color="auto"/>
              <w:right w:val="single" w:sz="4" w:space="0" w:color="auto"/>
            </w:tcBorders>
            <w:shd w:val="clear" w:color="auto" w:fill="FFFFFF"/>
            <w:vAlign w:val="center"/>
          </w:tcPr>
          <w:p w14:paraId="54147387" w14:textId="77777777" w:rsidR="00DB4055" w:rsidRDefault="00DB4055" w:rsidP="000A106D">
            <w:pPr>
              <w:pStyle w:val="Header"/>
              <w:spacing w:before="120" w:after="120"/>
            </w:pPr>
            <w:r>
              <w:t>NPRR Number</w:t>
            </w:r>
          </w:p>
        </w:tc>
        <w:tc>
          <w:tcPr>
            <w:tcW w:w="1260" w:type="dxa"/>
            <w:gridSpan w:val="2"/>
            <w:tcBorders>
              <w:top w:val="single" w:sz="4" w:space="0" w:color="auto"/>
              <w:left w:val="single" w:sz="4" w:space="0" w:color="auto"/>
              <w:bottom w:val="single" w:sz="4" w:space="0" w:color="auto"/>
              <w:right w:val="single" w:sz="4" w:space="0" w:color="auto"/>
            </w:tcBorders>
            <w:vAlign w:val="center"/>
          </w:tcPr>
          <w:p w14:paraId="2FA0E673" w14:textId="77777777" w:rsidR="00DB4055" w:rsidRDefault="00DB4055" w:rsidP="000A106D">
            <w:pPr>
              <w:pStyle w:val="Header"/>
              <w:jc w:val="center"/>
            </w:pPr>
            <w:hyperlink r:id="rId8" w:history="1">
              <w:r w:rsidRPr="00DB4055">
                <w:rPr>
                  <w:rStyle w:val="Hyperlink"/>
                </w:rPr>
                <w:t>1238</w:t>
              </w:r>
            </w:hyperlink>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tcPr>
          <w:p w14:paraId="4AB58C8A" w14:textId="77777777" w:rsidR="00DB4055" w:rsidRDefault="00DB4055" w:rsidP="000A106D">
            <w:pPr>
              <w:pStyle w:val="Header"/>
            </w:pPr>
            <w:r>
              <w:t>NPRR Title</w:t>
            </w:r>
          </w:p>
        </w:tc>
        <w:tc>
          <w:tcPr>
            <w:tcW w:w="6660" w:type="dxa"/>
            <w:tcBorders>
              <w:top w:val="single" w:sz="4" w:space="0" w:color="auto"/>
              <w:left w:val="single" w:sz="4" w:space="0" w:color="auto"/>
              <w:bottom w:val="single" w:sz="4" w:space="0" w:color="auto"/>
              <w:right w:val="single" w:sz="4" w:space="0" w:color="auto"/>
            </w:tcBorders>
            <w:vAlign w:val="center"/>
          </w:tcPr>
          <w:p w14:paraId="31DD5DE7" w14:textId="77777777" w:rsidR="00DB4055" w:rsidRDefault="00DB4055" w:rsidP="00DB4055">
            <w:pPr>
              <w:pStyle w:val="Header"/>
            </w:pPr>
            <w:r w:rsidRPr="00FB1704">
              <w:t>Registration of Loads with Curtailable Load Capabilities</w:t>
            </w:r>
          </w:p>
        </w:tc>
      </w:tr>
      <w:tr w:rsidR="00DB4055" w:rsidRPr="00E01925" w14:paraId="2407F72C" w14:textId="77777777" w:rsidTr="000A106D">
        <w:trPr>
          <w:trHeight w:val="539"/>
        </w:trPr>
        <w:tc>
          <w:tcPr>
            <w:tcW w:w="2857" w:type="dxa"/>
            <w:gridSpan w:val="2"/>
            <w:shd w:val="clear" w:color="auto" w:fill="FFFFFF"/>
            <w:vAlign w:val="center"/>
          </w:tcPr>
          <w:p w14:paraId="7EF65F3B" w14:textId="77777777" w:rsidR="00DB4055" w:rsidRPr="002F7866" w:rsidRDefault="00DB4055" w:rsidP="000A106D">
            <w:pPr>
              <w:pStyle w:val="Header"/>
              <w:spacing w:before="120" w:after="120"/>
              <w:rPr>
                <w:bCs w:val="0"/>
              </w:rPr>
            </w:pPr>
            <w:r w:rsidRPr="00E01925">
              <w:rPr>
                <w:bCs w:val="0"/>
              </w:rPr>
              <w:t xml:space="preserve">Date </w:t>
            </w:r>
            <w:r>
              <w:rPr>
                <w:bCs w:val="0"/>
              </w:rPr>
              <w:t>of Decision</w:t>
            </w:r>
          </w:p>
        </w:tc>
        <w:tc>
          <w:tcPr>
            <w:tcW w:w="7583" w:type="dxa"/>
            <w:gridSpan w:val="3"/>
            <w:shd w:val="clear" w:color="auto" w:fill="FFFFFF"/>
            <w:vAlign w:val="center"/>
          </w:tcPr>
          <w:p w14:paraId="4CB0570A" w14:textId="2778848B" w:rsidR="00DB4055" w:rsidRPr="002F7866" w:rsidRDefault="00DB4055" w:rsidP="000A106D">
            <w:pPr>
              <w:pStyle w:val="Header"/>
              <w:rPr>
                <w:b w:val="0"/>
                <w:bCs w:val="0"/>
              </w:rPr>
            </w:pPr>
            <w:r>
              <w:rPr>
                <w:b w:val="0"/>
                <w:bCs w:val="0"/>
              </w:rPr>
              <w:t>May</w:t>
            </w:r>
            <w:r w:rsidRPr="002F7866">
              <w:rPr>
                <w:b w:val="0"/>
                <w:bCs w:val="0"/>
              </w:rPr>
              <w:t xml:space="preserve"> </w:t>
            </w:r>
            <w:r>
              <w:rPr>
                <w:b w:val="0"/>
                <w:bCs w:val="0"/>
              </w:rPr>
              <w:t>14</w:t>
            </w:r>
            <w:r w:rsidRPr="002F7866">
              <w:rPr>
                <w:b w:val="0"/>
                <w:bCs w:val="0"/>
              </w:rPr>
              <w:t>, 202</w:t>
            </w:r>
            <w:r>
              <w:rPr>
                <w:b w:val="0"/>
                <w:bCs w:val="0"/>
              </w:rPr>
              <w:t>5</w:t>
            </w:r>
          </w:p>
        </w:tc>
      </w:tr>
      <w:tr w:rsidR="00DB4055" w:rsidRPr="00E01925" w14:paraId="63C9D143" w14:textId="77777777" w:rsidTr="000A106D">
        <w:trPr>
          <w:trHeight w:val="539"/>
        </w:trPr>
        <w:tc>
          <w:tcPr>
            <w:tcW w:w="2857" w:type="dxa"/>
            <w:gridSpan w:val="2"/>
            <w:shd w:val="clear" w:color="auto" w:fill="FFFFFF"/>
            <w:vAlign w:val="center"/>
          </w:tcPr>
          <w:p w14:paraId="60A212F9" w14:textId="77777777" w:rsidR="00DB4055" w:rsidRPr="00E01925" w:rsidRDefault="00DB4055" w:rsidP="000A106D">
            <w:pPr>
              <w:pStyle w:val="Header"/>
              <w:spacing w:before="120" w:after="120"/>
              <w:rPr>
                <w:bCs w:val="0"/>
              </w:rPr>
            </w:pPr>
            <w:r>
              <w:rPr>
                <w:bCs w:val="0"/>
              </w:rPr>
              <w:t>Action</w:t>
            </w:r>
          </w:p>
        </w:tc>
        <w:tc>
          <w:tcPr>
            <w:tcW w:w="7583" w:type="dxa"/>
            <w:gridSpan w:val="3"/>
            <w:shd w:val="clear" w:color="auto" w:fill="FFFFFF"/>
            <w:vAlign w:val="center"/>
          </w:tcPr>
          <w:p w14:paraId="44BEB8F1" w14:textId="4EB8B996" w:rsidR="00DB4055" w:rsidRPr="002F7866" w:rsidDel="002F7866" w:rsidRDefault="00DB4055" w:rsidP="000A106D">
            <w:pPr>
              <w:pStyle w:val="Header"/>
              <w:rPr>
                <w:b w:val="0"/>
                <w:bCs w:val="0"/>
              </w:rPr>
            </w:pPr>
            <w:r>
              <w:rPr>
                <w:b w:val="0"/>
                <w:bCs w:val="0"/>
              </w:rPr>
              <w:t>Recommended Approval</w:t>
            </w:r>
          </w:p>
        </w:tc>
      </w:tr>
      <w:tr w:rsidR="00DB4055" w:rsidRPr="00E01925" w14:paraId="65043D9F" w14:textId="77777777" w:rsidTr="000A106D">
        <w:trPr>
          <w:trHeight w:val="611"/>
        </w:trPr>
        <w:tc>
          <w:tcPr>
            <w:tcW w:w="2857" w:type="dxa"/>
            <w:gridSpan w:val="2"/>
            <w:shd w:val="clear" w:color="auto" w:fill="FFFFFF"/>
            <w:vAlign w:val="center"/>
          </w:tcPr>
          <w:p w14:paraId="506DDDC4" w14:textId="77777777" w:rsidR="00DB4055" w:rsidRPr="002F7866" w:rsidRDefault="00DB4055" w:rsidP="000A106D">
            <w:pPr>
              <w:pStyle w:val="Header"/>
              <w:spacing w:before="120" w:after="120"/>
            </w:pPr>
            <w:r>
              <w:t xml:space="preserve">Timeline </w:t>
            </w:r>
          </w:p>
        </w:tc>
        <w:tc>
          <w:tcPr>
            <w:tcW w:w="7583" w:type="dxa"/>
            <w:gridSpan w:val="3"/>
            <w:shd w:val="clear" w:color="auto" w:fill="FFFFFF"/>
            <w:vAlign w:val="center"/>
          </w:tcPr>
          <w:p w14:paraId="21E18DA8" w14:textId="77777777" w:rsidR="00DB4055" w:rsidRPr="002F7866" w:rsidRDefault="00DB4055" w:rsidP="000A106D">
            <w:pPr>
              <w:pStyle w:val="Header"/>
              <w:spacing w:before="120" w:after="120"/>
              <w:rPr>
                <w:b w:val="0"/>
              </w:rPr>
            </w:pPr>
            <w:r>
              <w:rPr>
                <w:b w:val="0"/>
              </w:rPr>
              <w:t>Normal</w:t>
            </w:r>
          </w:p>
        </w:tc>
      </w:tr>
      <w:tr w:rsidR="0082331F" w:rsidRPr="00E01925" w14:paraId="410F85F2" w14:textId="77777777" w:rsidTr="000A106D">
        <w:trPr>
          <w:trHeight w:val="611"/>
        </w:trPr>
        <w:tc>
          <w:tcPr>
            <w:tcW w:w="2857" w:type="dxa"/>
            <w:gridSpan w:val="2"/>
            <w:shd w:val="clear" w:color="auto" w:fill="FFFFFF"/>
            <w:vAlign w:val="center"/>
          </w:tcPr>
          <w:p w14:paraId="7CA4FE09" w14:textId="4BCACF8E" w:rsidR="0082331F" w:rsidRDefault="0082331F" w:rsidP="000A106D">
            <w:pPr>
              <w:pStyle w:val="Header"/>
              <w:spacing w:before="120" w:after="120"/>
            </w:pPr>
            <w:r>
              <w:t>Estimated Impacts</w:t>
            </w:r>
          </w:p>
        </w:tc>
        <w:tc>
          <w:tcPr>
            <w:tcW w:w="7583" w:type="dxa"/>
            <w:gridSpan w:val="3"/>
            <w:shd w:val="clear" w:color="auto" w:fill="FFFFFF"/>
            <w:vAlign w:val="center"/>
          </w:tcPr>
          <w:p w14:paraId="02497B3B" w14:textId="51120790" w:rsidR="0082331F" w:rsidRDefault="0082331F" w:rsidP="000A106D">
            <w:pPr>
              <w:pStyle w:val="Header"/>
              <w:spacing w:before="120" w:after="120"/>
              <w:rPr>
                <w:b w:val="0"/>
              </w:rPr>
            </w:pPr>
            <w:r>
              <w:rPr>
                <w:b w:val="0"/>
              </w:rPr>
              <w:t xml:space="preserve">Cost/Budgetary:  </w:t>
            </w:r>
            <w:r w:rsidRPr="0082331F">
              <w:rPr>
                <w:b w:val="0"/>
              </w:rPr>
              <w:t>Between $700k and $1.0M</w:t>
            </w:r>
          </w:p>
          <w:p w14:paraId="60B2A923" w14:textId="23EFB033" w:rsidR="0082331F" w:rsidRDefault="0082331F" w:rsidP="000A106D">
            <w:pPr>
              <w:pStyle w:val="Header"/>
              <w:spacing w:before="120" w:after="120"/>
              <w:rPr>
                <w:b w:val="0"/>
              </w:rPr>
            </w:pPr>
            <w:r>
              <w:rPr>
                <w:b w:val="0"/>
              </w:rPr>
              <w:t xml:space="preserve">Project Duration:  </w:t>
            </w:r>
            <w:r w:rsidRPr="0082331F">
              <w:rPr>
                <w:b w:val="0"/>
              </w:rPr>
              <w:t>10 to 14 months</w:t>
            </w:r>
          </w:p>
        </w:tc>
      </w:tr>
      <w:tr w:rsidR="00DB4055" w:rsidRPr="00E01925" w14:paraId="57044CF2" w14:textId="77777777" w:rsidTr="000A106D">
        <w:trPr>
          <w:trHeight w:val="791"/>
        </w:trPr>
        <w:tc>
          <w:tcPr>
            <w:tcW w:w="2857" w:type="dxa"/>
            <w:gridSpan w:val="2"/>
            <w:shd w:val="clear" w:color="auto" w:fill="FFFFFF"/>
            <w:vAlign w:val="center"/>
          </w:tcPr>
          <w:p w14:paraId="6EBCE390" w14:textId="77777777" w:rsidR="00DB4055" w:rsidDel="002F7866" w:rsidRDefault="00DB4055" w:rsidP="000A106D">
            <w:pPr>
              <w:pStyle w:val="Header"/>
              <w:spacing w:before="120" w:after="120"/>
            </w:pPr>
            <w:r>
              <w:t>Proposed Effective Date</w:t>
            </w:r>
          </w:p>
        </w:tc>
        <w:tc>
          <w:tcPr>
            <w:tcW w:w="7583" w:type="dxa"/>
            <w:gridSpan w:val="3"/>
            <w:shd w:val="clear" w:color="auto" w:fill="FFFFFF"/>
            <w:vAlign w:val="center"/>
          </w:tcPr>
          <w:p w14:paraId="5F72ED3E" w14:textId="6EDFCEBB" w:rsidR="00DB4055" w:rsidRPr="002F7866" w:rsidDel="002F7866" w:rsidRDefault="0082331F" w:rsidP="000A106D">
            <w:pPr>
              <w:pStyle w:val="Header"/>
              <w:spacing w:before="120" w:after="120"/>
              <w:rPr>
                <w:b w:val="0"/>
              </w:rPr>
            </w:pPr>
            <w:r>
              <w:rPr>
                <w:b w:val="0"/>
              </w:rPr>
              <w:t>Upon system implementation</w:t>
            </w:r>
          </w:p>
        </w:tc>
      </w:tr>
      <w:tr w:rsidR="00DB4055" w:rsidRPr="00E01925" w14:paraId="76DB4097" w14:textId="77777777" w:rsidTr="000A106D">
        <w:trPr>
          <w:trHeight w:val="800"/>
        </w:trPr>
        <w:tc>
          <w:tcPr>
            <w:tcW w:w="2857" w:type="dxa"/>
            <w:gridSpan w:val="2"/>
            <w:shd w:val="clear" w:color="auto" w:fill="FFFFFF"/>
            <w:vAlign w:val="center"/>
          </w:tcPr>
          <w:p w14:paraId="5B08CF8E" w14:textId="77777777" w:rsidR="00DB4055" w:rsidDel="002F7866" w:rsidRDefault="00DB4055" w:rsidP="000A106D">
            <w:pPr>
              <w:pStyle w:val="Header"/>
              <w:spacing w:before="120" w:after="120"/>
            </w:pPr>
            <w:r>
              <w:t>Priority and Rank Assigned</w:t>
            </w:r>
          </w:p>
        </w:tc>
        <w:tc>
          <w:tcPr>
            <w:tcW w:w="7583" w:type="dxa"/>
            <w:gridSpan w:val="3"/>
            <w:shd w:val="clear" w:color="auto" w:fill="FFFFFF"/>
            <w:vAlign w:val="center"/>
          </w:tcPr>
          <w:p w14:paraId="7C0F6D26" w14:textId="5ED74512" w:rsidR="00DB4055" w:rsidRPr="002F7866" w:rsidDel="002F7866" w:rsidRDefault="0082331F" w:rsidP="000A106D">
            <w:pPr>
              <w:pStyle w:val="Header"/>
              <w:spacing w:before="120" w:after="120"/>
              <w:rPr>
                <w:b w:val="0"/>
              </w:rPr>
            </w:pPr>
            <w:r>
              <w:rPr>
                <w:b w:val="0"/>
              </w:rPr>
              <w:t xml:space="preserve">Priority – 2026; Rank – 4535 </w:t>
            </w:r>
          </w:p>
        </w:tc>
      </w:tr>
      <w:tr w:rsidR="00DB4055" w14:paraId="47949AF0" w14:textId="77777777" w:rsidTr="000A106D">
        <w:trPr>
          <w:trHeight w:val="773"/>
        </w:trPr>
        <w:tc>
          <w:tcPr>
            <w:tcW w:w="2857" w:type="dxa"/>
            <w:gridSpan w:val="2"/>
            <w:tcBorders>
              <w:top w:val="single" w:sz="4" w:space="0" w:color="auto"/>
              <w:bottom w:val="single" w:sz="4" w:space="0" w:color="auto"/>
            </w:tcBorders>
            <w:shd w:val="clear" w:color="auto" w:fill="FFFFFF"/>
            <w:vAlign w:val="center"/>
          </w:tcPr>
          <w:p w14:paraId="5449CF60" w14:textId="77777777" w:rsidR="00DB4055" w:rsidRDefault="00DB4055" w:rsidP="000A106D">
            <w:pPr>
              <w:pStyle w:val="Header"/>
              <w:spacing w:before="120" w:after="120"/>
            </w:pPr>
            <w:r>
              <w:t xml:space="preserve">Nodal Protocol Sections Requiring Revision </w:t>
            </w:r>
          </w:p>
        </w:tc>
        <w:tc>
          <w:tcPr>
            <w:tcW w:w="7583" w:type="dxa"/>
            <w:gridSpan w:val="3"/>
            <w:tcBorders>
              <w:top w:val="single" w:sz="4" w:space="0" w:color="auto"/>
            </w:tcBorders>
            <w:vAlign w:val="center"/>
          </w:tcPr>
          <w:p w14:paraId="2EA56CB8" w14:textId="77777777" w:rsidR="00DB4055" w:rsidRDefault="00DB4055" w:rsidP="000A106D">
            <w:pPr>
              <w:pStyle w:val="NormalArial"/>
              <w:spacing w:before="120"/>
            </w:pPr>
            <w:r>
              <w:t>2.1, Definitions</w:t>
            </w:r>
          </w:p>
          <w:p w14:paraId="1B489654" w14:textId="77777777" w:rsidR="00DB4055" w:rsidRDefault="00DB4055" w:rsidP="000A106D">
            <w:pPr>
              <w:pStyle w:val="NormalArial"/>
            </w:pPr>
            <w:r>
              <w:t>2.2, Acronyms and Abbreviations</w:t>
            </w:r>
          </w:p>
          <w:p w14:paraId="4ABBD2EE" w14:textId="77777777" w:rsidR="00DB4055" w:rsidRDefault="00DB4055" w:rsidP="000A106D">
            <w:pPr>
              <w:pStyle w:val="NormalArial"/>
            </w:pPr>
            <w:r>
              <w:t xml:space="preserve">6.5.7.3.1, </w:t>
            </w:r>
            <w:r w:rsidRPr="00CB6407">
              <w:t>Determination of Real-Time On-Line Reliability Deployment Price Adder</w:t>
            </w:r>
          </w:p>
          <w:p w14:paraId="2297DA11" w14:textId="77777777" w:rsidR="00DB4055" w:rsidRDefault="00DB4055" w:rsidP="000A106D">
            <w:pPr>
              <w:pStyle w:val="NormalArial"/>
            </w:pPr>
            <w:r>
              <w:t xml:space="preserve">6.5.9.4.1, </w:t>
            </w:r>
            <w:r w:rsidRPr="00665431">
              <w:t>General Procedures Prior to EEA Operations</w:t>
            </w:r>
          </w:p>
          <w:p w14:paraId="36957D57" w14:textId="77777777" w:rsidR="00DB4055" w:rsidRDefault="00DB4055" w:rsidP="000A106D">
            <w:pPr>
              <w:pStyle w:val="NormalArial"/>
            </w:pPr>
            <w:r>
              <w:t xml:space="preserve">16.20, </w:t>
            </w:r>
            <w:r w:rsidRPr="00CB6407">
              <w:t>Designation of a Qualified Scheduling Entity by a</w:t>
            </w:r>
            <w:r>
              <w:t>n</w:t>
            </w:r>
            <w:r w:rsidRPr="00CB6407">
              <w:t xml:space="preserve"> Early Curtailment Load</w:t>
            </w:r>
            <w:r>
              <w:t xml:space="preserve"> (new)</w:t>
            </w:r>
          </w:p>
          <w:p w14:paraId="1FF6512B" w14:textId="77777777" w:rsidR="00DB4055" w:rsidRPr="00FB509B" w:rsidRDefault="00DB4055" w:rsidP="000A106D">
            <w:pPr>
              <w:pStyle w:val="NormalArial"/>
              <w:spacing w:after="120"/>
            </w:pPr>
            <w:r>
              <w:t>23, Form T, Early Curtailment Load Designation Form (new)</w:t>
            </w:r>
          </w:p>
        </w:tc>
      </w:tr>
      <w:tr w:rsidR="00DB4055" w14:paraId="69FF9603" w14:textId="77777777" w:rsidTr="000A106D">
        <w:trPr>
          <w:trHeight w:val="518"/>
        </w:trPr>
        <w:tc>
          <w:tcPr>
            <w:tcW w:w="2857" w:type="dxa"/>
            <w:gridSpan w:val="2"/>
            <w:tcBorders>
              <w:bottom w:val="single" w:sz="4" w:space="0" w:color="auto"/>
            </w:tcBorders>
            <w:shd w:val="clear" w:color="auto" w:fill="FFFFFF"/>
            <w:vAlign w:val="center"/>
          </w:tcPr>
          <w:p w14:paraId="2B08CB7F" w14:textId="77777777" w:rsidR="00DB4055" w:rsidRDefault="00DB4055" w:rsidP="000A106D">
            <w:pPr>
              <w:pStyle w:val="Header"/>
              <w:spacing w:before="120" w:after="120"/>
            </w:pPr>
            <w:r>
              <w:t>Related Documents Requiring Revision/Related Revision Requests</w:t>
            </w:r>
          </w:p>
        </w:tc>
        <w:tc>
          <w:tcPr>
            <w:tcW w:w="7583" w:type="dxa"/>
            <w:gridSpan w:val="3"/>
            <w:tcBorders>
              <w:bottom w:val="single" w:sz="4" w:space="0" w:color="auto"/>
            </w:tcBorders>
            <w:vAlign w:val="center"/>
          </w:tcPr>
          <w:p w14:paraId="0B73869B" w14:textId="77777777" w:rsidR="00DB4055" w:rsidRPr="00FB509B" w:rsidRDefault="00DB4055" w:rsidP="000A106D">
            <w:pPr>
              <w:pStyle w:val="NormalArial"/>
              <w:spacing w:before="120" w:after="120"/>
            </w:pPr>
            <w:r>
              <w:t>Nodal Operating Guide Revision Request (NOGRR) 265, Related to NPRR1238, Registration of Loads with Curtailable Load Capabilities</w:t>
            </w:r>
          </w:p>
        </w:tc>
      </w:tr>
      <w:tr w:rsidR="00DB4055" w14:paraId="6E972EE9" w14:textId="77777777" w:rsidTr="000A106D">
        <w:trPr>
          <w:trHeight w:val="518"/>
        </w:trPr>
        <w:tc>
          <w:tcPr>
            <w:tcW w:w="2857" w:type="dxa"/>
            <w:gridSpan w:val="2"/>
            <w:tcBorders>
              <w:bottom w:val="single" w:sz="4" w:space="0" w:color="auto"/>
            </w:tcBorders>
            <w:shd w:val="clear" w:color="auto" w:fill="FFFFFF"/>
            <w:vAlign w:val="center"/>
          </w:tcPr>
          <w:p w14:paraId="0D2AE9A7" w14:textId="77777777" w:rsidR="00DB4055" w:rsidRDefault="00DB4055" w:rsidP="000A106D">
            <w:pPr>
              <w:pStyle w:val="Header"/>
            </w:pPr>
            <w:r>
              <w:t>Revision Description</w:t>
            </w:r>
          </w:p>
        </w:tc>
        <w:tc>
          <w:tcPr>
            <w:tcW w:w="7583" w:type="dxa"/>
            <w:gridSpan w:val="3"/>
            <w:tcBorders>
              <w:bottom w:val="single" w:sz="4" w:space="0" w:color="auto"/>
            </w:tcBorders>
            <w:vAlign w:val="center"/>
          </w:tcPr>
          <w:p w14:paraId="4252691C" w14:textId="77777777" w:rsidR="00DB4055" w:rsidRPr="00FB509B" w:rsidRDefault="00DB4055" w:rsidP="000A106D">
            <w:pPr>
              <w:pStyle w:val="NormalArial"/>
              <w:spacing w:before="120" w:after="120"/>
            </w:pPr>
            <w:r w:rsidRPr="00EA1B5F">
              <w:t xml:space="preserve">This Nodal Protocol Revision Request (NPRR) </w:t>
            </w:r>
            <w:r>
              <w:t xml:space="preserve">introduces a new category of Early Curtailment Load (ECL) and </w:t>
            </w:r>
            <w:r w:rsidRPr="00EA1B5F">
              <w:t>establishes a process by which Loads may operate as a</w:t>
            </w:r>
            <w:r>
              <w:t>n</w:t>
            </w:r>
            <w:r w:rsidRPr="00EA1B5F">
              <w:t xml:space="preserve"> </w:t>
            </w:r>
            <w:r>
              <w:t xml:space="preserve">ECL </w:t>
            </w:r>
            <w:r w:rsidRPr="00EA1B5F">
              <w:t>so that they can be accounted for differently in Load shed tables than other Loads</w:t>
            </w:r>
            <w:r>
              <w:t>.</w:t>
            </w:r>
          </w:p>
        </w:tc>
      </w:tr>
      <w:tr w:rsidR="00DB4055" w14:paraId="65625D6F" w14:textId="77777777" w:rsidTr="000A106D">
        <w:trPr>
          <w:trHeight w:val="518"/>
        </w:trPr>
        <w:tc>
          <w:tcPr>
            <w:tcW w:w="2857" w:type="dxa"/>
            <w:gridSpan w:val="2"/>
            <w:shd w:val="clear" w:color="auto" w:fill="FFFFFF"/>
            <w:vAlign w:val="center"/>
          </w:tcPr>
          <w:p w14:paraId="38EF9562" w14:textId="77777777" w:rsidR="00DB4055" w:rsidRDefault="00DB4055" w:rsidP="000A106D">
            <w:pPr>
              <w:pStyle w:val="Header"/>
            </w:pPr>
            <w:r>
              <w:t>Reason for Revision</w:t>
            </w:r>
          </w:p>
        </w:tc>
        <w:tc>
          <w:tcPr>
            <w:tcW w:w="7583" w:type="dxa"/>
            <w:gridSpan w:val="3"/>
            <w:vAlign w:val="center"/>
          </w:tcPr>
          <w:p w14:paraId="5A42AA70" w14:textId="04469112" w:rsidR="00DB4055" w:rsidRDefault="00DB4055" w:rsidP="000A106D">
            <w:pPr>
              <w:pStyle w:val="NormalArial"/>
              <w:tabs>
                <w:tab w:val="left" w:pos="432"/>
              </w:tabs>
              <w:spacing w:before="120"/>
              <w:ind w:left="432" w:hanging="432"/>
              <w:rPr>
                <w:rFonts w:cs="Arial"/>
                <w:color w:val="000000"/>
              </w:rPr>
            </w:pPr>
            <w:r w:rsidRPr="006629C8">
              <w:object w:dxaOrig="1440" w:dyaOrig="1440" w14:anchorId="33C530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A9182B9" w14:textId="07EA5EE4" w:rsidR="00DB4055" w:rsidRPr="00BD53C5" w:rsidRDefault="00DB4055" w:rsidP="000A106D">
            <w:pPr>
              <w:pStyle w:val="NormalArial"/>
              <w:tabs>
                <w:tab w:val="left" w:pos="432"/>
              </w:tabs>
              <w:spacing w:before="120"/>
              <w:ind w:left="432" w:hanging="432"/>
              <w:rPr>
                <w:rFonts w:cs="Arial"/>
                <w:color w:val="000000"/>
              </w:rPr>
            </w:pPr>
            <w:r w:rsidRPr="00CD242D">
              <w:object w:dxaOrig="1440" w:dyaOrig="1440" w14:anchorId="2EE4FB73">
                <v:shape id="_x0000_i1039" type="#_x0000_t75" style="width:15.75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4B50CC99" w14:textId="68CC12FB" w:rsidR="00DB4055" w:rsidRPr="00BD53C5" w:rsidRDefault="00DB4055" w:rsidP="000A106D">
            <w:pPr>
              <w:pStyle w:val="NormalArial"/>
              <w:spacing w:before="120"/>
              <w:ind w:left="432" w:hanging="432"/>
              <w:rPr>
                <w:rFonts w:cs="Arial"/>
                <w:color w:val="000000"/>
              </w:rPr>
            </w:pPr>
            <w:r w:rsidRPr="006629C8">
              <w:object w:dxaOrig="1440" w:dyaOrig="1440" w14:anchorId="218F3D47">
                <v:shape id="_x0000_i1041" type="#_x0000_t75" style="width:15.75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employer of choice </w:t>
            </w:r>
            <w:r w:rsidRPr="00BD53C5">
              <w:rPr>
                <w:rFonts w:cs="Arial"/>
                <w:color w:val="000000"/>
              </w:rPr>
              <w:lastRenderedPageBreak/>
              <w:t>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75C5D7CE" w14:textId="52CA12B0" w:rsidR="00DB4055" w:rsidRDefault="00DB4055" w:rsidP="000A106D">
            <w:pPr>
              <w:pStyle w:val="NormalArial"/>
              <w:spacing w:before="120"/>
              <w:rPr>
                <w:iCs/>
                <w:kern w:val="24"/>
              </w:rPr>
            </w:pPr>
            <w:r w:rsidRPr="006629C8">
              <w:object w:dxaOrig="1440" w:dyaOrig="1440" w14:anchorId="0F2E7FBF">
                <v:shape id="_x0000_i1043" type="#_x0000_t75" style="width:15.75pt;height:15pt" o:ole="">
                  <v:imagedata r:id="rId16" o:title=""/>
                </v:shape>
                <w:control r:id="rId17" w:name="TextBox13" w:shapeid="_x0000_i1043"/>
              </w:object>
            </w:r>
            <w:r w:rsidRPr="006629C8">
              <w:t xml:space="preserve">  </w:t>
            </w:r>
            <w:r w:rsidRPr="00344591">
              <w:rPr>
                <w:iCs/>
                <w:kern w:val="24"/>
              </w:rPr>
              <w:t>General system and/or process improvement(s)</w:t>
            </w:r>
          </w:p>
          <w:p w14:paraId="41F4EBF4" w14:textId="329786AC" w:rsidR="00DB4055" w:rsidRDefault="00DB4055" w:rsidP="000A106D">
            <w:pPr>
              <w:pStyle w:val="NormalArial"/>
              <w:spacing w:before="120"/>
              <w:rPr>
                <w:iCs/>
                <w:kern w:val="24"/>
              </w:rPr>
            </w:pPr>
            <w:r w:rsidRPr="006629C8">
              <w:object w:dxaOrig="1440" w:dyaOrig="1440" w14:anchorId="05E789A6">
                <v:shape id="_x0000_i1045" type="#_x0000_t75" style="width:15.75pt;height:15pt" o:ole="">
                  <v:imagedata r:id="rId9" o:title=""/>
                </v:shape>
                <w:control r:id="rId18" w:name="TextBox14" w:shapeid="_x0000_i1045"/>
              </w:object>
            </w:r>
            <w:r w:rsidRPr="006629C8">
              <w:t xml:space="preserve">  </w:t>
            </w:r>
            <w:r>
              <w:rPr>
                <w:iCs/>
                <w:kern w:val="24"/>
              </w:rPr>
              <w:t>Regulatory requirements</w:t>
            </w:r>
          </w:p>
          <w:p w14:paraId="6C0CBBB1" w14:textId="3644A1A0" w:rsidR="00DB4055" w:rsidRPr="00CD242D" w:rsidRDefault="00DB4055" w:rsidP="000A106D">
            <w:pPr>
              <w:pStyle w:val="NormalArial"/>
              <w:spacing w:before="120"/>
              <w:rPr>
                <w:rFonts w:cs="Arial"/>
                <w:color w:val="000000"/>
              </w:rPr>
            </w:pPr>
            <w:r w:rsidRPr="006629C8">
              <w:object w:dxaOrig="1440" w:dyaOrig="1440" w14:anchorId="1E984ED1">
                <v:shape id="_x0000_i1047" type="#_x0000_t75" style="width:15.75pt;height:15pt" o:ole="">
                  <v:imagedata r:id="rId9" o:title=""/>
                </v:shape>
                <w:control r:id="rId19" w:name="TextBox15" w:shapeid="_x0000_i1047"/>
              </w:object>
            </w:r>
            <w:r w:rsidRPr="006629C8">
              <w:t xml:space="preserve">  </w:t>
            </w:r>
            <w:r>
              <w:rPr>
                <w:rFonts w:cs="Arial"/>
                <w:color w:val="000000"/>
              </w:rPr>
              <w:t>ERCOT Board/PUCT Directive</w:t>
            </w:r>
          </w:p>
          <w:p w14:paraId="3F895D27" w14:textId="77777777" w:rsidR="00DB4055" w:rsidRDefault="00DB4055" w:rsidP="000A106D">
            <w:pPr>
              <w:pStyle w:val="NormalArial"/>
              <w:rPr>
                <w:i/>
                <w:sz w:val="20"/>
                <w:szCs w:val="20"/>
              </w:rPr>
            </w:pPr>
          </w:p>
          <w:p w14:paraId="13C771B8" w14:textId="77777777" w:rsidR="00DB4055" w:rsidRPr="00176375" w:rsidRDefault="00DB4055" w:rsidP="000A106D">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DB4055" w14:paraId="3731E589" w14:textId="77777777" w:rsidTr="000A106D">
        <w:trPr>
          <w:trHeight w:val="518"/>
        </w:trPr>
        <w:tc>
          <w:tcPr>
            <w:tcW w:w="2857" w:type="dxa"/>
            <w:gridSpan w:val="2"/>
            <w:shd w:val="clear" w:color="auto" w:fill="FFFFFF"/>
            <w:vAlign w:val="center"/>
          </w:tcPr>
          <w:p w14:paraId="09A75101" w14:textId="77777777" w:rsidR="00DB4055" w:rsidRDefault="00DB4055" w:rsidP="000A106D">
            <w:pPr>
              <w:pStyle w:val="Header"/>
            </w:pPr>
            <w:r>
              <w:lastRenderedPageBreak/>
              <w:t>Justification of Reason for Revision and Market Impacts</w:t>
            </w:r>
          </w:p>
        </w:tc>
        <w:tc>
          <w:tcPr>
            <w:tcW w:w="7583" w:type="dxa"/>
            <w:gridSpan w:val="3"/>
            <w:vAlign w:val="center"/>
          </w:tcPr>
          <w:p w14:paraId="72DB597E" w14:textId="77777777" w:rsidR="00DB4055" w:rsidRPr="00156DD6" w:rsidRDefault="00DB4055" w:rsidP="000A106D">
            <w:pPr>
              <w:pStyle w:val="NormalArial"/>
              <w:spacing w:before="120" w:after="120"/>
            </w:pPr>
            <w:r w:rsidRPr="00156DD6">
              <w:t xml:space="preserve">This </w:t>
            </w:r>
            <w:r>
              <w:t>NPRR</w:t>
            </w:r>
            <w:r w:rsidRPr="00156DD6">
              <w:t xml:space="preserve"> establishes a process by which Loads may inform ERCOT that the Load consumer is willing to curtail in the event of a Physical Responsive Capability (PRC) shortfall as defined in Section </w:t>
            </w:r>
            <w:r>
              <w:t>6.5.9.4.1</w:t>
            </w:r>
            <w:r w:rsidRPr="00156DD6">
              <w:t xml:space="preserve"> in order to help utilities and ERCOT properly account for Load shed obligations.</w:t>
            </w:r>
          </w:p>
          <w:p w14:paraId="64053793" w14:textId="77777777" w:rsidR="00DB4055" w:rsidRPr="00156DD6" w:rsidRDefault="00DB4055" w:rsidP="000A106D">
            <w:pPr>
              <w:pStyle w:val="NormalArial"/>
              <w:spacing w:before="120" w:after="120"/>
            </w:pPr>
            <w:r w:rsidRPr="00156DD6">
              <w:t xml:space="preserve">This process is necessary so that utilities with large Loads that will be Off-Line during emergency operations don’t impact that utility’s expected Load shed obligations.  For example, a utility that typically has 200 MW of Demand may have a new </w:t>
            </w:r>
            <w:r>
              <w:t>C</w:t>
            </w:r>
            <w:r w:rsidRPr="00156DD6">
              <w:t xml:space="preserve">ustomer that is adding 800 MW of Demand.  If they are expected to shed 5% of their Load during an emergency, then the Load shed obligation would increase from 10 MW to 50 MW. </w:t>
            </w:r>
            <w:r>
              <w:t xml:space="preserve"> </w:t>
            </w:r>
            <w:r w:rsidRPr="00156DD6">
              <w:t>If the new 800 MW customer will actually be Off-Line, then it should have no incremental impact on the utility’s Load shed obligation</w:t>
            </w:r>
            <w:r>
              <w:t>.</w:t>
            </w:r>
          </w:p>
        </w:tc>
      </w:tr>
      <w:tr w:rsidR="00DB4055" w14:paraId="15EECACE" w14:textId="77777777" w:rsidTr="000A106D">
        <w:trPr>
          <w:trHeight w:val="518"/>
        </w:trPr>
        <w:tc>
          <w:tcPr>
            <w:tcW w:w="2857" w:type="dxa"/>
            <w:gridSpan w:val="2"/>
            <w:shd w:val="clear" w:color="auto" w:fill="FFFFFF"/>
            <w:vAlign w:val="center"/>
          </w:tcPr>
          <w:p w14:paraId="103F782A" w14:textId="77777777" w:rsidR="00DB4055" w:rsidRDefault="00DB4055" w:rsidP="000A106D">
            <w:pPr>
              <w:pStyle w:val="Header"/>
            </w:pPr>
            <w:r>
              <w:t>PRS Decision</w:t>
            </w:r>
          </w:p>
        </w:tc>
        <w:tc>
          <w:tcPr>
            <w:tcW w:w="7583" w:type="dxa"/>
            <w:gridSpan w:val="3"/>
            <w:vAlign w:val="center"/>
          </w:tcPr>
          <w:p w14:paraId="6DF189FE" w14:textId="77777777" w:rsidR="00DB4055" w:rsidRDefault="00DB4055" w:rsidP="000A106D">
            <w:pPr>
              <w:pStyle w:val="NormalArial"/>
              <w:spacing w:before="120" w:after="120"/>
            </w:pPr>
            <w:r>
              <w:t>On 7/18/24, PRS voted unanimously t</w:t>
            </w:r>
            <w:r w:rsidRPr="002F7866">
              <w:t>o table NPRR1238 and refer the issue to ROS and WMS</w:t>
            </w:r>
            <w:r>
              <w:t>.  All Market Segments participated in the vote.</w:t>
            </w:r>
          </w:p>
          <w:p w14:paraId="6647D1F4" w14:textId="77777777" w:rsidR="00DB4055" w:rsidRDefault="00DB4055" w:rsidP="000A106D">
            <w:pPr>
              <w:pStyle w:val="NormalArial"/>
              <w:spacing w:before="120" w:after="120"/>
            </w:pPr>
            <w:r>
              <w:t>On 3/12/25, PRS voted t</w:t>
            </w:r>
            <w:r w:rsidRPr="00AF0B39">
              <w:t>o recommend approval of NPRR1238 as amended by the 2/25/25 Oncor comments</w:t>
            </w:r>
            <w:r>
              <w:t>.  There was one opposing vote from the Independent REP (IREP) (Just Energy) Market Segment, and one abstention from the Consumer (Occidental) Market Segment.  All Market Segments participated in the vote.</w:t>
            </w:r>
          </w:p>
          <w:p w14:paraId="65FED9F2" w14:textId="77777777" w:rsidR="00DB4055" w:rsidRDefault="00DB4055" w:rsidP="000A106D">
            <w:pPr>
              <w:pStyle w:val="NormalArial"/>
              <w:spacing w:before="120" w:after="120"/>
            </w:pPr>
            <w:r>
              <w:t>On 4/9/25, PRS voted unanimously to table NPRR1238.  All Market Segments participated in the vote.</w:t>
            </w:r>
          </w:p>
          <w:p w14:paraId="6C4E6111" w14:textId="32829729" w:rsidR="005F5232" w:rsidRPr="00156DD6" w:rsidRDefault="005F5232" w:rsidP="000A106D">
            <w:pPr>
              <w:pStyle w:val="NormalArial"/>
              <w:spacing w:before="120" w:after="120"/>
            </w:pPr>
            <w:r>
              <w:t>On 5/14/25, PRS voted t</w:t>
            </w:r>
            <w:r w:rsidRPr="005F5232">
              <w:t>o endorse and forward to TAC the 4/9/25 PRS Report as amended by the 5/7/25 ERCOT comments and 5/13/25 Impact Analysis for NPRR1238 with a recommended priority of 2026 and rank of 4535</w:t>
            </w:r>
            <w:r>
              <w:t xml:space="preserve">.  There were two abstentions from the Consumer (Occidental) and Independent Generator (Eolian) Market Segments.  All Market Segments participated in the vote. </w:t>
            </w:r>
          </w:p>
        </w:tc>
      </w:tr>
      <w:tr w:rsidR="00DB4055" w14:paraId="751645C3" w14:textId="77777777" w:rsidTr="000A106D">
        <w:trPr>
          <w:trHeight w:val="518"/>
        </w:trPr>
        <w:tc>
          <w:tcPr>
            <w:tcW w:w="2857" w:type="dxa"/>
            <w:gridSpan w:val="2"/>
            <w:tcBorders>
              <w:bottom w:val="single" w:sz="4" w:space="0" w:color="auto"/>
            </w:tcBorders>
            <w:shd w:val="clear" w:color="auto" w:fill="FFFFFF"/>
            <w:vAlign w:val="center"/>
          </w:tcPr>
          <w:p w14:paraId="04E6FD9B" w14:textId="77777777" w:rsidR="00DB4055" w:rsidRDefault="00DB4055" w:rsidP="000A106D">
            <w:pPr>
              <w:pStyle w:val="Header"/>
            </w:pPr>
            <w:r>
              <w:t>Summary of PRS Discussion</w:t>
            </w:r>
          </w:p>
        </w:tc>
        <w:tc>
          <w:tcPr>
            <w:tcW w:w="7583" w:type="dxa"/>
            <w:gridSpan w:val="3"/>
            <w:tcBorders>
              <w:bottom w:val="single" w:sz="4" w:space="0" w:color="auto"/>
            </w:tcBorders>
            <w:vAlign w:val="center"/>
          </w:tcPr>
          <w:p w14:paraId="2C9BE2B3" w14:textId="3D0E26D4" w:rsidR="00DB4055" w:rsidRDefault="00DB4055" w:rsidP="000A106D">
            <w:pPr>
              <w:pStyle w:val="NormalArial"/>
              <w:spacing w:before="120" w:after="120"/>
            </w:pPr>
            <w:r>
              <w:t xml:space="preserve">On 7/18/24, </w:t>
            </w:r>
            <w:r w:rsidR="00F47B7C">
              <w:t xml:space="preserve">the </w:t>
            </w:r>
            <w:r>
              <w:t xml:space="preserve">sponsor provided an overview of NPRR1238 and confirmed that there was no longer a need for urgency.  Participants </w:t>
            </w:r>
            <w:r>
              <w:lastRenderedPageBreak/>
              <w:t>requested that NPRR1238 be tabled and referred to ROS and WMS for further review by Operations Working Group (OWG) and Wholesale Market Working Group (WMWG), respectively.</w:t>
            </w:r>
          </w:p>
          <w:p w14:paraId="7354BA20" w14:textId="07C83D0D" w:rsidR="00DB4055" w:rsidRDefault="00DB4055" w:rsidP="000A106D">
            <w:pPr>
              <w:pStyle w:val="NormalArial"/>
              <w:spacing w:before="120" w:after="120"/>
            </w:pPr>
            <w:r>
              <w:t xml:space="preserve">On 3/12/25, participants reviewed the 2/25/25 Oncor comments.  </w:t>
            </w:r>
            <w:r w:rsidR="00F47B7C">
              <w:t xml:space="preserve">The sponsor </w:t>
            </w:r>
            <w:r>
              <w:t xml:space="preserve">cited continued economic and compliance risk while NPRR1238 remains pending; requested that PRS recommend approval in effort to reach the May 28, 2025 TAC meeting; and expressed willingness to withdraw NPRR1238 should Senate Bill 6 (SB6) resolve </w:t>
            </w:r>
            <w:r w:rsidR="00F47B7C">
              <w:t xml:space="preserve">the compliance </w:t>
            </w:r>
            <w:r>
              <w:t>issue, once finalized.  Some participants debated SB6’s anticipated effect on NPRR1238 and questioned the merit of spending limited ERCOT resources developing an Impact Analysis when SB6 might ultimately negate NPRR1238’s concept.</w:t>
            </w:r>
          </w:p>
          <w:p w14:paraId="3296EE2F" w14:textId="77777777" w:rsidR="005F5232" w:rsidRDefault="00DB4055" w:rsidP="000A106D">
            <w:pPr>
              <w:pStyle w:val="NormalArial"/>
              <w:spacing w:before="120" w:after="120"/>
            </w:pPr>
            <w:r>
              <w:t>On 4/9/25, PRS reviewed the 3/31/25 ERCOT comments.  Some participants expressed concern that further delay will prevent NPRR1238 from being approved in time for the 2025 winter season.</w:t>
            </w:r>
          </w:p>
          <w:p w14:paraId="14755A4F" w14:textId="51C28B7D" w:rsidR="00DB4055" w:rsidRPr="00156DD6" w:rsidRDefault="005F5232" w:rsidP="000A106D">
            <w:pPr>
              <w:pStyle w:val="NormalArial"/>
              <w:spacing w:before="120" w:after="120"/>
            </w:pPr>
            <w:r>
              <w:t xml:space="preserve">On 5/14/25, </w:t>
            </w:r>
            <w:r w:rsidR="007C27EF">
              <w:t xml:space="preserve">PRS reviewed the 5/7/25 ERCOT comments and 5/13/25 Impact Analysis.  </w:t>
            </w:r>
            <w:r w:rsidR="00F47B7C">
              <w:t xml:space="preserve">The sponsor </w:t>
            </w:r>
            <w:r w:rsidR="007C27EF">
              <w:t>emphasized shared</w:t>
            </w:r>
            <w:r w:rsidR="003D42E2">
              <w:t xml:space="preserve"> </w:t>
            </w:r>
            <w:r w:rsidR="007C27EF">
              <w:t>compliance risks if NPRR1238</w:t>
            </w:r>
            <w:r w:rsidR="00C87F0E">
              <w:t xml:space="preserve"> is</w:t>
            </w:r>
            <w:r w:rsidR="007C27EF">
              <w:t xml:space="preserve"> not approved and cited issues </w:t>
            </w:r>
            <w:r w:rsidR="003D42E2">
              <w:t>remaining</w:t>
            </w:r>
            <w:r w:rsidR="007C27EF">
              <w:t xml:space="preserve"> in SB6’s development.  </w:t>
            </w:r>
            <w:r w:rsidR="00F47B7C">
              <w:t>Participants</w:t>
            </w:r>
            <w:r w:rsidR="007C27EF">
              <w:t xml:space="preserve"> discussed </w:t>
            </w:r>
            <w:r w:rsidR="00F47B7C">
              <w:t xml:space="preserve">the cost benefit of NPRR1238; and whether it should be tabled pending </w:t>
            </w:r>
            <w:r w:rsidR="007C27EF">
              <w:t xml:space="preserve">SB6 </w:t>
            </w:r>
            <w:r w:rsidR="00F47B7C">
              <w:t>resolution</w:t>
            </w:r>
            <w:r w:rsidR="007C27EF">
              <w:t xml:space="preserve">.  </w:t>
            </w:r>
            <w:r w:rsidR="00C87F0E">
              <w:t>The</w:t>
            </w:r>
            <w:r w:rsidR="003D42E2">
              <w:t xml:space="preserve"> priority and rank </w:t>
            </w:r>
            <w:r w:rsidR="00C87F0E">
              <w:t xml:space="preserve">and </w:t>
            </w:r>
            <w:r w:rsidR="003D42E2">
              <w:t>continued evaluation of NPRR1238’s impacts</w:t>
            </w:r>
            <w:r w:rsidR="00C87F0E">
              <w:t xml:space="preserve"> were discussed. </w:t>
            </w:r>
            <w:r w:rsidR="003D42E2">
              <w:t xml:space="preserve"> </w:t>
            </w:r>
          </w:p>
        </w:tc>
      </w:tr>
    </w:tbl>
    <w:p w14:paraId="3EB9E92D" w14:textId="77777777" w:rsidR="00040D0F" w:rsidRDefault="00040D0F" w:rsidP="00040D0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B4055" w:rsidRPr="001D0AB6" w14:paraId="37BB909F" w14:textId="77777777" w:rsidTr="000A106D">
        <w:trPr>
          <w:trHeight w:val="432"/>
        </w:trPr>
        <w:tc>
          <w:tcPr>
            <w:tcW w:w="10440" w:type="dxa"/>
            <w:gridSpan w:val="2"/>
            <w:shd w:val="clear" w:color="auto" w:fill="FFFFFF"/>
            <w:vAlign w:val="center"/>
          </w:tcPr>
          <w:p w14:paraId="7FB75818" w14:textId="77777777" w:rsidR="00DB4055" w:rsidRPr="001D0AB6" w:rsidRDefault="00DB4055" w:rsidP="000A106D">
            <w:pPr>
              <w:ind w:hanging="2"/>
              <w:jc w:val="center"/>
              <w:rPr>
                <w:rFonts w:ascii="Arial" w:hAnsi="Arial"/>
                <w:b/>
              </w:rPr>
            </w:pPr>
            <w:r w:rsidRPr="001D0AB6">
              <w:rPr>
                <w:rFonts w:ascii="Arial" w:hAnsi="Arial"/>
                <w:b/>
              </w:rPr>
              <w:t>Opinions</w:t>
            </w:r>
          </w:p>
        </w:tc>
      </w:tr>
      <w:tr w:rsidR="00DB4055" w:rsidRPr="001D0AB6" w14:paraId="59A8994A" w14:textId="77777777" w:rsidTr="000A106D">
        <w:trPr>
          <w:trHeight w:val="432"/>
        </w:trPr>
        <w:tc>
          <w:tcPr>
            <w:tcW w:w="2880" w:type="dxa"/>
            <w:shd w:val="clear" w:color="auto" w:fill="FFFFFF"/>
            <w:vAlign w:val="center"/>
          </w:tcPr>
          <w:p w14:paraId="31A80000" w14:textId="77777777" w:rsidR="00DB4055" w:rsidRPr="001D0AB6" w:rsidRDefault="00DB4055" w:rsidP="000A106D">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1514CA7B" w14:textId="2F6E2748" w:rsidR="00DB4055" w:rsidRPr="001D0AB6" w:rsidRDefault="00372788" w:rsidP="000A106D">
            <w:pPr>
              <w:spacing w:before="120" w:after="120"/>
              <w:ind w:hanging="2"/>
              <w:rPr>
                <w:rFonts w:ascii="Arial" w:hAnsi="Arial"/>
              </w:rPr>
            </w:pPr>
            <w:r w:rsidRPr="00372788">
              <w:rPr>
                <w:rFonts w:ascii="Arial" w:hAnsi="Arial"/>
              </w:rPr>
              <w:t>ERCOT Credit Staff and the Credit Finance Sub Group (CFSG) have reviewed NPRR1238 and do not believe that it requires changes to credit monitoring activity or the calculation of liability.</w:t>
            </w:r>
          </w:p>
        </w:tc>
      </w:tr>
      <w:tr w:rsidR="00DB4055" w:rsidRPr="001D0AB6" w14:paraId="39933195" w14:textId="77777777" w:rsidTr="000A106D">
        <w:trPr>
          <w:trHeight w:val="432"/>
        </w:trPr>
        <w:tc>
          <w:tcPr>
            <w:tcW w:w="2880" w:type="dxa"/>
            <w:shd w:val="clear" w:color="auto" w:fill="FFFFFF"/>
            <w:vAlign w:val="center"/>
          </w:tcPr>
          <w:p w14:paraId="340D8619" w14:textId="77777777" w:rsidR="00DB4055" w:rsidRPr="001D0AB6" w:rsidRDefault="00DB4055" w:rsidP="000A106D">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05DE3B3C" w14:textId="77777777" w:rsidR="00DB4055" w:rsidRPr="001D0AB6" w:rsidRDefault="00DB4055" w:rsidP="000A106D">
            <w:pPr>
              <w:spacing w:before="120" w:after="120"/>
              <w:ind w:hanging="2"/>
              <w:rPr>
                <w:rFonts w:ascii="Arial" w:hAnsi="Arial"/>
                <w:b/>
                <w:bCs/>
              </w:rPr>
            </w:pPr>
            <w:r w:rsidRPr="001D0AB6">
              <w:rPr>
                <w:rFonts w:ascii="Arial" w:hAnsi="Arial"/>
              </w:rPr>
              <w:t>To be determined</w:t>
            </w:r>
          </w:p>
        </w:tc>
      </w:tr>
      <w:tr w:rsidR="00DB4055" w:rsidRPr="001D0AB6" w14:paraId="42D1EBCE" w14:textId="77777777" w:rsidTr="000A106D">
        <w:trPr>
          <w:trHeight w:val="432"/>
        </w:trPr>
        <w:tc>
          <w:tcPr>
            <w:tcW w:w="2880" w:type="dxa"/>
            <w:shd w:val="clear" w:color="auto" w:fill="FFFFFF"/>
            <w:vAlign w:val="center"/>
          </w:tcPr>
          <w:p w14:paraId="5EE1F13A" w14:textId="77777777" w:rsidR="00DB4055" w:rsidRPr="001D0AB6" w:rsidRDefault="00DB4055" w:rsidP="000A106D">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1CF01E95" w14:textId="77777777" w:rsidR="00DB4055" w:rsidRPr="001D0AB6" w:rsidRDefault="00DB4055" w:rsidP="000A106D">
            <w:pPr>
              <w:spacing w:before="120" w:after="120"/>
              <w:ind w:hanging="2"/>
              <w:rPr>
                <w:rFonts w:ascii="Arial" w:hAnsi="Arial"/>
                <w:b/>
                <w:bCs/>
              </w:rPr>
            </w:pPr>
            <w:r w:rsidRPr="001D0AB6">
              <w:rPr>
                <w:rFonts w:ascii="Arial" w:hAnsi="Arial"/>
              </w:rPr>
              <w:t>To be determined</w:t>
            </w:r>
          </w:p>
        </w:tc>
      </w:tr>
      <w:tr w:rsidR="00DB4055" w:rsidRPr="001D0AB6" w14:paraId="718172C2" w14:textId="77777777" w:rsidTr="000A106D">
        <w:trPr>
          <w:trHeight w:val="432"/>
        </w:trPr>
        <w:tc>
          <w:tcPr>
            <w:tcW w:w="2880" w:type="dxa"/>
            <w:shd w:val="clear" w:color="auto" w:fill="FFFFFF"/>
            <w:vAlign w:val="center"/>
          </w:tcPr>
          <w:p w14:paraId="0A502816" w14:textId="77777777" w:rsidR="00DB4055" w:rsidRPr="001D0AB6" w:rsidRDefault="00DB4055" w:rsidP="000A106D">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401E9D33" w14:textId="77777777" w:rsidR="00DB4055" w:rsidRPr="001D0AB6" w:rsidRDefault="00DB4055" w:rsidP="000A106D">
            <w:pPr>
              <w:spacing w:before="120" w:after="120"/>
              <w:ind w:hanging="2"/>
              <w:rPr>
                <w:rFonts w:ascii="Arial" w:hAnsi="Arial"/>
                <w:b/>
                <w:bCs/>
              </w:rPr>
            </w:pPr>
            <w:r w:rsidRPr="001D0AB6">
              <w:rPr>
                <w:rFonts w:ascii="Arial" w:hAnsi="Arial"/>
              </w:rPr>
              <w:t>To be determined</w:t>
            </w:r>
          </w:p>
        </w:tc>
      </w:tr>
    </w:tbl>
    <w:p w14:paraId="0DC30AE6" w14:textId="77777777" w:rsidR="00DB4055" w:rsidRDefault="00DB4055" w:rsidP="00040D0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B4055" w14:paraId="434FB73F" w14:textId="77777777" w:rsidTr="000A106D">
        <w:trPr>
          <w:cantSplit/>
          <w:trHeight w:val="432"/>
        </w:trPr>
        <w:tc>
          <w:tcPr>
            <w:tcW w:w="10440" w:type="dxa"/>
            <w:gridSpan w:val="2"/>
            <w:tcBorders>
              <w:top w:val="single" w:sz="4" w:space="0" w:color="auto"/>
            </w:tcBorders>
            <w:shd w:val="clear" w:color="auto" w:fill="FFFFFF"/>
            <w:vAlign w:val="center"/>
          </w:tcPr>
          <w:p w14:paraId="750E5E97" w14:textId="77777777" w:rsidR="00DB4055" w:rsidRPr="00176375" w:rsidRDefault="00DB4055" w:rsidP="000A106D">
            <w:pPr>
              <w:pStyle w:val="Header"/>
              <w:jc w:val="center"/>
              <w:rPr>
                <w:bCs w:val="0"/>
              </w:rPr>
            </w:pPr>
            <w:r>
              <w:t>Sponsor</w:t>
            </w:r>
          </w:p>
        </w:tc>
      </w:tr>
      <w:tr w:rsidR="00DB4055" w14:paraId="07B6BC1D" w14:textId="77777777" w:rsidTr="000A106D">
        <w:trPr>
          <w:cantSplit/>
          <w:trHeight w:val="432"/>
        </w:trPr>
        <w:tc>
          <w:tcPr>
            <w:tcW w:w="2880" w:type="dxa"/>
            <w:shd w:val="clear" w:color="auto" w:fill="FFFFFF"/>
            <w:vAlign w:val="center"/>
          </w:tcPr>
          <w:p w14:paraId="6435D768" w14:textId="77777777" w:rsidR="00DB4055" w:rsidRPr="00176375" w:rsidRDefault="00DB4055" w:rsidP="000A106D">
            <w:pPr>
              <w:pStyle w:val="Header"/>
              <w:rPr>
                <w:bCs w:val="0"/>
              </w:rPr>
            </w:pPr>
            <w:r w:rsidRPr="00B93CA0">
              <w:rPr>
                <w:bCs w:val="0"/>
              </w:rPr>
              <w:t>Name</w:t>
            </w:r>
          </w:p>
        </w:tc>
        <w:tc>
          <w:tcPr>
            <w:tcW w:w="7560" w:type="dxa"/>
            <w:shd w:val="clear" w:color="auto" w:fill="FFFFFF"/>
            <w:vAlign w:val="center"/>
          </w:tcPr>
          <w:p w14:paraId="0095A3BA" w14:textId="77777777" w:rsidR="00DB4055" w:rsidRDefault="00DB4055" w:rsidP="000A106D">
            <w:pPr>
              <w:pStyle w:val="NormalArial"/>
            </w:pPr>
            <w:r>
              <w:rPr>
                <w:rFonts w:eastAsia="Arial" w:cs="Arial"/>
                <w:color w:val="000000"/>
              </w:rPr>
              <w:t>Joe Dan Wilson</w:t>
            </w:r>
          </w:p>
        </w:tc>
      </w:tr>
      <w:tr w:rsidR="00DB4055" w14:paraId="7EC38444" w14:textId="77777777" w:rsidTr="000A106D">
        <w:trPr>
          <w:cantSplit/>
          <w:trHeight w:val="432"/>
        </w:trPr>
        <w:tc>
          <w:tcPr>
            <w:tcW w:w="2880" w:type="dxa"/>
            <w:shd w:val="clear" w:color="auto" w:fill="FFFFFF"/>
            <w:vAlign w:val="center"/>
          </w:tcPr>
          <w:p w14:paraId="085B5817" w14:textId="77777777" w:rsidR="00DB4055" w:rsidRPr="00B93CA0" w:rsidRDefault="00DB4055" w:rsidP="000A106D">
            <w:pPr>
              <w:pStyle w:val="Header"/>
              <w:rPr>
                <w:bCs w:val="0"/>
              </w:rPr>
            </w:pPr>
            <w:r w:rsidRPr="00B93CA0">
              <w:rPr>
                <w:bCs w:val="0"/>
              </w:rPr>
              <w:t>E-mail Address</w:t>
            </w:r>
          </w:p>
        </w:tc>
        <w:tc>
          <w:tcPr>
            <w:tcW w:w="7560" w:type="dxa"/>
            <w:shd w:val="clear" w:color="auto" w:fill="FFFFFF"/>
            <w:vAlign w:val="center"/>
          </w:tcPr>
          <w:p w14:paraId="334F2823" w14:textId="77777777" w:rsidR="00DB4055" w:rsidRDefault="00DB4055" w:rsidP="000A106D">
            <w:pPr>
              <w:pStyle w:val="NormalArial"/>
            </w:pPr>
            <w:hyperlink r:id="rId20" w:history="1">
              <w:r w:rsidRPr="00FE2729">
                <w:rPr>
                  <w:rStyle w:val="Hyperlink"/>
                  <w:rFonts w:eastAsia="Arial" w:cs="Arial"/>
                </w:rPr>
                <w:t>jwilson@gsec.coop</w:t>
              </w:r>
            </w:hyperlink>
          </w:p>
        </w:tc>
      </w:tr>
      <w:tr w:rsidR="00DB4055" w14:paraId="057459A4" w14:textId="77777777" w:rsidTr="000A106D">
        <w:trPr>
          <w:cantSplit/>
          <w:trHeight w:val="432"/>
        </w:trPr>
        <w:tc>
          <w:tcPr>
            <w:tcW w:w="2880" w:type="dxa"/>
            <w:shd w:val="clear" w:color="auto" w:fill="FFFFFF"/>
            <w:vAlign w:val="center"/>
          </w:tcPr>
          <w:p w14:paraId="2DB61A14" w14:textId="77777777" w:rsidR="00DB4055" w:rsidRPr="00B93CA0" w:rsidRDefault="00DB4055" w:rsidP="000A106D">
            <w:pPr>
              <w:pStyle w:val="Header"/>
              <w:rPr>
                <w:bCs w:val="0"/>
              </w:rPr>
            </w:pPr>
            <w:r w:rsidRPr="00B93CA0">
              <w:rPr>
                <w:bCs w:val="0"/>
              </w:rPr>
              <w:t>Company</w:t>
            </w:r>
          </w:p>
        </w:tc>
        <w:tc>
          <w:tcPr>
            <w:tcW w:w="7560" w:type="dxa"/>
            <w:shd w:val="clear" w:color="auto" w:fill="FFFFFF"/>
            <w:vAlign w:val="center"/>
          </w:tcPr>
          <w:p w14:paraId="3E134CC1" w14:textId="77777777" w:rsidR="00DB4055" w:rsidRDefault="00DB4055" w:rsidP="000A106D">
            <w:pPr>
              <w:pStyle w:val="NormalArial"/>
            </w:pPr>
            <w:r>
              <w:rPr>
                <w:rFonts w:eastAsia="Arial" w:cs="Arial"/>
                <w:color w:val="000000"/>
              </w:rPr>
              <w:t>GSEC</w:t>
            </w:r>
          </w:p>
        </w:tc>
      </w:tr>
      <w:tr w:rsidR="00DB4055" w14:paraId="1BFEFEDC" w14:textId="77777777" w:rsidTr="000A106D">
        <w:trPr>
          <w:cantSplit/>
          <w:trHeight w:val="432"/>
        </w:trPr>
        <w:tc>
          <w:tcPr>
            <w:tcW w:w="2880" w:type="dxa"/>
            <w:tcBorders>
              <w:bottom w:val="single" w:sz="4" w:space="0" w:color="auto"/>
            </w:tcBorders>
            <w:shd w:val="clear" w:color="auto" w:fill="FFFFFF"/>
            <w:vAlign w:val="center"/>
          </w:tcPr>
          <w:p w14:paraId="5B9F8DAB" w14:textId="77777777" w:rsidR="00DB4055" w:rsidRPr="00B93CA0" w:rsidRDefault="00DB4055" w:rsidP="000A106D">
            <w:pPr>
              <w:pStyle w:val="Header"/>
              <w:rPr>
                <w:bCs w:val="0"/>
              </w:rPr>
            </w:pPr>
            <w:r w:rsidRPr="00B93CA0">
              <w:rPr>
                <w:bCs w:val="0"/>
              </w:rPr>
              <w:lastRenderedPageBreak/>
              <w:t>Phone Number</w:t>
            </w:r>
          </w:p>
        </w:tc>
        <w:tc>
          <w:tcPr>
            <w:tcW w:w="7560" w:type="dxa"/>
            <w:tcBorders>
              <w:bottom w:val="single" w:sz="4" w:space="0" w:color="000000"/>
            </w:tcBorders>
            <w:shd w:val="clear" w:color="auto" w:fill="FFFFFF"/>
            <w:vAlign w:val="center"/>
          </w:tcPr>
          <w:p w14:paraId="130AAF97" w14:textId="77777777" w:rsidR="00DB4055" w:rsidRDefault="00DB4055" w:rsidP="000A106D">
            <w:pPr>
              <w:pStyle w:val="NormalArial"/>
            </w:pPr>
            <w:r>
              <w:rPr>
                <w:rFonts w:eastAsia="Arial" w:cs="Arial"/>
                <w:color w:val="000000"/>
              </w:rPr>
              <w:t>806-349-5210</w:t>
            </w:r>
          </w:p>
        </w:tc>
      </w:tr>
      <w:tr w:rsidR="00DB4055" w14:paraId="398B87EE" w14:textId="77777777" w:rsidTr="000A106D">
        <w:trPr>
          <w:cantSplit/>
          <w:trHeight w:val="432"/>
        </w:trPr>
        <w:tc>
          <w:tcPr>
            <w:tcW w:w="2880" w:type="dxa"/>
            <w:shd w:val="clear" w:color="auto" w:fill="FFFFFF"/>
            <w:vAlign w:val="center"/>
          </w:tcPr>
          <w:p w14:paraId="208410F2" w14:textId="77777777" w:rsidR="00DB4055" w:rsidRPr="00B93CA0" w:rsidRDefault="00DB4055" w:rsidP="000A106D">
            <w:pPr>
              <w:pStyle w:val="Header"/>
              <w:rPr>
                <w:bCs w:val="0"/>
              </w:rPr>
            </w:pPr>
            <w:r>
              <w:rPr>
                <w:bCs w:val="0"/>
              </w:rPr>
              <w:t>Cell</w:t>
            </w:r>
            <w:r w:rsidRPr="00B93CA0">
              <w:rPr>
                <w:bCs w:val="0"/>
              </w:rPr>
              <w:t xml:space="preserve"> Number</w:t>
            </w:r>
          </w:p>
        </w:tc>
        <w:tc>
          <w:tcPr>
            <w:tcW w:w="7560" w:type="dxa"/>
            <w:shd w:val="clear" w:color="auto" w:fill="FFFFFF"/>
            <w:vAlign w:val="center"/>
          </w:tcPr>
          <w:p w14:paraId="058AD149" w14:textId="77777777" w:rsidR="00DB4055" w:rsidRDefault="00DB4055" w:rsidP="000A106D">
            <w:pPr>
              <w:pStyle w:val="NormalArial"/>
            </w:pPr>
            <w:r>
              <w:rPr>
                <w:rFonts w:eastAsia="Arial" w:cs="Arial"/>
                <w:color w:val="000000"/>
              </w:rPr>
              <w:t>806-340-1214</w:t>
            </w:r>
          </w:p>
        </w:tc>
      </w:tr>
      <w:tr w:rsidR="00DB4055" w14:paraId="6649600B" w14:textId="77777777" w:rsidTr="000A106D">
        <w:trPr>
          <w:cantSplit/>
          <w:trHeight w:val="432"/>
        </w:trPr>
        <w:tc>
          <w:tcPr>
            <w:tcW w:w="2880" w:type="dxa"/>
            <w:tcBorders>
              <w:bottom w:val="single" w:sz="4" w:space="0" w:color="auto"/>
            </w:tcBorders>
            <w:shd w:val="clear" w:color="auto" w:fill="FFFFFF"/>
            <w:vAlign w:val="center"/>
          </w:tcPr>
          <w:p w14:paraId="38EA87F5" w14:textId="77777777" w:rsidR="00DB4055" w:rsidRPr="00B93CA0" w:rsidRDefault="00DB4055" w:rsidP="000A106D">
            <w:pPr>
              <w:pStyle w:val="Header"/>
              <w:rPr>
                <w:bCs w:val="0"/>
              </w:rPr>
            </w:pPr>
            <w:r>
              <w:rPr>
                <w:bCs w:val="0"/>
              </w:rPr>
              <w:t>Market Segment</w:t>
            </w:r>
          </w:p>
        </w:tc>
        <w:tc>
          <w:tcPr>
            <w:tcW w:w="7560" w:type="dxa"/>
            <w:tcBorders>
              <w:bottom w:val="single" w:sz="4" w:space="0" w:color="000000"/>
            </w:tcBorders>
            <w:shd w:val="clear" w:color="auto" w:fill="FFFFFF"/>
            <w:vAlign w:val="center"/>
          </w:tcPr>
          <w:p w14:paraId="186E9B52" w14:textId="77777777" w:rsidR="00DB4055" w:rsidRDefault="00DB4055" w:rsidP="000A106D">
            <w:pPr>
              <w:pStyle w:val="NormalArial"/>
            </w:pPr>
            <w:r>
              <w:rPr>
                <w:rFonts w:eastAsia="Arial" w:cs="Arial"/>
                <w:color w:val="000000"/>
              </w:rPr>
              <w:t>Cooperative</w:t>
            </w:r>
          </w:p>
        </w:tc>
      </w:tr>
    </w:tbl>
    <w:p w14:paraId="20DCDEF7" w14:textId="77777777" w:rsidR="00DB4055" w:rsidRDefault="00DB4055" w:rsidP="00040D0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DB4055" w:rsidRPr="00D56D61" w14:paraId="6C0D0732" w14:textId="77777777" w:rsidTr="000A106D">
        <w:trPr>
          <w:cantSplit/>
          <w:trHeight w:val="432"/>
        </w:trPr>
        <w:tc>
          <w:tcPr>
            <w:tcW w:w="10440" w:type="dxa"/>
            <w:gridSpan w:val="2"/>
            <w:vAlign w:val="center"/>
          </w:tcPr>
          <w:p w14:paraId="5FA22FB4" w14:textId="77777777" w:rsidR="00DB4055" w:rsidRPr="007C199B" w:rsidRDefault="00DB4055" w:rsidP="000A106D">
            <w:pPr>
              <w:pStyle w:val="NormalArial"/>
              <w:jc w:val="center"/>
              <w:rPr>
                <w:b/>
              </w:rPr>
            </w:pPr>
            <w:r w:rsidRPr="007C199B">
              <w:rPr>
                <w:b/>
              </w:rPr>
              <w:t>Market Rules Staff Contact</w:t>
            </w:r>
          </w:p>
        </w:tc>
      </w:tr>
      <w:tr w:rsidR="00DB4055" w:rsidRPr="00D56D61" w14:paraId="381C6BB6" w14:textId="77777777" w:rsidTr="000A106D">
        <w:trPr>
          <w:cantSplit/>
          <w:trHeight w:val="432"/>
        </w:trPr>
        <w:tc>
          <w:tcPr>
            <w:tcW w:w="2880" w:type="dxa"/>
            <w:vAlign w:val="center"/>
          </w:tcPr>
          <w:p w14:paraId="4AD9FE34" w14:textId="77777777" w:rsidR="00DB4055" w:rsidRPr="007C199B" w:rsidRDefault="00DB4055" w:rsidP="000A106D">
            <w:pPr>
              <w:pStyle w:val="NormalArial"/>
              <w:rPr>
                <w:b/>
              </w:rPr>
            </w:pPr>
            <w:r w:rsidRPr="007C199B">
              <w:rPr>
                <w:b/>
              </w:rPr>
              <w:t>Name</w:t>
            </w:r>
          </w:p>
        </w:tc>
        <w:tc>
          <w:tcPr>
            <w:tcW w:w="7560" w:type="dxa"/>
            <w:vAlign w:val="center"/>
          </w:tcPr>
          <w:p w14:paraId="27F9E03E" w14:textId="77777777" w:rsidR="00DB4055" w:rsidRPr="00D56D61" w:rsidRDefault="00DB4055" w:rsidP="000A106D">
            <w:pPr>
              <w:pStyle w:val="NormalArial"/>
            </w:pPr>
            <w:r>
              <w:t>Jordan Troublefield</w:t>
            </w:r>
          </w:p>
        </w:tc>
      </w:tr>
      <w:tr w:rsidR="00DB4055" w:rsidRPr="00D56D61" w14:paraId="6DB866B4" w14:textId="77777777" w:rsidTr="000A106D">
        <w:trPr>
          <w:cantSplit/>
          <w:trHeight w:val="432"/>
        </w:trPr>
        <w:tc>
          <w:tcPr>
            <w:tcW w:w="2880" w:type="dxa"/>
            <w:vAlign w:val="center"/>
          </w:tcPr>
          <w:p w14:paraId="355D0002" w14:textId="77777777" w:rsidR="00DB4055" w:rsidRPr="007C199B" w:rsidRDefault="00DB4055" w:rsidP="000A106D">
            <w:pPr>
              <w:pStyle w:val="NormalArial"/>
              <w:rPr>
                <w:b/>
              </w:rPr>
            </w:pPr>
            <w:r w:rsidRPr="007C199B">
              <w:rPr>
                <w:b/>
              </w:rPr>
              <w:t>E-Mail Address</w:t>
            </w:r>
          </w:p>
        </w:tc>
        <w:tc>
          <w:tcPr>
            <w:tcW w:w="7560" w:type="dxa"/>
            <w:vAlign w:val="center"/>
          </w:tcPr>
          <w:p w14:paraId="4BD60CDD" w14:textId="77777777" w:rsidR="00DB4055" w:rsidRPr="00D56D61" w:rsidRDefault="00DB4055" w:rsidP="000A106D">
            <w:pPr>
              <w:pStyle w:val="NormalArial"/>
            </w:pPr>
            <w:hyperlink r:id="rId21" w:history="1">
              <w:r w:rsidRPr="00244236">
                <w:rPr>
                  <w:rStyle w:val="Hyperlink"/>
                </w:rPr>
                <w:t>Jordan.Troublefield@ercot.com</w:t>
              </w:r>
            </w:hyperlink>
            <w:r>
              <w:t xml:space="preserve"> </w:t>
            </w:r>
          </w:p>
        </w:tc>
      </w:tr>
      <w:tr w:rsidR="00DB4055" w:rsidRPr="005370B5" w14:paraId="04D35242" w14:textId="77777777" w:rsidTr="000A106D">
        <w:trPr>
          <w:cantSplit/>
          <w:trHeight w:val="432"/>
        </w:trPr>
        <w:tc>
          <w:tcPr>
            <w:tcW w:w="2880" w:type="dxa"/>
            <w:vAlign w:val="center"/>
          </w:tcPr>
          <w:p w14:paraId="56490139" w14:textId="77777777" w:rsidR="00DB4055" w:rsidRPr="007C199B" w:rsidRDefault="00DB4055" w:rsidP="000A106D">
            <w:pPr>
              <w:pStyle w:val="NormalArial"/>
              <w:rPr>
                <w:b/>
              </w:rPr>
            </w:pPr>
            <w:r w:rsidRPr="007C199B">
              <w:rPr>
                <w:b/>
              </w:rPr>
              <w:t>Phone Number</w:t>
            </w:r>
          </w:p>
        </w:tc>
        <w:tc>
          <w:tcPr>
            <w:tcW w:w="7560" w:type="dxa"/>
            <w:vAlign w:val="center"/>
          </w:tcPr>
          <w:p w14:paraId="49C0CF08" w14:textId="77777777" w:rsidR="00DB4055" w:rsidRDefault="00DB4055" w:rsidP="000A106D">
            <w:pPr>
              <w:pStyle w:val="NormalArial"/>
            </w:pPr>
            <w:r w:rsidRPr="00513836">
              <w:t>512-248-6521</w:t>
            </w:r>
          </w:p>
        </w:tc>
      </w:tr>
    </w:tbl>
    <w:p w14:paraId="35CEB07A" w14:textId="77777777" w:rsidR="00DB4055" w:rsidRDefault="00DB4055" w:rsidP="00040D0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B4055" w:rsidRPr="001D0AB6" w14:paraId="36BA80C3" w14:textId="77777777" w:rsidTr="000A106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1B3B885" w14:textId="77777777" w:rsidR="00DB4055" w:rsidRPr="001D0AB6" w:rsidRDefault="00DB4055" w:rsidP="000A106D">
            <w:pPr>
              <w:ind w:hanging="2"/>
              <w:jc w:val="center"/>
              <w:rPr>
                <w:rFonts w:ascii="Arial" w:hAnsi="Arial"/>
                <w:b/>
              </w:rPr>
            </w:pPr>
            <w:r w:rsidRPr="001D0AB6">
              <w:rPr>
                <w:rFonts w:ascii="Arial" w:hAnsi="Arial"/>
                <w:b/>
              </w:rPr>
              <w:t>Comments Received</w:t>
            </w:r>
          </w:p>
        </w:tc>
      </w:tr>
      <w:tr w:rsidR="00DB4055" w:rsidRPr="001D0AB6" w14:paraId="3002576C" w14:textId="77777777" w:rsidTr="000A106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EA8664" w14:textId="77777777" w:rsidR="00DB4055" w:rsidRPr="001D0AB6" w:rsidRDefault="00DB4055" w:rsidP="000A106D">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F328417" w14:textId="77777777" w:rsidR="00DB4055" w:rsidRPr="001D0AB6" w:rsidRDefault="00DB4055" w:rsidP="000A106D">
            <w:pPr>
              <w:ind w:hanging="2"/>
              <w:rPr>
                <w:rFonts w:ascii="Arial" w:hAnsi="Arial"/>
                <w:b/>
              </w:rPr>
            </w:pPr>
            <w:r w:rsidRPr="001D0AB6">
              <w:rPr>
                <w:rFonts w:ascii="Arial" w:hAnsi="Arial"/>
                <w:b/>
              </w:rPr>
              <w:t>Comment Summary</w:t>
            </w:r>
          </w:p>
        </w:tc>
      </w:tr>
      <w:tr w:rsidR="00DB4055" w:rsidRPr="001D0AB6" w14:paraId="47FEAB6F" w14:textId="77777777" w:rsidTr="000A106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4E0A7BE" w14:textId="77777777" w:rsidR="00DB4055" w:rsidRPr="001D0AB6" w:rsidRDefault="00DB4055" w:rsidP="000A106D">
            <w:pPr>
              <w:tabs>
                <w:tab w:val="center" w:pos="4320"/>
                <w:tab w:val="right" w:pos="8640"/>
              </w:tabs>
              <w:rPr>
                <w:rFonts w:ascii="Arial" w:hAnsi="Arial"/>
              </w:rPr>
            </w:pPr>
            <w:r>
              <w:rPr>
                <w:rFonts w:ascii="Arial" w:hAnsi="Arial"/>
              </w:rPr>
              <w:t>ROS 071124</w:t>
            </w:r>
          </w:p>
        </w:tc>
        <w:tc>
          <w:tcPr>
            <w:tcW w:w="7560" w:type="dxa"/>
            <w:tcBorders>
              <w:top w:val="single" w:sz="4" w:space="0" w:color="auto"/>
              <w:left w:val="single" w:sz="4" w:space="0" w:color="auto"/>
              <w:bottom w:val="single" w:sz="4" w:space="0" w:color="auto"/>
              <w:right w:val="single" w:sz="4" w:space="0" w:color="auto"/>
            </w:tcBorders>
            <w:vAlign w:val="center"/>
          </w:tcPr>
          <w:p w14:paraId="1990183D" w14:textId="77777777" w:rsidR="00DB4055" w:rsidRPr="001D0AB6" w:rsidRDefault="00DB4055" w:rsidP="000A106D">
            <w:pPr>
              <w:spacing w:before="120" w:after="120"/>
              <w:rPr>
                <w:rFonts w:ascii="Arial" w:hAnsi="Arial"/>
              </w:rPr>
            </w:pPr>
            <w:r>
              <w:rPr>
                <w:rFonts w:ascii="Arial" w:hAnsi="Arial"/>
              </w:rPr>
              <w:t>R</w:t>
            </w:r>
            <w:r w:rsidRPr="00691187">
              <w:rPr>
                <w:rFonts w:ascii="Arial" w:hAnsi="Arial"/>
              </w:rPr>
              <w:t>equest</w:t>
            </w:r>
            <w:r>
              <w:rPr>
                <w:rFonts w:ascii="Arial" w:hAnsi="Arial"/>
              </w:rPr>
              <w:t>ed</w:t>
            </w:r>
            <w:r w:rsidRPr="00691187">
              <w:rPr>
                <w:rFonts w:ascii="Arial" w:hAnsi="Arial"/>
              </w:rPr>
              <w:t xml:space="preserve"> PRS table NPRR1238 for further review by OWG</w:t>
            </w:r>
          </w:p>
        </w:tc>
      </w:tr>
      <w:tr w:rsidR="00DB4055" w:rsidRPr="001D0AB6" w14:paraId="6D4E9D02" w14:textId="77777777" w:rsidTr="000A106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003A1E9" w14:textId="77777777" w:rsidR="00DB4055" w:rsidRDefault="00DB4055" w:rsidP="000A106D">
            <w:pPr>
              <w:tabs>
                <w:tab w:val="center" w:pos="4320"/>
                <w:tab w:val="right" w:pos="8640"/>
              </w:tabs>
              <w:rPr>
                <w:rFonts w:ascii="Arial" w:hAnsi="Arial"/>
              </w:rPr>
            </w:pPr>
            <w:r>
              <w:rPr>
                <w:rFonts w:ascii="Arial" w:hAnsi="Arial"/>
              </w:rPr>
              <w:t>ROS 080124</w:t>
            </w:r>
          </w:p>
        </w:tc>
        <w:tc>
          <w:tcPr>
            <w:tcW w:w="7560" w:type="dxa"/>
            <w:tcBorders>
              <w:top w:val="single" w:sz="4" w:space="0" w:color="auto"/>
              <w:left w:val="single" w:sz="4" w:space="0" w:color="auto"/>
              <w:bottom w:val="single" w:sz="4" w:space="0" w:color="auto"/>
              <w:right w:val="single" w:sz="4" w:space="0" w:color="auto"/>
            </w:tcBorders>
            <w:vAlign w:val="center"/>
          </w:tcPr>
          <w:p w14:paraId="7667204A" w14:textId="77777777" w:rsidR="00DB4055" w:rsidRDefault="00DB4055" w:rsidP="000A106D">
            <w:pPr>
              <w:spacing w:before="120" w:after="120"/>
              <w:rPr>
                <w:rFonts w:ascii="Arial" w:hAnsi="Arial"/>
              </w:rPr>
            </w:pPr>
            <w:r>
              <w:rPr>
                <w:rFonts w:ascii="Arial" w:hAnsi="Arial"/>
              </w:rPr>
              <w:t>R</w:t>
            </w:r>
            <w:r w:rsidRPr="007978E1">
              <w:rPr>
                <w:rFonts w:ascii="Arial" w:hAnsi="Arial"/>
              </w:rPr>
              <w:t>equest</w:t>
            </w:r>
            <w:r>
              <w:rPr>
                <w:rFonts w:ascii="Arial" w:hAnsi="Arial"/>
              </w:rPr>
              <w:t>ed</w:t>
            </w:r>
            <w:r w:rsidRPr="007978E1">
              <w:rPr>
                <w:rFonts w:ascii="Arial" w:hAnsi="Arial"/>
              </w:rPr>
              <w:t xml:space="preserve"> PRS continue to table NPRR1238 for further review by the OWG </w:t>
            </w:r>
          </w:p>
        </w:tc>
      </w:tr>
      <w:tr w:rsidR="00DB4055" w:rsidRPr="001D0AB6" w14:paraId="596E424D" w14:textId="77777777" w:rsidTr="000A106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BEA45BE" w14:textId="77777777" w:rsidR="00DB4055" w:rsidRDefault="00DB4055" w:rsidP="000A106D">
            <w:pPr>
              <w:tabs>
                <w:tab w:val="center" w:pos="4320"/>
                <w:tab w:val="right" w:pos="8640"/>
              </w:tabs>
              <w:rPr>
                <w:rFonts w:ascii="Arial" w:hAnsi="Arial"/>
              </w:rPr>
            </w:pPr>
            <w:r>
              <w:rPr>
                <w:rFonts w:ascii="Arial" w:hAnsi="Arial"/>
              </w:rPr>
              <w:t>WMS 080724</w:t>
            </w:r>
          </w:p>
        </w:tc>
        <w:tc>
          <w:tcPr>
            <w:tcW w:w="7560" w:type="dxa"/>
            <w:tcBorders>
              <w:top w:val="single" w:sz="4" w:space="0" w:color="auto"/>
              <w:left w:val="single" w:sz="4" w:space="0" w:color="auto"/>
              <w:bottom w:val="single" w:sz="4" w:space="0" w:color="auto"/>
              <w:right w:val="single" w:sz="4" w:space="0" w:color="auto"/>
            </w:tcBorders>
            <w:vAlign w:val="center"/>
          </w:tcPr>
          <w:p w14:paraId="65827924" w14:textId="77777777" w:rsidR="00DB4055" w:rsidRDefault="00DB4055" w:rsidP="000A106D">
            <w:pPr>
              <w:spacing w:before="120" w:after="120"/>
              <w:rPr>
                <w:rFonts w:ascii="Arial" w:hAnsi="Arial"/>
              </w:rPr>
            </w:pPr>
            <w:r>
              <w:rPr>
                <w:rFonts w:ascii="Arial" w:hAnsi="Arial"/>
              </w:rPr>
              <w:t>R</w:t>
            </w:r>
            <w:r w:rsidRPr="007978E1">
              <w:rPr>
                <w:rFonts w:ascii="Arial" w:hAnsi="Arial"/>
              </w:rPr>
              <w:t>equest</w:t>
            </w:r>
            <w:r>
              <w:rPr>
                <w:rFonts w:ascii="Arial" w:hAnsi="Arial"/>
              </w:rPr>
              <w:t>ed</w:t>
            </w:r>
            <w:r w:rsidRPr="007978E1">
              <w:rPr>
                <w:rFonts w:ascii="Arial" w:hAnsi="Arial"/>
              </w:rPr>
              <w:t xml:space="preserve"> PRS continue to table NPRR1238 for further review by the WMWG </w:t>
            </w:r>
          </w:p>
        </w:tc>
      </w:tr>
      <w:tr w:rsidR="00DB4055" w:rsidRPr="001D0AB6" w14:paraId="75D0FE31" w14:textId="77777777" w:rsidTr="000A106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5F27736" w14:textId="77777777" w:rsidR="00DB4055" w:rsidRDefault="00DB4055" w:rsidP="000A106D">
            <w:pPr>
              <w:tabs>
                <w:tab w:val="center" w:pos="4320"/>
                <w:tab w:val="right" w:pos="8640"/>
              </w:tabs>
              <w:rPr>
                <w:rFonts w:ascii="Arial" w:hAnsi="Arial"/>
              </w:rPr>
            </w:pPr>
            <w:r>
              <w:rPr>
                <w:rFonts w:ascii="Arial" w:hAnsi="Arial"/>
              </w:rPr>
              <w:t>Oncor 081424</w:t>
            </w:r>
          </w:p>
        </w:tc>
        <w:tc>
          <w:tcPr>
            <w:tcW w:w="7560" w:type="dxa"/>
            <w:tcBorders>
              <w:top w:val="single" w:sz="4" w:space="0" w:color="auto"/>
              <w:left w:val="single" w:sz="4" w:space="0" w:color="auto"/>
              <w:bottom w:val="single" w:sz="4" w:space="0" w:color="auto"/>
              <w:right w:val="single" w:sz="4" w:space="0" w:color="auto"/>
            </w:tcBorders>
            <w:vAlign w:val="center"/>
          </w:tcPr>
          <w:p w14:paraId="71D43A64" w14:textId="77777777" w:rsidR="00DB4055" w:rsidRDefault="00DB4055" w:rsidP="000A106D">
            <w:pPr>
              <w:spacing w:before="120" w:after="120"/>
              <w:rPr>
                <w:rFonts w:ascii="Arial" w:hAnsi="Arial"/>
              </w:rPr>
            </w:pPr>
            <w:r>
              <w:rPr>
                <w:rFonts w:ascii="Arial" w:hAnsi="Arial"/>
              </w:rPr>
              <w:t>Proposed edits regarding</w:t>
            </w:r>
            <w:r w:rsidRPr="007978E1">
              <w:rPr>
                <w:rFonts w:ascii="Arial" w:hAnsi="Arial"/>
              </w:rPr>
              <w:t xml:space="preserve"> the Transmission Operator (TO) roles associated with Voluntary Early Curtailment Loads (VECLs) </w:t>
            </w:r>
          </w:p>
        </w:tc>
      </w:tr>
      <w:tr w:rsidR="00DB4055" w:rsidRPr="001D0AB6" w14:paraId="7001C1E3" w14:textId="77777777" w:rsidTr="000A106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DB4A558" w14:textId="77777777" w:rsidR="00DB4055" w:rsidRDefault="00DB4055" w:rsidP="000A106D">
            <w:pPr>
              <w:tabs>
                <w:tab w:val="center" w:pos="4320"/>
                <w:tab w:val="right" w:pos="8640"/>
              </w:tabs>
              <w:rPr>
                <w:rFonts w:ascii="Arial" w:hAnsi="Arial"/>
              </w:rPr>
            </w:pPr>
            <w:r>
              <w:rPr>
                <w:rFonts w:ascii="Arial" w:hAnsi="Arial"/>
              </w:rPr>
              <w:t>ERCOT Steel Mills 103124</w:t>
            </w:r>
          </w:p>
        </w:tc>
        <w:tc>
          <w:tcPr>
            <w:tcW w:w="7560" w:type="dxa"/>
            <w:tcBorders>
              <w:top w:val="single" w:sz="4" w:space="0" w:color="auto"/>
              <w:left w:val="single" w:sz="4" w:space="0" w:color="auto"/>
              <w:bottom w:val="single" w:sz="4" w:space="0" w:color="auto"/>
              <w:right w:val="single" w:sz="4" w:space="0" w:color="auto"/>
            </w:tcBorders>
            <w:vAlign w:val="center"/>
          </w:tcPr>
          <w:p w14:paraId="46381170" w14:textId="77777777" w:rsidR="00DB4055" w:rsidRDefault="00DB4055" w:rsidP="000A106D">
            <w:pPr>
              <w:spacing w:before="120" w:after="120"/>
              <w:rPr>
                <w:rFonts w:ascii="Arial" w:hAnsi="Arial"/>
              </w:rPr>
            </w:pPr>
            <w:r>
              <w:rPr>
                <w:rFonts w:ascii="Arial" w:hAnsi="Arial"/>
              </w:rPr>
              <w:t>Proposed edits excluding Emergency Response Service (ERS) providers from the definition of</w:t>
            </w:r>
            <w:r w:rsidRPr="007978E1">
              <w:rPr>
                <w:rFonts w:ascii="Arial" w:hAnsi="Arial"/>
              </w:rPr>
              <w:t xml:space="preserve"> VECL </w:t>
            </w:r>
            <w:r>
              <w:rPr>
                <w:rFonts w:ascii="Arial" w:hAnsi="Arial"/>
              </w:rPr>
              <w:t>as</w:t>
            </w:r>
            <w:r w:rsidRPr="007978E1">
              <w:rPr>
                <w:rFonts w:ascii="Arial" w:hAnsi="Arial"/>
              </w:rPr>
              <w:t xml:space="preserve"> ERS providers are deployed separately in other sections of </w:t>
            </w:r>
            <w:r>
              <w:rPr>
                <w:rFonts w:ascii="Arial" w:hAnsi="Arial"/>
              </w:rPr>
              <w:t>NPRR1238</w:t>
            </w:r>
          </w:p>
        </w:tc>
      </w:tr>
      <w:tr w:rsidR="00DB4055" w:rsidRPr="001D0AB6" w14:paraId="785BBC55" w14:textId="77777777" w:rsidTr="000A106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E781741" w14:textId="77777777" w:rsidR="00DB4055" w:rsidRDefault="00DB4055" w:rsidP="000A106D">
            <w:pPr>
              <w:tabs>
                <w:tab w:val="center" w:pos="4320"/>
                <w:tab w:val="right" w:pos="8640"/>
              </w:tabs>
              <w:rPr>
                <w:rFonts w:ascii="Arial" w:hAnsi="Arial"/>
              </w:rPr>
            </w:pPr>
            <w:r>
              <w:rPr>
                <w:rFonts w:ascii="Arial" w:hAnsi="Arial"/>
              </w:rPr>
              <w:t>ERCOT 020625</w:t>
            </w:r>
          </w:p>
        </w:tc>
        <w:tc>
          <w:tcPr>
            <w:tcW w:w="7560" w:type="dxa"/>
            <w:tcBorders>
              <w:top w:val="single" w:sz="4" w:space="0" w:color="auto"/>
              <w:left w:val="single" w:sz="4" w:space="0" w:color="auto"/>
              <w:bottom w:val="single" w:sz="4" w:space="0" w:color="auto"/>
              <w:right w:val="single" w:sz="4" w:space="0" w:color="auto"/>
            </w:tcBorders>
            <w:vAlign w:val="center"/>
          </w:tcPr>
          <w:p w14:paraId="3020E0C5" w14:textId="77777777" w:rsidR="00DB4055" w:rsidRDefault="00DB4055" w:rsidP="000A106D">
            <w:pPr>
              <w:spacing w:before="120" w:after="120"/>
              <w:rPr>
                <w:rFonts w:ascii="Arial" w:hAnsi="Arial"/>
              </w:rPr>
            </w:pPr>
            <w:r>
              <w:rPr>
                <w:rFonts w:ascii="Arial" w:hAnsi="Arial"/>
              </w:rPr>
              <w:t>Proposed clarifying edits to NPRR1238 including removal and addition of various requirements</w:t>
            </w:r>
          </w:p>
        </w:tc>
      </w:tr>
      <w:tr w:rsidR="00DB4055" w:rsidRPr="001D0AB6" w14:paraId="79034043" w14:textId="77777777" w:rsidTr="000A106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254EFC1" w14:textId="77777777" w:rsidR="00DB4055" w:rsidRDefault="00DB4055" w:rsidP="000A106D">
            <w:pPr>
              <w:tabs>
                <w:tab w:val="center" w:pos="4320"/>
                <w:tab w:val="right" w:pos="8640"/>
              </w:tabs>
              <w:rPr>
                <w:rFonts w:ascii="Arial" w:hAnsi="Arial"/>
              </w:rPr>
            </w:pPr>
            <w:r>
              <w:rPr>
                <w:rFonts w:ascii="Arial" w:hAnsi="Arial"/>
              </w:rPr>
              <w:t>WMS 020725</w:t>
            </w:r>
          </w:p>
        </w:tc>
        <w:tc>
          <w:tcPr>
            <w:tcW w:w="7560" w:type="dxa"/>
            <w:tcBorders>
              <w:top w:val="single" w:sz="4" w:space="0" w:color="auto"/>
              <w:left w:val="single" w:sz="4" w:space="0" w:color="auto"/>
              <w:bottom w:val="single" w:sz="4" w:space="0" w:color="auto"/>
              <w:right w:val="single" w:sz="4" w:space="0" w:color="auto"/>
            </w:tcBorders>
            <w:vAlign w:val="center"/>
          </w:tcPr>
          <w:p w14:paraId="3F7EA817" w14:textId="77777777" w:rsidR="00DB4055" w:rsidRDefault="00DB4055" w:rsidP="000A106D">
            <w:pPr>
              <w:spacing w:before="120" w:after="120"/>
              <w:rPr>
                <w:rFonts w:ascii="Arial" w:hAnsi="Arial"/>
              </w:rPr>
            </w:pPr>
            <w:r>
              <w:rPr>
                <w:rFonts w:ascii="Arial" w:hAnsi="Arial"/>
              </w:rPr>
              <w:t>A</w:t>
            </w:r>
            <w:r w:rsidRPr="000D1166">
              <w:rPr>
                <w:rFonts w:ascii="Arial" w:hAnsi="Arial"/>
              </w:rPr>
              <w:t>dvise</w:t>
            </w:r>
            <w:r>
              <w:rPr>
                <w:rFonts w:ascii="Arial" w:hAnsi="Arial"/>
              </w:rPr>
              <w:t>d</w:t>
            </w:r>
            <w:r w:rsidRPr="000D1166">
              <w:rPr>
                <w:rFonts w:ascii="Arial" w:hAnsi="Arial"/>
              </w:rPr>
              <w:t xml:space="preserve"> PRS that WMS has concluded discussion of NPRR1238 and has no recommendation at this time</w:t>
            </w:r>
          </w:p>
        </w:tc>
      </w:tr>
      <w:tr w:rsidR="00DB4055" w:rsidRPr="001D0AB6" w14:paraId="1CEF9AA5" w14:textId="77777777" w:rsidTr="000A106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CC5363D" w14:textId="77777777" w:rsidR="00DB4055" w:rsidRDefault="00DB4055" w:rsidP="000A106D">
            <w:pPr>
              <w:tabs>
                <w:tab w:val="center" w:pos="4320"/>
                <w:tab w:val="right" w:pos="8640"/>
              </w:tabs>
              <w:rPr>
                <w:rFonts w:ascii="Arial" w:hAnsi="Arial"/>
              </w:rPr>
            </w:pPr>
            <w:r>
              <w:rPr>
                <w:rFonts w:ascii="Arial" w:hAnsi="Arial"/>
              </w:rPr>
              <w:t>Oncor 022525</w:t>
            </w:r>
          </w:p>
        </w:tc>
        <w:tc>
          <w:tcPr>
            <w:tcW w:w="7560" w:type="dxa"/>
            <w:tcBorders>
              <w:top w:val="single" w:sz="4" w:space="0" w:color="auto"/>
              <w:left w:val="single" w:sz="4" w:space="0" w:color="auto"/>
              <w:bottom w:val="single" w:sz="4" w:space="0" w:color="auto"/>
              <w:right w:val="single" w:sz="4" w:space="0" w:color="auto"/>
            </w:tcBorders>
            <w:vAlign w:val="center"/>
          </w:tcPr>
          <w:p w14:paraId="04BE8B38" w14:textId="77777777" w:rsidR="00DB4055" w:rsidRDefault="00DB4055" w:rsidP="000A106D">
            <w:pPr>
              <w:spacing w:before="120" w:after="120"/>
              <w:rPr>
                <w:rFonts w:ascii="Arial" w:hAnsi="Arial"/>
              </w:rPr>
            </w:pPr>
            <w:r>
              <w:rPr>
                <w:rFonts w:ascii="Arial" w:hAnsi="Arial"/>
              </w:rPr>
              <w:t>A</w:t>
            </w:r>
            <w:r w:rsidRPr="004D310B">
              <w:rPr>
                <w:rFonts w:ascii="Arial" w:hAnsi="Arial"/>
              </w:rPr>
              <w:t>dd</w:t>
            </w:r>
            <w:r>
              <w:rPr>
                <w:rFonts w:ascii="Arial" w:hAnsi="Arial"/>
              </w:rPr>
              <w:t>ed</w:t>
            </w:r>
            <w:r w:rsidRPr="004D310B">
              <w:rPr>
                <w:rFonts w:ascii="Arial" w:hAnsi="Arial"/>
              </w:rPr>
              <w:t xml:space="preserve"> TO as an entity from which written consent should be obtained if a Customer seeks to terminate its ECL registration</w:t>
            </w:r>
          </w:p>
        </w:tc>
      </w:tr>
      <w:tr w:rsidR="00DB4055" w:rsidRPr="001D0AB6" w14:paraId="63F9380A" w14:textId="77777777" w:rsidTr="000A106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F0C615E" w14:textId="77777777" w:rsidR="00DB4055" w:rsidRDefault="00DB4055" w:rsidP="000A106D">
            <w:pPr>
              <w:tabs>
                <w:tab w:val="center" w:pos="4320"/>
                <w:tab w:val="right" w:pos="8640"/>
              </w:tabs>
              <w:rPr>
                <w:rFonts w:ascii="Arial" w:hAnsi="Arial"/>
              </w:rPr>
            </w:pPr>
            <w:r>
              <w:rPr>
                <w:rFonts w:ascii="Arial" w:hAnsi="Arial"/>
              </w:rPr>
              <w:t>ROS 030625</w:t>
            </w:r>
          </w:p>
        </w:tc>
        <w:tc>
          <w:tcPr>
            <w:tcW w:w="7560" w:type="dxa"/>
            <w:tcBorders>
              <w:top w:val="single" w:sz="4" w:space="0" w:color="auto"/>
              <w:left w:val="single" w:sz="4" w:space="0" w:color="auto"/>
              <w:bottom w:val="single" w:sz="4" w:space="0" w:color="auto"/>
              <w:right w:val="single" w:sz="4" w:space="0" w:color="auto"/>
            </w:tcBorders>
            <w:vAlign w:val="center"/>
          </w:tcPr>
          <w:p w14:paraId="09001A2F" w14:textId="77777777" w:rsidR="00DB4055" w:rsidRDefault="00DB4055" w:rsidP="000A106D">
            <w:pPr>
              <w:spacing w:before="120" w:after="120"/>
              <w:rPr>
                <w:rFonts w:ascii="Arial" w:hAnsi="Arial"/>
              </w:rPr>
            </w:pPr>
            <w:r w:rsidRPr="000D1166">
              <w:rPr>
                <w:rFonts w:ascii="Arial" w:hAnsi="Arial"/>
              </w:rPr>
              <w:t>Endorsed NPRR1238 as amended by the 2/25/25 Oncor comments</w:t>
            </w:r>
          </w:p>
        </w:tc>
      </w:tr>
      <w:tr w:rsidR="00DB4055" w:rsidRPr="001D0AB6" w14:paraId="61FFAAB4" w14:textId="77777777" w:rsidTr="000A106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AE7D5F6" w14:textId="77777777" w:rsidR="00DB4055" w:rsidRDefault="00DB4055" w:rsidP="000A106D">
            <w:pPr>
              <w:tabs>
                <w:tab w:val="center" w:pos="4320"/>
                <w:tab w:val="right" w:pos="8640"/>
              </w:tabs>
              <w:rPr>
                <w:rFonts w:ascii="Arial" w:hAnsi="Arial"/>
              </w:rPr>
            </w:pPr>
            <w:r>
              <w:rPr>
                <w:rFonts w:ascii="Arial" w:hAnsi="Arial"/>
              </w:rPr>
              <w:t>ERCOT 031125</w:t>
            </w:r>
          </w:p>
        </w:tc>
        <w:tc>
          <w:tcPr>
            <w:tcW w:w="7560" w:type="dxa"/>
            <w:tcBorders>
              <w:top w:val="single" w:sz="4" w:space="0" w:color="auto"/>
              <w:left w:val="single" w:sz="4" w:space="0" w:color="auto"/>
              <w:bottom w:val="single" w:sz="4" w:space="0" w:color="auto"/>
              <w:right w:val="single" w:sz="4" w:space="0" w:color="auto"/>
            </w:tcBorders>
            <w:vAlign w:val="center"/>
          </w:tcPr>
          <w:p w14:paraId="5B0821A5" w14:textId="77777777" w:rsidR="00DB4055" w:rsidRDefault="00DB4055" w:rsidP="000A106D">
            <w:pPr>
              <w:spacing w:before="120" w:after="120"/>
              <w:rPr>
                <w:rFonts w:ascii="Arial" w:hAnsi="Arial"/>
              </w:rPr>
            </w:pPr>
            <w:r>
              <w:rPr>
                <w:rFonts w:ascii="Arial" w:hAnsi="Arial"/>
              </w:rPr>
              <w:t>R</w:t>
            </w:r>
            <w:r w:rsidRPr="000D1166">
              <w:rPr>
                <w:rFonts w:ascii="Arial" w:hAnsi="Arial"/>
              </w:rPr>
              <w:t>equest</w:t>
            </w:r>
            <w:r>
              <w:rPr>
                <w:rFonts w:ascii="Arial" w:hAnsi="Arial"/>
              </w:rPr>
              <w:t>ed</w:t>
            </w:r>
            <w:r w:rsidRPr="000D1166">
              <w:rPr>
                <w:rFonts w:ascii="Arial" w:hAnsi="Arial"/>
              </w:rPr>
              <w:t xml:space="preserve"> that the PRS table NPRR1238 pending the Texas Legislature’s consideration of SB6 </w:t>
            </w:r>
          </w:p>
        </w:tc>
      </w:tr>
      <w:tr w:rsidR="00DB4055" w:rsidRPr="001D0AB6" w14:paraId="1343B5AB" w14:textId="77777777" w:rsidTr="000A106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844AD95" w14:textId="77777777" w:rsidR="00DB4055" w:rsidRDefault="00DB4055" w:rsidP="000A106D">
            <w:pPr>
              <w:tabs>
                <w:tab w:val="center" w:pos="4320"/>
                <w:tab w:val="right" w:pos="8640"/>
              </w:tabs>
              <w:rPr>
                <w:rFonts w:ascii="Arial" w:hAnsi="Arial"/>
              </w:rPr>
            </w:pPr>
            <w:r>
              <w:rPr>
                <w:rFonts w:ascii="Arial" w:hAnsi="Arial"/>
              </w:rPr>
              <w:lastRenderedPageBreak/>
              <w:t>ERCOT 033125</w:t>
            </w:r>
          </w:p>
        </w:tc>
        <w:tc>
          <w:tcPr>
            <w:tcW w:w="7560" w:type="dxa"/>
            <w:tcBorders>
              <w:top w:val="single" w:sz="4" w:space="0" w:color="auto"/>
              <w:left w:val="single" w:sz="4" w:space="0" w:color="auto"/>
              <w:bottom w:val="single" w:sz="4" w:space="0" w:color="auto"/>
              <w:right w:val="single" w:sz="4" w:space="0" w:color="auto"/>
            </w:tcBorders>
            <w:vAlign w:val="center"/>
          </w:tcPr>
          <w:p w14:paraId="6DC40012" w14:textId="77777777" w:rsidR="00DB4055" w:rsidRDefault="00DB4055" w:rsidP="000A106D">
            <w:pPr>
              <w:spacing w:before="120" w:after="120"/>
              <w:rPr>
                <w:rFonts w:ascii="Arial" w:hAnsi="Arial"/>
              </w:rPr>
            </w:pPr>
            <w:r w:rsidRPr="0093194C">
              <w:rPr>
                <w:rFonts w:ascii="Arial" w:hAnsi="Arial"/>
              </w:rPr>
              <w:t>Propose</w:t>
            </w:r>
            <w:r>
              <w:rPr>
                <w:rFonts w:ascii="Arial" w:hAnsi="Arial"/>
              </w:rPr>
              <w:t>d</w:t>
            </w:r>
            <w:r w:rsidRPr="0093194C">
              <w:rPr>
                <w:rFonts w:ascii="Arial" w:hAnsi="Arial"/>
              </w:rPr>
              <w:t xml:space="preserve"> an alternative schedule for the development of an Impact Analysis for NPRR1238 prior to the May 14, 2025 PRS meeting</w:t>
            </w:r>
          </w:p>
        </w:tc>
      </w:tr>
      <w:tr w:rsidR="00DB4055" w:rsidRPr="001D0AB6" w14:paraId="4A650CA6" w14:textId="77777777" w:rsidTr="000A106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9EB3444" w14:textId="264829D2" w:rsidR="00DB4055" w:rsidRDefault="00DB4055" w:rsidP="000A106D">
            <w:pPr>
              <w:tabs>
                <w:tab w:val="center" w:pos="4320"/>
                <w:tab w:val="right" w:pos="8640"/>
              </w:tabs>
              <w:rPr>
                <w:rFonts w:ascii="Arial" w:hAnsi="Arial"/>
              </w:rPr>
            </w:pPr>
            <w:r>
              <w:rPr>
                <w:rFonts w:ascii="Arial" w:hAnsi="Arial"/>
              </w:rPr>
              <w:t>ERCOT 050725</w:t>
            </w:r>
          </w:p>
        </w:tc>
        <w:tc>
          <w:tcPr>
            <w:tcW w:w="7560" w:type="dxa"/>
            <w:tcBorders>
              <w:top w:val="single" w:sz="4" w:space="0" w:color="auto"/>
              <w:left w:val="single" w:sz="4" w:space="0" w:color="auto"/>
              <w:bottom w:val="single" w:sz="4" w:space="0" w:color="auto"/>
              <w:right w:val="single" w:sz="4" w:space="0" w:color="auto"/>
            </w:tcBorders>
            <w:vAlign w:val="center"/>
          </w:tcPr>
          <w:p w14:paraId="0F40F789" w14:textId="0B18C9F0" w:rsidR="00DB4055" w:rsidRPr="0093194C" w:rsidRDefault="00DB4055" w:rsidP="00DB4055">
            <w:pPr>
              <w:spacing w:before="120" w:after="120"/>
              <w:rPr>
                <w:rFonts w:ascii="Arial" w:hAnsi="Arial"/>
              </w:rPr>
            </w:pPr>
            <w:r>
              <w:rPr>
                <w:rFonts w:ascii="Arial" w:hAnsi="Arial"/>
              </w:rPr>
              <w:t>Proposed</w:t>
            </w:r>
            <w:r w:rsidRPr="00DB4055">
              <w:rPr>
                <w:rFonts w:ascii="Arial" w:hAnsi="Arial"/>
              </w:rPr>
              <w:t xml:space="preserve"> </w:t>
            </w:r>
            <w:r>
              <w:rPr>
                <w:rFonts w:ascii="Arial" w:hAnsi="Arial"/>
              </w:rPr>
              <w:t>edits</w:t>
            </w:r>
            <w:r w:rsidRPr="00DB4055">
              <w:rPr>
                <w:rFonts w:ascii="Arial" w:hAnsi="Arial"/>
              </w:rPr>
              <w:t xml:space="preserve"> </w:t>
            </w:r>
            <w:r>
              <w:rPr>
                <w:rFonts w:ascii="Arial" w:hAnsi="Arial"/>
              </w:rPr>
              <w:t xml:space="preserve">to </w:t>
            </w:r>
            <w:r w:rsidRPr="00DB4055">
              <w:rPr>
                <w:rFonts w:ascii="Arial" w:hAnsi="Arial"/>
              </w:rPr>
              <w:t xml:space="preserve">remove language requiring ERCOT to notify TOs of the ECL deployment via an </w:t>
            </w:r>
            <w:r w:rsidR="00372788">
              <w:rPr>
                <w:rFonts w:ascii="Arial" w:hAnsi="Arial"/>
              </w:rPr>
              <w:t>Exten</w:t>
            </w:r>
            <w:r w:rsidR="00867D9E">
              <w:rPr>
                <w:rFonts w:ascii="Arial" w:hAnsi="Arial"/>
              </w:rPr>
              <w:t>sible</w:t>
            </w:r>
            <w:r w:rsidR="00372788">
              <w:rPr>
                <w:rFonts w:ascii="Arial" w:hAnsi="Arial"/>
              </w:rPr>
              <w:t xml:space="preserve"> Markup Language (</w:t>
            </w:r>
            <w:r w:rsidRPr="00DB4055">
              <w:rPr>
                <w:rFonts w:ascii="Arial" w:hAnsi="Arial"/>
              </w:rPr>
              <w:t>XML</w:t>
            </w:r>
            <w:r w:rsidR="00372788">
              <w:rPr>
                <w:rFonts w:ascii="Arial" w:hAnsi="Arial"/>
              </w:rPr>
              <w:t>)</w:t>
            </w:r>
            <w:r w:rsidRPr="00DB4055">
              <w:rPr>
                <w:rFonts w:ascii="Arial" w:hAnsi="Arial"/>
              </w:rPr>
              <w:t xml:space="preserve"> message</w:t>
            </w:r>
            <w:r>
              <w:rPr>
                <w:rFonts w:ascii="Arial" w:hAnsi="Arial"/>
              </w:rPr>
              <w:t xml:space="preserve">; and </w:t>
            </w:r>
            <w:r w:rsidR="0082331F">
              <w:rPr>
                <w:rFonts w:ascii="Arial" w:hAnsi="Arial"/>
              </w:rPr>
              <w:t>replaced</w:t>
            </w:r>
            <w:r>
              <w:rPr>
                <w:rFonts w:ascii="Arial" w:hAnsi="Arial"/>
              </w:rPr>
              <w:t xml:space="preserve"> </w:t>
            </w:r>
            <w:r w:rsidR="0082331F">
              <w:rPr>
                <w:rFonts w:ascii="Arial" w:hAnsi="Arial"/>
              </w:rPr>
              <w:t>language</w:t>
            </w:r>
            <w:r>
              <w:rPr>
                <w:rFonts w:ascii="Arial" w:hAnsi="Arial"/>
              </w:rPr>
              <w:t xml:space="preserve"> to clarify telemetry requirement</w:t>
            </w:r>
          </w:p>
        </w:tc>
      </w:tr>
    </w:tbl>
    <w:p w14:paraId="0A6F258A" w14:textId="77777777" w:rsidR="00DB4055" w:rsidRDefault="00DB4055" w:rsidP="00040D0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B4055" w:rsidRPr="00514239" w14:paraId="2D192692" w14:textId="77777777" w:rsidTr="000A106D">
        <w:trPr>
          <w:trHeight w:val="350"/>
        </w:trPr>
        <w:tc>
          <w:tcPr>
            <w:tcW w:w="10440" w:type="dxa"/>
            <w:shd w:val="clear" w:color="auto" w:fill="FFFFFF"/>
            <w:vAlign w:val="center"/>
          </w:tcPr>
          <w:p w14:paraId="378965F5" w14:textId="77777777" w:rsidR="00DB4055" w:rsidRPr="00514239" w:rsidRDefault="00DB4055" w:rsidP="000A106D">
            <w:pPr>
              <w:tabs>
                <w:tab w:val="center" w:pos="4320"/>
                <w:tab w:val="right" w:pos="8640"/>
              </w:tabs>
              <w:jc w:val="center"/>
              <w:rPr>
                <w:rFonts w:ascii="Arial" w:hAnsi="Arial"/>
                <w:b/>
                <w:bCs/>
              </w:rPr>
            </w:pPr>
            <w:r w:rsidRPr="00514239">
              <w:rPr>
                <w:rFonts w:ascii="Arial" w:hAnsi="Arial"/>
                <w:b/>
                <w:bCs/>
              </w:rPr>
              <w:t>Market Rules Notes</w:t>
            </w:r>
          </w:p>
        </w:tc>
      </w:tr>
    </w:tbl>
    <w:p w14:paraId="704F2743" w14:textId="77777777" w:rsidR="00DB4055" w:rsidRPr="001F4411" w:rsidRDefault="00DB4055" w:rsidP="00DB4055">
      <w:pPr>
        <w:tabs>
          <w:tab w:val="num" w:pos="0"/>
        </w:tabs>
        <w:spacing w:before="120" w:after="120"/>
        <w:rPr>
          <w:rFonts w:ascii="Arial" w:hAnsi="Arial" w:cs="Arial"/>
        </w:rPr>
      </w:pPr>
      <w:r w:rsidRPr="001F4411">
        <w:rPr>
          <w:rFonts w:ascii="Arial" w:hAnsi="Arial" w:cs="Arial"/>
        </w:rPr>
        <w:t xml:space="preserve">Please note the baseline language in the following </w:t>
      </w:r>
      <w:r>
        <w:rPr>
          <w:rFonts w:ascii="Arial" w:hAnsi="Arial" w:cs="Arial"/>
        </w:rPr>
        <w:t>s</w:t>
      </w:r>
      <w:r w:rsidRPr="001F4411">
        <w:rPr>
          <w:rFonts w:ascii="Arial" w:hAnsi="Arial" w:cs="Arial"/>
        </w:rPr>
        <w:t xml:space="preserve">ection(s) has been updated to reflect the incorporation of the following </w:t>
      </w:r>
      <w:r>
        <w:rPr>
          <w:rFonts w:ascii="Arial" w:hAnsi="Arial" w:cs="Arial"/>
        </w:rPr>
        <w:t>NP</w:t>
      </w:r>
      <w:r w:rsidRPr="001F4411">
        <w:rPr>
          <w:rFonts w:ascii="Arial" w:hAnsi="Arial" w:cs="Arial"/>
        </w:rPr>
        <w:t xml:space="preserve">RR(s) into the </w:t>
      </w:r>
      <w:r>
        <w:rPr>
          <w:rFonts w:ascii="Arial" w:hAnsi="Arial" w:cs="Arial"/>
        </w:rPr>
        <w:t>Protocols</w:t>
      </w:r>
      <w:r w:rsidRPr="001F4411">
        <w:rPr>
          <w:rFonts w:ascii="Arial" w:hAnsi="Arial" w:cs="Arial"/>
        </w:rPr>
        <w:t>:</w:t>
      </w:r>
    </w:p>
    <w:p w14:paraId="27A23B04" w14:textId="77777777" w:rsidR="00DB4055" w:rsidRDefault="00DB4055" w:rsidP="00DB4055">
      <w:pPr>
        <w:numPr>
          <w:ilvl w:val="0"/>
          <w:numId w:val="21"/>
        </w:numPr>
        <w:spacing w:before="120"/>
        <w:rPr>
          <w:rFonts w:ascii="Arial" w:hAnsi="Arial" w:cs="Arial"/>
        </w:rPr>
      </w:pPr>
      <w:r>
        <w:rPr>
          <w:rFonts w:ascii="Arial" w:hAnsi="Arial" w:cs="Arial"/>
        </w:rPr>
        <w:t xml:space="preserve">NPRR1219, </w:t>
      </w:r>
      <w:r w:rsidRPr="00D61DAC">
        <w:rPr>
          <w:rFonts w:ascii="Arial" w:hAnsi="Arial" w:cs="Arial"/>
        </w:rPr>
        <w:t>Methodology Revisions and New Definitions for the Report on Capacity, Demand and Reserves in the ERCOT Region (CDR)</w:t>
      </w:r>
      <w:r>
        <w:rPr>
          <w:rFonts w:ascii="Arial" w:hAnsi="Arial" w:cs="Arial"/>
        </w:rPr>
        <w:t xml:space="preserve"> (incorporated 10/1/24)</w:t>
      </w:r>
    </w:p>
    <w:p w14:paraId="15BEBDBB" w14:textId="77777777" w:rsidR="00DB4055" w:rsidRDefault="00DB4055" w:rsidP="00DB4055">
      <w:pPr>
        <w:numPr>
          <w:ilvl w:val="1"/>
          <w:numId w:val="21"/>
        </w:numPr>
        <w:rPr>
          <w:rFonts w:ascii="Arial" w:hAnsi="Arial" w:cs="Arial"/>
        </w:rPr>
      </w:pPr>
      <w:r>
        <w:rPr>
          <w:rFonts w:ascii="Arial" w:hAnsi="Arial" w:cs="Arial"/>
        </w:rPr>
        <w:t>Section 3.2.6.2.1</w:t>
      </w:r>
    </w:p>
    <w:p w14:paraId="51816807" w14:textId="77777777" w:rsidR="00DB4055" w:rsidRDefault="00DB4055" w:rsidP="00DB4055">
      <w:pPr>
        <w:numPr>
          <w:ilvl w:val="1"/>
          <w:numId w:val="21"/>
        </w:numPr>
        <w:spacing w:after="120"/>
        <w:rPr>
          <w:rFonts w:ascii="Arial" w:hAnsi="Arial" w:cs="Arial"/>
        </w:rPr>
      </w:pPr>
      <w:r w:rsidRPr="003C0ED8">
        <w:rPr>
          <w:rFonts w:ascii="Arial" w:hAnsi="Arial" w:cs="Arial"/>
        </w:rPr>
        <w:t>Section 6.5.9.4.1</w:t>
      </w:r>
    </w:p>
    <w:p w14:paraId="6C80BE1D" w14:textId="77777777" w:rsidR="00DB4055" w:rsidRDefault="00DB4055" w:rsidP="00DB4055">
      <w:pPr>
        <w:numPr>
          <w:ilvl w:val="0"/>
          <w:numId w:val="21"/>
        </w:numPr>
        <w:spacing w:before="120"/>
        <w:rPr>
          <w:rFonts w:ascii="Arial" w:hAnsi="Arial" w:cs="Arial"/>
        </w:rPr>
      </w:pPr>
      <w:r>
        <w:rPr>
          <w:rFonts w:ascii="Arial" w:hAnsi="Arial" w:cs="Arial"/>
        </w:rPr>
        <w:t xml:space="preserve">NPRR1245, </w:t>
      </w:r>
      <w:r w:rsidRPr="000E0E5C">
        <w:rPr>
          <w:rFonts w:ascii="Arial" w:hAnsi="Arial" w:cs="Arial"/>
        </w:rPr>
        <w:t>Additional Clarifying Revisions to Real-Time Co-Optimization</w:t>
      </w:r>
      <w:r>
        <w:rPr>
          <w:rFonts w:ascii="Arial" w:hAnsi="Arial" w:cs="Arial"/>
        </w:rPr>
        <w:t xml:space="preserve"> (incorporated 2/1/25)</w:t>
      </w:r>
    </w:p>
    <w:p w14:paraId="220A5C1E" w14:textId="77777777" w:rsidR="00DB4055" w:rsidRDefault="00DB4055" w:rsidP="00DB4055">
      <w:pPr>
        <w:numPr>
          <w:ilvl w:val="1"/>
          <w:numId w:val="21"/>
        </w:numPr>
        <w:spacing w:after="120"/>
        <w:rPr>
          <w:rFonts w:ascii="Arial" w:hAnsi="Arial" w:cs="Arial"/>
        </w:rPr>
      </w:pPr>
      <w:r w:rsidRPr="002B711F">
        <w:rPr>
          <w:rFonts w:ascii="Arial" w:hAnsi="Arial" w:cs="Arial"/>
        </w:rPr>
        <w:t>Section 6.5.7.3.1</w:t>
      </w:r>
    </w:p>
    <w:p w14:paraId="044CFE19" w14:textId="37DA4BFF" w:rsidR="00DB4055" w:rsidRDefault="00DB4055" w:rsidP="00867D9E">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18BCC633" w14:textId="77777777" w:rsidR="00DB4055" w:rsidRDefault="00DB4055" w:rsidP="00DB4055">
      <w:pPr>
        <w:numPr>
          <w:ilvl w:val="0"/>
          <w:numId w:val="21"/>
        </w:numPr>
        <w:rPr>
          <w:rFonts w:ascii="Arial" w:hAnsi="Arial" w:cs="Arial"/>
        </w:rPr>
      </w:pPr>
      <w:bookmarkStart w:id="0" w:name="_Hlk170306302"/>
      <w:r>
        <w:rPr>
          <w:rFonts w:ascii="Arial" w:hAnsi="Arial" w:cs="Arial"/>
        </w:rPr>
        <w:t xml:space="preserve">NPRR1214, </w:t>
      </w:r>
      <w:r w:rsidRPr="00D61DAC">
        <w:rPr>
          <w:rFonts w:ascii="Arial" w:hAnsi="Arial" w:cs="Arial"/>
        </w:rPr>
        <w:t>Reliability Deployment Price Adder Fix to Provide Locational Price Signals, Reduce Uplift and Risk</w:t>
      </w:r>
    </w:p>
    <w:p w14:paraId="1D0C5714" w14:textId="77777777" w:rsidR="00DB4055" w:rsidRDefault="00DB4055" w:rsidP="00DB4055">
      <w:pPr>
        <w:numPr>
          <w:ilvl w:val="1"/>
          <w:numId w:val="21"/>
        </w:numPr>
        <w:spacing w:after="120"/>
        <w:rPr>
          <w:rFonts w:ascii="Arial" w:hAnsi="Arial" w:cs="Arial"/>
        </w:rPr>
      </w:pPr>
      <w:r>
        <w:rPr>
          <w:rFonts w:ascii="Arial" w:hAnsi="Arial" w:cs="Arial"/>
        </w:rPr>
        <w:t>Section 6.5.7.3.1</w:t>
      </w:r>
      <w:bookmarkEnd w:id="0"/>
    </w:p>
    <w:p w14:paraId="1FF27674" w14:textId="77777777" w:rsidR="00DB4055" w:rsidRDefault="00DB4055" w:rsidP="00DB4055">
      <w:pPr>
        <w:numPr>
          <w:ilvl w:val="0"/>
          <w:numId w:val="21"/>
        </w:numPr>
        <w:rPr>
          <w:rFonts w:ascii="Arial" w:hAnsi="Arial" w:cs="Arial"/>
        </w:rPr>
      </w:pPr>
      <w:bookmarkStart w:id="1" w:name="_Hlk181264938"/>
      <w:r>
        <w:rPr>
          <w:rFonts w:ascii="Arial" w:hAnsi="Arial" w:cs="Arial"/>
        </w:rPr>
        <w:t xml:space="preserve">NPRR1235, </w:t>
      </w:r>
      <w:r w:rsidRPr="00D61DAC">
        <w:rPr>
          <w:rFonts w:ascii="Arial" w:hAnsi="Arial" w:cs="Arial"/>
        </w:rPr>
        <w:t>Dispatchable Reliability Reserve Service as a Stand-Alone Ancillary Service</w:t>
      </w:r>
    </w:p>
    <w:p w14:paraId="09197EB3" w14:textId="3470CDAC" w:rsidR="0030649F" w:rsidRPr="0082331F" w:rsidRDefault="00DB4055" w:rsidP="0082331F">
      <w:pPr>
        <w:numPr>
          <w:ilvl w:val="1"/>
          <w:numId w:val="21"/>
        </w:numPr>
        <w:rPr>
          <w:rFonts w:ascii="Arial" w:hAnsi="Arial" w:cs="Arial"/>
        </w:rPr>
      </w:pPr>
      <w:r w:rsidRPr="00DB4055">
        <w:rPr>
          <w:rFonts w:ascii="Arial" w:hAnsi="Arial" w:cs="Arial"/>
        </w:rPr>
        <w:t>Section 6.5.7.3.1</w:t>
      </w:r>
      <w:bookmarkEnd w:id="1"/>
      <w:r w:rsidRPr="00DB4055">
        <w:rPr>
          <w:rFonts w:ascii="Arial" w:hAnsi="Arial" w:cs="Arial"/>
        </w:rPr>
        <w:br/>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rsidTr="00F71300">
        <w:trPr>
          <w:trHeight w:val="485"/>
        </w:trPr>
        <w:tc>
          <w:tcPr>
            <w:tcW w:w="10440" w:type="dxa"/>
            <w:tcBorders>
              <w:bottom w:val="single" w:sz="4" w:space="0" w:color="auto"/>
            </w:tcBorders>
            <w:shd w:val="clear" w:color="auto" w:fill="FFFFFF"/>
            <w:vAlign w:val="center"/>
          </w:tcPr>
          <w:p w14:paraId="7D887995" w14:textId="0187B966" w:rsidR="009A3772" w:rsidRDefault="00040D0F">
            <w:pPr>
              <w:pStyle w:val="Header"/>
              <w:jc w:val="center"/>
            </w:pPr>
            <w:r w:rsidRPr="00040D0F">
              <w:t>Revised Proposed Protocol Language</w:t>
            </w:r>
          </w:p>
        </w:tc>
      </w:tr>
    </w:tbl>
    <w:p w14:paraId="4FD17D62" w14:textId="77777777" w:rsidR="0066370F" w:rsidRPr="001313B4" w:rsidRDefault="0066370F" w:rsidP="00BC2D06">
      <w:pPr>
        <w:rPr>
          <w:rFonts w:ascii="Arial" w:hAnsi="Arial" w:cs="Arial"/>
          <w:b/>
          <w:i/>
          <w:color w:val="FF0000"/>
          <w:sz w:val="22"/>
          <w:szCs w:val="22"/>
        </w:rPr>
      </w:pPr>
    </w:p>
    <w:p w14:paraId="2576CA41" w14:textId="5DBF5A88" w:rsidR="004943D6" w:rsidRDefault="004943D6" w:rsidP="00665431">
      <w:pPr>
        <w:pStyle w:val="Heading2"/>
        <w:numPr>
          <w:ilvl w:val="0"/>
          <w:numId w:val="0"/>
        </w:numPr>
      </w:pPr>
      <w:bookmarkStart w:id="2" w:name="_Toc73847662"/>
      <w:bookmarkStart w:id="3" w:name="_Toc118224377"/>
      <w:bookmarkStart w:id="4" w:name="_Toc118909445"/>
      <w:bookmarkStart w:id="5" w:name="_Toc205190238"/>
      <w:r>
        <w:t>2.1</w:t>
      </w:r>
      <w:r>
        <w:tab/>
        <w:t>DEFINITIONS</w:t>
      </w:r>
    </w:p>
    <w:p w14:paraId="6C8C471E" w14:textId="6BD1545C" w:rsidR="004943D6" w:rsidRPr="00CF0215" w:rsidRDefault="00B61C27" w:rsidP="004943D6">
      <w:pPr>
        <w:spacing w:before="240" w:after="120"/>
        <w:rPr>
          <w:ins w:id="6" w:author="Golden Spread Electric Cooperative" w:date="2024-05-23T15:05:00Z"/>
          <w:b/>
          <w:bCs/>
          <w:iCs/>
          <w:lang w:eastAsia="x-none"/>
        </w:rPr>
      </w:pPr>
      <w:ins w:id="7" w:author="Golden Spread Electric Cooperative" w:date="2024-06-12T13:28:00Z">
        <w:del w:id="8" w:author="ERCOT 020625" w:date="2025-01-16T21:30:00Z">
          <w:r w:rsidRPr="00A33245" w:rsidDel="0084489B">
            <w:rPr>
              <w:b/>
              <w:bCs/>
              <w:iCs/>
              <w:lang w:eastAsia="x-none"/>
            </w:rPr>
            <w:delText xml:space="preserve">Voluntary </w:delText>
          </w:r>
        </w:del>
        <w:r w:rsidRPr="00A33245">
          <w:rPr>
            <w:b/>
            <w:bCs/>
            <w:iCs/>
            <w:lang w:eastAsia="x-none"/>
          </w:rPr>
          <w:t>Early Curtailment Load</w:t>
        </w:r>
        <w:r w:rsidDel="00B61C27">
          <w:rPr>
            <w:b/>
            <w:bCs/>
            <w:iCs/>
            <w:lang w:eastAsia="x-none"/>
          </w:rPr>
          <w:t xml:space="preserve"> </w:t>
        </w:r>
      </w:ins>
      <w:ins w:id="9" w:author="Golden Spread Electric Cooperative" w:date="2024-05-23T15:05:00Z">
        <w:r w:rsidR="004943D6">
          <w:rPr>
            <w:b/>
            <w:bCs/>
            <w:iCs/>
            <w:lang w:eastAsia="x-none"/>
          </w:rPr>
          <w:t>(</w:t>
        </w:r>
      </w:ins>
      <w:ins w:id="10" w:author="Golden Spread Electric Cooperative" w:date="2024-06-12T13:28:00Z">
        <w:del w:id="11" w:author="ERCOT 020625" w:date="2025-01-16T21:30:00Z">
          <w:r w:rsidDel="0084489B">
            <w:rPr>
              <w:b/>
              <w:bCs/>
              <w:iCs/>
              <w:lang w:eastAsia="x-none"/>
            </w:rPr>
            <w:delText>V</w:delText>
          </w:r>
        </w:del>
        <w:r>
          <w:rPr>
            <w:b/>
            <w:bCs/>
            <w:iCs/>
            <w:lang w:eastAsia="x-none"/>
          </w:rPr>
          <w:t>ECL</w:t>
        </w:r>
      </w:ins>
      <w:ins w:id="12" w:author="Golden Spread Electric Cooperative" w:date="2024-05-23T15:05:00Z">
        <w:r w:rsidR="004943D6">
          <w:rPr>
            <w:b/>
            <w:bCs/>
            <w:iCs/>
            <w:lang w:eastAsia="x-none"/>
          </w:rPr>
          <w:t>)</w:t>
        </w:r>
      </w:ins>
    </w:p>
    <w:p w14:paraId="5C914335" w14:textId="5DC28680" w:rsidR="004943D6" w:rsidRDefault="004943D6" w:rsidP="004943D6">
      <w:pPr>
        <w:rPr>
          <w:ins w:id="13" w:author="Golden Spread Electric Cooperative" w:date="2024-05-23T15:05:00Z"/>
        </w:rPr>
      </w:pPr>
      <w:ins w:id="14" w:author="Golden Spread Electric Cooperative" w:date="2024-05-23T15:05:00Z">
        <w:r>
          <w:t xml:space="preserve">A Load interconnected to the ERCOT System </w:t>
        </w:r>
        <w:del w:id="15" w:author="Oncor 081424" w:date="2024-08-09T16:26:00Z">
          <w:r w:rsidRPr="000171B5" w:rsidDel="000171B5">
            <w:delText>at transmission voltage</w:delText>
          </w:r>
        </w:del>
        <w:del w:id="16" w:author="ERCOT 020625" w:date="2025-01-16T21:16:00Z">
          <w:r w:rsidDel="00FD72BD">
            <w:delText xml:space="preserve"> in which the Customer</w:delText>
          </w:r>
        </w:del>
        <w:del w:id="17" w:author="ERCOT 020625" w:date="2025-01-28T18:28:00Z">
          <w:r w:rsidDel="005841C1">
            <w:delText xml:space="preserve"> </w:delText>
          </w:r>
        </w:del>
      </w:ins>
      <w:ins w:id="18" w:author="ERCOT 020625" w:date="2025-01-16T21:16:00Z">
        <w:r w:rsidR="00FD72BD">
          <w:t xml:space="preserve">that </w:t>
        </w:r>
      </w:ins>
      <w:ins w:id="19" w:author="Golden Spread Electric Cooperative" w:date="2024-05-23T15:05:00Z">
        <w:r>
          <w:t xml:space="preserve">has </w:t>
        </w:r>
      </w:ins>
      <w:ins w:id="20" w:author="ERCOT 020625" w:date="2025-01-28T18:17:00Z">
        <w:r w:rsidR="0059372B">
          <w:t xml:space="preserve">been </w:t>
        </w:r>
      </w:ins>
      <w:ins w:id="21" w:author="Golden Spread Electric Cooperative" w:date="2024-05-23T15:05:00Z">
        <w:r>
          <w:t xml:space="preserve">registered with ERCOT </w:t>
        </w:r>
      </w:ins>
      <w:ins w:id="22" w:author="ERCOT 020625" w:date="2025-01-28T18:28:00Z">
        <w:r w:rsidR="005841C1">
          <w:t xml:space="preserve">as an </w:t>
        </w:r>
      </w:ins>
      <w:ins w:id="23" w:author="ERCOT 020625" w:date="2025-02-03T16:16:00Z">
        <w:r w:rsidR="00EC7779">
          <w:t>ECL</w:t>
        </w:r>
      </w:ins>
      <w:ins w:id="24" w:author="ERCOT 020625" w:date="2025-01-28T18:28:00Z">
        <w:r w:rsidR="005841C1">
          <w:t xml:space="preserve"> </w:t>
        </w:r>
      </w:ins>
      <w:ins w:id="25" w:author="Golden Spread Electric Cooperative" w:date="2024-05-23T15:05:00Z">
        <w:del w:id="26" w:author="ERCOT 020625" w:date="2025-01-16T21:16:00Z">
          <w:r w:rsidDel="00FD72BD">
            <w:delText xml:space="preserve">that the Load will </w:delText>
          </w:r>
        </w:del>
      </w:ins>
      <w:ins w:id="27" w:author="ERCOT 020625" w:date="2025-01-28T18:28:00Z">
        <w:r w:rsidR="005841C1">
          <w:t>for the purpose of</w:t>
        </w:r>
      </w:ins>
      <w:ins w:id="28" w:author="ERCOT 020625" w:date="2025-01-16T21:16:00Z">
        <w:r w:rsidR="00FD72BD">
          <w:t xml:space="preserve"> </w:t>
        </w:r>
      </w:ins>
      <w:ins w:id="29" w:author="Golden Spread Electric Cooperative" w:date="2024-05-23T15:05:00Z">
        <w:r>
          <w:t>curtail</w:t>
        </w:r>
      </w:ins>
      <w:ins w:id="30" w:author="ERCOT 020625" w:date="2025-01-28T18:28:00Z">
        <w:r w:rsidR="005841C1">
          <w:t>ing</w:t>
        </w:r>
      </w:ins>
      <w:ins w:id="31" w:author="Golden Spread Electric Cooperative" w:date="2024-05-23T15:05:00Z">
        <w:r>
          <w:t xml:space="preserve"> in response to an ERCOT instruction </w:t>
        </w:r>
      </w:ins>
      <w:ins w:id="32" w:author="ERCOT 020625" w:date="2025-02-04T13:24:00Z">
        <w:r w:rsidR="003744A1">
          <w:t xml:space="preserve">when necessary </w:t>
        </w:r>
      </w:ins>
      <w:ins w:id="33" w:author="Golden Spread Electric Cooperative" w:date="2024-05-23T15:05:00Z">
        <w:r>
          <w:t xml:space="preserve">to maintain system reliability.  </w:t>
        </w:r>
        <w:del w:id="34" w:author="ERCOT 020625" w:date="2025-01-16T21:17:00Z">
          <w:r w:rsidDel="00FD72BD">
            <w:delText xml:space="preserve">The Load does not receive instructions from </w:delText>
          </w:r>
        </w:del>
      </w:ins>
      <w:ins w:id="35" w:author="Golden Spread Electric Cooperative" w:date="2024-06-18T15:26:00Z">
        <w:del w:id="36" w:author="ERCOT 020625" w:date="2025-01-16T21:17:00Z">
          <w:r w:rsidR="00344529" w:rsidDel="00FD72BD">
            <w:delText xml:space="preserve">Security-Constrained Economic </w:delText>
          </w:r>
        </w:del>
      </w:ins>
      <w:ins w:id="37" w:author="Golden Spread Electric Cooperative" w:date="2024-06-18T17:40:00Z">
        <w:del w:id="38" w:author="ERCOT 020625" w:date="2025-01-16T21:17:00Z">
          <w:r w:rsidR="006753E0" w:rsidDel="00FD72BD">
            <w:delText xml:space="preserve">Dispatch </w:delText>
          </w:r>
        </w:del>
      </w:ins>
      <w:ins w:id="39" w:author="Golden Spread Electric Cooperative" w:date="2024-06-18T15:26:00Z">
        <w:del w:id="40" w:author="ERCOT 020625" w:date="2025-01-16T21:17:00Z">
          <w:r w:rsidR="00344529" w:rsidDel="00FD72BD">
            <w:delText>(</w:delText>
          </w:r>
        </w:del>
      </w:ins>
      <w:ins w:id="41" w:author="Golden Spread Electric Cooperative" w:date="2024-05-23T15:05:00Z">
        <w:del w:id="42" w:author="ERCOT 020625" w:date="2025-01-16T21:17:00Z">
          <w:r w:rsidDel="00FD72BD">
            <w:delText>SCED</w:delText>
          </w:r>
        </w:del>
      </w:ins>
      <w:ins w:id="43" w:author="Golden Spread Electric Cooperative" w:date="2024-06-18T15:26:00Z">
        <w:del w:id="44" w:author="ERCOT 020625" w:date="2025-01-16T21:17:00Z">
          <w:r w:rsidR="00344529" w:rsidDel="00FD72BD">
            <w:delText>)</w:delText>
          </w:r>
        </w:del>
      </w:ins>
      <w:ins w:id="45" w:author="Golden Spread Electric Cooperative" w:date="2024-05-23T15:05:00Z">
        <w:del w:id="46" w:author="ERCOT 020625" w:date="2025-01-16T21:17:00Z">
          <w:r w:rsidDel="00FD72BD">
            <w:delText xml:space="preserve"> </w:delText>
          </w:r>
        </w:del>
        <w:del w:id="47" w:author="ERCOT 020625" w:date="2024-12-30T15:39:00Z">
          <w:r w:rsidDel="00F42BE4">
            <w:delText xml:space="preserve">and </w:delText>
          </w:r>
        </w:del>
        <w:del w:id="48" w:author="ERCOT 020625" w:date="2025-01-16T21:17:00Z">
          <w:r w:rsidDel="00FD72BD">
            <w:delText>is not a Load Resource</w:delText>
          </w:r>
        </w:del>
      </w:ins>
      <w:ins w:id="49" w:author="ERCOT Steel Mills 103124" w:date="2024-10-31T09:56:00Z">
        <w:del w:id="50" w:author="ERCOT 020625" w:date="2025-01-12T11:50:00Z">
          <w:r w:rsidR="00B9098D" w:rsidDel="00922EED">
            <w:delText xml:space="preserve"> or is registered as a</w:delText>
          </w:r>
        </w:del>
      </w:ins>
      <w:ins w:id="51" w:author="ERCOT Steel Mills 103124" w:date="2024-10-31T09:57:00Z">
        <w:del w:id="52" w:author="ERCOT 020625" w:date="2025-01-12T11:50:00Z">
          <w:r w:rsidR="00B9098D" w:rsidDel="00922EED">
            <w:delText>n Emergency Response Service</w:delText>
          </w:r>
        </w:del>
      </w:ins>
      <w:ins w:id="53" w:author="ERCOT Steel Mills 103124" w:date="2024-10-31T09:56:00Z">
        <w:del w:id="54" w:author="ERCOT 020625" w:date="2025-01-12T11:50:00Z">
          <w:r w:rsidR="00B9098D" w:rsidDel="00922EED">
            <w:delText xml:space="preserve"> </w:delText>
          </w:r>
        </w:del>
      </w:ins>
      <w:ins w:id="55" w:author="ERCOT Steel Mills 103124" w:date="2024-10-31T09:58:00Z">
        <w:del w:id="56" w:author="ERCOT 020625" w:date="2025-01-12T11:50:00Z">
          <w:r w:rsidR="00B9098D" w:rsidDel="00922EED">
            <w:delText>(</w:delText>
          </w:r>
        </w:del>
      </w:ins>
      <w:ins w:id="57" w:author="ERCOT Steel Mills 103124" w:date="2024-10-31T09:56:00Z">
        <w:del w:id="58" w:author="ERCOT 020625" w:date="2025-01-12T11:50:00Z">
          <w:r w:rsidR="00B9098D" w:rsidDel="00922EED">
            <w:delText>ERS</w:delText>
          </w:r>
        </w:del>
      </w:ins>
      <w:ins w:id="59" w:author="ERCOT Steel Mills 103124" w:date="2024-10-31T09:58:00Z">
        <w:del w:id="60" w:author="ERCOT 020625" w:date="2025-01-12T11:50:00Z">
          <w:r w:rsidR="00B9098D" w:rsidDel="00922EED">
            <w:delText>)</w:delText>
          </w:r>
        </w:del>
      </w:ins>
      <w:ins w:id="61" w:author="ERCOT Steel Mills 103124" w:date="2024-10-31T09:56:00Z">
        <w:del w:id="62" w:author="ERCOT 020625" w:date="2025-01-12T11:50:00Z">
          <w:r w:rsidR="00B9098D" w:rsidDel="00922EED">
            <w:delText xml:space="preserve"> pr</w:delText>
          </w:r>
        </w:del>
      </w:ins>
      <w:ins w:id="63" w:author="ERCOT Steel Mills 103124" w:date="2024-10-31T09:57:00Z">
        <w:del w:id="64" w:author="ERCOT 020625" w:date="2025-01-12T11:50:00Z">
          <w:r w:rsidR="00B9098D" w:rsidDel="00922EED">
            <w:delText>ovider</w:delText>
          </w:r>
        </w:del>
      </w:ins>
      <w:ins w:id="65" w:author="Golden Spread Electric Cooperative" w:date="2024-05-23T15:05:00Z">
        <w:del w:id="66" w:author="ERCOT 020625" w:date="2025-01-28T18:28:00Z">
          <w:r w:rsidDel="005841C1">
            <w:delText>.</w:delText>
          </w:r>
        </w:del>
      </w:ins>
    </w:p>
    <w:p w14:paraId="708842C8" w14:textId="77777777" w:rsidR="004943D6" w:rsidRPr="004943D6" w:rsidRDefault="004943D6" w:rsidP="004943D6">
      <w:pPr>
        <w:pStyle w:val="BodyText"/>
      </w:pPr>
    </w:p>
    <w:p w14:paraId="22AF815E" w14:textId="20DBA5DD" w:rsidR="00665431" w:rsidRDefault="00665431" w:rsidP="00665431">
      <w:pPr>
        <w:pStyle w:val="Heading2"/>
        <w:numPr>
          <w:ilvl w:val="0"/>
          <w:numId w:val="0"/>
        </w:numPr>
      </w:pPr>
      <w:r>
        <w:lastRenderedPageBreak/>
        <w:t>2.</w:t>
      </w:r>
      <w:r w:rsidR="005F2ED2">
        <w:t>2</w:t>
      </w:r>
      <w:r>
        <w:tab/>
      </w:r>
      <w:bookmarkEnd w:id="2"/>
      <w:bookmarkEnd w:id="3"/>
      <w:bookmarkEnd w:id="4"/>
      <w:bookmarkEnd w:id="5"/>
      <w:r w:rsidR="005F2ED2">
        <w:t>ACRONYMS AND ABBREVIATIONS</w:t>
      </w:r>
    </w:p>
    <w:p w14:paraId="18BF2AEA" w14:textId="787408C8" w:rsidR="00665431" w:rsidRPr="007E0998" w:rsidRDefault="005F2ED2" w:rsidP="007E0998">
      <w:pPr>
        <w:tabs>
          <w:tab w:val="left" w:pos="2160"/>
        </w:tabs>
        <w:rPr>
          <w:b/>
          <w:szCs w:val="20"/>
        </w:rPr>
      </w:pPr>
      <w:ins w:id="67" w:author="Golden Spread Electric Cooperative" w:date="2024-05-23T15:01:00Z">
        <w:del w:id="68" w:author="ERCOT 020625" w:date="2025-01-16T21:30:00Z">
          <w:r w:rsidRPr="005F2ED2" w:rsidDel="0084489B">
            <w:rPr>
              <w:b/>
              <w:szCs w:val="20"/>
            </w:rPr>
            <w:delText>V</w:delText>
          </w:r>
        </w:del>
        <w:r w:rsidRPr="005F2ED2">
          <w:rPr>
            <w:b/>
            <w:szCs w:val="20"/>
          </w:rPr>
          <w:t>ECL</w:t>
        </w:r>
        <w:r w:rsidRPr="005F2ED2">
          <w:rPr>
            <w:b/>
            <w:szCs w:val="20"/>
          </w:rPr>
          <w:tab/>
        </w:r>
      </w:ins>
      <w:ins w:id="69" w:author="Golden Spread Electric Cooperative" w:date="2024-05-23T15:02:00Z">
        <w:del w:id="70" w:author="ERCOT 020625" w:date="2025-01-16T21:31:00Z">
          <w:r w:rsidRPr="005F2ED2" w:rsidDel="0084489B">
            <w:rPr>
              <w:bCs/>
              <w:szCs w:val="20"/>
            </w:rPr>
            <w:delText xml:space="preserve">Voluntary </w:delText>
          </w:r>
        </w:del>
        <w:r w:rsidRPr="005F2ED2">
          <w:rPr>
            <w:bCs/>
            <w:szCs w:val="20"/>
          </w:rPr>
          <w:t>Early Curtailment Load</w:t>
        </w:r>
      </w:ins>
    </w:p>
    <w:p w14:paraId="2A832E36" w14:textId="77777777" w:rsidR="00ED4647" w:rsidRPr="005B0232" w:rsidRDefault="00ED4647" w:rsidP="00ED4647">
      <w:pPr>
        <w:keepNext/>
        <w:tabs>
          <w:tab w:val="left" w:pos="1620"/>
        </w:tabs>
        <w:spacing w:before="480" w:after="240"/>
        <w:ind w:left="1620" w:hanging="1620"/>
        <w:outlineLvl w:val="4"/>
        <w:rPr>
          <w:b/>
          <w:bCs/>
          <w:i/>
          <w:iCs/>
          <w:szCs w:val="26"/>
        </w:rPr>
      </w:pPr>
      <w:bookmarkStart w:id="71" w:name="_Toc135992286"/>
      <w:bookmarkStart w:id="72" w:name="_Toc397504992"/>
      <w:bookmarkStart w:id="73" w:name="_Toc402357120"/>
      <w:bookmarkStart w:id="74" w:name="_Toc422486500"/>
      <w:bookmarkStart w:id="75" w:name="_Toc433093352"/>
      <w:bookmarkStart w:id="76" w:name="_Toc433093510"/>
      <w:bookmarkStart w:id="77" w:name="_Toc440874738"/>
      <w:bookmarkStart w:id="78" w:name="_Toc448142293"/>
      <w:bookmarkStart w:id="79" w:name="_Toc448142450"/>
      <w:bookmarkStart w:id="80" w:name="_Toc458770287"/>
      <w:bookmarkStart w:id="81" w:name="_Toc459294255"/>
      <w:bookmarkStart w:id="82" w:name="_Toc463262748"/>
      <w:bookmarkStart w:id="83" w:name="_Toc468286821"/>
      <w:bookmarkStart w:id="84" w:name="_Toc481502867"/>
      <w:bookmarkStart w:id="85" w:name="_Toc496080035"/>
      <w:bookmarkStart w:id="86" w:name="_Toc135992312"/>
      <w:bookmarkStart w:id="87" w:name="_Hlk198205092"/>
      <w:commentRangeStart w:id="88"/>
      <w:r w:rsidRPr="005B0232">
        <w:rPr>
          <w:b/>
          <w:bCs/>
          <w:snapToGrid w:val="0"/>
          <w:szCs w:val="20"/>
        </w:rPr>
        <w:t>6.5.7.3.1</w:t>
      </w:r>
      <w:commentRangeEnd w:id="88"/>
      <w:r w:rsidR="001C3FB9">
        <w:rPr>
          <w:rStyle w:val="CommentReference"/>
        </w:rPr>
        <w:commentReference w:id="88"/>
      </w:r>
      <w:r w:rsidRPr="005B0232">
        <w:rPr>
          <w:b/>
          <w:bCs/>
          <w:i/>
          <w:iCs/>
          <w:szCs w:val="26"/>
        </w:rPr>
        <w:tab/>
      </w:r>
      <w:r w:rsidRPr="005B0232">
        <w:rPr>
          <w:b/>
          <w:bCs/>
          <w:snapToGrid w:val="0"/>
          <w:szCs w:val="20"/>
        </w:rPr>
        <w:t>Determination of Real-Time On-Line Reliability Deployment Price Adder</w:t>
      </w:r>
      <w:bookmarkEnd w:id="71"/>
    </w:p>
    <w:p w14:paraId="059099C0" w14:textId="77777777" w:rsidR="00ED4647" w:rsidRPr="005B0232" w:rsidRDefault="00ED4647" w:rsidP="00ED4647">
      <w:pPr>
        <w:spacing w:after="240"/>
        <w:ind w:left="720" w:hanging="720"/>
        <w:rPr>
          <w:szCs w:val="20"/>
        </w:rPr>
      </w:pPr>
      <w:r w:rsidRPr="005B0232">
        <w:rPr>
          <w:szCs w:val="20"/>
        </w:rPr>
        <w:t>(1)</w:t>
      </w:r>
      <w:r w:rsidRPr="005B0232">
        <w:rPr>
          <w:szCs w:val="20"/>
        </w:rPr>
        <w:tab/>
        <w:t>The following categories of reliability deployments are considered in the determination of the Real-Time On-Line Reliability Deployment Price Adder:</w:t>
      </w:r>
    </w:p>
    <w:p w14:paraId="1766FCD8" w14:textId="77777777" w:rsidR="00ED4647" w:rsidRPr="005B0232" w:rsidRDefault="00ED4647" w:rsidP="00ED4647">
      <w:pPr>
        <w:spacing w:after="240"/>
        <w:ind w:left="1440" w:hanging="720"/>
        <w:rPr>
          <w:szCs w:val="20"/>
        </w:rPr>
      </w:pPr>
      <w:r w:rsidRPr="005B0232">
        <w:rPr>
          <w:szCs w:val="20"/>
        </w:rPr>
        <w:t>(a)</w:t>
      </w:r>
      <w:r w:rsidRPr="005B0232">
        <w:rPr>
          <w:szCs w:val="20"/>
        </w:rPr>
        <w:tab/>
        <w:t>RUC-committed Resources, except for those whose QSEs have opted out of RUC Settlement in accordance with paragraph (14) of Section 5.5.2, Reliability Unit Commitment (RUC) Process;</w:t>
      </w:r>
    </w:p>
    <w:p w14:paraId="64FEB6BE" w14:textId="77777777" w:rsidR="00ED4647" w:rsidRPr="005B0232" w:rsidRDefault="00ED4647" w:rsidP="00ED4647">
      <w:pPr>
        <w:spacing w:after="240"/>
        <w:ind w:left="1440" w:hanging="720"/>
        <w:rPr>
          <w:szCs w:val="20"/>
        </w:rPr>
      </w:pPr>
      <w:r w:rsidRPr="005B0232">
        <w:rPr>
          <w:szCs w:val="20"/>
        </w:rPr>
        <w:t>(b)</w:t>
      </w:r>
      <w:r w:rsidRPr="005B0232">
        <w:rPr>
          <w:szCs w:val="20"/>
        </w:rPr>
        <w:tab/>
        <w:t xml:space="preserve">RMR Resources that are On-Line, including capacity secured to prevent an Emergency Condition pursuant to paragraph (4) of Section 6.5.1.1, ERCOT Control Area Authority; </w:t>
      </w:r>
    </w:p>
    <w:p w14:paraId="1AB593C8" w14:textId="6E9E6542" w:rsidR="00ED4647" w:rsidRPr="005B0232" w:rsidRDefault="00ED4647" w:rsidP="00ED4647">
      <w:pPr>
        <w:spacing w:after="240"/>
        <w:ind w:left="1440" w:hanging="720"/>
        <w:rPr>
          <w:szCs w:val="20"/>
        </w:rPr>
      </w:pPr>
      <w:r w:rsidRPr="005B0232">
        <w:rPr>
          <w:szCs w:val="20"/>
        </w:rPr>
        <w:t>(c)</w:t>
      </w:r>
      <w:r w:rsidRPr="005B0232">
        <w:rPr>
          <w:szCs w:val="20"/>
        </w:rPr>
        <w:tab/>
        <w:t xml:space="preserve">Deployed Load Resources other than </w:t>
      </w:r>
      <w:r w:rsidR="000C2FFE">
        <w:rPr>
          <w:szCs w:val="20"/>
        </w:rPr>
        <w:t>CLRs</w:t>
      </w:r>
      <w:r w:rsidRPr="005B0232">
        <w:rPr>
          <w:szCs w:val="20"/>
        </w:rPr>
        <w:t>;</w:t>
      </w:r>
    </w:p>
    <w:p w14:paraId="42F323B1" w14:textId="77777777" w:rsidR="00ED4647" w:rsidRPr="005B0232" w:rsidRDefault="00ED4647" w:rsidP="00ED4647">
      <w:pPr>
        <w:spacing w:after="240"/>
        <w:ind w:left="1440" w:hanging="720"/>
        <w:rPr>
          <w:szCs w:val="20"/>
        </w:rPr>
      </w:pPr>
      <w:r w:rsidRPr="005B0232">
        <w:rPr>
          <w:szCs w:val="20"/>
        </w:rPr>
        <w:t>(d)</w:t>
      </w:r>
      <w:r w:rsidRPr="005B0232">
        <w:rPr>
          <w:szCs w:val="20"/>
        </w:rPr>
        <w:tab/>
        <w:t>Deployed ERS;</w:t>
      </w:r>
    </w:p>
    <w:p w14:paraId="04AD1472" w14:textId="77777777" w:rsidR="00ED4647" w:rsidRPr="005B0232" w:rsidRDefault="00ED4647" w:rsidP="00ED4647">
      <w:pPr>
        <w:spacing w:after="240"/>
        <w:ind w:left="1440" w:hanging="720"/>
        <w:rPr>
          <w:szCs w:val="20"/>
        </w:rPr>
      </w:pPr>
      <w:r w:rsidRPr="005B0232">
        <w:rPr>
          <w:szCs w:val="20"/>
        </w:rPr>
        <w:t>(e)</w:t>
      </w:r>
      <w:r w:rsidRPr="005B0232">
        <w:rPr>
          <w:szCs w:val="20"/>
        </w:rPr>
        <w:tab/>
        <w:t xml:space="preserve">Real-Time DC Tie imports during an EEA where the total adjustment shall not exceed 1,250 MW in a single interval; </w:t>
      </w:r>
    </w:p>
    <w:p w14:paraId="7EF61667" w14:textId="77777777" w:rsidR="00ED4647" w:rsidRPr="005B0232" w:rsidRDefault="00ED4647" w:rsidP="00ED4647">
      <w:pPr>
        <w:spacing w:after="240"/>
        <w:ind w:left="1440" w:hanging="720"/>
        <w:rPr>
          <w:szCs w:val="20"/>
        </w:rPr>
      </w:pPr>
      <w:r w:rsidRPr="005B0232">
        <w:rPr>
          <w:szCs w:val="20"/>
        </w:rPr>
        <w:t>(f)</w:t>
      </w:r>
      <w:r w:rsidRPr="005B0232">
        <w:rPr>
          <w:szCs w:val="20"/>
        </w:rPr>
        <w:tab/>
        <w:t xml:space="preserve">Real-Time DC Tie exports to address emergency conditions in the receiving electric grid; </w:t>
      </w:r>
    </w:p>
    <w:p w14:paraId="41C66813" w14:textId="77777777" w:rsidR="00ED4647" w:rsidRPr="005B0232" w:rsidRDefault="00ED4647" w:rsidP="00ED4647">
      <w:pPr>
        <w:spacing w:after="240"/>
        <w:ind w:left="1440" w:hanging="720"/>
        <w:rPr>
          <w:szCs w:val="20"/>
        </w:rPr>
      </w:pPr>
      <w:r w:rsidRPr="005B0232">
        <w:rPr>
          <w:szCs w:val="20"/>
        </w:rPr>
        <w:t>(g)</w:t>
      </w:r>
      <w:r w:rsidRPr="005B0232">
        <w:rPr>
          <w:szCs w:val="20"/>
        </w:rPr>
        <w:tab/>
        <w:t>Energy delivered to ERCOT through registered Block Load Transfers (BLTs) during an EEA;</w:t>
      </w:r>
    </w:p>
    <w:p w14:paraId="73938813" w14:textId="77777777" w:rsidR="00ED4647" w:rsidRPr="005B0232" w:rsidRDefault="00ED4647" w:rsidP="00ED4647">
      <w:pPr>
        <w:spacing w:after="240"/>
        <w:ind w:left="1440" w:hanging="720"/>
        <w:rPr>
          <w:szCs w:val="20"/>
        </w:rPr>
      </w:pPr>
      <w:r w:rsidRPr="005B0232">
        <w:rPr>
          <w:szCs w:val="20"/>
        </w:rPr>
        <w:t>(h)</w:t>
      </w:r>
      <w:r w:rsidRPr="005B0232">
        <w:rPr>
          <w:szCs w:val="20"/>
        </w:rPr>
        <w:tab/>
        <w:t>Energy delivered from ERCOT to another power pool through registered BLTs during emergency conditions in the receiving electric grid;</w:t>
      </w:r>
      <w:del w:id="89" w:author="Golden Spread Electric Cooperative" w:date="2023-06-22T16:26:00Z">
        <w:r w:rsidRPr="005B0232" w:rsidDel="005B0232">
          <w:rPr>
            <w:szCs w:val="20"/>
          </w:rPr>
          <w:delText xml:space="preserve"> and</w:delText>
        </w:r>
      </w:del>
    </w:p>
    <w:p w14:paraId="7DD845AC" w14:textId="77B5D2CE" w:rsidR="00ED4647" w:rsidRDefault="00ED4647" w:rsidP="00ED4647">
      <w:pPr>
        <w:pStyle w:val="BodyTextNumbered"/>
        <w:ind w:left="1440"/>
        <w:rPr>
          <w:ins w:id="90" w:author="Golden Spread Electric Cooperative" w:date="2023-06-22T16:26:00Z"/>
        </w:rPr>
      </w:pPr>
      <w:ins w:id="91" w:author="Golden Spread Electric Cooperative" w:date="2023-06-22T16:26:00Z">
        <w:r>
          <w:t>(i)</w:t>
        </w:r>
        <w:r>
          <w:tab/>
        </w:r>
        <w:r>
          <w:rPr>
            <w:szCs w:val="24"/>
          </w:rPr>
          <w:t xml:space="preserve">Deployed </w:t>
        </w:r>
      </w:ins>
      <w:ins w:id="92" w:author="Golden Spread Electric Cooperative" w:date="2024-05-23T15:02:00Z">
        <w:del w:id="93" w:author="ERCOT 020625" w:date="2025-01-16T22:26:00Z">
          <w:r w:rsidRPr="005F2ED2" w:rsidDel="00BB1246">
            <w:rPr>
              <w:bCs/>
            </w:rPr>
            <w:delText xml:space="preserve">Voluntary </w:delText>
          </w:r>
        </w:del>
        <w:r w:rsidRPr="005F2ED2">
          <w:rPr>
            <w:bCs/>
          </w:rPr>
          <w:t>Early Curtailment Load</w:t>
        </w:r>
      </w:ins>
      <w:ins w:id="94" w:author="Golden Spread Electric Cooperative" w:date="2024-06-18T15:33:00Z">
        <w:r w:rsidR="00344529">
          <w:rPr>
            <w:bCs/>
          </w:rPr>
          <w:t xml:space="preserve"> (</w:t>
        </w:r>
        <w:del w:id="95" w:author="ERCOT 020625" w:date="2025-01-16T22:26:00Z">
          <w:r w:rsidR="00344529" w:rsidDel="000240A1">
            <w:rPr>
              <w:bCs/>
            </w:rPr>
            <w:delText>V</w:delText>
          </w:r>
        </w:del>
        <w:r w:rsidR="00344529">
          <w:rPr>
            <w:bCs/>
          </w:rPr>
          <w:t>ECL)</w:t>
        </w:r>
      </w:ins>
      <w:ins w:id="96" w:author="Golden Spread Electric Cooperative" w:date="2023-06-22T16:26:00Z">
        <w:r>
          <w:rPr>
            <w:szCs w:val="24"/>
          </w:rPr>
          <w:t>, as described in</w:t>
        </w:r>
        <w:del w:id="97" w:author="ERCOT 020625" w:date="2025-02-04T15:59:00Z">
          <w:r w:rsidDel="00FD6957">
            <w:rPr>
              <w:szCs w:val="24"/>
            </w:rPr>
            <w:delText xml:space="preserve"> paragraph (2) of</w:delText>
          </w:r>
        </w:del>
        <w:r>
          <w:rPr>
            <w:szCs w:val="24"/>
          </w:rPr>
          <w:t xml:space="preserve"> Section </w:t>
        </w:r>
        <w:r w:rsidRPr="00FD6CEB">
          <w:rPr>
            <w:szCs w:val="24"/>
          </w:rPr>
          <w:t>6.5.9.4.1, General Procedures Prior to EEA Operations</w:t>
        </w:r>
        <w:r>
          <w:rPr>
            <w:szCs w:val="24"/>
          </w:rPr>
          <w:t>; and</w:t>
        </w:r>
      </w:ins>
    </w:p>
    <w:p w14:paraId="6CF5D297" w14:textId="77777777" w:rsidR="00ED4647" w:rsidRPr="005B0232" w:rsidRDefault="00ED4647" w:rsidP="00ED4647">
      <w:pPr>
        <w:spacing w:after="240"/>
        <w:ind w:left="1440" w:hanging="720"/>
        <w:rPr>
          <w:szCs w:val="20"/>
        </w:rPr>
      </w:pPr>
      <w:r w:rsidRPr="005B0232">
        <w:rPr>
          <w:szCs w:val="20"/>
        </w:rPr>
        <w:t>(</w:t>
      </w:r>
      <w:ins w:id="98" w:author="Golden Spread Electric Cooperative" w:date="2023-06-22T16:26:00Z">
        <w:r>
          <w:rPr>
            <w:szCs w:val="20"/>
          </w:rPr>
          <w:t>j</w:t>
        </w:r>
      </w:ins>
      <w:del w:id="99" w:author="Golden Spread Electric Cooperative" w:date="2023-06-22T16:26:00Z">
        <w:r w:rsidRPr="005B0232" w:rsidDel="005B0232">
          <w:rPr>
            <w:szCs w:val="20"/>
          </w:rPr>
          <w:delText>i</w:delText>
        </w:r>
      </w:del>
      <w:r w:rsidRPr="005B0232">
        <w:rPr>
          <w:szCs w:val="20"/>
        </w:rPr>
        <w:t>)</w:t>
      </w:r>
      <w:r w:rsidRPr="005B0232">
        <w:rPr>
          <w:szCs w:val="20"/>
        </w:rPr>
        <w:tab/>
        <w:t>ERCOT-directed firm Load shed during EEA Level 3, as described in paragraph (3) of Section 6.5.9.4.2, EEA Levels.</w:t>
      </w:r>
    </w:p>
    <w:p w14:paraId="2D9CD57B" w14:textId="77777777" w:rsidR="00ED4647" w:rsidRPr="005B0232" w:rsidRDefault="00ED4647" w:rsidP="00ED4647">
      <w:pPr>
        <w:spacing w:after="240"/>
        <w:ind w:left="720" w:hanging="720"/>
        <w:rPr>
          <w:szCs w:val="20"/>
        </w:rPr>
      </w:pPr>
      <w:r w:rsidRPr="005B0232">
        <w:rPr>
          <w:szCs w:val="20"/>
        </w:rPr>
        <w:t>(2)</w:t>
      </w:r>
      <w:r w:rsidRPr="005B0232">
        <w:rPr>
          <w:szCs w:val="20"/>
        </w:rPr>
        <w:tab/>
        <w:t>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74B69570" w14:textId="77777777" w:rsidR="00ED4647" w:rsidRPr="005B0232" w:rsidRDefault="00ED4647" w:rsidP="00ED4647">
      <w:pPr>
        <w:spacing w:after="240"/>
        <w:ind w:left="1440" w:hanging="720"/>
        <w:rPr>
          <w:szCs w:val="20"/>
        </w:rPr>
      </w:pPr>
      <w:r w:rsidRPr="005B0232">
        <w:rPr>
          <w:szCs w:val="20"/>
        </w:rPr>
        <w:t>(a)</w:t>
      </w:r>
      <w:r w:rsidRPr="005B0232">
        <w:rPr>
          <w:szCs w:val="20"/>
        </w:rPr>
        <w:tab/>
        <w:t>For RUC-committed Resources with a telemetered Resource Status of ONRUC and for RMR Resources that are On-Line, set the LSL, LASL, and LDL to zero.</w:t>
      </w:r>
    </w:p>
    <w:p w14:paraId="1B8FEE03" w14:textId="77777777" w:rsidR="00ED4647" w:rsidRPr="005B0232" w:rsidRDefault="00ED4647" w:rsidP="00ED4647">
      <w:pPr>
        <w:spacing w:after="240"/>
        <w:ind w:left="1440" w:hanging="720"/>
        <w:rPr>
          <w:szCs w:val="20"/>
        </w:rPr>
      </w:pPr>
      <w:r w:rsidRPr="005B0232">
        <w:rPr>
          <w:szCs w:val="20"/>
        </w:rPr>
        <w:lastRenderedPageBreak/>
        <w:t>(b)</w:t>
      </w:r>
      <w:r w:rsidRPr="005B0232">
        <w:rPr>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7BAABA89" w14:textId="77777777" w:rsidR="00ED4647" w:rsidRPr="005B0232" w:rsidRDefault="00ED4647" w:rsidP="00ED4647">
      <w:pPr>
        <w:spacing w:after="240"/>
        <w:ind w:left="1440" w:hanging="720"/>
        <w:rPr>
          <w:szCs w:val="20"/>
        </w:rPr>
      </w:pPr>
      <w:r w:rsidRPr="005B0232">
        <w:rPr>
          <w:szCs w:val="20"/>
        </w:rPr>
        <w:t xml:space="preserve">(c) </w:t>
      </w:r>
      <w:r w:rsidRPr="005B0232">
        <w:rPr>
          <w:szCs w:val="20"/>
        </w:rPr>
        <w:tab/>
        <w:t>For all other Generation Resources excluding ones with a telemetered status of ONRUC, ONTEST, STARTUP, SHUTDOWN, and also excluding RMR Resources that are On-Line and excluding Generation Resources with a telemetered output less than 95% of LSL:</w:t>
      </w:r>
    </w:p>
    <w:p w14:paraId="5FC3049E" w14:textId="77777777" w:rsidR="00ED4647" w:rsidRPr="005B0232" w:rsidRDefault="00ED4647" w:rsidP="00ED4647">
      <w:pPr>
        <w:spacing w:after="240"/>
        <w:ind w:left="2160" w:hanging="720"/>
        <w:rPr>
          <w:szCs w:val="20"/>
        </w:rPr>
      </w:pPr>
      <w:r w:rsidRPr="005B0232">
        <w:rPr>
          <w:szCs w:val="20"/>
        </w:rPr>
        <w:t xml:space="preserve">(i)  </w:t>
      </w:r>
      <w:r w:rsidRPr="005B0232">
        <w:rPr>
          <w:szCs w:val="20"/>
        </w:rPr>
        <w:tab/>
        <w:t xml:space="preserve">Set LDL to the greater of Aggregated Resource Output - (60 minutes * SCED </w:t>
      </w:r>
      <w:proofErr w:type="gramStart"/>
      <w:r w:rsidRPr="005B0232">
        <w:rPr>
          <w:szCs w:val="20"/>
        </w:rPr>
        <w:t>Down Ramp</w:t>
      </w:r>
      <w:proofErr w:type="gramEnd"/>
      <w:r w:rsidRPr="005B0232">
        <w:rPr>
          <w:szCs w:val="20"/>
        </w:rPr>
        <w:t xml:space="preserve"> Rate), or LASL; and</w:t>
      </w:r>
    </w:p>
    <w:p w14:paraId="5794FC23" w14:textId="77777777" w:rsidR="00ED4647" w:rsidRPr="005B0232" w:rsidRDefault="00ED4647" w:rsidP="00ED4647">
      <w:pPr>
        <w:spacing w:after="240"/>
        <w:ind w:left="2160" w:hanging="720"/>
        <w:rPr>
          <w:szCs w:val="20"/>
        </w:rPr>
      </w:pPr>
      <w:r w:rsidRPr="005B0232">
        <w:rPr>
          <w:szCs w:val="20"/>
        </w:rPr>
        <w:t>(ii)       Set HDL to the lesser of Aggregated Resource Output + (60 minutes*SCED Up Ramp Rate), or HASL.</w:t>
      </w:r>
    </w:p>
    <w:p w14:paraId="0999A349" w14:textId="4E6A789A" w:rsidR="00ED4647" w:rsidRPr="005B0232" w:rsidRDefault="00ED4647" w:rsidP="00ED4647">
      <w:pPr>
        <w:spacing w:after="240"/>
        <w:ind w:left="1440" w:hanging="720"/>
        <w:rPr>
          <w:szCs w:val="20"/>
        </w:rPr>
      </w:pPr>
      <w:r w:rsidRPr="005B0232">
        <w:rPr>
          <w:szCs w:val="20"/>
        </w:rPr>
        <w:t xml:space="preserve">(d) </w:t>
      </w:r>
      <w:r w:rsidRPr="005B0232">
        <w:rPr>
          <w:szCs w:val="20"/>
        </w:rPr>
        <w:tab/>
        <w:t xml:space="preserve">For all </w:t>
      </w:r>
      <w:r w:rsidR="0071557D">
        <w:rPr>
          <w:szCs w:val="20"/>
        </w:rPr>
        <w:t>CLRs</w:t>
      </w:r>
      <w:r w:rsidRPr="005B0232">
        <w:rPr>
          <w:szCs w:val="20"/>
        </w:rPr>
        <w:t xml:space="preserve"> excluding ones with a telemetered status of OUTL:</w:t>
      </w:r>
    </w:p>
    <w:p w14:paraId="6619CF74" w14:textId="77777777" w:rsidR="00ED4647" w:rsidRPr="005B0232" w:rsidRDefault="00ED4647" w:rsidP="00ED4647">
      <w:pPr>
        <w:spacing w:after="240"/>
        <w:ind w:left="2160" w:hanging="720"/>
        <w:rPr>
          <w:szCs w:val="20"/>
        </w:rPr>
      </w:pPr>
      <w:r w:rsidRPr="005B0232">
        <w:rPr>
          <w:szCs w:val="20"/>
        </w:rPr>
        <w:t xml:space="preserve">(i)  </w:t>
      </w:r>
      <w:r w:rsidRPr="005B0232">
        <w:rPr>
          <w:szCs w:val="20"/>
        </w:rPr>
        <w:tab/>
        <w:t>Set LDL to the greater of Aggregated Resource Output - (60 minutes * SCED Up Ramp Rate), or LASL; and</w:t>
      </w:r>
    </w:p>
    <w:p w14:paraId="07388E3B" w14:textId="77777777" w:rsidR="00ED4647" w:rsidRPr="005B0232" w:rsidRDefault="00ED4647" w:rsidP="00ED4647">
      <w:pPr>
        <w:spacing w:after="240"/>
        <w:ind w:left="2160" w:hanging="720"/>
        <w:rPr>
          <w:szCs w:val="20"/>
        </w:rPr>
      </w:pPr>
      <w:r w:rsidRPr="005B0232">
        <w:rPr>
          <w:szCs w:val="20"/>
        </w:rPr>
        <w:t>(ii)       Set HDL to the lesser of Aggregated Resource Output + (60 minutes*SCED Down Ramp Rate), or HASL.</w:t>
      </w:r>
    </w:p>
    <w:p w14:paraId="1FB50EEE" w14:textId="12E6D2F0" w:rsidR="00ED4647" w:rsidRPr="005B0232" w:rsidRDefault="00ED4647" w:rsidP="00ED4647">
      <w:pPr>
        <w:spacing w:after="240"/>
        <w:ind w:left="1440" w:hanging="720"/>
        <w:rPr>
          <w:szCs w:val="20"/>
        </w:rPr>
      </w:pPr>
      <w:r w:rsidRPr="005B0232">
        <w:rPr>
          <w:szCs w:val="20"/>
        </w:rPr>
        <w:t>(e)</w:t>
      </w:r>
      <w:r w:rsidRPr="005B0232">
        <w:rPr>
          <w:szCs w:val="20"/>
        </w:rPr>
        <w:tab/>
        <w:t xml:space="preserve">Add the deployed MW from Load Resources that are not </w:t>
      </w:r>
      <w:r w:rsidR="004939D1">
        <w:rPr>
          <w:szCs w:val="20"/>
        </w:rPr>
        <w:t>CLRs</w:t>
      </w:r>
      <w:r w:rsidRPr="005B0232">
        <w:rPr>
          <w:szCs w:val="20"/>
        </w:rPr>
        <w:t xml:space="preserve"> and that are providing RRS or ECRS to GTBD linearly ramped over the ten-minute ramp period and add the deployed MW from Load Resources that are not </w:t>
      </w:r>
      <w:r w:rsidR="00443C55">
        <w:rPr>
          <w:szCs w:val="20"/>
        </w:rPr>
        <w:t>CLRs</w:t>
      </w:r>
      <w:r w:rsidRPr="005B0232">
        <w:rPr>
          <w:szCs w:val="20"/>
        </w:rPr>
        <w:t xml:space="preserve">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000A7B5C" w14:textId="5A15AC57" w:rsidR="00ED4647" w:rsidRDefault="00ED4647" w:rsidP="00ED4647">
      <w:pPr>
        <w:pStyle w:val="BodyTextNumbered"/>
        <w:spacing w:before="240"/>
        <w:ind w:left="1440"/>
        <w:rPr>
          <w:ins w:id="100" w:author="Golden Spread Electric Cooperative" w:date="2023-06-22T16:24:00Z"/>
        </w:rPr>
      </w:pPr>
      <w:ins w:id="101" w:author="Golden Spread Electric Cooperative" w:date="2023-06-22T16:24:00Z">
        <w:r>
          <w:t>(f)</w:t>
        </w:r>
        <w:r>
          <w:tab/>
          <w:t xml:space="preserve">Add the deployed MW from </w:t>
        </w:r>
      </w:ins>
      <w:ins w:id="102" w:author="Golden Spread Electric Cooperative" w:date="2024-06-18T15:33:00Z">
        <w:del w:id="103" w:author="ERCOT 020625" w:date="2025-01-16T22:26:00Z">
          <w:r w:rsidR="00344529" w:rsidDel="00BB1246">
            <w:rPr>
              <w:bCs/>
            </w:rPr>
            <w:delText>V</w:delText>
          </w:r>
        </w:del>
        <w:r w:rsidR="00344529">
          <w:rPr>
            <w:bCs/>
          </w:rPr>
          <w:t>ECL</w:t>
        </w:r>
      </w:ins>
      <w:ins w:id="104" w:author="Golden Spread Electric Cooperative" w:date="2024-06-18T14:25:00Z">
        <w:r w:rsidR="00E34EF6">
          <w:rPr>
            <w:bCs/>
          </w:rPr>
          <w:t xml:space="preserve"> </w:t>
        </w:r>
      </w:ins>
      <w:ins w:id="105" w:author="Golden Spread Electric Cooperative" w:date="2023-06-22T16:24:00Z">
        <w:r>
          <w:t xml:space="preserve">to GTBD linearly ramped over a 30-minute ramp period.  The amount of deployed MW is </w:t>
        </w:r>
        <w:r w:rsidRPr="00BF36B0">
          <w:t xml:space="preserve">calculated from </w:t>
        </w:r>
        <w:r>
          <w:t xml:space="preserve">the </w:t>
        </w:r>
        <w:r w:rsidRPr="00BF36B0">
          <w:t>applicable deployment instructions in XML messages</w:t>
        </w:r>
        <w:r>
          <w:t xml:space="preserve">.  ERCOT shall generate a linear bid curve defined by a price/quantity pair of $300/MWh for the first MW of </w:t>
        </w:r>
      </w:ins>
      <w:ins w:id="106" w:author="Golden Spread Electric Cooperative" w:date="2024-06-18T15:34:00Z">
        <w:del w:id="107" w:author="ERCOT 020625" w:date="2025-01-16T22:26:00Z">
          <w:r w:rsidR="00344529" w:rsidDel="00BB1246">
            <w:rPr>
              <w:bCs/>
            </w:rPr>
            <w:delText>V</w:delText>
          </w:r>
        </w:del>
        <w:r w:rsidR="00344529">
          <w:rPr>
            <w:bCs/>
          </w:rPr>
          <w:t>ECL</w:t>
        </w:r>
      </w:ins>
      <w:ins w:id="108" w:author="Golden Spread Electric Cooperative" w:date="2024-06-18T14:25:00Z">
        <w:r w:rsidR="00E34EF6">
          <w:rPr>
            <w:bCs/>
          </w:rPr>
          <w:t xml:space="preserve"> </w:t>
        </w:r>
      </w:ins>
      <w:ins w:id="109" w:author="Golden Spread Electric Cooperative" w:date="2023-06-22T16:24:00Z">
        <w:r>
          <w:t xml:space="preserve">deployed and a price/quantity pair of $700/MWh for the last MW of </w:t>
        </w:r>
      </w:ins>
      <w:ins w:id="110" w:author="Golden Spread Electric Cooperative" w:date="2024-06-18T15:34:00Z">
        <w:del w:id="111" w:author="ERCOT 020625" w:date="2025-01-16T22:26:00Z">
          <w:r w:rsidR="00344529" w:rsidDel="00BB1246">
            <w:rPr>
              <w:bCs/>
            </w:rPr>
            <w:delText>V</w:delText>
          </w:r>
        </w:del>
        <w:r w:rsidR="00344529">
          <w:rPr>
            <w:bCs/>
          </w:rPr>
          <w:t>ECL</w:t>
        </w:r>
      </w:ins>
      <w:ins w:id="112" w:author="Golden Spread Electric Cooperative" w:date="2024-06-18T14:25:00Z">
        <w:r w:rsidR="00E34EF6">
          <w:rPr>
            <w:bCs/>
          </w:rPr>
          <w:t xml:space="preserve"> </w:t>
        </w:r>
      </w:ins>
      <w:ins w:id="113" w:author="Golden Spread Electric Cooperative" w:date="2023-06-22T16:24:00Z">
        <w:r>
          <w:t xml:space="preserve">deployed in each SCED execution.  After recall instruction, </w:t>
        </w:r>
        <w:r w:rsidRPr="00227C74">
          <w:t xml:space="preserve">GTBD shall be adjusted to reflect restoration on a linear curve over </w:t>
        </w:r>
        <w:r>
          <w:t>a one-hour restoration period.</w:t>
        </w:r>
      </w:ins>
    </w:p>
    <w:p w14:paraId="2D2B230F" w14:textId="77777777" w:rsidR="00ED4647" w:rsidRPr="005B0232" w:rsidRDefault="00ED4647" w:rsidP="00ED4647">
      <w:pPr>
        <w:pStyle w:val="BodyTextNumbered"/>
        <w:spacing w:before="240"/>
        <w:ind w:left="1440"/>
      </w:pPr>
      <w:r w:rsidRPr="005B0232">
        <w:lastRenderedPageBreak/>
        <w:t>(</w:t>
      </w:r>
      <w:ins w:id="114" w:author="Golden Spread Electric Cooperative" w:date="2023-06-22T16:24:00Z">
        <w:r>
          <w:t>g</w:t>
        </w:r>
      </w:ins>
      <w:del w:id="115" w:author="Golden Spread Electric Cooperative" w:date="2023-06-22T16:24:00Z">
        <w:r w:rsidRPr="005B0232" w:rsidDel="005B0232">
          <w:delText>f</w:delText>
        </w:r>
      </w:del>
      <w:r w:rsidRPr="005B0232">
        <w:t>)</w:t>
      </w:r>
      <w:r w:rsidRPr="005B0232">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5B0232">
        <w:t>RHours</w:t>
      </w:r>
      <w:proofErr w:type="spellEnd"/>
      <w:r w:rsidRPr="005B0232">
        <w:t>”).</w:t>
      </w:r>
    </w:p>
    <w:p w14:paraId="6AECB77C" w14:textId="77777777" w:rsidR="00ED4647" w:rsidRPr="005B0232" w:rsidRDefault="00ED4647" w:rsidP="00ED4647">
      <w:pPr>
        <w:rPr>
          <w:iCs/>
          <w:szCs w:val="20"/>
        </w:rPr>
      </w:pPr>
      <w:r w:rsidRPr="005B0232">
        <w:rPr>
          <w:iCs/>
          <w:szCs w:val="20"/>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ED4647" w:rsidRPr="005B0232" w14:paraId="064918C6" w14:textId="77777777" w:rsidTr="005F1D84">
        <w:trPr>
          <w:trHeight w:val="351"/>
          <w:tblHeader/>
        </w:trPr>
        <w:tc>
          <w:tcPr>
            <w:tcW w:w="1448" w:type="dxa"/>
          </w:tcPr>
          <w:p w14:paraId="16481100" w14:textId="77777777" w:rsidR="00ED4647" w:rsidRPr="005B0232" w:rsidRDefault="00ED4647" w:rsidP="005F1D84">
            <w:pPr>
              <w:spacing w:after="120"/>
              <w:rPr>
                <w:b/>
                <w:iCs/>
                <w:sz w:val="20"/>
                <w:szCs w:val="20"/>
              </w:rPr>
            </w:pPr>
            <w:r w:rsidRPr="005B0232">
              <w:rPr>
                <w:b/>
                <w:iCs/>
                <w:sz w:val="20"/>
                <w:szCs w:val="20"/>
              </w:rPr>
              <w:t>Parameter</w:t>
            </w:r>
          </w:p>
        </w:tc>
        <w:tc>
          <w:tcPr>
            <w:tcW w:w="1702" w:type="dxa"/>
          </w:tcPr>
          <w:p w14:paraId="65C0F7B4" w14:textId="77777777" w:rsidR="00ED4647" w:rsidRPr="005B0232" w:rsidRDefault="00ED4647" w:rsidP="005F1D84">
            <w:pPr>
              <w:spacing w:after="120"/>
              <w:rPr>
                <w:b/>
                <w:iCs/>
                <w:sz w:val="20"/>
                <w:szCs w:val="20"/>
              </w:rPr>
            </w:pPr>
            <w:r w:rsidRPr="005B0232">
              <w:rPr>
                <w:b/>
                <w:iCs/>
                <w:sz w:val="20"/>
                <w:szCs w:val="20"/>
              </w:rPr>
              <w:t>Unit</w:t>
            </w:r>
          </w:p>
        </w:tc>
        <w:tc>
          <w:tcPr>
            <w:tcW w:w="6120" w:type="dxa"/>
          </w:tcPr>
          <w:p w14:paraId="36EB91E7" w14:textId="77777777" w:rsidR="00ED4647" w:rsidRPr="005B0232" w:rsidRDefault="00ED4647" w:rsidP="005F1D84">
            <w:pPr>
              <w:spacing w:after="120"/>
              <w:rPr>
                <w:b/>
                <w:iCs/>
                <w:sz w:val="20"/>
                <w:szCs w:val="20"/>
              </w:rPr>
            </w:pPr>
            <w:r w:rsidRPr="005B0232">
              <w:rPr>
                <w:b/>
                <w:iCs/>
                <w:sz w:val="20"/>
                <w:szCs w:val="20"/>
              </w:rPr>
              <w:t>Current Value*</w:t>
            </w:r>
          </w:p>
        </w:tc>
      </w:tr>
      <w:tr w:rsidR="00ED4647" w:rsidRPr="005B0232" w14:paraId="348EC40B" w14:textId="77777777" w:rsidTr="005F1D84">
        <w:trPr>
          <w:trHeight w:val="519"/>
        </w:trPr>
        <w:tc>
          <w:tcPr>
            <w:tcW w:w="1448" w:type="dxa"/>
          </w:tcPr>
          <w:p w14:paraId="3D480CD7" w14:textId="39D40EF2" w:rsidR="00ED4647" w:rsidRPr="005B0232" w:rsidRDefault="006A1D5E" w:rsidP="005F1D84">
            <w:pPr>
              <w:spacing w:after="60"/>
              <w:rPr>
                <w:iCs/>
                <w:sz w:val="20"/>
                <w:szCs w:val="20"/>
              </w:rPr>
            </w:pPr>
            <w:proofErr w:type="spellStart"/>
            <w:r w:rsidRPr="005B0232">
              <w:rPr>
                <w:iCs/>
                <w:sz w:val="20"/>
                <w:szCs w:val="20"/>
              </w:rPr>
              <w:t>R</w:t>
            </w:r>
            <w:r>
              <w:rPr>
                <w:iCs/>
                <w:sz w:val="20"/>
                <w:szCs w:val="20"/>
              </w:rPr>
              <w:t>H</w:t>
            </w:r>
            <w:r w:rsidRPr="005B0232">
              <w:rPr>
                <w:iCs/>
                <w:sz w:val="20"/>
                <w:szCs w:val="20"/>
              </w:rPr>
              <w:t>ours</w:t>
            </w:r>
            <w:proofErr w:type="spellEnd"/>
          </w:p>
        </w:tc>
        <w:tc>
          <w:tcPr>
            <w:tcW w:w="1702" w:type="dxa"/>
          </w:tcPr>
          <w:p w14:paraId="102174B1" w14:textId="77777777" w:rsidR="00ED4647" w:rsidRPr="005B0232" w:rsidRDefault="00ED4647" w:rsidP="005F1D84">
            <w:pPr>
              <w:spacing w:after="60"/>
              <w:rPr>
                <w:iCs/>
                <w:sz w:val="20"/>
                <w:szCs w:val="20"/>
              </w:rPr>
            </w:pPr>
            <w:r w:rsidRPr="005B0232">
              <w:rPr>
                <w:iCs/>
                <w:sz w:val="20"/>
                <w:szCs w:val="20"/>
              </w:rPr>
              <w:t>Hours</w:t>
            </w:r>
          </w:p>
        </w:tc>
        <w:tc>
          <w:tcPr>
            <w:tcW w:w="6120" w:type="dxa"/>
          </w:tcPr>
          <w:p w14:paraId="6E8662F2" w14:textId="77777777" w:rsidR="00ED4647" w:rsidRPr="005B0232" w:rsidRDefault="00ED4647" w:rsidP="005F1D84">
            <w:pPr>
              <w:spacing w:after="60"/>
              <w:rPr>
                <w:iCs/>
                <w:sz w:val="20"/>
                <w:szCs w:val="20"/>
              </w:rPr>
            </w:pPr>
            <w:r w:rsidRPr="005B0232">
              <w:rPr>
                <w:iCs/>
                <w:sz w:val="20"/>
                <w:szCs w:val="20"/>
              </w:rPr>
              <w:t>4.5</w:t>
            </w:r>
          </w:p>
        </w:tc>
      </w:tr>
      <w:tr w:rsidR="00ED4647" w:rsidRPr="005B0232" w14:paraId="7AAA0658" w14:textId="77777777" w:rsidTr="005F1D84">
        <w:trPr>
          <w:trHeight w:val="519"/>
        </w:trPr>
        <w:tc>
          <w:tcPr>
            <w:tcW w:w="9270" w:type="dxa"/>
            <w:gridSpan w:val="3"/>
          </w:tcPr>
          <w:p w14:paraId="6403A3A6" w14:textId="77777777" w:rsidR="00ED4647" w:rsidRPr="005B0232" w:rsidRDefault="00ED4647" w:rsidP="005F1D84">
            <w:pPr>
              <w:spacing w:after="60"/>
              <w:rPr>
                <w:iCs/>
                <w:sz w:val="20"/>
                <w:szCs w:val="20"/>
              </w:rPr>
            </w:pPr>
            <w:r w:rsidRPr="005B0232">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67C26583" w14:textId="77777777" w:rsidR="00ED4647" w:rsidRPr="005B0232" w:rsidRDefault="00ED4647" w:rsidP="00ED4647">
      <w:pPr>
        <w:spacing w:before="240" w:after="240"/>
        <w:ind w:left="1440" w:hanging="720"/>
        <w:rPr>
          <w:szCs w:val="20"/>
        </w:rPr>
      </w:pPr>
      <w:r w:rsidRPr="005B0232">
        <w:rPr>
          <w:szCs w:val="20"/>
        </w:rPr>
        <w:t>(</w:t>
      </w:r>
      <w:ins w:id="116" w:author="Golden Spread Electric Cooperative" w:date="2023-06-22T16:25:00Z">
        <w:r>
          <w:rPr>
            <w:szCs w:val="20"/>
          </w:rPr>
          <w:t>h</w:t>
        </w:r>
      </w:ins>
      <w:del w:id="117" w:author="Golden Spread Electric Cooperative" w:date="2023-06-22T16:25:00Z">
        <w:r w:rsidRPr="005B0232" w:rsidDel="005B0232">
          <w:rPr>
            <w:szCs w:val="20"/>
          </w:rPr>
          <w:delText>g</w:delText>
        </w:r>
      </w:del>
      <w:r w:rsidRPr="005B0232">
        <w:rPr>
          <w:szCs w:val="20"/>
        </w:rPr>
        <w:t>)</w:t>
      </w:r>
      <w:r w:rsidRPr="005B0232">
        <w:rPr>
          <w:szCs w:val="20"/>
        </w:rPr>
        <w:tab/>
        <w:t>Add the MW from Real-Time DC Tie imports during an EEA to GTBD.  The amount of MW is determined from the Dispatch Instruction and should continue over the duration of time specified by the ERCOT Operator.</w:t>
      </w:r>
    </w:p>
    <w:p w14:paraId="27BD430F" w14:textId="77777777" w:rsidR="00ED4647" w:rsidRPr="005B0232" w:rsidRDefault="00ED4647" w:rsidP="00ED4647">
      <w:pPr>
        <w:spacing w:after="240"/>
        <w:ind w:left="1440" w:hanging="720"/>
        <w:rPr>
          <w:szCs w:val="20"/>
        </w:rPr>
      </w:pPr>
      <w:r w:rsidRPr="005B0232">
        <w:rPr>
          <w:szCs w:val="20"/>
        </w:rPr>
        <w:t>(</w:t>
      </w:r>
      <w:ins w:id="118" w:author="Golden Spread Electric Cooperative" w:date="2023-06-22T16:25:00Z">
        <w:r>
          <w:rPr>
            <w:szCs w:val="20"/>
          </w:rPr>
          <w:t>i</w:t>
        </w:r>
      </w:ins>
      <w:del w:id="119" w:author="Golden Spread Electric Cooperative" w:date="2023-06-22T16:25:00Z">
        <w:r w:rsidRPr="005B0232" w:rsidDel="005B0232">
          <w:rPr>
            <w:szCs w:val="20"/>
          </w:rPr>
          <w:delText>h</w:delText>
        </w:r>
      </w:del>
      <w:r w:rsidRPr="005B0232">
        <w:rPr>
          <w:szCs w:val="20"/>
        </w:rPr>
        <w:t>)</w:t>
      </w:r>
      <w:r w:rsidRPr="005B0232">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22C26294" w14:textId="77777777" w:rsidR="00ED4647" w:rsidRPr="005B0232" w:rsidRDefault="00ED4647" w:rsidP="00ED4647">
      <w:pPr>
        <w:spacing w:after="240"/>
        <w:ind w:left="1440" w:hanging="720"/>
        <w:rPr>
          <w:szCs w:val="20"/>
        </w:rPr>
      </w:pPr>
      <w:r w:rsidRPr="005B0232">
        <w:rPr>
          <w:szCs w:val="20"/>
        </w:rPr>
        <w:t>(</w:t>
      </w:r>
      <w:ins w:id="120" w:author="Golden Spread Electric Cooperative" w:date="2023-06-22T16:25:00Z">
        <w:r>
          <w:rPr>
            <w:szCs w:val="20"/>
          </w:rPr>
          <w:t>j</w:t>
        </w:r>
      </w:ins>
      <w:del w:id="121" w:author="Golden Spread Electric Cooperative" w:date="2023-06-22T16:25:00Z">
        <w:r w:rsidRPr="005B0232" w:rsidDel="005B0232">
          <w:rPr>
            <w:szCs w:val="20"/>
          </w:rPr>
          <w:delText>i</w:delText>
        </w:r>
      </w:del>
      <w:r w:rsidRPr="005B0232">
        <w:rPr>
          <w:szCs w:val="20"/>
        </w:rPr>
        <w:t>)</w:t>
      </w:r>
      <w:r w:rsidRPr="005B0232">
        <w:rPr>
          <w:szCs w:val="20"/>
        </w:rPr>
        <w:tab/>
        <w:t>Add the MW from energy delivered to ERCOT through registered BLTs during an EEA to GTBD.  The amount of MW is determined from the Dispatch Instruction and should continue over the duration of time specified by the ERCOT Operator.</w:t>
      </w:r>
    </w:p>
    <w:p w14:paraId="164C9039" w14:textId="77777777" w:rsidR="00ED4647" w:rsidRPr="005B0232" w:rsidRDefault="00ED4647" w:rsidP="00ED4647">
      <w:pPr>
        <w:spacing w:after="240"/>
        <w:ind w:left="1440" w:hanging="720"/>
        <w:rPr>
          <w:szCs w:val="20"/>
        </w:rPr>
      </w:pPr>
      <w:r w:rsidRPr="005B0232">
        <w:rPr>
          <w:szCs w:val="20"/>
        </w:rPr>
        <w:t>(</w:t>
      </w:r>
      <w:ins w:id="122" w:author="Golden Spread Electric Cooperative" w:date="2023-06-22T16:25:00Z">
        <w:r>
          <w:rPr>
            <w:szCs w:val="20"/>
          </w:rPr>
          <w:t>k</w:t>
        </w:r>
      </w:ins>
      <w:del w:id="123" w:author="Golden Spread Electric Cooperative" w:date="2023-06-22T16:25:00Z">
        <w:r w:rsidRPr="005B0232" w:rsidDel="005B0232">
          <w:rPr>
            <w:szCs w:val="20"/>
          </w:rPr>
          <w:delText>j</w:delText>
        </w:r>
      </w:del>
      <w:r w:rsidRPr="005B0232">
        <w:rPr>
          <w:szCs w:val="20"/>
        </w:rPr>
        <w:t>)</w:t>
      </w:r>
      <w:r w:rsidRPr="005B0232">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1245A6FD" w14:textId="5B064F56" w:rsidR="00ED4647" w:rsidRPr="005B0232" w:rsidRDefault="00ED4647" w:rsidP="00ED4647">
      <w:pPr>
        <w:spacing w:after="240"/>
        <w:ind w:left="1440" w:hanging="720"/>
        <w:rPr>
          <w:szCs w:val="20"/>
        </w:rPr>
      </w:pPr>
      <w:r w:rsidRPr="005B0232">
        <w:rPr>
          <w:szCs w:val="20"/>
        </w:rPr>
        <w:t>(</w:t>
      </w:r>
      <w:ins w:id="124" w:author="Golden Spread Electric Cooperative" w:date="2023-06-22T16:25:00Z">
        <w:r>
          <w:rPr>
            <w:szCs w:val="20"/>
          </w:rPr>
          <w:t>l</w:t>
        </w:r>
      </w:ins>
      <w:del w:id="125" w:author="Golden Spread Electric Cooperative" w:date="2023-06-22T16:25:00Z">
        <w:r w:rsidRPr="005B0232" w:rsidDel="005B0232">
          <w:rPr>
            <w:szCs w:val="20"/>
          </w:rPr>
          <w:delText>k</w:delText>
        </w:r>
      </w:del>
      <w:r w:rsidRPr="005B0232">
        <w:rPr>
          <w:szCs w:val="20"/>
        </w:rPr>
        <w:t>)</w:t>
      </w:r>
      <w:r w:rsidRPr="005B0232">
        <w:rPr>
          <w:szCs w:val="20"/>
        </w:rPr>
        <w:tab/>
        <w:t>Perform a SCED with changes to the inputs in items (a) through (</w:t>
      </w:r>
      <w:del w:id="126" w:author="Golden Spread Electric Cooperative" w:date="2024-06-18T15:40:00Z">
        <w:r w:rsidRPr="005B0232" w:rsidDel="006E18C7">
          <w:rPr>
            <w:szCs w:val="20"/>
          </w:rPr>
          <w:delText>j</w:delText>
        </w:r>
      </w:del>
      <w:ins w:id="127" w:author="Golden Spread Electric Cooperative" w:date="2024-06-18T15:40:00Z">
        <w:r w:rsidR="006E18C7">
          <w:rPr>
            <w:szCs w:val="20"/>
          </w:rPr>
          <w:t>k</w:t>
        </w:r>
      </w:ins>
      <w:r w:rsidRPr="005B0232">
        <w:rPr>
          <w:szCs w:val="20"/>
        </w:rPr>
        <w:t>) above, considering only Competitive Constraints and the non-mitigated Energy Offer Curves.</w:t>
      </w:r>
    </w:p>
    <w:p w14:paraId="1523E7F1" w14:textId="77777777" w:rsidR="00ED4647" w:rsidRPr="005B0232" w:rsidRDefault="00ED4647" w:rsidP="00ED4647">
      <w:pPr>
        <w:spacing w:after="240"/>
        <w:ind w:left="1440" w:hanging="720"/>
        <w:rPr>
          <w:szCs w:val="20"/>
        </w:rPr>
      </w:pPr>
      <w:r w:rsidRPr="005B0232">
        <w:rPr>
          <w:szCs w:val="20"/>
        </w:rPr>
        <w:t>(</w:t>
      </w:r>
      <w:ins w:id="128" w:author="Golden Spread Electric Cooperative" w:date="2023-06-22T16:25:00Z">
        <w:r>
          <w:rPr>
            <w:szCs w:val="20"/>
          </w:rPr>
          <w:t>m</w:t>
        </w:r>
      </w:ins>
      <w:del w:id="129" w:author="Golden Spread Electric Cooperative" w:date="2023-06-22T16:25:00Z">
        <w:r w:rsidRPr="005B0232" w:rsidDel="005B0232">
          <w:rPr>
            <w:szCs w:val="20"/>
          </w:rPr>
          <w:delText>l</w:delText>
        </w:r>
      </w:del>
      <w:r w:rsidRPr="005B0232">
        <w:rPr>
          <w:szCs w:val="20"/>
        </w:rPr>
        <w:t>)</w:t>
      </w:r>
      <w:r w:rsidRPr="005B0232">
        <w:rPr>
          <w:szCs w:val="20"/>
        </w:rPr>
        <w:tab/>
        <w:t>Perform mitigation on the submitted Energy Offer Curves using the LMPs from the previous step as the reference LMP.</w:t>
      </w:r>
    </w:p>
    <w:p w14:paraId="1D85CC97" w14:textId="39CFB3B0" w:rsidR="00ED4647" w:rsidRPr="005B0232" w:rsidRDefault="00ED4647" w:rsidP="00ED4647">
      <w:pPr>
        <w:spacing w:after="240"/>
        <w:ind w:left="1440" w:hanging="720"/>
        <w:rPr>
          <w:szCs w:val="20"/>
        </w:rPr>
      </w:pPr>
      <w:r w:rsidRPr="005B0232">
        <w:rPr>
          <w:szCs w:val="20"/>
        </w:rPr>
        <w:t>(</w:t>
      </w:r>
      <w:ins w:id="130" w:author="Golden Spread Electric Cooperative" w:date="2023-06-22T16:25:00Z">
        <w:r>
          <w:rPr>
            <w:szCs w:val="20"/>
          </w:rPr>
          <w:t>n</w:t>
        </w:r>
      </w:ins>
      <w:del w:id="131" w:author="Golden Spread Electric Cooperative" w:date="2023-06-22T16:25:00Z">
        <w:r w:rsidRPr="005B0232" w:rsidDel="005B0232">
          <w:rPr>
            <w:szCs w:val="20"/>
          </w:rPr>
          <w:delText>m</w:delText>
        </w:r>
      </w:del>
      <w:r w:rsidRPr="005B0232">
        <w:rPr>
          <w:szCs w:val="20"/>
        </w:rPr>
        <w:t>)</w:t>
      </w:r>
      <w:r w:rsidRPr="005B0232">
        <w:rPr>
          <w:szCs w:val="20"/>
        </w:rPr>
        <w:tab/>
        <w:t>Perform a SCED with the changes to the inputs in items (a) through (</w:t>
      </w:r>
      <w:ins w:id="132" w:author="Golden Spread Electric Cooperative" w:date="2023-06-22T16:25:00Z">
        <w:r>
          <w:rPr>
            <w:szCs w:val="20"/>
          </w:rPr>
          <w:t>k</w:t>
        </w:r>
      </w:ins>
      <w:del w:id="133" w:author="Golden Spread Electric Cooperative" w:date="2023-06-22T16:25:00Z">
        <w:r w:rsidRPr="005B0232" w:rsidDel="005B0232">
          <w:rPr>
            <w:szCs w:val="20"/>
          </w:rPr>
          <w:delText>j</w:delText>
        </w:r>
      </w:del>
      <w:r w:rsidRPr="005B0232">
        <w:rPr>
          <w:szCs w:val="20"/>
        </w:rPr>
        <w:t xml:space="preserve">) above, considering both Competitive and Non-Competitive Constraints and the mitigated Energy </w:t>
      </w:r>
      <w:r w:rsidR="000576B8">
        <w:rPr>
          <w:szCs w:val="20"/>
        </w:rPr>
        <w:t>O</w:t>
      </w:r>
      <w:r w:rsidRPr="005B0232">
        <w:rPr>
          <w:szCs w:val="20"/>
        </w:rPr>
        <w:t>ffer Curves.</w:t>
      </w:r>
    </w:p>
    <w:p w14:paraId="31066DA3" w14:textId="77777777" w:rsidR="00ED4647" w:rsidRPr="005B0232" w:rsidRDefault="00ED4647" w:rsidP="00ED4647">
      <w:pPr>
        <w:spacing w:before="240" w:after="240"/>
        <w:ind w:left="1440" w:hanging="720"/>
        <w:rPr>
          <w:szCs w:val="20"/>
        </w:rPr>
      </w:pPr>
      <w:r w:rsidRPr="005B0232">
        <w:rPr>
          <w:szCs w:val="20"/>
        </w:rPr>
        <w:lastRenderedPageBreak/>
        <w:t>(</w:t>
      </w:r>
      <w:ins w:id="134" w:author="Golden Spread Electric Cooperative" w:date="2023-06-22T16:25:00Z">
        <w:r>
          <w:rPr>
            <w:szCs w:val="20"/>
          </w:rPr>
          <w:t>o</w:t>
        </w:r>
      </w:ins>
      <w:del w:id="135" w:author="Golden Spread Electric Cooperative" w:date="2023-06-22T16:25:00Z">
        <w:r w:rsidRPr="005B0232" w:rsidDel="005B0232">
          <w:rPr>
            <w:szCs w:val="20"/>
          </w:rPr>
          <w:delText>n</w:delText>
        </w:r>
      </w:del>
      <w:r w:rsidRPr="005B0232">
        <w:rPr>
          <w:szCs w:val="20"/>
        </w:rPr>
        <w:t>)</w:t>
      </w:r>
      <w:r w:rsidRPr="005B0232">
        <w:rPr>
          <w:szCs w:val="20"/>
        </w:rPr>
        <w:tab/>
        <w:t>Determine the positive difference between the System Lambda from item (</w:t>
      </w:r>
      <w:ins w:id="136" w:author="Golden Spread Electric Cooperative" w:date="2023-06-22T16:25:00Z">
        <w:r>
          <w:rPr>
            <w:szCs w:val="20"/>
          </w:rPr>
          <w:t>n</w:t>
        </w:r>
      </w:ins>
      <w:del w:id="137" w:author="Golden Spread Electric Cooperative" w:date="2023-06-22T16:25:00Z">
        <w:r w:rsidRPr="005B0232" w:rsidDel="005B0232">
          <w:rPr>
            <w:szCs w:val="20"/>
          </w:rPr>
          <w:delText>m</w:delText>
        </w:r>
      </w:del>
      <w:r w:rsidRPr="005B0232">
        <w:rPr>
          <w:szCs w:val="20"/>
        </w:rPr>
        <w:t xml:space="preserve">) above and </w:t>
      </w:r>
      <w:proofErr w:type="gramStart"/>
      <w:r w:rsidRPr="005B0232">
        <w:rPr>
          <w:szCs w:val="20"/>
        </w:rPr>
        <w:t>the System Lambda of the</w:t>
      </w:r>
      <w:proofErr w:type="gramEnd"/>
      <w:r w:rsidRPr="005B0232">
        <w:rPr>
          <w:szCs w:val="20"/>
        </w:rPr>
        <w:t xml:space="preserve"> second step in the two-step SCED process described in paragraph (10)(b) of Section 6.5.7.3, Security Constrained Economic Dispatch.</w:t>
      </w:r>
    </w:p>
    <w:p w14:paraId="5EA8C334" w14:textId="77777777" w:rsidR="00ED4647" w:rsidRPr="005B0232" w:rsidRDefault="00ED4647" w:rsidP="00ED4647">
      <w:pPr>
        <w:spacing w:after="240"/>
        <w:ind w:left="1440" w:hanging="720"/>
        <w:rPr>
          <w:szCs w:val="20"/>
        </w:rPr>
      </w:pPr>
      <w:r w:rsidRPr="005B0232">
        <w:rPr>
          <w:szCs w:val="20"/>
        </w:rPr>
        <w:t>(</w:t>
      </w:r>
      <w:ins w:id="138" w:author="Golden Spread Electric Cooperative" w:date="2023-06-22T16:25:00Z">
        <w:r>
          <w:rPr>
            <w:szCs w:val="20"/>
          </w:rPr>
          <w:t>p</w:t>
        </w:r>
      </w:ins>
      <w:del w:id="139" w:author="Golden Spread Electric Cooperative" w:date="2023-06-22T16:25:00Z">
        <w:r w:rsidRPr="005B0232" w:rsidDel="005B0232">
          <w:rPr>
            <w:szCs w:val="20"/>
          </w:rPr>
          <w:delText>o</w:delText>
        </w:r>
      </w:del>
      <w:r w:rsidRPr="005B0232">
        <w:rPr>
          <w:szCs w:val="20"/>
        </w:rPr>
        <w:t>)</w:t>
      </w:r>
      <w:r w:rsidRPr="005B0232">
        <w:rPr>
          <w:szCs w:val="20"/>
        </w:rPr>
        <w:tab/>
        <w:t>Determine the amount given by the Value of Lost Load (VOLL) minus the sum of the System Lambda of the second step in the two step SCED process described in paragraph (10)(b) of Section 6.5.7.3 and the Real-Time On-Line Reserve Price Adder.</w:t>
      </w:r>
    </w:p>
    <w:p w14:paraId="0B559C8D" w14:textId="19B6B203" w:rsidR="00ED4647" w:rsidRPr="005B0232" w:rsidRDefault="00ED4647" w:rsidP="00ED4647">
      <w:pPr>
        <w:spacing w:after="240"/>
        <w:ind w:left="1440" w:hanging="720"/>
        <w:rPr>
          <w:iCs/>
          <w:szCs w:val="20"/>
        </w:rPr>
      </w:pPr>
      <w:r w:rsidRPr="005B0232">
        <w:rPr>
          <w:szCs w:val="20"/>
        </w:rPr>
        <w:t>(</w:t>
      </w:r>
      <w:ins w:id="140" w:author="Golden Spread Electric Cooperative" w:date="2023-06-22T16:25:00Z">
        <w:r>
          <w:rPr>
            <w:szCs w:val="20"/>
          </w:rPr>
          <w:t>q</w:t>
        </w:r>
      </w:ins>
      <w:del w:id="141" w:author="Golden Spread Electric Cooperative" w:date="2023-06-22T16:25:00Z">
        <w:r w:rsidRPr="005B0232" w:rsidDel="005B0232">
          <w:rPr>
            <w:szCs w:val="20"/>
          </w:rPr>
          <w:delText>p</w:delText>
        </w:r>
      </w:del>
      <w:r w:rsidRPr="005B0232">
        <w:rPr>
          <w:szCs w:val="20"/>
        </w:rPr>
        <w:t>)</w:t>
      </w:r>
      <w:r w:rsidRPr="005B0232">
        <w:rPr>
          <w:szCs w:val="20"/>
        </w:rPr>
        <w:tab/>
        <w:t xml:space="preserve">The Real-Time On-Line Reliability Deployment Price Adder is the </w:t>
      </w:r>
      <w:proofErr w:type="gramStart"/>
      <w:r w:rsidRPr="005B0232">
        <w:rPr>
          <w:szCs w:val="20"/>
        </w:rPr>
        <w:t>minimum</w:t>
      </w:r>
      <w:proofErr w:type="gramEnd"/>
      <w:r w:rsidRPr="005B0232">
        <w:rPr>
          <w:szCs w:val="20"/>
        </w:rPr>
        <w:t xml:space="preserve"> of items (</w:t>
      </w:r>
      <w:del w:id="142" w:author="Golden Spread Electric Cooperative" w:date="2024-06-18T15:41:00Z">
        <w:r w:rsidRPr="005B0232" w:rsidDel="006E18C7">
          <w:rPr>
            <w:szCs w:val="20"/>
          </w:rPr>
          <w:delText>n</w:delText>
        </w:r>
      </w:del>
      <w:ins w:id="143" w:author="Golden Spread Electric Cooperative" w:date="2024-06-18T15:41:00Z">
        <w:r w:rsidR="006E18C7">
          <w:rPr>
            <w:szCs w:val="20"/>
          </w:rPr>
          <w:t>o</w:t>
        </w:r>
      </w:ins>
      <w:r w:rsidRPr="005B0232">
        <w:rPr>
          <w:szCs w:val="20"/>
        </w:rPr>
        <w:t>) and (</w:t>
      </w:r>
      <w:ins w:id="144" w:author="Golden Spread Electric Cooperative" w:date="2023-06-22T16:25:00Z">
        <w:r>
          <w:rPr>
            <w:szCs w:val="20"/>
          </w:rPr>
          <w:t>p</w:t>
        </w:r>
      </w:ins>
      <w:del w:id="145" w:author="Golden Spread Electric Cooperative" w:date="2023-06-22T16:25:00Z">
        <w:r w:rsidRPr="005B0232" w:rsidDel="005B0232">
          <w:rPr>
            <w:szCs w:val="20"/>
          </w:rPr>
          <w:delText>o</w:delText>
        </w:r>
      </w:del>
      <w:r w:rsidRPr="005B0232">
        <w:rPr>
          <w:szCs w:val="20"/>
        </w:rPr>
        <w:t>) above except when ERCOT is directing firm Load shed during EEA Level 3.  When ERCOT is directing firm Load shed during EEA Level 3 to</w:t>
      </w:r>
      <w:r w:rsidRPr="006753E0">
        <w:rPr>
          <w:szCs w:val="20"/>
        </w:rPr>
        <w:t xml:space="preserve"> </w:t>
      </w:r>
      <w:r w:rsidRPr="005B0232">
        <w:rPr>
          <w:szCs w:val="20"/>
        </w:rPr>
        <w:t xml:space="preserve">either maintain sufficient PRC or stabilize grid frequency, as described in paragraph (3) of Section 6.5.9.4.2, </w:t>
      </w:r>
      <w:r w:rsidRPr="005B0232">
        <w:rPr>
          <w:iCs/>
          <w:szCs w:val="20"/>
        </w:rPr>
        <w:t>the Real-Time On-Line Reliability Deployment Price Adder is the VOLL minus the sum of the System Lambda of the second step in</w:t>
      </w:r>
      <w:r w:rsidR="00344529" w:rsidRPr="005B0232">
        <w:rPr>
          <w:iCs/>
          <w:szCs w:val="20"/>
        </w:rPr>
        <w:t xml:space="preserve"> </w:t>
      </w:r>
      <w:r w:rsidRPr="005B0232">
        <w:rPr>
          <w:iCs/>
          <w:szCs w:val="20"/>
        </w:rPr>
        <w:t>the two-step SCED process described in paragraph (10)(b) of Section 6.5.7.3 and the Real-Time On-Line Reserve Price Adder</w:t>
      </w:r>
      <w:r w:rsidRPr="005B0232">
        <w:rPr>
          <w:szCs w:val="20"/>
        </w:rPr>
        <w:t>.  Once ERCOT is no longer directing firm Load shed, as</w:t>
      </w:r>
      <w:r w:rsidR="00344529" w:rsidRPr="005B0232">
        <w:rPr>
          <w:szCs w:val="20"/>
        </w:rPr>
        <w:t xml:space="preserve"> </w:t>
      </w:r>
      <w:r w:rsidRPr="005B0232">
        <w:rPr>
          <w:szCs w:val="20"/>
        </w:rPr>
        <w:t>described above, the Real-Time On-Line Reliability Deployment Price Adder will again be set as the minimum of items (</w:t>
      </w:r>
      <w:ins w:id="146" w:author="Golden Spread Electric Cooperative" w:date="2023-06-22T16:25:00Z">
        <w:r>
          <w:rPr>
            <w:szCs w:val="20"/>
          </w:rPr>
          <w:t>o</w:t>
        </w:r>
      </w:ins>
      <w:del w:id="147" w:author="Golden Spread Electric Cooperative" w:date="2023-06-22T16:25:00Z">
        <w:r w:rsidRPr="005B0232" w:rsidDel="005B0232">
          <w:rPr>
            <w:szCs w:val="20"/>
          </w:rPr>
          <w:delText>n</w:delText>
        </w:r>
      </w:del>
      <w:r w:rsidRPr="005B0232">
        <w:rPr>
          <w:szCs w:val="20"/>
        </w:rPr>
        <w:t>) and (</w:t>
      </w:r>
      <w:ins w:id="148" w:author="Golden Spread Electric Cooperative" w:date="2023-06-22T16:25:00Z">
        <w:r>
          <w:rPr>
            <w:szCs w:val="20"/>
          </w:rPr>
          <w:t>p</w:t>
        </w:r>
      </w:ins>
      <w:del w:id="149" w:author="Golden Spread Electric Cooperative" w:date="2023-06-22T16:25:00Z">
        <w:r w:rsidRPr="005B0232" w:rsidDel="005B0232">
          <w:rPr>
            <w:szCs w:val="20"/>
          </w:rPr>
          <w:delText>o</w:delText>
        </w:r>
      </w:del>
      <w:r w:rsidRPr="005B0232">
        <w:rPr>
          <w:szCs w:val="20"/>
        </w:rPr>
        <w:t>)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ED4647" w:rsidRPr="005B0232" w14:paraId="48EAD3A8" w14:textId="77777777" w:rsidTr="005F1D84">
        <w:trPr>
          <w:trHeight w:val="206"/>
        </w:trPr>
        <w:tc>
          <w:tcPr>
            <w:tcW w:w="9350" w:type="dxa"/>
            <w:shd w:val="pct12" w:color="auto" w:fill="auto"/>
          </w:tcPr>
          <w:p w14:paraId="6E638DF5" w14:textId="0F444188" w:rsidR="00ED4647" w:rsidRPr="005B0232" w:rsidRDefault="00ED4647" w:rsidP="005F1D84">
            <w:pPr>
              <w:spacing w:before="120" w:after="240"/>
              <w:rPr>
                <w:b/>
                <w:i/>
                <w:iCs/>
              </w:rPr>
            </w:pPr>
            <w:r w:rsidRPr="005B0232">
              <w:rPr>
                <w:b/>
                <w:i/>
                <w:iCs/>
              </w:rPr>
              <w:t>[NPRR904, NPRR1006, NPRR1010, NPRR1014, NPRR1091, NPRR1105</w:t>
            </w:r>
            <w:r w:rsidR="00BB513F">
              <w:rPr>
                <w:b/>
                <w:i/>
                <w:iCs/>
              </w:rPr>
              <w:t>, NPRR1188</w:t>
            </w:r>
            <w:r w:rsidR="000E5ECF">
              <w:rPr>
                <w:b/>
                <w:i/>
                <w:iCs/>
              </w:rPr>
              <w:t>, and NPRR1245</w:t>
            </w:r>
            <w:r w:rsidRPr="005B0232">
              <w:rPr>
                <w:b/>
                <w:i/>
                <w:iCs/>
              </w:rPr>
              <w:t>:  Replace applicable portions of Section 6.5.7.3.1 above with the following upon system implementation for NPRR904, NPRR1006, NPRR1014, NPRR1091, NPRR1105</w:t>
            </w:r>
            <w:r w:rsidR="00206A25">
              <w:rPr>
                <w:b/>
                <w:i/>
                <w:iCs/>
              </w:rPr>
              <w:t>, or NPRR1188</w:t>
            </w:r>
            <w:r w:rsidRPr="005B0232">
              <w:rPr>
                <w:b/>
                <w:i/>
                <w:iCs/>
              </w:rPr>
              <w:t>; or upon system implementation of the Real-Time Co-Optimization (RTC) project for NPRR1010</w:t>
            </w:r>
            <w:r w:rsidR="000E5ECF">
              <w:rPr>
                <w:b/>
                <w:i/>
                <w:iCs/>
              </w:rPr>
              <w:t xml:space="preserve"> and NPRR1245</w:t>
            </w:r>
            <w:r w:rsidRPr="005B0232">
              <w:rPr>
                <w:b/>
                <w:i/>
                <w:iCs/>
              </w:rPr>
              <w:t>:]</w:t>
            </w:r>
          </w:p>
          <w:p w14:paraId="7C49EDCE" w14:textId="77777777" w:rsidR="00ED4647" w:rsidRPr="005B0232" w:rsidRDefault="00ED4647" w:rsidP="005F1D84">
            <w:pPr>
              <w:keepNext/>
              <w:tabs>
                <w:tab w:val="left" w:pos="1620"/>
              </w:tabs>
              <w:spacing w:before="240" w:after="240"/>
              <w:ind w:left="1620" w:hanging="1620"/>
              <w:outlineLvl w:val="4"/>
              <w:rPr>
                <w:b/>
                <w:bCs/>
                <w:i/>
                <w:iCs/>
                <w:szCs w:val="26"/>
              </w:rPr>
            </w:pPr>
            <w:bookmarkStart w:id="150" w:name="_Toc135992287"/>
            <w:r w:rsidRPr="005B0232">
              <w:rPr>
                <w:b/>
                <w:bCs/>
                <w:snapToGrid w:val="0"/>
                <w:szCs w:val="20"/>
              </w:rPr>
              <w:t>6.5.7.3.1</w:t>
            </w:r>
            <w:r w:rsidRPr="005B0232">
              <w:rPr>
                <w:b/>
                <w:bCs/>
                <w:i/>
                <w:iCs/>
                <w:szCs w:val="26"/>
              </w:rPr>
              <w:tab/>
            </w:r>
            <w:r w:rsidRPr="005B0232">
              <w:rPr>
                <w:b/>
                <w:bCs/>
                <w:snapToGrid w:val="0"/>
                <w:szCs w:val="20"/>
              </w:rPr>
              <w:t>Determination of Real-Time Reliability Deployment Price Adder</w:t>
            </w:r>
            <w:bookmarkEnd w:id="150"/>
          </w:p>
          <w:p w14:paraId="3B34F724" w14:textId="77777777" w:rsidR="00ED4647" w:rsidRPr="005B0232" w:rsidRDefault="00ED4647" w:rsidP="005F1D84">
            <w:pPr>
              <w:spacing w:after="240"/>
              <w:ind w:left="720" w:hanging="720"/>
              <w:rPr>
                <w:szCs w:val="20"/>
              </w:rPr>
            </w:pPr>
            <w:r w:rsidRPr="005B0232">
              <w:rPr>
                <w:szCs w:val="20"/>
              </w:rPr>
              <w:t>(1)</w:t>
            </w:r>
            <w:r w:rsidRPr="005B0232">
              <w:rPr>
                <w:szCs w:val="20"/>
              </w:rPr>
              <w:tab/>
              <w:t>The following categories of reliability deployments are considered in the determination of the Real-Time Reliability Deployment Price Adder for Energy, and the Real-Time Reliability Deployment Price Adders for Ancillary Services:</w:t>
            </w:r>
          </w:p>
          <w:p w14:paraId="79F9EAEE" w14:textId="7FA5E3AE" w:rsidR="00ED4647" w:rsidRPr="005B0232" w:rsidRDefault="00ED4647" w:rsidP="005F1D84">
            <w:pPr>
              <w:spacing w:after="240"/>
              <w:ind w:left="1440" w:hanging="720"/>
              <w:rPr>
                <w:szCs w:val="20"/>
              </w:rPr>
            </w:pPr>
            <w:r w:rsidRPr="005B0232">
              <w:rPr>
                <w:szCs w:val="20"/>
              </w:rPr>
              <w:t>(a)</w:t>
            </w:r>
            <w:r w:rsidRPr="005B0232">
              <w:rPr>
                <w:szCs w:val="20"/>
              </w:rPr>
              <w:tab/>
              <w:t>RUC-committed Resources, except for those whose QSEs have opted out of RUC Settlement in accordance with paragraph (14) of Section 5.5.2, Reliability Unit Commitment (RUC) Process;</w:t>
            </w:r>
          </w:p>
          <w:p w14:paraId="03B697EA" w14:textId="77777777" w:rsidR="00ED4647" w:rsidRPr="005B0232" w:rsidRDefault="00ED4647" w:rsidP="005F1D84">
            <w:pPr>
              <w:spacing w:after="240"/>
              <w:ind w:left="1440" w:hanging="720"/>
              <w:rPr>
                <w:szCs w:val="20"/>
              </w:rPr>
            </w:pPr>
            <w:r w:rsidRPr="005B0232">
              <w:rPr>
                <w:szCs w:val="20"/>
              </w:rPr>
              <w:t>(b)</w:t>
            </w:r>
            <w:r w:rsidRPr="005B0232">
              <w:rPr>
                <w:szCs w:val="20"/>
              </w:rPr>
              <w:tab/>
              <w:t xml:space="preserve">RMR Resources that are On-Line, including capacity secured to prevent an Emergency Condition pursuant to paragraph (4) of Section 6.5.1.1, ERCOT Control Area Authority; </w:t>
            </w:r>
          </w:p>
          <w:p w14:paraId="0EEE8B68" w14:textId="333672FA" w:rsidR="00ED4647" w:rsidRPr="005B0232" w:rsidRDefault="00ED4647" w:rsidP="005F1D84">
            <w:pPr>
              <w:spacing w:after="240"/>
              <w:ind w:left="1440" w:hanging="720"/>
              <w:rPr>
                <w:szCs w:val="20"/>
              </w:rPr>
            </w:pPr>
            <w:r w:rsidRPr="005B0232">
              <w:rPr>
                <w:szCs w:val="20"/>
              </w:rPr>
              <w:t>(c)</w:t>
            </w:r>
            <w:r w:rsidRPr="005B0232">
              <w:rPr>
                <w:szCs w:val="20"/>
              </w:rPr>
              <w:tab/>
              <w:t xml:space="preserve">Deployed Load Resources other than </w:t>
            </w:r>
            <w:r w:rsidR="00C046DD">
              <w:rPr>
                <w:szCs w:val="20"/>
              </w:rPr>
              <w:t>CLRs</w:t>
            </w:r>
            <w:r w:rsidRPr="005B0232">
              <w:rPr>
                <w:szCs w:val="20"/>
              </w:rPr>
              <w:t>;</w:t>
            </w:r>
          </w:p>
          <w:p w14:paraId="7066CC60" w14:textId="7092FAFB" w:rsidR="00ED4647" w:rsidRPr="005B0232" w:rsidRDefault="00ED4647" w:rsidP="005F1D84">
            <w:pPr>
              <w:spacing w:after="240"/>
              <w:ind w:left="1440" w:hanging="720"/>
              <w:rPr>
                <w:szCs w:val="20"/>
              </w:rPr>
            </w:pPr>
            <w:r w:rsidRPr="005B0232">
              <w:rPr>
                <w:szCs w:val="20"/>
              </w:rPr>
              <w:t>(d)</w:t>
            </w:r>
            <w:r w:rsidRPr="005B0232">
              <w:rPr>
                <w:szCs w:val="20"/>
              </w:rPr>
              <w:tab/>
              <w:t>Deployed ERS;</w:t>
            </w:r>
          </w:p>
          <w:p w14:paraId="32BB7689" w14:textId="2AABF55E" w:rsidR="00ED4647" w:rsidRPr="005B0232" w:rsidRDefault="00ED4647" w:rsidP="005F1D84">
            <w:pPr>
              <w:spacing w:after="240"/>
              <w:ind w:left="1440" w:hanging="720"/>
              <w:rPr>
                <w:szCs w:val="20"/>
              </w:rPr>
            </w:pPr>
            <w:r w:rsidRPr="005B0232">
              <w:rPr>
                <w:szCs w:val="20"/>
              </w:rPr>
              <w:lastRenderedPageBreak/>
              <w:t>(e)</w:t>
            </w:r>
            <w:r w:rsidRPr="005B0232">
              <w:rPr>
                <w:szCs w:val="20"/>
              </w:rPr>
              <w:tab/>
              <w:t xml:space="preserve">ERCOT-directed DC Tie imports during an EEA or transmission emergency where the total adjustment shall not exceed 1,250 MW in a single interval; </w:t>
            </w:r>
          </w:p>
          <w:p w14:paraId="5CBF42C1" w14:textId="77777777" w:rsidR="00ED4647" w:rsidRPr="005B0232" w:rsidRDefault="00ED4647" w:rsidP="005F1D84">
            <w:pPr>
              <w:spacing w:after="240"/>
              <w:ind w:left="1440" w:hanging="720"/>
              <w:rPr>
                <w:szCs w:val="20"/>
              </w:rPr>
            </w:pPr>
            <w:r w:rsidRPr="005B0232">
              <w:rPr>
                <w:szCs w:val="20"/>
              </w:rPr>
              <w:t>(f)</w:t>
            </w:r>
            <w:r w:rsidRPr="005B0232">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3070CFEA" w14:textId="77777777" w:rsidR="00ED4647" w:rsidRPr="005B0232" w:rsidRDefault="00ED4647" w:rsidP="005F1D84">
            <w:pPr>
              <w:spacing w:after="240"/>
              <w:ind w:left="1440" w:hanging="720"/>
              <w:rPr>
                <w:szCs w:val="20"/>
              </w:rPr>
            </w:pPr>
            <w:r w:rsidRPr="005B0232">
              <w:rPr>
                <w:szCs w:val="20"/>
              </w:rPr>
              <w:t>(g)</w:t>
            </w:r>
            <w:r w:rsidRPr="005B0232">
              <w:rPr>
                <w:szCs w:val="20"/>
              </w:rPr>
              <w:tab/>
              <w:t xml:space="preserve">ERCOT-directed curtailment of DC Tie imports below the </w:t>
            </w:r>
            <w:proofErr w:type="gramStart"/>
            <w:r w:rsidRPr="005B0232">
              <w:rPr>
                <w:szCs w:val="20"/>
              </w:rPr>
              <w:t>higher of</w:t>
            </w:r>
            <w:proofErr w:type="gramEnd"/>
            <w:r w:rsidRPr="005B0232">
              <w:rPr>
                <w:szCs w:val="20"/>
              </w:rPr>
              <w:t xml:space="preserve">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72E509C3" w14:textId="77777777" w:rsidR="00ED4647" w:rsidRPr="005B0232" w:rsidRDefault="00ED4647" w:rsidP="005F1D84">
            <w:pPr>
              <w:spacing w:after="240"/>
              <w:ind w:left="1440" w:hanging="720"/>
              <w:rPr>
                <w:szCs w:val="20"/>
              </w:rPr>
            </w:pPr>
            <w:r w:rsidRPr="005B0232">
              <w:rPr>
                <w:szCs w:val="20"/>
              </w:rPr>
              <w:t>(h)</w:t>
            </w:r>
            <w:r w:rsidRPr="005B0232">
              <w:rPr>
                <w:szCs w:val="20"/>
              </w:rPr>
              <w:tab/>
              <w:t xml:space="preserve">ERCOT-directed DC Tie exports to address emergency conditions in the receiving electric grid where the total adjustment shall not exceed 1,250 MW in a single interval; </w:t>
            </w:r>
          </w:p>
          <w:p w14:paraId="57B48229" w14:textId="77777777" w:rsidR="00ED4647" w:rsidRPr="005B0232" w:rsidRDefault="00ED4647" w:rsidP="005F1D84">
            <w:pPr>
              <w:spacing w:after="240"/>
              <w:ind w:left="1440" w:hanging="720"/>
              <w:rPr>
                <w:szCs w:val="20"/>
              </w:rPr>
            </w:pPr>
            <w:r w:rsidRPr="005B0232">
              <w:rPr>
                <w:szCs w:val="20"/>
                <w:lang w:val="x-none" w:eastAsia="x-none"/>
              </w:rPr>
              <w:t>(i)</w:t>
            </w:r>
            <w:r w:rsidRPr="005B0232">
              <w:rPr>
                <w:szCs w:val="20"/>
                <w:lang w:val="x-none" w:eastAsia="x-none"/>
              </w:rPr>
              <w:tab/>
              <w:t xml:space="preserve">ERCOT-directed curtailment of DC Tie exports below the DC Tie advisory </w:t>
            </w:r>
            <w:r w:rsidRPr="005B0232">
              <w:rPr>
                <w:szCs w:val="20"/>
                <w:lang w:eastAsia="x-none"/>
              </w:rPr>
              <w:t>export</w:t>
            </w:r>
            <w:r w:rsidRPr="005B0232">
              <w:rPr>
                <w:szCs w:val="20"/>
                <w:lang w:val="x-none" w:eastAsia="x-none"/>
              </w:rPr>
              <w:t xml:space="preserve"> limit as of </w:t>
            </w:r>
            <w:r w:rsidRPr="005B0232">
              <w:rPr>
                <w:szCs w:val="20"/>
                <w:lang w:eastAsia="x-none"/>
              </w:rPr>
              <w:t>06</w:t>
            </w:r>
            <w:r w:rsidRPr="005B0232">
              <w:rPr>
                <w:szCs w:val="20"/>
                <w:lang w:val="x-none" w:eastAsia="x-none"/>
              </w:rPr>
              <w:t xml:space="preserve">00 in the Day-Ahead </w:t>
            </w:r>
            <w:r w:rsidRPr="005B0232">
              <w:rPr>
                <w:szCs w:val="20"/>
                <w:lang w:eastAsia="x-none"/>
              </w:rPr>
              <w:t xml:space="preserve">or subsequent advisory export limit </w:t>
            </w:r>
            <w:r w:rsidRPr="005B0232">
              <w:rPr>
                <w:szCs w:val="20"/>
                <w:lang w:val="x-none" w:eastAsia="x-none"/>
              </w:rPr>
              <w:t>during EEA, a transmission emergency, or to address local transmission system limitations where the total adjustment shall not exceed 1,250 MW in a single interval;</w:t>
            </w:r>
          </w:p>
          <w:p w14:paraId="42F256B4" w14:textId="77777777" w:rsidR="00ED4647" w:rsidRPr="005B0232" w:rsidRDefault="00ED4647" w:rsidP="005F1D84">
            <w:pPr>
              <w:spacing w:before="240" w:after="240"/>
              <w:ind w:left="1440" w:hanging="720"/>
              <w:rPr>
                <w:szCs w:val="20"/>
              </w:rPr>
            </w:pPr>
            <w:r w:rsidRPr="005B0232">
              <w:rPr>
                <w:szCs w:val="20"/>
              </w:rPr>
              <w:t>(j)</w:t>
            </w:r>
            <w:r w:rsidRPr="005B0232">
              <w:rPr>
                <w:szCs w:val="20"/>
              </w:rPr>
              <w:tab/>
              <w:t>Energy delivered to ERCOT through registered Block Load Transfers (BLTs) during an EEA;</w:t>
            </w:r>
          </w:p>
          <w:p w14:paraId="65F5223D" w14:textId="77777777" w:rsidR="00ED4647" w:rsidRPr="005B0232" w:rsidRDefault="00ED4647" w:rsidP="005F1D84">
            <w:pPr>
              <w:spacing w:after="240"/>
              <w:ind w:left="1440" w:hanging="720"/>
              <w:rPr>
                <w:szCs w:val="20"/>
              </w:rPr>
            </w:pPr>
            <w:r w:rsidRPr="005B0232">
              <w:rPr>
                <w:szCs w:val="20"/>
              </w:rPr>
              <w:t>(k)</w:t>
            </w:r>
            <w:r w:rsidRPr="005B0232">
              <w:rPr>
                <w:szCs w:val="20"/>
              </w:rPr>
              <w:tab/>
              <w:t>Energy delivered from ERCOT to another power pool through registered BLTs during emergency conditions in the receiving electric grid;</w:t>
            </w:r>
          </w:p>
          <w:p w14:paraId="082F58C1" w14:textId="77777777" w:rsidR="00ED4647" w:rsidRPr="005B0232" w:rsidRDefault="00ED4647" w:rsidP="005F1D84">
            <w:pPr>
              <w:spacing w:after="240"/>
              <w:ind w:left="1440" w:hanging="720"/>
              <w:rPr>
                <w:szCs w:val="20"/>
              </w:rPr>
            </w:pPr>
            <w:r w:rsidRPr="005B0232">
              <w:rPr>
                <w:szCs w:val="20"/>
              </w:rPr>
              <w:t>(l)</w:t>
            </w:r>
            <w:r w:rsidRPr="005B0232">
              <w:rPr>
                <w:szCs w:val="20"/>
              </w:rPr>
              <w:tab/>
              <w:t>ERCOT-directed deployment of TDSP standard offer Load management programs;</w:t>
            </w:r>
          </w:p>
          <w:p w14:paraId="1B6C8862" w14:textId="534A49CD" w:rsidR="00ED4647" w:rsidRPr="005B0232" w:rsidRDefault="00ED4647" w:rsidP="005F1D84">
            <w:pPr>
              <w:spacing w:after="240" w:line="256" w:lineRule="auto"/>
              <w:ind w:left="1440" w:hanging="720"/>
              <w:rPr>
                <w:szCs w:val="20"/>
              </w:rPr>
            </w:pPr>
            <w:r w:rsidRPr="005B0232">
              <w:rPr>
                <w:szCs w:val="20"/>
              </w:rPr>
              <w:t>(m)      ERCOT-directed deployment of distribution voltage reduction measures;</w:t>
            </w:r>
          </w:p>
          <w:p w14:paraId="2DB8C7C8" w14:textId="53626930" w:rsidR="00ED4647" w:rsidRDefault="00ED4647" w:rsidP="005F1D84">
            <w:pPr>
              <w:spacing w:after="240"/>
              <w:ind w:left="1440" w:hanging="720"/>
              <w:rPr>
                <w:ins w:id="151" w:author="Golden Spread Electric Cooperative" w:date="2023-06-22T16:23:00Z"/>
                <w:szCs w:val="20"/>
              </w:rPr>
            </w:pPr>
            <w:r w:rsidRPr="005B0232">
              <w:rPr>
                <w:szCs w:val="20"/>
              </w:rPr>
              <w:t>(n)</w:t>
            </w:r>
            <w:r w:rsidRPr="005B0232">
              <w:rPr>
                <w:szCs w:val="20"/>
              </w:rPr>
              <w:tab/>
              <w:t>ERCOT-directed deployment of Off-Line Non-Spin</w:t>
            </w:r>
            <w:r w:rsidR="00E34EF6">
              <w:rPr>
                <w:szCs w:val="20"/>
              </w:rPr>
              <w:t>;</w:t>
            </w:r>
            <w:del w:id="152" w:author="ERCOT Market Rules" w:date="2025-02-03T11:50:00Z">
              <w:r w:rsidDel="00912D93">
                <w:rPr>
                  <w:szCs w:val="20"/>
                </w:rPr>
                <w:delText xml:space="preserve"> and</w:delText>
              </w:r>
            </w:del>
          </w:p>
          <w:p w14:paraId="712EE926" w14:textId="6BC9C2DB" w:rsidR="000E5ECF" w:rsidRDefault="00912D93" w:rsidP="005F1D84">
            <w:pPr>
              <w:pStyle w:val="BodyTextNumbered"/>
              <w:ind w:left="1440"/>
            </w:pPr>
            <w:r>
              <w:t>(o)       ERCOT-directed firm Load shed during EEA Level 3, as described in paragraph (3) of Section 6.5.9.4.2, EEA Levels</w:t>
            </w:r>
            <w:del w:id="153" w:author="ERCOT Market Rules" w:date="2025-02-03T11:50:00Z">
              <w:r w:rsidDel="00912D93">
                <w:delText>.</w:delText>
              </w:r>
            </w:del>
            <w:ins w:id="154" w:author="ERCOT Market Rules" w:date="2025-02-03T11:50:00Z">
              <w:r>
                <w:t>; and</w:t>
              </w:r>
            </w:ins>
          </w:p>
          <w:p w14:paraId="24D515A1" w14:textId="0F20F5FB" w:rsidR="00ED4647" w:rsidRPr="003161DC" w:rsidRDefault="00ED4647" w:rsidP="005F1D84">
            <w:pPr>
              <w:pStyle w:val="BodyTextNumbered"/>
              <w:ind w:left="1440"/>
              <w:rPr>
                <w:ins w:id="155" w:author="Golden Spread Electric Cooperative" w:date="2023-06-22T16:23:00Z"/>
              </w:rPr>
            </w:pPr>
            <w:ins w:id="156" w:author="Golden Spread Electric Cooperative" w:date="2023-06-22T16:23:00Z">
              <w:r>
                <w:t>(</w:t>
              </w:r>
              <w:del w:id="157" w:author="ERCOT Market Rules" w:date="2025-02-03T11:50:00Z">
                <w:r w:rsidDel="00912D93">
                  <w:delText>o</w:delText>
                </w:r>
              </w:del>
            </w:ins>
            <w:ins w:id="158" w:author="ERCOT Market Rules" w:date="2025-02-03T11:50:00Z">
              <w:r w:rsidR="00912D93">
                <w:t>p</w:t>
              </w:r>
            </w:ins>
            <w:ins w:id="159" w:author="Golden Spread Electric Cooperative" w:date="2023-06-22T16:23:00Z">
              <w:r>
                <w:t xml:space="preserve">)     </w:t>
              </w:r>
              <w:r>
                <w:rPr>
                  <w:szCs w:val="24"/>
                </w:rPr>
                <w:t xml:space="preserve">Deployed </w:t>
              </w:r>
            </w:ins>
            <w:ins w:id="160" w:author="Golden Spread Electric Cooperative" w:date="2024-05-23T15:02:00Z">
              <w:del w:id="161" w:author="ERCOT 020625" w:date="2025-01-16T22:27:00Z">
                <w:r w:rsidRPr="005F2ED2" w:rsidDel="00BB1246">
                  <w:rPr>
                    <w:bCs/>
                  </w:rPr>
                  <w:delText xml:space="preserve">Voluntary </w:delText>
                </w:r>
              </w:del>
              <w:r w:rsidRPr="005F2ED2">
                <w:rPr>
                  <w:bCs/>
                </w:rPr>
                <w:t>Early Curtailment Load</w:t>
              </w:r>
            </w:ins>
            <w:ins w:id="162" w:author="Golden Spread Electric Cooperative" w:date="2023-06-22T16:23:00Z">
              <w:r>
                <w:rPr>
                  <w:szCs w:val="24"/>
                </w:rPr>
                <w:t xml:space="preserve"> </w:t>
              </w:r>
            </w:ins>
            <w:ins w:id="163" w:author="Golden Spread Electric Cooperative" w:date="2024-06-18T15:34:00Z">
              <w:r w:rsidR="00344529">
                <w:rPr>
                  <w:szCs w:val="24"/>
                </w:rPr>
                <w:t>(</w:t>
              </w:r>
              <w:del w:id="164" w:author="ERCOT 020625" w:date="2025-01-16T22:26:00Z">
                <w:r w:rsidR="00344529" w:rsidDel="00BB1246">
                  <w:rPr>
                    <w:szCs w:val="24"/>
                  </w:rPr>
                  <w:delText>V</w:delText>
                </w:r>
              </w:del>
              <w:r w:rsidR="00344529">
                <w:rPr>
                  <w:szCs w:val="24"/>
                </w:rPr>
                <w:t xml:space="preserve">ECL) </w:t>
              </w:r>
            </w:ins>
            <w:ins w:id="165" w:author="Golden Spread Electric Cooperative" w:date="2023-06-22T16:23:00Z">
              <w:r>
                <w:rPr>
                  <w:szCs w:val="24"/>
                </w:rPr>
                <w:t xml:space="preserve">as described in </w:t>
              </w:r>
              <w:del w:id="166" w:author="ERCOT 020625" w:date="2025-02-04T16:00:00Z">
                <w:r w:rsidDel="00FD6957">
                  <w:rPr>
                    <w:szCs w:val="24"/>
                  </w:rPr>
                  <w:delText xml:space="preserve">paragraph (2) of </w:delText>
                </w:r>
              </w:del>
              <w:r>
                <w:rPr>
                  <w:szCs w:val="24"/>
                </w:rPr>
                <w:t xml:space="preserve">Section </w:t>
              </w:r>
              <w:r w:rsidRPr="00FD6CEB">
                <w:rPr>
                  <w:szCs w:val="24"/>
                </w:rPr>
                <w:t>6.5.9.4.1, General Procedures Prior to EEA Operations</w:t>
              </w:r>
              <w:r>
                <w:rPr>
                  <w:szCs w:val="24"/>
                </w:rPr>
                <w:t>.</w:t>
              </w:r>
            </w:ins>
          </w:p>
          <w:p w14:paraId="1DAB9064" w14:textId="77777777" w:rsidR="00ED4647" w:rsidRPr="005B0232" w:rsidRDefault="00ED4647" w:rsidP="005F1D84">
            <w:pPr>
              <w:spacing w:after="240"/>
              <w:ind w:left="720" w:hanging="720"/>
              <w:rPr>
                <w:szCs w:val="20"/>
              </w:rPr>
            </w:pPr>
            <w:r w:rsidRPr="005B0232">
              <w:rPr>
                <w:szCs w:val="20"/>
              </w:rPr>
              <w:t>(2)</w:t>
            </w:r>
            <w:r w:rsidRPr="005B0232">
              <w:rPr>
                <w:szCs w:val="20"/>
              </w:rPr>
              <w:tab/>
              <w:t xml:space="preserve">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w:t>
            </w:r>
            <w:r w:rsidRPr="005B0232">
              <w:rPr>
                <w:szCs w:val="20"/>
              </w:rPr>
              <w:lastRenderedPageBreak/>
              <w:t>paragraph (1) above, the Real-Time Reliability Deployment Price Adder for Energy and Real-Time Reliability Deployment Price Adders for Ancillary Services are determined as follows:</w:t>
            </w:r>
          </w:p>
          <w:p w14:paraId="59CF0A11" w14:textId="77777777" w:rsidR="00ED4647" w:rsidRPr="005B0232" w:rsidRDefault="00ED4647" w:rsidP="005F1D84">
            <w:pPr>
              <w:spacing w:after="240"/>
              <w:ind w:left="1440" w:hanging="720"/>
              <w:rPr>
                <w:szCs w:val="20"/>
              </w:rPr>
            </w:pPr>
            <w:r w:rsidRPr="005B0232">
              <w:rPr>
                <w:szCs w:val="20"/>
              </w:rPr>
              <w:t>(a)</w:t>
            </w:r>
            <w:r w:rsidRPr="005B0232">
              <w:rPr>
                <w:szCs w:val="20"/>
              </w:rPr>
              <w:tab/>
              <w:t>For Off-Line Non-Spin Resources that are brought On-Line by ERCOT deployment instruction, RUC-committed Resources with a telemetered Resource Status of ONRUC and for RMR Resources that are On-Line:</w:t>
            </w:r>
          </w:p>
          <w:p w14:paraId="76C221CA" w14:textId="77777777" w:rsidR="00ED4647" w:rsidRPr="005B0232" w:rsidRDefault="00ED4647" w:rsidP="005F1D84">
            <w:pPr>
              <w:spacing w:after="240"/>
              <w:ind w:left="2160" w:hanging="720"/>
              <w:rPr>
                <w:szCs w:val="20"/>
              </w:rPr>
            </w:pPr>
            <w:r w:rsidRPr="005B0232">
              <w:rPr>
                <w:szCs w:val="20"/>
              </w:rPr>
              <w:t>(i)</w:t>
            </w:r>
            <w:r w:rsidRPr="005B0232">
              <w:rPr>
                <w:szCs w:val="20"/>
              </w:rPr>
              <w:tab/>
              <w:t>Set the LSL and LDL to zero;</w:t>
            </w:r>
          </w:p>
          <w:p w14:paraId="109726A4" w14:textId="77777777" w:rsidR="00ED4647" w:rsidRPr="005B0232" w:rsidRDefault="00ED4647" w:rsidP="005F1D84">
            <w:pPr>
              <w:spacing w:after="240"/>
              <w:ind w:left="2160" w:hanging="720"/>
              <w:rPr>
                <w:szCs w:val="20"/>
              </w:rPr>
            </w:pPr>
            <w:r w:rsidRPr="005B0232">
              <w:rPr>
                <w:szCs w:val="20"/>
              </w:rPr>
              <w:t>(ii)</w:t>
            </w:r>
            <w:r w:rsidRPr="005B0232">
              <w:rPr>
                <w:szCs w:val="20"/>
              </w:rPr>
              <w:tab/>
              <w:t>Remove all Ancillary Service Offers; and</w:t>
            </w:r>
          </w:p>
          <w:p w14:paraId="11B2168E" w14:textId="77777777" w:rsidR="00ED4647" w:rsidRPr="005B0232" w:rsidRDefault="00ED4647" w:rsidP="005F1D84">
            <w:pPr>
              <w:spacing w:after="240"/>
              <w:ind w:left="2160" w:hanging="720"/>
              <w:rPr>
                <w:szCs w:val="20"/>
              </w:rPr>
            </w:pPr>
            <w:r w:rsidRPr="005B0232">
              <w:rPr>
                <w:szCs w:val="20"/>
              </w:rPr>
              <w:t>(iii)</w:t>
            </w:r>
            <w:r w:rsidRPr="005B0232">
              <w:rPr>
                <w:szCs w:val="20"/>
              </w:rPr>
              <w:tab/>
              <w:t>For the first step of SCED, administratively set the Energy Offer Curve for the Resource at a value equal to the power balance penalty price for all capacity between 0 MW and the HSL of the Resource.</w:t>
            </w:r>
          </w:p>
          <w:p w14:paraId="7818092B" w14:textId="77777777" w:rsidR="00ED4647" w:rsidRPr="005B0232" w:rsidRDefault="00ED4647" w:rsidP="005F1D84">
            <w:pPr>
              <w:spacing w:after="240"/>
              <w:ind w:left="1440" w:hanging="720"/>
              <w:rPr>
                <w:szCs w:val="20"/>
              </w:rPr>
            </w:pPr>
            <w:r w:rsidRPr="005B0232">
              <w:rPr>
                <w:szCs w:val="20"/>
              </w:rPr>
              <w:t>(b)</w:t>
            </w:r>
            <w:r w:rsidRPr="005B0232">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4D24B0AE" w14:textId="77777777" w:rsidR="00ED4647" w:rsidRPr="005B0232" w:rsidRDefault="00ED4647" w:rsidP="005F1D84">
            <w:pPr>
              <w:spacing w:after="240"/>
              <w:ind w:left="2160" w:hanging="720"/>
              <w:rPr>
                <w:szCs w:val="20"/>
              </w:rPr>
            </w:pPr>
            <w:r w:rsidRPr="005B0232">
              <w:rPr>
                <w:szCs w:val="20"/>
              </w:rPr>
              <w:t>(i)</w:t>
            </w:r>
            <w:r w:rsidRPr="005B0232">
              <w:rPr>
                <w:szCs w:val="20"/>
              </w:rPr>
              <w:tab/>
              <w:t>Set the LSL and LDL equal to the minimum of their current value and the COP HSL of the QSE-committed configuration for the RUC hour at the snapshot time of the RUC instruction;</w:t>
            </w:r>
          </w:p>
          <w:p w14:paraId="139AD902" w14:textId="77777777" w:rsidR="00ED4647" w:rsidRPr="005B0232" w:rsidRDefault="00ED4647" w:rsidP="005F1D84">
            <w:pPr>
              <w:spacing w:after="240"/>
              <w:ind w:left="2160" w:hanging="720"/>
              <w:rPr>
                <w:szCs w:val="20"/>
              </w:rPr>
            </w:pPr>
            <w:r w:rsidRPr="005B0232">
              <w:rPr>
                <w:szCs w:val="20"/>
              </w:rPr>
              <w:t>(ii)</w:t>
            </w:r>
            <w:r w:rsidRPr="005B0232">
              <w:rPr>
                <w:szCs w:val="20"/>
              </w:rPr>
              <w:tab/>
              <w:t>Set the maximum Ancillary Service capabilities of the Resource equal to the minimum of their current value and COP Ancillary Service capabilities of the QSE-committed configuration for the RUC hour at the snapshot time of the RUC instruction; and</w:t>
            </w:r>
          </w:p>
          <w:p w14:paraId="3683D461" w14:textId="77777777" w:rsidR="00ED4647" w:rsidRPr="005B0232" w:rsidRDefault="00ED4647" w:rsidP="005F1D84">
            <w:pPr>
              <w:spacing w:after="240"/>
              <w:ind w:left="2160" w:hanging="720"/>
              <w:rPr>
                <w:szCs w:val="20"/>
              </w:rPr>
            </w:pPr>
            <w:r w:rsidRPr="005B0232">
              <w:rPr>
                <w:szCs w:val="20"/>
              </w:rPr>
              <w:t>(iii)</w:t>
            </w:r>
            <w:r w:rsidRPr="005B0232">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7A775EFB" w14:textId="77777777" w:rsidR="00ED4647" w:rsidRPr="005B0232" w:rsidRDefault="00ED4647" w:rsidP="005F1D84">
            <w:pPr>
              <w:spacing w:before="240" w:after="240"/>
              <w:ind w:left="1440" w:hanging="720"/>
              <w:rPr>
                <w:szCs w:val="20"/>
                <w:lang w:val="x-none" w:eastAsia="x-none"/>
              </w:rPr>
            </w:pPr>
            <w:r w:rsidRPr="005B0232">
              <w:rPr>
                <w:szCs w:val="20"/>
                <w:lang w:val="x-none" w:eastAsia="x-none"/>
              </w:rPr>
              <w:t>(</w:t>
            </w:r>
            <w:r w:rsidRPr="005B0232">
              <w:rPr>
                <w:szCs w:val="20"/>
                <w:lang w:eastAsia="x-none"/>
              </w:rPr>
              <w:t>c</w:t>
            </w:r>
            <w:r w:rsidRPr="005B0232">
              <w:rPr>
                <w:szCs w:val="20"/>
                <w:lang w:val="x-none" w:eastAsia="x-none"/>
              </w:rPr>
              <w:t>)</w:t>
            </w:r>
            <w:r w:rsidRPr="005B0232">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5083C9E7" w14:textId="77777777" w:rsidR="00ED4647" w:rsidRPr="005B0232" w:rsidRDefault="00ED4647" w:rsidP="005F1D84">
            <w:pPr>
              <w:spacing w:after="240"/>
              <w:ind w:left="2160" w:hanging="720"/>
              <w:rPr>
                <w:szCs w:val="20"/>
              </w:rPr>
            </w:pPr>
            <w:r w:rsidRPr="005B0232">
              <w:rPr>
                <w:szCs w:val="20"/>
              </w:rPr>
              <w:t>(i)</w:t>
            </w:r>
            <w:r w:rsidRPr="005B0232">
              <w:rPr>
                <w:szCs w:val="20"/>
              </w:rPr>
              <w:tab/>
              <w:t xml:space="preserve">If the Generation Resource SCED Base Point is not at LDL, set LDL to the </w:t>
            </w:r>
            <w:proofErr w:type="gramStart"/>
            <w:r w:rsidRPr="005B0232">
              <w:rPr>
                <w:szCs w:val="20"/>
              </w:rPr>
              <w:t>greater of</w:t>
            </w:r>
            <w:proofErr w:type="gramEnd"/>
            <w:r w:rsidRPr="005B0232">
              <w:rPr>
                <w:szCs w:val="20"/>
              </w:rPr>
              <w:t xml:space="preserve"> Aggregated Resource Output - (60 minutes * Normal Ramp Rate down), or LSL; and</w:t>
            </w:r>
          </w:p>
          <w:p w14:paraId="6AE59388" w14:textId="77777777" w:rsidR="00ED4647" w:rsidRPr="005B0232" w:rsidRDefault="00ED4647" w:rsidP="005F1D84">
            <w:pPr>
              <w:spacing w:after="240"/>
              <w:ind w:left="2160" w:hanging="720"/>
              <w:rPr>
                <w:szCs w:val="20"/>
              </w:rPr>
            </w:pPr>
            <w:r w:rsidRPr="005B0232">
              <w:rPr>
                <w:szCs w:val="20"/>
              </w:rPr>
              <w:lastRenderedPageBreak/>
              <w:t>(ii)</w:t>
            </w:r>
            <w:r w:rsidRPr="005B0232">
              <w:rPr>
                <w:szCs w:val="20"/>
              </w:rPr>
              <w:tab/>
              <w:t xml:space="preserve">If the Generation Resource SCED Base Point is not at HDL, set HDL to the lesser of Aggregated Resource Output + (60 minutes * Normal Ramp Rate up), or HSL. </w:t>
            </w:r>
          </w:p>
          <w:p w14:paraId="0459C8D6" w14:textId="77777777" w:rsidR="00ED4647" w:rsidRPr="005B0232" w:rsidRDefault="00ED4647" w:rsidP="005F1D84">
            <w:pPr>
              <w:spacing w:before="240" w:after="240"/>
              <w:ind w:left="1440" w:hanging="720"/>
              <w:rPr>
                <w:szCs w:val="20"/>
              </w:rPr>
            </w:pPr>
            <w:r w:rsidRPr="005B0232">
              <w:rPr>
                <w:szCs w:val="20"/>
              </w:rPr>
              <w:t>(d)</w:t>
            </w:r>
            <w:r w:rsidRPr="005B0232">
              <w:rPr>
                <w:szCs w:val="20"/>
              </w:rPr>
              <w:tab/>
              <w:t>For all On-Line ESRs:</w:t>
            </w:r>
          </w:p>
          <w:p w14:paraId="037A7A1C" w14:textId="77777777" w:rsidR="00ED4647" w:rsidRPr="005B0232" w:rsidRDefault="00ED4647" w:rsidP="005F1D84">
            <w:pPr>
              <w:spacing w:after="240"/>
              <w:ind w:left="2160" w:hanging="720"/>
              <w:rPr>
                <w:szCs w:val="20"/>
              </w:rPr>
            </w:pPr>
            <w:r w:rsidRPr="005B0232">
              <w:rPr>
                <w:szCs w:val="20"/>
              </w:rPr>
              <w:t>(i)</w:t>
            </w:r>
            <w:r w:rsidRPr="005B0232">
              <w:rPr>
                <w:szCs w:val="20"/>
              </w:rPr>
              <w:tab/>
              <w:t>If the ESR SCED Base Point is not at LDL, set LDL to the greater of Aggregated Resource Output - (60 minutes * Normal Ramp Rate down), or LSL; and</w:t>
            </w:r>
          </w:p>
          <w:p w14:paraId="0CAB38C6" w14:textId="77777777" w:rsidR="00ED4647" w:rsidRPr="005B0232" w:rsidRDefault="00ED4647" w:rsidP="005F1D84">
            <w:pPr>
              <w:spacing w:after="240"/>
              <w:ind w:left="2160" w:hanging="720"/>
              <w:rPr>
                <w:szCs w:val="20"/>
              </w:rPr>
            </w:pPr>
            <w:r w:rsidRPr="005B0232">
              <w:rPr>
                <w:szCs w:val="20"/>
              </w:rPr>
              <w:t>(ii)</w:t>
            </w:r>
            <w:r w:rsidRPr="005B0232">
              <w:rPr>
                <w:szCs w:val="20"/>
              </w:rPr>
              <w:tab/>
              <w:t>If the ESR SCED Base Point is not at HDL, set HDL to the lesser of Aggregated Resource Output + (60 minutes * Normal Ramp Rate up), or HSL.</w:t>
            </w:r>
          </w:p>
          <w:p w14:paraId="1FADCB0A" w14:textId="31ADC68E" w:rsidR="00ED4647" w:rsidRPr="005B0232" w:rsidRDefault="00ED4647" w:rsidP="005F1D84">
            <w:pPr>
              <w:spacing w:after="240"/>
              <w:ind w:left="1440" w:hanging="720"/>
              <w:rPr>
                <w:szCs w:val="20"/>
              </w:rPr>
            </w:pPr>
            <w:r w:rsidRPr="005B0232">
              <w:rPr>
                <w:szCs w:val="20"/>
              </w:rPr>
              <w:t>(e)</w:t>
            </w:r>
            <w:r w:rsidRPr="005B0232">
              <w:rPr>
                <w:szCs w:val="20"/>
              </w:rPr>
              <w:tab/>
              <w:t xml:space="preserve">For all </w:t>
            </w:r>
            <w:r w:rsidR="00A32186">
              <w:rPr>
                <w:szCs w:val="20"/>
              </w:rPr>
              <w:t>CLRs</w:t>
            </w:r>
            <w:r w:rsidRPr="005B0232">
              <w:rPr>
                <w:szCs w:val="20"/>
              </w:rPr>
              <w:t xml:space="preserve"> excluding ones with a telemetered status of OUTL</w:t>
            </w:r>
            <w:r w:rsidR="00A32186">
              <w:rPr>
                <w:szCs w:val="20"/>
              </w:rPr>
              <w:t>, ONTEST, or ONHOLD</w:t>
            </w:r>
            <w:r w:rsidRPr="005B0232">
              <w:rPr>
                <w:szCs w:val="20"/>
              </w:rPr>
              <w:t>:</w:t>
            </w:r>
          </w:p>
          <w:p w14:paraId="69530091" w14:textId="7558A7CA" w:rsidR="00ED4647" w:rsidRPr="005B0232" w:rsidRDefault="00ED4647" w:rsidP="005F1D84">
            <w:pPr>
              <w:spacing w:after="240"/>
              <w:ind w:left="2160" w:hanging="720"/>
              <w:rPr>
                <w:szCs w:val="20"/>
              </w:rPr>
            </w:pPr>
            <w:r w:rsidRPr="005B0232">
              <w:rPr>
                <w:szCs w:val="20"/>
              </w:rPr>
              <w:t>(i)</w:t>
            </w:r>
            <w:r w:rsidRPr="005B0232">
              <w:rPr>
                <w:szCs w:val="20"/>
              </w:rPr>
              <w:tab/>
              <w:t xml:space="preserve">If the </w:t>
            </w:r>
            <w:r w:rsidR="00A32186">
              <w:rPr>
                <w:szCs w:val="20"/>
              </w:rPr>
              <w:t>CLR</w:t>
            </w:r>
            <w:r w:rsidRPr="005B0232">
              <w:rPr>
                <w:szCs w:val="20"/>
              </w:rPr>
              <w:t xml:space="preserve"> SCED Base Point is not at LDL, set LDL to the greater of Aggregated Resource Output - (60 minutes * Normal Ramp Rate down), or LSL; and</w:t>
            </w:r>
          </w:p>
          <w:p w14:paraId="3049B4E3" w14:textId="5D47AD62" w:rsidR="00ED4647" w:rsidRPr="005B0232" w:rsidRDefault="00ED4647" w:rsidP="005F1D84">
            <w:pPr>
              <w:spacing w:after="240"/>
              <w:ind w:left="2160" w:hanging="720"/>
              <w:rPr>
                <w:szCs w:val="20"/>
              </w:rPr>
            </w:pPr>
            <w:r w:rsidRPr="005B0232">
              <w:rPr>
                <w:szCs w:val="20"/>
              </w:rPr>
              <w:t>(ii)</w:t>
            </w:r>
            <w:r w:rsidRPr="005B0232">
              <w:rPr>
                <w:szCs w:val="20"/>
              </w:rPr>
              <w:tab/>
              <w:t xml:space="preserve">If the </w:t>
            </w:r>
            <w:r w:rsidR="00785BC7">
              <w:rPr>
                <w:szCs w:val="20"/>
              </w:rPr>
              <w:t>CLR</w:t>
            </w:r>
            <w:r w:rsidRPr="005B0232">
              <w:rPr>
                <w:szCs w:val="20"/>
              </w:rPr>
              <w:t xml:space="preserve"> SCED Base Point is not at HDL, set HDL to the lesser of Aggregated Resource Output + (60 minutes * Normal Ramp Rate up), or HSL.</w:t>
            </w:r>
          </w:p>
          <w:p w14:paraId="16AD25C2" w14:textId="1AE060A4" w:rsidR="00ED4647" w:rsidRPr="005B0232" w:rsidRDefault="00ED4647" w:rsidP="005F1D84">
            <w:pPr>
              <w:spacing w:before="240" w:after="240"/>
              <w:ind w:left="1440" w:hanging="720"/>
              <w:rPr>
                <w:szCs w:val="20"/>
              </w:rPr>
            </w:pPr>
            <w:r w:rsidRPr="005B0232">
              <w:rPr>
                <w:szCs w:val="20"/>
              </w:rPr>
              <w:t>(f)</w:t>
            </w:r>
            <w:r w:rsidRPr="005B0232">
              <w:rPr>
                <w:szCs w:val="20"/>
              </w:rPr>
              <w:tab/>
              <w:t xml:space="preserve">Add the deployed MW from Load Resources that are not </w:t>
            </w:r>
            <w:r w:rsidR="0031456B">
              <w:rPr>
                <w:szCs w:val="20"/>
              </w:rPr>
              <w:t>CLRs</w:t>
            </w:r>
            <w:r w:rsidRPr="005B0232">
              <w:rPr>
                <w:szCs w:val="20"/>
              </w:rPr>
              <w:t xml:space="preserve"> and that are providing RRS or ECRS to GTBD linearly ramped over the ten-minute ramp period and add the deployed MW from Load Resources that are not </w:t>
            </w:r>
            <w:r w:rsidR="00D116B6">
              <w:rPr>
                <w:szCs w:val="20"/>
              </w:rPr>
              <w:t>CLRs</w:t>
            </w:r>
            <w:r w:rsidRPr="005B0232">
              <w:rPr>
                <w:szCs w:val="20"/>
              </w:rPr>
              <w:t xml:space="preserve">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0B8E4D49" w14:textId="30969329" w:rsidR="00ED4647" w:rsidRPr="003161DC" w:rsidRDefault="00ED4647" w:rsidP="005F1D84">
            <w:pPr>
              <w:spacing w:before="240" w:after="240"/>
              <w:ind w:left="1440" w:hanging="720"/>
              <w:rPr>
                <w:ins w:id="167" w:author="Golden Spread Electric Cooperative" w:date="2023-06-22T16:20:00Z"/>
              </w:rPr>
            </w:pPr>
            <w:ins w:id="168" w:author="Golden Spread Electric Cooperative" w:date="2023-06-22T16:20:00Z">
              <w:r>
                <w:t xml:space="preserve">(g)       Add the deployed MW from </w:t>
              </w:r>
            </w:ins>
            <w:ins w:id="169" w:author="Golden Spread Electric Cooperative" w:date="2024-06-18T15:34:00Z">
              <w:del w:id="170" w:author="ERCOT 020625" w:date="2025-01-16T22:26:00Z">
                <w:r w:rsidR="00344529" w:rsidDel="00BB1246">
                  <w:delText>V</w:delText>
                </w:r>
              </w:del>
              <w:r w:rsidR="00344529">
                <w:t>ECL</w:t>
              </w:r>
            </w:ins>
            <w:ins w:id="171" w:author="Golden Spread Electric Cooperative" w:date="2024-06-18T14:26:00Z">
              <w:r w:rsidR="00E34EF6">
                <w:rPr>
                  <w:bCs/>
                  <w:szCs w:val="20"/>
                </w:rPr>
                <w:t xml:space="preserve"> </w:t>
              </w:r>
            </w:ins>
            <w:ins w:id="172" w:author="Golden Spread Electric Cooperative" w:date="2023-06-22T16:20:00Z">
              <w:r>
                <w:t xml:space="preserve">to GTBD linearly ramped over a 30-minute ramp period.  The amount of deployed MW is </w:t>
              </w:r>
              <w:r w:rsidRPr="00BF36B0">
                <w:t xml:space="preserve">calculated from </w:t>
              </w:r>
              <w:r>
                <w:t xml:space="preserve">the </w:t>
              </w:r>
              <w:r w:rsidRPr="00BF36B0">
                <w:t>applicable deployment instructions in XML messages</w:t>
              </w:r>
              <w:r>
                <w:t xml:space="preserve">.  ERCOT shall generate a linear bid curve defined by a price/quantity pair of $300/MWh for the first MW of </w:t>
              </w:r>
            </w:ins>
            <w:ins w:id="173" w:author="Golden Spread Electric Cooperative" w:date="2024-06-18T15:34:00Z">
              <w:del w:id="174" w:author="ERCOT 020625" w:date="2025-01-16T22:26:00Z">
                <w:r w:rsidR="00344529" w:rsidDel="00BB1246">
                  <w:rPr>
                    <w:bCs/>
                    <w:szCs w:val="20"/>
                  </w:rPr>
                  <w:delText>V</w:delText>
                </w:r>
              </w:del>
              <w:r w:rsidR="00344529">
                <w:rPr>
                  <w:bCs/>
                  <w:szCs w:val="20"/>
                </w:rPr>
                <w:t>ECL</w:t>
              </w:r>
            </w:ins>
            <w:ins w:id="175" w:author="Golden Spread Electric Cooperative" w:date="2023-06-22T16:20:00Z">
              <w:r>
                <w:t xml:space="preserve"> deployed and a price/quantity pair of $700/MWh for the last MW of </w:t>
              </w:r>
            </w:ins>
            <w:ins w:id="176" w:author="Golden Spread Electric Cooperative" w:date="2024-06-18T15:34:00Z">
              <w:del w:id="177" w:author="ERCOT 020625" w:date="2025-01-16T22:26:00Z">
                <w:r w:rsidR="00344529" w:rsidDel="00BB1246">
                  <w:rPr>
                    <w:bCs/>
                    <w:szCs w:val="20"/>
                  </w:rPr>
                  <w:delText>V</w:delText>
                </w:r>
              </w:del>
              <w:r w:rsidR="00344529">
                <w:rPr>
                  <w:bCs/>
                  <w:szCs w:val="20"/>
                </w:rPr>
                <w:t>ECL</w:t>
              </w:r>
            </w:ins>
            <w:ins w:id="178" w:author="Golden Spread Electric Cooperative" w:date="2024-06-18T14:27:00Z">
              <w:r w:rsidR="00E34EF6">
                <w:rPr>
                  <w:bCs/>
                  <w:szCs w:val="20"/>
                </w:rPr>
                <w:t xml:space="preserve"> </w:t>
              </w:r>
            </w:ins>
            <w:ins w:id="179" w:author="Golden Spread Electric Cooperative" w:date="2023-06-22T16:20:00Z">
              <w:r>
                <w:t xml:space="preserve">deployed in each SCED execution.  After recall instruction, </w:t>
              </w:r>
              <w:r w:rsidRPr="00227C74">
                <w:t xml:space="preserve">GTBD shall be </w:t>
              </w:r>
              <w:r w:rsidRPr="00227C74">
                <w:lastRenderedPageBreak/>
                <w:t xml:space="preserve">adjusted to reflect restoration on a linear curve over </w:t>
              </w:r>
              <w:r>
                <w:t>a one-hour restoration period.</w:t>
              </w:r>
              <w:r w:rsidRPr="003161DC">
                <w:t xml:space="preserve"> </w:t>
              </w:r>
            </w:ins>
          </w:p>
          <w:p w14:paraId="6D3799C5" w14:textId="77777777" w:rsidR="00ED4647" w:rsidRPr="005B0232" w:rsidRDefault="00ED4647" w:rsidP="005F1D84">
            <w:pPr>
              <w:spacing w:after="240"/>
              <w:ind w:left="1440" w:hanging="720"/>
              <w:rPr>
                <w:szCs w:val="20"/>
              </w:rPr>
            </w:pPr>
            <w:r w:rsidRPr="005B0232">
              <w:rPr>
                <w:szCs w:val="20"/>
              </w:rPr>
              <w:t>(</w:t>
            </w:r>
            <w:ins w:id="180" w:author="Golden Spread Electric Cooperative" w:date="2023-06-22T16:20:00Z">
              <w:r>
                <w:rPr>
                  <w:szCs w:val="20"/>
                </w:rPr>
                <w:t>h</w:t>
              </w:r>
            </w:ins>
            <w:del w:id="181" w:author="Golden Spread Electric Cooperative" w:date="2023-06-22T16:20:00Z">
              <w:r w:rsidRPr="005B0232" w:rsidDel="005B0232">
                <w:rPr>
                  <w:szCs w:val="20"/>
                </w:rPr>
                <w:delText>g</w:delText>
              </w:r>
            </w:del>
            <w:r w:rsidRPr="005B0232">
              <w:rPr>
                <w:szCs w:val="20"/>
              </w:rPr>
              <w:t>)</w:t>
            </w:r>
            <w:r w:rsidRPr="005B0232">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5B0232">
              <w:rPr>
                <w:szCs w:val="20"/>
              </w:rPr>
              <w:t>RHours</w:t>
            </w:r>
            <w:proofErr w:type="spellEnd"/>
            <w:r w:rsidRPr="005B0232">
              <w:rPr>
                <w:szCs w:val="20"/>
              </w:rPr>
              <w:t>”).</w:t>
            </w:r>
          </w:p>
          <w:p w14:paraId="091319E0" w14:textId="77777777" w:rsidR="00ED4647" w:rsidRPr="005B0232" w:rsidRDefault="00ED4647" w:rsidP="005F1D84">
            <w:pPr>
              <w:rPr>
                <w:iCs/>
                <w:szCs w:val="20"/>
              </w:rPr>
            </w:pPr>
            <w:r w:rsidRPr="005B0232">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ED4647" w:rsidRPr="005B0232" w14:paraId="1F94A44F" w14:textId="77777777" w:rsidTr="005F1D84">
              <w:trPr>
                <w:trHeight w:val="351"/>
                <w:tblHeader/>
              </w:trPr>
              <w:tc>
                <w:tcPr>
                  <w:tcW w:w="1448" w:type="dxa"/>
                </w:tcPr>
                <w:p w14:paraId="3CD44ADE" w14:textId="77777777" w:rsidR="00ED4647" w:rsidRPr="005B0232" w:rsidRDefault="00ED4647" w:rsidP="005F1D84">
                  <w:pPr>
                    <w:spacing w:after="120"/>
                    <w:rPr>
                      <w:b/>
                      <w:iCs/>
                      <w:sz w:val="20"/>
                      <w:szCs w:val="20"/>
                    </w:rPr>
                  </w:pPr>
                  <w:r w:rsidRPr="005B0232">
                    <w:rPr>
                      <w:b/>
                      <w:iCs/>
                      <w:sz w:val="20"/>
                      <w:szCs w:val="20"/>
                    </w:rPr>
                    <w:t>Parameter</w:t>
                  </w:r>
                </w:p>
              </w:tc>
              <w:tc>
                <w:tcPr>
                  <w:tcW w:w="1702" w:type="dxa"/>
                </w:tcPr>
                <w:p w14:paraId="3748EBBC" w14:textId="77777777" w:rsidR="00ED4647" w:rsidRPr="005B0232" w:rsidRDefault="00ED4647" w:rsidP="005F1D84">
                  <w:pPr>
                    <w:spacing w:after="120"/>
                    <w:rPr>
                      <w:b/>
                      <w:iCs/>
                      <w:sz w:val="20"/>
                      <w:szCs w:val="20"/>
                    </w:rPr>
                  </w:pPr>
                  <w:r w:rsidRPr="005B0232">
                    <w:rPr>
                      <w:b/>
                      <w:iCs/>
                      <w:sz w:val="20"/>
                      <w:szCs w:val="20"/>
                    </w:rPr>
                    <w:t>Unit</w:t>
                  </w:r>
                </w:p>
              </w:tc>
              <w:tc>
                <w:tcPr>
                  <w:tcW w:w="6120" w:type="dxa"/>
                </w:tcPr>
                <w:p w14:paraId="038850E9" w14:textId="77777777" w:rsidR="00ED4647" w:rsidRPr="005B0232" w:rsidRDefault="00ED4647" w:rsidP="005F1D84">
                  <w:pPr>
                    <w:spacing w:after="120"/>
                    <w:rPr>
                      <w:b/>
                      <w:iCs/>
                      <w:sz w:val="20"/>
                      <w:szCs w:val="20"/>
                    </w:rPr>
                  </w:pPr>
                  <w:r w:rsidRPr="005B0232">
                    <w:rPr>
                      <w:b/>
                      <w:iCs/>
                      <w:sz w:val="20"/>
                      <w:szCs w:val="20"/>
                    </w:rPr>
                    <w:t>Current Value*</w:t>
                  </w:r>
                </w:p>
              </w:tc>
            </w:tr>
            <w:tr w:rsidR="00ED4647" w:rsidRPr="005B0232" w14:paraId="11D6B9BF" w14:textId="77777777" w:rsidTr="005F1D84">
              <w:trPr>
                <w:trHeight w:val="519"/>
              </w:trPr>
              <w:tc>
                <w:tcPr>
                  <w:tcW w:w="1448" w:type="dxa"/>
                </w:tcPr>
                <w:p w14:paraId="24701DE1" w14:textId="77777777" w:rsidR="00ED4647" w:rsidRPr="005B0232" w:rsidRDefault="00ED4647" w:rsidP="005F1D84">
                  <w:pPr>
                    <w:spacing w:after="60"/>
                    <w:rPr>
                      <w:iCs/>
                      <w:sz w:val="20"/>
                      <w:szCs w:val="20"/>
                    </w:rPr>
                  </w:pPr>
                  <w:proofErr w:type="spellStart"/>
                  <w:r w:rsidRPr="005B0232">
                    <w:rPr>
                      <w:iCs/>
                      <w:sz w:val="20"/>
                      <w:szCs w:val="20"/>
                    </w:rPr>
                    <w:t>RHours</w:t>
                  </w:r>
                  <w:proofErr w:type="spellEnd"/>
                </w:p>
              </w:tc>
              <w:tc>
                <w:tcPr>
                  <w:tcW w:w="1702" w:type="dxa"/>
                </w:tcPr>
                <w:p w14:paraId="7C36F689" w14:textId="77777777" w:rsidR="00ED4647" w:rsidRPr="005B0232" w:rsidRDefault="00ED4647" w:rsidP="005F1D84">
                  <w:pPr>
                    <w:spacing w:after="60"/>
                    <w:rPr>
                      <w:iCs/>
                      <w:sz w:val="20"/>
                      <w:szCs w:val="20"/>
                    </w:rPr>
                  </w:pPr>
                  <w:r w:rsidRPr="005B0232">
                    <w:rPr>
                      <w:iCs/>
                      <w:sz w:val="20"/>
                      <w:szCs w:val="20"/>
                    </w:rPr>
                    <w:t>Hours</w:t>
                  </w:r>
                </w:p>
              </w:tc>
              <w:tc>
                <w:tcPr>
                  <w:tcW w:w="6120" w:type="dxa"/>
                </w:tcPr>
                <w:p w14:paraId="639CCFA4" w14:textId="77777777" w:rsidR="00ED4647" w:rsidRPr="005B0232" w:rsidRDefault="00ED4647" w:rsidP="005F1D84">
                  <w:pPr>
                    <w:spacing w:after="60"/>
                    <w:rPr>
                      <w:iCs/>
                      <w:sz w:val="20"/>
                      <w:szCs w:val="20"/>
                    </w:rPr>
                  </w:pPr>
                  <w:r w:rsidRPr="005B0232">
                    <w:rPr>
                      <w:iCs/>
                      <w:sz w:val="20"/>
                      <w:szCs w:val="20"/>
                    </w:rPr>
                    <w:t>4.5</w:t>
                  </w:r>
                </w:p>
              </w:tc>
            </w:tr>
            <w:tr w:rsidR="00ED4647" w:rsidRPr="005B0232" w14:paraId="2B944EEE" w14:textId="77777777" w:rsidTr="005F1D84">
              <w:trPr>
                <w:trHeight w:val="519"/>
              </w:trPr>
              <w:tc>
                <w:tcPr>
                  <w:tcW w:w="9270" w:type="dxa"/>
                  <w:gridSpan w:val="3"/>
                </w:tcPr>
                <w:p w14:paraId="75A08ED4" w14:textId="77777777" w:rsidR="00ED4647" w:rsidRPr="005B0232" w:rsidRDefault="00ED4647" w:rsidP="005F1D84">
                  <w:pPr>
                    <w:spacing w:after="60"/>
                    <w:rPr>
                      <w:iCs/>
                      <w:sz w:val="20"/>
                      <w:szCs w:val="20"/>
                    </w:rPr>
                  </w:pPr>
                  <w:r w:rsidRPr="005B0232">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73A4DA4C" w14:textId="77777777" w:rsidR="00ED4647" w:rsidRPr="005B0232" w:rsidRDefault="00ED4647" w:rsidP="005F1D84">
            <w:pPr>
              <w:spacing w:before="240" w:after="240"/>
              <w:ind w:left="1440" w:hanging="720"/>
              <w:rPr>
                <w:szCs w:val="20"/>
              </w:rPr>
            </w:pPr>
            <w:r w:rsidRPr="005B0232">
              <w:rPr>
                <w:szCs w:val="20"/>
              </w:rPr>
              <w:t>(</w:t>
            </w:r>
            <w:ins w:id="182" w:author="Golden Spread Electric Cooperative" w:date="2023-06-22T16:21:00Z">
              <w:r>
                <w:rPr>
                  <w:szCs w:val="20"/>
                </w:rPr>
                <w:t>i</w:t>
              </w:r>
            </w:ins>
            <w:del w:id="183" w:author="Golden Spread Electric Cooperative" w:date="2023-06-22T16:21:00Z">
              <w:r w:rsidRPr="005B0232" w:rsidDel="005B0232">
                <w:rPr>
                  <w:szCs w:val="20"/>
                </w:rPr>
                <w:delText>h</w:delText>
              </w:r>
            </w:del>
            <w:r w:rsidRPr="005B0232">
              <w:rPr>
                <w:szCs w:val="20"/>
              </w:rPr>
              <w:t>)</w:t>
            </w:r>
            <w:r w:rsidRPr="005B0232">
              <w:rPr>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16578DA6" w14:textId="77777777" w:rsidR="00ED4647" w:rsidRPr="005B0232" w:rsidRDefault="00ED4647" w:rsidP="005F1D84">
            <w:pPr>
              <w:spacing w:after="240"/>
              <w:ind w:left="1440" w:hanging="720"/>
              <w:rPr>
                <w:szCs w:val="20"/>
                <w:lang w:eastAsia="x-none"/>
              </w:rPr>
            </w:pPr>
            <w:r w:rsidRPr="005B0232">
              <w:rPr>
                <w:szCs w:val="20"/>
                <w:lang w:val="x-none" w:eastAsia="x-none"/>
              </w:rPr>
              <w:t>(</w:t>
            </w:r>
            <w:ins w:id="184" w:author="Golden Spread Electric Cooperative" w:date="2023-06-22T16:21:00Z">
              <w:r>
                <w:rPr>
                  <w:szCs w:val="20"/>
                  <w:lang w:eastAsia="x-none"/>
                </w:rPr>
                <w:t>j</w:t>
              </w:r>
            </w:ins>
            <w:del w:id="185" w:author="Golden Spread Electric Cooperative" w:date="2023-06-22T16:21:00Z">
              <w:r w:rsidRPr="005B0232" w:rsidDel="005B0232">
                <w:rPr>
                  <w:szCs w:val="20"/>
                  <w:lang w:val="x-none" w:eastAsia="x-none"/>
                </w:rPr>
                <w:delText>i</w:delText>
              </w:r>
            </w:del>
            <w:r w:rsidRPr="005B0232">
              <w:rPr>
                <w:szCs w:val="20"/>
                <w:lang w:val="x-none" w:eastAsia="x-none"/>
              </w:rPr>
              <w:t>)</w:t>
            </w:r>
            <w:r w:rsidRPr="005B0232">
              <w:rPr>
                <w:szCs w:val="20"/>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5B0232">
              <w:rPr>
                <w:szCs w:val="20"/>
                <w:lang w:eastAsia="x-none"/>
              </w:rPr>
              <w:t xml:space="preserve">  The MW added to GTBD associated with any individual DC Tie shall not exceed the higher of DC Tie advisory limit for exports on that tie as of 06</w:t>
            </w:r>
            <w:r w:rsidRPr="005B0232">
              <w:rPr>
                <w:szCs w:val="20"/>
                <w:lang w:val="x-none" w:eastAsia="x-none"/>
              </w:rPr>
              <w:t>00 in the Day-Ahead</w:t>
            </w:r>
            <w:r w:rsidRPr="005B0232">
              <w:rPr>
                <w:szCs w:val="20"/>
                <w:lang w:eastAsia="x-none"/>
              </w:rPr>
              <w:t xml:space="preserve"> or subsequent advisory export limit minus the aggregate export on the DC Tie that remained scheduled following the Dispatch Instruction from the ERCOT Operator.</w:t>
            </w:r>
          </w:p>
          <w:p w14:paraId="37E1CC7B" w14:textId="77777777" w:rsidR="00ED4647" w:rsidRPr="005B0232" w:rsidRDefault="00ED4647" w:rsidP="005F1D84">
            <w:pPr>
              <w:spacing w:after="240"/>
              <w:ind w:left="1440" w:hanging="720"/>
              <w:rPr>
                <w:szCs w:val="20"/>
              </w:rPr>
            </w:pPr>
            <w:r w:rsidRPr="005B0232">
              <w:rPr>
                <w:szCs w:val="20"/>
              </w:rPr>
              <w:t>(</w:t>
            </w:r>
            <w:ins w:id="186" w:author="Golden Spread Electric Cooperative" w:date="2023-06-22T16:21:00Z">
              <w:r>
                <w:rPr>
                  <w:szCs w:val="20"/>
                </w:rPr>
                <w:t>k</w:t>
              </w:r>
            </w:ins>
            <w:del w:id="187" w:author="Golden Spread Electric Cooperative" w:date="2023-06-22T16:21:00Z">
              <w:r w:rsidRPr="005B0232" w:rsidDel="005B0232">
                <w:rPr>
                  <w:szCs w:val="20"/>
                </w:rPr>
                <w:delText>j</w:delText>
              </w:r>
            </w:del>
            <w:r w:rsidRPr="005B0232">
              <w:rPr>
                <w:szCs w:val="20"/>
              </w:rPr>
              <w:t>)</w:t>
            </w:r>
            <w:r w:rsidRPr="005B0232">
              <w:rPr>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6C6E66D8" w14:textId="77777777" w:rsidR="00ED4647" w:rsidRPr="005B0232" w:rsidRDefault="00ED4647" w:rsidP="005F1D84">
            <w:pPr>
              <w:spacing w:before="240" w:after="240"/>
              <w:ind w:left="1440" w:hanging="720"/>
              <w:rPr>
                <w:szCs w:val="20"/>
              </w:rPr>
            </w:pPr>
            <w:r w:rsidRPr="005B0232">
              <w:rPr>
                <w:szCs w:val="20"/>
              </w:rPr>
              <w:t>(</w:t>
            </w:r>
            <w:ins w:id="188" w:author="Golden Spread Electric Cooperative" w:date="2023-06-22T16:21:00Z">
              <w:r>
                <w:rPr>
                  <w:szCs w:val="20"/>
                </w:rPr>
                <w:t>l</w:t>
              </w:r>
            </w:ins>
            <w:del w:id="189" w:author="Golden Spread Electric Cooperative" w:date="2023-06-22T16:21:00Z">
              <w:r w:rsidRPr="005B0232" w:rsidDel="005B0232">
                <w:rPr>
                  <w:szCs w:val="20"/>
                </w:rPr>
                <w:delText>k</w:delText>
              </w:r>
            </w:del>
            <w:r w:rsidRPr="005B0232">
              <w:rPr>
                <w:szCs w:val="20"/>
              </w:rPr>
              <w:t>)</w:t>
            </w:r>
            <w:r w:rsidRPr="005B0232">
              <w:rPr>
                <w:szCs w:val="20"/>
              </w:rPr>
              <w:tab/>
              <w:t xml:space="preserve">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w:t>
            </w:r>
            <w:r w:rsidRPr="005B0232">
              <w:rPr>
                <w:szCs w:val="20"/>
              </w:rPr>
              <w:lastRenderedPageBreak/>
              <w:t>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626C5657" w14:textId="77777777" w:rsidR="00ED4647" w:rsidRPr="005B0232" w:rsidRDefault="00ED4647" w:rsidP="005F1D84">
            <w:pPr>
              <w:spacing w:before="240" w:after="240"/>
              <w:ind w:left="1440" w:hanging="720"/>
              <w:rPr>
                <w:szCs w:val="20"/>
              </w:rPr>
            </w:pPr>
            <w:r w:rsidRPr="005B0232">
              <w:rPr>
                <w:szCs w:val="20"/>
              </w:rPr>
              <w:t>(</w:t>
            </w:r>
            <w:ins w:id="190" w:author="Golden Spread Electric Cooperative" w:date="2023-06-22T16:21:00Z">
              <w:r>
                <w:rPr>
                  <w:szCs w:val="20"/>
                </w:rPr>
                <w:t>m</w:t>
              </w:r>
            </w:ins>
            <w:del w:id="191" w:author="Golden Spread Electric Cooperative" w:date="2023-06-22T16:21:00Z">
              <w:r w:rsidRPr="005B0232" w:rsidDel="005B0232">
                <w:rPr>
                  <w:szCs w:val="20"/>
                </w:rPr>
                <w:delText>l</w:delText>
              </w:r>
            </w:del>
            <w:r w:rsidRPr="005B0232">
              <w:rPr>
                <w:szCs w:val="20"/>
              </w:rPr>
              <w:t>)</w:t>
            </w:r>
            <w:r w:rsidRPr="005B0232">
              <w:rPr>
                <w:szCs w:val="20"/>
              </w:rPr>
              <w:tab/>
              <w:t>Add the MW from energy delivered to ERCOT through registered BLTs during an EEA to GTBD.  The amount of MW is determined from the Dispatch Instruction and should continue over the duration of time specified by the ERCOT Operator.</w:t>
            </w:r>
          </w:p>
          <w:p w14:paraId="71393AC4" w14:textId="77777777" w:rsidR="00ED4647" w:rsidRPr="005B0232" w:rsidRDefault="00ED4647" w:rsidP="005F1D84">
            <w:pPr>
              <w:spacing w:after="240"/>
              <w:ind w:left="1440" w:hanging="720"/>
              <w:rPr>
                <w:szCs w:val="20"/>
              </w:rPr>
            </w:pPr>
            <w:r w:rsidRPr="005B0232">
              <w:rPr>
                <w:szCs w:val="20"/>
              </w:rPr>
              <w:t>(</w:t>
            </w:r>
            <w:ins w:id="192" w:author="Golden Spread Electric Cooperative" w:date="2023-06-22T16:21:00Z">
              <w:r>
                <w:rPr>
                  <w:szCs w:val="20"/>
                </w:rPr>
                <w:t>n</w:t>
              </w:r>
            </w:ins>
            <w:del w:id="193" w:author="Golden Spread Electric Cooperative" w:date="2023-06-22T16:21:00Z">
              <w:r w:rsidRPr="005B0232" w:rsidDel="005B0232">
                <w:rPr>
                  <w:szCs w:val="20"/>
                </w:rPr>
                <w:delText>m</w:delText>
              </w:r>
            </w:del>
            <w:r w:rsidRPr="005B0232">
              <w:rPr>
                <w:szCs w:val="20"/>
              </w:rPr>
              <w:t>)</w:t>
            </w:r>
            <w:r w:rsidRPr="005B0232">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3B907860" w14:textId="5CC84317" w:rsidR="00ED4647" w:rsidRPr="005B0232" w:rsidRDefault="00ED4647" w:rsidP="005F1D84">
            <w:pPr>
              <w:spacing w:after="240"/>
              <w:ind w:left="1440" w:hanging="720"/>
              <w:rPr>
                <w:szCs w:val="20"/>
              </w:rPr>
            </w:pPr>
            <w:r w:rsidRPr="005B0232">
              <w:rPr>
                <w:szCs w:val="20"/>
              </w:rPr>
              <w:t>(</w:t>
            </w:r>
            <w:ins w:id="194" w:author="Golden Spread Electric Cooperative" w:date="2023-06-22T16:21:00Z">
              <w:r>
                <w:rPr>
                  <w:szCs w:val="20"/>
                </w:rPr>
                <w:t>o</w:t>
              </w:r>
            </w:ins>
            <w:del w:id="195" w:author="Golden Spread Electric Cooperative" w:date="2023-06-22T16:21:00Z">
              <w:r w:rsidRPr="005B0232" w:rsidDel="005B0232">
                <w:rPr>
                  <w:szCs w:val="20"/>
                </w:rPr>
                <w:delText>n</w:delText>
              </w:r>
            </w:del>
            <w:r w:rsidRPr="005B0232">
              <w:rPr>
                <w:szCs w:val="20"/>
              </w:rPr>
              <w:t>)</w:t>
            </w:r>
            <w:r w:rsidRPr="005B0232">
              <w:rPr>
                <w:szCs w:val="20"/>
              </w:rPr>
              <w:tab/>
              <w:t>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w:t>
            </w:r>
            <w:r w:rsidR="0095353B">
              <w:rPr>
                <w:szCs w:val="20"/>
              </w:rPr>
              <w:t xml:space="preserve"> (CDR)</w:t>
            </w:r>
            <w:r w:rsidRPr="005B0232">
              <w:rPr>
                <w:szCs w:val="20"/>
              </w:rPr>
              <w:t xml:space="preserve">,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w:t>
            </w:r>
            <w:r w:rsidR="0095353B">
              <w:rPr>
                <w:szCs w:val="20"/>
              </w:rPr>
              <w:t>CDR</w:t>
            </w:r>
            <w:r w:rsidRPr="005B0232">
              <w:rPr>
                <w:szCs w:val="20"/>
              </w:rPr>
              <w:t xml:space="preserve"> in the ERCOT Region value for that year.  The initial value ERCOT will </w:t>
            </w:r>
            <w:proofErr w:type="gramStart"/>
            <w:r w:rsidRPr="005B0232">
              <w:rPr>
                <w:szCs w:val="20"/>
              </w:rPr>
              <w:t>use</w:t>
            </w:r>
            <w:proofErr w:type="gramEnd"/>
            <w:r w:rsidRPr="005B0232">
              <w:rPr>
                <w:szCs w:val="20"/>
              </w:rPr>
              <w:t xml:space="preserve"> for </w:t>
            </w:r>
            <w:proofErr w:type="gramStart"/>
            <w:r w:rsidRPr="005B0232">
              <w:rPr>
                <w:szCs w:val="20"/>
              </w:rPr>
              <w:t>deployed</w:t>
            </w:r>
            <w:proofErr w:type="gramEnd"/>
            <w:r w:rsidRPr="005B0232">
              <w:rPr>
                <w:szCs w:val="20"/>
              </w:rPr>
              <w:t xml:space="preserve">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w:t>
            </w:r>
            <w:proofErr w:type="spellStart"/>
            <w:r w:rsidRPr="005B0232">
              <w:rPr>
                <w:szCs w:val="20"/>
              </w:rPr>
              <w:t>RHours</w:t>
            </w:r>
            <w:proofErr w:type="spellEnd"/>
            <w:r w:rsidRPr="005B0232">
              <w:rPr>
                <w:szCs w:val="20"/>
              </w:rPr>
              <w:t>”) defined by item (</w:t>
            </w:r>
            <w:ins w:id="196" w:author="Golden Spread Electric Cooperative" w:date="2023-06-22T16:22:00Z">
              <w:r>
                <w:rPr>
                  <w:szCs w:val="20"/>
                </w:rPr>
                <w:t>h</w:t>
              </w:r>
            </w:ins>
            <w:del w:id="197" w:author="Golden Spread Electric Cooperative" w:date="2023-06-22T16:22:00Z">
              <w:r w:rsidRPr="005B0232" w:rsidDel="005B0232">
                <w:rPr>
                  <w:szCs w:val="20"/>
                </w:rPr>
                <w:delText>g</w:delText>
              </w:r>
            </w:del>
            <w:r w:rsidRPr="005B0232">
              <w:rPr>
                <w:szCs w:val="20"/>
              </w:rPr>
              <w:t xml:space="preserve">) above. </w:t>
            </w:r>
          </w:p>
          <w:p w14:paraId="3066C86D" w14:textId="77777777" w:rsidR="00ED4647" w:rsidRPr="005B0232" w:rsidRDefault="00ED4647" w:rsidP="005F1D84">
            <w:pPr>
              <w:spacing w:before="240" w:after="240"/>
              <w:ind w:left="1440" w:hanging="720"/>
              <w:rPr>
                <w:szCs w:val="20"/>
              </w:rPr>
            </w:pPr>
            <w:r w:rsidRPr="005B0232">
              <w:rPr>
                <w:szCs w:val="20"/>
              </w:rPr>
              <w:t>(</w:t>
            </w:r>
            <w:ins w:id="198" w:author="Golden Spread Electric Cooperative" w:date="2023-06-22T16:21:00Z">
              <w:r>
                <w:rPr>
                  <w:szCs w:val="20"/>
                </w:rPr>
                <w:t>p</w:t>
              </w:r>
            </w:ins>
            <w:del w:id="199" w:author="Golden Spread Electric Cooperative" w:date="2023-06-22T16:21:00Z">
              <w:r w:rsidRPr="005B0232" w:rsidDel="005B0232">
                <w:rPr>
                  <w:szCs w:val="20"/>
                </w:rPr>
                <w:delText>o</w:delText>
              </w:r>
            </w:del>
            <w:r w:rsidRPr="005B0232">
              <w:rPr>
                <w:szCs w:val="20"/>
              </w:rPr>
              <w:t>)</w:t>
            </w:r>
            <w:r w:rsidRPr="005B0232">
              <w:rPr>
                <w:szCs w:val="20"/>
              </w:rPr>
              <w:tab/>
              <w:t>Perform a SCED with changes to the inputs in items (a) through (</w:t>
            </w:r>
            <w:ins w:id="200" w:author="Golden Spread Electric Cooperative" w:date="2023-06-22T16:22:00Z">
              <w:r>
                <w:rPr>
                  <w:szCs w:val="20"/>
                </w:rPr>
                <w:t>n</w:t>
              </w:r>
            </w:ins>
            <w:del w:id="201" w:author="Golden Spread Electric Cooperative" w:date="2023-06-22T16:22:00Z">
              <w:r w:rsidRPr="005B0232" w:rsidDel="005B0232">
                <w:rPr>
                  <w:szCs w:val="20"/>
                </w:rPr>
                <w:delText>m</w:delText>
              </w:r>
            </w:del>
            <w:r w:rsidRPr="005B0232">
              <w:rPr>
                <w:szCs w:val="20"/>
              </w:rPr>
              <w:t>) above, considering only Competitive Constraints and the non-mitigated Energy Offer Curves.</w:t>
            </w:r>
          </w:p>
          <w:p w14:paraId="7223D75C" w14:textId="77777777" w:rsidR="00ED4647" w:rsidRPr="005B0232" w:rsidRDefault="00ED4647" w:rsidP="005F1D84">
            <w:pPr>
              <w:spacing w:after="240"/>
              <w:ind w:left="1440" w:hanging="720"/>
              <w:rPr>
                <w:szCs w:val="20"/>
              </w:rPr>
            </w:pPr>
            <w:r w:rsidRPr="005B0232">
              <w:rPr>
                <w:szCs w:val="20"/>
              </w:rPr>
              <w:t>(</w:t>
            </w:r>
            <w:ins w:id="202" w:author="Golden Spread Electric Cooperative" w:date="2023-06-22T16:22:00Z">
              <w:r>
                <w:rPr>
                  <w:szCs w:val="20"/>
                </w:rPr>
                <w:t>q</w:t>
              </w:r>
            </w:ins>
            <w:del w:id="203" w:author="Golden Spread Electric Cooperative" w:date="2023-06-22T16:21:00Z">
              <w:r w:rsidRPr="005B0232" w:rsidDel="005B0232">
                <w:rPr>
                  <w:szCs w:val="20"/>
                </w:rPr>
                <w:delText>p</w:delText>
              </w:r>
            </w:del>
            <w:r w:rsidRPr="005B0232">
              <w:rPr>
                <w:szCs w:val="20"/>
              </w:rPr>
              <w:t>)</w:t>
            </w:r>
            <w:r w:rsidRPr="005B0232">
              <w:rPr>
                <w:szCs w:val="20"/>
              </w:rPr>
              <w:tab/>
              <w:t>Perform mitigation on the submitted Energy Offer Curves using the LMPs from the previous step as the reference LMP.</w:t>
            </w:r>
          </w:p>
          <w:p w14:paraId="6409D57D" w14:textId="77777777" w:rsidR="00ED4647" w:rsidRPr="005B0232" w:rsidRDefault="00ED4647" w:rsidP="005F1D84">
            <w:pPr>
              <w:spacing w:after="240"/>
              <w:ind w:left="1440" w:hanging="720"/>
              <w:rPr>
                <w:szCs w:val="20"/>
              </w:rPr>
            </w:pPr>
            <w:r w:rsidRPr="005B0232">
              <w:rPr>
                <w:szCs w:val="20"/>
              </w:rPr>
              <w:t>(</w:t>
            </w:r>
            <w:ins w:id="204" w:author="Golden Spread Electric Cooperative" w:date="2023-06-22T16:22:00Z">
              <w:r>
                <w:rPr>
                  <w:szCs w:val="20"/>
                </w:rPr>
                <w:t>r</w:t>
              </w:r>
            </w:ins>
            <w:del w:id="205" w:author="Golden Spread Electric Cooperative" w:date="2023-06-22T16:22:00Z">
              <w:r w:rsidRPr="005B0232" w:rsidDel="005B0232">
                <w:rPr>
                  <w:szCs w:val="20"/>
                </w:rPr>
                <w:delText>q</w:delText>
              </w:r>
            </w:del>
            <w:r w:rsidRPr="005B0232">
              <w:rPr>
                <w:szCs w:val="20"/>
              </w:rPr>
              <w:t>)</w:t>
            </w:r>
            <w:r w:rsidRPr="005B0232">
              <w:rPr>
                <w:szCs w:val="20"/>
              </w:rPr>
              <w:tab/>
              <w:t>Perform a SCED with the changes to the inputs in items (a) through (</w:t>
            </w:r>
            <w:ins w:id="206" w:author="Golden Spread Electric Cooperative" w:date="2023-06-22T16:22:00Z">
              <w:r>
                <w:rPr>
                  <w:szCs w:val="20"/>
                </w:rPr>
                <w:t>n</w:t>
              </w:r>
            </w:ins>
            <w:del w:id="207" w:author="Golden Spread Electric Cooperative" w:date="2023-06-22T16:22:00Z">
              <w:r w:rsidRPr="005B0232" w:rsidDel="005B0232">
                <w:rPr>
                  <w:szCs w:val="20"/>
                </w:rPr>
                <w:delText>m</w:delText>
              </w:r>
            </w:del>
            <w:r w:rsidRPr="005B0232">
              <w:rPr>
                <w:szCs w:val="20"/>
              </w:rPr>
              <w:t>) above, considering both Competitive and Non-Competitive Constraints and the mitigated Energy Offer Curves.</w:t>
            </w:r>
          </w:p>
          <w:p w14:paraId="684FF9FE" w14:textId="02EAC39B" w:rsidR="00ED4647" w:rsidRPr="005B0232" w:rsidRDefault="00ED4647" w:rsidP="005F1D84">
            <w:pPr>
              <w:spacing w:before="240" w:after="240"/>
              <w:ind w:left="1440" w:hanging="720"/>
              <w:rPr>
                <w:szCs w:val="20"/>
              </w:rPr>
            </w:pPr>
            <w:r w:rsidRPr="005B0232">
              <w:rPr>
                <w:szCs w:val="20"/>
              </w:rPr>
              <w:lastRenderedPageBreak/>
              <w:t>(</w:t>
            </w:r>
            <w:ins w:id="208" w:author="Golden Spread Electric Cooperative" w:date="2023-06-22T16:22:00Z">
              <w:r>
                <w:rPr>
                  <w:szCs w:val="20"/>
                </w:rPr>
                <w:t>s</w:t>
              </w:r>
            </w:ins>
            <w:del w:id="209" w:author="Golden Spread Electric Cooperative" w:date="2023-06-22T16:22:00Z">
              <w:r w:rsidRPr="005B0232" w:rsidDel="005B0232">
                <w:rPr>
                  <w:szCs w:val="20"/>
                </w:rPr>
                <w:delText>r</w:delText>
              </w:r>
            </w:del>
            <w:r w:rsidRPr="005B0232">
              <w:rPr>
                <w:szCs w:val="20"/>
              </w:rPr>
              <w:t>)</w:t>
            </w:r>
            <w:r w:rsidRPr="005B0232">
              <w:rPr>
                <w:szCs w:val="20"/>
              </w:rPr>
              <w:tab/>
              <w:t>The Real-Time Reliability Deployment Price Adder for Energy is equal to the positive difference between the System Lambda from item (</w:t>
            </w:r>
            <w:ins w:id="210" w:author="Golden Spread Electric Cooperative" w:date="2023-06-22T16:22:00Z">
              <w:r>
                <w:rPr>
                  <w:szCs w:val="20"/>
                </w:rPr>
                <w:t>r</w:t>
              </w:r>
            </w:ins>
            <w:del w:id="211" w:author="Golden Spread Electric Cooperative" w:date="2023-06-22T16:22:00Z">
              <w:r w:rsidRPr="005B0232" w:rsidDel="005B0232">
                <w:rPr>
                  <w:szCs w:val="20"/>
                </w:rPr>
                <w:delText>q</w:delText>
              </w:r>
            </w:del>
            <w:r w:rsidRPr="005B0232">
              <w:rPr>
                <w:szCs w:val="20"/>
              </w:rPr>
              <w:t>) above and the System Lambda of the second step in the two-step SCED process described in paragraph (10)(b) of Section 6.5.7.3, Security Constrained Economic Dispatch</w:t>
            </w:r>
            <w:r w:rsidR="00912D93">
              <w:rPr>
                <w:szCs w:val="20"/>
              </w:rPr>
              <w:t>,</w:t>
            </w:r>
            <w:r w:rsidR="00912D93">
              <w:t xml:space="preserve"> </w:t>
            </w:r>
            <w:r w:rsidR="00912D93" w:rsidRPr="00912D93">
              <w:rPr>
                <w:szCs w:val="20"/>
              </w:rPr>
              <w:t>except when ERCOT is directing firm Load shed during EEA Level 3</w:t>
            </w:r>
            <w:r w:rsidRPr="005B0232">
              <w:rPr>
                <w:szCs w:val="20"/>
              </w:rPr>
              <w:t>.</w:t>
            </w:r>
            <w:r w:rsidR="00912D93">
              <w:rPr>
                <w:szCs w:val="20"/>
              </w:rPr>
              <w:t xml:space="preserve">  </w:t>
            </w:r>
            <w:r w:rsidR="00912D93">
              <w:t>When ERCOT is directing firm Load shed during EEA Level 3 to either maintain sufficient PRC or stabilize grid frequency, as described in paragraph (3) of Section 6.5.9.4.2, the Real-Time Reliability Deployment Price Adder for Energy is the VOLL used to determine the Ancillary Service Demand Curves (ASDCs) for the Real-Time Market (RTM) minus the System Lambda of the second step in the two-step SCED process described in paragraph (10)(b) of Section 6.5.7.3.</w:t>
            </w:r>
          </w:p>
          <w:p w14:paraId="5F368074" w14:textId="3D75F717" w:rsidR="00ED4647" w:rsidRPr="005B0232" w:rsidRDefault="00ED4647" w:rsidP="005F1D84">
            <w:pPr>
              <w:spacing w:after="240"/>
              <w:ind w:left="1440" w:hanging="720"/>
              <w:rPr>
                <w:szCs w:val="20"/>
              </w:rPr>
            </w:pPr>
            <w:r w:rsidRPr="005B0232">
              <w:rPr>
                <w:szCs w:val="20"/>
              </w:rPr>
              <w:t>(</w:t>
            </w:r>
            <w:ins w:id="212" w:author="Golden Spread Electric Cooperative" w:date="2023-06-22T16:22:00Z">
              <w:r>
                <w:rPr>
                  <w:szCs w:val="20"/>
                </w:rPr>
                <w:t>t</w:t>
              </w:r>
            </w:ins>
            <w:del w:id="213" w:author="Golden Spread Electric Cooperative" w:date="2023-06-22T16:22:00Z">
              <w:r w:rsidRPr="005B0232" w:rsidDel="005B0232">
                <w:rPr>
                  <w:szCs w:val="20"/>
                </w:rPr>
                <w:delText>s</w:delText>
              </w:r>
            </w:del>
            <w:r w:rsidRPr="005B0232">
              <w:rPr>
                <w:szCs w:val="20"/>
              </w:rPr>
              <w:t>)</w:t>
            </w:r>
            <w:r w:rsidRPr="005B0232">
              <w:rPr>
                <w:szCs w:val="20"/>
              </w:rPr>
              <w:tab/>
              <w:t>For each individual Ancillary Service, the Real-Time Reliability Deployment Price Adder for Ancillary Service is equal to the positive difference between the MCPC for that Ancillary Service from item (</w:t>
            </w:r>
            <w:ins w:id="214" w:author="Golden Spread Electric Cooperative" w:date="2023-06-22T16:21:00Z">
              <w:r>
                <w:rPr>
                  <w:szCs w:val="20"/>
                </w:rPr>
                <w:t>r</w:t>
              </w:r>
            </w:ins>
            <w:del w:id="215" w:author="Golden Spread Electric Cooperative" w:date="2023-06-22T16:21:00Z">
              <w:r w:rsidRPr="005B0232" w:rsidDel="005B0232">
                <w:rPr>
                  <w:szCs w:val="20"/>
                </w:rPr>
                <w:delText>q</w:delText>
              </w:r>
            </w:del>
            <w:r w:rsidRPr="005B0232">
              <w:rPr>
                <w:szCs w:val="20"/>
              </w:rPr>
              <w:t>) above and the MCPC for that Ancillary Service</w:t>
            </w:r>
            <w:r w:rsidR="00397C83">
              <w:t>, except when ERCOT is directing firm Load shed during EEA Level 3. When ERCOT is directing firm Load shed during EEA Level 3 to either maintain sufficient PRC or stabilize grid frequency, as described in paragraph (3) of Section 6.5.9.4.2, the Real-Time Reliability Deployment Price Adder for Ancillary Service is the maximum value on the ASDC for the Ancillary Service minus the MCPC for that Ancillary Service</w:t>
            </w:r>
            <w:r w:rsidRPr="005B0232">
              <w:rPr>
                <w:szCs w:val="20"/>
              </w:rPr>
              <w:t xml:space="preserve">. </w:t>
            </w:r>
          </w:p>
        </w:tc>
      </w:tr>
    </w:tbl>
    <w:p w14:paraId="58CB8603" w14:textId="4A097D85" w:rsidR="00B61C27" w:rsidDel="00744DF1" w:rsidRDefault="00B61C27" w:rsidP="005840BE">
      <w:pPr>
        <w:pStyle w:val="H5"/>
        <w:spacing w:before="480"/>
        <w:ind w:left="0" w:firstLine="0"/>
        <w:rPr>
          <w:del w:id="216" w:author="ERCOT 020625" w:date="2025-01-29T18:33:00Z"/>
        </w:rPr>
      </w:pPr>
    </w:p>
    <w:p w14:paraId="71F36AAB" w14:textId="228B65C2" w:rsidR="00665431" w:rsidRDefault="00665431" w:rsidP="005840BE">
      <w:pPr>
        <w:pStyle w:val="H5"/>
        <w:spacing w:before="480"/>
        <w:ind w:left="0" w:firstLine="0"/>
      </w:pPr>
      <w:r>
        <w:t>6.5.9.4.1</w:t>
      </w:r>
      <w:r>
        <w:tab/>
        <w:t>General Procedures Prior to EEA Operations</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r>
        <w:t xml:space="preserve"> </w:t>
      </w:r>
    </w:p>
    <w:p w14:paraId="22500CAC" w14:textId="77777777" w:rsidR="00665431" w:rsidRDefault="00665431" w:rsidP="00665431">
      <w:pPr>
        <w:pStyle w:val="BodyTextNumbered"/>
      </w:pPr>
      <w:r>
        <w:t>(1)</w:t>
      </w:r>
      <w:r>
        <w:tab/>
        <w:t>Prior to declaring EEA Level 1 detailed in Section 6.5.9.4.2, EEA Levels, ERCOT may perform the following operations consistent with Good Utility Practice:</w:t>
      </w:r>
    </w:p>
    <w:p w14:paraId="7402E159" w14:textId="77777777" w:rsidR="00665431" w:rsidRDefault="00665431" w:rsidP="00665431">
      <w:pPr>
        <w:pStyle w:val="List"/>
        <w:ind w:left="1440"/>
      </w:pPr>
      <w:r>
        <w:t>(a)</w:t>
      </w:r>
      <w:r>
        <w:tab/>
        <w:t>Provide Dispatch Instructions to QSEs for specific Resources to operate at an Emergency Base Point to maximize Resource deployment so as to increase PRC levels on other Resources;</w:t>
      </w:r>
    </w:p>
    <w:p w14:paraId="2D8BFC62" w14:textId="77777777" w:rsidR="00665431" w:rsidRDefault="00665431" w:rsidP="00665431">
      <w:pPr>
        <w:pStyle w:val="List"/>
        <w:ind w:left="1440"/>
      </w:pPr>
      <w:r>
        <w:t>(b)</w:t>
      </w:r>
      <w:r>
        <w:tab/>
        <w:t>Commit specific available Resources as necessary that can respond in the timeframe of the emergency.  Such commitments will be settled using the HRUC process;</w:t>
      </w:r>
    </w:p>
    <w:p w14:paraId="6E5E088D" w14:textId="77777777" w:rsidR="00665431" w:rsidRDefault="00665431" w:rsidP="00665431">
      <w:pPr>
        <w:pStyle w:val="List"/>
        <w:ind w:left="1440"/>
      </w:pPr>
      <w:r>
        <w:t>(c)</w:t>
      </w:r>
      <w:r>
        <w:tab/>
        <w:t>Start RMR Units available in the time frame of the emergency.  RMR Units should be loaded to full capability;</w:t>
      </w:r>
    </w:p>
    <w:p w14:paraId="287AF7F8" w14:textId="77777777" w:rsidR="00665431" w:rsidRDefault="00665431" w:rsidP="00665431">
      <w:pPr>
        <w:pStyle w:val="List"/>
        <w:ind w:left="1440"/>
      </w:pPr>
      <w:r>
        <w:t>(d)</w:t>
      </w:r>
      <w:r>
        <w:tab/>
        <w:t>Utilize available Resources providing RRS, ECRS, and Non-Spin services as required;</w:t>
      </w:r>
    </w:p>
    <w:p w14:paraId="1087AA8E" w14:textId="77777777" w:rsidR="00665431" w:rsidRDefault="00665431" w:rsidP="00665431">
      <w:pPr>
        <w:pStyle w:val="List"/>
        <w:ind w:left="1440"/>
      </w:pPr>
      <w:r>
        <w:lastRenderedPageBreak/>
        <w:t>(e)</w:t>
      </w:r>
      <w:r>
        <w:tab/>
      </w:r>
      <w:r w:rsidRPr="00AE3BC9">
        <w:t xml:space="preserve">Instruct TSPs and DSPs or their agents to reduce Customer Load by using </w:t>
      </w:r>
      <w:r>
        <w:t xml:space="preserve">existing, in-service </w:t>
      </w:r>
      <w:r w:rsidRPr="00AE3BC9">
        <w:t xml:space="preserve">distribution voltage reduction measures if </w:t>
      </w:r>
      <w:r>
        <w:t xml:space="preserve">ERCOT determines that the implementation of these measures could help avoid entering into EEA and ERCOT does not </w:t>
      </w:r>
      <w:proofErr w:type="gramStart"/>
      <w:r>
        <w:t>expect to need</w:t>
      </w:r>
      <w:proofErr w:type="gramEnd"/>
      <w:r>
        <w:t xml:space="preserve"> to use these measures to reduce the amount of Load shedding that may be needed in EEA Level 3.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 </w:t>
      </w:r>
    </w:p>
    <w:p w14:paraId="3FA6CBAC" w14:textId="77777777" w:rsidR="00665431" w:rsidRDefault="00665431" w:rsidP="00665431">
      <w:pPr>
        <w:pStyle w:val="List"/>
        <w:spacing w:before="240"/>
        <w:ind w:left="1440"/>
      </w:pPr>
      <w:r>
        <w:t>(f)</w:t>
      </w:r>
      <w:r>
        <w:tab/>
        <w:t xml:space="preserve">ERCOT shall use the PRC and system frequency to determine the appropriate Emergency Notice and EEA levels. </w:t>
      </w:r>
    </w:p>
    <w:p w14:paraId="69774F03" w14:textId="6A81391E" w:rsidR="004943D6" w:rsidDel="00744DF1" w:rsidRDefault="00665431" w:rsidP="004943D6">
      <w:pPr>
        <w:spacing w:before="240" w:after="240"/>
        <w:ind w:left="720" w:hanging="720"/>
        <w:rPr>
          <w:ins w:id="217" w:author="Golden Spread Electric Cooperative" w:date="2024-05-23T15:10:00Z"/>
          <w:del w:id="218" w:author="ERCOT 020625" w:date="2025-01-29T18:34:00Z"/>
          <w:szCs w:val="20"/>
        </w:rPr>
      </w:pPr>
      <w:del w:id="219" w:author="ERCOT 020625" w:date="2025-01-29T18:34:00Z">
        <w:r w:rsidRPr="00D866C9" w:rsidDel="00744DF1">
          <w:delText>(2)</w:delText>
        </w:r>
        <w:r w:rsidRPr="00D866C9" w:rsidDel="00744DF1">
          <w:tab/>
        </w:r>
      </w:del>
      <w:ins w:id="220" w:author="Golden Spread Electric Cooperative" w:date="2024-05-23T15:10:00Z">
        <w:del w:id="221" w:author="ERCOT 020625" w:date="2025-01-29T18:34:00Z">
          <w:r w:rsidR="004943D6" w:rsidDel="00744DF1">
            <w:rPr>
              <w:color w:val="000000"/>
            </w:rPr>
            <w:delText xml:space="preserve">A Load that is willing to curtail during any shortfall described in this Section, subject to an agreement with its QSE, </w:delText>
          </w:r>
        </w:del>
      </w:ins>
      <w:ins w:id="222" w:author="Oncor 081424" w:date="2024-07-17T15:46:00Z">
        <w:del w:id="223" w:author="ERCOT 020625" w:date="2025-01-29T18:34:00Z">
          <w:r w:rsidR="004400C5" w:rsidDel="00744DF1">
            <w:rPr>
              <w:color w:val="000000"/>
            </w:rPr>
            <w:delText xml:space="preserve">interconnecting </w:delText>
          </w:r>
        </w:del>
      </w:ins>
      <w:ins w:id="224" w:author="Oncor 081424" w:date="2024-07-17T15:48:00Z">
        <w:del w:id="225" w:author="ERCOT 020625" w:date="2025-01-29T18:34:00Z">
          <w:r w:rsidR="00EE2592" w:rsidDel="00744DF1">
            <w:rPr>
              <w:color w:val="000000"/>
            </w:rPr>
            <w:delText>TO</w:delText>
          </w:r>
        </w:del>
      </w:ins>
      <w:ins w:id="226" w:author="Oncor 081424" w:date="2024-08-09T16:36:00Z">
        <w:del w:id="227" w:author="ERCOT 020625" w:date="2025-01-29T18:34:00Z">
          <w:r w:rsidR="009B054A" w:rsidDel="00744DF1">
            <w:rPr>
              <w:color w:val="000000"/>
            </w:rPr>
            <w:delText xml:space="preserve">, and interconnecting </w:delText>
          </w:r>
        </w:del>
      </w:ins>
      <w:ins w:id="228" w:author="Oncor 081424" w:date="2024-08-13T14:54:00Z">
        <w:del w:id="229" w:author="ERCOT 020625" w:date="2025-01-29T18:34:00Z">
          <w:r w:rsidR="00434DE4" w:rsidDel="00744DF1">
            <w:rPr>
              <w:color w:val="000000"/>
            </w:rPr>
            <w:delText>TDSP</w:delText>
          </w:r>
        </w:del>
      </w:ins>
      <w:ins w:id="230" w:author="Oncor 081424" w:date="2024-08-09T16:36:00Z">
        <w:del w:id="231" w:author="ERCOT 020625" w:date="2025-01-29T18:34:00Z">
          <w:r w:rsidR="009B054A" w:rsidDel="00744DF1">
            <w:rPr>
              <w:color w:val="000000"/>
            </w:rPr>
            <w:delText>(s)</w:delText>
          </w:r>
        </w:del>
      </w:ins>
      <w:ins w:id="232" w:author="Oncor 081424" w:date="2024-07-17T15:46:00Z">
        <w:del w:id="233" w:author="ERCOT 020625" w:date="2025-01-29T18:34:00Z">
          <w:r w:rsidR="004400C5" w:rsidDel="00744DF1">
            <w:rPr>
              <w:color w:val="000000"/>
            </w:rPr>
            <w:delText xml:space="preserve">, </w:delText>
          </w:r>
        </w:del>
      </w:ins>
      <w:ins w:id="234" w:author="Golden Spread Electric Cooperative" w:date="2024-05-23T15:10:00Z">
        <w:del w:id="235" w:author="ERCOT 020625" w:date="2025-01-29T18:34:00Z">
          <w:r w:rsidR="004943D6" w:rsidDel="00744DF1">
            <w:rPr>
              <w:color w:val="000000"/>
            </w:rPr>
            <w:delText xml:space="preserve">shall be registered by the QSE as a </w:delText>
          </w:r>
        </w:del>
      </w:ins>
      <w:ins w:id="236" w:author="Golden Spread Electric Cooperative" w:date="2024-05-23T16:06:00Z">
        <w:del w:id="237" w:author="ERCOT 020625" w:date="2025-01-29T18:34:00Z">
          <w:r w:rsidR="0009789F" w:rsidDel="00744DF1">
            <w:rPr>
              <w:color w:val="000000"/>
            </w:rPr>
            <w:delText xml:space="preserve">VECL </w:delText>
          </w:r>
        </w:del>
      </w:ins>
      <w:ins w:id="238" w:author="Golden Spread Electric Cooperative" w:date="2024-05-23T15:10:00Z">
        <w:del w:id="239" w:author="ERCOT 020625" w:date="2025-01-29T18:34:00Z">
          <w:r w:rsidR="004943D6" w:rsidDel="00744DF1">
            <w:rPr>
              <w:color w:val="000000"/>
            </w:rPr>
            <w:delText xml:space="preserve">pursuant to </w:delText>
          </w:r>
        </w:del>
      </w:ins>
      <w:ins w:id="240" w:author="Golden Spread Electric Cooperative" w:date="2024-06-20T15:44:00Z">
        <w:del w:id="241" w:author="ERCOT 020625" w:date="2025-01-29T18:34:00Z">
          <w:r w:rsidR="00E649C4" w:rsidDel="00744DF1">
            <w:rPr>
              <w:color w:val="000000"/>
            </w:rPr>
            <w:delText xml:space="preserve">Section 23, Form T, </w:delText>
          </w:r>
        </w:del>
        <w:del w:id="242" w:author="ERCOT 020625" w:date="2025-01-28T22:06:00Z">
          <w:r w:rsidR="00E649C4" w:rsidRPr="00E649C4" w:rsidDel="00030142">
            <w:rPr>
              <w:color w:val="000000"/>
            </w:rPr>
            <w:delText>Qualified Scheduling Entity</w:delText>
          </w:r>
        </w:del>
      </w:ins>
      <w:ins w:id="243" w:author="Oncor 081424" w:date="2024-08-06T10:34:00Z">
        <w:del w:id="244" w:author="ERCOT 020625" w:date="2025-01-28T22:06:00Z">
          <w:r w:rsidR="001127C4" w:rsidDel="00030142">
            <w:rPr>
              <w:color w:val="000000"/>
            </w:rPr>
            <w:delText>,</w:delText>
          </w:r>
        </w:del>
      </w:ins>
      <w:ins w:id="245" w:author="Golden Spread Electric Cooperative" w:date="2024-06-20T15:44:00Z">
        <w:del w:id="246" w:author="ERCOT 020625" w:date="2025-01-28T22:06:00Z">
          <w:r w:rsidR="00E649C4" w:rsidRPr="00E649C4" w:rsidDel="00030142">
            <w:rPr>
              <w:color w:val="000000"/>
            </w:rPr>
            <w:delText xml:space="preserve"> </w:delText>
          </w:r>
        </w:del>
      </w:ins>
      <w:ins w:id="247" w:author="Oncor 081424" w:date="2024-08-06T10:33:00Z">
        <w:del w:id="248" w:author="ERCOT 020625" w:date="2025-01-28T22:06:00Z">
          <w:r w:rsidR="001127C4" w:rsidDel="00030142">
            <w:rPr>
              <w:color w:val="000000"/>
            </w:rPr>
            <w:delText>Tr</w:delText>
          </w:r>
        </w:del>
      </w:ins>
      <w:ins w:id="249" w:author="Oncor 081424" w:date="2024-08-06T10:34:00Z">
        <w:del w:id="250" w:author="ERCOT 020625" w:date="2025-01-28T22:06:00Z">
          <w:r w:rsidR="001127C4" w:rsidDel="00030142">
            <w:rPr>
              <w:color w:val="000000"/>
            </w:rPr>
            <w:delText xml:space="preserve">ansmission Operator, and Transmission </w:delText>
          </w:r>
        </w:del>
      </w:ins>
      <w:ins w:id="251" w:author="Oncor 081424" w:date="2024-08-13T14:30:00Z">
        <w:del w:id="252" w:author="ERCOT 020625" w:date="2025-01-28T22:06:00Z">
          <w:r w:rsidR="006E5D72" w:rsidDel="00030142">
            <w:rPr>
              <w:color w:val="000000"/>
            </w:rPr>
            <w:delText>and/</w:delText>
          </w:r>
        </w:del>
      </w:ins>
      <w:ins w:id="253" w:author="Oncor 081424" w:date="2024-08-06T10:42:00Z">
        <w:del w:id="254" w:author="ERCOT 020625" w:date="2025-01-28T22:06:00Z">
          <w:r w:rsidR="005E177C" w:rsidDel="00030142">
            <w:rPr>
              <w:color w:val="000000"/>
            </w:rPr>
            <w:delText xml:space="preserve">or Distribution </w:delText>
          </w:r>
        </w:del>
      </w:ins>
      <w:ins w:id="255" w:author="Oncor 081424" w:date="2024-08-06T10:34:00Z">
        <w:del w:id="256" w:author="ERCOT 020625" w:date="2025-01-28T22:06:00Z">
          <w:r w:rsidR="001127C4" w:rsidDel="00030142">
            <w:rPr>
              <w:color w:val="000000"/>
            </w:rPr>
            <w:delText xml:space="preserve">Service </w:delText>
          </w:r>
        </w:del>
      </w:ins>
      <w:ins w:id="257" w:author="Oncor 081424" w:date="2024-08-06T10:45:00Z">
        <w:del w:id="258" w:author="ERCOT 020625" w:date="2025-01-28T22:06:00Z">
          <w:r w:rsidR="004F733F" w:rsidDel="00030142">
            <w:rPr>
              <w:color w:val="000000"/>
            </w:rPr>
            <w:delText>P</w:delText>
          </w:r>
        </w:del>
      </w:ins>
      <w:ins w:id="259" w:author="Oncor 081424" w:date="2024-08-06T10:34:00Z">
        <w:del w:id="260" w:author="ERCOT 020625" w:date="2025-01-28T22:06:00Z">
          <w:r w:rsidR="001127C4" w:rsidDel="00030142">
            <w:rPr>
              <w:color w:val="000000"/>
            </w:rPr>
            <w:delText>rovider</w:delText>
          </w:r>
        </w:del>
      </w:ins>
      <w:ins w:id="261" w:author="Oncor 081424" w:date="2024-08-06T10:42:00Z">
        <w:del w:id="262" w:author="ERCOT 020625" w:date="2025-01-28T22:06:00Z">
          <w:r w:rsidR="005E177C" w:rsidDel="00030142">
            <w:rPr>
              <w:color w:val="000000"/>
            </w:rPr>
            <w:delText>(s)</w:delText>
          </w:r>
        </w:del>
      </w:ins>
      <w:ins w:id="263" w:author="Oncor 081424" w:date="2024-08-06T10:33:00Z">
        <w:del w:id="264" w:author="ERCOT 020625" w:date="2025-01-28T22:06:00Z">
          <w:r w:rsidR="001127C4" w:rsidDel="00030142">
            <w:rPr>
              <w:color w:val="000000"/>
            </w:rPr>
            <w:delText xml:space="preserve"> </w:delText>
          </w:r>
        </w:del>
      </w:ins>
      <w:ins w:id="265" w:author="Golden Spread Electric Cooperative" w:date="2024-06-20T15:44:00Z">
        <w:del w:id="266" w:author="ERCOT 020625" w:date="2025-01-28T22:06:00Z">
          <w:r w:rsidR="00E649C4" w:rsidRPr="00E649C4" w:rsidDel="00030142">
            <w:rPr>
              <w:color w:val="000000"/>
            </w:rPr>
            <w:delText>Acknowledgment of Designation for Customer with Large Load</w:delText>
          </w:r>
        </w:del>
      </w:ins>
      <w:ins w:id="267" w:author="Golden Spread Electric Cooperative" w:date="2024-05-23T15:10:00Z">
        <w:del w:id="268" w:author="ERCOT 020625" w:date="2025-01-29T18:34:00Z">
          <w:r w:rsidR="004943D6" w:rsidDel="00744DF1">
            <w:rPr>
              <w:color w:val="000000"/>
            </w:rPr>
            <w:delText>.</w:delText>
          </w:r>
        </w:del>
      </w:ins>
    </w:p>
    <w:p w14:paraId="211F25C5" w14:textId="37C174E3" w:rsidR="004943D6" w:rsidRPr="002B5379" w:rsidRDefault="004943D6" w:rsidP="004943D6">
      <w:pPr>
        <w:spacing w:before="240" w:after="240"/>
        <w:ind w:left="720" w:hanging="720"/>
        <w:rPr>
          <w:ins w:id="269" w:author="Golden Spread Electric Cooperative" w:date="2024-05-23T15:10:00Z"/>
          <w:szCs w:val="20"/>
        </w:rPr>
      </w:pPr>
      <w:ins w:id="270" w:author="Golden Spread Electric Cooperative" w:date="2024-05-23T15:10:00Z">
        <w:r>
          <w:rPr>
            <w:szCs w:val="20"/>
          </w:rPr>
          <w:t>(</w:t>
        </w:r>
      </w:ins>
      <w:ins w:id="271" w:author="ERCOT 020625" w:date="2025-01-29T21:30:00Z">
        <w:r w:rsidR="007A61CA">
          <w:rPr>
            <w:szCs w:val="20"/>
          </w:rPr>
          <w:t>2</w:t>
        </w:r>
      </w:ins>
      <w:ins w:id="272" w:author="Golden Spread Electric Cooperative" w:date="2024-05-23T15:10:00Z">
        <w:del w:id="273" w:author="ERCOT 020625" w:date="2025-01-29T21:30:00Z">
          <w:r w:rsidDel="007A61CA">
            <w:rPr>
              <w:szCs w:val="20"/>
            </w:rPr>
            <w:delText>3</w:delText>
          </w:r>
        </w:del>
        <w:r>
          <w:rPr>
            <w:szCs w:val="20"/>
          </w:rPr>
          <w:t>)</w:t>
        </w:r>
        <w:r>
          <w:rPr>
            <w:szCs w:val="20"/>
          </w:rPr>
          <w:tab/>
          <w:t>W</w:t>
        </w:r>
        <w:r w:rsidRPr="002B5379">
          <w:rPr>
            <w:szCs w:val="20"/>
          </w:rPr>
          <w:t>hen PRC falls below 3,</w:t>
        </w:r>
        <w:r>
          <w:rPr>
            <w:szCs w:val="20"/>
          </w:rPr>
          <w:t>1</w:t>
        </w:r>
        <w:r w:rsidRPr="002B5379">
          <w:rPr>
            <w:szCs w:val="20"/>
          </w:rPr>
          <w:t>00 MW and is not projected to be recovered above 3,</w:t>
        </w:r>
        <w:r>
          <w:rPr>
            <w:szCs w:val="20"/>
          </w:rPr>
          <w:t>1</w:t>
        </w:r>
        <w:r w:rsidRPr="002B5379">
          <w:rPr>
            <w:szCs w:val="20"/>
          </w:rPr>
          <w:t xml:space="preserve">00 MW within 30 minutes </w:t>
        </w:r>
        <w:r>
          <w:rPr>
            <w:szCs w:val="20"/>
          </w:rPr>
          <w:t xml:space="preserve">following the deployment of Non-Spin, ERCOT </w:t>
        </w:r>
        <w:r w:rsidRPr="002B5379">
          <w:rPr>
            <w:szCs w:val="20"/>
          </w:rPr>
          <w:t xml:space="preserve">may deploy </w:t>
        </w:r>
        <w:r>
          <w:rPr>
            <w:szCs w:val="20"/>
          </w:rPr>
          <w:t xml:space="preserve">some or </w:t>
        </w:r>
        <w:r w:rsidRPr="002B5379">
          <w:rPr>
            <w:szCs w:val="20"/>
          </w:rPr>
          <w:t xml:space="preserve">all </w:t>
        </w:r>
      </w:ins>
      <w:ins w:id="274" w:author="ERCOT 020625" w:date="2025-01-29T18:34:00Z">
        <w:r w:rsidR="00744DF1">
          <w:rPr>
            <w:szCs w:val="20"/>
          </w:rPr>
          <w:t>Early Curtailment Loads (</w:t>
        </w:r>
      </w:ins>
      <w:ins w:id="275" w:author="Golden Spread Electric Cooperative" w:date="2024-05-23T16:06:00Z">
        <w:del w:id="276" w:author="ERCOT 020625" w:date="2025-01-16T21:34:00Z">
          <w:r w:rsidR="0009789F" w:rsidDel="00B73C84">
            <w:rPr>
              <w:szCs w:val="20"/>
            </w:rPr>
            <w:delText>V</w:delText>
          </w:r>
        </w:del>
        <w:r w:rsidR="0009789F">
          <w:rPr>
            <w:szCs w:val="20"/>
          </w:rPr>
          <w:t>ECLs</w:t>
        </w:r>
      </w:ins>
      <w:ins w:id="277" w:author="ERCOT 020625" w:date="2025-01-29T18:34:00Z">
        <w:r w:rsidR="00744DF1">
          <w:rPr>
            <w:szCs w:val="20"/>
          </w:rPr>
          <w:t>)</w:t>
        </w:r>
      </w:ins>
      <w:ins w:id="278" w:author="Golden Spread Electric Cooperative" w:date="2024-05-23T15:10:00Z">
        <w:r>
          <w:rPr>
            <w:szCs w:val="20"/>
          </w:rPr>
          <w:t xml:space="preserve"> </w:t>
        </w:r>
      </w:ins>
      <w:ins w:id="279" w:author="ERCOT 020625" w:date="2024-12-30T15:42:00Z">
        <w:r w:rsidR="00F42BE4">
          <w:rPr>
            <w:szCs w:val="20"/>
          </w:rPr>
          <w:t xml:space="preserve">via an </w:t>
        </w:r>
      </w:ins>
      <w:ins w:id="280" w:author="ERCOT 020625" w:date="2025-02-02T23:13:00Z">
        <w:r w:rsidR="002C145C">
          <w:rPr>
            <w:szCs w:val="20"/>
          </w:rPr>
          <w:t>Extensible Markup Language (</w:t>
        </w:r>
      </w:ins>
      <w:ins w:id="281" w:author="ERCOT 020625" w:date="2024-12-30T15:42:00Z">
        <w:r w:rsidR="00F42BE4">
          <w:rPr>
            <w:szCs w:val="20"/>
          </w:rPr>
          <w:t>XML</w:t>
        </w:r>
      </w:ins>
      <w:ins w:id="282" w:author="ERCOT 020625" w:date="2025-02-02T23:13:00Z">
        <w:r w:rsidR="002C145C">
          <w:rPr>
            <w:szCs w:val="20"/>
          </w:rPr>
          <w:t>)</w:t>
        </w:r>
      </w:ins>
      <w:ins w:id="283" w:author="ERCOT 020625" w:date="2024-12-30T15:42:00Z">
        <w:r w:rsidR="00F42BE4">
          <w:rPr>
            <w:szCs w:val="20"/>
          </w:rPr>
          <w:t xml:space="preserve"> message</w:t>
        </w:r>
      </w:ins>
      <w:ins w:id="284" w:author="Golden Spread Electric Cooperative" w:date="2024-05-23T15:10:00Z">
        <w:del w:id="285" w:author="ERCOT 020625" w:date="2024-12-30T15:42:00Z">
          <w:r w:rsidDel="00F42BE4">
            <w:rPr>
              <w:szCs w:val="20"/>
            </w:rPr>
            <w:delText>in 100 MW blocks allocated to QSEs</w:delText>
          </w:r>
        </w:del>
        <w:r>
          <w:rPr>
            <w:szCs w:val="20"/>
          </w:rPr>
          <w:t xml:space="preserve">, as described in </w:t>
        </w:r>
      </w:ins>
      <w:ins w:id="286" w:author="Golden Spread Electric Cooperative" w:date="2024-05-23T15:11:00Z">
        <w:r>
          <w:rPr>
            <w:szCs w:val="20"/>
          </w:rPr>
          <w:t xml:space="preserve">Nodal Operating Guide </w:t>
        </w:r>
      </w:ins>
      <w:ins w:id="287" w:author="Golden Spread Electric Cooperative" w:date="2024-05-23T15:10:00Z">
        <w:r>
          <w:rPr>
            <w:szCs w:val="20"/>
          </w:rPr>
          <w:t>Section 4.5.3.4</w:t>
        </w:r>
      </w:ins>
      <w:ins w:id="288" w:author="Golden Spread Electric Cooperative" w:date="2024-05-23T16:19:00Z">
        <w:r w:rsidR="00C97DF6">
          <w:rPr>
            <w:szCs w:val="20"/>
          </w:rPr>
          <w:t xml:space="preserve">, </w:t>
        </w:r>
        <w:r w:rsidR="00C97DF6" w:rsidRPr="00C97DF6">
          <w:rPr>
            <w:szCs w:val="20"/>
          </w:rPr>
          <w:t xml:space="preserve">Qualified Scheduling Entity </w:t>
        </w:r>
      </w:ins>
      <w:ins w:id="289" w:author="Golden Spread Electric Cooperative" w:date="2024-06-18T16:10:00Z">
        <w:del w:id="290" w:author="ERCOT 020625" w:date="2025-01-16T21:34:00Z">
          <w:r w:rsidR="005E2C96" w:rsidDel="00B73C84">
            <w:rPr>
              <w:szCs w:val="20"/>
            </w:rPr>
            <w:delText>V</w:delText>
          </w:r>
        </w:del>
        <w:r w:rsidR="005E2C96">
          <w:rPr>
            <w:szCs w:val="20"/>
          </w:rPr>
          <w:t>ECL</w:t>
        </w:r>
      </w:ins>
      <w:ins w:id="291" w:author="Golden Spread Electric Cooperative" w:date="2024-05-23T16:19:00Z">
        <w:r w:rsidR="00C97DF6" w:rsidRPr="00C97DF6">
          <w:rPr>
            <w:szCs w:val="20"/>
          </w:rPr>
          <w:t xml:space="preserve"> Load </w:t>
        </w:r>
      </w:ins>
      <w:ins w:id="292" w:author="ERCOT 020625" w:date="2025-02-04T13:36:00Z">
        <w:r w:rsidR="00360B76">
          <w:rPr>
            <w:szCs w:val="20"/>
          </w:rPr>
          <w:t>r</w:t>
        </w:r>
      </w:ins>
      <w:ins w:id="293" w:author="ERCOT 020625" w:date="2025-01-13T10:52:00Z">
        <w:r w:rsidR="004A4D9A">
          <w:rPr>
            <w:szCs w:val="20"/>
          </w:rPr>
          <w:t>eduction</w:t>
        </w:r>
      </w:ins>
      <w:ins w:id="294" w:author="Golden Spread Electric Cooperative" w:date="2024-05-23T16:19:00Z">
        <w:del w:id="295" w:author="ERCOT 020625" w:date="2025-01-13T10:52:00Z">
          <w:r w:rsidR="00C97DF6" w:rsidRPr="00C97DF6" w:rsidDel="004A4D9A">
            <w:rPr>
              <w:szCs w:val="20"/>
            </w:rPr>
            <w:delText>Shed</w:delText>
          </w:r>
        </w:del>
        <w:r w:rsidR="00C97DF6" w:rsidRPr="00C97DF6">
          <w:rPr>
            <w:szCs w:val="20"/>
          </w:rPr>
          <w:t xml:space="preserve"> Obligation</w:t>
        </w:r>
        <w:r w:rsidR="00C97DF6">
          <w:rPr>
            <w:szCs w:val="20"/>
          </w:rPr>
          <w:t>,</w:t>
        </w:r>
      </w:ins>
      <w:ins w:id="296" w:author="Golden Spread Electric Cooperative" w:date="2024-05-23T15:10:00Z">
        <w:r w:rsidRPr="000A278A">
          <w:rPr>
            <w:szCs w:val="20"/>
          </w:rPr>
          <w:t xml:space="preserve"> </w:t>
        </w:r>
        <w:r>
          <w:rPr>
            <w:szCs w:val="20"/>
          </w:rPr>
          <w:t xml:space="preserve">in order to maintain or restore 3,100 MW of PRC to the greatest extent possible.  </w:t>
        </w:r>
      </w:ins>
    </w:p>
    <w:p w14:paraId="42F8BDD3" w14:textId="4B38FF71" w:rsidR="004943D6" w:rsidRDefault="004943D6" w:rsidP="004943D6">
      <w:pPr>
        <w:spacing w:before="240" w:after="240"/>
        <w:ind w:left="1440" w:hanging="720"/>
        <w:rPr>
          <w:ins w:id="297" w:author="Golden Spread Electric Cooperative" w:date="2024-05-23T15:10:00Z"/>
          <w:szCs w:val="20"/>
        </w:rPr>
      </w:pPr>
      <w:ins w:id="298" w:author="Golden Spread Electric Cooperative" w:date="2024-05-23T15:10:00Z">
        <w:r w:rsidRPr="002B5379">
          <w:rPr>
            <w:szCs w:val="20"/>
          </w:rPr>
          <w:t>(a)</w:t>
        </w:r>
        <w:r w:rsidRPr="002B5379">
          <w:rPr>
            <w:szCs w:val="20"/>
          </w:rPr>
          <w:tab/>
        </w:r>
      </w:ins>
      <w:ins w:id="299" w:author="Golden Spread Electric Cooperative" w:date="2024-05-23T16:07:00Z">
        <w:del w:id="300" w:author="ERCOT 020625" w:date="2025-01-16T21:34:00Z">
          <w:r w:rsidR="0009789F" w:rsidDel="00B73C84">
            <w:rPr>
              <w:szCs w:val="20"/>
            </w:rPr>
            <w:delText>V</w:delText>
          </w:r>
        </w:del>
        <w:r w:rsidR="0009789F">
          <w:rPr>
            <w:szCs w:val="20"/>
          </w:rPr>
          <w:t>ECLs</w:t>
        </w:r>
      </w:ins>
      <w:ins w:id="301" w:author="Golden Spread Electric Cooperative" w:date="2024-05-23T15:10:00Z">
        <w:r w:rsidRPr="002B5379">
          <w:rPr>
            <w:szCs w:val="20"/>
          </w:rPr>
          <w:t xml:space="preserve"> may be deployed </w:t>
        </w:r>
        <w:del w:id="302" w:author="ERCOT 020625" w:date="2024-12-30T15:48:00Z">
          <w:r w:rsidDel="00F42BE4">
            <w:rPr>
              <w:szCs w:val="20"/>
            </w:rPr>
            <w:delText>in any number of 100 MW blocks</w:delText>
          </w:r>
          <w:r w:rsidRPr="002B5379" w:rsidDel="00F42BE4">
            <w:rPr>
              <w:szCs w:val="20"/>
            </w:rPr>
            <w:delText xml:space="preserve"> and </w:delText>
          </w:r>
        </w:del>
        <w:r w:rsidRPr="002B5379">
          <w:rPr>
            <w:szCs w:val="20"/>
          </w:rPr>
          <w:t xml:space="preserve">at any time </w:t>
        </w:r>
        <w:r>
          <w:rPr>
            <w:szCs w:val="20"/>
          </w:rPr>
          <w:t xml:space="preserve">in a Settlement Interval </w:t>
        </w:r>
        <w:r w:rsidRPr="002B5379">
          <w:rPr>
            <w:szCs w:val="20"/>
          </w:rPr>
          <w:t xml:space="preserve">at the discretion of ERCOT </w:t>
        </w:r>
        <w:r>
          <w:rPr>
            <w:szCs w:val="20"/>
          </w:rPr>
          <w:t>o</w:t>
        </w:r>
        <w:r w:rsidRPr="002B5379">
          <w:rPr>
            <w:szCs w:val="20"/>
          </w:rPr>
          <w:t>perators.</w:t>
        </w:r>
      </w:ins>
    </w:p>
    <w:p w14:paraId="5B971786" w14:textId="5D57A9A4" w:rsidR="004943D6" w:rsidRPr="002B5379" w:rsidRDefault="004943D6" w:rsidP="004943D6">
      <w:pPr>
        <w:spacing w:before="240" w:after="240"/>
        <w:ind w:left="1440" w:hanging="720"/>
        <w:rPr>
          <w:ins w:id="303" w:author="Golden Spread Electric Cooperative" w:date="2024-05-23T15:10:00Z"/>
          <w:szCs w:val="20"/>
        </w:rPr>
      </w:pPr>
      <w:ins w:id="304" w:author="Golden Spread Electric Cooperative" w:date="2024-05-23T15:10:00Z">
        <w:r w:rsidRPr="002B5379">
          <w:rPr>
            <w:szCs w:val="20"/>
          </w:rPr>
          <w:t>(</w:t>
        </w:r>
        <w:r>
          <w:rPr>
            <w:szCs w:val="20"/>
          </w:rPr>
          <w:t>b</w:t>
        </w:r>
        <w:r w:rsidRPr="002B5379">
          <w:rPr>
            <w:szCs w:val="20"/>
          </w:rPr>
          <w:t>)</w:t>
        </w:r>
        <w:r w:rsidRPr="002B5379">
          <w:rPr>
            <w:szCs w:val="20"/>
          </w:rPr>
          <w:tab/>
        </w:r>
        <w:r w:rsidRPr="00227C74">
          <w:rPr>
            <w:szCs w:val="20"/>
          </w:rPr>
          <w:t xml:space="preserve">Upon deployment </w:t>
        </w:r>
        <w:r>
          <w:rPr>
            <w:szCs w:val="20"/>
          </w:rPr>
          <w:t>of any amount</w:t>
        </w:r>
        <w:r w:rsidRPr="00227C74">
          <w:rPr>
            <w:szCs w:val="20"/>
          </w:rPr>
          <w:t xml:space="preserve"> of </w:t>
        </w:r>
      </w:ins>
      <w:ins w:id="305" w:author="Golden Spread Electric Cooperative" w:date="2024-05-23T16:07:00Z">
        <w:del w:id="306" w:author="ERCOT 020625" w:date="2025-01-16T21:36:00Z">
          <w:r w:rsidR="0009789F" w:rsidDel="00B73C84">
            <w:rPr>
              <w:szCs w:val="20"/>
            </w:rPr>
            <w:delText>V</w:delText>
          </w:r>
        </w:del>
        <w:r w:rsidR="0009789F">
          <w:rPr>
            <w:szCs w:val="20"/>
          </w:rPr>
          <w:t>ECLs</w:t>
        </w:r>
      </w:ins>
      <w:ins w:id="307" w:author="Golden Spread Electric Cooperative" w:date="2024-05-23T15:10:00Z">
        <w:r w:rsidRPr="00227C74">
          <w:rPr>
            <w:szCs w:val="20"/>
          </w:rPr>
          <w:t>, ERCOT shall notify all Market Participants</w:t>
        </w:r>
        <w:r w:rsidRPr="00A96BB7">
          <w:rPr>
            <w:szCs w:val="20"/>
          </w:rPr>
          <w:t xml:space="preserve"> </w:t>
        </w:r>
        <w:r>
          <w:rPr>
            <w:szCs w:val="20"/>
          </w:rPr>
          <w:t>via an operations message</w:t>
        </w:r>
        <w:r w:rsidRPr="00227C74">
          <w:rPr>
            <w:szCs w:val="20"/>
          </w:rPr>
          <w:t xml:space="preserve"> that such deployment has been made </w:t>
        </w:r>
        <w:r>
          <w:rPr>
            <w:szCs w:val="20"/>
          </w:rPr>
          <w:t xml:space="preserve">and shall specify </w:t>
        </w:r>
        <w:r w:rsidRPr="00227C74">
          <w:rPr>
            <w:szCs w:val="20"/>
          </w:rPr>
          <w:t xml:space="preserve">the MW capacity of </w:t>
        </w:r>
      </w:ins>
      <w:ins w:id="308" w:author="Golden Spread Electric Cooperative" w:date="2024-05-23T16:07:00Z">
        <w:del w:id="309" w:author="ERCOT 020625" w:date="2025-01-16T21:36:00Z">
          <w:r w:rsidR="0009789F" w:rsidDel="00B73C84">
            <w:rPr>
              <w:szCs w:val="20"/>
            </w:rPr>
            <w:delText>V</w:delText>
          </w:r>
        </w:del>
        <w:r w:rsidR="0009789F">
          <w:rPr>
            <w:szCs w:val="20"/>
          </w:rPr>
          <w:t>ECL</w:t>
        </w:r>
      </w:ins>
      <w:ins w:id="310" w:author="Golden Spread Electric Cooperative" w:date="2024-05-23T15:10:00Z">
        <w:r w:rsidRPr="00227C74">
          <w:rPr>
            <w:szCs w:val="20"/>
          </w:rPr>
          <w:t xml:space="preserve"> deployed</w:t>
        </w:r>
        <w:r>
          <w:rPr>
            <w:szCs w:val="20"/>
          </w:rPr>
          <w:t>.</w:t>
        </w:r>
      </w:ins>
    </w:p>
    <w:p w14:paraId="4E6E61A5" w14:textId="6C3E080C" w:rsidR="004943D6" w:rsidRDefault="004943D6" w:rsidP="004943D6">
      <w:pPr>
        <w:spacing w:before="240" w:after="240"/>
        <w:ind w:left="1440" w:hanging="720"/>
        <w:rPr>
          <w:ins w:id="311" w:author="Golden Spread Electric Cooperative" w:date="2024-05-23T15:10:00Z"/>
          <w:szCs w:val="20"/>
        </w:rPr>
      </w:pPr>
      <w:ins w:id="312" w:author="Golden Spread Electric Cooperative" w:date="2024-05-23T15:10:00Z">
        <w:r w:rsidRPr="002B5379">
          <w:rPr>
            <w:szCs w:val="20"/>
          </w:rPr>
          <w:t>(</w:t>
        </w:r>
        <w:r>
          <w:rPr>
            <w:szCs w:val="20"/>
          </w:rPr>
          <w:t>c</w:t>
        </w:r>
        <w:r w:rsidRPr="002B5379">
          <w:rPr>
            <w:szCs w:val="20"/>
          </w:rPr>
          <w:t>)</w:t>
        </w:r>
        <w:r w:rsidRPr="002B5379">
          <w:rPr>
            <w:szCs w:val="20"/>
          </w:rPr>
          <w:tab/>
          <w:t xml:space="preserve">ERCOT shall notify QSEs </w:t>
        </w:r>
      </w:ins>
      <w:ins w:id="313" w:author="Oncor 081424" w:date="2024-07-17T15:47:00Z">
        <w:del w:id="314" w:author="ERCOT 050725" w:date="2025-05-07T15:42:00Z" w16du:dateUtc="2025-05-07T20:42:00Z">
          <w:r w:rsidR="00EE2592" w:rsidDel="004C03FA">
            <w:rPr>
              <w:szCs w:val="20"/>
            </w:rPr>
            <w:delText xml:space="preserve">and TOs </w:delText>
          </w:r>
        </w:del>
      </w:ins>
      <w:ins w:id="315" w:author="Golden Spread Electric Cooperative" w:date="2024-05-23T15:10:00Z">
        <w:r w:rsidRPr="002B5379">
          <w:rPr>
            <w:szCs w:val="20"/>
          </w:rPr>
          <w:t xml:space="preserve">of the </w:t>
        </w:r>
      </w:ins>
      <w:ins w:id="316" w:author="Golden Spread Electric Cooperative" w:date="2024-05-23T16:07:00Z">
        <w:del w:id="317" w:author="ERCOT 020625" w:date="2025-01-16T21:36:00Z">
          <w:r w:rsidR="0009789F" w:rsidDel="00B73C84">
            <w:rPr>
              <w:szCs w:val="20"/>
            </w:rPr>
            <w:delText>V</w:delText>
          </w:r>
        </w:del>
        <w:r w:rsidR="0009789F">
          <w:rPr>
            <w:szCs w:val="20"/>
          </w:rPr>
          <w:t>ECLs</w:t>
        </w:r>
      </w:ins>
      <w:ins w:id="318" w:author="Golden Spread Electric Cooperative" w:date="2024-05-23T15:10:00Z">
        <w:r w:rsidRPr="002B5379">
          <w:rPr>
            <w:szCs w:val="20"/>
          </w:rPr>
          <w:t xml:space="preserve"> deployment via an XML message</w:t>
        </w:r>
      </w:ins>
      <w:ins w:id="319" w:author="Golden Spread Electric Cooperative" w:date="2024-06-26T10:46:00Z">
        <w:del w:id="320" w:author="ERCOT 020625" w:date="2025-01-12T13:32:00Z">
          <w:r w:rsidR="00C17E8B" w:rsidRPr="00C17E8B" w:rsidDel="00CE7775">
            <w:rPr>
              <w:rFonts w:ascii="Segoe UI" w:hAnsi="Segoe UI" w:cs="Segoe UI"/>
              <w:sz w:val="18"/>
              <w:szCs w:val="18"/>
            </w:rPr>
            <w:delText xml:space="preserve"> </w:delText>
          </w:r>
        </w:del>
        <w:r w:rsidR="00C17E8B" w:rsidRPr="00C17E8B">
          <w:rPr>
            <w:szCs w:val="20"/>
          </w:rPr>
          <w:t xml:space="preserve">. </w:t>
        </w:r>
      </w:ins>
      <w:ins w:id="321" w:author="ERCOT 020625" w:date="2025-02-04T11:25:00Z">
        <w:r w:rsidR="002B329E">
          <w:rPr>
            <w:szCs w:val="20"/>
          </w:rPr>
          <w:t xml:space="preserve"> </w:t>
        </w:r>
      </w:ins>
      <w:ins w:id="322" w:author="Golden Spread Electric Cooperative" w:date="2024-06-26T10:46:00Z">
        <w:r w:rsidR="00C17E8B" w:rsidRPr="00C17E8B">
          <w:rPr>
            <w:szCs w:val="20"/>
          </w:rPr>
          <w:t xml:space="preserve">The deployment time within the ERCOT XML deployment message shall initiate the </w:t>
        </w:r>
        <w:del w:id="323" w:author="ERCOT 020625" w:date="2025-01-16T21:36:00Z">
          <w:r w:rsidR="00C17E8B" w:rsidRPr="00C17E8B" w:rsidDel="00B73C84">
            <w:rPr>
              <w:szCs w:val="20"/>
            </w:rPr>
            <w:delText>V</w:delText>
          </w:r>
        </w:del>
        <w:r w:rsidR="00C17E8B" w:rsidRPr="00C17E8B">
          <w:rPr>
            <w:szCs w:val="20"/>
          </w:rPr>
          <w:t xml:space="preserve">ECL deployment and the </w:t>
        </w:r>
        <w:del w:id="324" w:author="ERCOT 020625" w:date="2025-01-16T21:36:00Z">
          <w:r w:rsidR="00C17E8B" w:rsidRPr="00C17E8B" w:rsidDel="00B73C84">
            <w:rPr>
              <w:szCs w:val="20"/>
            </w:rPr>
            <w:delText>V</w:delText>
          </w:r>
        </w:del>
        <w:r w:rsidR="00C17E8B" w:rsidRPr="00C17E8B">
          <w:rPr>
            <w:szCs w:val="20"/>
          </w:rPr>
          <w:t>ECL ramp period</w:t>
        </w:r>
      </w:ins>
      <w:ins w:id="325" w:author="Golden Spread Electric Cooperative" w:date="2024-05-23T15:10:00Z">
        <w:r w:rsidRPr="002B5379">
          <w:rPr>
            <w:szCs w:val="20"/>
          </w:rPr>
          <w:t>.</w:t>
        </w:r>
      </w:ins>
    </w:p>
    <w:p w14:paraId="7BA4DB58" w14:textId="5CA7EF3C" w:rsidR="004943D6" w:rsidRPr="002B5379" w:rsidRDefault="004943D6" w:rsidP="004943D6">
      <w:pPr>
        <w:spacing w:before="240" w:after="240"/>
        <w:ind w:left="1440" w:hanging="720"/>
        <w:rPr>
          <w:ins w:id="326" w:author="Golden Spread Electric Cooperative" w:date="2024-05-23T15:10:00Z"/>
          <w:szCs w:val="20"/>
        </w:rPr>
      </w:pPr>
      <w:ins w:id="327" w:author="Golden Spread Electric Cooperative" w:date="2024-05-23T15:10:00Z">
        <w:r w:rsidRPr="002B5379">
          <w:rPr>
            <w:szCs w:val="20"/>
          </w:rPr>
          <w:t>(</w:t>
        </w:r>
        <w:r>
          <w:rPr>
            <w:szCs w:val="20"/>
          </w:rPr>
          <w:t>d</w:t>
        </w:r>
        <w:r w:rsidRPr="002B5379">
          <w:rPr>
            <w:szCs w:val="20"/>
          </w:rPr>
          <w:t>)</w:t>
        </w:r>
        <w:r w:rsidRPr="002B5379">
          <w:rPr>
            <w:szCs w:val="20"/>
          </w:rPr>
          <w:tab/>
          <w:t xml:space="preserve">Upon </w:t>
        </w:r>
        <w:del w:id="328" w:author="ERCOT 020625" w:date="2024-12-30T15:52:00Z">
          <w:r w:rsidRPr="002B5379" w:rsidDel="002310AD">
            <w:rPr>
              <w:szCs w:val="20"/>
            </w:rPr>
            <w:delText xml:space="preserve">deployment, </w:delText>
          </w:r>
        </w:del>
      </w:ins>
      <w:ins w:id="329" w:author="ERCOT 020625" w:date="2025-01-28T21:38:00Z">
        <w:r w:rsidR="00D95BED">
          <w:rPr>
            <w:szCs w:val="20"/>
          </w:rPr>
          <w:t xml:space="preserve">receipt of an ECL deployment, </w:t>
        </w:r>
      </w:ins>
      <w:ins w:id="330" w:author="Golden Spread Electric Cooperative" w:date="2024-05-23T15:10:00Z">
        <w:r w:rsidRPr="002B5379">
          <w:rPr>
            <w:szCs w:val="20"/>
          </w:rPr>
          <w:t xml:space="preserve">QSEs shall instruct their </w:t>
        </w:r>
      </w:ins>
      <w:ins w:id="331" w:author="Golden Spread Electric Cooperative" w:date="2024-05-23T16:08:00Z">
        <w:del w:id="332" w:author="ERCOT 020625" w:date="2025-01-16T21:36:00Z">
          <w:r w:rsidR="0009789F" w:rsidDel="00B73C84">
            <w:rPr>
              <w:szCs w:val="20"/>
            </w:rPr>
            <w:delText>V</w:delText>
          </w:r>
        </w:del>
        <w:r w:rsidR="0009789F">
          <w:rPr>
            <w:szCs w:val="20"/>
          </w:rPr>
          <w:t>ECLs</w:t>
        </w:r>
      </w:ins>
      <w:ins w:id="333" w:author="Golden Spread Electric Cooperative" w:date="2024-05-23T15:10:00Z">
        <w:r w:rsidRPr="002B5379">
          <w:rPr>
            <w:szCs w:val="20"/>
          </w:rPr>
          <w:t xml:space="preserve"> to </w:t>
        </w:r>
      </w:ins>
      <w:ins w:id="334" w:author="Oncor 081424" w:date="2024-07-17T15:47:00Z">
        <w:r w:rsidR="00EE2592">
          <w:rPr>
            <w:szCs w:val="20"/>
          </w:rPr>
          <w:t>reduce</w:t>
        </w:r>
      </w:ins>
      <w:ins w:id="335" w:author="Golden Spread Electric Cooperative" w:date="2024-05-23T15:10:00Z">
        <w:del w:id="336" w:author="Oncor 081424" w:date="2024-07-17T15:47:00Z">
          <w:r w:rsidRPr="002B5379" w:rsidDel="00EE2592">
            <w:rPr>
              <w:szCs w:val="20"/>
            </w:rPr>
            <w:delText>cease</w:delText>
          </w:r>
        </w:del>
        <w:r w:rsidRPr="002B5379">
          <w:rPr>
            <w:szCs w:val="20"/>
          </w:rPr>
          <w:t xml:space="preserve"> consumption</w:t>
        </w:r>
      </w:ins>
      <w:ins w:id="337" w:author="ERCOT 020625" w:date="2024-12-30T15:52:00Z">
        <w:r w:rsidR="002310AD">
          <w:rPr>
            <w:szCs w:val="20"/>
          </w:rPr>
          <w:t xml:space="preserve"> without delay in a time period not to exceed</w:t>
        </w:r>
      </w:ins>
      <w:ins w:id="338" w:author="Golden Spread Electric Cooperative" w:date="2024-05-23T15:10:00Z">
        <w:r w:rsidRPr="002B5379">
          <w:rPr>
            <w:szCs w:val="20"/>
          </w:rPr>
          <w:t xml:space="preserve"> </w:t>
        </w:r>
        <w:del w:id="339" w:author="ERCOT 020625" w:date="2024-12-30T15:52:00Z">
          <w:r w:rsidRPr="002B5379" w:rsidDel="002310AD">
            <w:rPr>
              <w:szCs w:val="20"/>
            </w:rPr>
            <w:delText xml:space="preserve">within </w:delText>
          </w:r>
        </w:del>
        <w:r w:rsidRPr="002B5379">
          <w:rPr>
            <w:szCs w:val="20"/>
          </w:rPr>
          <w:t xml:space="preserve">30 minutes from the start of </w:t>
        </w:r>
        <w:r>
          <w:rPr>
            <w:szCs w:val="20"/>
          </w:rPr>
          <w:t xml:space="preserve">the </w:t>
        </w:r>
      </w:ins>
      <w:ins w:id="340" w:author="Golden Spread Electric Cooperative" w:date="2024-05-23T16:08:00Z">
        <w:del w:id="341" w:author="ERCOT 020625" w:date="2025-01-16T21:36:00Z">
          <w:r w:rsidR="0009789F" w:rsidDel="00B73C84">
            <w:rPr>
              <w:szCs w:val="20"/>
            </w:rPr>
            <w:delText>V</w:delText>
          </w:r>
        </w:del>
        <w:r w:rsidR="0009789F">
          <w:rPr>
            <w:szCs w:val="20"/>
          </w:rPr>
          <w:t>ECL</w:t>
        </w:r>
      </w:ins>
      <w:ins w:id="342" w:author="Golden Spread Electric Cooperative" w:date="2024-05-23T15:10:00Z">
        <w:r w:rsidRPr="002B5379">
          <w:rPr>
            <w:szCs w:val="20"/>
          </w:rPr>
          <w:t xml:space="preserve"> ramp period</w:t>
        </w:r>
      </w:ins>
      <w:ins w:id="343" w:author="ERCOT 020625" w:date="2025-01-28T21:38:00Z">
        <w:r w:rsidR="00D95BED">
          <w:rPr>
            <w:szCs w:val="20"/>
          </w:rPr>
          <w:t>,</w:t>
        </w:r>
      </w:ins>
      <w:ins w:id="344" w:author="Golden Spread Electric Cooperative" w:date="2024-05-23T15:10:00Z">
        <w:r>
          <w:rPr>
            <w:szCs w:val="20"/>
          </w:rPr>
          <w:t xml:space="preserve"> and the d</w:t>
        </w:r>
        <w:r w:rsidRPr="002B5379">
          <w:rPr>
            <w:szCs w:val="20"/>
          </w:rPr>
          <w:t xml:space="preserve">eployed </w:t>
        </w:r>
      </w:ins>
      <w:ins w:id="345" w:author="Golden Spread Electric Cooperative" w:date="2024-05-23T16:08:00Z">
        <w:del w:id="346" w:author="ERCOT 020625" w:date="2025-01-16T21:37:00Z">
          <w:r w:rsidR="0009789F" w:rsidDel="00B73C84">
            <w:rPr>
              <w:szCs w:val="20"/>
            </w:rPr>
            <w:delText>V</w:delText>
          </w:r>
        </w:del>
        <w:r w:rsidR="0009789F">
          <w:rPr>
            <w:szCs w:val="20"/>
          </w:rPr>
          <w:t>ECLs</w:t>
        </w:r>
      </w:ins>
      <w:ins w:id="347" w:author="Golden Spread Electric Cooperative" w:date="2024-05-23T15:10:00Z">
        <w:r w:rsidRPr="002B5379">
          <w:rPr>
            <w:szCs w:val="20"/>
          </w:rPr>
          <w:t xml:space="preserve"> shall comply with th</w:t>
        </w:r>
        <w:r>
          <w:rPr>
            <w:szCs w:val="20"/>
          </w:rPr>
          <w:t>os</w:t>
        </w:r>
        <w:r w:rsidRPr="002B5379">
          <w:rPr>
            <w:szCs w:val="20"/>
          </w:rPr>
          <w:t>e instruction</w:t>
        </w:r>
        <w:r>
          <w:rPr>
            <w:szCs w:val="20"/>
          </w:rPr>
          <w:t xml:space="preserve">s.  </w:t>
        </w:r>
        <w:del w:id="348" w:author="ERCOT 020625" w:date="2024-12-30T15:59:00Z">
          <w:r w:rsidDel="00A1513E">
            <w:rPr>
              <w:szCs w:val="20"/>
            </w:rPr>
            <w:delText xml:space="preserve">When responding to this deployment instruction, the </w:delText>
          </w:r>
        </w:del>
      </w:ins>
      <w:ins w:id="349" w:author="Golden Spread Electric Cooperative" w:date="2024-05-23T16:08:00Z">
        <w:del w:id="350" w:author="ERCOT 020625" w:date="2024-12-30T15:59:00Z">
          <w:r w:rsidR="0009789F" w:rsidDel="00A1513E">
            <w:rPr>
              <w:szCs w:val="20"/>
            </w:rPr>
            <w:delText>VECL</w:delText>
          </w:r>
        </w:del>
      </w:ins>
      <w:ins w:id="351" w:author="Golden Spread Electric Cooperative" w:date="2024-05-23T15:10:00Z">
        <w:del w:id="352" w:author="ERCOT 020625" w:date="2024-12-30T15:59:00Z">
          <w:r w:rsidDel="00A1513E">
            <w:rPr>
              <w:szCs w:val="20"/>
            </w:rPr>
            <w:delText xml:space="preserve"> shall limit their ramp rate to 20% per minute.</w:delText>
          </w:r>
        </w:del>
      </w:ins>
    </w:p>
    <w:p w14:paraId="7E7FA817" w14:textId="1FD24E0C" w:rsidR="004943D6" w:rsidRPr="002B5379" w:rsidRDefault="004943D6" w:rsidP="004943D6">
      <w:pPr>
        <w:spacing w:before="240" w:after="240"/>
        <w:ind w:left="1440" w:hanging="720"/>
        <w:rPr>
          <w:ins w:id="353" w:author="Golden Spread Electric Cooperative" w:date="2024-05-23T15:10:00Z"/>
          <w:szCs w:val="20"/>
        </w:rPr>
      </w:pPr>
      <w:ins w:id="354" w:author="Golden Spread Electric Cooperative" w:date="2024-05-23T15:10:00Z">
        <w:r w:rsidRPr="002B5379">
          <w:rPr>
            <w:szCs w:val="20"/>
          </w:rPr>
          <w:t>(</w:t>
        </w:r>
        <w:r>
          <w:rPr>
            <w:szCs w:val="20"/>
          </w:rPr>
          <w:t>e</w:t>
        </w:r>
        <w:r w:rsidRPr="002B5379">
          <w:rPr>
            <w:szCs w:val="20"/>
          </w:rPr>
          <w:t>)</w:t>
        </w:r>
        <w:r w:rsidRPr="002B5379">
          <w:rPr>
            <w:szCs w:val="20"/>
          </w:rPr>
          <w:tab/>
        </w:r>
        <w:del w:id="355" w:author="ERCOT 020625" w:date="2024-12-30T16:27:00Z">
          <w:r w:rsidDel="000730E5">
            <w:rPr>
              <w:szCs w:val="20"/>
            </w:rPr>
            <w:delText xml:space="preserve">QSEs shall promptly notify the ERCOT operator of any </w:delText>
          </w:r>
        </w:del>
      </w:ins>
      <w:ins w:id="356" w:author="Golden Spread Electric Cooperative" w:date="2024-05-23T16:08:00Z">
        <w:del w:id="357" w:author="ERCOT 020625" w:date="2024-12-30T16:28:00Z">
          <w:r w:rsidR="0009789F" w:rsidDel="000730E5">
            <w:rPr>
              <w:szCs w:val="20"/>
            </w:rPr>
            <w:delText>VECLs</w:delText>
          </w:r>
        </w:del>
      </w:ins>
      <w:ins w:id="358" w:author="Golden Spread Electric Cooperative" w:date="2024-05-23T15:10:00Z">
        <w:del w:id="359" w:author="ERCOT 020625" w:date="2024-12-30T16:28:00Z">
          <w:r w:rsidDel="000730E5">
            <w:rPr>
              <w:szCs w:val="20"/>
            </w:rPr>
            <w:delText xml:space="preserve"> </w:delText>
          </w:r>
        </w:del>
        <w:del w:id="360" w:author="ERCOT 020625" w:date="2024-12-30T16:27:00Z">
          <w:r w:rsidDel="000730E5">
            <w:rPr>
              <w:szCs w:val="20"/>
            </w:rPr>
            <w:delText xml:space="preserve">that </w:delText>
          </w:r>
        </w:del>
        <w:del w:id="361" w:author="ERCOT 020625" w:date="2024-12-30T16:28:00Z">
          <w:r w:rsidDel="000730E5">
            <w:rPr>
              <w:szCs w:val="20"/>
            </w:rPr>
            <w:delText xml:space="preserve">are unable to comply with a deployment instruction, including the reason for the failure to comply.  </w:delText>
          </w:r>
        </w:del>
      </w:ins>
      <w:ins w:id="362" w:author="ERCOT 020625" w:date="2025-01-28T21:40:00Z">
        <w:r w:rsidR="00D95BED">
          <w:rPr>
            <w:szCs w:val="20"/>
          </w:rPr>
          <w:t>If a</w:t>
        </w:r>
      </w:ins>
      <w:ins w:id="363" w:author="ERCOT 020625" w:date="2025-01-28T21:41:00Z">
        <w:r w:rsidR="00D95BED">
          <w:rPr>
            <w:szCs w:val="20"/>
          </w:rPr>
          <w:t>n</w:t>
        </w:r>
      </w:ins>
      <w:ins w:id="364" w:author="ERCOT 020625" w:date="2025-01-28T21:40:00Z">
        <w:r w:rsidR="00D95BED">
          <w:rPr>
            <w:szCs w:val="20"/>
          </w:rPr>
          <w:t xml:space="preserve"> ECL fails to comply with a deployment instruction, </w:t>
        </w:r>
      </w:ins>
      <w:ins w:id="365" w:author="Golden Spread Electric Cooperative" w:date="2024-05-23T15:10:00Z">
        <w:r>
          <w:rPr>
            <w:szCs w:val="20"/>
          </w:rPr>
          <w:t xml:space="preserve">ERCOT may </w:t>
        </w:r>
        <w:r>
          <w:rPr>
            <w:szCs w:val="20"/>
          </w:rPr>
          <w:lastRenderedPageBreak/>
          <w:t xml:space="preserve">instruct the applicable </w:t>
        </w:r>
      </w:ins>
      <w:ins w:id="366" w:author="Oncor 081424" w:date="2024-07-17T15:48:00Z">
        <w:r w:rsidR="00EE2592">
          <w:rPr>
            <w:szCs w:val="20"/>
          </w:rPr>
          <w:t>TO</w:t>
        </w:r>
      </w:ins>
      <w:ins w:id="367" w:author="Golden Spread Electric Cooperative" w:date="2024-05-23T15:10:00Z">
        <w:del w:id="368" w:author="Oncor 081424" w:date="2024-07-17T15:48:00Z">
          <w:r w:rsidDel="00EE2592">
            <w:rPr>
              <w:szCs w:val="20"/>
            </w:rPr>
            <w:delText>TSP</w:delText>
          </w:r>
        </w:del>
        <w:r>
          <w:rPr>
            <w:szCs w:val="20"/>
          </w:rPr>
          <w:t xml:space="preserve"> </w:t>
        </w:r>
        <w:del w:id="369" w:author="ERCOT 020625" w:date="2025-01-28T21:41:00Z">
          <w:r w:rsidDel="00D95BED">
            <w:rPr>
              <w:szCs w:val="20"/>
            </w:rPr>
            <w:delText xml:space="preserve">or QSE </w:delText>
          </w:r>
        </w:del>
      </w:ins>
      <w:ins w:id="370" w:author="Oncor 081424" w:date="2024-07-17T15:49:00Z">
        <w:del w:id="371" w:author="ERCOT 020625" w:date="2025-01-28T21:41:00Z">
          <w:r w:rsidR="006764D6" w:rsidDel="00D95BED">
            <w:rPr>
              <w:szCs w:val="20"/>
            </w:rPr>
            <w:delText xml:space="preserve">(if the VECL is behind the POI of a generator) </w:delText>
          </w:r>
        </w:del>
      </w:ins>
      <w:proofErr w:type="spellStart"/>
      <w:ins w:id="372" w:author="Golden Spread Electric Cooperative" w:date="2024-05-23T15:10:00Z">
        <w:r>
          <w:rPr>
            <w:szCs w:val="20"/>
          </w:rPr>
          <w:t>to</w:t>
        </w:r>
        <w:proofErr w:type="spellEnd"/>
        <w:r>
          <w:rPr>
            <w:szCs w:val="20"/>
          </w:rPr>
          <w:t xml:space="preserve"> </w:t>
        </w:r>
      </w:ins>
      <w:ins w:id="373" w:author="ERCOT 020625" w:date="2025-01-12T12:16:00Z">
        <w:r w:rsidR="007B2CD8">
          <w:rPr>
            <w:szCs w:val="20"/>
          </w:rPr>
          <w:t xml:space="preserve">remotely </w:t>
        </w:r>
      </w:ins>
      <w:ins w:id="374" w:author="Golden Spread Electric Cooperative" w:date="2024-05-23T15:10:00Z">
        <w:r>
          <w:rPr>
            <w:szCs w:val="20"/>
          </w:rPr>
          <w:t xml:space="preserve">disconnect </w:t>
        </w:r>
        <w:del w:id="375" w:author="ERCOT 020625" w:date="2025-01-28T21:41:00Z">
          <w:r w:rsidDel="00D95BED">
            <w:rPr>
              <w:szCs w:val="20"/>
            </w:rPr>
            <w:delText>a</w:delText>
          </w:r>
        </w:del>
      </w:ins>
      <w:ins w:id="376" w:author="ERCOT 020625" w:date="2025-01-28T21:41:00Z">
        <w:r w:rsidR="00D95BED">
          <w:rPr>
            <w:szCs w:val="20"/>
          </w:rPr>
          <w:t>the</w:t>
        </w:r>
      </w:ins>
      <w:ins w:id="377" w:author="Golden Spread Electric Cooperative" w:date="2024-05-23T15:10:00Z">
        <w:r>
          <w:rPr>
            <w:szCs w:val="20"/>
          </w:rPr>
          <w:t xml:space="preserve"> </w:t>
        </w:r>
      </w:ins>
      <w:ins w:id="378" w:author="Golden Spread Electric Cooperative" w:date="2024-05-23T16:09:00Z">
        <w:del w:id="379" w:author="ERCOT 020625" w:date="2025-01-16T21:44:00Z">
          <w:r w:rsidR="0009789F" w:rsidDel="003336D8">
            <w:rPr>
              <w:szCs w:val="20"/>
            </w:rPr>
            <w:delText>V</w:delText>
          </w:r>
        </w:del>
        <w:r w:rsidR="0009789F">
          <w:rPr>
            <w:szCs w:val="20"/>
          </w:rPr>
          <w:t>ECL</w:t>
        </w:r>
      </w:ins>
      <w:ins w:id="380" w:author="ERCOT 020625" w:date="2025-01-28T21:41:00Z">
        <w:r w:rsidR="00D95BED">
          <w:rPr>
            <w:szCs w:val="20"/>
          </w:rPr>
          <w:t>.</w:t>
        </w:r>
      </w:ins>
      <w:ins w:id="381" w:author="Golden Spread Electric Cooperative" w:date="2024-05-23T15:10:00Z">
        <w:r>
          <w:rPr>
            <w:szCs w:val="20"/>
          </w:rPr>
          <w:t xml:space="preserve"> </w:t>
        </w:r>
      </w:ins>
      <w:ins w:id="382" w:author="ERCOT 020625" w:date="2025-01-28T21:41:00Z">
        <w:r w:rsidR="00D95BED">
          <w:rPr>
            <w:szCs w:val="20"/>
          </w:rPr>
          <w:t xml:space="preserve"> If an ECL that fails to comply with a deployment instruction is co-located with an ERCOT Resource, </w:t>
        </w:r>
      </w:ins>
      <w:ins w:id="383" w:author="ERCOT 020625" w:date="2025-01-28T21:48:00Z">
        <w:r w:rsidR="00585907">
          <w:rPr>
            <w:szCs w:val="20"/>
          </w:rPr>
          <w:t xml:space="preserve">ERCOT may instruct the Customer’s QSE to remotely </w:t>
        </w:r>
      </w:ins>
      <w:ins w:id="384" w:author="ERCOT 020625" w:date="2025-01-28T21:49:00Z">
        <w:r w:rsidR="00585907">
          <w:rPr>
            <w:szCs w:val="20"/>
          </w:rPr>
          <w:t>disconnect the ECL</w:t>
        </w:r>
      </w:ins>
      <w:ins w:id="385" w:author="ERCOT 020625" w:date="2025-01-28T22:16:00Z">
        <w:r w:rsidR="00D342F5">
          <w:rPr>
            <w:szCs w:val="20"/>
          </w:rPr>
          <w:t xml:space="preserve">, in which case the QSE shall ensure that the ECL is </w:t>
        </w:r>
      </w:ins>
      <w:ins w:id="386" w:author="ERCOT 020625" w:date="2025-01-28T22:17:00Z">
        <w:r w:rsidR="00D342F5">
          <w:rPr>
            <w:szCs w:val="20"/>
          </w:rPr>
          <w:t xml:space="preserve">promptly </w:t>
        </w:r>
      </w:ins>
      <w:ins w:id="387" w:author="ERCOT 020625" w:date="2025-01-28T22:16:00Z">
        <w:r w:rsidR="00D342F5">
          <w:rPr>
            <w:szCs w:val="20"/>
          </w:rPr>
          <w:t>disconnected from the ERCOT System</w:t>
        </w:r>
      </w:ins>
      <w:ins w:id="388" w:author="ERCOT 020625" w:date="2025-01-28T21:49:00Z">
        <w:r w:rsidR="00585907">
          <w:rPr>
            <w:szCs w:val="20"/>
          </w:rPr>
          <w:t>.</w:t>
        </w:r>
      </w:ins>
      <w:ins w:id="389" w:author="ERCOT 020625" w:date="2025-01-28T21:51:00Z">
        <w:r w:rsidR="00585907" w:rsidDel="00585907">
          <w:rPr>
            <w:szCs w:val="20"/>
          </w:rPr>
          <w:t xml:space="preserve"> </w:t>
        </w:r>
      </w:ins>
      <w:ins w:id="390" w:author="Golden Spread Electric Cooperative" w:date="2024-05-23T15:10:00Z">
        <w:del w:id="391" w:author="ERCOT 020625" w:date="2025-01-28T21:51:00Z">
          <w:r w:rsidDel="00585907">
            <w:rPr>
              <w:szCs w:val="20"/>
            </w:rPr>
            <w:delText>that fails to comply with a deployment instruction.</w:delText>
          </w:r>
        </w:del>
      </w:ins>
    </w:p>
    <w:p w14:paraId="02607491" w14:textId="2B1EB15B" w:rsidR="004943D6" w:rsidRDefault="004943D6" w:rsidP="004943D6">
      <w:pPr>
        <w:spacing w:before="240" w:after="240"/>
        <w:ind w:left="1440" w:hanging="720"/>
        <w:rPr>
          <w:ins w:id="392" w:author="Oncor 081424" w:date="2024-07-17T15:49:00Z"/>
          <w:szCs w:val="20"/>
        </w:rPr>
      </w:pPr>
      <w:ins w:id="393" w:author="Golden Spread Electric Cooperative" w:date="2024-05-23T15:10:00Z">
        <w:r w:rsidRPr="002B5379">
          <w:rPr>
            <w:szCs w:val="20"/>
          </w:rPr>
          <w:t>(</w:t>
        </w:r>
        <w:r>
          <w:rPr>
            <w:szCs w:val="20"/>
          </w:rPr>
          <w:t>f</w:t>
        </w:r>
        <w:r w:rsidRPr="002B5379">
          <w:rPr>
            <w:szCs w:val="20"/>
          </w:rPr>
          <w:t>)</w:t>
        </w:r>
        <w:r w:rsidRPr="002B5379">
          <w:rPr>
            <w:szCs w:val="20"/>
          </w:rPr>
          <w:tab/>
          <w:t xml:space="preserve">ERCOT shall notify QSEs of the </w:t>
        </w:r>
        <w:r>
          <w:rPr>
            <w:szCs w:val="20"/>
          </w:rPr>
          <w:t xml:space="preserve">termination of the </w:t>
        </w:r>
      </w:ins>
      <w:ins w:id="394" w:author="Golden Spread Electric Cooperative" w:date="2024-05-23T16:09:00Z">
        <w:del w:id="395" w:author="ERCOT 020625" w:date="2025-01-16T21:46:00Z">
          <w:r w:rsidR="0009789F" w:rsidDel="003336D8">
            <w:rPr>
              <w:szCs w:val="20"/>
            </w:rPr>
            <w:delText>V</w:delText>
          </w:r>
        </w:del>
        <w:r w:rsidR="0009789F">
          <w:rPr>
            <w:szCs w:val="20"/>
          </w:rPr>
          <w:t>ECL</w:t>
        </w:r>
      </w:ins>
      <w:ins w:id="396" w:author="Golden Spread Electric Cooperative" w:date="2024-05-23T15:10:00Z">
        <w:r>
          <w:rPr>
            <w:szCs w:val="20"/>
          </w:rPr>
          <w:t>s</w:t>
        </w:r>
        <w:r w:rsidRPr="002B5379">
          <w:rPr>
            <w:szCs w:val="20"/>
          </w:rPr>
          <w:t xml:space="preserve"> </w:t>
        </w:r>
        <w:r>
          <w:rPr>
            <w:szCs w:val="20"/>
          </w:rPr>
          <w:t>deployment</w:t>
        </w:r>
        <w:r w:rsidRPr="002B5379">
          <w:rPr>
            <w:szCs w:val="20"/>
          </w:rPr>
          <w:t xml:space="preserve"> via an XML </w:t>
        </w:r>
      </w:ins>
      <w:ins w:id="397" w:author="Golden Spread Electric Cooperative" w:date="2024-06-26T10:46:00Z">
        <w:r w:rsidR="00C17E8B">
          <w:rPr>
            <w:szCs w:val="20"/>
          </w:rPr>
          <w:t xml:space="preserve">recall </w:t>
        </w:r>
      </w:ins>
      <w:ins w:id="398" w:author="Golden Spread Electric Cooperative" w:date="2024-05-23T15:10:00Z">
        <w:r w:rsidRPr="002B5379">
          <w:rPr>
            <w:szCs w:val="20"/>
          </w:rPr>
          <w:t>message</w:t>
        </w:r>
      </w:ins>
      <w:ins w:id="399" w:author="Golden Spread Electric Cooperative" w:date="2024-06-26T10:47:00Z">
        <w:r w:rsidR="00C17E8B" w:rsidRPr="00C17E8B">
          <w:rPr>
            <w:szCs w:val="20"/>
          </w:rPr>
          <w:t xml:space="preserve">. </w:t>
        </w:r>
        <w:r w:rsidR="00C17E8B">
          <w:rPr>
            <w:szCs w:val="20"/>
          </w:rPr>
          <w:t xml:space="preserve"> </w:t>
        </w:r>
        <w:r w:rsidR="00C17E8B" w:rsidRPr="00C17E8B">
          <w:rPr>
            <w:szCs w:val="20"/>
          </w:rPr>
          <w:t xml:space="preserve">The ERCOT XML recall message shall represent the official notice of the </w:t>
        </w:r>
        <w:del w:id="400" w:author="ERCOT 020625" w:date="2025-01-16T21:48:00Z">
          <w:r w:rsidR="00C17E8B" w:rsidRPr="00C17E8B" w:rsidDel="003336D8">
            <w:rPr>
              <w:szCs w:val="20"/>
            </w:rPr>
            <w:delText>V</w:delText>
          </w:r>
        </w:del>
        <w:r w:rsidR="00C17E8B" w:rsidRPr="00C17E8B">
          <w:rPr>
            <w:szCs w:val="20"/>
          </w:rPr>
          <w:t>ECLs recall</w:t>
        </w:r>
      </w:ins>
      <w:ins w:id="401" w:author="Golden Spread Electric Cooperative" w:date="2024-05-23T15:10:00Z">
        <w:r>
          <w:rPr>
            <w:szCs w:val="20"/>
          </w:rPr>
          <w:t>.</w:t>
        </w:r>
      </w:ins>
    </w:p>
    <w:p w14:paraId="1ABFB78F" w14:textId="164A1575" w:rsidR="006269E3" w:rsidRDefault="007C495B" w:rsidP="004765E7">
      <w:pPr>
        <w:spacing w:before="240" w:after="240"/>
        <w:ind w:left="2160" w:hanging="720"/>
        <w:rPr>
          <w:ins w:id="402" w:author="Golden Spread Electric Cooperative" w:date="2024-05-23T15:10:00Z"/>
          <w:szCs w:val="20"/>
        </w:rPr>
      </w:pPr>
      <w:proofErr w:type="gramStart"/>
      <w:ins w:id="403" w:author="Oncor 081424" w:date="2024-07-17T15:49:00Z">
        <w:r>
          <w:rPr>
            <w:szCs w:val="20"/>
          </w:rPr>
          <w:t>(i)</w:t>
        </w:r>
        <w:r>
          <w:rPr>
            <w:szCs w:val="20"/>
          </w:rPr>
          <w:tab/>
          <w:t>If</w:t>
        </w:r>
        <w:proofErr w:type="gramEnd"/>
        <w:r>
          <w:rPr>
            <w:szCs w:val="20"/>
          </w:rPr>
          <w:t xml:space="preserve"> ERCOT has instructed the </w:t>
        </w:r>
      </w:ins>
      <w:ins w:id="404" w:author="Oncor 081424" w:date="2024-07-17T15:50:00Z">
        <w:r w:rsidR="004765E7">
          <w:rPr>
            <w:szCs w:val="20"/>
          </w:rPr>
          <w:t>interconnecting</w:t>
        </w:r>
      </w:ins>
      <w:ins w:id="405" w:author="Oncor 081424" w:date="2024-07-17T15:49:00Z">
        <w:r>
          <w:rPr>
            <w:szCs w:val="20"/>
          </w:rPr>
          <w:t xml:space="preserve"> TO </w:t>
        </w:r>
        <w:proofErr w:type="spellStart"/>
        <w:r>
          <w:rPr>
            <w:szCs w:val="20"/>
          </w:rPr>
          <w:t>to</w:t>
        </w:r>
        <w:proofErr w:type="spellEnd"/>
        <w:r>
          <w:rPr>
            <w:szCs w:val="20"/>
          </w:rPr>
          <w:t xml:space="preserve"> disconnect a</w:t>
        </w:r>
      </w:ins>
      <w:ins w:id="406" w:author="ERCOT 020625" w:date="2025-01-16T22:03:00Z">
        <w:r w:rsidR="007553F0">
          <w:rPr>
            <w:szCs w:val="20"/>
          </w:rPr>
          <w:t>n</w:t>
        </w:r>
      </w:ins>
      <w:ins w:id="407" w:author="Oncor 081424" w:date="2024-07-17T15:49:00Z">
        <w:r>
          <w:rPr>
            <w:szCs w:val="20"/>
          </w:rPr>
          <w:t xml:space="preserve"> </w:t>
        </w:r>
        <w:del w:id="408" w:author="ERCOT 020625" w:date="2025-01-16T21:48:00Z">
          <w:r w:rsidDel="003336D8">
            <w:rPr>
              <w:szCs w:val="20"/>
            </w:rPr>
            <w:delText>V</w:delText>
          </w:r>
        </w:del>
        <w:r>
          <w:rPr>
            <w:szCs w:val="20"/>
          </w:rPr>
          <w:t xml:space="preserve">ECL for failure to comply with a deployment instruction, ERCOT will also notify the TO once the </w:t>
        </w:r>
        <w:del w:id="409" w:author="ERCOT 020625" w:date="2025-01-16T21:48:00Z">
          <w:r w:rsidDel="003336D8">
            <w:rPr>
              <w:szCs w:val="20"/>
            </w:rPr>
            <w:delText>V</w:delText>
          </w:r>
        </w:del>
        <w:r>
          <w:rPr>
            <w:szCs w:val="20"/>
          </w:rPr>
          <w:t>ECL deployment has be</w:t>
        </w:r>
      </w:ins>
      <w:ins w:id="410" w:author="Oncor 081424" w:date="2024-07-17T15:50:00Z">
        <w:r>
          <w:rPr>
            <w:szCs w:val="20"/>
          </w:rPr>
          <w:t xml:space="preserve">en terminated, so that the </w:t>
        </w:r>
        <w:del w:id="411" w:author="ERCOT 020625" w:date="2025-01-16T21:48:00Z">
          <w:r w:rsidDel="003336D8">
            <w:rPr>
              <w:szCs w:val="20"/>
            </w:rPr>
            <w:delText>V</w:delText>
          </w:r>
        </w:del>
        <w:r>
          <w:rPr>
            <w:szCs w:val="20"/>
          </w:rPr>
          <w:t>ECL can be reconnected.</w:t>
        </w:r>
      </w:ins>
    </w:p>
    <w:p w14:paraId="49649C0B" w14:textId="0BA1EEDE" w:rsidR="004943D6" w:rsidRDefault="004943D6" w:rsidP="004943D6">
      <w:pPr>
        <w:spacing w:before="240" w:after="240"/>
        <w:ind w:left="1440" w:hanging="720"/>
        <w:rPr>
          <w:ins w:id="412" w:author="Golden Spread Electric Cooperative" w:date="2024-05-23T15:10:00Z"/>
          <w:szCs w:val="20"/>
        </w:rPr>
      </w:pPr>
      <w:ins w:id="413" w:author="Golden Spread Electric Cooperative" w:date="2024-05-23T15:10:00Z">
        <w:r w:rsidRPr="002B5379">
          <w:rPr>
            <w:szCs w:val="20"/>
          </w:rPr>
          <w:t>(</w:t>
        </w:r>
        <w:r>
          <w:rPr>
            <w:szCs w:val="20"/>
          </w:rPr>
          <w:t>g</w:t>
        </w:r>
        <w:r w:rsidRPr="002B5379">
          <w:rPr>
            <w:szCs w:val="20"/>
          </w:rPr>
          <w:t>)</w:t>
        </w:r>
        <w:r w:rsidRPr="002B5379">
          <w:rPr>
            <w:szCs w:val="20"/>
          </w:rPr>
          <w:tab/>
          <w:t xml:space="preserve">Upon termination of the </w:t>
        </w:r>
      </w:ins>
      <w:ins w:id="414" w:author="Golden Spread Electric Cooperative" w:date="2024-05-23T16:09:00Z">
        <w:del w:id="415" w:author="ERCOT 020625" w:date="2025-01-16T21:48:00Z">
          <w:r w:rsidR="0009789F" w:rsidDel="003336D8">
            <w:rPr>
              <w:szCs w:val="20"/>
            </w:rPr>
            <w:delText>V</w:delText>
          </w:r>
        </w:del>
        <w:r w:rsidR="0009789F">
          <w:rPr>
            <w:szCs w:val="20"/>
          </w:rPr>
          <w:t>ECL</w:t>
        </w:r>
      </w:ins>
      <w:ins w:id="416" w:author="Golden Spread Electric Cooperative" w:date="2024-05-23T15:10:00Z">
        <w:r>
          <w:rPr>
            <w:szCs w:val="20"/>
          </w:rPr>
          <w:t>s</w:t>
        </w:r>
        <w:r w:rsidRPr="002B5379">
          <w:rPr>
            <w:szCs w:val="20"/>
          </w:rPr>
          <w:t xml:space="preserve"> deployment, an</w:t>
        </w:r>
        <w:r>
          <w:rPr>
            <w:szCs w:val="20"/>
          </w:rPr>
          <w:t>y</w:t>
        </w:r>
        <w:r w:rsidRPr="002B5379">
          <w:rPr>
            <w:szCs w:val="20"/>
          </w:rPr>
          <w:t xml:space="preserve"> </w:t>
        </w:r>
      </w:ins>
      <w:ins w:id="417" w:author="Golden Spread Electric Cooperative" w:date="2024-05-23T16:09:00Z">
        <w:del w:id="418" w:author="ERCOT 020625" w:date="2025-01-16T21:48:00Z">
          <w:r w:rsidR="0009789F" w:rsidDel="003336D8">
            <w:rPr>
              <w:szCs w:val="20"/>
            </w:rPr>
            <w:delText>V</w:delText>
          </w:r>
        </w:del>
        <w:r w:rsidR="0009789F">
          <w:rPr>
            <w:szCs w:val="20"/>
          </w:rPr>
          <w:t>ECL</w:t>
        </w:r>
      </w:ins>
      <w:ins w:id="419" w:author="Golden Spread Electric Cooperative" w:date="2024-05-23T15:10:00Z">
        <w:r>
          <w:rPr>
            <w:szCs w:val="20"/>
          </w:rPr>
          <w:t xml:space="preserve"> </w:t>
        </w:r>
        <w:r w:rsidRPr="002B5379">
          <w:rPr>
            <w:szCs w:val="20"/>
          </w:rPr>
          <w:t xml:space="preserve">shall not increase consumption at a rate exceeding </w:t>
        </w:r>
        <w:r>
          <w:rPr>
            <w:szCs w:val="20"/>
          </w:rPr>
          <w:t>20% per minute</w:t>
        </w:r>
        <w:r w:rsidRPr="002B5379">
          <w:rPr>
            <w:szCs w:val="20"/>
          </w:rPr>
          <w:t>.</w:t>
        </w:r>
      </w:ins>
    </w:p>
    <w:p w14:paraId="04E21648" w14:textId="1BE8BA23" w:rsidR="004943D6" w:rsidRPr="004943D6" w:rsidRDefault="004943D6" w:rsidP="004943D6">
      <w:pPr>
        <w:spacing w:before="240" w:after="240"/>
        <w:ind w:left="1440" w:hanging="720"/>
        <w:rPr>
          <w:szCs w:val="20"/>
        </w:rPr>
      </w:pPr>
      <w:ins w:id="420" w:author="Golden Spread Electric Cooperative" w:date="2024-05-23T15:10:00Z">
        <w:r w:rsidRPr="002B5379">
          <w:rPr>
            <w:szCs w:val="20"/>
          </w:rPr>
          <w:t>(</w:t>
        </w:r>
        <w:r>
          <w:rPr>
            <w:szCs w:val="20"/>
          </w:rPr>
          <w:t>h</w:t>
        </w:r>
        <w:r w:rsidRPr="002B5379">
          <w:rPr>
            <w:szCs w:val="20"/>
          </w:rPr>
          <w:t>)</w:t>
        </w:r>
        <w:r w:rsidRPr="002B5379">
          <w:rPr>
            <w:szCs w:val="20"/>
          </w:rPr>
          <w:tab/>
        </w:r>
        <w:r w:rsidRPr="00227C74">
          <w:rPr>
            <w:szCs w:val="20"/>
          </w:rPr>
          <w:t xml:space="preserve">Upon </w:t>
        </w:r>
        <w:r>
          <w:rPr>
            <w:szCs w:val="20"/>
          </w:rPr>
          <w:t>termination of</w:t>
        </w:r>
        <w:r w:rsidRPr="00227C74">
          <w:rPr>
            <w:szCs w:val="20"/>
          </w:rPr>
          <w:t xml:space="preserve"> </w:t>
        </w:r>
      </w:ins>
      <w:ins w:id="421" w:author="Golden Spread Electric Cooperative" w:date="2024-05-23T16:09:00Z">
        <w:del w:id="422" w:author="ERCOT 020625" w:date="2025-01-16T21:49:00Z">
          <w:r w:rsidR="0009789F" w:rsidDel="003336D8">
            <w:rPr>
              <w:szCs w:val="20"/>
            </w:rPr>
            <w:delText>V</w:delText>
          </w:r>
        </w:del>
        <w:r w:rsidR="0009789F">
          <w:rPr>
            <w:szCs w:val="20"/>
          </w:rPr>
          <w:t>ECL</w:t>
        </w:r>
      </w:ins>
      <w:ins w:id="423" w:author="Golden Spread Electric Cooperative" w:date="2024-05-23T15:10:00Z">
        <w:r>
          <w:rPr>
            <w:szCs w:val="20"/>
          </w:rPr>
          <w:t>s deployment</w:t>
        </w:r>
        <w:r w:rsidRPr="00227C74">
          <w:rPr>
            <w:szCs w:val="20"/>
          </w:rPr>
          <w:t xml:space="preserve">, ERCOT shall notify all Market Participants </w:t>
        </w:r>
        <w:r>
          <w:rPr>
            <w:szCs w:val="20"/>
          </w:rPr>
          <w:t xml:space="preserve">via an operations message </w:t>
        </w:r>
        <w:r w:rsidRPr="00227C74">
          <w:rPr>
            <w:szCs w:val="20"/>
          </w:rPr>
          <w:t xml:space="preserve">that such deployment has been </w:t>
        </w:r>
        <w:r>
          <w:rPr>
            <w:szCs w:val="20"/>
          </w:rPr>
          <w:t>terminated</w:t>
        </w:r>
        <w:r w:rsidRPr="00227C74">
          <w:rPr>
            <w:szCs w:val="20"/>
          </w:rPr>
          <w:t xml:space="preserve"> </w:t>
        </w:r>
        <w:r>
          <w:rPr>
            <w:szCs w:val="20"/>
          </w:rPr>
          <w:t>and shall specify</w:t>
        </w:r>
        <w:r w:rsidRPr="00227C74">
          <w:rPr>
            <w:szCs w:val="20"/>
          </w:rPr>
          <w:t xml:space="preserve"> the MW capacity of </w:t>
        </w:r>
      </w:ins>
      <w:ins w:id="424" w:author="Golden Spread Electric Cooperative" w:date="2024-05-23T16:09:00Z">
        <w:del w:id="425" w:author="ERCOT 020625" w:date="2025-01-16T21:49:00Z">
          <w:r w:rsidR="0009789F" w:rsidDel="003336D8">
            <w:rPr>
              <w:szCs w:val="20"/>
            </w:rPr>
            <w:delText>V</w:delText>
          </w:r>
        </w:del>
        <w:r w:rsidR="0009789F">
          <w:rPr>
            <w:szCs w:val="20"/>
          </w:rPr>
          <w:t>ECL</w:t>
        </w:r>
      </w:ins>
      <w:ins w:id="426" w:author="Golden Spread Electric Cooperative" w:date="2024-05-23T15:10:00Z">
        <w:r>
          <w:rPr>
            <w:szCs w:val="20"/>
          </w:rPr>
          <w:t>s</w:t>
        </w:r>
        <w:r w:rsidRPr="00227C74">
          <w:rPr>
            <w:szCs w:val="20"/>
          </w:rPr>
          <w:t xml:space="preserve"> </w:t>
        </w:r>
        <w:r>
          <w:rPr>
            <w:szCs w:val="20"/>
          </w:rPr>
          <w:t>recalled.</w:t>
        </w:r>
      </w:ins>
    </w:p>
    <w:p w14:paraId="7CE06743" w14:textId="28ED9BCC" w:rsidR="00665431" w:rsidRPr="005D778F" w:rsidRDefault="004943D6" w:rsidP="00665431">
      <w:pPr>
        <w:spacing w:before="240" w:after="240"/>
        <w:ind w:left="720" w:hanging="720"/>
      </w:pPr>
      <w:ins w:id="427" w:author="Golden Spread Electric Cooperative" w:date="2024-05-23T15:12:00Z">
        <w:r>
          <w:t>(</w:t>
        </w:r>
      </w:ins>
      <w:ins w:id="428" w:author="ERCOT 020625" w:date="2025-01-29T21:32:00Z">
        <w:r w:rsidR="00577A0F">
          <w:t>3</w:t>
        </w:r>
      </w:ins>
      <w:ins w:id="429" w:author="Golden Spread Electric Cooperative" w:date="2024-05-23T15:12:00Z">
        <w:del w:id="430" w:author="ERCOT 020625" w:date="2025-01-29T21:32:00Z">
          <w:r w:rsidDel="00577A0F">
            <w:delText>4</w:delText>
          </w:r>
        </w:del>
        <w:r>
          <w:t>)</w:t>
        </w:r>
        <w:r>
          <w:tab/>
        </w:r>
      </w:ins>
      <w:r w:rsidR="00665431" w:rsidRPr="00D866C9">
        <w:t>When PRC falls below 3,000 MW and is not projected to be recovered above 3,000 MW within 30 minutes following the deployment of Non-Spin</w:t>
      </w:r>
      <w:ins w:id="431" w:author="Golden Spread Electric Cooperative" w:date="2024-05-23T15:19:00Z">
        <w:r w:rsidR="00B6271E">
          <w:t xml:space="preserve"> and all </w:t>
        </w:r>
      </w:ins>
      <w:ins w:id="432" w:author="Golden Spread Electric Cooperative" w:date="2024-05-23T15:02:00Z">
        <w:del w:id="433" w:author="ERCOT 020625" w:date="2025-01-16T21:49:00Z">
          <w:r w:rsidR="00ED4647" w:rsidRPr="005F2ED2" w:rsidDel="003336D8">
            <w:rPr>
              <w:bCs/>
              <w:szCs w:val="20"/>
            </w:rPr>
            <w:delText xml:space="preserve">Voluntary </w:delText>
          </w:r>
        </w:del>
        <w:del w:id="434" w:author="ERCOT 020625" w:date="2025-02-02T23:16:00Z">
          <w:r w:rsidR="00ED4647" w:rsidRPr="005F2ED2" w:rsidDel="00B84689">
            <w:rPr>
              <w:bCs/>
              <w:szCs w:val="20"/>
            </w:rPr>
            <w:delText>Early Curtailment Load</w:delText>
          </w:r>
        </w:del>
      </w:ins>
      <w:ins w:id="435" w:author="Golden Spread Electric Cooperative" w:date="2024-06-18T17:53:00Z">
        <w:del w:id="436" w:author="ERCOT 020625" w:date="2025-02-02T23:16:00Z">
          <w:r w:rsidR="0035457A" w:rsidDel="00B84689">
            <w:rPr>
              <w:bCs/>
              <w:szCs w:val="20"/>
            </w:rPr>
            <w:delText xml:space="preserve"> (</w:delText>
          </w:r>
        </w:del>
        <w:del w:id="437" w:author="ERCOT 020625" w:date="2025-01-16T21:49:00Z">
          <w:r w:rsidR="0035457A" w:rsidDel="003336D8">
            <w:rPr>
              <w:bCs/>
              <w:szCs w:val="20"/>
            </w:rPr>
            <w:delText>V</w:delText>
          </w:r>
        </w:del>
        <w:r w:rsidR="0035457A">
          <w:rPr>
            <w:bCs/>
            <w:szCs w:val="20"/>
          </w:rPr>
          <w:t>ECL</w:t>
        </w:r>
        <w:del w:id="438" w:author="ERCOT 020625" w:date="2025-02-02T23:16:00Z">
          <w:r w:rsidR="0035457A" w:rsidDel="00B84689">
            <w:rPr>
              <w:bCs/>
              <w:szCs w:val="20"/>
            </w:rPr>
            <w:delText>)</w:delText>
          </w:r>
        </w:del>
      </w:ins>
      <w:r w:rsidR="00665431" w:rsidRPr="00D866C9">
        <w:t xml:space="preserve">, ERCOT may deploy available contracted ERS-10 and ERS-30 via an XML message.  </w:t>
      </w:r>
      <w:r w:rsidR="007E0998">
        <w:t>The deployment time within the ERCOT XML deployment message shall represent t</w:t>
      </w:r>
      <w:r w:rsidR="007E0998" w:rsidRPr="00D866C9">
        <w:t xml:space="preserve">he </w:t>
      </w:r>
      <w:r w:rsidR="007E0998">
        <w:t xml:space="preserve">beginning of the </w:t>
      </w:r>
      <w:r w:rsidR="00665431" w:rsidRPr="00D866C9">
        <w:t>ERS-10 and ERS-30 ramp periods.</w:t>
      </w:r>
    </w:p>
    <w:p w14:paraId="47E6771E" w14:textId="77777777" w:rsidR="00665431" w:rsidRPr="005D778F" w:rsidRDefault="00665431" w:rsidP="00665431">
      <w:pPr>
        <w:spacing w:before="240" w:after="240"/>
        <w:ind w:left="1440" w:hanging="720"/>
      </w:pPr>
      <w:r w:rsidRPr="005D778F">
        <w:t>(</w:t>
      </w:r>
      <w:r>
        <w:t>a</w:t>
      </w:r>
      <w:r w:rsidRPr="005D778F">
        <w:t>)</w:t>
      </w:r>
      <w:r w:rsidRPr="005D778F">
        <w:tab/>
        <w:t>ERS-10 and ERS-30 may be deployed at any time in a Settlement Interval.  ERS-10 and ERS-30 may be deployed either simultaneously or separately, and in any order, at the discretion of ERCOT operators.</w:t>
      </w:r>
    </w:p>
    <w:p w14:paraId="6F748473" w14:textId="77777777" w:rsidR="00665431" w:rsidRPr="005D778F" w:rsidRDefault="00665431" w:rsidP="00665431">
      <w:pPr>
        <w:spacing w:before="240" w:after="240"/>
        <w:ind w:left="1440" w:hanging="720"/>
      </w:pPr>
      <w:r w:rsidRPr="005D778F">
        <w:t>(</w:t>
      </w:r>
      <w:r>
        <w:t>b</w:t>
      </w:r>
      <w:r w:rsidRPr="005D778F">
        <w:t>)</w:t>
      </w:r>
      <w:r w:rsidRPr="005D778F">
        <w:tab/>
        <w:t>Upon deployment, QSEs shall instruct their ERS Resources in ERS-10 and ERS-30 to perform at contracted levels consistent with the criteria described in Section 8.1.3.1.4, Event Performance Criteria for Emergency Response Service Resources, until either ERCOT releases the ERS-10 and ERS-30 deployment or the ERS-10 and ERS-30 Resources have reached their maximum deployment time.</w:t>
      </w:r>
    </w:p>
    <w:p w14:paraId="640A25B6" w14:textId="1B2724AF" w:rsidR="00665431" w:rsidRPr="005D778F" w:rsidRDefault="00665431" w:rsidP="00665431">
      <w:pPr>
        <w:spacing w:before="240" w:after="240"/>
        <w:ind w:left="1440" w:hanging="720"/>
      </w:pPr>
      <w:r w:rsidRPr="005D778F">
        <w:t>(</w:t>
      </w:r>
      <w:r>
        <w:t>c</w:t>
      </w:r>
      <w:r w:rsidRPr="005D778F">
        <w:t>)</w:t>
      </w:r>
      <w:r w:rsidRPr="005D778F">
        <w:tab/>
        <w:t xml:space="preserve">ERCOT shall notify QSEs of the </w:t>
      </w:r>
      <w:r w:rsidR="007E0998">
        <w:t>recall</w:t>
      </w:r>
      <w:r w:rsidR="007E0998" w:rsidRPr="005D778F">
        <w:t xml:space="preserve"> </w:t>
      </w:r>
      <w:r w:rsidRPr="005D778F">
        <w:t xml:space="preserve">of ERS-10 and ERS-30 via an XML message.  The </w:t>
      </w:r>
      <w:r w:rsidR="007E0998">
        <w:t>recall time within the ERCOT XML message</w:t>
      </w:r>
      <w:r w:rsidRPr="005D778F">
        <w:t xml:space="preserve"> shall represent the official notice of ERS-10 and ERS-30 </w:t>
      </w:r>
      <w:r w:rsidR="007E0998">
        <w:t>recall</w:t>
      </w:r>
      <w:r w:rsidRPr="005D778F">
        <w:t>.</w:t>
      </w:r>
    </w:p>
    <w:p w14:paraId="7455B3B8" w14:textId="77777777" w:rsidR="00665431" w:rsidRDefault="00665431" w:rsidP="00665431">
      <w:pPr>
        <w:pStyle w:val="List"/>
        <w:spacing w:before="240"/>
        <w:ind w:left="1440"/>
      </w:pPr>
      <w:r w:rsidRPr="005D778F">
        <w:t>(</w:t>
      </w:r>
      <w:r>
        <w:t>d</w:t>
      </w:r>
      <w:r w:rsidRPr="005D778F">
        <w:t>)</w:t>
      </w:r>
      <w:r w:rsidRPr="005D778F">
        <w:tab/>
        <w:t xml:space="preserve">Upon release, an ERS Resource shall return to a </w:t>
      </w:r>
      <w:proofErr w:type="gramStart"/>
      <w:r w:rsidRPr="005D778F">
        <w:t>condition such</w:t>
      </w:r>
      <w:proofErr w:type="gramEnd"/>
      <w:r w:rsidRPr="005D778F">
        <w:t xml:space="preserve"> that it is capable of meeting its ERS performance requirements as soon as practical, but no later than ten hours following the release.</w:t>
      </w:r>
    </w:p>
    <w:p w14:paraId="16DC9CAC" w14:textId="41C061A3" w:rsidR="00665431" w:rsidRPr="00975E64" w:rsidDel="00004772" w:rsidRDefault="00665431" w:rsidP="00665431">
      <w:pPr>
        <w:pStyle w:val="BodyTextNumbered"/>
        <w:shd w:val="clear" w:color="auto" w:fill="FFFFFF"/>
      </w:pPr>
      <w:r w:rsidRPr="00975E64" w:rsidDel="00004772">
        <w:lastRenderedPageBreak/>
        <w:t>(</w:t>
      </w:r>
      <w:del w:id="439" w:author="Golden Spread Electric Cooperative" w:date="2024-05-23T15:13:00Z">
        <w:r w:rsidDel="004943D6">
          <w:delText>3</w:delText>
        </w:r>
      </w:del>
      <w:ins w:id="440" w:author="Golden Spread Electric Cooperative" w:date="2024-05-23T15:13:00Z">
        <w:del w:id="441" w:author="ERCOT 020625" w:date="2025-02-04T11:29:00Z">
          <w:r w:rsidR="004943D6" w:rsidDel="00BE1E22">
            <w:delText>5</w:delText>
          </w:r>
        </w:del>
      </w:ins>
      <w:ins w:id="442" w:author="ERCOT 020625" w:date="2025-02-04T11:29:00Z">
        <w:r w:rsidR="00BE1E22">
          <w:t>4</w:t>
        </w:r>
      </w:ins>
      <w:r w:rsidRPr="00975E64" w:rsidDel="00004772">
        <w:t>)</w:t>
      </w:r>
      <w:r w:rsidRPr="00975E64" w:rsidDel="00004772">
        <w:tab/>
        <w:t xml:space="preserve">When </w:t>
      </w:r>
      <w:r>
        <w:t>a Watch</w:t>
      </w:r>
      <w:r w:rsidRPr="00975E64" w:rsidDel="00004772">
        <w:t xml:space="preserve"> is issued for PRC below 3,000 MW and ERCOT expects system conditions to deteriorate to the extent that an EEA Level 2 or 3 may be experienced, ERCOT shall evaluate constraints active in SCED and determine which constraints have the potential to limit generation output.  </w:t>
      </w:r>
    </w:p>
    <w:p w14:paraId="28732BA8" w14:textId="77777777" w:rsidR="00665431" w:rsidRPr="00975E64" w:rsidDel="00004772" w:rsidRDefault="00665431" w:rsidP="00665431">
      <w:pPr>
        <w:pStyle w:val="BodyTextNumbered"/>
        <w:ind w:left="1440"/>
      </w:pPr>
      <w:r w:rsidRPr="00975E64" w:rsidDel="00004772">
        <w:t>(a)</w:t>
      </w:r>
      <w:r w:rsidRPr="00975E64" w:rsidDel="00004772">
        <w:tab/>
        <w:t>Upon identification of such constraints, ERCOT shall coordinate with the TSPs that own or operate the overloaded Transmission Facilities associated with those constraints, as well as the Resource Entities whose generation output may be limited, to determine whether: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65431" w:rsidRPr="00975E64" w:rsidDel="00004772" w14:paraId="627EF8D0" w14:textId="77777777" w:rsidTr="003862CA">
        <w:trPr>
          <w:trHeight w:val="296"/>
        </w:trPr>
        <w:tc>
          <w:tcPr>
            <w:tcW w:w="9576" w:type="dxa"/>
            <w:shd w:val="pct12" w:color="auto" w:fill="auto"/>
          </w:tcPr>
          <w:p w14:paraId="655E9635" w14:textId="77777777" w:rsidR="00665431" w:rsidRPr="00975E64" w:rsidDel="00004772" w:rsidRDefault="00665431" w:rsidP="003862CA">
            <w:pPr>
              <w:pStyle w:val="Instructions"/>
              <w:spacing w:before="120"/>
            </w:pPr>
            <w:r w:rsidRPr="00975E64" w:rsidDel="00004772">
              <w:t xml:space="preserve">[NPRR857:  Replace paragraph (a) above with the following upon system implementation </w:t>
            </w:r>
            <w:r w:rsidRPr="00975E64" w:rsidDel="00004772">
              <w:rPr>
                <w:bCs/>
                <w:iCs w:val="0"/>
              </w:rPr>
              <w:t xml:space="preserve">and </w:t>
            </w:r>
            <w:r w:rsidRPr="00975E64" w:rsidDel="00004772">
              <w:t xml:space="preserve">satisfying the following conditions: </w:t>
            </w:r>
            <w:r>
              <w:t xml:space="preserve"> </w:t>
            </w:r>
            <w:r w:rsidRPr="00975E64" w:rsidDel="00004772">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8B568B6" w14:textId="77777777" w:rsidR="00665431" w:rsidRPr="00975E64" w:rsidDel="00004772" w:rsidRDefault="00665431" w:rsidP="003862CA">
            <w:pPr>
              <w:pStyle w:val="BodyTextNumbered"/>
              <w:ind w:left="1440"/>
            </w:pPr>
            <w:r w:rsidRPr="00975E64" w:rsidDel="00004772">
              <w:t>(a)</w:t>
            </w:r>
            <w:r w:rsidRPr="00975E64" w:rsidDel="00004772">
              <w:tab/>
              <w:t>Upon identification of such constraints, ERCOT shall coordinate with the TSPs and DCTOs that own or operate the overloaded Transmission Facilities associated with those constraints, as well as the Resource Entities whose generation output may be limited, to determine whether:</w:t>
            </w:r>
          </w:p>
        </w:tc>
      </w:tr>
    </w:tbl>
    <w:p w14:paraId="3C1C3694" w14:textId="77777777" w:rsidR="00665431" w:rsidRPr="00975E64" w:rsidDel="00004772" w:rsidRDefault="00665431" w:rsidP="00665431">
      <w:pPr>
        <w:pStyle w:val="BodyTextNumbered"/>
        <w:shd w:val="clear" w:color="auto" w:fill="FFFFFF"/>
        <w:spacing w:before="240"/>
        <w:ind w:left="2160"/>
      </w:pPr>
      <w:r w:rsidRPr="00975E64" w:rsidDel="00004772">
        <w:t>(i)</w:t>
      </w:r>
      <w:r w:rsidRPr="00975E64" w:rsidDel="00004772">
        <w:tab/>
        <w:t xml:space="preserve">A 15-Minute Rating is available to allow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as a result of enforcing the 15-Minute Rating rather than the Emergency Rating; </w:t>
      </w:r>
    </w:p>
    <w:p w14:paraId="21669EA3" w14:textId="77777777" w:rsidR="00665431" w:rsidRPr="00975E64" w:rsidDel="00004772" w:rsidRDefault="00665431" w:rsidP="00665431">
      <w:pPr>
        <w:pStyle w:val="BodyTextNumbered"/>
        <w:shd w:val="clear" w:color="auto" w:fill="FFFFFF"/>
        <w:ind w:left="2160"/>
      </w:pPr>
      <w:r w:rsidRPr="00975E64" w:rsidDel="00004772">
        <w:t>(ii)</w:t>
      </w:r>
      <w:r w:rsidRPr="00975E64" w:rsidDel="00004772">
        <w:tab/>
        <w:t xml:space="preserve">Post-contingency loading of the Transmission Facilities is expected to be at or below Normal Rating within two hours; or </w:t>
      </w:r>
    </w:p>
    <w:p w14:paraId="78E0A901" w14:textId="77777777" w:rsidR="00665431" w:rsidRPr="00975E64" w:rsidDel="00004772" w:rsidRDefault="00665431" w:rsidP="00665431">
      <w:pPr>
        <w:pStyle w:val="BodyTextNumbered"/>
        <w:shd w:val="clear" w:color="auto" w:fill="FFFFFF"/>
        <w:ind w:left="2160"/>
      </w:pPr>
      <w:r w:rsidRPr="00975E64" w:rsidDel="00004772">
        <w:t>(iii)</w:t>
      </w:r>
      <w:r w:rsidRPr="00975E64" w:rsidDel="00004772">
        <w:tab/>
        <w:t xml:space="preserve">Additional transmission capacity could allow for additional output from a limited Generation Resource by taking one of the following actions: </w:t>
      </w:r>
    </w:p>
    <w:p w14:paraId="5DC08ABD" w14:textId="77777777" w:rsidR="00665431" w:rsidRPr="00975E64" w:rsidDel="00004772" w:rsidRDefault="00665431" w:rsidP="00665431">
      <w:pPr>
        <w:pStyle w:val="BodyTextNumbered"/>
        <w:shd w:val="clear" w:color="auto" w:fill="FFFFFF"/>
        <w:ind w:left="2880"/>
      </w:pPr>
      <w:r w:rsidRPr="00975E64" w:rsidDel="00004772">
        <w:t>(A)</w:t>
      </w:r>
      <w:r w:rsidRPr="00975E64" w:rsidDel="00004772">
        <w:tab/>
        <w:t xml:space="preserve">Restoring Transmission Elements that are out of service; </w:t>
      </w:r>
    </w:p>
    <w:p w14:paraId="3E976CC5" w14:textId="77777777" w:rsidR="00665431" w:rsidRPr="00975E64" w:rsidDel="00004772" w:rsidRDefault="00665431" w:rsidP="00665431">
      <w:pPr>
        <w:pStyle w:val="BodyTextNumbered"/>
        <w:shd w:val="clear" w:color="auto" w:fill="FFFFFF"/>
        <w:ind w:left="2880"/>
      </w:pPr>
      <w:r w:rsidRPr="00975E64" w:rsidDel="00004772">
        <w:t>(B)</w:t>
      </w:r>
      <w:r w:rsidRPr="00975E64" w:rsidDel="00004772">
        <w:tab/>
        <w:t>Reconfiguring the transmission system; or</w:t>
      </w:r>
    </w:p>
    <w:p w14:paraId="5234A1EC" w14:textId="77777777" w:rsidR="00665431" w:rsidRPr="00975E64" w:rsidDel="00004772" w:rsidRDefault="00665431" w:rsidP="00665431">
      <w:pPr>
        <w:pStyle w:val="BodyTextNumbered"/>
        <w:shd w:val="clear" w:color="auto" w:fill="FFFFFF"/>
        <w:ind w:left="2880"/>
      </w:pPr>
      <w:r w:rsidRPr="00975E64" w:rsidDel="00004772">
        <w:t>(C)</w:t>
      </w:r>
      <w:r w:rsidRPr="00975E64" w:rsidDel="00004772">
        <w:tab/>
        <w:t>Making adjustments to phase angle regulator tap positions.</w:t>
      </w:r>
    </w:p>
    <w:p w14:paraId="4834CB34" w14:textId="6CDEB94F" w:rsidR="00665431" w:rsidRPr="00975E64" w:rsidDel="00004772" w:rsidRDefault="00665431" w:rsidP="00665431">
      <w:pPr>
        <w:pStyle w:val="BodyTextNumbered"/>
        <w:shd w:val="clear" w:color="auto" w:fill="FFFFFF"/>
        <w:ind w:left="1440" w:firstLine="0"/>
      </w:pPr>
      <w:r w:rsidRPr="00975E64" w:rsidDel="00004772">
        <w:t xml:space="preserve">If ERCOT determines that one of the above-mentioned actions allows for additional output from a limited Generation Resource, ERCOT may instruct the </w:t>
      </w:r>
      <w:r w:rsidRPr="00975E64" w:rsidDel="00004772">
        <w:lastRenderedPageBreak/>
        <w:t xml:space="preserve">TSPs to take </w:t>
      </w:r>
      <w:proofErr w:type="gramStart"/>
      <w:r w:rsidRPr="00975E64" w:rsidDel="00004772">
        <w:t>the action</w:t>
      </w:r>
      <w:proofErr w:type="gramEnd"/>
      <w:r w:rsidRPr="00975E64" w:rsidDel="00004772">
        <w:t xml:space="preserve">(s) during the </w:t>
      </w:r>
      <w:r w:rsidR="007E0998">
        <w:t>Watch</w:t>
      </w:r>
      <w:r w:rsidR="007E0998" w:rsidRPr="00975E64" w:rsidDel="00004772">
        <w:t xml:space="preserve"> </w:t>
      </w:r>
      <w:r w:rsidRPr="00975E64" w:rsidDel="00004772">
        <w:t>to allow for additional output from the limited Generation Resource.</w:t>
      </w:r>
    </w:p>
    <w:p w14:paraId="2C645605" w14:textId="77777777" w:rsidR="00665431" w:rsidRPr="00975E64" w:rsidDel="00004772" w:rsidRDefault="00665431" w:rsidP="00665431">
      <w:pPr>
        <w:pStyle w:val="BodyTextNumbered"/>
        <w:ind w:left="1440"/>
      </w:pPr>
      <w:r w:rsidRPr="00975E64" w:rsidDel="00004772">
        <w:t>(b)</w:t>
      </w:r>
      <w:r w:rsidRPr="00975E64" w:rsidDel="00004772">
        <w:tab/>
        <w: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w:t>
      </w:r>
      <w:r>
        <w:t xml:space="preserve"> </w:t>
      </w:r>
      <w:r w:rsidRPr="00975E64" w:rsidDel="00004772">
        <w:t xml:space="preserve">severe weather conditions forecasted by ERCOT in the vicinity of the double circuit, weather conditions that indicate a high risk of insulator flashover on the double circuit, repeated Forced Outages of the individual circuits that are part of the double circuit in the preceding 48 hours, or fire in progress in the right of way of the double circuit. </w:t>
      </w:r>
    </w:p>
    <w:p w14:paraId="2044C646" w14:textId="77777777" w:rsidR="00665431" w:rsidRPr="00975E64" w:rsidDel="00004772" w:rsidRDefault="00665431" w:rsidP="00665431">
      <w:pPr>
        <w:pStyle w:val="BodyTextNumbered"/>
        <w:spacing w:before="240"/>
        <w:ind w:left="1440"/>
      </w:pPr>
      <w:r w:rsidRPr="00975E64" w:rsidDel="00004772">
        <w:t>(c)</w:t>
      </w:r>
      <w:r w:rsidRPr="00975E64" w:rsidDel="00004772">
        <w:tab/>
        <w:t>The actions detailed in this Section shall be supplemental to the development and maintenance of CMPs as otherwise directed by the Protocols or Operating Guides.</w:t>
      </w:r>
    </w:p>
    <w:p w14:paraId="097737B6" w14:textId="609C6260" w:rsidR="00665431" w:rsidRDefault="00665431" w:rsidP="00665431">
      <w:pPr>
        <w:spacing w:before="240" w:after="240"/>
        <w:ind w:left="720" w:hanging="720"/>
      </w:pPr>
      <w:r w:rsidRPr="00975E64">
        <w:t>(</w:t>
      </w:r>
      <w:del w:id="443" w:author="Golden Spread Electric Cooperative" w:date="2024-05-23T15:13:00Z">
        <w:r w:rsidRPr="00975E64" w:rsidDel="004943D6">
          <w:delText>4</w:delText>
        </w:r>
      </w:del>
      <w:ins w:id="444" w:author="Golden Spread Electric Cooperative" w:date="2024-05-23T15:13:00Z">
        <w:del w:id="445" w:author="ERCOT 020625" w:date="2025-02-04T11:30:00Z">
          <w:r w:rsidR="004943D6" w:rsidDel="00BE1E22">
            <w:delText>6</w:delText>
          </w:r>
        </w:del>
      </w:ins>
      <w:ins w:id="446" w:author="ERCOT 020625" w:date="2025-02-04T11:30:00Z">
        <w:r w:rsidR="00BE1E22">
          <w:t>5</w:t>
        </w:r>
      </w:ins>
      <w:r w:rsidRPr="00975E64">
        <w:t>)</w:t>
      </w:r>
      <w:r w:rsidRPr="00975E64">
        <w:tab/>
        <w:t>When a Watch is issued for PRC below 3,000 MW, QSEs shall suspend any ongoing ERCOT-required Resource performance testing.</w:t>
      </w:r>
    </w:p>
    <w:bookmarkEnd w:id="87"/>
    <w:p w14:paraId="5B57E4F8" w14:textId="33AA850B" w:rsidR="00ED4647" w:rsidRDefault="00ED4647" w:rsidP="00854A94">
      <w:pPr>
        <w:spacing w:after="240"/>
        <w:ind w:left="1440" w:hanging="1440"/>
        <w:rPr>
          <w:ins w:id="447" w:author="Golden Spread Electric Cooperative" w:date="2023-07-24T16:05:00Z"/>
          <w:b/>
          <w:bCs/>
          <w:i/>
          <w:iCs/>
          <w:szCs w:val="26"/>
        </w:rPr>
      </w:pPr>
      <w:ins w:id="448" w:author="Golden Spread Electric Cooperative" w:date="2023-07-24T16:05:00Z">
        <w:r>
          <w:rPr>
            <w:b/>
            <w:bCs/>
            <w:i/>
            <w:iCs/>
            <w:szCs w:val="26"/>
          </w:rPr>
          <w:t>16</w:t>
        </w:r>
        <w:r w:rsidRPr="002B5379">
          <w:rPr>
            <w:b/>
            <w:bCs/>
            <w:i/>
            <w:iCs/>
            <w:szCs w:val="26"/>
          </w:rPr>
          <w:t>.</w:t>
        </w:r>
        <w:r>
          <w:rPr>
            <w:b/>
            <w:bCs/>
            <w:i/>
            <w:iCs/>
            <w:szCs w:val="26"/>
          </w:rPr>
          <w:t>20</w:t>
        </w:r>
        <w:r w:rsidRPr="002B5379">
          <w:rPr>
            <w:b/>
            <w:bCs/>
            <w:i/>
            <w:iCs/>
            <w:szCs w:val="26"/>
          </w:rPr>
          <w:tab/>
        </w:r>
        <w:r>
          <w:rPr>
            <w:b/>
            <w:bCs/>
            <w:i/>
            <w:iCs/>
            <w:szCs w:val="26"/>
          </w:rPr>
          <w:t>Designation of a Qualified Scheduling Entity by a</w:t>
        </w:r>
      </w:ins>
      <w:ins w:id="449" w:author="ERCOT 020625" w:date="2025-01-16T21:49:00Z">
        <w:r w:rsidR="003336D8">
          <w:rPr>
            <w:b/>
            <w:bCs/>
            <w:i/>
            <w:iCs/>
            <w:szCs w:val="26"/>
          </w:rPr>
          <w:t>n</w:t>
        </w:r>
      </w:ins>
      <w:ins w:id="450" w:author="Golden Spread Electric Cooperative" w:date="2023-07-24T16:05:00Z">
        <w:r>
          <w:rPr>
            <w:b/>
            <w:bCs/>
            <w:i/>
            <w:iCs/>
            <w:szCs w:val="26"/>
          </w:rPr>
          <w:t xml:space="preserve"> </w:t>
        </w:r>
      </w:ins>
      <w:ins w:id="451" w:author="Golden Spread Electric Cooperative" w:date="2024-05-23T15:02:00Z">
        <w:del w:id="452" w:author="ERCOT 020625" w:date="2025-01-16T21:49:00Z">
          <w:r w:rsidRPr="00854A94" w:rsidDel="003336D8">
            <w:rPr>
              <w:b/>
              <w:i/>
              <w:iCs/>
              <w:szCs w:val="20"/>
            </w:rPr>
            <w:delText xml:space="preserve">Voluntary </w:delText>
          </w:r>
        </w:del>
        <w:r w:rsidRPr="00854A94">
          <w:rPr>
            <w:b/>
            <w:i/>
            <w:iCs/>
            <w:szCs w:val="20"/>
          </w:rPr>
          <w:t>Early Curtailment Load</w:t>
        </w:r>
      </w:ins>
    </w:p>
    <w:p w14:paraId="28405C31" w14:textId="025FA005" w:rsidR="00071CBF" w:rsidRDefault="00ED4647" w:rsidP="00744DF1">
      <w:pPr>
        <w:spacing w:before="240" w:after="240"/>
        <w:ind w:left="720" w:hanging="720"/>
        <w:rPr>
          <w:ins w:id="453" w:author="ERCOT 020625" w:date="2025-02-05T11:26:00Z"/>
          <w:color w:val="000000"/>
        </w:rPr>
      </w:pPr>
      <w:ins w:id="454" w:author="Golden Spread Electric Cooperative" w:date="2023-07-24T16:05:00Z">
        <w:r>
          <w:t>(1)</w:t>
        </w:r>
        <w:r>
          <w:tab/>
        </w:r>
      </w:ins>
      <w:ins w:id="455" w:author="ERCOT 020625" w:date="2025-01-29T18:33:00Z">
        <w:r w:rsidR="00744DF1">
          <w:rPr>
            <w:color w:val="000000"/>
          </w:rPr>
          <w:t xml:space="preserve">A Customer that is willing to curtail its </w:t>
        </w:r>
      </w:ins>
      <w:ins w:id="456" w:author="ERCOT 020625" w:date="2025-02-04T17:40:00Z">
        <w:r w:rsidR="00DF0E9F">
          <w:rPr>
            <w:color w:val="000000"/>
          </w:rPr>
          <w:t>L</w:t>
        </w:r>
      </w:ins>
      <w:ins w:id="457" w:author="ERCOT 020625" w:date="2025-01-29T18:33:00Z">
        <w:r w:rsidR="00744DF1">
          <w:rPr>
            <w:color w:val="000000"/>
          </w:rPr>
          <w:t xml:space="preserve">oad during the conditions described in paragraph (3), below, and that has secured the consent of each of its interconnecting </w:t>
        </w:r>
      </w:ins>
      <w:ins w:id="458" w:author="ERCOT 020625" w:date="2025-02-03T16:52:00Z">
        <w:r w:rsidR="00FD0D3D">
          <w:rPr>
            <w:color w:val="000000"/>
          </w:rPr>
          <w:t>Transmission and/or Distribution Service Providers (</w:t>
        </w:r>
      </w:ins>
      <w:ins w:id="459" w:author="ERCOT 020625" w:date="2025-01-29T18:33:00Z">
        <w:r w:rsidR="00744DF1">
          <w:rPr>
            <w:color w:val="000000"/>
          </w:rPr>
          <w:t>TDSPs</w:t>
        </w:r>
      </w:ins>
      <w:ins w:id="460" w:author="ERCOT 020625" w:date="2025-02-03T16:52:00Z">
        <w:r w:rsidR="00FD0D3D">
          <w:rPr>
            <w:color w:val="000000"/>
          </w:rPr>
          <w:t>)</w:t>
        </w:r>
      </w:ins>
      <w:ins w:id="461" w:author="ERCOT 020625" w:date="2025-01-29T18:33:00Z">
        <w:r w:rsidR="00744DF1">
          <w:rPr>
            <w:color w:val="000000"/>
          </w:rPr>
          <w:t xml:space="preserve"> and the </w:t>
        </w:r>
      </w:ins>
      <w:ins w:id="462" w:author="ERCOT 020625" w:date="2025-02-03T16:55:00Z">
        <w:r w:rsidR="004B42EB">
          <w:rPr>
            <w:color w:val="000000"/>
          </w:rPr>
          <w:t>Transmission Operator (</w:t>
        </w:r>
      </w:ins>
      <w:ins w:id="463" w:author="ERCOT 020625" w:date="2025-01-29T18:33:00Z">
        <w:r w:rsidR="00744DF1">
          <w:rPr>
            <w:color w:val="000000"/>
          </w:rPr>
          <w:t>TO</w:t>
        </w:r>
      </w:ins>
      <w:ins w:id="464" w:author="ERCOT 020625" w:date="2025-02-03T16:55:00Z">
        <w:r w:rsidR="004B42EB">
          <w:rPr>
            <w:color w:val="000000"/>
          </w:rPr>
          <w:t>)</w:t>
        </w:r>
      </w:ins>
      <w:ins w:id="465" w:author="ERCOT 020625" w:date="2025-01-29T18:33:00Z">
        <w:r w:rsidR="00744DF1">
          <w:rPr>
            <w:color w:val="000000"/>
          </w:rPr>
          <w:t xml:space="preserve"> that represents each of those TDSPs may register </w:t>
        </w:r>
      </w:ins>
      <w:ins w:id="466" w:author="ERCOT 020625" w:date="2025-01-29T18:35:00Z">
        <w:r w:rsidR="00744DF1">
          <w:rPr>
            <w:color w:val="000000"/>
          </w:rPr>
          <w:t xml:space="preserve">its </w:t>
        </w:r>
      </w:ins>
      <w:ins w:id="467" w:author="ERCOT 020625" w:date="2025-02-05T10:57:00Z">
        <w:r w:rsidR="000524F6">
          <w:rPr>
            <w:color w:val="000000"/>
          </w:rPr>
          <w:t>L</w:t>
        </w:r>
      </w:ins>
      <w:ins w:id="468" w:author="ERCOT 020625" w:date="2025-01-29T18:35:00Z">
        <w:r w:rsidR="00744DF1">
          <w:rPr>
            <w:color w:val="000000"/>
          </w:rPr>
          <w:t xml:space="preserve">oad </w:t>
        </w:r>
      </w:ins>
      <w:ins w:id="469" w:author="ERCOT 020625" w:date="2025-01-29T18:33:00Z">
        <w:r w:rsidR="00744DF1">
          <w:rPr>
            <w:color w:val="000000"/>
          </w:rPr>
          <w:t xml:space="preserve">as an Early Curtailment Load (ECL) using Section 23, Form T, Early Curtailment Load Designation Form. </w:t>
        </w:r>
      </w:ins>
      <w:ins w:id="470" w:author="ERCOT 020625" w:date="2025-02-04T12:08:00Z">
        <w:r w:rsidR="00165959">
          <w:rPr>
            <w:color w:val="000000"/>
          </w:rPr>
          <w:t xml:space="preserve"> </w:t>
        </w:r>
      </w:ins>
    </w:p>
    <w:p w14:paraId="365C7F34" w14:textId="1DEF6CC3" w:rsidR="00CD3EFD" w:rsidRDefault="00071CBF" w:rsidP="00071CBF">
      <w:pPr>
        <w:spacing w:before="240" w:after="240"/>
        <w:ind w:left="720"/>
        <w:rPr>
          <w:ins w:id="471" w:author="ERCOT 020625" w:date="2025-02-04T17:48:00Z"/>
          <w:color w:val="000000"/>
        </w:rPr>
      </w:pPr>
      <w:ins w:id="472" w:author="ERCOT 020625" w:date="2025-02-05T11:26:00Z">
        <w:r>
          <w:t>(a)</w:t>
        </w:r>
        <w:r>
          <w:tab/>
        </w:r>
      </w:ins>
      <w:ins w:id="473" w:author="ERCOT 020625" w:date="2025-02-04T17:48:00Z">
        <w:r w:rsidR="00CD3EFD">
          <w:rPr>
            <w:color w:val="000000"/>
          </w:rPr>
          <w:t>A Load shall not be registered as an ECL if:</w:t>
        </w:r>
      </w:ins>
    </w:p>
    <w:p w14:paraId="09A7159C" w14:textId="68A27B17" w:rsidR="00CD3EFD" w:rsidRDefault="00CD3EFD" w:rsidP="00071CBF">
      <w:pPr>
        <w:spacing w:before="240" w:after="240"/>
        <w:ind w:left="1440"/>
        <w:rPr>
          <w:ins w:id="474" w:author="ERCOT 020625" w:date="2025-02-04T17:51:00Z"/>
          <w:color w:val="000000"/>
        </w:rPr>
      </w:pPr>
      <w:ins w:id="475" w:author="ERCOT 020625" w:date="2025-02-04T17:49:00Z">
        <w:r>
          <w:t>(</w:t>
        </w:r>
      </w:ins>
      <w:ins w:id="476" w:author="ERCOT 020625" w:date="2025-02-05T11:27:00Z">
        <w:r w:rsidR="00071CBF">
          <w:t>i</w:t>
        </w:r>
      </w:ins>
      <w:ins w:id="477" w:author="ERCOT 020625" w:date="2025-02-04T17:49:00Z">
        <w:r>
          <w:t>)</w:t>
        </w:r>
        <w:r>
          <w:tab/>
        </w:r>
      </w:ins>
      <w:ins w:id="478" w:author="ERCOT 020625" w:date="2025-02-04T17:51:00Z">
        <w:r>
          <w:rPr>
            <w:color w:val="000000"/>
          </w:rPr>
          <w:t>it</w:t>
        </w:r>
      </w:ins>
      <w:ins w:id="479" w:author="ERCOT 020625" w:date="2025-01-29T18:33:00Z">
        <w:r w:rsidR="00744DF1">
          <w:rPr>
            <w:color w:val="000000"/>
          </w:rPr>
          <w:t xml:space="preserve"> is registered as a Load Resource</w:t>
        </w:r>
      </w:ins>
      <w:ins w:id="480" w:author="ERCOT 020625" w:date="2025-02-04T17:51:00Z">
        <w:r>
          <w:rPr>
            <w:color w:val="000000"/>
          </w:rPr>
          <w:t>;</w:t>
        </w:r>
      </w:ins>
    </w:p>
    <w:p w14:paraId="1B61DC8B" w14:textId="664FA94F" w:rsidR="00CD3EFD" w:rsidRDefault="00CD3EFD" w:rsidP="00071CBF">
      <w:pPr>
        <w:spacing w:before="240" w:after="240"/>
        <w:ind w:left="1440"/>
        <w:rPr>
          <w:ins w:id="481" w:author="ERCOT 020625" w:date="2025-02-04T17:51:00Z"/>
          <w:color w:val="000000"/>
        </w:rPr>
      </w:pPr>
      <w:ins w:id="482" w:author="ERCOT 020625" w:date="2025-02-04T17:51:00Z">
        <w:r>
          <w:rPr>
            <w:color w:val="000000"/>
          </w:rPr>
          <w:t>(</w:t>
        </w:r>
      </w:ins>
      <w:ins w:id="483" w:author="ERCOT 020625" w:date="2025-02-05T11:27:00Z">
        <w:r w:rsidR="00071CBF">
          <w:rPr>
            <w:color w:val="000000"/>
          </w:rPr>
          <w:t>ii</w:t>
        </w:r>
      </w:ins>
      <w:ins w:id="484" w:author="ERCOT 020625" w:date="2025-02-04T17:51:00Z">
        <w:r>
          <w:rPr>
            <w:color w:val="000000"/>
          </w:rPr>
          <w:t>)</w:t>
        </w:r>
        <w:r>
          <w:rPr>
            <w:color w:val="000000"/>
          </w:rPr>
          <w:tab/>
          <w:t>it is</w:t>
        </w:r>
      </w:ins>
      <w:ins w:id="485" w:author="ERCOT 020625" w:date="2025-01-29T18:33:00Z">
        <w:r w:rsidR="00744DF1">
          <w:rPr>
            <w:color w:val="000000"/>
          </w:rPr>
          <w:t xml:space="preserve"> participating as an Emergency Response Service (ERS) Resource</w:t>
        </w:r>
      </w:ins>
      <w:ins w:id="486" w:author="ERCOT 020625" w:date="2025-02-04T17:51:00Z">
        <w:r>
          <w:rPr>
            <w:color w:val="000000"/>
          </w:rPr>
          <w:t>;</w:t>
        </w:r>
      </w:ins>
      <w:ins w:id="487" w:author="ERCOT 020625" w:date="2025-02-04T17:53:00Z">
        <w:r>
          <w:rPr>
            <w:color w:val="000000"/>
          </w:rPr>
          <w:t xml:space="preserve"> or</w:t>
        </w:r>
      </w:ins>
    </w:p>
    <w:p w14:paraId="14C58799" w14:textId="1CD1739B" w:rsidR="00CD3EFD" w:rsidRDefault="00CD3EFD" w:rsidP="00071CBF">
      <w:pPr>
        <w:spacing w:before="240" w:after="240"/>
        <w:ind w:left="2160" w:hanging="720"/>
        <w:rPr>
          <w:ins w:id="488" w:author="ERCOT 020625" w:date="2025-02-04T17:52:00Z"/>
          <w:color w:val="000000"/>
        </w:rPr>
      </w:pPr>
      <w:ins w:id="489" w:author="ERCOT 020625" w:date="2025-02-04T17:51:00Z">
        <w:r>
          <w:rPr>
            <w:color w:val="000000"/>
          </w:rPr>
          <w:t>(</w:t>
        </w:r>
      </w:ins>
      <w:ins w:id="490" w:author="ERCOT 020625" w:date="2025-02-05T11:27:00Z">
        <w:r w:rsidR="00071CBF">
          <w:rPr>
            <w:color w:val="000000"/>
          </w:rPr>
          <w:t>iii</w:t>
        </w:r>
      </w:ins>
      <w:ins w:id="491" w:author="ERCOT 020625" w:date="2025-02-04T17:51:00Z">
        <w:r>
          <w:rPr>
            <w:color w:val="000000"/>
          </w:rPr>
          <w:t>)</w:t>
        </w:r>
        <w:r>
          <w:rPr>
            <w:color w:val="000000"/>
          </w:rPr>
          <w:tab/>
          <w:t>it</w:t>
        </w:r>
      </w:ins>
      <w:ins w:id="492" w:author="ERCOT 020625" w:date="2025-01-29T18:33:00Z">
        <w:r w:rsidR="00744DF1">
          <w:rPr>
            <w:color w:val="000000"/>
          </w:rPr>
          <w:t xml:space="preserve"> is part of an aggregation that is registered as a Load Resource</w:t>
        </w:r>
      </w:ins>
      <w:ins w:id="493" w:author="ERCOT 020625" w:date="2025-02-04T18:20:00Z">
        <w:r w:rsidR="00132A6D">
          <w:rPr>
            <w:color w:val="000000"/>
          </w:rPr>
          <w:t xml:space="preserve"> or as an ERS </w:t>
        </w:r>
      </w:ins>
      <w:ins w:id="494" w:author="ERCOT 020625" w:date="2025-02-04T18:21:00Z">
        <w:r w:rsidR="00132A6D">
          <w:rPr>
            <w:color w:val="000000"/>
          </w:rPr>
          <w:t>Resource</w:t>
        </w:r>
      </w:ins>
      <w:ins w:id="495" w:author="ERCOT 020625" w:date="2025-02-04T17:53:00Z">
        <w:r>
          <w:rPr>
            <w:color w:val="000000"/>
          </w:rPr>
          <w:t>.</w:t>
        </w:r>
      </w:ins>
      <w:ins w:id="496" w:author="ERCOT 020625" w:date="2025-01-29T18:33:00Z">
        <w:r w:rsidR="00744DF1">
          <w:rPr>
            <w:color w:val="000000"/>
          </w:rPr>
          <w:t xml:space="preserve"> </w:t>
        </w:r>
      </w:ins>
    </w:p>
    <w:p w14:paraId="63E8423A" w14:textId="74A1DF0F" w:rsidR="00132A6D" w:rsidRDefault="00071CBF" w:rsidP="00CD3EFD">
      <w:pPr>
        <w:spacing w:before="240" w:after="240"/>
        <w:ind w:left="720"/>
        <w:rPr>
          <w:ins w:id="497" w:author="ERCOT 020625" w:date="2025-02-04T18:19:00Z"/>
          <w:color w:val="000000"/>
        </w:rPr>
      </w:pPr>
      <w:ins w:id="498" w:author="ERCOT 020625" w:date="2025-02-05T11:27:00Z">
        <w:r>
          <w:rPr>
            <w:color w:val="000000"/>
          </w:rPr>
          <w:t>(b)</w:t>
        </w:r>
        <w:r>
          <w:rPr>
            <w:color w:val="000000"/>
          </w:rPr>
          <w:tab/>
        </w:r>
      </w:ins>
      <w:ins w:id="499" w:author="ERCOT 020625" w:date="2025-01-29T18:33:00Z">
        <w:r w:rsidR="00744DF1">
          <w:rPr>
            <w:color w:val="000000"/>
          </w:rPr>
          <w:t xml:space="preserve">A </w:t>
        </w:r>
      </w:ins>
      <w:ins w:id="500" w:author="ERCOT 020625" w:date="2025-01-29T18:36:00Z">
        <w:r w:rsidR="00744DF1">
          <w:rPr>
            <w:color w:val="000000"/>
          </w:rPr>
          <w:t xml:space="preserve">Customer whose </w:t>
        </w:r>
      </w:ins>
      <w:ins w:id="501" w:author="ERCOT 020625" w:date="2025-02-05T10:59:00Z">
        <w:r w:rsidR="000524F6">
          <w:rPr>
            <w:color w:val="000000"/>
          </w:rPr>
          <w:t>L</w:t>
        </w:r>
      </w:ins>
      <w:ins w:id="502" w:author="ERCOT 020625" w:date="2025-01-29T18:33:00Z">
        <w:r w:rsidR="00744DF1">
          <w:rPr>
            <w:color w:val="000000"/>
          </w:rPr>
          <w:t>oad is registered as an ECL shall not</w:t>
        </w:r>
      </w:ins>
      <w:ins w:id="503" w:author="ERCOT 020625" w:date="2025-02-04T18:19:00Z">
        <w:r w:rsidR="00132A6D">
          <w:rPr>
            <w:color w:val="000000"/>
          </w:rPr>
          <w:t>:</w:t>
        </w:r>
      </w:ins>
    </w:p>
    <w:p w14:paraId="5DA0BC8B" w14:textId="3B2088E2" w:rsidR="00132A6D" w:rsidRPr="00313857" w:rsidRDefault="00744DF1" w:rsidP="00071CBF">
      <w:pPr>
        <w:pStyle w:val="BodyTextNumbered"/>
        <w:numPr>
          <w:ilvl w:val="0"/>
          <w:numId w:val="32"/>
        </w:numPr>
        <w:ind w:left="2160" w:hanging="720"/>
        <w:rPr>
          <w:ins w:id="504" w:author="ERCOT 020625" w:date="2025-02-04T18:19:00Z"/>
        </w:rPr>
      </w:pPr>
      <w:ins w:id="505" w:author="ERCOT 020625" w:date="2025-01-29T18:33:00Z">
        <w:r w:rsidRPr="00313857">
          <w:t xml:space="preserve">register </w:t>
        </w:r>
      </w:ins>
      <w:ins w:id="506" w:author="ERCOT 020625" w:date="2025-01-29T18:36:00Z">
        <w:r w:rsidRPr="00313857">
          <w:t xml:space="preserve">the same </w:t>
        </w:r>
      </w:ins>
      <w:ins w:id="507" w:author="ERCOT 020625" w:date="2025-02-05T10:59:00Z">
        <w:r w:rsidR="000524F6">
          <w:t>L</w:t>
        </w:r>
      </w:ins>
      <w:ins w:id="508" w:author="ERCOT 020625" w:date="2025-01-29T18:36:00Z">
        <w:r w:rsidRPr="00313857">
          <w:t xml:space="preserve">oad </w:t>
        </w:r>
      </w:ins>
      <w:ins w:id="509" w:author="ERCOT 020625" w:date="2025-01-29T18:33:00Z">
        <w:r w:rsidRPr="00313857">
          <w:t>as a Load Resource</w:t>
        </w:r>
      </w:ins>
      <w:ins w:id="510" w:author="ERCOT 020625" w:date="2025-02-04T18:19:00Z">
        <w:r w:rsidR="00132A6D" w:rsidRPr="00313857">
          <w:t>;</w:t>
        </w:r>
      </w:ins>
    </w:p>
    <w:p w14:paraId="268222C5" w14:textId="376249AA" w:rsidR="00132A6D" w:rsidRPr="004A23EA" w:rsidRDefault="00744DF1" w:rsidP="00071CBF">
      <w:pPr>
        <w:pStyle w:val="BodyTextNumbered"/>
        <w:numPr>
          <w:ilvl w:val="0"/>
          <w:numId w:val="32"/>
        </w:numPr>
        <w:ind w:left="2160" w:hanging="720"/>
        <w:rPr>
          <w:ins w:id="511" w:author="ERCOT 020625" w:date="2025-02-04T18:20:00Z"/>
        </w:rPr>
      </w:pPr>
      <w:ins w:id="512" w:author="ERCOT 020625" w:date="2025-01-29T18:36:00Z">
        <w:r w:rsidRPr="00313857">
          <w:t xml:space="preserve">include that </w:t>
        </w:r>
      </w:ins>
      <w:ins w:id="513" w:author="ERCOT 020625" w:date="2025-02-05T10:59:00Z">
        <w:r w:rsidR="000524F6">
          <w:t>L</w:t>
        </w:r>
      </w:ins>
      <w:ins w:id="514" w:author="ERCOT 020625" w:date="2025-01-29T18:36:00Z">
        <w:r w:rsidRPr="00313857">
          <w:t xml:space="preserve">oad in a </w:t>
        </w:r>
      </w:ins>
      <w:ins w:id="515" w:author="ERCOT 020625" w:date="2025-01-29T18:33:00Z">
        <w:r w:rsidRPr="00313857">
          <w:t>participat</w:t>
        </w:r>
      </w:ins>
      <w:ins w:id="516" w:author="ERCOT 020625" w:date="2025-01-29T18:36:00Z">
        <w:r w:rsidRPr="00313857">
          <w:t>ing</w:t>
        </w:r>
      </w:ins>
      <w:ins w:id="517" w:author="ERCOT 020625" w:date="2025-01-29T18:33:00Z">
        <w:r w:rsidRPr="00313857">
          <w:t xml:space="preserve"> ERS Resource</w:t>
        </w:r>
      </w:ins>
      <w:ins w:id="518" w:author="ERCOT 020625" w:date="2025-02-04T18:20:00Z">
        <w:r w:rsidR="00132A6D" w:rsidRPr="004A23EA">
          <w:t>; or</w:t>
        </w:r>
      </w:ins>
    </w:p>
    <w:p w14:paraId="3B48D5C3" w14:textId="06B5A237" w:rsidR="00744DF1" w:rsidRPr="00132A6D" w:rsidRDefault="004A23EA" w:rsidP="00071CBF">
      <w:pPr>
        <w:pStyle w:val="BodyTextNumbered"/>
        <w:ind w:left="2160"/>
        <w:rPr>
          <w:ins w:id="519" w:author="ERCOT 020625" w:date="2025-01-29T18:33:00Z"/>
        </w:rPr>
      </w:pPr>
      <w:ins w:id="520" w:author="ERCOT 020625" w:date="2025-02-05T10:29:00Z">
        <w:r>
          <w:t>(</w:t>
        </w:r>
      </w:ins>
      <w:ins w:id="521" w:author="ERCOT 020625" w:date="2025-02-05T11:28:00Z">
        <w:r w:rsidR="00071CBF">
          <w:t>iii</w:t>
        </w:r>
      </w:ins>
      <w:ins w:id="522" w:author="ERCOT 020625" w:date="2025-02-05T10:29:00Z">
        <w:r>
          <w:t>)</w:t>
        </w:r>
        <w:r>
          <w:tab/>
        </w:r>
      </w:ins>
      <w:ins w:id="523" w:author="ERCOT 020625" w:date="2025-01-29T18:36:00Z">
        <w:r w:rsidR="00744DF1" w:rsidRPr="00313857">
          <w:t>include th</w:t>
        </w:r>
      </w:ins>
      <w:ins w:id="524" w:author="ERCOT 020625" w:date="2025-02-04T18:20:00Z">
        <w:r w:rsidR="00132A6D" w:rsidRPr="004A23EA">
          <w:t>at</w:t>
        </w:r>
      </w:ins>
      <w:ins w:id="525" w:author="ERCOT 020625" w:date="2025-01-29T18:36:00Z">
        <w:r w:rsidR="00744DF1" w:rsidRPr="00313857">
          <w:t xml:space="preserve"> </w:t>
        </w:r>
      </w:ins>
      <w:ins w:id="526" w:author="ERCOT 020625" w:date="2025-02-05T10:59:00Z">
        <w:r w:rsidR="000524F6">
          <w:t>L</w:t>
        </w:r>
      </w:ins>
      <w:ins w:id="527" w:author="ERCOT 020625" w:date="2025-01-29T18:36:00Z">
        <w:r w:rsidR="00744DF1" w:rsidRPr="00313857">
          <w:t xml:space="preserve">oad </w:t>
        </w:r>
      </w:ins>
      <w:ins w:id="528" w:author="ERCOT 020625" w:date="2025-01-29T18:33:00Z">
        <w:r w:rsidR="00744DF1" w:rsidRPr="00313857">
          <w:t>in an aggregation that is proposed for registration as a Load Resource or as an ERS Resource.</w:t>
        </w:r>
      </w:ins>
    </w:p>
    <w:p w14:paraId="1A6A9D0C" w14:textId="05E29DA0" w:rsidR="0060750A" w:rsidRDefault="00744DF1" w:rsidP="00ED4647">
      <w:pPr>
        <w:pStyle w:val="BodyTextNumbered"/>
        <w:rPr>
          <w:ins w:id="529" w:author="ERCOT 020625" w:date="2024-12-30T16:18:00Z"/>
        </w:rPr>
      </w:pPr>
      <w:ins w:id="530" w:author="ERCOT 020625" w:date="2025-01-29T18:33:00Z">
        <w:r>
          <w:lastRenderedPageBreak/>
          <w:t>(2)</w:t>
        </w:r>
        <w:r>
          <w:tab/>
        </w:r>
      </w:ins>
      <w:ins w:id="531" w:author="Golden Spread Electric Cooperative" w:date="2023-07-24T16:05:00Z">
        <w:r w:rsidR="00ED4647">
          <w:t>A Customer electing to register its Facility as a</w:t>
        </w:r>
      </w:ins>
      <w:ins w:id="532" w:author="ERCOT 020625" w:date="2025-01-22T12:39:00Z">
        <w:r w:rsidR="008E6866">
          <w:t>n</w:t>
        </w:r>
      </w:ins>
      <w:ins w:id="533" w:author="Golden Spread Electric Cooperative" w:date="2023-07-24T16:05:00Z">
        <w:r w:rsidR="00ED4647">
          <w:t xml:space="preserve"> </w:t>
        </w:r>
      </w:ins>
      <w:ins w:id="534" w:author="Golden Spread Electric Cooperative" w:date="2024-05-23T15:02:00Z">
        <w:del w:id="535" w:author="ERCOT 020625" w:date="2025-01-16T21:49:00Z">
          <w:r w:rsidR="00ED4647" w:rsidRPr="005F2ED2" w:rsidDel="003336D8">
            <w:rPr>
              <w:bCs/>
            </w:rPr>
            <w:delText xml:space="preserve">Voluntary </w:delText>
          </w:r>
        </w:del>
        <w:del w:id="536" w:author="ERCOT 020625" w:date="2025-02-02T23:18:00Z">
          <w:r w:rsidR="00ED4647" w:rsidRPr="005F2ED2" w:rsidDel="00B84689">
            <w:rPr>
              <w:bCs/>
            </w:rPr>
            <w:delText>Early Curtailment Load</w:delText>
          </w:r>
        </w:del>
      </w:ins>
      <w:ins w:id="537" w:author="Golden Spread Electric Cooperative" w:date="2023-07-24T16:05:00Z">
        <w:del w:id="538" w:author="ERCOT 020625" w:date="2025-02-02T23:18:00Z">
          <w:r w:rsidR="00ED4647" w:rsidDel="00B84689">
            <w:delText xml:space="preserve"> (</w:delText>
          </w:r>
        </w:del>
      </w:ins>
      <w:ins w:id="539" w:author="Golden Spread Electric Cooperative" w:date="2024-06-12T14:17:00Z">
        <w:del w:id="540" w:author="ERCOT 020625" w:date="2025-01-16T21:49:00Z">
          <w:r w:rsidR="00AF1D57" w:rsidDel="003336D8">
            <w:delText>V</w:delText>
          </w:r>
        </w:del>
        <w:r w:rsidR="00AF1D57">
          <w:t>E</w:t>
        </w:r>
      </w:ins>
      <w:ins w:id="541" w:author="Golden Spread Electric Cooperative" w:date="2023-07-24T16:05:00Z">
        <w:r w:rsidR="00ED4647">
          <w:t>CL</w:t>
        </w:r>
        <w:del w:id="542" w:author="ERCOT 020625" w:date="2025-02-02T23:18:00Z">
          <w:r w:rsidR="00ED4647" w:rsidDel="00B84689">
            <w:delText>)</w:delText>
          </w:r>
        </w:del>
        <w:r w:rsidR="00ED4647">
          <w:t xml:space="preserve"> shall designate a Qualified Scheduling Entity (QSE) that will provide accurate telemetry </w:t>
        </w:r>
      </w:ins>
      <w:ins w:id="543" w:author="ERCOT 020625" w:date="2024-12-30T16:18:00Z">
        <w:r w:rsidR="0060750A">
          <w:t xml:space="preserve">to ERCOT </w:t>
        </w:r>
      </w:ins>
      <w:ins w:id="544" w:author="ERCOT 020625" w:date="2025-01-23T16:52:00Z">
        <w:r w:rsidR="006940D7">
          <w:t>for</w:t>
        </w:r>
      </w:ins>
      <w:ins w:id="545" w:author="ERCOT 020625" w:date="2024-12-30T16:17:00Z">
        <w:r w:rsidR="0060750A">
          <w:t xml:space="preserve"> the following </w:t>
        </w:r>
      </w:ins>
      <w:ins w:id="546" w:author="ERCOT 020625" w:date="2024-12-30T16:18:00Z">
        <w:r w:rsidR="0060750A">
          <w:t xml:space="preserve">values: </w:t>
        </w:r>
      </w:ins>
    </w:p>
    <w:p w14:paraId="3A350ECD" w14:textId="6B552D3B" w:rsidR="002A25AE" w:rsidRDefault="0060750A" w:rsidP="0060750A">
      <w:pPr>
        <w:pStyle w:val="BodyTextNumbered"/>
        <w:ind w:firstLine="0"/>
        <w:rPr>
          <w:ins w:id="547" w:author="ERCOT 020625" w:date="2024-12-30T16:42:00Z"/>
        </w:rPr>
      </w:pPr>
      <w:ins w:id="548" w:author="ERCOT 020625" w:date="2024-12-30T16:18:00Z">
        <w:r>
          <w:t>(a)</w:t>
        </w:r>
        <w:r>
          <w:tab/>
        </w:r>
      </w:ins>
      <w:ins w:id="549" w:author="Golden Spread Electric Cooperative" w:date="2023-07-24T16:05:00Z">
        <w:del w:id="550" w:author="ERCOT 020625" w:date="2024-12-30T16:18:00Z">
          <w:r w:rsidR="00ED4647" w:rsidDel="0060750A">
            <w:delText>of the</w:delText>
          </w:r>
        </w:del>
      </w:ins>
      <w:ins w:id="551" w:author="ERCOT 020625" w:date="2024-12-30T16:21:00Z">
        <w:r w:rsidR="002A25AE">
          <w:t xml:space="preserve">Current </w:t>
        </w:r>
      </w:ins>
      <w:ins w:id="552" w:author="Golden Spread Electric Cooperative" w:date="2023-07-24T16:05:00Z">
        <w:del w:id="553" w:author="ERCOT 020625" w:date="2024-12-30T16:18:00Z">
          <w:r w:rsidR="00ED4647" w:rsidDel="0060750A">
            <w:delText xml:space="preserve"> </w:delText>
          </w:r>
        </w:del>
      </w:ins>
      <w:ins w:id="554" w:author="Golden Spread Electric Cooperative" w:date="2024-06-12T14:17:00Z">
        <w:del w:id="555" w:author="ERCOT 020625" w:date="2025-01-16T21:50:00Z">
          <w:r w:rsidR="00AF1D57" w:rsidDel="003336D8">
            <w:delText>V</w:delText>
          </w:r>
        </w:del>
        <w:r w:rsidR="00AF1D57">
          <w:t>E</w:t>
        </w:r>
      </w:ins>
      <w:ins w:id="556" w:author="Golden Spread Electric Cooperative" w:date="2023-07-24T16:05:00Z">
        <w:r w:rsidR="00ED4647">
          <w:t>CL</w:t>
        </w:r>
        <w:del w:id="557" w:author="ERCOT 020625" w:date="2024-12-30T16:22:00Z">
          <w:r w:rsidR="00ED4647" w:rsidDel="002A25AE">
            <w:delText>’s</w:delText>
          </w:r>
        </w:del>
        <w:r w:rsidR="00ED4647">
          <w:t xml:space="preserve"> Demand</w:t>
        </w:r>
      </w:ins>
      <w:ins w:id="558" w:author="ERCOT 020625" w:date="2024-12-30T16:21:00Z">
        <w:r w:rsidR="002A25AE">
          <w:t xml:space="preserve"> in</w:t>
        </w:r>
      </w:ins>
      <w:ins w:id="559" w:author="ERCOT 020625" w:date="2024-12-30T16:22:00Z">
        <w:r w:rsidR="002A25AE">
          <w:t xml:space="preserve"> MW</w:t>
        </w:r>
      </w:ins>
      <w:ins w:id="560" w:author="ERCOT 020625" w:date="2024-12-30T16:19:00Z">
        <w:r>
          <w:t>;</w:t>
        </w:r>
      </w:ins>
      <w:ins w:id="561" w:author="ERCOT 020625" w:date="2025-01-24T10:02:00Z">
        <w:r w:rsidR="00E15856">
          <w:t xml:space="preserve"> and</w:t>
        </w:r>
      </w:ins>
      <w:ins w:id="562" w:author="ERCOT 020625" w:date="2024-12-30T16:24:00Z">
        <w:del w:id="563" w:author="ERCOT 020625" w:date="2025-01-24T10:02:00Z">
          <w:r w:rsidR="002A25AE" w:rsidDel="00E15856">
            <w:delText xml:space="preserve"> </w:delText>
          </w:r>
        </w:del>
      </w:ins>
    </w:p>
    <w:p w14:paraId="1961B055" w14:textId="2936A7D9" w:rsidR="002A25AE" w:rsidRDefault="002A25AE" w:rsidP="0060750A">
      <w:pPr>
        <w:pStyle w:val="BodyTextNumbered"/>
        <w:ind w:firstLine="0"/>
        <w:rPr>
          <w:ins w:id="564" w:author="ERCOT 020625" w:date="2024-12-30T16:19:00Z"/>
        </w:rPr>
      </w:pPr>
      <w:ins w:id="565" w:author="ERCOT 020625" w:date="2024-12-30T16:21:00Z">
        <w:r>
          <w:t>(</w:t>
        </w:r>
      </w:ins>
      <w:ins w:id="566" w:author="ERCOT 020625" w:date="2024-12-31T10:11:00Z">
        <w:r w:rsidR="005E054C">
          <w:t>b</w:t>
        </w:r>
      </w:ins>
      <w:ins w:id="567" w:author="ERCOT 020625" w:date="2024-12-30T16:21:00Z">
        <w:r>
          <w:t>)</w:t>
        </w:r>
        <w:r>
          <w:tab/>
        </w:r>
      </w:ins>
      <w:ins w:id="568" w:author="ERCOT 020625" w:date="2024-12-30T16:22:00Z">
        <w:r>
          <w:t xml:space="preserve">ECL </w:t>
        </w:r>
      </w:ins>
      <w:ins w:id="569" w:author="ERCOT 020625" w:date="2025-02-03T17:02:00Z">
        <w:r w:rsidR="004B42EB">
          <w:t>d</w:t>
        </w:r>
      </w:ins>
      <w:ins w:id="570" w:author="ERCOT 020625" w:date="2024-12-30T16:22:00Z">
        <w:r>
          <w:t>eployment</w:t>
        </w:r>
      </w:ins>
      <w:ins w:id="571" w:author="ERCOT 020625" w:date="2024-12-30T16:43:00Z">
        <w:r w:rsidR="00A8714E">
          <w:t xml:space="preserve"> </w:t>
        </w:r>
      </w:ins>
      <w:ins w:id="572" w:author="ERCOT 020625" w:date="2025-02-03T17:03:00Z">
        <w:r w:rsidR="004B42EB">
          <w:t>i</w:t>
        </w:r>
      </w:ins>
      <w:ins w:id="573" w:author="ERCOT 020625" w:date="2024-12-30T16:43:00Z">
        <w:r w:rsidR="00A8714E">
          <w:t>nstruction</w:t>
        </w:r>
      </w:ins>
      <w:ins w:id="574" w:author="ERCOT 020625" w:date="2025-01-24T09:58:00Z">
        <w:r w:rsidR="004135A4">
          <w:t xml:space="preserve"> issued by the QSE to the </w:t>
        </w:r>
        <w:del w:id="575" w:author="ERCOT 050725" w:date="2025-05-07T16:00:00Z" w16du:dateUtc="2025-05-07T21:00:00Z">
          <w:r w:rsidR="004135A4" w:rsidDel="00E442BC">
            <w:delText>Resource</w:delText>
          </w:r>
        </w:del>
      </w:ins>
      <w:ins w:id="576" w:author="ERCOT 050725" w:date="2025-05-07T16:00:00Z" w16du:dateUtc="2025-05-07T21:00:00Z">
        <w:r w:rsidR="00E442BC">
          <w:t>Customer</w:t>
        </w:r>
      </w:ins>
      <w:ins w:id="577" w:author="ERCOT 020625" w:date="2024-12-30T16:22:00Z">
        <w:r>
          <w:t xml:space="preserve"> in MW</w:t>
        </w:r>
      </w:ins>
      <w:ins w:id="578" w:author="ERCOT 020625" w:date="2024-12-30T16:49:00Z">
        <w:r w:rsidR="00A8714E">
          <w:t>.</w:t>
        </w:r>
      </w:ins>
    </w:p>
    <w:p w14:paraId="55F7F2D5" w14:textId="614B37B4" w:rsidR="00ED4647" w:rsidRDefault="00ED4647" w:rsidP="00313857">
      <w:pPr>
        <w:pStyle w:val="BodyTextNumbered"/>
        <w:ind w:firstLine="0"/>
        <w:rPr>
          <w:ins w:id="579" w:author="Golden Spread Electric Cooperative" w:date="2023-07-24T16:05:00Z"/>
        </w:rPr>
      </w:pPr>
      <w:ins w:id="580" w:author="Golden Spread Electric Cooperative" w:date="2023-07-24T16:05:00Z">
        <w:del w:id="581" w:author="ERCOT 020625" w:date="2024-12-30T16:23:00Z">
          <w:r w:rsidDel="002A25AE">
            <w:delText xml:space="preserve"> to ERCOT on behalf of the Customer </w:delText>
          </w:r>
        </w:del>
        <w:del w:id="582" w:author="ERCOT 020625" w:date="2025-01-24T10:02:00Z">
          <w:r w:rsidDel="00E15856">
            <w:delText xml:space="preserve">and </w:delText>
          </w:r>
        </w:del>
      </w:ins>
      <w:ins w:id="583" w:author="ERCOT 020625" w:date="2025-01-24T10:02:00Z">
        <w:r w:rsidR="00E15856">
          <w:t xml:space="preserve">The QSE shall </w:t>
        </w:r>
      </w:ins>
      <w:ins w:id="584" w:author="Golden Spread Electric Cooperative" w:date="2023-07-24T16:05:00Z">
        <w:r>
          <w:t xml:space="preserve">timely </w:t>
        </w:r>
        <w:r w:rsidRPr="002B5379">
          <w:t xml:space="preserve">instruct </w:t>
        </w:r>
        <w:r>
          <w:t xml:space="preserve">the </w:t>
        </w:r>
      </w:ins>
      <w:ins w:id="585" w:author="Golden Spread Electric Cooperative" w:date="2024-06-12T14:18:00Z">
        <w:del w:id="586" w:author="ERCOT 020625" w:date="2025-01-16T21:50:00Z">
          <w:r w:rsidR="00AF1D57" w:rsidDel="003336D8">
            <w:delText>V</w:delText>
          </w:r>
        </w:del>
        <w:r w:rsidR="00AF1D57">
          <w:t>ECL</w:t>
        </w:r>
      </w:ins>
      <w:ins w:id="587" w:author="Golden Spread Electric Cooperative" w:date="2023-07-24T16:05:00Z">
        <w:r w:rsidRPr="002B5379">
          <w:t xml:space="preserve"> to </w:t>
        </w:r>
      </w:ins>
      <w:ins w:id="588" w:author="ERCOT 020625" w:date="2025-01-16T21:50:00Z">
        <w:r w:rsidR="003336D8">
          <w:t>reduce</w:t>
        </w:r>
      </w:ins>
      <w:ins w:id="589" w:author="Golden Spread Electric Cooperative" w:date="2023-07-24T16:05:00Z">
        <w:del w:id="590" w:author="ERCOT 020625" w:date="2025-01-16T21:50:00Z">
          <w:r w:rsidRPr="002B5379" w:rsidDel="003336D8">
            <w:delText>cease</w:delText>
          </w:r>
        </w:del>
        <w:r w:rsidRPr="002B5379">
          <w:t xml:space="preserve"> consumption </w:t>
        </w:r>
        <w:r>
          <w:t>consistent with ERCOT</w:t>
        </w:r>
      </w:ins>
      <w:ins w:id="591" w:author="Golden Spread Electric Cooperative" w:date="2023-07-31T16:44:00Z">
        <w:r w:rsidRPr="009004EE">
          <w:t xml:space="preserve"> </w:t>
        </w:r>
        <w:r>
          <w:t>instructions in the event of a</w:t>
        </w:r>
      </w:ins>
      <w:ins w:id="592" w:author="ERCOT 020625" w:date="2025-02-03T14:41:00Z">
        <w:r w:rsidR="00761C8D">
          <w:t>n</w:t>
        </w:r>
      </w:ins>
      <w:ins w:id="593" w:author="Golden Spread Electric Cooperative" w:date="2023-07-31T16:44:00Z">
        <w:r>
          <w:t xml:space="preserve"> </w:t>
        </w:r>
      </w:ins>
      <w:ins w:id="594" w:author="Golden Spread Electric Cooperative" w:date="2024-06-12T14:18:00Z">
        <w:del w:id="595" w:author="ERCOT 020625" w:date="2025-01-16T21:50:00Z">
          <w:r w:rsidR="00AF1D57" w:rsidDel="003336D8">
            <w:delText>V</w:delText>
          </w:r>
        </w:del>
        <w:r w:rsidR="00AF1D57">
          <w:t>ECL</w:t>
        </w:r>
      </w:ins>
      <w:ins w:id="596" w:author="Golden Spread Electric Cooperative" w:date="2023-07-31T16:44:00Z">
        <w:r>
          <w:t xml:space="preserve"> deployment as described in Section 6.5.9.4.1</w:t>
        </w:r>
      </w:ins>
      <w:ins w:id="597" w:author="Golden Spread Electric Cooperative" w:date="2024-06-18T15:45:00Z">
        <w:r w:rsidR="006E18C7">
          <w:t xml:space="preserve">, </w:t>
        </w:r>
        <w:r w:rsidR="006E18C7" w:rsidRPr="006E18C7">
          <w:t>General Procedures Prior to EEA Operations</w:t>
        </w:r>
      </w:ins>
      <w:ins w:id="598" w:author="Golden Spread Electric Cooperative" w:date="2023-07-24T16:05:00Z">
        <w:r>
          <w:t xml:space="preserve">.  </w:t>
        </w:r>
        <w:del w:id="599" w:author="ERCOT 020625" w:date="2025-01-28T22:28:00Z">
          <w:r w:rsidDel="00A569E6">
            <w:delText xml:space="preserve">The Customer shall acknowledge that it bears sole responsibility for selecting and maintaining a QSE as its representative.  </w:delText>
          </w:r>
        </w:del>
        <w:del w:id="600" w:author="ERCOT 020625" w:date="2025-01-28T22:29:00Z">
          <w:r w:rsidDel="00A569E6">
            <w:delText xml:space="preserve">The Customer shall include a written statement from the designated QSE acknowledging that the QSE accepts responsibility for the accurate </w:delText>
          </w:r>
        </w:del>
      </w:ins>
      <w:ins w:id="601" w:author="Golden Spread Electric Cooperative" w:date="2023-08-01T18:08:00Z">
        <w:del w:id="602" w:author="ERCOT 020625" w:date="2025-01-28T22:29:00Z">
          <w:r w:rsidDel="00A569E6">
            <w:delText>telemetry</w:delText>
          </w:r>
        </w:del>
      </w:ins>
      <w:ins w:id="603" w:author="Golden Spread Electric Cooperative" w:date="2023-07-24T16:05:00Z">
        <w:del w:id="604" w:author="ERCOT 020625" w:date="2025-01-28T22:29:00Z">
          <w:r w:rsidDel="00A569E6">
            <w:delText xml:space="preserve"> of the </w:delText>
          </w:r>
        </w:del>
      </w:ins>
      <w:ins w:id="605" w:author="Golden Spread Electric Cooperative" w:date="2024-06-12T14:18:00Z">
        <w:del w:id="606" w:author="ERCOT 020625" w:date="2025-01-28T22:29:00Z">
          <w:r w:rsidR="00AF1D57" w:rsidDel="00A569E6">
            <w:delText>VECL</w:delText>
          </w:r>
        </w:del>
      </w:ins>
      <w:ins w:id="607" w:author="Golden Spread Electric Cooperative" w:date="2023-07-24T16:05:00Z">
        <w:del w:id="608" w:author="ERCOT 020625" w:date="2025-01-28T22:29:00Z">
          <w:r w:rsidDel="00A569E6">
            <w:delText xml:space="preserve">’s Demand and timely instruction to the </w:delText>
          </w:r>
        </w:del>
      </w:ins>
      <w:ins w:id="609" w:author="Golden Spread Electric Cooperative" w:date="2024-06-12T14:18:00Z">
        <w:del w:id="610" w:author="ERCOT 020625" w:date="2025-01-28T22:29:00Z">
          <w:r w:rsidR="00AF1D57" w:rsidDel="00A569E6">
            <w:delText>VECL</w:delText>
          </w:r>
        </w:del>
      </w:ins>
      <w:ins w:id="611" w:author="Golden Spread Electric Cooperative" w:date="2023-07-24T16:05:00Z">
        <w:del w:id="612" w:author="ERCOT 020625" w:date="2025-01-28T22:29:00Z">
          <w:r w:rsidDel="00A569E6">
            <w:delText xml:space="preserve"> in the event of a </w:delText>
          </w:r>
        </w:del>
      </w:ins>
      <w:ins w:id="613" w:author="Golden Spread Electric Cooperative" w:date="2024-06-12T14:18:00Z">
        <w:del w:id="614" w:author="ERCOT 020625" w:date="2025-01-28T22:29:00Z">
          <w:r w:rsidR="00AF1D57" w:rsidDel="00A569E6">
            <w:delText>VECL</w:delText>
          </w:r>
        </w:del>
      </w:ins>
      <w:ins w:id="615" w:author="Golden Spread Electric Cooperative" w:date="2023-07-24T16:05:00Z">
        <w:del w:id="616" w:author="ERCOT 020625" w:date="2025-01-28T22:29:00Z">
          <w:r w:rsidDel="00A569E6">
            <w:delText xml:space="preserve"> deployment under these Protocols</w:delText>
          </w:r>
          <w:r w:rsidRPr="00B35DA1" w:rsidDel="00A569E6">
            <w:delText xml:space="preserve"> (Section 23, Form </w:delText>
          </w:r>
        </w:del>
      </w:ins>
      <w:ins w:id="617" w:author="Golden Spread Electric Cooperative" w:date="2024-06-18T16:40:00Z">
        <w:del w:id="618" w:author="ERCOT 020625" w:date="2025-01-28T22:29:00Z">
          <w:r w:rsidR="00845188" w:rsidDel="00A569E6">
            <w:delText>T</w:delText>
          </w:r>
        </w:del>
      </w:ins>
      <w:ins w:id="619" w:author="Golden Spread Electric Cooperative" w:date="2023-07-24T16:05:00Z">
        <w:del w:id="620" w:author="ERCOT 020625" w:date="2025-01-28T22:29:00Z">
          <w:r w:rsidRPr="00B35DA1" w:rsidDel="00A569E6">
            <w:delText xml:space="preserve">, </w:delText>
          </w:r>
          <w:r w:rsidRPr="00906527" w:rsidDel="00A569E6">
            <w:rPr>
              <w:bCs/>
            </w:rPr>
            <w:delText>Qualified Scheduling Entity</w:delText>
          </w:r>
        </w:del>
      </w:ins>
      <w:ins w:id="621" w:author="Oncor 081424" w:date="2024-08-06T10:49:00Z">
        <w:del w:id="622" w:author="ERCOT 020625" w:date="2025-01-28T22:29:00Z">
          <w:r w:rsidR="00EA3FC8" w:rsidDel="00A569E6">
            <w:rPr>
              <w:bCs/>
            </w:rPr>
            <w:delText xml:space="preserve">, </w:delText>
          </w:r>
          <w:r w:rsidR="00EA3FC8" w:rsidDel="00A569E6">
            <w:rPr>
              <w:color w:val="000000"/>
            </w:rPr>
            <w:delText xml:space="preserve">Transmission Operator, and Transmission </w:delText>
          </w:r>
        </w:del>
      </w:ins>
      <w:ins w:id="623" w:author="Oncor 081424" w:date="2024-08-13T14:30:00Z">
        <w:del w:id="624" w:author="ERCOT 020625" w:date="2025-01-28T22:29:00Z">
          <w:r w:rsidR="006E5D72" w:rsidDel="00A569E6">
            <w:rPr>
              <w:color w:val="000000"/>
            </w:rPr>
            <w:delText>and/</w:delText>
          </w:r>
        </w:del>
      </w:ins>
      <w:ins w:id="625" w:author="Oncor 081424" w:date="2024-08-06T10:49:00Z">
        <w:del w:id="626" w:author="ERCOT 020625" w:date="2025-01-28T22:29:00Z">
          <w:r w:rsidR="00EA3FC8" w:rsidDel="00A569E6">
            <w:rPr>
              <w:color w:val="000000"/>
            </w:rPr>
            <w:delText>or Distribution Service Provider(s)</w:delText>
          </w:r>
        </w:del>
      </w:ins>
      <w:ins w:id="627" w:author="Golden Spread Electric Cooperative" w:date="2023-07-24T16:05:00Z">
        <w:del w:id="628" w:author="ERCOT 020625" w:date="2025-01-28T22:29:00Z">
          <w:r w:rsidRPr="00906527" w:rsidDel="00A569E6">
            <w:rPr>
              <w:bCs/>
            </w:rPr>
            <w:delText xml:space="preserve"> Acknowledgment of Designation for Customer with Large Load</w:delText>
          </w:r>
          <w:r w:rsidRPr="00BD0D7D" w:rsidDel="00A569E6">
            <w:rPr>
              <w:bCs/>
            </w:rPr>
            <w:delText>)</w:delText>
          </w:r>
        </w:del>
        <w:del w:id="629" w:author="ERCOT 020625" w:date="2025-02-03T14:42:00Z">
          <w:r w:rsidDel="00761C8D">
            <w:rPr>
              <w:bCs/>
            </w:rPr>
            <w:delText>.</w:delText>
          </w:r>
          <w:r w:rsidDel="00761C8D">
            <w:delText xml:space="preserve">  </w:delText>
          </w:r>
        </w:del>
        <w:r>
          <w:t xml:space="preserve">The </w:t>
        </w:r>
      </w:ins>
      <w:ins w:id="630" w:author="Golden Spread Electric Cooperative" w:date="2024-06-12T14:18:00Z">
        <w:del w:id="631" w:author="ERCOT 020625" w:date="2025-01-16T21:51:00Z">
          <w:r w:rsidR="00AF1D57" w:rsidDel="003336D8">
            <w:delText>V</w:delText>
          </w:r>
        </w:del>
        <w:r w:rsidR="00AF1D57">
          <w:t>ECL</w:t>
        </w:r>
      </w:ins>
      <w:ins w:id="632" w:author="Golden Spread Electric Cooperative" w:date="2023-07-24T16:05:00Z">
        <w:r>
          <w:t xml:space="preserve">’s QSE designation must be submitted to ERCOT no later than 45 days prior to the </w:t>
        </w:r>
      </w:ins>
      <w:ins w:id="633" w:author="Golden Spread Electric Cooperative" w:date="2024-06-12T14:18:00Z">
        <w:del w:id="634" w:author="ERCOT 020625" w:date="2025-01-16T21:51:00Z">
          <w:r w:rsidR="00AF1D57" w:rsidDel="003336D8">
            <w:delText>V</w:delText>
          </w:r>
        </w:del>
        <w:r w:rsidR="00AF1D57">
          <w:t>ECL</w:t>
        </w:r>
      </w:ins>
      <w:ins w:id="635" w:author="Golden Spread Electric Cooperative" w:date="2023-07-24T16:05:00Z">
        <w:r>
          <w:t>’s Network Operations Model change date</w:t>
        </w:r>
        <w:r w:rsidRPr="00940B2B">
          <w:t xml:space="preserve">, </w:t>
        </w:r>
        <w:r w:rsidRPr="00940B2B">
          <w:rPr>
            <w:szCs w:val="24"/>
          </w:rPr>
          <w:t xml:space="preserve">as described in Section </w:t>
        </w:r>
        <w:bookmarkStart w:id="636" w:name="_Toc333405817"/>
        <w:bookmarkStart w:id="637" w:name="_Toc204048545"/>
        <w:bookmarkEnd w:id="636"/>
        <w:bookmarkEnd w:id="637"/>
        <w:r w:rsidRPr="00940B2B">
          <w:rPr>
            <w:szCs w:val="24"/>
          </w:rPr>
          <w:t>3.10.1, Time Line for Network Operations Model Changes</w:t>
        </w:r>
        <w:r>
          <w:t>.</w:t>
        </w:r>
      </w:ins>
    </w:p>
    <w:p w14:paraId="242BAF12" w14:textId="4D237B22" w:rsidR="00ED4647" w:rsidRDefault="00ED4647" w:rsidP="00ED4647">
      <w:pPr>
        <w:tabs>
          <w:tab w:val="left" w:pos="1530"/>
        </w:tabs>
        <w:spacing w:after="240"/>
        <w:ind w:left="720" w:hanging="720"/>
        <w:rPr>
          <w:ins w:id="638" w:author="Golden Spread Electric Cooperative" w:date="2023-07-24T16:05:00Z"/>
        </w:rPr>
      </w:pPr>
      <w:ins w:id="639" w:author="Golden Spread Electric Cooperative" w:date="2023-07-24T16:05:00Z">
        <w:r>
          <w:t>(</w:t>
        </w:r>
      </w:ins>
      <w:ins w:id="640" w:author="ERCOT 020625" w:date="2025-01-29T18:53:00Z">
        <w:r w:rsidR="00A46BD0">
          <w:t>3</w:t>
        </w:r>
      </w:ins>
      <w:ins w:id="641" w:author="Golden Spread Electric Cooperative" w:date="2023-07-24T16:05:00Z">
        <w:del w:id="642" w:author="ERCOT 020625" w:date="2025-01-29T18:53:00Z">
          <w:r w:rsidDel="00A46BD0">
            <w:delText>2</w:delText>
          </w:r>
        </w:del>
        <w:r>
          <w:t>)</w:t>
        </w:r>
        <w:r>
          <w:tab/>
        </w:r>
      </w:ins>
      <w:ins w:id="643" w:author="Golden Spread Electric Cooperative" w:date="2023-07-31T15:29:00Z">
        <w:r>
          <w:t xml:space="preserve">A Customer with one or more </w:t>
        </w:r>
      </w:ins>
      <w:ins w:id="644" w:author="Golden Spread Electric Cooperative" w:date="2024-06-12T14:18:00Z">
        <w:del w:id="645" w:author="ERCOT 020625" w:date="2025-01-16T21:51:00Z">
          <w:r w:rsidR="00AF1D57" w:rsidDel="003336D8">
            <w:delText>V</w:delText>
          </w:r>
        </w:del>
        <w:r w:rsidR="00AF1D57">
          <w:t>ECL</w:t>
        </w:r>
      </w:ins>
      <w:ins w:id="646" w:author="Golden Spread Electric Cooperative" w:date="2023-07-31T15:29:00Z">
        <w:r>
          <w:t>s may change its designated QSE with written notice</w:t>
        </w:r>
      </w:ins>
      <w:ins w:id="647" w:author="ERCOT 020625" w:date="2024-12-30T16:59:00Z">
        <w:r w:rsidR="00934F36">
          <w:t xml:space="preserve"> and effective date</w:t>
        </w:r>
      </w:ins>
      <w:ins w:id="648" w:author="Golden Spread Electric Cooperative" w:date="2023-07-31T15:29:00Z">
        <w:r>
          <w:t xml:space="preserve"> to ERCOT</w:t>
        </w:r>
      </w:ins>
      <w:ins w:id="649" w:author="ERCOT 020625" w:date="2024-12-30T16:59:00Z">
        <w:r w:rsidR="00934F36">
          <w:t xml:space="preserve"> no later than 45 days prior to the effective da</w:t>
        </w:r>
      </w:ins>
      <w:ins w:id="650" w:author="ERCOT 020625" w:date="2024-12-30T17:00:00Z">
        <w:r w:rsidR="00934F36">
          <w:t>te</w:t>
        </w:r>
      </w:ins>
      <w:ins w:id="651" w:author="Golden Spread Electric Cooperative" w:date="2023-07-31T15:29:00Z">
        <w:del w:id="652" w:author="ERCOT 020625" w:date="2024-12-30T17:00:00Z">
          <w:r w:rsidDel="00934F36">
            <w:delText>; however, the Customer may not change its designated QSE more than once in any consecutive three</w:delText>
          </w:r>
        </w:del>
      </w:ins>
      <w:ins w:id="653" w:author="Golden Spread Electric Cooperative" w:date="2023-07-31T16:45:00Z">
        <w:del w:id="654" w:author="ERCOT 020625" w:date="2024-12-30T17:00:00Z">
          <w:r w:rsidDel="00934F36">
            <w:delText>-</w:delText>
          </w:r>
        </w:del>
      </w:ins>
      <w:ins w:id="655" w:author="Golden Spread Electric Cooperative" w:date="2023-07-31T15:29:00Z">
        <w:del w:id="656" w:author="ERCOT 020625" w:date="2024-12-30T17:00:00Z">
          <w:r w:rsidDel="00934F36">
            <w:delText>day period</w:delText>
          </w:r>
        </w:del>
        <w:r>
          <w:t>.  The Customer shall maintain a QSE at all times.</w:t>
        </w:r>
      </w:ins>
      <w:ins w:id="657" w:author="Golden Spread Electric Cooperative" w:date="2023-07-24T16:05:00Z">
        <w:r>
          <w:t xml:space="preserve">  </w:t>
        </w:r>
      </w:ins>
    </w:p>
    <w:p w14:paraId="3AE80946" w14:textId="25A30734" w:rsidR="00ED4647" w:rsidRDefault="00ED4647" w:rsidP="00ED4647">
      <w:pPr>
        <w:pStyle w:val="BodyTextNumbered"/>
        <w:rPr>
          <w:ins w:id="658" w:author="Golden Spread Electric Cooperative" w:date="2023-07-24T16:05:00Z"/>
        </w:rPr>
      </w:pPr>
      <w:ins w:id="659" w:author="Golden Spread Electric Cooperative" w:date="2023-07-24T16:05:00Z">
        <w:r>
          <w:t>(</w:t>
        </w:r>
      </w:ins>
      <w:ins w:id="660" w:author="ERCOT 020625" w:date="2025-01-29T18:53:00Z">
        <w:r w:rsidR="00A46BD0">
          <w:t>4</w:t>
        </w:r>
      </w:ins>
      <w:ins w:id="661" w:author="Golden Spread Electric Cooperative" w:date="2023-07-24T16:05:00Z">
        <w:del w:id="662" w:author="ERCOT 020625" w:date="2025-01-29T18:53:00Z">
          <w:r w:rsidDel="00A46BD0">
            <w:delText>3</w:delText>
          </w:r>
        </w:del>
        <w:r>
          <w:t>)</w:t>
        </w:r>
        <w:r>
          <w:tab/>
        </w:r>
        <w:del w:id="663" w:author="ERCOT 020625" w:date="2025-02-04T13:50:00Z">
          <w:r w:rsidRPr="00530E2D" w:rsidDel="009C1408">
            <w:rPr>
              <w:szCs w:val="24"/>
            </w:rPr>
            <w:delText>If</w:delText>
          </w:r>
          <w:r w:rsidDel="009C1408">
            <w:rPr>
              <w:szCs w:val="24"/>
            </w:rPr>
            <w:delText xml:space="preserve"> </w:delText>
          </w:r>
        </w:del>
        <w:del w:id="664" w:author="ERCOT 020625" w:date="2025-01-29T00:09:00Z">
          <w:r w:rsidDel="00AF461A">
            <w:rPr>
              <w:szCs w:val="24"/>
            </w:rPr>
            <w:delText>the representation of</w:delText>
          </w:r>
          <w:r w:rsidRPr="00530E2D" w:rsidDel="00AF461A">
            <w:rPr>
              <w:szCs w:val="24"/>
            </w:rPr>
            <w:delText xml:space="preserve"> a </w:delText>
          </w:r>
          <w:r w:rsidDel="00AF461A">
            <w:rPr>
              <w:szCs w:val="24"/>
            </w:rPr>
            <w:delText xml:space="preserve">Customer with one or more </w:delText>
          </w:r>
        </w:del>
      </w:ins>
      <w:ins w:id="665" w:author="Golden Spread Electric Cooperative" w:date="2024-06-12T14:18:00Z">
        <w:del w:id="666" w:author="ERCOT 020625" w:date="2025-01-16T21:51:00Z">
          <w:r w:rsidR="00AF1D57" w:rsidDel="003336D8">
            <w:rPr>
              <w:szCs w:val="24"/>
            </w:rPr>
            <w:delText>V</w:delText>
          </w:r>
        </w:del>
        <w:del w:id="667" w:author="ERCOT 020625" w:date="2025-01-29T00:09:00Z">
          <w:r w:rsidR="00AF1D57" w:rsidDel="00AF461A">
            <w:rPr>
              <w:szCs w:val="24"/>
            </w:rPr>
            <w:delText>ECL</w:delText>
          </w:r>
        </w:del>
      </w:ins>
      <w:ins w:id="668" w:author="Golden Spread Electric Cooperative" w:date="2023-07-24T16:05:00Z">
        <w:del w:id="669" w:author="ERCOT 020625" w:date="2025-01-29T00:09:00Z">
          <w:r w:rsidDel="00AF461A">
            <w:rPr>
              <w:szCs w:val="24"/>
            </w:rPr>
            <w:delText>s</w:delText>
          </w:r>
          <w:r w:rsidRPr="00530E2D" w:rsidDel="00AF461A">
            <w:rPr>
              <w:szCs w:val="24"/>
            </w:rPr>
            <w:delText xml:space="preserve"> </w:delText>
          </w:r>
          <w:r w:rsidDel="00AF461A">
            <w:rPr>
              <w:szCs w:val="24"/>
            </w:rPr>
            <w:delText>by its designated</w:delText>
          </w:r>
          <w:r w:rsidRPr="00530E2D" w:rsidDel="00AF461A">
            <w:rPr>
              <w:szCs w:val="24"/>
            </w:rPr>
            <w:delText xml:space="preserve"> QSE will terminate or</w:delText>
          </w:r>
          <w:r w:rsidDel="00AF461A">
            <w:rPr>
              <w:szCs w:val="24"/>
            </w:rPr>
            <w:delText xml:space="preserve"> </w:delText>
          </w:r>
        </w:del>
        <w:del w:id="670" w:author="ERCOT 020625" w:date="2025-02-04T13:50:00Z">
          <w:r w:rsidDel="009C1408">
            <w:rPr>
              <w:szCs w:val="24"/>
            </w:rPr>
            <w:delText>i</w:delText>
          </w:r>
        </w:del>
      </w:ins>
      <w:ins w:id="671" w:author="ERCOT 020625" w:date="2025-02-04T13:50:00Z">
        <w:r w:rsidR="009C1408">
          <w:rPr>
            <w:szCs w:val="24"/>
          </w:rPr>
          <w:t>I</w:t>
        </w:r>
      </w:ins>
      <w:ins w:id="672" w:author="Golden Spread Electric Cooperative" w:date="2023-07-24T16:05:00Z">
        <w:r>
          <w:rPr>
            <w:szCs w:val="24"/>
          </w:rPr>
          <w:t>f</w:t>
        </w:r>
        <w:r w:rsidRPr="00530E2D">
          <w:rPr>
            <w:szCs w:val="24"/>
          </w:rPr>
          <w:t xml:space="preserve"> the </w:t>
        </w:r>
        <w:r>
          <w:rPr>
            <w:szCs w:val="24"/>
          </w:rPr>
          <w:t>Customer</w:t>
        </w:r>
        <w:r w:rsidRPr="00530E2D">
          <w:rPr>
            <w:szCs w:val="24"/>
          </w:rPr>
          <w:t xml:space="preserve"> intends to be represented by a different QSE, the </w:t>
        </w:r>
        <w:r>
          <w:rPr>
            <w:szCs w:val="24"/>
          </w:rPr>
          <w:t>Customer</w:t>
        </w:r>
        <w:r w:rsidRPr="00530E2D">
          <w:rPr>
            <w:szCs w:val="24"/>
          </w:rPr>
          <w:t xml:space="preserve"> shall provide the name of the newly designated QSE to ERCOT along with </w:t>
        </w:r>
        <w:r>
          <w:t xml:space="preserve">a written statement from the designated QSE acknowledging that the QSE accepts responsibility for the accurate </w:t>
        </w:r>
      </w:ins>
      <w:ins w:id="673" w:author="Golden Spread Electric Cooperative" w:date="2023-08-01T18:08:00Z">
        <w:r>
          <w:t>telemetry</w:t>
        </w:r>
      </w:ins>
      <w:ins w:id="674" w:author="Golden Spread Electric Cooperative" w:date="2023-07-24T16:05:00Z">
        <w:r>
          <w:t xml:space="preserve"> </w:t>
        </w:r>
        <w:del w:id="675" w:author="ERCOT 020625" w:date="2025-01-16T21:52:00Z">
          <w:r w:rsidDel="003336D8">
            <w:delText xml:space="preserve">of the </w:delText>
          </w:r>
        </w:del>
      </w:ins>
      <w:ins w:id="676" w:author="Golden Spread Electric Cooperative" w:date="2024-06-12T14:18:00Z">
        <w:del w:id="677" w:author="ERCOT 020625" w:date="2025-01-16T21:52:00Z">
          <w:r w:rsidR="00AF1D57" w:rsidDel="003336D8">
            <w:delText>VECL</w:delText>
          </w:r>
        </w:del>
      </w:ins>
      <w:ins w:id="678" w:author="Golden Spread Electric Cooperative" w:date="2023-07-24T16:05:00Z">
        <w:del w:id="679" w:author="ERCOT 020625" w:date="2025-01-16T21:52:00Z">
          <w:r w:rsidDel="003336D8">
            <w:delText xml:space="preserve">’s Demand </w:delText>
          </w:r>
        </w:del>
        <w:r>
          <w:t xml:space="preserve">and timely instruction to the </w:t>
        </w:r>
      </w:ins>
      <w:ins w:id="680" w:author="Golden Spread Electric Cooperative" w:date="2024-06-12T14:18:00Z">
        <w:del w:id="681" w:author="ERCOT 020625" w:date="2025-01-16T21:52:00Z">
          <w:r w:rsidR="00AF1D57" w:rsidDel="003336D8">
            <w:delText>V</w:delText>
          </w:r>
        </w:del>
        <w:r w:rsidR="00AF1D57">
          <w:t>ECL</w:t>
        </w:r>
      </w:ins>
      <w:ins w:id="682" w:author="Golden Spread Electric Cooperative" w:date="2023-07-24T16:05:00Z">
        <w:r>
          <w:t xml:space="preserve"> in the event of a</w:t>
        </w:r>
      </w:ins>
      <w:ins w:id="683" w:author="ERCOT 020625" w:date="2025-02-03T14:44:00Z">
        <w:r w:rsidR="00761C8D">
          <w:t>n</w:t>
        </w:r>
      </w:ins>
      <w:ins w:id="684" w:author="Golden Spread Electric Cooperative" w:date="2023-07-24T16:05:00Z">
        <w:r>
          <w:t xml:space="preserve"> </w:t>
        </w:r>
      </w:ins>
      <w:ins w:id="685" w:author="Golden Spread Electric Cooperative" w:date="2024-06-12T14:18:00Z">
        <w:del w:id="686" w:author="ERCOT 020625" w:date="2025-01-16T21:52:00Z">
          <w:r w:rsidR="00AF1D57" w:rsidDel="003336D8">
            <w:delText>V</w:delText>
          </w:r>
        </w:del>
        <w:r w:rsidR="00AF1D57">
          <w:t>ECL</w:t>
        </w:r>
      </w:ins>
      <w:ins w:id="687" w:author="Golden Spread Electric Cooperative" w:date="2023-07-24T16:05:00Z">
        <w:r>
          <w:t xml:space="preserve"> deployment under these Protocols</w:t>
        </w:r>
        <w:r w:rsidRPr="00B35DA1">
          <w:t xml:space="preserve"> (Section 23, Form </w:t>
        </w:r>
      </w:ins>
      <w:ins w:id="688" w:author="Golden Spread Electric Cooperative" w:date="2024-06-18T16:40:00Z">
        <w:r w:rsidR="00845188">
          <w:t>T</w:t>
        </w:r>
      </w:ins>
      <w:ins w:id="689" w:author="Golden Spread Electric Cooperative" w:date="2023-07-24T16:05:00Z">
        <w:r w:rsidRPr="00BD0D7D">
          <w:rPr>
            <w:bCs/>
          </w:rPr>
          <w:t>)</w:t>
        </w:r>
        <w:r>
          <w:t xml:space="preserve">.  </w:t>
        </w:r>
      </w:ins>
    </w:p>
    <w:p w14:paraId="12095987" w14:textId="3172693A" w:rsidR="00A46BD0" w:rsidRDefault="00ED4647" w:rsidP="009C1408">
      <w:pPr>
        <w:pStyle w:val="BodyTextNumbered"/>
        <w:rPr>
          <w:ins w:id="690" w:author="ERCOT 020625" w:date="2025-01-29T18:53:00Z"/>
        </w:rPr>
      </w:pPr>
      <w:ins w:id="691" w:author="Golden Spread Electric Cooperative" w:date="2023-07-24T16:05:00Z">
        <w:r>
          <w:t>(</w:t>
        </w:r>
      </w:ins>
      <w:ins w:id="692" w:author="ERCOT 020625" w:date="2025-01-29T18:53:00Z">
        <w:r w:rsidR="00A46BD0">
          <w:t>5</w:t>
        </w:r>
      </w:ins>
      <w:ins w:id="693" w:author="Golden Spread Electric Cooperative" w:date="2023-07-24T16:05:00Z">
        <w:del w:id="694" w:author="ERCOT 020625" w:date="2025-01-29T18:53:00Z">
          <w:r w:rsidDel="00A46BD0">
            <w:delText>4</w:delText>
          </w:r>
        </w:del>
        <w:r>
          <w:t>)</w:t>
        </w:r>
        <w:r>
          <w:tab/>
        </w:r>
      </w:ins>
      <w:ins w:id="695" w:author="ERCOT 020625" w:date="2025-01-29T18:53:00Z">
        <w:r w:rsidR="00A46BD0">
          <w:t>A Customer may terminate its ECL registration only with the written consent of each of its interconnecting TDSPs</w:t>
        </w:r>
      </w:ins>
      <w:ins w:id="696" w:author="Oncor 022525" w:date="2025-02-13T11:17:00Z">
        <w:r w:rsidR="004A255C">
          <w:t xml:space="preserve"> </w:t>
        </w:r>
        <w:r w:rsidR="004A255C" w:rsidRPr="00E918B3">
          <w:t>and its T</w:t>
        </w:r>
      </w:ins>
      <w:ins w:id="697" w:author="Oncor 022525" w:date="2025-02-13T11:27:00Z">
        <w:r w:rsidR="001C5270" w:rsidRPr="00E918B3">
          <w:t>O</w:t>
        </w:r>
      </w:ins>
      <w:ins w:id="698" w:author="ERCOT 020625" w:date="2025-01-29T18:53:00Z">
        <w:r w:rsidR="00A46BD0">
          <w:t xml:space="preserve">.  The Customer may request termination of its ECL registration by submitting a completed </w:t>
        </w:r>
      </w:ins>
      <w:ins w:id="699" w:author="ERCOT 020625" w:date="2025-02-04T18:23:00Z">
        <w:r w:rsidR="00132A6D">
          <w:rPr>
            <w:color w:val="000000"/>
          </w:rPr>
          <w:t>Early Curtailment Load Designation Form,</w:t>
        </w:r>
      </w:ins>
      <w:ins w:id="700" w:author="ERCOT 020625" w:date="2025-01-29T18:53:00Z">
        <w:r w:rsidR="00A46BD0">
          <w:t xml:space="preserve"> that includes the acknowledgement of the Customer and each interconnecting TDSP</w:t>
        </w:r>
      </w:ins>
      <w:ins w:id="701" w:author="ERCOT 020625" w:date="2025-01-29T19:03:00Z">
        <w:r w:rsidR="00E65130">
          <w:t xml:space="preserve"> no later than 45 days prior to the proposed effective date of the change.</w:t>
        </w:r>
      </w:ins>
    </w:p>
    <w:p w14:paraId="1ED228B4" w14:textId="482C4BEF" w:rsidR="008E6866" w:rsidRDefault="00A46BD0" w:rsidP="009C1408">
      <w:pPr>
        <w:pStyle w:val="BodyTextNumbered"/>
        <w:rPr>
          <w:ins w:id="702" w:author="ERCOT 020625" w:date="2025-01-22T12:41:00Z"/>
        </w:rPr>
      </w:pPr>
      <w:ins w:id="703" w:author="ERCOT 020625" w:date="2025-01-29T18:53:00Z">
        <w:r>
          <w:t>(6)</w:t>
        </w:r>
        <w:r>
          <w:tab/>
        </w:r>
      </w:ins>
      <w:ins w:id="704" w:author="Golden Spread Electric Cooperative" w:date="2023-07-24T16:05:00Z">
        <w:del w:id="705" w:author="ERCOT 020625" w:date="2025-01-29T18:53:00Z">
          <w:r w:rsidR="00ED4647" w:rsidDel="0001149C">
            <w:delText xml:space="preserve">The </w:delText>
          </w:r>
          <w:r w:rsidR="00ED4647" w:rsidRPr="008E6866" w:rsidDel="0001149C">
            <w:rPr>
              <w:szCs w:val="24"/>
            </w:rPr>
            <w:delText>following</w:delText>
          </w:r>
          <w:r w:rsidR="00ED4647" w:rsidDel="0001149C">
            <w:delText xml:space="preserve"> apply to all</w:delText>
          </w:r>
        </w:del>
      </w:ins>
      <w:ins w:id="706" w:author="ERCOT 020625" w:date="2025-01-29T18:53:00Z">
        <w:r w:rsidR="0001149C">
          <w:t>For each</w:t>
        </w:r>
      </w:ins>
      <w:ins w:id="707" w:author="Golden Spread Electric Cooperative" w:date="2023-07-24T16:05:00Z">
        <w:r w:rsidR="00ED4647">
          <w:t xml:space="preserve"> </w:t>
        </w:r>
      </w:ins>
      <w:ins w:id="708" w:author="Golden Spread Electric Cooperative" w:date="2024-06-18T15:36:00Z">
        <w:del w:id="709" w:author="ERCOT 020625" w:date="2025-01-16T21:52:00Z">
          <w:r w:rsidR="006E18C7" w:rsidDel="003336D8">
            <w:delText>V</w:delText>
          </w:r>
        </w:del>
        <w:r w:rsidR="006E18C7">
          <w:t>ECL</w:t>
        </w:r>
      </w:ins>
      <w:ins w:id="710" w:author="Golden Spread Electric Cooperative" w:date="2023-07-24T16:05:00Z">
        <w:del w:id="711" w:author="ERCOT 020625" w:date="2025-01-29T18:53:00Z">
          <w:r w:rsidR="00ED4647" w:rsidDel="0001149C">
            <w:delText>s</w:delText>
          </w:r>
        </w:del>
        <w:r w:rsidR="00ED4647">
          <w:t>:</w:t>
        </w:r>
      </w:ins>
    </w:p>
    <w:p w14:paraId="307AC74A" w14:textId="2EFDB40B" w:rsidR="00ED4647" w:rsidRDefault="00ED4647" w:rsidP="008E6866">
      <w:pPr>
        <w:pStyle w:val="BodyTextNumbered"/>
        <w:ind w:left="1440"/>
        <w:rPr>
          <w:ins w:id="712" w:author="Golden Spread Electric Cooperative" w:date="2023-07-24T16:05:00Z"/>
        </w:rPr>
      </w:pPr>
      <w:ins w:id="713" w:author="Golden Spread Electric Cooperative" w:date="2023-07-24T16:05:00Z">
        <w:r>
          <w:t>(a)</w:t>
        </w:r>
        <w:r>
          <w:tab/>
          <w:t>The designated QSE shall install all telemetry required</w:t>
        </w:r>
      </w:ins>
      <w:ins w:id="714" w:author="Golden Spread Electric Cooperative" w:date="2023-07-31T16:44:00Z">
        <w:r>
          <w:t xml:space="preserve"> by</w:t>
        </w:r>
      </w:ins>
      <w:ins w:id="715" w:author="Golden Spread Electric Cooperative" w:date="2023-07-31T16:45:00Z">
        <w:r>
          <w:t xml:space="preserve"> </w:t>
        </w:r>
      </w:ins>
      <w:ins w:id="716" w:author="Golden Spread Electric Cooperative" w:date="2023-07-24T16:05:00Z">
        <w:r>
          <w:t xml:space="preserve">these Protocols for the requesting Customer and schedule point-to-point data verification with ERCOT.  </w:t>
        </w:r>
      </w:ins>
    </w:p>
    <w:p w14:paraId="713C34D3" w14:textId="6243567D" w:rsidR="00ED4647" w:rsidRDefault="00ED4647" w:rsidP="00ED4647">
      <w:pPr>
        <w:pStyle w:val="BodyTextNumbered"/>
        <w:ind w:left="1440"/>
        <w:rPr>
          <w:ins w:id="717" w:author="Golden Spread Electric Cooperative" w:date="2023-07-24T16:05:00Z"/>
        </w:rPr>
      </w:pPr>
      <w:ins w:id="718" w:author="Golden Spread Electric Cooperative" w:date="2023-07-24T16:05:00Z">
        <w:r>
          <w:t>(b)</w:t>
        </w:r>
        <w:r>
          <w:tab/>
          <w:t>The designated QSE shall submit telemetry data descriptions to ERCOT to meet ERCOT’s normal model update process.</w:t>
        </w:r>
      </w:ins>
    </w:p>
    <w:p w14:paraId="2DC385C7" w14:textId="07CCCDEB" w:rsidR="00ED4647" w:rsidRDefault="00ED4647" w:rsidP="00ED4647">
      <w:pPr>
        <w:pStyle w:val="BodyTextNumbered"/>
        <w:ind w:left="1440"/>
        <w:rPr>
          <w:ins w:id="719" w:author="Oncor 081424" w:date="2024-07-17T15:55:00Z"/>
        </w:rPr>
      </w:pPr>
      <w:ins w:id="720" w:author="Golden Spread Electric Cooperative" w:date="2023-07-24T16:05:00Z">
        <w:r>
          <w:lastRenderedPageBreak/>
          <w:t>(c)</w:t>
        </w:r>
        <w:r>
          <w:tab/>
          <w:t xml:space="preserve">The </w:t>
        </w:r>
      </w:ins>
      <w:ins w:id="721" w:author="Golden Spread Electric Cooperative" w:date="2024-06-18T16:52:00Z">
        <w:del w:id="722" w:author="Oncor 081424" w:date="2024-07-17T15:55:00Z">
          <w:r w:rsidR="004069FC" w:rsidDel="00C230BF">
            <w:delText>Transmission Service Provider (</w:delText>
          </w:r>
        </w:del>
      </w:ins>
      <w:ins w:id="723" w:author="Golden Spread Electric Cooperative" w:date="2023-07-24T16:05:00Z">
        <w:del w:id="724" w:author="Oncor 081424" w:date="2024-07-17T15:55:00Z">
          <w:r w:rsidDel="00C230BF">
            <w:delText>TSP</w:delText>
          </w:r>
        </w:del>
      </w:ins>
      <w:ins w:id="725" w:author="Golden Spread Electric Cooperative" w:date="2024-06-18T16:52:00Z">
        <w:del w:id="726" w:author="Oncor 081424" w:date="2024-07-17T15:55:00Z">
          <w:r w:rsidR="004069FC" w:rsidDel="00C230BF">
            <w:delText>)</w:delText>
          </w:r>
        </w:del>
      </w:ins>
      <w:ins w:id="727" w:author="Golden Spread Electric Cooperative" w:date="2023-07-24T16:05:00Z">
        <w:del w:id="728" w:author="Oncor 081424" w:date="2024-07-17T15:55:00Z">
          <w:r w:rsidDel="00C230BF">
            <w:delText xml:space="preserve"> or </w:delText>
          </w:r>
        </w:del>
        <w:del w:id="729" w:author="ERCOT 050725" w:date="2025-05-07T16:01:00Z" w16du:dateUtc="2025-05-07T21:01:00Z">
          <w:r w:rsidDel="00E442BC">
            <w:delText>Resource Entity</w:delText>
          </w:r>
        </w:del>
      </w:ins>
      <w:ins w:id="730" w:author="ERCOT 050725" w:date="2025-05-07T16:01:00Z" w16du:dateUtc="2025-05-07T21:01:00Z">
        <w:r w:rsidR="00E442BC">
          <w:t>designated QSE</w:t>
        </w:r>
      </w:ins>
      <w:ins w:id="731" w:author="Golden Spread Electric Cooperative" w:date="2023-07-24T16:05:00Z">
        <w:r>
          <w:t xml:space="preserve"> </w:t>
        </w:r>
        <w:del w:id="732" w:author="Oncor 081424" w:date="2024-07-17T15:55:00Z">
          <w:r w:rsidDel="00C230BF">
            <w:delText xml:space="preserve">as appropriate </w:delText>
          </w:r>
        </w:del>
      </w:ins>
      <w:ins w:id="733" w:author="ERCOT 020625" w:date="2025-01-28T23:46:00Z">
        <w:r w:rsidR="003B2943">
          <w:t xml:space="preserve">for </w:t>
        </w:r>
      </w:ins>
      <w:ins w:id="734" w:author="ERCOT 020625" w:date="2025-01-29T18:51:00Z">
        <w:r w:rsidR="00A46BD0">
          <w:t xml:space="preserve">a Resource </w:t>
        </w:r>
      </w:ins>
      <w:ins w:id="735" w:author="ERCOT 020625" w:date="2025-01-28T23:46:00Z">
        <w:r w:rsidR="003B2943">
          <w:t xml:space="preserve">co-located </w:t>
        </w:r>
      </w:ins>
      <w:ins w:id="736" w:author="ERCOT 020625" w:date="2025-01-29T18:51:00Z">
        <w:r w:rsidR="00A46BD0">
          <w:t>w</w:t>
        </w:r>
      </w:ins>
      <w:ins w:id="737" w:author="ERCOT 020625" w:date="2025-01-29T18:52:00Z">
        <w:r w:rsidR="00A46BD0">
          <w:t xml:space="preserve">ith an </w:t>
        </w:r>
      </w:ins>
      <w:ins w:id="738" w:author="ERCOT 020625" w:date="2025-01-28T23:46:00Z">
        <w:r w:rsidR="003B2943">
          <w:t xml:space="preserve">ECL </w:t>
        </w:r>
      </w:ins>
      <w:ins w:id="739" w:author="Golden Spread Electric Cooperative" w:date="2023-07-24T16:05:00Z">
        <w:r>
          <w:t xml:space="preserve">must submit any changes in </w:t>
        </w:r>
        <w:del w:id="740" w:author="Oncor 081424" w:date="2024-07-17T15:55:00Z">
          <w:r w:rsidDel="00C230BF">
            <w:delText xml:space="preserve">system topology or </w:delText>
          </w:r>
        </w:del>
        <w:r>
          <w:t>telemetry</w:t>
        </w:r>
        <w:r w:rsidRPr="005140D9">
          <w:t xml:space="preserve"> </w:t>
        </w:r>
        <w:r>
          <w:t xml:space="preserve">on behalf of the Customer according to Section </w:t>
        </w:r>
        <w:r w:rsidRPr="005265DB">
          <w:t>3.3.2.1</w:t>
        </w:r>
        <w:r>
          <w:t xml:space="preserve">, </w:t>
        </w:r>
        <w:r w:rsidRPr="005265DB">
          <w:t>Information to Be Provided to ERCOT</w:t>
        </w:r>
        <w:r>
          <w:t xml:space="preserve">.  </w:t>
        </w:r>
      </w:ins>
    </w:p>
    <w:p w14:paraId="291C0DC3" w14:textId="6B8B4049" w:rsidR="00C230BF" w:rsidRDefault="00C230BF" w:rsidP="00ED4647">
      <w:pPr>
        <w:pStyle w:val="BodyTextNumbered"/>
        <w:ind w:left="1440"/>
        <w:rPr>
          <w:ins w:id="741" w:author="Golden Spread Electric Cooperative" w:date="2023-07-24T16:05:00Z"/>
        </w:rPr>
      </w:pPr>
      <w:ins w:id="742" w:author="Oncor 081424" w:date="2024-07-17T15:55:00Z">
        <w:r>
          <w:t>(d)</w:t>
        </w:r>
        <w:r>
          <w:tab/>
          <w:t xml:space="preserve">The interconnecting </w:t>
        </w:r>
      </w:ins>
      <w:ins w:id="743" w:author="Oncor 081424" w:date="2024-08-13T15:12:00Z">
        <w:r w:rsidR="00117BEE">
          <w:t>Transmission Service Provider (</w:t>
        </w:r>
      </w:ins>
      <w:ins w:id="744" w:author="Oncor 081424" w:date="2024-07-17T15:55:00Z">
        <w:r>
          <w:t>TSP</w:t>
        </w:r>
      </w:ins>
      <w:ins w:id="745" w:author="Oncor 081424" w:date="2024-08-13T15:12:00Z">
        <w:r w:rsidR="00117BEE">
          <w:t>)</w:t>
        </w:r>
      </w:ins>
      <w:ins w:id="746" w:author="Oncor 081424" w:date="2024-07-17T15:55:00Z">
        <w:r>
          <w:t xml:space="preserve"> must submit any changes in system topology on behalf of th</w:t>
        </w:r>
      </w:ins>
      <w:ins w:id="747" w:author="Oncor 081424" w:date="2024-07-17T15:56:00Z">
        <w:r>
          <w:t xml:space="preserve">e </w:t>
        </w:r>
        <w:del w:id="748" w:author="ERCOT 020625" w:date="2025-01-16T21:53:00Z">
          <w:r w:rsidDel="003336D8">
            <w:delText>V</w:delText>
          </w:r>
        </w:del>
        <w:r>
          <w:t>ECL according to Section 3.3.2.1.</w:t>
        </w:r>
      </w:ins>
    </w:p>
    <w:p w14:paraId="40EFF856" w14:textId="49670BD1" w:rsidR="00ED4647" w:rsidRDefault="00ED4647" w:rsidP="00ED4647">
      <w:pPr>
        <w:pStyle w:val="BodyTextNumbered"/>
        <w:ind w:left="1440"/>
        <w:rPr>
          <w:ins w:id="749" w:author="Golden Spread Electric Cooperative" w:date="2023-07-24T16:05:00Z"/>
        </w:rPr>
      </w:pPr>
      <w:ins w:id="750" w:author="Golden Spread Electric Cooperative" w:date="2023-07-24T16:05:00Z">
        <w:r>
          <w:t>(</w:t>
        </w:r>
        <w:del w:id="751" w:author="Oncor 081424" w:date="2024-08-13T15:14:00Z">
          <w:r w:rsidDel="00117BEE">
            <w:delText>d</w:delText>
          </w:r>
        </w:del>
      </w:ins>
      <w:ins w:id="752" w:author="Oncor 081424" w:date="2024-08-13T15:14:00Z">
        <w:r w:rsidR="00117BEE">
          <w:t>e</w:t>
        </w:r>
      </w:ins>
      <w:ins w:id="753" w:author="Golden Spread Electric Cooperative" w:date="2023-07-24T16:05:00Z">
        <w:r>
          <w:t>)</w:t>
        </w:r>
        <w:r>
          <w:tab/>
          <w:t>The effective date for the newly designated QSE</w:t>
        </w:r>
      </w:ins>
      <w:ins w:id="754" w:author="ERCOT 020625" w:date="2025-01-13T13:49:00Z">
        <w:r w:rsidR="003C6BF6">
          <w:t>, TO, or TDSP</w:t>
        </w:r>
      </w:ins>
      <w:ins w:id="755" w:author="Golden Spread Electric Cooperative" w:date="2023-07-24T16:05:00Z">
        <w:r>
          <w:t xml:space="preserve"> shall be in accordance with Section 3.10.1.  </w:t>
        </w:r>
      </w:ins>
    </w:p>
    <w:p w14:paraId="1AFB24C8" w14:textId="6FCCE196" w:rsidR="00F81D20" w:rsidRDefault="00ED4647" w:rsidP="00D365F8">
      <w:pPr>
        <w:pStyle w:val="BodyTextNumbered"/>
        <w:ind w:left="1440"/>
        <w:rPr>
          <w:ins w:id="756" w:author="ERCOT 020625" w:date="2025-01-12T11:47:00Z"/>
        </w:rPr>
      </w:pPr>
      <w:ins w:id="757" w:author="Golden Spread Electric Cooperative" w:date="2023-07-24T16:05:00Z">
        <w:r>
          <w:t>(</w:t>
        </w:r>
        <w:del w:id="758" w:author="Oncor 081424" w:date="2024-08-13T15:14:00Z">
          <w:r w:rsidDel="00117BEE">
            <w:delText>e</w:delText>
          </w:r>
        </w:del>
      </w:ins>
      <w:ins w:id="759" w:author="Oncor 081424" w:date="2024-08-13T15:14:00Z">
        <w:r w:rsidR="00117BEE">
          <w:t>f</w:t>
        </w:r>
      </w:ins>
      <w:ins w:id="760" w:author="Golden Spread Electric Cooperative" w:date="2023-07-24T16:05:00Z">
        <w:r>
          <w:t>)</w:t>
        </w:r>
        <w:r>
          <w:tab/>
          <w:t>ERCOT may request the Customer to develop a transition implementation plan to be approved by ERCOT that sets appropriate deadlines for completion of all required data and telemetry verification and cutover testing activities with ERCOT.</w:t>
        </w:r>
      </w:ins>
      <w:ins w:id="761" w:author="ERCOT 020625" w:date="2025-01-16T09:41:00Z">
        <w:r w:rsidR="00F81D20">
          <w:t xml:space="preserve"> </w:t>
        </w:r>
      </w:ins>
    </w:p>
    <w:p w14:paraId="2743ACAB" w14:textId="07338952" w:rsidR="00922EED" w:rsidRDefault="00922EED" w:rsidP="00313857">
      <w:pPr>
        <w:pStyle w:val="BodyTextNumbered"/>
        <w:ind w:left="0" w:firstLine="0"/>
      </w:pPr>
    </w:p>
    <w:p w14:paraId="74E7ED90" w14:textId="77777777" w:rsidR="00ED4647" w:rsidRDefault="00ED4647" w:rsidP="00ED4647">
      <w:pPr>
        <w:jc w:val="center"/>
        <w:outlineLvl w:val="0"/>
        <w:rPr>
          <w:b/>
          <w:iCs/>
          <w:szCs w:val="20"/>
        </w:rPr>
      </w:pPr>
    </w:p>
    <w:p w14:paraId="0091B04B" w14:textId="77777777" w:rsidR="00ED4647" w:rsidRDefault="00ED4647" w:rsidP="00ED4647"/>
    <w:p w14:paraId="7024CDD6" w14:textId="77777777" w:rsidR="00ED4647" w:rsidRDefault="00ED4647" w:rsidP="00ED4647"/>
    <w:p w14:paraId="4EF98B78" w14:textId="77777777" w:rsidR="00ED4647" w:rsidRDefault="00ED4647" w:rsidP="00ED4647"/>
    <w:p w14:paraId="56686238" w14:textId="77777777" w:rsidR="00ED4647" w:rsidRDefault="00ED4647" w:rsidP="00ED4647"/>
    <w:p w14:paraId="7D8CE032" w14:textId="77777777" w:rsidR="00ED4647" w:rsidRDefault="00ED4647" w:rsidP="00ED4647"/>
    <w:p w14:paraId="6BC0675E" w14:textId="77777777" w:rsidR="00BC25D4" w:rsidRDefault="00BC25D4" w:rsidP="00ED4647"/>
    <w:p w14:paraId="7518307B" w14:textId="77777777" w:rsidR="00BC25D4" w:rsidRDefault="00BC25D4" w:rsidP="00ED4647"/>
    <w:p w14:paraId="3A502851" w14:textId="77777777" w:rsidR="00BC25D4" w:rsidRDefault="00BC25D4" w:rsidP="00ED4647"/>
    <w:p w14:paraId="73679EF4" w14:textId="77777777" w:rsidR="00BC25D4" w:rsidRDefault="00BC25D4" w:rsidP="00ED4647"/>
    <w:p w14:paraId="56A66198" w14:textId="77777777" w:rsidR="00BC25D4" w:rsidRDefault="00BC25D4" w:rsidP="00ED4647"/>
    <w:p w14:paraId="6EA30832" w14:textId="77777777" w:rsidR="00283D69" w:rsidRDefault="00283D69" w:rsidP="00ED4647"/>
    <w:p w14:paraId="016A317E" w14:textId="77777777" w:rsidR="00BC25D4" w:rsidRDefault="00BC25D4" w:rsidP="00ED4647"/>
    <w:p w14:paraId="35AB74E6" w14:textId="77777777" w:rsidR="00BC25D4" w:rsidRDefault="00BC25D4" w:rsidP="00ED4647"/>
    <w:p w14:paraId="46D666E1" w14:textId="77777777" w:rsidR="00BC25D4" w:rsidRDefault="00BC25D4" w:rsidP="00ED4647"/>
    <w:p w14:paraId="65F88548" w14:textId="77777777" w:rsidR="00BC25D4" w:rsidRDefault="00BC25D4" w:rsidP="00ED4647"/>
    <w:p w14:paraId="3C521508" w14:textId="77777777" w:rsidR="00BC25D4" w:rsidRDefault="00BC25D4" w:rsidP="00ED4647"/>
    <w:p w14:paraId="23FFA115" w14:textId="77777777" w:rsidR="00BC25D4" w:rsidRDefault="00BC25D4" w:rsidP="00ED4647"/>
    <w:p w14:paraId="673C143C" w14:textId="77777777" w:rsidR="00BC25D4" w:rsidRDefault="00BC25D4" w:rsidP="00ED4647"/>
    <w:p w14:paraId="0A858D7C" w14:textId="77777777" w:rsidR="00BC25D4" w:rsidRDefault="00BC25D4" w:rsidP="00ED4647"/>
    <w:p w14:paraId="2BF722C3" w14:textId="77777777" w:rsidR="00BC25D4" w:rsidRDefault="00BC25D4" w:rsidP="00ED4647"/>
    <w:p w14:paraId="16779216" w14:textId="77777777" w:rsidR="00ED4647" w:rsidRDefault="00ED4647" w:rsidP="00ED4647"/>
    <w:p w14:paraId="042C2472" w14:textId="77777777" w:rsidR="00ED4647" w:rsidRDefault="00ED4647" w:rsidP="00ED4647"/>
    <w:p w14:paraId="2C7EE3B6" w14:textId="77777777" w:rsidR="00ED4647" w:rsidRPr="00F72B58" w:rsidRDefault="00ED4647" w:rsidP="00ED4647">
      <w:pPr>
        <w:jc w:val="center"/>
        <w:outlineLvl w:val="0"/>
        <w:rPr>
          <w:ins w:id="762" w:author="Golden Spread Electric Cooperative" w:date="2023-07-24T16:06:00Z"/>
          <w:b/>
          <w:sz w:val="36"/>
          <w:szCs w:val="36"/>
        </w:rPr>
      </w:pPr>
      <w:ins w:id="763" w:author="Golden Spread Electric Cooperative" w:date="2023-07-24T16:06:00Z">
        <w:r w:rsidRPr="00F72B58">
          <w:rPr>
            <w:b/>
            <w:sz w:val="36"/>
            <w:szCs w:val="36"/>
          </w:rPr>
          <w:t>ERCOT Nodal Protocols</w:t>
        </w:r>
      </w:ins>
    </w:p>
    <w:p w14:paraId="1AF27CBC" w14:textId="77777777" w:rsidR="00ED4647" w:rsidRPr="00F72B58" w:rsidRDefault="00ED4647" w:rsidP="00ED4647">
      <w:pPr>
        <w:jc w:val="center"/>
        <w:outlineLvl w:val="0"/>
        <w:rPr>
          <w:ins w:id="764" w:author="Golden Spread Electric Cooperative" w:date="2023-07-24T16:06:00Z"/>
          <w:b/>
          <w:sz w:val="36"/>
          <w:szCs w:val="36"/>
        </w:rPr>
      </w:pPr>
    </w:p>
    <w:p w14:paraId="63A7F3F0" w14:textId="77777777" w:rsidR="00ED4647" w:rsidRPr="00F72B58" w:rsidRDefault="00ED4647" w:rsidP="00ED4647">
      <w:pPr>
        <w:jc w:val="center"/>
        <w:outlineLvl w:val="0"/>
        <w:rPr>
          <w:ins w:id="765" w:author="Golden Spread Electric Cooperative" w:date="2023-07-24T16:06:00Z"/>
          <w:b/>
          <w:sz w:val="36"/>
          <w:szCs w:val="36"/>
        </w:rPr>
      </w:pPr>
      <w:ins w:id="766" w:author="Golden Spread Electric Cooperative" w:date="2023-07-24T16:06:00Z">
        <w:r>
          <w:rPr>
            <w:b/>
            <w:sz w:val="36"/>
            <w:szCs w:val="36"/>
          </w:rPr>
          <w:t>Section 23</w:t>
        </w:r>
      </w:ins>
    </w:p>
    <w:p w14:paraId="3D462E81" w14:textId="77777777" w:rsidR="00ED4647" w:rsidRPr="00F72B58" w:rsidRDefault="00ED4647" w:rsidP="00ED4647">
      <w:pPr>
        <w:jc w:val="center"/>
        <w:outlineLvl w:val="0"/>
        <w:rPr>
          <w:ins w:id="767" w:author="Golden Spread Electric Cooperative" w:date="2023-07-24T16:06:00Z"/>
          <w:b/>
        </w:rPr>
      </w:pPr>
    </w:p>
    <w:p w14:paraId="4872EF6B" w14:textId="429C218C" w:rsidR="00ED4647" w:rsidRPr="00F72B58" w:rsidRDefault="00ED4647" w:rsidP="00ED4647">
      <w:pPr>
        <w:jc w:val="center"/>
        <w:outlineLvl w:val="0"/>
        <w:rPr>
          <w:ins w:id="768" w:author="Golden Spread Electric Cooperative" w:date="2023-07-24T16:06:00Z"/>
          <w:b/>
          <w:sz w:val="36"/>
          <w:szCs w:val="36"/>
        </w:rPr>
      </w:pPr>
      <w:ins w:id="769" w:author="Golden Spread Electric Cooperative" w:date="2023-07-24T16:06:00Z">
        <w:r>
          <w:rPr>
            <w:b/>
            <w:sz w:val="36"/>
            <w:szCs w:val="36"/>
          </w:rPr>
          <w:lastRenderedPageBreak/>
          <w:t>Form</w:t>
        </w:r>
        <w:r w:rsidRPr="00F72B58">
          <w:rPr>
            <w:b/>
            <w:sz w:val="36"/>
            <w:szCs w:val="36"/>
          </w:rPr>
          <w:t xml:space="preserve"> </w:t>
        </w:r>
      </w:ins>
      <w:ins w:id="770" w:author="Golden Spread Electric Cooperative" w:date="2024-06-18T16:40:00Z">
        <w:r w:rsidR="00845188">
          <w:rPr>
            <w:b/>
            <w:sz w:val="36"/>
            <w:szCs w:val="36"/>
          </w:rPr>
          <w:t>T</w:t>
        </w:r>
      </w:ins>
      <w:ins w:id="771" w:author="Golden Spread Electric Cooperative" w:date="2023-07-24T16:06:00Z">
        <w:r w:rsidRPr="00F72B58">
          <w:rPr>
            <w:b/>
            <w:sz w:val="36"/>
            <w:szCs w:val="36"/>
          </w:rPr>
          <w:t xml:space="preserve">:  </w:t>
        </w:r>
        <w:del w:id="772" w:author="ERCOT 020625" w:date="2025-01-28T22:06:00Z">
          <w:r w:rsidDel="00030142">
            <w:rPr>
              <w:b/>
              <w:sz w:val="36"/>
              <w:szCs w:val="36"/>
            </w:rPr>
            <w:delText>Qualified Scheduling Entity</w:delText>
          </w:r>
        </w:del>
      </w:ins>
      <w:ins w:id="773" w:author="Oncor 081424" w:date="2024-08-06T10:33:00Z">
        <w:del w:id="774" w:author="ERCOT 020625" w:date="2025-01-28T22:06:00Z">
          <w:r w:rsidR="001127C4" w:rsidDel="00030142">
            <w:rPr>
              <w:b/>
              <w:sz w:val="36"/>
              <w:szCs w:val="36"/>
            </w:rPr>
            <w:delText>, Transmission Operator</w:delText>
          </w:r>
        </w:del>
      </w:ins>
      <w:ins w:id="775" w:author="Oncor 081424" w:date="2024-08-06T10:42:00Z">
        <w:del w:id="776" w:author="ERCOT 020625" w:date="2025-01-28T22:06:00Z">
          <w:r w:rsidR="005E177C" w:rsidDel="00030142">
            <w:rPr>
              <w:b/>
              <w:sz w:val="36"/>
              <w:szCs w:val="36"/>
            </w:rPr>
            <w:delText>,</w:delText>
          </w:r>
        </w:del>
      </w:ins>
      <w:ins w:id="777" w:author="Oncor 081424" w:date="2024-08-06T10:33:00Z">
        <w:del w:id="778" w:author="ERCOT 020625" w:date="2025-01-28T22:06:00Z">
          <w:r w:rsidR="001127C4" w:rsidDel="00030142">
            <w:rPr>
              <w:b/>
              <w:sz w:val="36"/>
              <w:szCs w:val="36"/>
            </w:rPr>
            <w:delText xml:space="preserve"> and Transmission </w:delText>
          </w:r>
        </w:del>
      </w:ins>
      <w:ins w:id="779" w:author="Oncor 081424" w:date="2024-08-13T14:30:00Z">
        <w:del w:id="780" w:author="ERCOT 020625" w:date="2025-01-28T22:06:00Z">
          <w:r w:rsidR="006E5D72" w:rsidDel="00030142">
            <w:rPr>
              <w:b/>
              <w:sz w:val="36"/>
              <w:szCs w:val="36"/>
            </w:rPr>
            <w:delText>and/</w:delText>
          </w:r>
        </w:del>
      </w:ins>
      <w:ins w:id="781" w:author="Oncor 081424" w:date="2024-08-06T10:42:00Z">
        <w:del w:id="782" w:author="ERCOT 020625" w:date="2025-01-28T22:06:00Z">
          <w:r w:rsidR="005E177C" w:rsidDel="00030142">
            <w:rPr>
              <w:b/>
              <w:sz w:val="36"/>
              <w:szCs w:val="36"/>
            </w:rPr>
            <w:delText xml:space="preserve">or Distribution </w:delText>
          </w:r>
        </w:del>
      </w:ins>
      <w:ins w:id="783" w:author="Oncor 081424" w:date="2024-08-06T10:33:00Z">
        <w:del w:id="784" w:author="ERCOT 020625" w:date="2025-01-28T22:06:00Z">
          <w:r w:rsidR="001127C4" w:rsidDel="00030142">
            <w:rPr>
              <w:b/>
              <w:sz w:val="36"/>
              <w:szCs w:val="36"/>
            </w:rPr>
            <w:delText>Service Provider</w:delText>
          </w:r>
        </w:del>
      </w:ins>
      <w:ins w:id="785" w:author="Oncor 081424" w:date="2024-08-06T10:42:00Z">
        <w:del w:id="786" w:author="ERCOT 020625" w:date="2025-01-28T22:06:00Z">
          <w:r w:rsidR="005E177C" w:rsidDel="00030142">
            <w:rPr>
              <w:b/>
              <w:sz w:val="36"/>
              <w:szCs w:val="36"/>
            </w:rPr>
            <w:delText>(s)</w:delText>
          </w:r>
        </w:del>
      </w:ins>
      <w:ins w:id="787" w:author="Golden Spread Electric Cooperative" w:date="2023-07-24T16:06:00Z">
        <w:del w:id="788" w:author="ERCOT 020625" w:date="2025-01-28T22:06:00Z">
          <w:r w:rsidDel="00030142">
            <w:rPr>
              <w:b/>
              <w:sz w:val="36"/>
              <w:szCs w:val="36"/>
            </w:rPr>
            <w:delText xml:space="preserve"> Acknowledgment of Designation for Customer with Large Load</w:delText>
          </w:r>
        </w:del>
      </w:ins>
      <w:ins w:id="789" w:author="ERCOT 020625" w:date="2025-01-28T22:06:00Z">
        <w:r w:rsidR="00030142">
          <w:rPr>
            <w:b/>
            <w:sz w:val="36"/>
            <w:szCs w:val="36"/>
          </w:rPr>
          <w:t>Early Curtailment Load Designation Form</w:t>
        </w:r>
      </w:ins>
    </w:p>
    <w:p w14:paraId="7C57AC91" w14:textId="77777777" w:rsidR="00ED4647" w:rsidRDefault="00ED4647" w:rsidP="00ED4647">
      <w:pPr>
        <w:jc w:val="center"/>
        <w:outlineLvl w:val="0"/>
        <w:rPr>
          <w:ins w:id="790" w:author="Golden Spread Electric Cooperative" w:date="2023-07-24T16:06:00Z"/>
          <w:color w:val="333300"/>
        </w:rPr>
      </w:pPr>
    </w:p>
    <w:p w14:paraId="4A842891" w14:textId="77777777" w:rsidR="00ED4647" w:rsidRDefault="00ED4647" w:rsidP="00ED4647">
      <w:pPr>
        <w:outlineLvl w:val="0"/>
        <w:rPr>
          <w:ins w:id="791" w:author="Golden Spread Electric Cooperative" w:date="2023-07-24T16:06:00Z"/>
          <w:color w:val="333300"/>
        </w:rPr>
      </w:pPr>
    </w:p>
    <w:p w14:paraId="4B15201C" w14:textId="50B04A8E" w:rsidR="00ED4647" w:rsidRPr="00C03AA5" w:rsidRDefault="00ED4647" w:rsidP="00313857">
      <w:pPr>
        <w:widowControl w:val="0"/>
        <w:autoSpaceDE w:val="0"/>
        <w:autoSpaceDN w:val="0"/>
        <w:adjustRightInd w:val="0"/>
        <w:jc w:val="center"/>
        <w:rPr>
          <w:b/>
          <w:bCs/>
        </w:rPr>
      </w:pPr>
      <w:ins w:id="792" w:author="Golden Spread Electric Cooperative" w:date="2023-07-24T16:06:00Z">
        <w:r w:rsidRPr="00C03AA5">
          <w:rPr>
            <w:b/>
            <w:bCs/>
          </w:rPr>
          <w:t>TBD</w:t>
        </w:r>
      </w:ins>
    </w:p>
    <w:p w14:paraId="682780E7" w14:textId="162908BF" w:rsidR="00BC25D4" w:rsidRPr="00313857" w:rsidDel="009424F9" w:rsidRDefault="00BC25D4" w:rsidP="00313857">
      <w:pPr>
        <w:widowControl w:val="0"/>
        <w:autoSpaceDE w:val="0"/>
        <w:autoSpaceDN w:val="0"/>
        <w:adjustRightInd w:val="0"/>
        <w:jc w:val="both"/>
        <w:rPr>
          <w:del w:id="793" w:author="ERCOT 020625" w:date="2025-01-28T23:02:00Z"/>
        </w:rPr>
      </w:pPr>
    </w:p>
    <w:p w14:paraId="2D9CF42D" w14:textId="3F415516" w:rsidR="00BC25D4" w:rsidRPr="00313857" w:rsidDel="009424F9" w:rsidRDefault="00BC25D4" w:rsidP="00313857">
      <w:pPr>
        <w:widowControl w:val="0"/>
        <w:autoSpaceDE w:val="0"/>
        <w:autoSpaceDN w:val="0"/>
        <w:adjustRightInd w:val="0"/>
        <w:jc w:val="both"/>
        <w:rPr>
          <w:del w:id="794" w:author="ERCOT 020625" w:date="2025-01-28T23:02:00Z"/>
        </w:rPr>
      </w:pPr>
    </w:p>
    <w:p w14:paraId="15C66F77" w14:textId="486A14B1" w:rsidR="00BC25D4" w:rsidRPr="00313857" w:rsidDel="009424F9" w:rsidRDefault="00BC25D4" w:rsidP="00313857">
      <w:pPr>
        <w:widowControl w:val="0"/>
        <w:autoSpaceDE w:val="0"/>
        <w:autoSpaceDN w:val="0"/>
        <w:adjustRightInd w:val="0"/>
        <w:jc w:val="both"/>
        <w:rPr>
          <w:del w:id="795" w:author="ERCOT 020625" w:date="2025-01-28T23:02:00Z"/>
        </w:rPr>
      </w:pPr>
    </w:p>
    <w:p w14:paraId="0C662917" w14:textId="446438D0" w:rsidR="00BC25D4" w:rsidRPr="00313857" w:rsidRDefault="00BC25D4" w:rsidP="00313857">
      <w:pPr>
        <w:widowControl w:val="0"/>
        <w:autoSpaceDE w:val="0"/>
        <w:autoSpaceDN w:val="0"/>
        <w:adjustRightInd w:val="0"/>
        <w:jc w:val="both"/>
      </w:pPr>
    </w:p>
    <w:p w14:paraId="6C7AE4AD" w14:textId="77777777" w:rsidR="00BC25D4" w:rsidRDefault="00BC25D4" w:rsidP="00ED4647">
      <w:pPr>
        <w:jc w:val="center"/>
        <w:outlineLvl w:val="0"/>
        <w:rPr>
          <w:b/>
          <w:bCs/>
        </w:rPr>
      </w:pPr>
    </w:p>
    <w:p w14:paraId="02F8D2E2" w14:textId="77777777" w:rsidR="00C03AA5" w:rsidRDefault="00C03AA5" w:rsidP="00ED4647">
      <w:pPr>
        <w:jc w:val="center"/>
        <w:outlineLvl w:val="0"/>
        <w:rPr>
          <w:b/>
          <w:bCs/>
        </w:rPr>
      </w:pPr>
    </w:p>
    <w:p w14:paraId="19B89CED" w14:textId="77777777" w:rsidR="00C03AA5" w:rsidRDefault="00C03AA5" w:rsidP="00ED4647">
      <w:pPr>
        <w:jc w:val="center"/>
        <w:outlineLvl w:val="0"/>
        <w:rPr>
          <w:b/>
          <w:bCs/>
        </w:rPr>
      </w:pPr>
    </w:p>
    <w:p w14:paraId="087E8715" w14:textId="77777777" w:rsidR="00C03AA5" w:rsidRDefault="00C03AA5" w:rsidP="00ED4647">
      <w:pPr>
        <w:jc w:val="center"/>
        <w:outlineLvl w:val="0"/>
        <w:rPr>
          <w:b/>
          <w:bCs/>
        </w:rPr>
      </w:pPr>
    </w:p>
    <w:p w14:paraId="17ACD5C0" w14:textId="77777777" w:rsidR="00C03AA5" w:rsidRDefault="00C03AA5" w:rsidP="00ED4647">
      <w:pPr>
        <w:jc w:val="center"/>
        <w:outlineLvl w:val="0"/>
        <w:rPr>
          <w:b/>
          <w:bCs/>
        </w:rPr>
      </w:pPr>
    </w:p>
    <w:p w14:paraId="3F24514F" w14:textId="77777777" w:rsidR="00C03AA5" w:rsidRDefault="00C03AA5" w:rsidP="00ED4647">
      <w:pPr>
        <w:jc w:val="center"/>
        <w:outlineLvl w:val="0"/>
        <w:rPr>
          <w:b/>
          <w:bCs/>
        </w:rPr>
      </w:pPr>
    </w:p>
    <w:p w14:paraId="6CFAA64A" w14:textId="77777777" w:rsidR="00C03AA5" w:rsidRDefault="00C03AA5" w:rsidP="00ED4647">
      <w:pPr>
        <w:jc w:val="center"/>
        <w:outlineLvl w:val="0"/>
        <w:rPr>
          <w:b/>
          <w:bCs/>
        </w:rPr>
      </w:pPr>
    </w:p>
    <w:p w14:paraId="7A9DF0E1" w14:textId="77777777" w:rsidR="00C03AA5" w:rsidRDefault="00C03AA5" w:rsidP="00ED4647">
      <w:pPr>
        <w:jc w:val="center"/>
        <w:outlineLvl w:val="0"/>
        <w:rPr>
          <w:b/>
          <w:bCs/>
        </w:rPr>
      </w:pPr>
    </w:p>
    <w:p w14:paraId="57D0198A" w14:textId="77777777" w:rsidR="00C03AA5" w:rsidRDefault="00C03AA5" w:rsidP="00ED4647">
      <w:pPr>
        <w:jc w:val="center"/>
        <w:outlineLvl w:val="0"/>
        <w:rPr>
          <w:b/>
          <w:bCs/>
        </w:rPr>
      </w:pPr>
    </w:p>
    <w:p w14:paraId="2DA45E39" w14:textId="77777777" w:rsidR="00C03AA5" w:rsidRDefault="00C03AA5" w:rsidP="00ED4647">
      <w:pPr>
        <w:jc w:val="center"/>
        <w:outlineLvl w:val="0"/>
        <w:rPr>
          <w:b/>
          <w:bCs/>
        </w:rPr>
      </w:pPr>
    </w:p>
    <w:p w14:paraId="6EE85D67" w14:textId="77777777" w:rsidR="00C03AA5" w:rsidRDefault="00C03AA5" w:rsidP="00ED4647">
      <w:pPr>
        <w:jc w:val="center"/>
        <w:outlineLvl w:val="0"/>
        <w:rPr>
          <w:b/>
          <w:bCs/>
        </w:rPr>
      </w:pPr>
    </w:p>
    <w:p w14:paraId="2D44492B" w14:textId="77777777" w:rsidR="00C03AA5" w:rsidRDefault="00C03AA5" w:rsidP="00ED4647">
      <w:pPr>
        <w:jc w:val="center"/>
        <w:outlineLvl w:val="0"/>
        <w:rPr>
          <w:b/>
          <w:bCs/>
        </w:rPr>
      </w:pPr>
    </w:p>
    <w:p w14:paraId="3732CE28" w14:textId="77777777" w:rsidR="00C03AA5" w:rsidRDefault="00C03AA5" w:rsidP="00ED4647">
      <w:pPr>
        <w:jc w:val="center"/>
        <w:outlineLvl w:val="0"/>
        <w:rPr>
          <w:b/>
          <w:bCs/>
        </w:rPr>
      </w:pPr>
    </w:p>
    <w:p w14:paraId="459EBF79" w14:textId="77777777" w:rsidR="00C03AA5" w:rsidRDefault="00C03AA5" w:rsidP="00ED4647">
      <w:pPr>
        <w:jc w:val="center"/>
        <w:outlineLvl w:val="0"/>
        <w:rPr>
          <w:b/>
          <w:bCs/>
        </w:rPr>
      </w:pPr>
    </w:p>
    <w:p w14:paraId="6A58C0AB" w14:textId="77777777" w:rsidR="00C03AA5" w:rsidRDefault="00C03AA5" w:rsidP="00ED4647">
      <w:pPr>
        <w:jc w:val="center"/>
        <w:outlineLvl w:val="0"/>
        <w:rPr>
          <w:b/>
          <w:bCs/>
        </w:rPr>
      </w:pPr>
    </w:p>
    <w:p w14:paraId="7955E190" w14:textId="77777777" w:rsidR="00C03AA5" w:rsidRDefault="00C03AA5" w:rsidP="00ED4647">
      <w:pPr>
        <w:jc w:val="center"/>
        <w:outlineLvl w:val="0"/>
        <w:rPr>
          <w:b/>
          <w:bCs/>
        </w:rPr>
      </w:pPr>
    </w:p>
    <w:p w14:paraId="21E595B4" w14:textId="77777777" w:rsidR="00C03AA5" w:rsidRDefault="00C03AA5" w:rsidP="00ED4647">
      <w:pPr>
        <w:jc w:val="center"/>
        <w:outlineLvl w:val="0"/>
        <w:rPr>
          <w:b/>
          <w:bCs/>
        </w:rPr>
      </w:pPr>
    </w:p>
    <w:p w14:paraId="653BE1D2" w14:textId="3EE09498" w:rsidR="00BC25D4" w:rsidDel="009424F9" w:rsidRDefault="00BC25D4" w:rsidP="00ED4647">
      <w:pPr>
        <w:jc w:val="center"/>
        <w:outlineLvl w:val="0"/>
        <w:rPr>
          <w:del w:id="796" w:author="ERCOT 020625" w:date="2025-01-28T23:03:00Z"/>
          <w:b/>
          <w:bCs/>
        </w:rPr>
      </w:pPr>
    </w:p>
    <w:p w14:paraId="336E9996" w14:textId="6D09AD66" w:rsidR="00BC25D4" w:rsidDel="009424F9" w:rsidRDefault="00BC25D4" w:rsidP="00ED4647">
      <w:pPr>
        <w:jc w:val="center"/>
        <w:outlineLvl w:val="0"/>
        <w:rPr>
          <w:del w:id="797" w:author="ERCOT 020625" w:date="2025-01-28T23:03:00Z"/>
          <w:b/>
          <w:bCs/>
        </w:rPr>
      </w:pPr>
    </w:p>
    <w:p w14:paraId="0440779E" w14:textId="2B710A8B" w:rsidR="00BC25D4" w:rsidDel="009424F9" w:rsidRDefault="00BC25D4" w:rsidP="00ED4647">
      <w:pPr>
        <w:jc w:val="center"/>
        <w:outlineLvl w:val="0"/>
        <w:rPr>
          <w:del w:id="798" w:author="ERCOT 020625" w:date="2025-01-28T23:03:00Z"/>
          <w:b/>
          <w:bCs/>
        </w:rPr>
      </w:pPr>
    </w:p>
    <w:p w14:paraId="1EC00B2B" w14:textId="712C0999" w:rsidR="00BC25D4" w:rsidDel="009424F9" w:rsidRDefault="00BC25D4" w:rsidP="00ED4647">
      <w:pPr>
        <w:jc w:val="center"/>
        <w:outlineLvl w:val="0"/>
        <w:rPr>
          <w:del w:id="799" w:author="ERCOT 020625" w:date="2025-01-28T23:03:00Z"/>
          <w:b/>
          <w:bCs/>
        </w:rPr>
      </w:pPr>
    </w:p>
    <w:p w14:paraId="6A56DF04" w14:textId="41792B71" w:rsidR="00BC25D4" w:rsidDel="009424F9" w:rsidRDefault="00BC25D4" w:rsidP="00ED4647">
      <w:pPr>
        <w:jc w:val="center"/>
        <w:outlineLvl w:val="0"/>
        <w:rPr>
          <w:del w:id="800" w:author="ERCOT 020625" w:date="2025-01-28T23:03:00Z"/>
          <w:b/>
          <w:bCs/>
        </w:rPr>
      </w:pPr>
    </w:p>
    <w:p w14:paraId="5D8AB3EA" w14:textId="60846770" w:rsidR="00BC25D4" w:rsidDel="009424F9" w:rsidRDefault="00BC25D4" w:rsidP="00ED4647">
      <w:pPr>
        <w:jc w:val="center"/>
        <w:outlineLvl w:val="0"/>
        <w:rPr>
          <w:del w:id="801" w:author="ERCOT 020625" w:date="2025-01-28T23:03:00Z"/>
          <w:b/>
          <w:bCs/>
        </w:rPr>
      </w:pPr>
    </w:p>
    <w:p w14:paraId="4513BC4A" w14:textId="670F81D6" w:rsidR="00BC25D4" w:rsidDel="009424F9" w:rsidRDefault="00BC25D4" w:rsidP="00ED4647">
      <w:pPr>
        <w:jc w:val="center"/>
        <w:outlineLvl w:val="0"/>
        <w:rPr>
          <w:del w:id="802" w:author="ERCOT 020625" w:date="2025-01-28T23:03:00Z"/>
          <w:b/>
          <w:bCs/>
        </w:rPr>
      </w:pPr>
    </w:p>
    <w:p w14:paraId="2B23BA4B" w14:textId="58F4CFA0" w:rsidR="00BC25D4" w:rsidDel="009424F9" w:rsidRDefault="00BC25D4" w:rsidP="00BC25D4">
      <w:pPr>
        <w:outlineLvl w:val="0"/>
        <w:rPr>
          <w:del w:id="803" w:author="ERCOT 020625" w:date="2025-01-28T23:03:00Z"/>
          <w:b/>
          <w:bCs/>
        </w:rPr>
      </w:pPr>
    </w:p>
    <w:p w14:paraId="70623450" w14:textId="537AA134" w:rsidR="00BC25D4" w:rsidRPr="005B2A3F" w:rsidDel="009424F9" w:rsidRDefault="00BC25D4" w:rsidP="00BC25D4">
      <w:pPr>
        <w:outlineLvl w:val="0"/>
        <w:rPr>
          <w:ins w:id="804" w:author="Golden Spread Electric Cooperative" w:date="2023-07-24T16:06:00Z"/>
          <w:del w:id="805" w:author="ERCOT 020625" w:date="2025-01-28T23:03:00Z"/>
          <w:b/>
          <w:bCs/>
        </w:rPr>
      </w:pPr>
    </w:p>
    <w:p w14:paraId="047DBF6C" w14:textId="204F7978" w:rsidR="00ED4647" w:rsidDel="009424F9" w:rsidRDefault="00ED4647" w:rsidP="00ED4647">
      <w:pPr>
        <w:rPr>
          <w:del w:id="806" w:author="ERCOT 020625" w:date="2025-01-28T23:03:00Z"/>
        </w:rPr>
      </w:pPr>
    </w:p>
    <w:p w14:paraId="04964F59" w14:textId="2F00E2E4" w:rsidR="00C17E8B" w:rsidDel="009424F9" w:rsidRDefault="00C17E8B" w:rsidP="00ED4647">
      <w:pPr>
        <w:rPr>
          <w:del w:id="807" w:author="ERCOT 020625" w:date="2025-01-28T23:03:00Z"/>
        </w:rPr>
      </w:pPr>
    </w:p>
    <w:p w14:paraId="1616B508" w14:textId="40D1F6D6" w:rsidR="00C17E8B" w:rsidDel="009424F9" w:rsidRDefault="00C17E8B" w:rsidP="00ED4647">
      <w:pPr>
        <w:rPr>
          <w:del w:id="808" w:author="ERCOT 020625" w:date="2025-01-28T23:03:00Z"/>
        </w:rPr>
      </w:pPr>
    </w:p>
    <w:p w14:paraId="251E9D3C" w14:textId="5DF905C0" w:rsidR="00C17E8B" w:rsidDel="009424F9" w:rsidRDefault="00C17E8B" w:rsidP="00ED4647">
      <w:pPr>
        <w:rPr>
          <w:del w:id="809" w:author="ERCOT 020625" w:date="2025-01-28T23:03:00Z"/>
        </w:rPr>
      </w:pPr>
    </w:p>
    <w:p w14:paraId="5BB2142D" w14:textId="45D3CDC9" w:rsidR="00ED4647" w:rsidDel="009424F9" w:rsidRDefault="00ED4647" w:rsidP="00ED4647">
      <w:pPr>
        <w:tabs>
          <w:tab w:val="left" w:pos="3948"/>
        </w:tabs>
        <w:rPr>
          <w:ins w:id="810" w:author="Golden Spread Electric Cooperative" w:date="2023-07-24T16:06:00Z"/>
          <w:del w:id="811" w:author="ERCOT 020625" w:date="2025-01-28T23:03:00Z"/>
          <w:b/>
          <w:bCs/>
          <w:u w:val="single"/>
        </w:rPr>
      </w:pPr>
    </w:p>
    <w:p w14:paraId="59BCD6B7" w14:textId="05626884" w:rsidR="00ED4647" w:rsidDel="009424F9" w:rsidRDefault="00ED4647" w:rsidP="00ED4647">
      <w:pPr>
        <w:autoSpaceDE w:val="0"/>
        <w:autoSpaceDN w:val="0"/>
        <w:jc w:val="center"/>
        <w:rPr>
          <w:ins w:id="812" w:author="Golden Spread Electric Cooperative" w:date="2023-07-24T16:06:00Z"/>
          <w:del w:id="813" w:author="ERCOT 020625" w:date="2025-01-28T23:03:00Z"/>
          <w:b/>
          <w:bCs/>
          <w:u w:val="single"/>
        </w:rPr>
      </w:pPr>
      <w:ins w:id="814" w:author="Golden Spread Electric Cooperative" w:date="2023-07-24T16:06:00Z">
        <w:r>
          <w:rPr>
            <w:noProof/>
          </w:rPr>
          <w:lastRenderedPageBreak/>
          <mc:AlternateContent>
            <mc:Choice Requires="wps">
              <w:drawing>
                <wp:anchor distT="0" distB="0" distL="114300" distR="114300" simplePos="0" relativeHeight="251659264" behindDoc="0" locked="0" layoutInCell="1" allowOverlap="1" wp14:anchorId="63886351" wp14:editId="02570CC5">
                  <wp:simplePos x="0" y="0"/>
                  <wp:positionH relativeFrom="margin">
                    <wp:align>right</wp:align>
                  </wp:positionH>
                  <wp:positionV relativeFrom="paragraph">
                    <wp:posOffset>91440</wp:posOffset>
                  </wp:positionV>
                  <wp:extent cx="2514600" cy="457200"/>
                  <wp:effectExtent l="0" t="0" r="19050" b="1905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2983DC07" w14:textId="77777777" w:rsidR="00ED4647" w:rsidRDefault="00ED4647" w:rsidP="00ED4647">
                              <w:pPr>
                                <w:jc w:val="right"/>
                                <w:rPr>
                                  <w:sz w:val="20"/>
                                </w:rPr>
                              </w:pPr>
                            </w:p>
                            <w:p w14:paraId="429CCABD" w14:textId="77777777" w:rsidR="00ED4647" w:rsidRDefault="00ED4647" w:rsidP="00ED4647">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886351" id="_x0000_t202" coordsize="21600,21600" o:spt="202" path="m,l,21600r21600,l21600,xe">
                  <v:stroke joinstyle="miter"/>
                  <v:path gradientshapeok="t" o:connecttype="rect"/>
                </v:shapetype>
                <v:shape id="Text Box 3" o:spid="_x0000_s1026" type="#_x0000_t202" style="position:absolute;left:0;text-align:left;margin-left:146.8pt;margin-top:7.2pt;width:198pt;height:36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">
                  <v:textbox>
                    <w:txbxContent>
                      <w:p w14:paraId="2983DC07" w14:textId="77777777" w:rsidR="00ED4647" w:rsidRDefault="00ED4647" w:rsidP="00ED4647">
                        <w:pPr>
                          <w:jc w:val="right"/>
                          <w:rPr>
                            <w:sz w:val="20"/>
                          </w:rPr>
                        </w:pPr>
                      </w:p>
                      <w:p w14:paraId="429CCABD" w14:textId="77777777" w:rsidR="00ED4647" w:rsidRDefault="00ED4647" w:rsidP="00ED4647">
                        <w:r>
                          <w:rPr>
                            <w:sz w:val="20"/>
                          </w:rPr>
                          <w:t>Date Received:  ______________________</w:t>
                        </w:r>
                      </w:p>
                    </w:txbxContent>
                  </v:textbox>
                  <w10:wrap type="square" anchorx="margin"/>
                </v:shape>
              </w:pict>
            </mc:Fallback>
          </mc:AlternateContent>
        </w:r>
      </w:ins>
    </w:p>
    <w:p w14:paraId="3C86188D" w14:textId="77777777" w:rsidR="00ED4647" w:rsidRDefault="00ED4647" w:rsidP="00ED4647">
      <w:pPr>
        <w:autoSpaceDE w:val="0"/>
        <w:autoSpaceDN w:val="0"/>
        <w:jc w:val="center"/>
        <w:rPr>
          <w:ins w:id="815" w:author="Golden Spread Electric Cooperative" w:date="2023-07-24T16:06:00Z"/>
          <w:b/>
          <w:bCs/>
          <w:u w:val="single"/>
        </w:rPr>
      </w:pPr>
    </w:p>
    <w:p w14:paraId="7F68AC8A" w14:textId="77777777" w:rsidR="00ED4647" w:rsidRDefault="00ED4647" w:rsidP="00ED4647">
      <w:pPr>
        <w:autoSpaceDE w:val="0"/>
        <w:autoSpaceDN w:val="0"/>
        <w:jc w:val="right"/>
        <w:rPr>
          <w:ins w:id="816" w:author="Golden Spread Electric Cooperative" w:date="2023-07-24T16:06:00Z"/>
          <w:b/>
          <w:bCs/>
          <w:u w:val="single"/>
        </w:rPr>
      </w:pPr>
    </w:p>
    <w:p w14:paraId="423638D0" w14:textId="77777777" w:rsidR="001A0FBA" w:rsidRDefault="001A0FBA" w:rsidP="00ED4647">
      <w:pPr>
        <w:autoSpaceDE w:val="0"/>
        <w:autoSpaceDN w:val="0"/>
        <w:jc w:val="center"/>
        <w:rPr>
          <w:b/>
          <w:bCs/>
          <w:u w:val="single"/>
        </w:rPr>
      </w:pPr>
    </w:p>
    <w:p w14:paraId="2705E56C" w14:textId="77777777" w:rsidR="00C03AA5" w:rsidRDefault="00C03AA5" w:rsidP="00ED4647">
      <w:pPr>
        <w:autoSpaceDE w:val="0"/>
        <w:autoSpaceDN w:val="0"/>
        <w:jc w:val="center"/>
        <w:rPr>
          <w:b/>
          <w:bCs/>
          <w:u w:val="single"/>
        </w:rPr>
      </w:pPr>
    </w:p>
    <w:p w14:paraId="1A3DF807" w14:textId="40BA8060" w:rsidR="00ED4647" w:rsidRPr="008629CC" w:rsidRDefault="00777F69" w:rsidP="00777F69">
      <w:pPr>
        <w:autoSpaceDE w:val="0"/>
        <w:autoSpaceDN w:val="0"/>
        <w:jc w:val="center"/>
        <w:rPr>
          <w:ins w:id="817" w:author="Golden Spread Electric Cooperative" w:date="2023-07-24T16:06:00Z"/>
          <w:b/>
          <w:bCs/>
          <w:u w:val="single"/>
        </w:rPr>
      </w:pPr>
      <w:ins w:id="818" w:author="Golden Spread Electric Cooperative" w:date="2023-07-24T16:06:00Z">
        <w:del w:id="819" w:author="ERCOT 020625" w:date="2025-02-05T14:07:00Z">
          <w:r w:rsidRPr="008629CC" w:rsidDel="00777F69">
            <w:rPr>
              <w:b/>
              <w:bCs/>
              <w:u w:val="single"/>
            </w:rPr>
            <w:delText>Q</w:delText>
          </w:r>
          <w:r w:rsidDel="00777F69">
            <w:rPr>
              <w:b/>
              <w:bCs/>
              <w:u w:val="single"/>
            </w:rPr>
            <w:delText xml:space="preserve">ualified </w:delText>
          </w:r>
          <w:r w:rsidRPr="008629CC" w:rsidDel="00777F69">
            <w:rPr>
              <w:b/>
              <w:bCs/>
              <w:u w:val="single"/>
            </w:rPr>
            <w:delText>S</w:delText>
          </w:r>
          <w:r w:rsidDel="00777F69">
            <w:rPr>
              <w:b/>
              <w:bCs/>
              <w:u w:val="single"/>
            </w:rPr>
            <w:delText xml:space="preserve">cheduling </w:delText>
          </w:r>
          <w:r w:rsidRPr="008629CC" w:rsidDel="00777F69">
            <w:rPr>
              <w:b/>
              <w:bCs/>
              <w:u w:val="single"/>
            </w:rPr>
            <w:delText>E</w:delText>
          </w:r>
          <w:r w:rsidDel="00777F69">
            <w:rPr>
              <w:b/>
              <w:bCs/>
              <w:u w:val="single"/>
            </w:rPr>
            <w:delText>ntity (QSE)</w:delText>
          </w:r>
        </w:del>
      </w:ins>
      <w:ins w:id="820" w:author="Oncor 081424" w:date="2024-08-06T10:35:00Z">
        <w:del w:id="821" w:author="ERCOT 020625" w:date="2025-02-05T14:07:00Z">
          <w:r w:rsidDel="00777F69">
            <w:rPr>
              <w:b/>
              <w:bCs/>
              <w:u w:val="single"/>
            </w:rPr>
            <w:delText>, Transmission Operator (TO)</w:delText>
          </w:r>
        </w:del>
      </w:ins>
      <w:ins w:id="822" w:author="Oncor 081424" w:date="2024-08-06T10:43:00Z">
        <w:del w:id="823" w:author="ERCOT 020625" w:date="2025-02-05T14:07:00Z">
          <w:r w:rsidDel="00777F69">
            <w:rPr>
              <w:b/>
              <w:bCs/>
              <w:u w:val="single"/>
            </w:rPr>
            <w:delText>,</w:delText>
          </w:r>
        </w:del>
      </w:ins>
      <w:ins w:id="824" w:author="Oncor 081424" w:date="2024-08-06T10:35:00Z">
        <w:del w:id="825" w:author="ERCOT 020625" w:date="2025-02-05T14:07:00Z">
          <w:r w:rsidDel="00777F69">
            <w:rPr>
              <w:b/>
              <w:bCs/>
              <w:u w:val="single"/>
            </w:rPr>
            <w:delText xml:space="preserve"> and Transmission</w:delText>
          </w:r>
        </w:del>
      </w:ins>
      <w:ins w:id="826" w:author="Oncor 081424" w:date="2024-08-06T10:43:00Z">
        <w:del w:id="827" w:author="ERCOT 020625" w:date="2025-02-05T14:07:00Z">
          <w:r w:rsidDel="00777F69">
            <w:rPr>
              <w:b/>
              <w:bCs/>
              <w:u w:val="single"/>
            </w:rPr>
            <w:delText xml:space="preserve"> </w:delText>
          </w:r>
        </w:del>
      </w:ins>
      <w:ins w:id="828" w:author="Oncor 081424" w:date="2024-08-13T14:30:00Z">
        <w:del w:id="829" w:author="ERCOT 020625" w:date="2025-02-05T14:07:00Z">
          <w:r w:rsidDel="00777F69">
            <w:rPr>
              <w:b/>
              <w:bCs/>
              <w:u w:val="single"/>
            </w:rPr>
            <w:delText>and/</w:delText>
          </w:r>
        </w:del>
      </w:ins>
      <w:ins w:id="830" w:author="Oncor 081424" w:date="2024-08-06T10:43:00Z">
        <w:del w:id="831" w:author="ERCOT 020625" w:date="2025-02-05T14:07:00Z">
          <w:r w:rsidDel="00777F69">
            <w:rPr>
              <w:b/>
              <w:bCs/>
              <w:u w:val="single"/>
            </w:rPr>
            <w:delText>or Distribution</w:delText>
          </w:r>
        </w:del>
      </w:ins>
      <w:ins w:id="832" w:author="Oncor 081424" w:date="2024-08-06T10:35:00Z">
        <w:del w:id="833" w:author="ERCOT 020625" w:date="2025-02-05T14:07:00Z">
          <w:r w:rsidDel="00777F69">
            <w:rPr>
              <w:b/>
              <w:bCs/>
              <w:u w:val="single"/>
            </w:rPr>
            <w:delText xml:space="preserve"> Service Provider</w:delText>
          </w:r>
        </w:del>
      </w:ins>
      <w:ins w:id="834" w:author="Oncor 081424" w:date="2024-08-06T10:43:00Z">
        <w:del w:id="835" w:author="ERCOT 020625" w:date="2025-02-05T14:07:00Z">
          <w:r w:rsidDel="00777F69">
            <w:rPr>
              <w:b/>
              <w:bCs/>
              <w:u w:val="single"/>
            </w:rPr>
            <w:delText>(s)</w:delText>
          </w:r>
        </w:del>
      </w:ins>
      <w:ins w:id="836" w:author="Oncor 081424" w:date="2024-08-06T10:35:00Z">
        <w:del w:id="837" w:author="ERCOT 020625" w:date="2025-02-05T14:07:00Z">
          <w:r w:rsidDel="00777F69">
            <w:rPr>
              <w:b/>
              <w:bCs/>
              <w:u w:val="single"/>
            </w:rPr>
            <w:delText xml:space="preserve"> (T</w:delText>
          </w:r>
        </w:del>
      </w:ins>
      <w:ins w:id="838" w:author="Oncor 081424" w:date="2024-08-06T10:43:00Z">
        <w:del w:id="839" w:author="ERCOT 020625" w:date="2025-02-05T14:07:00Z">
          <w:r w:rsidDel="00777F69">
            <w:rPr>
              <w:b/>
              <w:bCs/>
              <w:u w:val="single"/>
            </w:rPr>
            <w:delText>D</w:delText>
          </w:r>
        </w:del>
      </w:ins>
      <w:ins w:id="840" w:author="Oncor 081424" w:date="2024-08-06T10:35:00Z">
        <w:del w:id="841" w:author="ERCOT 020625" w:date="2025-02-05T14:07:00Z">
          <w:r w:rsidDel="00777F69">
            <w:rPr>
              <w:b/>
              <w:bCs/>
              <w:u w:val="single"/>
            </w:rPr>
            <w:delText>SP</w:delText>
          </w:r>
        </w:del>
      </w:ins>
      <w:ins w:id="842" w:author="Oncor 081424" w:date="2024-08-13T13:35:00Z">
        <w:del w:id="843" w:author="ERCOT 020625" w:date="2025-02-05T14:07:00Z">
          <w:r w:rsidDel="00777F69">
            <w:rPr>
              <w:b/>
              <w:bCs/>
              <w:u w:val="single"/>
            </w:rPr>
            <w:delText>(</w:delText>
          </w:r>
        </w:del>
      </w:ins>
      <w:ins w:id="844" w:author="Oncor 081424" w:date="2024-08-06T10:43:00Z">
        <w:del w:id="845" w:author="ERCOT 020625" w:date="2025-02-05T14:07:00Z">
          <w:r w:rsidDel="00777F69">
            <w:rPr>
              <w:b/>
              <w:bCs/>
              <w:u w:val="single"/>
            </w:rPr>
            <w:delText>s</w:delText>
          </w:r>
        </w:del>
      </w:ins>
      <w:ins w:id="846" w:author="Oncor 081424" w:date="2024-08-13T13:35:00Z">
        <w:del w:id="847" w:author="ERCOT 020625" w:date="2025-02-05T14:07:00Z">
          <w:r w:rsidDel="00777F69">
            <w:rPr>
              <w:b/>
              <w:bCs/>
              <w:u w:val="single"/>
            </w:rPr>
            <w:delText>)</w:delText>
          </w:r>
        </w:del>
      </w:ins>
      <w:ins w:id="848" w:author="Oncor 081424" w:date="2024-08-06T10:35:00Z">
        <w:del w:id="849" w:author="ERCOT 020625" w:date="2025-02-05T14:07:00Z">
          <w:r w:rsidDel="00777F69">
            <w:rPr>
              <w:b/>
              <w:bCs/>
              <w:u w:val="single"/>
            </w:rPr>
            <w:delText>)</w:delText>
          </w:r>
        </w:del>
      </w:ins>
      <w:ins w:id="850" w:author="Golden Spread Electric Cooperative" w:date="2023-07-24T16:06:00Z">
        <w:del w:id="851" w:author="ERCOT 020625" w:date="2025-02-05T14:07:00Z">
          <w:r w:rsidRPr="008629CC" w:rsidDel="00777F69">
            <w:rPr>
              <w:b/>
              <w:bCs/>
              <w:u w:val="single"/>
            </w:rPr>
            <w:delText xml:space="preserve"> Acknowledgment</w:delText>
          </w:r>
        </w:del>
      </w:ins>
      <w:ins w:id="852" w:author="ERCOT 020625" w:date="2025-01-28T22:07:00Z">
        <w:r w:rsidR="00030142">
          <w:rPr>
            <w:b/>
            <w:bCs/>
            <w:u w:val="single"/>
          </w:rPr>
          <w:t>Early Curtailment Load Designation Form</w:t>
        </w:r>
      </w:ins>
    </w:p>
    <w:p w14:paraId="5660D937" w14:textId="77777777" w:rsidR="00ED4647" w:rsidRPr="008629CC" w:rsidRDefault="00ED4647" w:rsidP="00ED4647">
      <w:pPr>
        <w:widowControl w:val="0"/>
        <w:autoSpaceDE w:val="0"/>
        <w:autoSpaceDN w:val="0"/>
        <w:adjustRightInd w:val="0"/>
        <w:jc w:val="both"/>
        <w:rPr>
          <w:ins w:id="853" w:author="Golden Spread Electric Cooperative" w:date="2023-07-24T16:06:00Z"/>
          <w:b/>
        </w:rPr>
      </w:pPr>
    </w:p>
    <w:p w14:paraId="5C7A076B" w14:textId="64940DC3" w:rsidR="00ED4647" w:rsidRPr="008629CC" w:rsidDel="00CD1BD0" w:rsidRDefault="00ED4647" w:rsidP="00ED4647">
      <w:pPr>
        <w:widowControl w:val="0"/>
        <w:autoSpaceDE w:val="0"/>
        <w:autoSpaceDN w:val="0"/>
        <w:adjustRightInd w:val="0"/>
        <w:jc w:val="center"/>
        <w:rPr>
          <w:ins w:id="854" w:author="Golden Spread Electric Cooperative" w:date="2023-07-24T16:06:00Z"/>
          <w:del w:id="855" w:author="ERCOT 020625" w:date="2025-01-28T21:57:00Z"/>
          <w:b/>
        </w:rPr>
      </w:pPr>
      <w:ins w:id="856" w:author="Golden Spread Electric Cooperative" w:date="2023-07-24T16:06:00Z">
        <w:del w:id="857" w:author="ERCOT 020625" w:date="2025-01-28T21:57:00Z">
          <w:r w:rsidRPr="008629CC" w:rsidDel="00CD1BD0">
            <w:rPr>
              <w:b/>
            </w:rPr>
            <w:delText>Acknowledgment by Designated QSE for</w:delText>
          </w:r>
        </w:del>
      </w:ins>
    </w:p>
    <w:p w14:paraId="507B780D" w14:textId="49708FA9" w:rsidR="00ED4647" w:rsidRPr="008629CC" w:rsidDel="00CD1BD0" w:rsidRDefault="00ED4647" w:rsidP="00ED4647">
      <w:pPr>
        <w:widowControl w:val="0"/>
        <w:autoSpaceDE w:val="0"/>
        <w:autoSpaceDN w:val="0"/>
        <w:adjustRightInd w:val="0"/>
        <w:jc w:val="center"/>
        <w:rPr>
          <w:ins w:id="858" w:author="Golden Spread Electric Cooperative" w:date="2023-07-24T16:06:00Z"/>
          <w:del w:id="859" w:author="ERCOT 020625" w:date="2025-01-28T21:57:00Z"/>
          <w:b/>
        </w:rPr>
      </w:pPr>
      <w:ins w:id="860" w:author="Golden Spread Electric Cooperative" w:date="2023-07-24T16:06:00Z">
        <w:del w:id="861" w:author="ERCOT 020625" w:date="2025-01-28T21:57:00Z">
          <w:r w:rsidDel="00CD1BD0">
            <w:rPr>
              <w:b/>
            </w:rPr>
            <w:delText>Accurate Telemetry</w:delText>
          </w:r>
          <w:r w:rsidRPr="008629CC" w:rsidDel="00CD1BD0">
            <w:rPr>
              <w:b/>
            </w:rPr>
            <w:delText xml:space="preserve"> </w:delText>
          </w:r>
          <w:r w:rsidDel="00CD1BD0">
            <w:rPr>
              <w:b/>
            </w:rPr>
            <w:delText xml:space="preserve">and Load Curtailment </w:delText>
          </w:r>
          <w:r w:rsidRPr="008629CC" w:rsidDel="00CD1BD0">
            <w:rPr>
              <w:b/>
            </w:rPr>
            <w:delText>Responsibilities with ERCOT</w:delText>
          </w:r>
        </w:del>
      </w:ins>
    </w:p>
    <w:p w14:paraId="2BB95EF2" w14:textId="76AD5222" w:rsidR="00ED4647" w:rsidRPr="008629CC" w:rsidDel="00CD1BD0" w:rsidRDefault="00ED4647" w:rsidP="00ED4647">
      <w:pPr>
        <w:widowControl w:val="0"/>
        <w:autoSpaceDE w:val="0"/>
        <w:autoSpaceDN w:val="0"/>
        <w:adjustRightInd w:val="0"/>
        <w:jc w:val="both"/>
        <w:rPr>
          <w:ins w:id="862" w:author="Golden Spread Electric Cooperative" w:date="2023-07-24T16:06:00Z"/>
          <w:del w:id="863" w:author="ERCOT 020625" w:date="2025-01-28T21:59:00Z"/>
          <w:b/>
        </w:rPr>
      </w:pPr>
    </w:p>
    <w:p w14:paraId="017C23B0" w14:textId="4280C555" w:rsidR="00ED4647" w:rsidRPr="008629CC" w:rsidDel="00CD1BD0" w:rsidRDefault="00C03AA5" w:rsidP="00ED4647">
      <w:pPr>
        <w:widowControl w:val="0"/>
        <w:autoSpaceDE w:val="0"/>
        <w:autoSpaceDN w:val="0"/>
        <w:adjustRightInd w:val="0"/>
        <w:jc w:val="both"/>
        <w:rPr>
          <w:ins w:id="864" w:author="Golden Spread Electric Cooperative" w:date="2023-07-24T16:06:00Z"/>
          <w:del w:id="865" w:author="ERCOT 020625" w:date="2025-01-28T21:59:00Z"/>
        </w:rPr>
      </w:pPr>
      <w:ins w:id="866" w:author="ERCOT 020625" w:date="2025-01-28T23:02:00Z">
        <w:r w:rsidRPr="00313857">
          <w:t xml:space="preserve">The Notification must be signed, notarized and delivered to ERCOT. Delivery may be accomplished via email to </w:t>
        </w:r>
      </w:ins>
      <w:r>
        <w:fldChar w:fldCharType="begin"/>
      </w:r>
      <w:r>
        <w:instrText>HYPERLINK "mailto:</w:instrText>
      </w:r>
      <w:r w:rsidRPr="00313857">
        <w:instrText>MPRegistration@ercot.com</w:instrText>
      </w:r>
      <w:r>
        <w:instrText>"</w:instrText>
      </w:r>
      <w:r>
        <w:fldChar w:fldCharType="separate"/>
      </w:r>
      <w:ins w:id="867" w:author="ERCOT 020625" w:date="2025-01-28T23:02:00Z">
        <w:r w:rsidRPr="00313857">
          <w:rPr>
            <w:rStyle w:val="Hyperlink"/>
          </w:rPr>
          <w:t>MPRegistration@ercot.com</w:t>
        </w:r>
      </w:ins>
      <w:ins w:id="868" w:author="ERCOT 020625" w:date="2025-02-03T14:47:00Z">
        <w:r>
          <w:fldChar w:fldCharType="end"/>
        </w:r>
        <w:r>
          <w:t xml:space="preserve"> </w:t>
        </w:r>
      </w:ins>
      <w:ins w:id="869" w:author="ERCOT 020625" w:date="2025-01-28T23:02:00Z">
        <w:r w:rsidRPr="00313857">
          <w:t>(if a scanned copy) or via facsimile (Attention: Market Participant Registration) at (512) 225-7079. ERCOT may request additional information as reasonably necessary to support operations under</w:t>
        </w:r>
      </w:ins>
      <w:ins w:id="870" w:author="ERCOT 020625" w:date="2025-01-28T23:03:00Z">
        <w:r>
          <w:t xml:space="preserve"> </w:t>
        </w:r>
      </w:ins>
      <w:ins w:id="871" w:author="ERCOT 020625" w:date="2025-01-28T23:02:00Z">
        <w:r w:rsidRPr="00313857">
          <w:t>the ERCOT Protocols</w:t>
        </w:r>
      </w:ins>
      <w:ins w:id="872" w:author="ERCOT 020625" w:date="2025-02-03T14:47:00Z">
        <w:r>
          <w:t>.</w:t>
        </w:r>
      </w:ins>
    </w:p>
    <w:p w14:paraId="7A13F345" w14:textId="77777777" w:rsidR="00C03AA5" w:rsidRDefault="00C03AA5" w:rsidP="00ED4647">
      <w:pPr>
        <w:widowControl w:val="0"/>
        <w:autoSpaceDE w:val="0"/>
        <w:autoSpaceDN w:val="0"/>
        <w:adjustRightInd w:val="0"/>
        <w:jc w:val="both"/>
      </w:pPr>
    </w:p>
    <w:p w14:paraId="6FE998B3" w14:textId="53E45815" w:rsidR="00744DF1" w:rsidRDefault="00ED4647" w:rsidP="00ED4647">
      <w:pPr>
        <w:widowControl w:val="0"/>
        <w:autoSpaceDE w:val="0"/>
        <w:autoSpaceDN w:val="0"/>
        <w:adjustRightInd w:val="0"/>
        <w:jc w:val="both"/>
        <w:rPr>
          <w:ins w:id="873" w:author="ERCOT 020625" w:date="2025-01-29T18:42:00Z"/>
        </w:rPr>
      </w:pPr>
      <w:ins w:id="874" w:author="Golden Spread Electric Cooperative" w:date="2023-07-24T16:06:00Z">
        <w:r w:rsidRPr="008629CC">
          <w:t xml:space="preserve">The </w:t>
        </w:r>
        <w:r>
          <w:t>Customer</w:t>
        </w:r>
        <w:r w:rsidRPr="008629CC">
          <w:t xml:space="preserve"> </w:t>
        </w:r>
      </w:ins>
      <w:ins w:id="875" w:author="ERCOT 020625" w:date="2025-01-28T20:38:00Z">
        <w:r w:rsidR="007A66C6">
          <w:t xml:space="preserve">identified </w:t>
        </w:r>
      </w:ins>
      <w:ins w:id="876" w:author="Golden Spread Electric Cooperative" w:date="2023-07-24T16:06:00Z">
        <w:r w:rsidRPr="008629CC">
          <w:t xml:space="preserve">below </w:t>
        </w:r>
      </w:ins>
      <w:ins w:id="877" w:author="ERCOT 020625" w:date="2025-01-28T21:59:00Z">
        <w:r w:rsidR="00CD1BD0">
          <w:t>confirms that it wishes to</w:t>
        </w:r>
      </w:ins>
      <w:ins w:id="878" w:author="ERCOT 020625" w:date="2025-02-04T18:25:00Z">
        <w:r w:rsidR="00132A6D">
          <w:t>:</w:t>
        </w:r>
      </w:ins>
      <w:ins w:id="879" w:author="ERCOT 020625" w:date="2025-01-28T21:59:00Z">
        <w:r w:rsidR="00CD1BD0">
          <w:t xml:space="preserve"> </w:t>
        </w:r>
      </w:ins>
    </w:p>
    <w:p w14:paraId="607211B2" w14:textId="77777777" w:rsidR="00744DF1" w:rsidRDefault="00744DF1" w:rsidP="00ED4647">
      <w:pPr>
        <w:widowControl w:val="0"/>
        <w:autoSpaceDE w:val="0"/>
        <w:autoSpaceDN w:val="0"/>
        <w:adjustRightInd w:val="0"/>
        <w:jc w:val="both"/>
        <w:rPr>
          <w:ins w:id="880" w:author="ERCOT 020625" w:date="2025-01-29T18:42:00Z"/>
        </w:rPr>
      </w:pPr>
    </w:p>
    <w:p w14:paraId="75D9BEAF" w14:textId="77777777" w:rsidR="00744DF1" w:rsidRDefault="0095353B" w:rsidP="00744DF1">
      <w:pPr>
        <w:widowControl w:val="0"/>
        <w:autoSpaceDE w:val="0"/>
        <w:autoSpaceDN w:val="0"/>
        <w:adjustRightInd w:val="0"/>
        <w:jc w:val="both"/>
        <w:rPr>
          <w:ins w:id="881" w:author="ERCOT 020625" w:date="2025-01-29T18:42:00Z"/>
        </w:rPr>
      </w:pPr>
      <w:customXmlInsRangeStart w:id="882" w:author="ERCOT 020625" w:date="2025-01-29T18:42:00Z"/>
      <w:sdt>
        <w:sdtPr>
          <w:id w:val="1438172678"/>
          <w14:checkbox>
            <w14:checked w14:val="0"/>
            <w14:checkedState w14:val="2612" w14:font="MS Gothic"/>
            <w14:uncheckedState w14:val="2610" w14:font="MS Gothic"/>
          </w14:checkbox>
        </w:sdtPr>
        <w:sdtEndPr/>
        <w:sdtContent>
          <w:customXmlInsRangeEnd w:id="882"/>
          <w:ins w:id="883" w:author="ERCOT 020625" w:date="2025-01-29T18:42:00Z">
            <w:r w:rsidR="00744DF1">
              <w:rPr>
                <w:rFonts w:ascii="MS Gothic" w:eastAsia="MS Gothic" w:hAnsi="MS Gothic" w:hint="eastAsia"/>
              </w:rPr>
              <w:t>☐</w:t>
            </w:r>
          </w:ins>
          <w:customXmlInsRangeStart w:id="884" w:author="ERCOT 020625" w:date="2025-01-29T18:42:00Z"/>
        </w:sdtContent>
      </w:sdt>
      <w:customXmlInsRangeEnd w:id="884"/>
      <w:ins w:id="885" w:author="ERCOT 020625" w:date="2025-01-29T18:42:00Z">
        <w:r w:rsidR="00744DF1">
          <w:t xml:space="preserve"> register as an Early Curtailment Load (ECL)</w:t>
        </w:r>
      </w:ins>
    </w:p>
    <w:p w14:paraId="3D7541E0" w14:textId="0F8B96D9" w:rsidR="00744DF1" w:rsidRDefault="0095353B" w:rsidP="00744DF1">
      <w:pPr>
        <w:widowControl w:val="0"/>
        <w:autoSpaceDE w:val="0"/>
        <w:autoSpaceDN w:val="0"/>
        <w:adjustRightInd w:val="0"/>
        <w:jc w:val="both"/>
        <w:rPr>
          <w:ins w:id="886" w:author="ERCOT 020625" w:date="2025-01-29T18:42:00Z"/>
        </w:rPr>
      </w:pPr>
      <w:customXmlInsRangeStart w:id="887" w:author="ERCOT 020625" w:date="2025-01-29T18:42:00Z"/>
      <w:sdt>
        <w:sdtPr>
          <w:id w:val="894709154"/>
          <w14:checkbox>
            <w14:checked w14:val="0"/>
            <w14:checkedState w14:val="2612" w14:font="MS Gothic"/>
            <w14:uncheckedState w14:val="2610" w14:font="MS Gothic"/>
          </w14:checkbox>
        </w:sdtPr>
        <w:sdtEndPr/>
        <w:sdtContent>
          <w:customXmlInsRangeEnd w:id="887"/>
          <w:ins w:id="888" w:author="ERCOT 020625" w:date="2025-01-29T18:42:00Z">
            <w:r w:rsidR="00744DF1">
              <w:rPr>
                <w:rFonts w:ascii="MS Gothic" w:eastAsia="MS Gothic" w:hAnsi="MS Gothic" w:hint="eastAsia"/>
              </w:rPr>
              <w:t>☐</w:t>
            </w:r>
          </w:ins>
          <w:customXmlInsRangeStart w:id="889" w:author="ERCOT 020625" w:date="2025-01-29T18:42:00Z"/>
        </w:sdtContent>
      </w:sdt>
      <w:customXmlInsRangeEnd w:id="889"/>
      <w:ins w:id="890" w:author="ERCOT 020625" w:date="2025-01-29T18:42:00Z">
        <w:r w:rsidR="00744DF1">
          <w:t xml:space="preserve"> terminate its registration as an </w:t>
        </w:r>
      </w:ins>
      <w:ins w:id="891" w:author="ERCOT 020625" w:date="2025-02-03T14:48:00Z">
        <w:r w:rsidR="00761C8D">
          <w:t>ECL</w:t>
        </w:r>
      </w:ins>
    </w:p>
    <w:p w14:paraId="5A87A4A2" w14:textId="77777777" w:rsidR="00744DF1" w:rsidRDefault="00744DF1" w:rsidP="00ED4647">
      <w:pPr>
        <w:widowControl w:val="0"/>
        <w:autoSpaceDE w:val="0"/>
        <w:autoSpaceDN w:val="0"/>
        <w:adjustRightInd w:val="0"/>
        <w:jc w:val="both"/>
        <w:rPr>
          <w:ins w:id="892" w:author="ERCOT 020625" w:date="2025-01-29T18:42:00Z"/>
        </w:rPr>
      </w:pPr>
    </w:p>
    <w:p w14:paraId="0CA12BAF" w14:textId="77777777" w:rsidR="00744DF1" w:rsidRDefault="00744DF1" w:rsidP="00744DF1">
      <w:pPr>
        <w:widowControl w:val="0"/>
        <w:autoSpaceDE w:val="0"/>
        <w:autoSpaceDN w:val="0"/>
        <w:adjustRightInd w:val="0"/>
        <w:jc w:val="both"/>
        <w:rPr>
          <w:ins w:id="893" w:author="ERCOT 020625" w:date="2025-01-29T18:42:00Z"/>
          <w:b/>
          <w:bCs/>
        </w:rPr>
      </w:pPr>
      <w:ins w:id="894" w:author="ERCOT 020625" w:date="2025-01-29T18:42:00Z">
        <w:r w:rsidRPr="00B56875">
          <w:rPr>
            <w:b/>
            <w:bCs/>
          </w:rPr>
          <w:t xml:space="preserve">For a Customer registering as an ECL: </w:t>
        </w:r>
      </w:ins>
    </w:p>
    <w:p w14:paraId="1E159E43" w14:textId="77777777" w:rsidR="00744DF1" w:rsidRPr="00B56875" w:rsidRDefault="00744DF1" w:rsidP="00744DF1">
      <w:pPr>
        <w:widowControl w:val="0"/>
        <w:autoSpaceDE w:val="0"/>
        <w:autoSpaceDN w:val="0"/>
        <w:adjustRightInd w:val="0"/>
        <w:jc w:val="both"/>
        <w:rPr>
          <w:ins w:id="895" w:author="ERCOT 020625" w:date="2025-01-29T18:42:00Z"/>
          <w:b/>
          <w:bCs/>
        </w:rPr>
      </w:pPr>
    </w:p>
    <w:p w14:paraId="3E6520F8" w14:textId="44F95A61" w:rsidR="00744DF1" w:rsidRDefault="00744DF1" w:rsidP="00744DF1">
      <w:pPr>
        <w:widowControl w:val="0"/>
        <w:autoSpaceDE w:val="0"/>
        <w:autoSpaceDN w:val="0"/>
        <w:adjustRightInd w:val="0"/>
        <w:jc w:val="both"/>
        <w:rPr>
          <w:ins w:id="896" w:author="ERCOT 020625" w:date="2025-01-29T18:42:00Z"/>
        </w:rPr>
      </w:pPr>
      <w:ins w:id="897" w:author="ERCOT 020625" w:date="2025-01-29T18:42:00Z">
        <w:r>
          <w:t xml:space="preserve">This form must be acknowledged by Customer, </w:t>
        </w:r>
      </w:ins>
      <w:ins w:id="898" w:author="ERCOT 020625" w:date="2025-02-03T16:42:00Z">
        <w:r w:rsidR="00CE7E19">
          <w:t>Qualified Scheduling Entity (</w:t>
        </w:r>
      </w:ins>
      <w:ins w:id="899" w:author="ERCOT 020625" w:date="2025-01-29T18:42:00Z">
        <w:r>
          <w:t>QSE</w:t>
        </w:r>
      </w:ins>
      <w:ins w:id="900" w:author="ERCOT 020625" w:date="2025-02-03T16:42:00Z">
        <w:r w:rsidR="00CE7E19">
          <w:t>)</w:t>
        </w:r>
      </w:ins>
      <w:ins w:id="901" w:author="ERCOT 020625" w:date="2025-01-29T18:42:00Z">
        <w:r>
          <w:t xml:space="preserve">, each interconnecting </w:t>
        </w:r>
      </w:ins>
      <w:ins w:id="902" w:author="ERCOT 020625" w:date="2025-02-03T16:53:00Z">
        <w:r w:rsidR="004B42EB">
          <w:t>Transmission and/or Distribution Service Provider (</w:t>
        </w:r>
      </w:ins>
      <w:ins w:id="903" w:author="ERCOT 020625" w:date="2025-01-29T18:42:00Z">
        <w:r>
          <w:t>TDSP</w:t>
        </w:r>
      </w:ins>
      <w:ins w:id="904" w:author="ERCOT 020625" w:date="2025-02-03T16:53:00Z">
        <w:r w:rsidR="004B42EB">
          <w:t>)</w:t>
        </w:r>
      </w:ins>
      <w:ins w:id="905" w:author="ERCOT 020625" w:date="2025-01-29T18:42:00Z">
        <w:r>
          <w:t>, and each interconnecting TDSP’s Transmission Operator (TO).</w:t>
        </w:r>
      </w:ins>
    </w:p>
    <w:p w14:paraId="48AE9F83" w14:textId="77777777" w:rsidR="00744DF1" w:rsidRDefault="00744DF1" w:rsidP="00744DF1">
      <w:pPr>
        <w:widowControl w:val="0"/>
        <w:autoSpaceDE w:val="0"/>
        <w:autoSpaceDN w:val="0"/>
        <w:adjustRightInd w:val="0"/>
        <w:jc w:val="both"/>
        <w:rPr>
          <w:ins w:id="906" w:author="ERCOT 020625" w:date="2025-01-29T18:42:00Z"/>
        </w:rPr>
      </w:pPr>
    </w:p>
    <w:p w14:paraId="6E2A4120" w14:textId="44F725BB" w:rsidR="00744DF1" w:rsidRDefault="00744DF1" w:rsidP="00744DF1">
      <w:pPr>
        <w:widowControl w:val="0"/>
        <w:autoSpaceDE w:val="0"/>
        <w:autoSpaceDN w:val="0"/>
        <w:adjustRightInd w:val="0"/>
        <w:jc w:val="both"/>
        <w:rPr>
          <w:ins w:id="907" w:author="ERCOT 020625" w:date="2025-01-29T18:42:00Z"/>
        </w:rPr>
      </w:pPr>
      <w:ins w:id="908" w:author="ERCOT 020625" w:date="2025-01-29T18:42:00Z">
        <w:r>
          <w:t xml:space="preserve">By signing below, each </w:t>
        </w:r>
      </w:ins>
      <w:ins w:id="909" w:author="ERCOT 020625" w:date="2025-02-04T18:26:00Z">
        <w:r w:rsidR="00132A6D">
          <w:t>E</w:t>
        </w:r>
      </w:ins>
      <w:ins w:id="910" w:author="ERCOT 020625" w:date="2025-01-29T18:42:00Z">
        <w:r>
          <w:t>ntity confirms as follows:</w:t>
        </w:r>
      </w:ins>
    </w:p>
    <w:p w14:paraId="66114EFA" w14:textId="77777777" w:rsidR="00744DF1" w:rsidRDefault="00744DF1" w:rsidP="00744DF1">
      <w:pPr>
        <w:widowControl w:val="0"/>
        <w:autoSpaceDE w:val="0"/>
        <w:autoSpaceDN w:val="0"/>
        <w:adjustRightInd w:val="0"/>
        <w:jc w:val="both"/>
        <w:rPr>
          <w:ins w:id="911" w:author="ERCOT 020625" w:date="2025-01-29T18:42:00Z"/>
        </w:rPr>
      </w:pPr>
    </w:p>
    <w:p w14:paraId="1271CC24" w14:textId="3F10E7B3" w:rsidR="00ED4647" w:rsidRPr="008629CC" w:rsidRDefault="00744DF1" w:rsidP="00744DF1">
      <w:pPr>
        <w:widowControl w:val="0"/>
        <w:autoSpaceDE w:val="0"/>
        <w:autoSpaceDN w:val="0"/>
        <w:adjustRightInd w:val="0"/>
        <w:jc w:val="both"/>
        <w:rPr>
          <w:ins w:id="912" w:author="Golden Spread Electric Cooperative" w:date="2023-07-24T16:06:00Z"/>
        </w:rPr>
      </w:pPr>
      <w:ins w:id="913" w:author="ERCOT 020625" w:date="2025-01-29T18:42:00Z">
        <w:r>
          <w:t xml:space="preserve">The Customer identified below </w:t>
        </w:r>
      </w:ins>
      <w:ins w:id="914" w:author="Golden Spread Electric Cooperative" w:date="2023-07-24T16:06:00Z">
        <w:r w:rsidR="00ED4647" w:rsidRPr="008629CC">
          <w:t xml:space="preserve">has </w:t>
        </w:r>
        <w:del w:id="915" w:author="ERCOT 020625" w:date="2025-01-28T20:39:00Z">
          <w:r w:rsidR="00ED4647" w:rsidRPr="008629CC" w:rsidDel="007A66C6">
            <w:delText>named</w:delText>
          </w:r>
        </w:del>
      </w:ins>
      <w:ins w:id="916" w:author="ERCOT 020625" w:date="2025-01-28T20:39:00Z">
        <w:r w:rsidR="007A66C6">
          <w:t>designated</w:t>
        </w:r>
      </w:ins>
      <w:ins w:id="917" w:author="Golden Spread Electric Cooperative" w:date="2023-07-24T16:06:00Z">
        <w:r w:rsidR="00ED4647" w:rsidRPr="008629CC">
          <w:t xml:space="preserve"> the QSE </w:t>
        </w:r>
        <w:del w:id="918" w:author="ERCOT 020625" w:date="2025-01-28T20:38:00Z">
          <w:r w:rsidR="00ED4647" w:rsidRPr="008629CC" w:rsidDel="007A66C6">
            <w:delText>listed</w:delText>
          </w:r>
        </w:del>
      </w:ins>
      <w:ins w:id="919" w:author="ERCOT 020625" w:date="2025-01-28T20:38:00Z">
        <w:r w:rsidR="007A66C6">
          <w:t>identified</w:t>
        </w:r>
      </w:ins>
      <w:ins w:id="920" w:author="Golden Spread Electric Cooperative" w:date="2023-07-24T16:06:00Z">
        <w:r w:rsidR="00ED4647" w:rsidRPr="008629CC">
          <w:t xml:space="preserve"> below </w:t>
        </w:r>
        <w:del w:id="921" w:author="ERCOT 020625" w:date="2025-01-28T20:39:00Z">
          <w:r w:rsidR="00ED4647" w:rsidRPr="008629CC" w:rsidDel="007A66C6">
            <w:delText xml:space="preserve">as its designated QSE </w:delText>
          </w:r>
        </w:del>
        <w:r w:rsidR="00ED4647" w:rsidRPr="008629CC">
          <w:t xml:space="preserve">to represent the </w:t>
        </w:r>
        <w:r w:rsidR="00ED4647">
          <w:t xml:space="preserve">Customer </w:t>
        </w:r>
        <w:r w:rsidR="00ED4647" w:rsidRPr="008629CC">
          <w:t xml:space="preserve">for </w:t>
        </w:r>
      </w:ins>
      <w:ins w:id="922" w:author="ERCOT 020625" w:date="2025-01-28T20:45:00Z">
        <w:r w:rsidR="007A66C6">
          <w:t xml:space="preserve">the purpose of </w:t>
        </w:r>
      </w:ins>
      <w:ins w:id="923" w:author="Golden Spread Electric Cooperative" w:date="2023-07-24T16:06:00Z">
        <w:r w:rsidR="00ED4647">
          <w:t xml:space="preserve">providing accurate </w:t>
        </w:r>
      </w:ins>
      <w:ins w:id="924" w:author="Golden Spread Electric Cooperative" w:date="2023-08-01T18:08:00Z">
        <w:r w:rsidR="00ED4647">
          <w:t>telemetry</w:t>
        </w:r>
      </w:ins>
      <w:ins w:id="925" w:author="Golden Spread Electric Cooperative" w:date="2023-07-24T16:06:00Z">
        <w:r w:rsidR="00ED4647">
          <w:t xml:space="preserve"> of </w:t>
        </w:r>
      </w:ins>
      <w:ins w:id="926" w:author="ERCOT 020625" w:date="2025-01-28T20:46:00Z">
        <w:r w:rsidR="007A66C6">
          <w:t xml:space="preserve">the </w:t>
        </w:r>
      </w:ins>
      <w:ins w:id="927" w:author="Golden Spread Electric Cooperative" w:date="2023-07-24T16:06:00Z">
        <w:r w:rsidR="00ED4647">
          <w:t xml:space="preserve">Customer’s Load to ERCOT at </w:t>
        </w:r>
      </w:ins>
      <w:ins w:id="928" w:author="ERCOT 020625" w:date="2025-01-28T22:00:00Z">
        <w:r w:rsidR="00CD1BD0">
          <w:t xml:space="preserve">each of </w:t>
        </w:r>
      </w:ins>
      <w:ins w:id="929" w:author="Golden Spread Electric Cooperative" w:date="2023-07-24T16:06:00Z">
        <w:r w:rsidR="00ED4647">
          <w:t xml:space="preserve">the designated Electric Service Identifier(s) (ESI ID(s)) and timely </w:t>
        </w:r>
        <w:r w:rsidR="00ED4647" w:rsidRPr="002B5379">
          <w:rPr>
            <w:szCs w:val="20"/>
          </w:rPr>
          <w:t>instruct</w:t>
        </w:r>
        <w:r w:rsidR="00ED4647">
          <w:rPr>
            <w:szCs w:val="20"/>
          </w:rPr>
          <w:t>ion to the</w:t>
        </w:r>
        <w:r w:rsidR="00ED4647" w:rsidRPr="002B5379">
          <w:rPr>
            <w:szCs w:val="20"/>
          </w:rPr>
          <w:t xml:space="preserve"> </w:t>
        </w:r>
        <w:r w:rsidR="00ED4647">
          <w:rPr>
            <w:szCs w:val="20"/>
          </w:rPr>
          <w:t>Customer</w:t>
        </w:r>
        <w:r w:rsidR="00ED4647" w:rsidRPr="002B5379">
          <w:rPr>
            <w:szCs w:val="20"/>
          </w:rPr>
          <w:t xml:space="preserve"> to cease consumption </w:t>
        </w:r>
        <w:r w:rsidR="00ED4647">
          <w:rPr>
            <w:szCs w:val="20"/>
          </w:rPr>
          <w:t>consistent with ERCOT instructions in the event of a</w:t>
        </w:r>
      </w:ins>
      <w:ins w:id="930" w:author="ERCOT 020625" w:date="2025-01-29T18:38:00Z">
        <w:r>
          <w:rPr>
            <w:szCs w:val="20"/>
          </w:rPr>
          <w:t>n ECL</w:t>
        </w:r>
      </w:ins>
      <w:ins w:id="931" w:author="Golden Spread Electric Cooperative" w:date="2023-07-24T16:06:00Z">
        <w:r w:rsidR="00ED4647">
          <w:rPr>
            <w:szCs w:val="20"/>
          </w:rPr>
          <w:t xml:space="preserve"> deployment</w:t>
        </w:r>
        <w:del w:id="932" w:author="ERCOT 020625" w:date="2025-01-29T18:38:00Z">
          <w:r w:rsidR="00ED4647" w:rsidDel="00744DF1">
            <w:rPr>
              <w:szCs w:val="20"/>
            </w:rPr>
            <w:delText xml:space="preserve"> of </w:delText>
          </w:r>
        </w:del>
      </w:ins>
      <w:ins w:id="933" w:author="Golden Spread Electric Cooperative" w:date="2024-06-12T14:19:00Z">
        <w:del w:id="934" w:author="ERCOT 020625" w:date="2025-01-29T18:38:00Z">
          <w:r w:rsidR="00AF1D57" w:rsidDel="00744DF1">
            <w:rPr>
              <w:szCs w:val="20"/>
            </w:rPr>
            <w:delText>Voluntary Early Curtailment Load</w:delText>
          </w:r>
        </w:del>
      </w:ins>
      <w:ins w:id="935" w:author="Golden Spread Electric Cooperative" w:date="2023-07-24T16:06:00Z">
        <w:del w:id="936" w:author="ERCOT 020625" w:date="2025-01-29T18:38:00Z">
          <w:r w:rsidR="00ED4647" w:rsidDel="00744DF1">
            <w:rPr>
              <w:szCs w:val="20"/>
            </w:rPr>
            <w:delText xml:space="preserve"> (</w:delText>
          </w:r>
        </w:del>
      </w:ins>
      <w:ins w:id="937" w:author="Golden Spread Electric Cooperative" w:date="2024-06-12T14:18:00Z">
        <w:del w:id="938" w:author="ERCOT 020625" w:date="2025-01-29T18:38:00Z">
          <w:r w:rsidR="00AF1D57" w:rsidDel="00744DF1">
            <w:rPr>
              <w:szCs w:val="20"/>
            </w:rPr>
            <w:delText>VECL</w:delText>
          </w:r>
        </w:del>
      </w:ins>
      <w:ins w:id="939" w:author="Golden Spread Electric Cooperative" w:date="2023-07-24T16:06:00Z">
        <w:del w:id="940" w:author="ERCOT 020625" w:date="2025-01-29T18:38:00Z">
          <w:r w:rsidR="00ED4647" w:rsidDel="00744DF1">
            <w:rPr>
              <w:szCs w:val="20"/>
            </w:rPr>
            <w:delText>)</w:delText>
          </w:r>
        </w:del>
        <w:r w:rsidR="00ED4647" w:rsidRPr="008629CC">
          <w:t>.</w:t>
        </w:r>
      </w:ins>
      <w:ins w:id="941" w:author="ERCOT 020625" w:date="2025-01-12T13:26:00Z">
        <w:r w:rsidR="008F1DD5">
          <w:t xml:space="preserve"> </w:t>
        </w:r>
      </w:ins>
    </w:p>
    <w:p w14:paraId="32B13335" w14:textId="77777777" w:rsidR="00ED4647" w:rsidRPr="008629CC" w:rsidRDefault="00ED4647" w:rsidP="00ED4647">
      <w:pPr>
        <w:widowControl w:val="0"/>
        <w:autoSpaceDE w:val="0"/>
        <w:autoSpaceDN w:val="0"/>
        <w:adjustRightInd w:val="0"/>
        <w:jc w:val="both"/>
        <w:rPr>
          <w:ins w:id="942" w:author="Golden Spread Electric Cooperative" w:date="2023-07-24T16:06:00Z"/>
        </w:rPr>
      </w:pPr>
    </w:p>
    <w:p w14:paraId="53064B16" w14:textId="0ACDFCE0" w:rsidR="00ED4647" w:rsidRDefault="00ED4647" w:rsidP="00ED4647">
      <w:pPr>
        <w:widowControl w:val="0"/>
        <w:autoSpaceDE w:val="0"/>
        <w:autoSpaceDN w:val="0"/>
        <w:adjustRightInd w:val="0"/>
        <w:jc w:val="both"/>
        <w:rPr>
          <w:ins w:id="943" w:author="ERCOT 020625" w:date="2025-01-12T13:28:00Z"/>
        </w:rPr>
      </w:pPr>
      <w:ins w:id="944" w:author="Golden Spread Electric Cooperative" w:date="2023-07-24T16:06:00Z">
        <w:r w:rsidRPr="008629CC">
          <w:t xml:space="preserve">The </w:t>
        </w:r>
        <w:del w:id="945" w:author="ERCOT 020625" w:date="2025-01-28T20:46:00Z">
          <w:r w:rsidDel="00E84C49">
            <w:delText>Customer’</w:delText>
          </w:r>
          <w:r w:rsidRPr="008629CC" w:rsidDel="00E84C49">
            <w:delText xml:space="preserve">s designated </w:delText>
          </w:r>
        </w:del>
        <w:r w:rsidRPr="008629CC">
          <w:t>QSE</w:t>
        </w:r>
      </w:ins>
      <w:ins w:id="946" w:author="Golden Spread Electric Cooperative" w:date="2025-02-03T13:13:00Z">
        <w:r w:rsidR="001A0FBA">
          <w:t>,</w:t>
        </w:r>
      </w:ins>
      <w:ins w:id="947" w:author="Golden Spread Electric Cooperative" w:date="2023-07-24T16:06:00Z">
        <w:r w:rsidRPr="008629CC">
          <w:t xml:space="preserve"> </w:t>
        </w:r>
        <w:del w:id="948" w:author="ERCOT 020625" w:date="2025-01-28T20:46:00Z">
          <w:r w:rsidRPr="008629CC" w:rsidDel="00E84C49">
            <w:delText>listed</w:delText>
          </w:r>
        </w:del>
      </w:ins>
      <w:ins w:id="949" w:author="ERCOT 020625" w:date="2025-01-28T20:46:00Z">
        <w:r w:rsidR="00E84C49">
          <w:t>designated</w:t>
        </w:r>
      </w:ins>
      <w:ins w:id="950" w:author="Golden Spread Electric Cooperative" w:date="2023-07-24T16:06:00Z">
        <w:r w:rsidRPr="008629CC">
          <w:t xml:space="preserve"> below</w:t>
        </w:r>
      </w:ins>
      <w:ins w:id="951" w:author="Golden Spread Electric Cooperative" w:date="2025-02-03T13:13:00Z">
        <w:r w:rsidR="001A0FBA">
          <w:t>,</w:t>
        </w:r>
      </w:ins>
      <w:ins w:id="952" w:author="Golden Spread Electric Cooperative" w:date="2023-07-24T16:06:00Z">
        <w:r w:rsidRPr="008629CC">
          <w:t xml:space="preserve"> hereby acknowledges that it </w:t>
        </w:r>
        <w:del w:id="953" w:author="ERCOT 020625" w:date="2025-01-28T20:46:00Z">
          <w:r w:rsidRPr="008629CC" w:rsidDel="00E84C49">
            <w:delText xml:space="preserve">does </w:delText>
          </w:r>
        </w:del>
        <w:r w:rsidRPr="008629CC">
          <w:t>represent</w:t>
        </w:r>
      </w:ins>
      <w:ins w:id="954" w:author="ERCOT 020625" w:date="2025-01-28T20:46:00Z">
        <w:r w:rsidR="00E84C49">
          <w:t>s</w:t>
        </w:r>
      </w:ins>
      <w:ins w:id="955" w:author="Golden Spread Electric Cooperative" w:date="2023-07-24T16:06:00Z">
        <w:r w:rsidRPr="008629CC">
          <w:t xml:space="preserve"> the </w:t>
        </w:r>
        <w:r>
          <w:t>Customer</w:t>
        </w:r>
        <w:r w:rsidRPr="008629CC">
          <w:t xml:space="preserve"> and that it </w:t>
        </w:r>
        <w:del w:id="956" w:author="ERCOT 020625" w:date="2025-01-28T20:47:00Z">
          <w:r w:rsidRPr="008629CC" w:rsidDel="00E84C49">
            <w:delText>shall be</w:delText>
          </w:r>
        </w:del>
      </w:ins>
      <w:ins w:id="957" w:author="ERCOT 020625" w:date="2025-01-28T20:47:00Z">
        <w:r w:rsidR="00E84C49">
          <w:t>is</w:t>
        </w:r>
      </w:ins>
      <w:ins w:id="958" w:author="Golden Spread Electric Cooperative" w:date="2023-07-24T16:06:00Z">
        <w:r w:rsidRPr="008629CC">
          <w:t xml:space="preserve"> responsible for </w:t>
        </w:r>
        <w:r>
          <w:t xml:space="preserve">providing accurate telemetry of </w:t>
        </w:r>
        <w:r w:rsidRPr="008629CC">
          <w:t xml:space="preserve">the </w:t>
        </w:r>
        <w:r>
          <w:t>Customer</w:t>
        </w:r>
        <w:r w:rsidRPr="008629CC">
          <w:t xml:space="preserve">’s </w:t>
        </w:r>
        <w:r>
          <w:t xml:space="preserve">Load to </w:t>
        </w:r>
        <w:r w:rsidRPr="008629CC">
          <w:t xml:space="preserve">ERCOT </w:t>
        </w:r>
        <w:r>
          <w:t xml:space="preserve">and timely </w:t>
        </w:r>
        <w:r w:rsidRPr="002B5379">
          <w:rPr>
            <w:szCs w:val="20"/>
          </w:rPr>
          <w:t>instruct</w:t>
        </w:r>
        <w:r>
          <w:rPr>
            <w:szCs w:val="20"/>
          </w:rPr>
          <w:t>ing the Customer</w:t>
        </w:r>
        <w:r w:rsidRPr="002B5379">
          <w:rPr>
            <w:szCs w:val="20"/>
          </w:rPr>
          <w:t xml:space="preserve"> to cease consumption </w:t>
        </w:r>
        <w:r>
          <w:rPr>
            <w:szCs w:val="20"/>
          </w:rPr>
          <w:t>consistent with ERCOT instructions in the event of a</w:t>
        </w:r>
      </w:ins>
      <w:ins w:id="959" w:author="ERCOT 020625" w:date="2025-01-28T20:47:00Z">
        <w:r w:rsidR="00E84C49">
          <w:rPr>
            <w:szCs w:val="20"/>
          </w:rPr>
          <w:t>n</w:t>
        </w:r>
      </w:ins>
      <w:ins w:id="960" w:author="Golden Spread Electric Cooperative" w:date="2023-07-24T16:06:00Z">
        <w:r>
          <w:rPr>
            <w:szCs w:val="20"/>
          </w:rPr>
          <w:t xml:space="preserve"> </w:t>
        </w:r>
      </w:ins>
      <w:ins w:id="961" w:author="Golden Spread Electric Cooperative" w:date="2024-06-12T14:18:00Z">
        <w:del w:id="962" w:author="ERCOT 020625" w:date="2025-01-16T22:27:00Z">
          <w:r w:rsidR="00AF1D57" w:rsidDel="00BB1246">
            <w:rPr>
              <w:szCs w:val="20"/>
            </w:rPr>
            <w:delText>V</w:delText>
          </w:r>
        </w:del>
        <w:r w:rsidR="00AF1D57">
          <w:rPr>
            <w:szCs w:val="20"/>
          </w:rPr>
          <w:t>ECL</w:t>
        </w:r>
      </w:ins>
      <w:ins w:id="963" w:author="Golden Spread Electric Cooperative" w:date="2023-07-24T16:06:00Z">
        <w:r>
          <w:rPr>
            <w:szCs w:val="20"/>
          </w:rPr>
          <w:t xml:space="preserve"> </w:t>
        </w:r>
      </w:ins>
      <w:ins w:id="964" w:author="Golden Spread Electric Cooperative" w:date="2024-06-18T17:05:00Z">
        <w:r w:rsidR="00504028">
          <w:rPr>
            <w:szCs w:val="20"/>
          </w:rPr>
          <w:t>d</w:t>
        </w:r>
      </w:ins>
      <w:ins w:id="965" w:author="Golden Spread Electric Cooperative" w:date="2023-07-24T16:06:00Z">
        <w:r>
          <w:rPr>
            <w:szCs w:val="20"/>
          </w:rPr>
          <w:t>eployment</w:t>
        </w:r>
        <w:r w:rsidRPr="008629CC">
          <w:t xml:space="preserve"> pursuant to the ERCOT Protocols.</w:t>
        </w:r>
        <w:r>
          <w:t xml:space="preserve">  </w:t>
        </w:r>
      </w:ins>
    </w:p>
    <w:p w14:paraId="6525C3A8" w14:textId="77777777" w:rsidR="008F1DD5" w:rsidRDefault="008F1DD5" w:rsidP="00ED4647">
      <w:pPr>
        <w:widowControl w:val="0"/>
        <w:autoSpaceDE w:val="0"/>
        <w:autoSpaceDN w:val="0"/>
        <w:adjustRightInd w:val="0"/>
        <w:jc w:val="both"/>
        <w:rPr>
          <w:ins w:id="966" w:author="ERCOT 020625" w:date="2025-01-12T13:28:00Z"/>
        </w:rPr>
      </w:pPr>
    </w:p>
    <w:p w14:paraId="67747BD5" w14:textId="40C63EAB" w:rsidR="00CE7775" w:rsidRDefault="00030142" w:rsidP="00ED4647">
      <w:pPr>
        <w:widowControl w:val="0"/>
        <w:autoSpaceDE w:val="0"/>
        <w:autoSpaceDN w:val="0"/>
        <w:adjustRightInd w:val="0"/>
        <w:jc w:val="both"/>
        <w:rPr>
          <w:ins w:id="967" w:author="ERCOT 020625" w:date="2025-01-12T13:29:00Z"/>
        </w:rPr>
      </w:pPr>
      <w:ins w:id="968" w:author="ERCOT 020625" w:date="2025-01-28T22:03:00Z">
        <w:r>
          <w:rPr>
            <w:szCs w:val="20"/>
          </w:rPr>
          <w:t>I</w:t>
        </w:r>
      </w:ins>
      <w:ins w:id="969" w:author="ERCOT 020625" w:date="2025-01-12T13:29:00Z">
        <w:r w:rsidR="00CE7775">
          <w:rPr>
            <w:szCs w:val="20"/>
          </w:rPr>
          <w:t xml:space="preserve">f </w:t>
        </w:r>
        <w:proofErr w:type="gramStart"/>
        <w:r w:rsidR="00CE7775">
          <w:rPr>
            <w:szCs w:val="20"/>
          </w:rPr>
          <w:t>the ECL</w:t>
        </w:r>
        <w:proofErr w:type="gramEnd"/>
        <w:r w:rsidR="00CE7775">
          <w:rPr>
            <w:szCs w:val="20"/>
          </w:rPr>
          <w:t xml:space="preserve"> is </w:t>
        </w:r>
      </w:ins>
      <w:ins w:id="970" w:author="ERCOT 020625" w:date="2025-01-28T22:03:00Z">
        <w:r>
          <w:rPr>
            <w:szCs w:val="20"/>
          </w:rPr>
          <w:t xml:space="preserve">co-located </w:t>
        </w:r>
      </w:ins>
      <w:ins w:id="971" w:author="ERCOT 020625" w:date="2025-01-28T22:04:00Z">
        <w:r>
          <w:rPr>
            <w:szCs w:val="20"/>
          </w:rPr>
          <w:t xml:space="preserve">with an ERCOT Resource, the QSE identified below confirms that it </w:t>
        </w:r>
      </w:ins>
      <w:ins w:id="972" w:author="ERCOT 020625" w:date="2025-01-12T13:29:00Z">
        <w:r w:rsidR="00CE7775">
          <w:rPr>
            <w:szCs w:val="20"/>
          </w:rPr>
          <w:t>has</w:t>
        </w:r>
      </w:ins>
      <w:ins w:id="973" w:author="ERCOT 020625" w:date="2025-01-28T22:14:00Z">
        <w:r w:rsidR="00D342F5">
          <w:rPr>
            <w:szCs w:val="20"/>
          </w:rPr>
          <w:t xml:space="preserve"> </w:t>
        </w:r>
      </w:ins>
      <w:ins w:id="974" w:author="ERCOT 020625" w:date="2025-01-12T13:29:00Z">
        <w:r w:rsidR="00CE7775">
          <w:rPr>
            <w:szCs w:val="20"/>
          </w:rPr>
          <w:t xml:space="preserve">the capability to remotely disconnect </w:t>
        </w:r>
      </w:ins>
      <w:ins w:id="975" w:author="ERCOT 020625" w:date="2025-01-12T13:30:00Z">
        <w:r w:rsidR="00CE7775">
          <w:rPr>
            <w:szCs w:val="20"/>
          </w:rPr>
          <w:t xml:space="preserve">the Customer </w:t>
        </w:r>
      </w:ins>
      <w:ins w:id="976" w:author="ERCOT 020625" w:date="2025-01-28T20:37:00Z">
        <w:r w:rsidR="007A66C6">
          <w:rPr>
            <w:szCs w:val="20"/>
          </w:rPr>
          <w:t>if it</w:t>
        </w:r>
      </w:ins>
      <w:ins w:id="977" w:author="ERCOT 020625" w:date="2025-01-12T13:29:00Z">
        <w:r w:rsidR="00CE7775">
          <w:rPr>
            <w:szCs w:val="20"/>
          </w:rPr>
          <w:t xml:space="preserve"> fails to comply with a</w:t>
        </w:r>
      </w:ins>
      <w:ins w:id="978" w:author="ERCOT 020625" w:date="2025-01-29T18:39:00Z">
        <w:r w:rsidR="00744DF1">
          <w:rPr>
            <w:szCs w:val="20"/>
          </w:rPr>
          <w:t>n ECL</w:t>
        </w:r>
      </w:ins>
      <w:ins w:id="979" w:author="ERCOT 020625" w:date="2025-01-12T13:29:00Z">
        <w:r w:rsidR="00CE7775">
          <w:rPr>
            <w:szCs w:val="20"/>
          </w:rPr>
          <w:t xml:space="preserve"> deployment instruction</w:t>
        </w:r>
      </w:ins>
      <w:ins w:id="980" w:author="ERCOT 020625" w:date="2025-01-12T13:31:00Z">
        <w:r w:rsidR="00CE7775">
          <w:rPr>
            <w:szCs w:val="20"/>
          </w:rPr>
          <w:t xml:space="preserve">. </w:t>
        </w:r>
      </w:ins>
      <w:ins w:id="981" w:author="ERCOT 020625" w:date="2025-01-12T13:29:00Z">
        <w:r w:rsidR="00CE7775">
          <w:rPr>
            <w:szCs w:val="20"/>
          </w:rPr>
          <w:t xml:space="preserve"> </w:t>
        </w:r>
      </w:ins>
    </w:p>
    <w:p w14:paraId="73FF9040" w14:textId="7FE60F3B" w:rsidR="008F1DD5" w:rsidDel="00030142" w:rsidRDefault="008F1DD5" w:rsidP="00ED4647">
      <w:pPr>
        <w:widowControl w:val="0"/>
        <w:autoSpaceDE w:val="0"/>
        <w:autoSpaceDN w:val="0"/>
        <w:adjustRightInd w:val="0"/>
        <w:jc w:val="both"/>
        <w:rPr>
          <w:ins w:id="982" w:author="Oncor 081424" w:date="2024-08-06T10:37:00Z"/>
          <w:del w:id="983" w:author="ERCOT 020625" w:date="2025-01-28T22:07:00Z"/>
        </w:rPr>
      </w:pPr>
    </w:p>
    <w:p w14:paraId="0E2917FD" w14:textId="598A06D9" w:rsidR="001127C4" w:rsidRDefault="001127C4" w:rsidP="00ED4647">
      <w:pPr>
        <w:widowControl w:val="0"/>
        <w:autoSpaceDE w:val="0"/>
        <w:autoSpaceDN w:val="0"/>
        <w:adjustRightInd w:val="0"/>
        <w:jc w:val="both"/>
        <w:rPr>
          <w:ins w:id="984" w:author="Oncor 081424" w:date="2024-08-06T10:37:00Z"/>
        </w:rPr>
      </w:pPr>
    </w:p>
    <w:p w14:paraId="1F3586AE" w14:textId="63715B33" w:rsidR="001127C4" w:rsidRPr="008629CC" w:rsidRDefault="001127C4" w:rsidP="00ED4647">
      <w:pPr>
        <w:widowControl w:val="0"/>
        <w:autoSpaceDE w:val="0"/>
        <w:autoSpaceDN w:val="0"/>
        <w:adjustRightInd w:val="0"/>
        <w:jc w:val="both"/>
        <w:rPr>
          <w:ins w:id="985" w:author="Golden Spread Electric Cooperative" w:date="2023-07-24T16:06:00Z"/>
        </w:rPr>
      </w:pPr>
      <w:ins w:id="986" w:author="Oncor 081424" w:date="2024-08-06T10:37:00Z">
        <w:r>
          <w:lastRenderedPageBreak/>
          <w:t xml:space="preserve">The Customer’s TO and </w:t>
        </w:r>
      </w:ins>
      <w:ins w:id="987" w:author="Oncor 081424" w:date="2024-08-06T10:43:00Z">
        <w:r w:rsidR="005E177C">
          <w:t xml:space="preserve">interconnecting </w:t>
        </w:r>
      </w:ins>
      <w:ins w:id="988" w:author="Oncor 081424" w:date="2024-08-06T10:37:00Z">
        <w:r>
          <w:t>T</w:t>
        </w:r>
      </w:ins>
      <w:ins w:id="989" w:author="Oncor 081424" w:date="2024-08-06T10:43:00Z">
        <w:r w:rsidR="005E177C">
          <w:t>D</w:t>
        </w:r>
      </w:ins>
      <w:ins w:id="990" w:author="Oncor 081424" w:date="2024-08-06T10:37:00Z">
        <w:r>
          <w:t>SP</w:t>
        </w:r>
      </w:ins>
      <w:ins w:id="991" w:author="Oncor 081424" w:date="2024-08-06T10:43:00Z">
        <w:r w:rsidR="005E177C">
          <w:t>(s)</w:t>
        </w:r>
      </w:ins>
      <w:ins w:id="992" w:author="Oncor 081424" w:date="2024-08-06T10:37:00Z">
        <w:r>
          <w:t xml:space="preserve">, </w:t>
        </w:r>
        <w:del w:id="993" w:author="ERCOT 020625" w:date="2025-01-28T21:58:00Z">
          <w:r w:rsidDel="00CD1BD0">
            <w:delText>listed</w:delText>
          </w:r>
        </w:del>
      </w:ins>
      <w:ins w:id="994" w:author="ERCOT 020625" w:date="2025-01-28T21:58:00Z">
        <w:r w:rsidR="00CD1BD0">
          <w:t>identified</w:t>
        </w:r>
      </w:ins>
      <w:ins w:id="995" w:author="Oncor 081424" w:date="2024-08-06T10:37:00Z">
        <w:r>
          <w:t xml:space="preserve"> below, </w:t>
        </w:r>
        <w:del w:id="996" w:author="ERCOT 020625" w:date="2025-01-28T21:58:00Z">
          <w:r w:rsidDel="00CD1BD0">
            <w:delText xml:space="preserve">hereby </w:delText>
          </w:r>
        </w:del>
        <w:r>
          <w:t xml:space="preserve">acknowledge </w:t>
        </w:r>
      </w:ins>
      <w:ins w:id="997" w:author="Oncor 081424" w:date="2024-08-06T10:39:00Z">
        <w:r w:rsidR="005E177C">
          <w:t xml:space="preserve">and consent to </w:t>
        </w:r>
      </w:ins>
      <w:ins w:id="998" w:author="Oncor 081424" w:date="2024-08-06T10:37:00Z">
        <w:r w:rsidR="005E177C">
          <w:t>the Customer</w:t>
        </w:r>
      </w:ins>
      <w:ins w:id="999" w:author="Oncor 081424" w:date="2024-08-06T10:39:00Z">
        <w:r w:rsidR="005E177C">
          <w:t>’s</w:t>
        </w:r>
      </w:ins>
      <w:ins w:id="1000" w:author="Oncor 081424" w:date="2024-08-06T10:37:00Z">
        <w:r w:rsidR="005E177C">
          <w:t xml:space="preserve"> </w:t>
        </w:r>
      </w:ins>
      <w:ins w:id="1001" w:author="Oncor 081424" w:date="2024-08-06T10:39:00Z">
        <w:r w:rsidR="005E177C">
          <w:t>registration</w:t>
        </w:r>
      </w:ins>
      <w:ins w:id="1002" w:author="Oncor 081424" w:date="2024-08-06T10:38:00Z">
        <w:r w:rsidR="005E177C">
          <w:t xml:space="preserve"> with ERCOT as a</w:t>
        </w:r>
      </w:ins>
      <w:ins w:id="1003" w:author="ERCOT 020625" w:date="2025-01-22T12:44:00Z">
        <w:r w:rsidR="008E6866">
          <w:t>n</w:t>
        </w:r>
      </w:ins>
      <w:ins w:id="1004" w:author="Oncor 081424" w:date="2024-08-06T10:38:00Z">
        <w:r w:rsidR="005E177C">
          <w:t xml:space="preserve"> </w:t>
        </w:r>
        <w:del w:id="1005" w:author="ERCOT 020625" w:date="2025-01-16T22:27:00Z">
          <w:r w:rsidR="005E177C" w:rsidDel="00BB1246">
            <w:delText>V</w:delText>
          </w:r>
        </w:del>
        <w:r w:rsidR="005E177C">
          <w:t>ECL.</w:t>
        </w:r>
      </w:ins>
    </w:p>
    <w:p w14:paraId="337B707C" w14:textId="77777777" w:rsidR="00ED4647" w:rsidRPr="008629CC" w:rsidRDefault="00ED4647" w:rsidP="00ED4647">
      <w:pPr>
        <w:widowControl w:val="0"/>
        <w:autoSpaceDE w:val="0"/>
        <w:autoSpaceDN w:val="0"/>
        <w:adjustRightInd w:val="0"/>
        <w:jc w:val="both"/>
        <w:rPr>
          <w:ins w:id="1006" w:author="Golden Spread Electric Cooperative" w:date="2023-07-24T16:06:00Z"/>
        </w:rPr>
      </w:pPr>
    </w:p>
    <w:p w14:paraId="21970CFB" w14:textId="543AB14D" w:rsidR="00ED4647" w:rsidRPr="008629CC" w:rsidRDefault="00ED4647" w:rsidP="00ED4647">
      <w:pPr>
        <w:widowControl w:val="0"/>
        <w:autoSpaceDE w:val="0"/>
        <w:autoSpaceDN w:val="0"/>
        <w:adjustRightInd w:val="0"/>
        <w:jc w:val="both"/>
        <w:rPr>
          <w:ins w:id="1007" w:author="Golden Spread Electric Cooperative" w:date="2023-07-24T16:06:00Z"/>
          <w:u w:val="single"/>
        </w:rPr>
      </w:pPr>
      <w:ins w:id="1008" w:author="Golden Spread Electric Cooperative" w:date="2023-07-24T16:06:00Z">
        <w:r w:rsidRPr="008629CC">
          <w:t xml:space="preserve">The requested effective date for such </w:t>
        </w:r>
        <w:proofErr w:type="gramStart"/>
        <w:r w:rsidRPr="008629CC">
          <w:t>representation</w:t>
        </w:r>
        <w:proofErr w:type="gramEnd"/>
        <w:r w:rsidRPr="008629CC">
          <w:t xml:space="preserve"> </w:t>
        </w:r>
      </w:ins>
      <w:ins w:id="1009" w:author="ERCOT 020625" w:date="2025-01-29T18:39:00Z">
        <w:r w:rsidR="00744DF1">
          <w:t xml:space="preserve">or termination </w:t>
        </w:r>
      </w:ins>
      <w:ins w:id="1010" w:author="Golden Spread Electric Cooperative" w:date="2023-07-24T16:06:00Z">
        <w:r w:rsidRPr="008629CC">
          <w:t xml:space="preserve">is: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rPr>
            <w:vertAlign w:val="superscript"/>
          </w:rPr>
          <w:footnoteReference w:customMarkFollows="1" w:id="1"/>
          <w:t>**</w:t>
        </w:r>
        <w:r w:rsidRPr="008629CC">
          <w:rPr>
            <w:u w:val="single"/>
          </w:rPr>
          <w:t xml:space="preserve"> </w:t>
        </w:r>
      </w:ins>
    </w:p>
    <w:p w14:paraId="3AD9BB0C" w14:textId="77777777" w:rsidR="00ED4647" w:rsidRDefault="00ED4647" w:rsidP="00ED4647">
      <w:pPr>
        <w:widowControl w:val="0"/>
        <w:autoSpaceDE w:val="0"/>
        <w:autoSpaceDN w:val="0"/>
        <w:adjustRightInd w:val="0"/>
        <w:jc w:val="both"/>
        <w:rPr>
          <w:ins w:id="1013" w:author="ERCOT 020625" w:date="2025-01-29T18:43:00Z"/>
        </w:rPr>
      </w:pPr>
    </w:p>
    <w:p w14:paraId="7815108E" w14:textId="04B14E62" w:rsidR="006B4473" w:rsidRPr="00B56875" w:rsidRDefault="006B4473" w:rsidP="006B4473">
      <w:pPr>
        <w:widowControl w:val="0"/>
        <w:autoSpaceDE w:val="0"/>
        <w:autoSpaceDN w:val="0"/>
        <w:adjustRightInd w:val="0"/>
        <w:jc w:val="both"/>
        <w:rPr>
          <w:ins w:id="1014" w:author="ERCOT 020625" w:date="2025-01-29T18:43:00Z"/>
          <w:b/>
          <w:bCs/>
        </w:rPr>
      </w:pPr>
      <w:ins w:id="1015" w:author="ERCOT 020625" w:date="2025-01-29T18:43:00Z">
        <w:r w:rsidRPr="00B56875">
          <w:rPr>
            <w:b/>
            <w:bCs/>
          </w:rPr>
          <w:t xml:space="preserve">For a Customer </w:t>
        </w:r>
      </w:ins>
      <w:ins w:id="1016" w:author="ERCOT 020625" w:date="2025-01-29T18:44:00Z">
        <w:r>
          <w:rPr>
            <w:b/>
            <w:bCs/>
          </w:rPr>
          <w:t xml:space="preserve">requesting </w:t>
        </w:r>
      </w:ins>
      <w:ins w:id="1017" w:author="ERCOT 020625" w:date="2025-01-29T18:43:00Z">
        <w:r w:rsidRPr="00B56875">
          <w:rPr>
            <w:b/>
            <w:bCs/>
          </w:rPr>
          <w:t>terminati</w:t>
        </w:r>
      </w:ins>
      <w:ins w:id="1018" w:author="ERCOT 020625" w:date="2025-01-29T18:44:00Z">
        <w:r>
          <w:rPr>
            <w:b/>
            <w:bCs/>
          </w:rPr>
          <w:t>on of its</w:t>
        </w:r>
      </w:ins>
      <w:ins w:id="1019" w:author="ERCOT 020625" w:date="2025-01-29T18:43:00Z">
        <w:r w:rsidRPr="00B56875">
          <w:rPr>
            <w:b/>
            <w:bCs/>
          </w:rPr>
          <w:t xml:space="preserve"> registration as an ECL: </w:t>
        </w:r>
      </w:ins>
    </w:p>
    <w:p w14:paraId="5B290953" w14:textId="77777777" w:rsidR="006B4473" w:rsidRDefault="006B4473" w:rsidP="006B4473">
      <w:pPr>
        <w:widowControl w:val="0"/>
        <w:autoSpaceDE w:val="0"/>
        <w:autoSpaceDN w:val="0"/>
        <w:adjustRightInd w:val="0"/>
        <w:jc w:val="both"/>
        <w:rPr>
          <w:ins w:id="1020" w:author="ERCOT 020625" w:date="2025-01-29T18:43:00Z"/>
          <w:u w:val="single"/>
        </w:rPr>
      </w:pPr>
    </w:p>
    <w:p w14:paraId="5057AB2A" w14:textId="77777777" w:rsidR="006B4473" w:rsidRDefault="006B4473" w:rsidP="006B4473">
      <w:pPr>
        <w:widowControl w:val="0"/>
        <w:autoSpaceDE w:val="0"/>
        <w:autoSpaceDN w:val="0"/>
        <w:adjustRightInd w:val="0"/>
        <w:jc w:val="both"/>
        <w:rPr>
          <w:ins w:id="1021" w:author="ERCOT 020625" w:date="2025-01-29T18:43:00Z"/>
        </w:rPr>
      </w:pPr>
      <w:ins w:id="1022" w:author="ERCOT 020625" w:date="2025-01-29T18:43:00Z">
        <w:r w:rsidRPr="00B56875">
          <w:t>This form must be acknowledged by Customer</w:t>
        </w:r>
        <w:r>
          <w:t xml:space="preserve"> and each of its </w:t>
        </w:r>
        <w:r w:rsidRPr="00B56875">
          <w:t>interconnecting TDSP</w:t>
        </w:r>
        <w:r>
          <w:t xml:space="preserve">s. </w:t>
        </w:r>
      </w:ins>
    </w:p>
    <w:p w14:paraId="4E4E4751" w14:textId="77777777" w:rsidR="006B4473" w:rsidRDefault="006B4473" w:rsidP="006B4473">
      <w:pPr>
        <w:widowControl w:val="0"/>
        <w:autoSpaceDE w:val="0"/>
        <w:autoSpaceDN w:val="0"/>
        <w:adjustRightInd w:val="0"/>
        <w:jc w:val="both"/>
        <w:rPr>
          <w:ins w:id="1023" w:author="ERCOT 020625" w:date="2025-01-29T18:43:00Z"/>
        </w:rPr>
      </w:pPr>
    </w:p>
    <w:p w14:paraId="2C12DF32" w14:textId="77777777" w:rsidR="006B4473" w:rsidRPr="00B56875" w:rsidRDefault="006B4473" w:rsidP="006B4473">
      <w:pPr>
        <w:widowControl w:val="0"/>
        <w:autoSpaceDE w:val="0"/>
        <w:autoSpaceDN w:val="0"/>
        <w:adjustRightInd w:val="0"/>
        <w:jc w:val="both"/>
        <w:rPr>
          <w:ins w:id="1024" w:author="ERCOT 020625" w:date="2025-01-29T18:43:00Z"/>
        </w:rPr>
      </w:pPr>
      <w:ins w:id="1025" w:author="ERCOT 020625" w:date="2025-01-29T18:43:00Z">
        <w:r>
          <w:t xml:space="preserve">The completed form should be submitted to ERCOT via at </w:t>
        </w:r>
        <w:r>
          <w:fldChar w:fldCharType="begin"/>
        </w:r>
        <w:r>
          <w:instrText>HYPERLINK "mailto:MPRegistration@ercot.com"</w:instrText>
        </w:r>
        <w:r>
          <w:fldChar w:fldCharType="separate"/>
        </w:r>
        <w:r w:rsidRPr="008E258E">
          <w:rPr>
            <w:rStyle w:val="Hyperlink"/>
          </w:rPr>
          <w:t>MPRegistration@ercot.com</w:t>
        </w:r>
        <w:r>
          <w:fldChar w:fldCharType="end"/>
        </w:r>
        <w:r>
          <w:t xml:space="preserve">.  </w:t>
        </w:r>
      </w:ins>
    </w:p>
    <w:p w14:paraId="6B0942CD" w14:textId="77777777" w:rsidR="006B4473" w:rsidRPr="008629CC" w:rsidRDefault="006B4473" w:rsidP="006B4473">
      <w:pPr>
        <w:widowControl w:val="0"/>
        <w:autoSpaceDE w:val="0"/>
        <w:autoSpaceDN w:val="0"/>
        <w:adjustRightInd w:val="0"/>
        <w:jc w:val="both"/>
        <w:rPr>
          <w:ins w:id="1026" w:author="ERCOT 020625" w:date="2025-01-29T18:43:00Z"/>
        </w:rPr>
      </w:pPr>
    </w:p>
    <w:p w14:paraId="18876005" w14:textId="77777777" w:rsidR="006B4473" w:rsidRPr="008629CC" w:rsidRDefault="006B4473" w:rsidP="00ED4647">
      <w:pPr>
        <w:widowControl w:val="0"/>
        <w:autoSpaceDE w:val="0"/>
        <w:autoSpaceDN w:val="0"/>
        <w:adjustRightInd w:val="0"/>
        <w:jc w:val="both"/>
        <w:rPr>
          <w:ins w:id="1027" w:author="Golden Spread Electric Cooperative" w:date="2023-07-24T16:06:00Z"/>
        </w:rPr>
      </w:pPr>
    </w:p>
    <w:p w14:paraId="4DE9883C" w14:textId="0ADCEE38" w:rsidR="00ED4647" w:rsidRPr="008629CC" w:rsidDel="002204E6" w:rsidRDefault="00ED4647" w:rsidP="00ED4647">
      <w:pPr>
        <w:widowControl w:val="0"/>
        <w:autoSpaceDE w:val="0"/>
        <w:autoSpaceDN w:val="0"/>
        <w:adjustRightInd w:val="0"/>
        <w:jc w:val="both"/>
        <w:rPr>
          <w:ins w:id="1028" w:author="Golden Spread Electric Cooperative" w:date="2023-07-24T16:06:00Z"/>
          <w:del w:id="1029" w:author="ERCOT 020625" w:date="2024-12-30T17:05:00Z"/>
        </w:rPr>
      </w:pPr>
      <w:ins w:id="1030" w:author="Golden Spread Electric Cooperative" w:date="2023-07-24T16:06:00Z">
        <w:del w:id="1031" w:author="ERCOT 020625" w:date="2024-12-30T17:05:00Z">
          <w:r w:rsidRPr="008629CC" w:rsidDel="002204E6">
            <w:delText xml:space="preserve">or </w:delText>
          </w:r>
        </w:del>
      </w:ins>
    </w:p>
    <w:p w14:paraId="131C4D93" w14:textId="58AB98AF" w:rsidR="00ED4647" w:rsidRPr="008629CC" w:rsidDel="002204E6" w:rsidRDefault="00ED4647" w:rsidP="00ED4647">
      <w:pPr>
        <w:widowControl w:val="0"/>
        <w:autoSpaceDE w:val="0"/>
        <w:autoSpaceDN w:val="0"/>
        <w:adjustRightInd w:val="0"/>
        <w:jc w:val="both"/>
        <w:rPr>
          <w:ins w:id="1032" w:author="Golden Spread Electric Cooperative" w:date="2023-07-24T16:06:00Z"/>
          <w:del w:id="1033" w:author="ERCOT 020625" w:date="2024-12-30T17:05:00Z"/>
        </w:rPr>
      </w:pPr>
    </w:p>
    <w:p w14:paraId="3FD8C9D5" w14:textId="22F3DFB0" w:rsidR="00ED4647" w:rsidRPr="008629CC" w:rsidDel="002204E6" w:rsidRDefault="00ED4647" w:rsidP="00ED4647">
      <w:pPr>
        <w:widowControl w:val="0"/>
        <w:autoSpaceDE w:val="0"/>
        <w:autoSpaceDN w:val="0"/>
        <w:adjustRightInd w:val="0"/>
        <w:jc w:val="both"/>
        <w:rPr>
          <w:ins w:id="1034" w:author="Golden Spread Electric Cooperative" w:date="2023-07-24T16:06:00Z"/>
          <w:del w:id="1035" w:author="ERCOT 020625" w:date="2024-12-30T17:05:00Z"/>
        </w:rPr>
      </w:pPr>
      <w:ins w:id="1036" w:author="Golden Spread Electric Cooperative" w:date="2023-07-24T16:06:00Z">
        <w:del w:id="1037" w:author="ERCOT 020625" w:date="2024-12-30T17:05:00Z">
          <w:r w:rsidRPr="008629CC" w:rsidDel="002204E6">
            <w:delText xml:space="preserve">Establish partnership at the earliest possible date  </w:delText>
          </w:r>
          <w:r w:rsidRPr="008629CC" w:rsidDel="002204E6">
            <w:fldChar w:fldCharType="begin">
              <w:ffData>
                <w:name w:val="Check1"/>
                <w:enabled/>
                <w:calcOnExit w:val="0"/>
                <w:checkBox>
                  <w:sizeAuto/>
                  <w:default w:val="0"/>
                  <w:checked w:val="0"/>
                </w:checkBox>
              </w:ffData>
            </w:fldChar>
          </w:r>
          <w:r w:rsidRPr="008629CC" w:rsidDel="002204E6">
            <w:delInstrText xml:space="preserve"> FORMCHECKBOX </w:delInstrText>
          </w:r>
          <w:r w:rsidRPr="008629CC" w:rsidDel="002204E6">
            <w:fldChar w:fldCharType="separate"/>
          </w:r>
          <w:r w:rsidRPr="008629CC" w:rsidDel="002204E6">
            <w:fldChar w:fldCharType="end"/>
          </w:r>
        </w:del>
      </w:ins>
    </w:p>
    <w:p w14:paraId="7AC3CA84" w14:textId="00D9258E" w:rsidR="00ED4647" w:rsidRPr="008629CC" w:rsidDel="002204E6" w:rsidRDefault="00ED4647" w:rsidP="00ED4647">
      <w:pPr>
        <w:widowControl w:val="0"/>
        <w:autoSpaceDE w:val="0"/>
        <w:autoSpaceDN w:val="0"/>
        <w:adjustRightInd w:val="0"/>
        <w:rPr>
          <w:ins w:id="1038" w:author="Golden Spread Electric Cooperative" w:date="2023-07-24T16:06:00Z"/>
          <w:del w:id="1039" w:author="ERCOT 020625" w:date="2024-12-30T17:05:00Z"/>
        </w:rPr>
      </w:pPr>
    </w:p>
    <w:p w14:paraId="27EF5E93" w14:textId="77777777" w:rsidR="006B4473" w:rsidRPr="008629CC" w:rsidRDefault="006B4473" w:rsidP="006B4473">
      <w:pPr>
        <w:widowControl w:val="0"/>
        <w:autoSpaceDE w:val="0"/>
        <w:autoSpaceDN w:val="0"/>
        <w:adjustRightInd w:val="0"/>
        <w:rPr>
          <w:moveTo w:id="1040" w:author="ERCOT 020625" w:date="2025-01-29T18:45:00Z"/>
        </w:rPr>
      </w:pPr>
      <w:moveToRangeStart w:id="1041" w:author="ERCOT 020625" w:date="2025-01-29T18:45:00Z" w:name="move189068755"/>
      <w:moveTo w:id="1042" w:author="ERCOT 020625" w:date="2025-01-29T18:45:00Z">
        <w:r w:rsidRPr="008629CC">
          <w:t xml:space="preserve">Acknowledgment by </w:t>
        </w:r>
        <w:r>
          <w:rPr>
            <w:b/>
            <w:bCs/>
            <w:u w:val="single"/>
          </w:rPr>
          <w:t>Customer</w:t>
        </w:r>
        <w:r w:rsidRPr="008629CC">
          <w:t>:</w:t>
        </w:r>
      </w:moveTo>
    </w:p>
    <w:p w14:paraId="250C0632" w14:textId="77777777" w:rsidR="006B4473" w:rsidRPr="008629CC" w:rsidRDefault="006B4473" w:rsidP="006B4473">
      <w:pPr>
        <w:widowControl w:val="0"/>
        <w:autoSpaceDE w:val="0"/>
        <w:autoSpaceDN w:val="0"/>
        <w:adjustRightInd w:val="0"/>
        <w:rPr>
          <w:moveTo w:id="1043" w:author="ERCOT 020625" w:date="2025-01-29T18:45: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6B4473" w:rsidRPr="008629CC" w14:paraId="26FF6CF9" w14:textId="77777777" w:rsidTr="00B56875">
        <w:trPr>
          <w:trHeight w:val="288"/>
        </w:trPr>
        <w:tc>
          <w:tcPr>
            <w:tcW w:w="3168" w:type="dxa"/>
          </w:tcPr>
          <w:p w14:paraId="59566901" w14:textId="77777777" w:rsidR="006B4473" w:rsidRPr="008629CC" w:rsidRDefault="006B4473" w:rsidP="00B56875">
            <w:pPr>
              <w:widowControl w:val="0"/>
              <w:autoSpaceDE w:val="0"/>
              <w:autoSpaceDN w:val="0"/>
              <w:adjustRightInd w:val="0"/>
              <w:rPr>
                <w:moveTo w:id="1044" w:author="ERCOT 020625" w:date="2025-01-29T18:45:00Z"/>
              </w:rPr>
            </w:pPr>
            <w:moveTo w:id="1045" w:author="ERCOT 020625" w:date="2025-01-29T18:45:00Z">
              <w:r w:rsidRPr="008629CC">
                <w:t xml:space="preserve">Signature of </w:t>
              </w:r>
              <w:r>
                <w:t>Officer or Executive with authority to bind the Customer</w:t>
              </w:r>
              <w:r w:rsidRPr="008629CC">
                <w:t>:</w:t>
              </w:r>
            </w:moveTo>
          </w:p>
        </w:tc>
        <w:tc>
          <w:tcPr>
            <w:tcW w:w="7650" w:type="dxa"/>
          </w:tcPr>
          <w:p w14:paraId="63073815" w14:textId="77777777" w:rsidR="006B4473" w:rsidRPr="008629CC" w:rsidRDefault="006B4473" w:rsidP="00B56875">
            <w:pPr>
              <w:widowControl w:val="0"/>
              <w:autoSpaceDE w:val="0"/>
              <w:autoSpaceDN w:val="0"/>
              <w:adjustRightInd w:val="0"/>
              <w:spacing w:after="120"/>
              <w:rPr>
                <w:moveTo w:id="1046" w:author="ERCOT 020625" w:date="2025-01-29T18:45:00Z"/>
              </w:rPr>
            </w:pPr>
          </w:p>
        </w:tc>
      </w:tr>
      <w:tr w:rsidR="006B4473" w:rsidRPr="008629CC" w14:paraId="7FF59B22" w14:textId="77777777" w:rsidTr="00B56875">
        <w:trPr>
          <w:trHeight w:val="288"/>
        </w:trPr>
        <w:tc>
          <w:tcPr>
            <w:tcW w:w="3168" w:type="dxa"/>
          </w:tcPr>
          <w:p w14:paraId="30046326" w14:textId="77777777" w:rsidR="006B4473" w:rsidRPr="008629CC" w:rsidRDefault="006B4473" w:rsidP="00B56875">
            <w:pPr>
              <w:widowControl w:val="0"/>
              <w:autoSpaceDE w:val="0"/>
              <w:autoSpaceDN w:val="0"/>
              <w:adjustRightInd w:val="0"/>
              <w:rPr>
                <w:moveTo w:id="1047" w:author="ERCOT 020625" w:date="2025-01-29T18:45:00Z"/>
              </w:rPr>
            </w:pPr>
            <w:moveTo w:id="1048" w:author="ERCOT 020625" w:date="2025-01-29T18:45:00Z">
              <w:r w:rsidRPr="008629CC">
                <w:t>Printed Name of</w:t>
              </w:r>
              <w:r>
                <w:t xml:space="preserve"> Officer or Executive with authority to bind the Customer</w:t>
              </w:r>
              <w:r w:rsidRPr="008629CC">
                <w:t>:</w:t>
              </w:r>
            </w:moveTo>
          </w:p>
        </w:tc>
        <w:tc>
          <w:tcPr>
            <w:tcW w:w="7650" w:type="dxa"/>
          </w:tcPr>
          <w:p w14:paraId="335C88B7" w14:textId="77777777" w:rsidR="006B4473" w:rsidRPr="008629CC" w:rsidRDefault="006B4473" w:rsidP="00B56875">
            <w:pPr>
              <w:widowControl w:val="0"/>
              <w:autoSpaceDE w:val="0"/>
              <w:autoSpaceDN w:val="0"/>
              <w:adjustRightInd w:val="0"/>
              <w:rPr>
                <w:moveTo w:id="1049" w:author="ERCOT 020625" w:date="2025-01-29T18:45:00Z"/>
              </w:rPr>
            </w:pPr>
            <w:moveTo w:id="1050" w:author="ERCOT 020625" w:date="2025-01-29T18:45:00Z">
              <w:r w:rsidRPr="008629CC">
                <w:fldChar w:fldCharType="begin">
                  <w:ffData>
                    <w:name w:val="Text10"/>
                    <w:enabled/>
                    <w:calcOnExit w:val="0"/>
                    <w:textInput/>
                  </w:ffData>
                </w:fldChar>
              </w:r>
              <w:r w:rsidRPr="008629CC">
                <w:instrText xml:space="preserve"> FORMTEXT </w:instrText>
              </w:r>
            </w:moveTo>
            <w:ins w:id="1051" w:author="ERCOT 020625" w:date="2025-01-29T18:45:00Z"/>
            <w:moveTo w:id="1052"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7F753F08" w14:textId="77777777" w:rsidTr="00B56875">
        <w:trPr>
          <w:trHeight w:val="288"/>
        </w:trPr>
        <w:tc>
          <w:tcPr>
            <w:tcW w:w="3168" w:type="dxa"/>
          </w:tcPr>
          <w:p w14:paraId="0C4D7292" w14:textId="77777777" w:rsidR="006B4473" w:rsidRPr="008629CC" w:rsidRDefault="006B4473" w:rsidP="00B56875">
            <w:pPr>
              <w:widowControl w:val="0"/>
              <w:autoSpaceDE w:val="0"/>
              <w:autoSpaceDN w:val="0"/>
              <w:adjustRightInd w:val="0"/>
              <w:rPr>
                <w:moveTo w:id="1053" w:author="ERCOT 020625" w:date="2025-01-29T18:45:00Z"/>
              </w:rPr>
            </w:pPr>
            <w:moveTo w:id="1054" w:author="ERCOT 020625" w:date="2025-01-29T18:45:00Z">
              <w:r w:rsidRPr="008629CC">
                <w:t xml:space="preserve">Email Address of </w:t>
              </w:r>
              <w:r>
                <w:t>Officer or Executive with authority to bind the Customer</w:t>
              </w:r>
              <w:r w:rsidRPr="008629CC">
                <w:t xml:space="preserve">: </w:t>
              </w:r>
            </w:moveTo>
          </w:p>
        </w:tc>
        <w:tc>
          <w:tcPr>
            <w:tcW w:w="7650" w:type="dxa"/>
          </w:tcPr>
          <w:p w14:paraId="12311166" w14:textId="77777777" w:rsidR="006B4473" w:rsidRPr="008629CC" w:rsidRDefault="006B4473" w:rsidP="00B56875">
            <w:pPr>
              <w:widowControl w:val="0"/>
              <w:autoSpaceDE w:val="0"/>
              <w:autoSpaceDN w:val="0"/>
              <w:adjustRightInd w:val="0"/>
              <w:rPr>
                <w:moveTo w:id="1055" w:author="ERCOT 020625" w:date="2025-01-29T18:45:00Z"/>
              </w:rPr>
            </w:pPr>
            <w:moveTo w:id="1056" w:author="ERCOT 020625" w:date="2025-01-29T18:45:00Z">
              <w:r w:rsidRPr="008629CC">
                <w:fldChar w:fldCharType="begin">
                  <w:ffData>
                    <w:name w:val="Text11"/>
                    <w:enabled/>
                    <w:calcOnExit w:val="0"/>
                    <w:textInput/>
                  </w:ffData>
                </w:fldChar>
              </w:r>
              <w:r w:rsidRPr="008629CC">
                <w:instrText xml:space="preserve"> FORMTEXT </w:instrText>
              </w:r>
            </w:moveTo>
            <w:ins w:id="1057" w:author="ERCOT 020625" w:date="2025-01-29T18:45:00Z"/>
            <w:moveTo w:id="1058"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29921553" w14:textId="77777777" w:rsidTr="00B56875">
        <w:trPr>
          <w:trHeight w:val="288"/>
        </w:trPr>
        <w:tc>
          <w:tcPr>
            <w:tcW w:w="3168" w:type="dxa"/>
          </w:tcPr>
          <w:p w14:paraId="500012F6" w14:textId="77777777" w:rsidR="006B4473" w:rsidRPr="008629CC" w:rsidRDefault="006B4473" w:rsidP="00B56875">
            <w:pPr>
              <w:widowControl w:val="0"/>
              <w:autoSpaceDE w:val="0"/>
              <w:autoSpaceDN w:val="0"/>
              <w:adjustRightInd w:val="0"/>
              <w:rPr>
                <w:moveTo w:id="1059" w:author="ERCOT 020625" w:date="2025-01-29T18:45:00Z"/>
              </w:rPr>
            </w:pPr>
            <w:moveTo w:id="1060" w:author="ERCOT 020625" w:date="2025-01-29T18:45:00Z">
              <w:r w:rsidRPr="008629CC">
                <w:t>Date:</w:t>
              </w:r>
            </w:moveTo>
          </w:p>
        </w:tc>
        <w:tc>
          <w:tcPr>
            <w:tcW w:w="7650" w:type="dxa"/>
          </w:tcPr>
          <w:p w14:paraId="2DE4475A" w14:textId="77777777" w:rsidR="006B4473" w:rsidRPr="008629CC" w:rsidRDefault="006B4473" w:rsidP="00B56875">
            <w:pPr>
              <w:widowControl w:val="0"/>
              <w:autoSpaceDE w:val="0"/>
              <w:autoSpaceDN w:val="0"/>
              <w:adjustRightInd w:val="0"/>
              <w:rPr>
                <w:moveTo w:id="1061" w:author="ERCOT 020625" w:date="2025-01-29T18:45:00Z"/>
              </w:rPr>
            </w:pPr>
            <w:moveTo w:id="1062" w:author="ERCOT 020625" w:date="2025-01-29T18:45:00Z">
              <w:r w:rsidRPr="008629CC">
                <w:fldChar w:fldCharType="begin">
                  <w:ffData>
                    <w:name w:val="Text10"/>
                    <w:enabled/>
                    <w:calcOnExit w:val="0"/>
                    <w:textInput/>
                  </w:ffData>
                </w:fldChar>
              </w:r>
              <w:r w:rsidRPr="008629CC">
                <w:instrText xml:space="preserve"> FORMTEXT </w:instrText>
              </w:r>
            </w:moveTo>
            <w:ins w:id="1063" w:author="ERCOT 020625" w:date="2025-01-29T18:45:00Z"/>
            <w:moveTo w:id="1064"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468EDA3A" w14:textId="77777777" w:rsidTr="00B56875">
        <w:trPr>
          <w:trHeight w:val="288"/>
        </w:trPr>
        <w:tc>
          <w:tcPr>
            <w:tcW w:w="3168" w:type="dxa"/>
          </w:tcPr>
          <w:p w14:paraId="6448CB85" w14:textId="77777777" w:rsidR="006B4473" w:rsidRPr="008629CC" w:rsidRDefault="006B4473" w:rsidP="00B56875">
            <w:pPr>
              <w:widowControl w:val="0"/>
              <w:autoSpaceDE w:val="0"/>
              <w:autoSpaceDN w:val="0"/>
              <w:adjustRightInd w:val="0"/>
              <w:rPr>
                <w:moveTo w:id="1065" w:author="ERCOT 020625" w:date="2025-01-29T18:45:00Z"/>
              </w:rPr>
            </w:pPr>
            <w:moveTo w:id="1066" w:author="ERCOT 020625" w:date="2025-01-29T18:45:00Z">
              <w:r w:rsidRPr="008629CC">
                <w:t xml:space="preserve">Name of </w:t>
              </w:r>
              <w:r>
                <w:t>Customer</w:t>
              </w:r>
              <w:r w:rsidRPr="008629CC">
                <w:t>:</w:t>
              </w:r>
            </w:moveTo>
          </w:p>
        </w:tc>
        <w:tc>
          <w:tcPr>
            <w:tcW w:w="7650" w:type="dxa"/>
          </w:tcPr>
          <w:p w14:paraId="57B49A43" w14:textId="77777777" w:rsidR="006B4473" w:rsidRPr="008629CC" w:rsidRDefault="006B4473" w:rsidP="00B56875">
            <w:pPr>
              <w:widowControl w:val="0"/>
              <w:autoSpaceDE w:val="0"/>
              <w:autoSpaceDN w:val="0"/>
              <w:adjustRightInd w:val="0"/>
              <w:rPr>
                <w:moveTo w:id="1067" w:author="ERCOT 020625" w:date="2025-01-29T18:45:00Z"/>
              </w:rPr>
            </w:pPr>
            <w:moveTo w:id="1068" w:author="ERCOT 020625" w:date="2025-01-29T18:45:00Z">
              <w:r w:rsidRPr="008629CC">
                <w:fldChar w:fldCharType="begin">
                  <w:ffData>
                    <w:name w:val="Text10"/>
                    <w:enabled/>
                    <w:calcOnExit w:val="0"/>
                    <w:textInput/>
                  </w:ffData>
                </w:fldChar>
              </w:r>
              <w:r w:rsidRPr="008629CC">
                <w:instrText xml:space="preserve"> FORMTEXT </w:instrText>
              </w:r>
            </w:moveTo>
            <w:ins w:id="1069" w:author="ERCOT 020625" w:date="2025-01-29T18:45:00Z"/>
            <w:moveTo w:id="1070"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304E4586" w14:textId="77777777" w:rsidTr="00B56875">
        <w:trPr>
          <w:trHeight w:val="288"/>
        </w:trPr>
        <w:tc>
          <w:tcPr>
            <w:tcW w:w="3168" w:type="dxa"/>
          </w:tcPr>
          <w:p w14:paraId="7156AD66" w14:textId="77777777" w:rsidR="006B4473" w:rsidRPr="008629CC" w:rsidRDefault="006B4473" w:rsidP="00B56875">
            <w:pPr>
              <w:widowControl w:val="0"/>
              <w:autoSpaceDE w:val="0"/>
              <w:autoSpaceDN w:val="0"/>
              <w:adjustRightInd w:val="0"/>
              <w:rPr>
                <w:moveTo w:id="1071" w:author="ERCOT 020625" w:date="2025-01-29T18:45:00Z"/>
              </w:rPr>
            </w:pPr>
            <w:moveTo w:id="1072" w:author="ERCOT 020625" w:date="2025-01-29T18:45:00Z">
              <w:r>
                <w:t>ESI ID(s) of Customer that are subject to this acknowledgment</w:t>
              </w:r>
              <w:r w:rsidRPr="008629CC">
                <w:t>:</w:t>
              </w:r>
            </w:moveTo>
          </w:p>
        </w:tc>
        <w:tc>
          <w:tcPr>
            <w:tcW w:w="7650" w:type="dxa"/>
          </w:tcPr>
          <w:p w14:paraId="25470317" w14:textId="77777777" w:rsidR="006B4473" w:rsidRPr="008629CC" w:rsidRDefault="006B4473" w:rsidP="00B56875">
            <w:pPr>
              <w:widowControl w:val="0"/>
              <w:autoSpaceDE w:val="0"/>
              <w:autoSpaceDN w:val="0"/>
              <w:adjustRightInd w:val="0"/>
              <w:rPr>
                <w:moveTo w:id="1073" w:author="ERCOT 020625" w:date="2025-01-29T18:45:00Z"/>
              </w:rPr>
            </w:pPr>
            <w:moveTo w:id="1074" w:author="ERCOT 020625" w:date="2025-01-29T18:45:00Z">
              <w:r w:rsidRPr="008629CC">
                <w:fldChar w:fldCharType="begin">
                  <w:ffData>
                    <w:name w:val="Text10"/>
                    <w:enabled/>
                    <w:calcOnExit w:val="0"/>
                    <w:textInput/>
                  </w:ffData>
                </w:fldChar>
              </w:r>
              <w:r w:rsidRPr="008629CC">
                <w:instrText xml:space="preserve"> FORMTEXT </w:instrText>
              </w:r>
            </w:moveTo>
            <w:ins w:id="1075" w:author="ERCOT 020625" w:date="2025-01-29T18:45:00Z"/>
            <w:moveTo w:id="1076"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moveToRangeEnd w:id="1041"/>
    </w:tbl>
    <w:p w14:paraId="6B1F1283" w14:textId="77777777" w:rsidR="006B4473" w:rsidRDefault="006B4473" w:rsidP="00ED4647">
      <w:pPr>
        <w:widowControl w:val="0"/>
        <w:autoSpaceDE w:val="0"/>
        <w:autoSpaceDN w:val="0"/>
        <w:adjustRightInd w:val="0"/>
        <w:rPr>
          <w:ins w:id="1077" w:author="ERCOT 020625" w:date="2025-01-29T18:45:00Z"/>
        </w:rPr>
      </w:pPr>
    </w:p>
    <w:p w14:paraId="0F3FC4AE" w14:textId="77777777" w:rsidR="006B4473" w:rsidRDefault="006B4473" w:rsidP="00ED4647">
      <w:pPr>
        <w:widowControl w:val="0"/>
        <w:autoSpaceDE w:val="0"/>
        <w:autoSpaceDN w:val="0"/>
        <w:adjustRightInd w:val="0"/>
        <w:rPr>
          <w:ins w:id="1078" w:author="ERCOT 020625" w:date="2025-01-29T18:45:00Z"/>
        </w:rPr>
      </w:pPr>
    </w:p>
    <w:p w14:paraId="443D1780" w14:textId="13B03CF4" w:rsidR="00ED4647" w:rsidRPr="008629CC" w:rsidRDefault="00ED4647" w:rsidP="00ED4647">
      <w:pPr>
        <w:widowControl w:val="0"/>
        <w:autoSpaceDE w:val="0"/>
        <w:autoSpaceDN w:val="0"/>
        <w:adjustRightInd w:val="0"/>
        <w:rPr>
          <w:ins w:id="1079" w:author="Golden Spread Electric Cooperative" w:date="2023-07-24T16:06:00Z"/>
        </w:rPr>
      </w:pPr>
      <w:ins w:id="1080" w:author="Golden Spread Electric Cooperative" w:date="2023-07-24T16:06:00Z">
        <w:r w:rsidRPr="008629CC">
          <w:t xml:space="preserve">Acknowledgment by </w:t>
        </w:r>
        <w:r w:rsidRPr="008629CC">
          <w:rPr>
            <w:b/>
            <w:bCs/>
            <w:u w:val="single"/>
          </w:rPr>
          <w:t>QSE</w:t>
        </w:r>
        <w:r w:rsidRPr="008629CC">
          <w:rPr>
            <w:u w:val="single"/>
          </w:rPr>
          <w:t>:</w:t>
        </w:r>
      </w:ins>
    </w:p>
    <w:p w14:paraId="76BB528D" w14:textId="77777777" w:rsidR="00ED4647" w:rsidRPr="008629CC" w:rsidRDefault="00ED4647" w:rsidP="00ED4647">
      <w:pPr>
        <w:widowControl w:val="0"/>
        <w:autoSpaceDE w:val="0"/>
        <w:autoSpaceDN w:val="0"/>
        <w:adjustRightInd w:val="0"/>
        <w:rPr>
          <w:ins w:id="1081" w:author="Golden Spread Electric Cooperative" w:date="2023-07-24T16:06: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ED4647" w:rsidRPr="008629CC" w14:paraId="1F66B6A0" w14:textId="77777777" w:rsidTr="005F1D84">
        <w:trPr>
          <w:trHeight w:val="288"/>
          <w:ins w:id="1082" w:author="Golden Spread Electric Cooperative" w:date="2023-07-24T16:06:00Z"/>
        </w:trPr>
        <w:tc>
          <w:tcPr>
            <w:tcW w:w="3168" w:type="dxa"/>
          </w:tcPr>
          <w:p w14:paraId="0B5AEF40" w14:textId="3D1B8FAA" w:rsidR="00ED4647" w:rsidRPr="008629CC" w:rsidRDefault="00ED4647" w:rsidP="005F1D84">
            <w:pPr>
              <w:widowControl w:val="0"/>
              <w:autoSpaceDE w:val="0"/>
              <w:autoSpaceDN w:val="0"/>
              <w:adjustRightInd w:val="0"/>
              <w:rPr>
                <w:ins w:id="1083" w:author="Golden Spread Electric Cooperative" w:date="2023-07-24T16:06:00Z"/>
              </w:rPr>
            </w:pPr>
            <w:ins w:id="1084" w:author="Golden Spread Electric Cooperative" w:date="2023-07-24T16:06:00Z">
              <w:r w:rsidRPr="008629CC">
                <w:t xml:space="preserve">Signature of </w:t>
              </w:r>
            </w:ins>
            <w:ins w:id="1085" w:author="Golden Spread Electric Cooperative" w:date="2024-06-18T17:06:00Z">
              <w:r w:rsidR="00504028">
                <w:t>Authorized Representative (</w:t>
              </w:r>
            </w:ins>
            <w:ins w:id="1086" w:author="Golden Spread Electric Cooperative" w:date="2023-07-24T16:06:00Z">
              <w:r w:rsidRPr="008629CC">
                <w:t>AR</w:t>
              </w:r>
            </w:ins>
            <w:ins w:id="1087" w:author="Golden Spread Electric Cooperative" w:date="2024-06-18T17:06:00Z">
              <w:r w:rsidR="00504028">
                <w:t>)</w:t>
              </w:r>
            </w:ins>
            <w:ins w:id="1088" w:author="Golden Spread Electric Cooperative" w:date="2023-07-24T16:06:00Z">
              <w:r w:rsidRPr="008629CC">
                <w:t xml:space="preserve"> for QSE:</w:t>
              </w:r>
            </w:ins>
          </w:p>
        </w:tc>
        <w:tc>
          <w:tcPr>
            <w:tcW w:w="7650" w:type="dxa"/>
          </w:tcPr>
          <w:p w14:paraId="3A991FD3" w14:textId="77777777" w:rsidR="00ED4647" w:rsidRPr="008629CC" w:rsidRDefault="00ED4647" w:rsidP="005F1D84">
            <w:pPr>
              <w:widowControl w:val="0"/>
              <w:autoSpaceDE w:val="0"/>
              <w:autoSpaceDN w:val="0"/>
              <w:adjustRightInd w:val="0"/>
              <w:rPr>
                <w:ins w:id="1089" w:author="Golden Spread Electric Cooperative" w:date="2023-07-24T16:06:00Z"/>
              </w:rPr>
            </w:pPr>
          </w:p>
        </w:tc>
      </w:tr>
      <w:tr w:rsidR="00ED4647" w:rsidRPr="008629CC" w14:paraId="5022F7E1" w14:textId="77777777" w:rsidTr="005F1D84">
        <w:trPr>
          <w:trHeight w:val="288"/>
          <w:ins w:id="1090" w:author="Golden Spread Electric Cooperative" w:date="2023-07-24T16:06:00Z"/>
        </w:trPr>
        <w:tc>
          <w:tcPr>
            <w:tcW w:w="3168" w:type="dxa"/>
          </w:tcPr>
          <w:p w14:paraId="4278CADA" w14:textId="77777777" w:rsidR="00ED4647" w:rsidRPr="008629CC" w:rsidRDefault="00ED4647" w:rsidP="005F1D84">
            <w:pPr>
              <w:widowControl w:val="0"/>
              <w:autoSpaceDE w:val="0"/>
              <w:autoSpaceDN w:val="0"/>
              <w:adjustRightInd w:val="0"/>
              <w:rPr>
                <w:ins w:id="1091" w:author="Golden Spread Electric Cooperative" w:date="2023-07-24T16:06:00Z"/>
              </w:rPr>
            </w:pPr>
            <w:ins w:id="1092" w:author="Golden Spread Electric Cooperative" w:date="2023-07-24T16:06:00Z">
              <w:r w:rsidRPr="008629CC">
                <w:t>Printed Name of AR:</w:t>
              </w:r>
            </w:ins>
          </w:p>
        </w:tc>
        <w:tc>
          <w:tcPr>
            <w:tcW w:w="7650" w:type="dxa"/>
          </w:tcPr>
          <w:p w14:paraId="2F0AE5E9" w14:textId="77777777" w:rsidR="00ED4647" w:rsidRPr="008629CC" w:rsidRDefault="00ED4647" w:rsidP="005F1D84">
            <w:pPr>
              <w:widowControl w:val="0"/>
              <w:autoSpaceDE w:val="0"/>
              <w:autoSpaceDN w:val="0"/>
              <w:adjustRightInd w:val="0"/>
              <w:rPr>
                <w:ins w:id="1093" w:author="Golden Spread Electric Cooperative" w:date="2023-07-24T16:06:00Z"/>
              </w:rPr>
            </w:pPr>
            <w:ins w:id="1094"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4562ED83" w14:textId="77777777" w:rsidTr="005F1D84">
        <w:trPr>
          <w:trHeight w:val="288"/>
          <w:ins w:id="1095" w:author="Golden Spread Electric Cooperative" w:date="2023-07-24T16:06:00Z"/>
        </w:trPr>
        <w:tc>
          <w:tcPr>
            <w:tcW w:w="3168" w:type="dxa"/>
          </w:tcPr>
          <w:p w14:paraId="688C6394" w14:textId="77777777" w:rsidR="00ED4647" w:rsidRPr="008629CC" w:rsidRDefault="00ED4647" w:rsidP="005F1D84">
            <w:pPr>
              <w:widowControl w:val="0"/>
              <w:autoSpaceDE w:val="0"/>
              <w:autoSpaceDN w:val="0"/>
              <w:adjustRightInd w:val="0"/>
              <w:rPr>
                <w:ins w:id="1096" w:author="Golden Spread Electric Cooperative" w:date="2023-07-24T16:06:00Z"/>
              </w:rPr>
            </w:pPr>
            <w:ins w:id="1097" w:author="Golden Spread Electric Cooperative" w:date="2023-07-24T16:06:00Z">
              <w:r w:rsidRPr="008629CC">
                <w:t>Email Address of AR:</w:t>
              </w:r>
            </w:ins>
          </w:p>
        </w:tc>
        <w:tc>
          <w:tcPr>
            <w:tcW w:w="7650" w:type="dxa"/>
          </w:tcPr>
          <w:p w14:paraId="6CD513BB" w14:textId="77777777" w:rsidR="00ED4647" w:rsidRPr="008629CC" w:rsidRDefault="00ED4647" w:rsidP="005F1D84">
            <w:pPr>
              <w:widowControl w:val="0"/>
              <w:autoSpaceDE w:val="0"/>
              <w:autoSpaceDN w:val="0"/>
              <w:adjustRightInd w:val="0"/>
              <w:rPr>
                <w:ins w:id="1098" w:author="Golden Spread Electric Cooperative" w:date="2023-07-24T16:06:00Z"/>
              </w:rPr>
            </w:pPr>
            <w:ins w:id="1099"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22B5C673" w14:textId="77777777" w:rsidTr="005F1D84">
        <w:trPr>
          <w:trHeight w:val="288"/>
          <w:ins w:id="1100" w:author="Golden Spread Electric Cooperative" w:date="2023-07-24T16:06:00Z"/>
        </w:trPr>
        <w:tc>
          <w:tcPr>
            <w:tcW w:w="3168" w:type="dxa"/>
          </w:tcPr>
          <w:p w14:paraId="7F3E88BD" w14:textId="77777777" w:rsidR="00ED4647" w:rsidRPr="008629CC" w:rsidRDefault="00ED4647" w:rsidP="005F1D84">
            <w:pPr>
              <w:widowControl w:val="0"/>
              <w:autoSpaceDE w:val="0"/>
              <w:autoSpaceDN w:val="0"/>
              <w:adjustRightInd w:val="0"/>
              <w:rPr>
                <w:ins w:id="1101" w:author="Golden Spread Electric Cooperative" w:date="2023-07-24T16:06:00Z"/>
              </w:rPr>
            </w:pPr>
            <w:ins w:id="1102" w:author="Golden Spread Electric Cooperative" w:date="2023-07-24T16:06:00Z">
              <w:r w:rsidRPr="008629CC">
                <w:t>Date:</w:t>
              </w:r>
            </w:ins>
          </w:p>
        </w:tc>
        <w:tc>
          <w:tcPr>
            <w:tcW w:w="7650" w:type="dxa"/>
          </w:tcPr>
          <w:p w14:paraId="1D10A5CF" w14:textId="77777777" w:rsidR="00ED4647" w:rsidRPr="008629CC" w:rsidRDefault="00ED4647" w:rsidP="005F1D84">
            <w:pPr>
              <w:widowControl w:val="0"/>
              <w:autoSpaceDE w:val="0"/>
              <w:autoSpaceDN w:val="0"/>
              <w:adjustRightInd w:val="0"/>
              <w:rPr>
                <w:ins w:id="1103" w:author="Golden Spread Electric Cooperative" w:date="2023-07-24T16:06:00Z"/>
              </w:rPr>
            </w:pPr>
            <w:ins w:id="1104"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585801D7" w14:textId="77777777" w:rsidTr="005F1D84">
        <w:trPr>
          <w:trHeight w:val="288"/>
          <w:ins w:id="1105" w:author="Golden Spread Electric Cooperative" w:date="2023-07-24T16:06:00Z"/>
        </w:trPr>
        <w:tc>
          <w:tcPr>
            <w:tcW w:w="3168" w:type="dxa"/>
          </w:tcPr>
          <w:p w14:paraId="328AF1DC" w14:textId="77777777" w:rsidR="00ED4647" w:rsidRPr="008629CC" w:rsidRDefault="00ED4647" w:rsidP="005F1D84">
            <w:pPr>
              <w:widowControl w:val="0"/>
              <w:autoSpaceDE w:val="0"/>
              <w:autoSpaceDN w:val="0"/>
              <w:adjustRightInd w:val="0"/>
              <w:rPr>
                <w:ins w:id="1106" w:author="Golden Spread Electric Cooperative" w:date="2023-07-24T16:06:00Z"/>
              </w:rPr>
            </w:pPr>
            <w:ins w:id="1107" w:author="Golden Spread Electric Cooperative" w:date="2023-07-24T16:06:00Z">
              <w:r w:rsidRPr="008629CC">
                <w:lastRenderedPageBreak/>
                <w:t>Name of Designated QSE:</w:t>
              </w:r>
            </w:ins>
          </w:p>
        </w:tc>
        <w:tc>
          <w:tcPr>
            <w:tcW w:w="7650" w:type="dxa"/>
          </w:tcPr>
          <w:p w14:paraId="176D54B9" w14:textId="77777777" w:rsidR="00ED4647" w:rsidRPr="008629CC" w:rsidRDefault="00ED4647" w:rsidP="005F1D84">
            <w:pPr>
              <w:widowControl w:val="0"/>
              <w:autoSpaceDE w:val="0"/>
              <w:autoSpaceDN w:val="0"/>
              <w:adjustRightInd w:val="0"/>
              <w:rPr>
                <w:ins w:id="1108" w:author="Golden Spread Electric Cooperative" w:date="2023-07-24T16:06:00Z"/>
              </w:rPr>
            </w:pPr>
            <w:ins w:id="1109"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4B6E6574" w14:textId="77777777" w:rsidTr="005F1D84">
        <w:trPr>
          <w:trHeight w:val="288"/>
          <w:ins w:id="1110" w:author="Golden Spread Electric Cooperative" w:date="2023-07-24T16:06:00Z"/>
        </w:trPr>
        <w:tc>
          <w:tcPr>
            <w:tcW w:w="3168" w:type="dxa"/>
          </w:tcPr>
          <w:p w14:paraId="434B7DA1" w14:textId="3C466C89" w:rsidR="00ED4647" w:rsidRPr="008629CC" w:rsidRDefault="00504028" w:rsidP="005F1D84">
            <w:pPr>
              <w:widowControl w:val="0"/>
              <w:autoSpaceDE w:val="0"/>
              <w:autoSpaceDN w:val="0"/>
              <w:adjustRightInd w:val="0"/>
              <w:rPr>
                <w:ins w:id="1111" w:author="Golden Spread Electric Cooperative" w:date="2023-07-24T16:06:00Z"/>
              </w:rPr>
            </w:pPr>
            <w:ins w:id="1112" w:author="Golden Spread Electric Cooperative" w:date="2024-06-18T17:07:00Z">
              <w:r>
                <w:t>Data Universal Numbering System (</w:t>
              </w:r>
            </w:ins>
            <w:ins w:id="1113" w:author="Golden Spread Electric Cooperative" w:date="2023-07-24T16:06:00Z">
              <w:r w:rsidR="00ED4647" w:rsidRPr="008629CC">
                <w:t>DUNS</w:t>
              </w:r>
            </w:ins>
            <w:ins w:id="1114" w:author="Golden Spread Electric Cooperative" w:date="2024-06-18T17:07:00Z">
              <w:r>
                <w:t>)</w:t>
              </w:r>
            </w:ins>
            <w:ins w:id="1115" w:author="Golden Spread Electric Cooperative" w:date="2023-07-24T16:06:00Z">
              <w:r w:rsidR="00ED4647" w:rsidRPr="008629CC">
                <w:t xml:space="preserve"> of Designated QSE:</w:t>
              </w:r>
            </w:ins>
          </w:p>
        </w:tc>
        <w:tc>
          <w:tcPr>
            <w:tcW w:w="7650" w:type="dxa"/>
          </w:tcPr>
          <w:p w14:paraId="421F723D" w14:textId="77777777" w:rsidR="00ED4647" w:rsidRPr="008629CC" w:rsidRDefault="00ED4647" w:rsidP="005F1D84">
            <w:pPr>
              <w:widowControl w:val="0"/>
              <w:autoSpaceDE w:val="0"/>
              <w:autoSpaceDN w:val="0"/>
              <w:adjustRightInd w:val="0"/>
              <w:rPr>
                <w:ins w:id="1116" w:author="Golden Spread Electric Cooperative" w:date="2023-07-24T16:06:00Z"/>
              </w:rPr>
            </w:pPr>
            <w:ins w:id="1117"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bl>
    <w:p w14:paraId="6536DE11" w14:textId="77777777" w:rsidR="00ED4647" w:rsidRPr="008629CC" w:rsidRDefault="00ED4647" w:rsidP="00ED4647">
      <w:pPr>
        <w:widowControl w:val="0"/>
        <w:autoSpaceDE w:val="0"/>
        <w:autoSpaceDN w:val="0"/>
        <w:adjustRightInd w:val="0"/>
        <w:rPr>
          <w:ins w:id="1118" w:author="Golden Spread Electric Cooperative" w:date="2023-07-24T16:06:00Z"/>
        </w:rPr>
      </w:pPr>
    </w:p>
    <w:p w14:paraId="04F22498" w14:textId="77777777" w:rsidR="00ED4647" w:rsidRPr="008629CC" w:rsidRDefault="00ED4647" w:rsidP="00ED4647">
      <w:pPr>
        <w:widowControl w:val="0"/>
        <w:autoSpaceDE w:val="0"/>
        <w:autoSpaceDN w:val="0"/>
        <w:adjustRightInd w:val="0"/>
        <w:rPr>
          <w:ins w:id="1119" w:author="Golden Spread Electric Cooperative" w:date="2023-07-24T16:06:00Z"/>
        </w:rPr>
      </w:pPr>
    </w:p>
    <w:p w14:paraId="58729CB4" w14:textId="78372E4C" w:rsidR="00ED4647" w:rsidRPr="008629CC" w:rsidDel="006B4473" w:rsidRDefault="00ED4647" w:rsidP="00ED4647">
      <w:pPr>
        <w:widowControl w:val="0"/>
        <w:autoSpaceDE w:val="0"/>
        <w:autoSpaceDN w:val="0"/>
        <w:adjustRightInd w:val="0"/>
        <w:rPr>
          <w:ins w:id="1120" w:author="Golden Spread Electric Cooperative" w:date="2023-07-24T16:06:00Z"/>
          <w:moveFrom w:id="1121" w:author="ERCOT 020625" w:date="2025-01-29T18:45:00Z"/>
        </w:rPr>
      </w:pPr>
      <w:moveFromRangeStart w:id="1122" w:author="ERCOT 020625" w:date="2025-01-29T18:45:00Z" w:name="move189068755"/>
      <w:moveFrom w:id="1123" w:author="ERCOT 020625" w:date="2025-01-29T18:45:00Z">
        <w:ins w:id="1124" w:author="Golden Spread Electric Cooperative" w:date="2023-07-24T16:06:00Z">
          <w:r w:rsidRPr="008629CC" w:rsidDel="006B4473">
            <w:t xml:space="preserve">Acknowledgment by </w:t>
          </w:r>
          <w:r w:rsidDel="006B4473">
            <w:rPr>
              <w:b/>
              <w:bCs/>
              <w:u w:val="single"/>
            </w:rPr>
            <w:t>Customer</w:t>
          </w:r>
          <w:r w:rsidRPr="008629CC" w:rsidDel="006B4473">
            <w:t>:</w:t>
          </w:r>
        </w:ins>
      </w:moveFrom>
    </w:p>
    <w:p w14:paraId="3FF29C27" w14:textId="77F81337" w:rsidR="00ED4647" w:rsidRPr="008629CC" w:rsidDel="006B4473" w:rsidRDefault="00ED4647" w:rsidP="00ED4647">
      <w:pPr>
        <w:widowControl w:val="0"/>
        <w:autoSpaceDE w:val="0"/>
        <w:autoSpaceDN w:val="0"/>
        <w:adjustRightInd w:val="0"/>
        <w:rPr>
          <w:ins w:id="1125" w:author="Golden Spread Electric Cooperative" w:date="2023-07-24T16:06:00Z"/>
          <w:moveFrom w:id="1126" w:author="ERCOT 020625" w:date="2025-01-29T18:45: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ED4647" w:rsidRPr="008629CC" w:rsidDel="006B4473" w14:paraId="2401BE06" w14:textId="5F6C96AC" w:rsidTr="005F1D84">
        <w:trPr>
          <w:trHeight w:val="288"/>
          <w:ins w:id="1127" w:author="Golden Spread Electric Cooperative" w:date="2023-07-24T16:06:00Z"/>
        </w:trPr>
        <w:tc>
          <w:tcPr>
            <w:tcW w:w="3168" w:type="dxa"/>
          </w:tcPr>
          <w:p w14:paraId="595D5A2F" w14:textId="308CDA23" w:rsidR="00ED4647" w:rsidRPr="008629CC" w:rsidDel="006B4473" w:rsidRDefault="00ED4647" w:rsidP="005F1D84">
            <w:pPr>
              <w:widowControl w:val="0"/>
              <w:autoSpaceDE w:val="0"/>
              <w:autoSpaceDN w:val="0"/>
              <w:adjustRightInd w:val="0"/>
              <w:rPr>
                <w:ins w:id="1128" w:author="Golden Spread Electric Cooperative" w:date="2023-07-24T16:06:00Z"/>
                <w:moveFrom w:id="1129" w:author="ERCOT 020625" w:date="2025-01-29T18:45:00Z"/>
              </w:rPr>
            </w:pPr>
            <w:moveFrom w:id="1130" w:author="ERCOT 020625" w:date="2025-01-29T18:45:00Z">
              <w:ins w:id="1131" w:author="Golden Spread Electric Cooperative" w:date="2023-07-24T16:06:00Z">
                <w:r w:rsidRPr="008629CC" w:rsidDel="006B4473">
                  <w:t xml:space="preserve">Signature of </w:t>
                </w:r>
                <w:r w:rsidDel="006B4473">
                  <w:t>Officer or Executive with authority to bind the Customer</w:t>
                </w:r>
                <w:r w:rsidRPr="008629CC" w:rsidDel="006B4473">
                  <w:t>:</w:t>
                </w:r>
              </w:ins>
            </w:moveFrom>
          </w:p>
        </w:tc>
        <w:tc>
          <w:tcPr>
            <w:tcW w:w="7650" w:type="dxa"/>
          </w:tcPr>
          <w:p w14:paraId="6D59AAFE" w14:textId="26993AAC" w:rsidR="00ED4647" w:rsidRPr="008629CC" w:rsidDel="006B4473" w:rsidRDefault="00ED4647" w:rsidP="005F1D84">
            <w:pPr>
              <w:widowControl w:val="0"/>
              <w:autoSpaceDE w:val="0"/>
              <w:autoSpaceDN w:val="0"/>
              <w:adjustRightInd w:val="0"/>
              <w:spacing w:after="120"/>
              <w:rPr>
                <w:ins w:id="1132" w:author="Golden Spread Electric Cooperative" w:date="2023-07-24T16:06:00Z"/>
                <w:moveFrom w:id="1133" w:author="ERCOT 020625" w:date="2025-01-29T18:45:00Z"/>
              </w:rPr>
            </w:pPr>
          </w:p>
        </w:tc>
      </w:tr>
      <w:tr w:rsidR="00ED4647" w:rsidRPr="008629CC" w:rsidDel="006B4473" w14:paraId="015EF490" w14:textId="5D689BCA" w:rsidTr="005F1D84">
        <w:trPr>
          <w:trHeight w:val="288"/>
          <w:ins w:id="1134" w:author="Golden Spread Electric Cooperative" w:date="2023-07-24T16:06:00Z"/>
        </w:trPr>
        <w:tc>
          <w:tcPr>
            <w:tcW w:w="3168" w:type="dxa"/>
          </w:tcPr>
          <w:p w14:paraId="71E3A772" w14:textId="71DADA4C" w:rsidR="00ED4647" w:rsidRPr="008629CC" w:rsidDel="006B4473" w:rsidRDefault="00ED4647" w:rsidP="005F1D84">
            <w:pPr>
              <w:widowControl w:val="0"/>
              <w:autoSpaceDE w:val="0"/>
              <w:autoSpaceDN w:val="0"/>
              <w:adjustRightInd w:val="0"/>
              <w:rPr>
                <w:ins w:id="1135" w:author="Golden Spread Electric Cooperative" w:date="2023-07-24T16:06:00Z"/>
                <w:moveFrom w:id="1136" w:author="ERCOT 020625" w:date="2025-01-29T18:45:00Z"/>
              </w:rPr>
            </w:pPr>
            <w:moveFrom w:id="1137" w:author="ERCOT 020625" w:date="2025-01-29T18:45:00Z">
              <w:ins w:id="1138" w:author="Golden Spread Electric Cooperative" w:date="2023-07-24T16:06:00Z">
                <w:r w:rsidRPr="008629CC" w:rsidDel="006B4473">
                  <w:t>Printed Name of</w:t>
                </w:r>
                <w:r w:rsidDel="006B4473">
                  <w:t xml:space="preserve"> Officer or Executive with authority to bind the Customer</w:t>
                </w:r>
                <w:r w:rsidRPr="008629CC" w:rsidDel="006B4473">
                  <w:t>:</w:t>
                </w:r>
              </w:ins>
            </w:moveFrom>
          </w:p>
        </w:tc>
        <w:tc>
          <w:tcPr>
            <w:tcW w:w="7650" w:type="dxa"/>
          </w:tcPr>
          <w:p w14:paraId="459BB441" w14:textId="39A1E835" w:rsidR="00ED4647" w:rsidRPr="008629CC" w:rsidDel="006B4473" w:rsidRDefault="00ED4647" w:rsidP="005F1D84">
            <w:pPr>
              <w:widowControl w:val="0"/>
              <w:autoSpaceDE w:val="0"/>
              <w:autoSpaceDN w:val="0"/>
              <w:adjustRightInd w:val="0"/>
              <w:rPr>
                <w:ins w:id="1139" w:author="Golden Spread Electric Cooperative" w:date="2023-07-24T16:06:00Z"/>
                <w:moveFrom w:id="1140" w:author="ERCOT 020625" w:date="2025-01-29T18:45:00Z"/>
              </w:rPr>
            </w:pPr>
            <w:moveFrom w:id="1141" w:author="ERCOT 020625" w:date="2025-01-29T18:45:00Z">
              <w:r w:rsidRPr="008629CC" w:rsidDel="006B4473">
                <w:fldChar w:fldCharType="begin"/>
              </w:r>
              <w:r w:rsidRPr="008629CC" w:rsidDel="006B4473">
                <w:instrText xml:space="preserve"> FORMTEXT </w:instrText>
              </w:r>
              <w:r w:rsidRPr="008629CC" w:rsidDel="006B4473">
                <w:fldChar w:fldCharType="separate"/>
              </w:r>
              <w:ins w:id="1142" w:author="Golden Spread Electric Cooperative" w:date="2023-07-24T16:06: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ED4647" w:rsidRPr="008629CC" w:rsidDel="006B4473" w14:paraId="12A9FDB7" w14:textId="0068B5F8" w:rsidTr="005F1D84">
        <w:trPr>
          <w:trHeight w:val="288"/>
          <w:ins w:id="1143" w:author="Golden Spread Electric Cooperative" w:date="2023-07-24T16:06:00Z"/>
        </w:trPr>
        <w:tc>
          <w:tcPr>
            <w:tcW w:w="3168" w:type="dxa"/>
          </w:tcPr>
          <w:p w14:paraId="32D8EEB6" w14:textId="58711C35" w:rsidR="00ED4647" w:rsidRPr="008629CC" w:rsidDel="006B4473" w:rsidRDefault="00ED4647" w:rsidP="005F1D84">
            <w:pPr>
              <w:widowControl w:val="0"/>
              <w:autoSpaceDE w:val="0"/>
              <w:autoSpaceDN w:val="0"/>
              <w:adjustRightInd w:val="0"/>
              <w:rPr>
                <w:ins w:id="1144" w:author="Golden Spread Electric Cooperative" w:date="2023-07-24T16:06:00Z"/>
                <w:moveFrom w:id="1145" w:author="ERCOT 020625" w:date="2025-01-29T18:45:00Z"/>
              </w:rPr>
            </w:pPr>
            <w:moveFrom w:id="1146" w:author="ERCOT 020625" w:date="2025-01-29T18:45:00Z">
              <w:ins w:id="1147" w:author="Golden Spread Electric Cooperative" w:date="2023-07-24T16:06:00Z">
                <w:r w:rsidRPr="008629CC" w:rsidDel="006B4473">
                  <w:t xml:space="preserve">Email Address of </w:t>
                </w:r>
                <w:r w:rsidDel="006B4473">
                  <w:t>Officer or Executive with authority to bind the Customer</w:t>
                </w:r>
                <w:r w:rsidRPr="008629CC" w:rsidDel="006B4473">
                  <w:t xml:space="preserve">: </w:t>
                </w:r>
              </w:ins>
            </w:moveFrom>
          </w:p>
        </w:tc>
        <w:tc>
          <w:tcPr>
            <w:tcW w:w="7650" w:type="dxa"/>
          </w:tcPr>
          <w:p w14:paraId="474A9103" w14:textId="037FEF4D" w:rsidR="00ED4647" w:rsidRPr="008629CC" w:rsidDel="006B4473" w:rsidRDefault="00ED4647" w:rsidP="005F1D84">
            <w:pPr>
              <w:widowControl w:val="0"/>
              <w:autoSpaceDE w:val="0"/>
              <w:autoSpaceDN w:val="0"/>
              <w:adjustRightInd w:val="0"/>
              <w:rPr>
                <w:ins w:id="1148" w:author="Golden Spread Electric Cooperative" w:date="2023-07-24T16:06:00Z"/>
                <w:moveFrom w:id="1149" w:author="ERCOT 020625" w:date="2025-01-29T18:45:00Z"/>
              </w:rPr>
            </w:pPr>
            <w:moveFrom w:id="1150" w:author="ERCOT 020625" w:date="2025-01-29T18:45:00Z">
              <w:r w:rsidRPr="008629CC" w:rsidDel="006B4473">
                <w:fldChar w:fldCharType="begin"/>
              </w:r>
              <w:r w:rsidRPr="008629CC" w:rsidDel="006B4473">
                <w:instrText xml:space="preserve"> FORMTEXT </w:instrText>
              </w:r>
              <w:r w:rsidRPr="008629CC" w:rsidDel="006B4473">
                <w:fldChar w:fldCharType="separate"/>
              </w:r>
              <w:ins w:id="1151" w:author="Golden Spread Electric Cooperative" w:date="2023-07-24T16:06: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ED4647" w:rsidRPr="008629CC" w:rsidDel="006B4473" w14:paraId="5555AA8B" w14:textId="35416022" w:rsidTr="005F1D84">
        <w:trPr>
          <w:trHeight w:val="288"/>
          <w:ins w:id="1152" w:author="Golden Spread Electric Cooperative" w:date="2023-07-24T16:06:00Z"/>
        </w:trPr>
        <w:tc>
          <w:tcPr>
            <w:tcW w:w="3168" w:type="dxa"/>
          </w:tcPr>
          <w:p w14:paraId="1E771A91" w14:textId="0CABC6D0" w:rsidR="00ED4647" w:rsidRPr="008629CC" w:rsidDel="006B4473" w:rsidRDefault="00ED4647" w:rsidP="005F1D84">
            <w:pPr>
              <w:widowControl w:val="0"/>
              <w:autoSpaceDE w:val="0"/>
              <w:autoSpaceDN w:val="0"/>
              <w:adjustRightInd w:val="0"/>
              <w:rPr>
                <w:ins w:id="1153" w:author="Golden Spread Electric Cooperative" w:date="2023-07-24T16:06:00Z"/>
                <w:moveFrom w:id="1154" w:author="ERCOT 020625" w:date="2025-01-29T18:45:00Z"/>
              </w:rPr>
            </w:pPr>
            <w:moveFrom w:id="1155" w:author="ERCOT 020625" w:date="2025-01-29T18:45:00Z">
              <w:ins w:id="1156" w:author="Golden Spread Electric Cooperative" w:date="2023-07-24T16:06:00Z">
                <w:r w:rsidRPr="008629CC" w:rsidDel="006B4473">
                  <w:t>Date:</w:t>
                </w:r>
              </w:ins>
            </w:moveFrom>
          </w:p>
        </w:tc>
        <w:tc>
          <w:tcPr>
            <w:tcW w:w="7650" w:type="dxa"/>
          </w:tcPr>
          <w:p w14:paraId="5A42F248" w14:textId="6CD0BECF" w:rsidR="00ED4647" w:rsidRPr="008629CC" w:rsidDel="006B4473" w:rsidRDefault="00ED4647" w:rsidP="005F1D84">
            <w:pPr>
              <w:widowControl w:val="0"/>
              <w:autoSpaceDE w:val="0"/>
              <w:autoSpaceDN w:val="0"/>
              <w:adjustRightInd w:val="0"/>
              <w:rPr>
                <w:ins w:id="1157" w:author="Golden Spread Electric Cooperative" w:date="2023-07-24T16:06:00Z"/>
                <w:moveFrom w:id="1158" w:author="ERCOT 020625" w:date="2025-01-29T18:45:00Z"/>
              </w:rPr>
            </w:pPr>
            <w:moveFrom w:id="1159" w:author="ERCOT 020625" w:date="2025-01-29T18:45:00Z">
              <w:r w:rsidRPr="008629CC" w:rsidDel="006B4473">
                <w:fldChar w:fldCharType="begin"/>
              </w:r>
              <w:r w:rsidRPr="008629CC" w:rsidDel="006B4473">
                <w:instrText xml:space="preserve"> FORMTEXT </w:instrText>
              </w:r>
              <w:r w:rsidRPr="008629CC" w:rsidDel="006B4473">
                <w:fldChar w:fldCharType="separate"/>
              </w:r>
              <w:ins w:id="1160" w:author="Golden Spread Electric Cooperative" w:date="2023-07-24T16:06: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ED4647" w:rsidRPr="008629CC" w:rsidDel="006B4473" w14:paraId="3D8896D6" w14:textId="0FEDD643" w:rsidTr="005F1D84">
        <w:trPr>
          <w:trHeight w:val="288"/>
          <w:ins w:id="1161" w:author="Golden Spread Electric Cooperative" w:date="2023-07-24T16:06:00Z"/>
        </w:trPr>
        <w:tc>
          <w:tcPr>
            <w:tcW w:w="3168" w:type="dxa"/>
          </w:tcPr>
          <w:p w14:paraId="527C7009" w14:textId="52142359" w:rsidR="00ED4647" w:rsidRPr="008629CC" w:rsidDel="006B4473" w:rsidRDefault="00ED4647" w:rsidP="005F1D84">
            <w:pPr>
              <w:widowControl w:val="0"/>
              <w:autoSpaceDE w:val="0"/>
              <w:autoSpaceDN w:val="0"/>
              <w:adjustRightInd w:val="0"/>
              <w:rPr>
                <w:ins w:id="1162" w:author="Golden Spread Electric Cooperative" w:date="2023-07-24T16:06:00Z"/>
                <w:moveFrom w:id="1163" w:author="ERCOT 020625" w:date="2025-01-29T18:45:00Z"/>
              </w:rPr>
            </w:pPr>
            <w:moveFrom w:id="1164" w:author="ERCOT 020625" w:date="2025-01-29T18:45:00Z">
              <w:ins w:id="1165" w:author="Golden Spread Electric Cooperative" w:date="2023-07-24T16:06:00Z">
                <w:r w:rsidRPr="008629CC" w:rsidDel="006B4473">
                  <w:t xml:space="preserve">Name of </w:t>
                </w:r>
                <w:r w:rsidDel="006B4473">
                  <w:t>Customer</w:t>
                </w:r>
                <w:r w:rsidRPr="008629CC" w:rsidDel="006B4473">
                  <w:t>:</w:t>
                </w:r>
              </w:ins>
            </w:moveFrom>
          </w:p>
        </w:tc>
        <w:tc>
          <w:tcPr>
            <w:tcW w:w="7650" w:type="dxa"/>
          </w:tcPr>
          <w:p w14:paraId="0AE2E56F" w14:textId="2614D86A" w:rsidR="00ED4647" w:rsidRPr="008629CC" w:rsidDel="006B4473" w:rsidRDefault="00ED4647" w:rsidP="005F1D84">
            <w:pPr>
              <w:widowControl w:val="0"/>
              <w:autoSpaceDE w:val="0"/>
              <w:autoSpaceDN w:val="0"/>
              <w:adjustRightInd w:val="0"/>
              <w:rPr>
                <w:ins w:id="1166" w:author="Golden Spread Electric Cooperative" w:date="2023-07-24T16:06:00Z"/>
                <w:moveFrom w:id="1167" w:author="ERCOT 020625" w:date="2025-01-29T18:45:00Z"/>
              </w:rPr>
            </w:pPr>
            <w:moveFrom w:id="1168" w:author="ERCOT 020625" w:date="2025-01-29T18:45:00Z">
              <w:r w:rsidRPr="008629CC" w:rsidDel="006B4473">
                <w:fldChar w:fldCharType="begin"/>
              </w:r>
              <w:r w:rsidRPr="008629CC" w:rsidDel="006B4473">
                <w:instrText xml:space="preserve"> FORMTEXT </w:instrText>
              </w:r>
              <w:r w:rsidRPr="008629CC" w:rsidDel="006B4473">
                <w:fldChar w:fldCharType="separate"/>
              </w:r>
              <w:ins w:id="1169" w:author="Golden Spread Electric Cooperative" w:date="2023-07-24T16:06: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ED4647" w:rsidRPr="008629CC" w:rsidDel="006B4473" w14:paraId="2BEA10FF" w14:textId="4DFDA768" w:rsidTr="005F1D84">
        <w:trPr>
          <w:trHeight w:val="288"/>
          <w:ins w:id="1170" w:author="Golden Spread Electric Cooperative" w:date="2023-07-24T16:06:00Z"/>
        </w:trPr>
        <w:tc>
          <w:tcPr>
            <w:tcW w:w="3168" w:type="dxa"/>
          </w:tcPr>
          <w:p w14:paraId="3C0F5C78" w14:textId="64A888DB" w:rsidR="00ED4647" w:rsidRPr="008629CC" w:rsidDel="006B4473" w:rsidRDefault="00ED4647" w:rsidP="005F1D84">
            <w:pPr>
              <w:widowControl w:val="0"/>
              <w:autoSpaceDE w:val="0"/>
              <w:autoSpaceDN w:val="0"/>
              <w:adjustRightInd w:val="0"/>
              <w:rPr>
                <w:ins w:id="1171" w:author="Golden Spread Electric Cooperative" w:date="2023-07-24T16:06:00Z"/>
                <w:moveFrom w:id="1172" w:author="ERCOT 020625" w:date="2025-01-29T18:45:00Z"/>
              </w:rPr>
            </w:pPr>
            <w:moveFrom w:id="1173" w:author="ERCOT 020625" w:date="2025-01-29T18:45:00Z">
              <w:ins w:id="1174" w:author="Golden Spread Electric Cooperative" w:date="2023-07-24T16:06:00Z">
                <w:r w:rsidDel="006B4473">
                  <w:t>ESI ID(s) of Customer that are subject to this acknowledgment</w:t>
                </w:r>
                <w:r w:rsidRPr="008629CC" w:rsidDel="006B4473">
                  <w:t>:</w:t>
                </w:r>
              </w:ins>
            </w:moveFrom>
          </w:p>
        </w:tc>
        <w:tc>
          <w:tcPr>
            <w:tcW w:w="7650" w:type="dxa"/>
          </w:tcPr>
          <w:p w14:paraId="345B416F" w14:textId="12A33140" w:rsidR="00ED4647" w:rsidRPr="008629CC" w:rsidDel="006B4473" w:rsidRDefault="00ED4647" w:rsidP="005F1D84">
            <w:pPr>
              <w:widowControl w:val="0"/>
              <w:autoSpaceDE w:val="0"/>
              <w:autoSpaceDN w:val="0"/>
              <w:adjustRightInd w:val="0"/>
              <w:rPr>
                <w:ins w:id="1175" w:author="Golden Spread Electric Cooperative" w:date="2023-07-24T16:06:00Z"/>
                <w:moveFrom w:id="1176" w:author="ERCOT 020625" w:date="2025-01-29T18:45:00Z"/>
              </w:rPr>
            </w:pPr>
            <w:moveFrom w:id="1177" w:author="ERCOT 020625" w:date="2025-01-29T18:45:00Z">
              <w:r w:rsidRPr="008629CC" w:rsidDel="006B4473">
                <w:fldChar w:fldCharType="begin"/>
              </w:r>
              <w:r w:rsidRPr="008629CC" w:rsidDel="006B4473">
                <w:instrText xml:space="preserve"> FORMTEXT </w:instrText>
              </w:r>
              <w:r w:rsidRPr="008629CC" w:rsidDel="006B4473">
                <w:fldChar w:fldCharType="separate"/>
              </w:r>
              <w:ins w:id="1178" w:author="Golden Spread Electric Cooperative" w:date="2023-07-24T16:06: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bl>
    <w:p w14:paraId="4D9AE007" w14:textId="372575A5" w:rsidR="00ED4647" w:rsidDel="00030142" w:rsidRDefault="00ED4647" w:rsidP="00ED4647">
      <w:pPr>
        <w:rPr>
          <w:moveFrom w:id="1179" w:author="ERCOT 020625" w:date="2025-01-29T18:45:00Z"/>
        </w:rPr>
      </w:pPr>
    </w:p>
    <w:moveFromRangeEnd w:id="1122"/>
    <w:p w14:paraId="49913AC5" w14:textId="77777777" w:rsidR="00ED4647" w:rsidRDefault="00ED4647" w:rsidP="00ED4647"/>
    <w:p w14:paraId="41C5D3CF" w14:textId="77777777" w:rsidR="006B4473" w:rsidRPr="008629CC" w:rsidRDefault="006B4473" w:rsidP="006B4473">
      <w:pPr>
        <w:widowControl w:val="0"/>
        <w:autoSpaceDE w:val="0"/>
        <w:autoSpaceDN w:val="0"/>
        <w:adjustRightInd w:val="0"/>
        <w:rPr>
          <w:moveTo w:id="1180" w:author="ERCOT 020625" w:date="2025-01-29T18:45:00Z"/>
        </w:rPr>
      </w:pPr>
      <w:moveToRangeStart w:id="1181" w:author="ERCOT 020625" w:date="2025-01-29T18:45:00Z" w:name="move189068768"/>
      <w:moveTo w:id="1182" w:author="ERCOT 020625" w:date="2025-01-29T18:45:00Z">
        <w:r w:rsidRPr="008629CC">
          <w:t xml:space="preserve">Acknowledgment </w:t>
        </w:r>
        <w:r>
          <w:t xml:space="preserve">and consent </w:t>
        </w:r>
        <w:r w:rsidRPr="008629CC">
          <w:t xml:space="preserve">by </w:t>
        </w:r>
        <w:r>
          <w:t xml:space="preserve">the interconnecting </w:t>
        </w:r>
        <w:r>
          <w:rPr>
            <w:b/>
            <w:bCs/>
            <w:u w:val="single"/>
          </w:rPr>
          <w:t>TDSP(s)</w:t>
        </w:r>
        <w:r w:rsidRPr="008629CC">
          <w:t>:</w:t>
        </w:r>
      </w:moveTo>
    </w:p>
    <w:p w14:paraId="5D5B7F71" w14:textId="77777777" w:rsidR="006B4473" w:rsidRPr="008629CC" w:rsidRDefault="006B4473" w:rsidP="006B4473">
      <w:pPr>
        <w:widowControl w:val="0"/>
        <w:autoSpaceDE w:val="0"/>
        <w:autoSpaceDN w:val="0"/>
        <w:adjustRightInd w:val="0"/>
        <w:rPr>
          <w:moveTo w:id="1183" w:author="ERCOT 020625" w:date="2025-01-29T18:45: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6B4473" w:rsidRPr="008629CC" w14:paraId="79B117F3" w14:textId="77777777" w:rsidTr="00B56875">
        <w:trPr>
          <w:trHeight w:val="288"/>
        </w:trPr>
        <w:tc>
          <w:tcPr>
            <w:tcW w:w="2942" w:type="dxa"/>
          </w:tcPr>
          <w:p w14:paraId="1A350AB0" w14:textId="77777777" w:rsidR="006B4473" w:rsidRPr="008629CC" w:rsidRDefault="006B4473" w:rsidP="00B56875">
            <w:pPr>
              <w:widowControl w:val="0"/>
              <w:autoSpaceDE w:val="0"/>
              <w:autoSpaceDN w:val="0"/>
              <w:adjustRightInd w:val="0"/>
              <w:rPr>
                <w:moveTo w:id="1184" w:author="ERCOT 020625" w:date="2025-01-29T18:45:00Z"/>
              </w:rPr>
            </w:pPr>
            <w:moveTo w:id="1185" w:author="ERCOT 020625" w:date="2025-01-29T18:45:00Z">
              <w:r w:rsidRPr="008629CC">
                <w:t xml:space="preserve">Signature of </w:t>
              </w:r>
              <w:r>
                <w:t>Officer or Executive with authority to bind the TDSP(s)</w:t>
              </w:r>
              <w:r w:rsidRPr="008629CC">
                <w:t>:</w:t>
              </w:r>
            </w:moveTo>
          </w:p>
        </w:tc>
        <w:tc>
          <w:tcPr>
            <w:tcW w:w="6408" w:type="dxa"/>
          </w:tcPr>
          <w:p w14:paraId="7FE7C658" w14:textId="77777777" w:rsidR="006B4473" w:rsidRPr="008629CC" w:rsidRDefault="006B4473" w:rsidP="00B56875">
            <w:pPr>
              <w:widowControl w:val="0"/>
              <w:autoSpaceDE w:val="0"/>
              <w:autoSpaceDN w:val="0"/>
              <w:adjustRightInd w:val="0"/>
              <w:spacing w:after="120"/>
              <w:rPr>
                <w:moveTo w:id="1186" w:author="ERCOT 020625" w:date="2025-01-29T18:45:00Z"/>
              </w:rPr>
            </w:pPr>
          </w:p>
        </w:tc>
      </w:tr>
      <w:tr w:rsidR="006B4473" w:rsidRPr="008629CC" w14:paraId="72BE117F" w14:textId="77777777" w:rsidTr="00B56875">
        <w:trPr>
          <w:trHeight w:val="288"/>
        </w:trPr>
        <w:tc>
          <w:tcPr>
            <w:tcW w:w="2942" w:type="dxa"/>
          </w:tcPr>
          <w:p w14:paraId="19F0BA65" w14:textId="77777777" w:rsidR="006B4473" w:rsidRPr="008629CC" w:rsidRDefault="006B4473" w:rsidP="00B56875">
            <w:pPr>
              <w:widowControl w:val="0"/>
              <w:autoSpaceDE w:val="0"/>
              <w:autoSpaceDN w:val="0"/>
              <w:adjustRightInd w:val="0"/>
              <w:rPr>
                <w:moveTo w:id="1187" w:author="ERCOT 020625" w:date="2025-01-29T18:45:00Z"/>
              </w:rPr>
            </w:pPr>
            <w:moveTo w:id="1188" w:author="ERCOT 020625" w:date="2025-01-29T18:45:00Z">
              <w:r w:rsidRPr="008629CC">
                <w:t>Printed Name of</w:t>
              </w:r>
              <w:r>
                <w:t xml:space="preserve"> Officer or Executive with authority to bind the TDSP(s)</w:t>
              </w:r>
              <w:r w:rsidRPr="008629CC">
                <w:t>:</w:t>
              </w:r>
            </w:moveTo>
          </w:p>
        </w:tc>
        <w:tc>
          <w:tcPr>
            <w:tcW w:w="6408" w:type="dxa"/>
          </w:tcPr>
          <w:p w14:paraId="432B6492" w14:textId="77777777" w:rsidR="006B4473" w:rsidRPr="008629CC" w:rsidRDefault="006B4473" w:rsidP="00B56875">
            <w:pPr>
              <w:widowControl w:val="0"/>
              <w:autoSpaceDE w:val="0"/>
              <w:autoSpaceDN w:val="0"/>
              <w:adjustRightInd w:val="0"/>
              <w:rPr>
                <w:moveTo w:id="1189" w:author="ERCOT 020625" w:date="2025-01-29T18:45:00Z"/>
              </w:rPr>
            </w:pPr>
            <w:moveTo w:id="1190" w:author="ERCOT 020625" w:date="2025-01-29T18:45:00Z">
              <w:r w:rsidRPr="008629CC">
                <w:fldChar w:fldCharType="begin">
                  <w:ffData>
                    <w:name w:val="Text10"/>
                    <w:enabled/>
                    <w:calcOnExit w:val="0"/>
                    <w:textInput/>
                  </w:ffData>
                </w:fldChar>
              </w:r>
              <w:r w:rsidRPr="008629CC">
                <w:instrText xml:space="preserve"> FORMTEXT </w:instrText>
              </w:r>
            </w:moveTo>
            <w:ins w:id="1191" w:author="ERCOT 020625" w:date="2025-01-29T18:45:00Z"/>
            <w:moveTo w:id="1192"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526824F6" w14:textId="77777777" w:rsidTr="00B56875">
        <w:trPr>
          <w:trHeight w:val="288"/>
        </w:trPr>
        <w:tc>
          <w:tcPr>
            <w:tcW w:w="2942" w:type="dxa"/>
          </w:tcPr>
          <w:p w14:paraId="00B23AE3" w14:textId="77777777" w:rsidR="006B4473" w:rsidRPr="008629CC" w:rsidRDefault="006B4473" w:rsidP="00B56875">
            <w:pPr>
              <w:widowControl w:val="0"/>
              <w:autoSpaceDE w:val="0"/>
              <w:autoSpaceDN w:val="0"/>
              <w:adjustRightInd w:val="0"/>
              <w:rPr>
                <w:moveTo w:id="1193" w:author="ERCOT 020625" w:date="2025-01-29T18:45:00Z"/>
              </w:rPr>
            </w:pPr>
            <w:moveTo w:id="1194" w:author="ERCOT 020625" w:date="2025-01-29T18:45:00Z">
              <w:r w:rsidRPr="008629CC">
                <w:t xml:space="preserve">Email Address of </w:t>
              </w:r>
              <w:r>
                <w:t>Officer or Executive with authority to bind the TDSP(s)</w:t>
              </w:r>
              <w:r w:rsidRPr="008629CC">
                <w:t xml:space="preserve">: </w:t>
              </w:r>
            </w:moveTo>
          </w:p>
        </w:tc>
        <w:tc>
          <w:tcPr>
            <w:tcW w:w="6408" w:type="dxa"/>
          </w:tcPr>
          <w:p w14:paraId="5089D2C8" w14:textId="77777777" w:rsidR="006B4473" w:rsidRPr="008629CC" w:rsidRDefault="006B4473" w:rsidP="00B56875">
            <w:pPr>
              <w:widowControl w:val="0"/>
              <w:autoSpaceDE w:val="0"/>
              <w:autoSpaceDN w:val="0"/>
              <w:adjustRightInd w:val="0"/>
              <w:rPr>
                <w:moveTo w:id="1195" w:author="ERCOT 020625" w:date="2025-01-29T18:45:00Z"/>
              </w:rPr>
            </w:pPr>
            <w:moveTo w:id="1196" w:author="ERCOT 020625" w:date="2025-01-29T18:45:00Z">
              <w:r w:rsidRPr="008629CC">
                <w:fldChar w:fldCharType="begin">
                  <w:ffData>
                    <w:name w:val="Text11"/>
                    <w:enabled/>
                    <w:calcOnExit w:val="0"/>
                    <w:textInput/>
                  </w:ffData>
                </w:fldChar>
              </w:r>
              <w:r w:rsidRPr="008629CC">
                <w:instrText xml:space="preserve"> FORMTEXT </w:instrText>
              </w:r>
            </w:moveTo>
            <w:ins w:id="1197" w:author="ERCOT 020625" w:date="2025-01-29T18:45:00Z"/>
            <w:moveTo w:id="1198"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15EAB245" w14:textId="77777777" w:rsidTr="00B56875">
        <w:trPr>
          <w:trHeight w:val="288"/>
        </w:trPr>
        <w:tc>
          <w:tcPr>
            <w:tcW w:w="2942" w:type="dxa"/>
          </w:tcPr>
          <w:p w14:paraId="005EE2AA" w14:textId="77777777" w:rsidR="006B4473" w:rsidRPr="008629CC" w:rsidRDefault="006B4473" w:rsidP="00B56875">
            <w:pPr>
              <w:widowControl w:val="0"/>
              <w:autoSpaceDE w:val="0"/>
              <w:autoSpaceDN w:val="0"/>
              <w:adjustRightInd w:val="0"/>
              <w:rPr>
                <w:moveTo w:id="1199" w:author="ERCOT 020625" w:date="2025-01-29T18:45:00Z"/>
              </w:rPr>
            </w:pPr>
            <w:moveTo w:id="1200" w:author="ERCOT 020625" w:date="2025-01-29T18:45:00Z">
              <w:r w:rsidRPr="008629CC">
                <w:t>Date:</w:t>
              </w:r>
            </w:moveTo>
          </w:p>
        </w:tc>
        <w:tc>
          <w:tcPr>
            <w:tcW w:w="6408" w:type="dxa"/>
          </w:tcPr>
          <w:p w14:paraId="532A3972" w14:textId="77777777" w:rsidR="006B4473" w:rsidRPr="008629CC" w:rsidRDefault="006B4473" w:rsidP="00B56875">
            <w:pPr>
              <w:widowControl w:val="0"/>
              <w:autoSpaceDE w:val="0"/>
              <w:autoSpaceDN w:val="0"/>
              <w:adjustRightInd w:val="0"/>
              <w:rPr>
                <w:moveTo w:id="1201" w:author="ERCOT 020625" w:date="2025-01-29T18:45:00Z"/>
              </w:rPr>
            </w:pPr>
            <w:moveTo w:id="1202" w:author="ERCOT 020625" w:date="2025-01-29T18:45:00Z">
              <w:r w:rsidRPr="008629CC">
                <w:fldChar w:fldCharType="begin">
                  <w:ffData>
                    <w:name w:val="Text10"/>
                    <w:enabled/>
                    <w:calcOnExit w:val="0"/>
                    <w:textInput/>
                  </w:ffData>
                </w:fldChar>
              </w:r>
              <w:r w:rsidRPr="008629CC">
                <w:instrText xml:space="preserve"> FORMTEXT </w:instrText>
              </w:r>
            </w:moveTo>
            <w:ins w:id="1203" w:author="ERCOT 020625" w:date="2025-01-29T18:45:00Z"/>
            <w:moveTo w:id="1204"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moveToRangeEnd w:id="1181"/>
    </w:tbl>
    <w:p w14:paraId="02AF7151" w14:textId="77777777" w:rsidR="006B4473" w:rsidRDefault="006B4473" w:rsidP="005E177C">
      <w:pPr>
        <w:widowControl w:val="0"/>
        <w:autoSpaceDE w:val="0"/>
        <w:autoSpaceDN w:val="0"/>
        <w:adjustRightInd w:val="0"/>
        <w:rPr>
          <w:ins w:id="1205" w:author="ERCOT 020625" w:date="2025-01-29T18:45:00Z"/>
        </w:rPr>
      </w:pPr>
    </w:p>
    <w:p w14:paraId="1328F1FA" w14:textId="77777777" w:rsidR="006B4473" w:rsidRDefault="006B4473" w:rsidP="005E177C">
      <w:pPr>
        <w:widowControl w:val="0"/>
        <w:autoSpaceDE w:val="0"/>
        <w:autoSpaceDN w:val="0"/>
        <w:adjustRightInd w:val="0"/>
        <w:rPr>
          <w:ins w:id="1206" w:author="ERCOT 020625" w:date="2025-01-29T18:45:00Z"/>
        </w:rPr>
      </w:pPr>
    </w:p>
    <w:p w14:paraId="17808313" w14:textId="7A704FA6" w:rsidR="005E177C" w:rsidRDefault="005E177C" w:rsidP="005E177C">
      <w:pPr>
        <w:widowControl w:val="0"/>
        <w:autoSpaceDE w:val="0"/>
        <w:autoSpaceDN w:val="0"/>
        <w:adjustRightInd w:val="0"/>
        <w:rPr>
          <w:ins w:id="1207" w:author="ERCOT 020625" w:date="2025-01-12T13:25:00Z"/>
        </w:rPr>
      </w:pPr>
      <w:ins w:id="1208" w:author="Oncor 081424" w:date="2024-08-06T10:39:00Z">
        <w:r w:rsidRPr="008629CC">
          <w:t xml:space="preserve">Acknowledgment </w:t>
        </w:r>
      </w:ins>
      <w:ins w:id="1209" w:author="Oncor 081424" w:date="2024-08-06T10:44:00Z">
        <w:r>
          <w:t xml:space="preserve">and consent </w:t>
        </w:r>
      </w:ins>
      <w:ins w:id="1210" w:author="Oncor 081424" w:date="2024-08-06T10:39:00Z">
        <w:r w:rsidRPr="008629CC">
          <w:t>by</w:t>
        </w:r>
      </w:ins>
      <w:ins w:id="1211" w:author="Oncor 081424" w:date="2024-08-06T10:40:00Z">
        <w:r>
          <w:t xml:space="preserve"> </w:t>
        </w:r>
        <w:del w:id="1212" w:author="ERCOT 020625" w:date="2025-01-29T18:46:00Z">
          <w:r w:rsidDel="006B4473">
            <w:delText>the</w:delText>
          </w:r>
        </w:del>
      </w:ins>
      <w:ins w:id="1213" w:author="ERCOT 020625" w:date="2025-01-29T18:46:00Z">
        <w:r w:rsidR="006B4473">
          <w:t>each</w:t>
        </w:r>
      </w:ins>
      <w:ins w:id="1214" w:author="Oncor 081424" w:date="2024-08-06T10:40:00Z">
        <w:r>
          <w:t xml:space="preserve"> interconnecting</w:t>
        </w:r>
      </w:ins>
      <w:ins w:id="1215" w:author="ERCOT 020625" w:date="2025-01-29T18:45:00Z">
        <w:r w:rsidR="006B4473">
          <w:t xml:space="preserve"> TDSP’s</w:t>
        </w:r>
      </w:ins>
      <w:ins w:id="1216" w:author="Oncor 081424" w:date="2024-08-06T10:39:00Z">
        <w:r w:rsidRPr="008629CC">
          <w:t xml:space="preserve"> </w:t>
        </w:r>
        <w:r>
          <w:rPr>
            <w:b/>
            <w:bCs/>
            <w:u w:val="single"/>
          </w:rPr>
          <w:t>TO</w:t>
        </w:r>
        <w:r w:rsidRPr="008629CC">
          <w:t>:</w:t>
        </w:r>
      </w:ins>
    </w:p>
    <w:p w14:paraId="6548D7A4" w14:textId="71D0EB76" w:rsidR="008F1DD5" w:rsidRPr="008629CC" w:rsidDel="008E6866" w:rsidRDefault="008F1DD5" w:rsidP="005E177C">
      <w:pPr>
        <w:widowControl w:val="0"/>
        <w:autoSpaceDE w:val="0"/>
        <w:autoSpaceDN w:val="0"/>
        <w:adjustRightInd w:val="0"/>
        <w:rPr>
          <w:ins w:id="1217" w:author="Oncor 081424" w:date="2024-08-06T10:39:00Z"/>
          <w:del w:id="1218" w:author="ERCOT 020625" w:date="2025-01-22T12:44:00Z"/>
        </w:rPr>
      </w:pPr>
    </w:p>
    <w:p w14:paraId="38311EBC" w14:textId="77777777" w:rsidR="005E177C" w:rsidRPr="008629CC" w:rsidRDefault="005E177C" w:rsidP="005E177C">
      <w:pPr>
        <w:widowControl w:val="0"/>
        <w:autoSpaceDE w:val="0"/>
        <w:autoSpaceDN w:val="0"/>
        <w:adjustRightInd w:val="0"/>
        <w:rPr>
          <w:ins w:id="1219" w:author="Oncor 081424" w:date="2024-08-06T10:39: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6508"/>
      </w:tblGrid>
      <w:tr w:rsidR="005E177C" w:rsidRPr="008629CC" w14:paraId="3B3E47EC" w14:textId="77777777" w:rsidTr="00282D5B">
        <w:trPr>
          <w:trHeight w:val="288"/>
          <w:ins w:id="1220" w:author="Oncor 081424" w:date="2024-08-06T10:39:00Z"/>
        </w:trPr>
        <w:tc>
          <w:tcPr>
            <w:tcW w:w="2842" w:type="dxa"/>
          </w:tcPr>
          <w:p w14:paraId="4F74D9ED" w14:textId="2D7EA0C8" w:rsidR="005E177C" w:rsidRPr="008629CC" w:rsidRDefault="005E177C" w:rsidP="009773D3">
            <w:pPr>
              <w:widowControl w:val="0"/>
              <w:autoSpaceDE w:val="0"/>
              <w:autoSpaceDN w:val="0"/>
              <w:adjustRightInd w:val="0"/>
              <w:rPr>
                <w:ins w:id="1221" w:author="Oncor 081424" w:date="2024-08-06T10:39:00Z"/>
              </w:rPr>
            </w:pPr>
            <w:ins w:id="1222" w:author="Oncor 081424" w:date="2024-08-06T10:39:00Z">
              <w:r w:rsidRPr="008629CC">
                <w:t xml:space="preserve">Signature of </w:t>
              </w:r>
              <w:r>
                <w:t xml:space="preserve">Officer or Executive with authority to bind the </w:t>
              </w:r>
            </w:ins>
            <w:ins w:id="1223" w:author="Oncor 081424" w:date="2024-08-06T10:41:00Z">
              <w:r>
                <w:t>TO</w:t>
              </w:r>
            </w:ins>
            <w:ins w:id="1224" w:author="Oncor 081424" w:date="2024-08-06T10:39:00Z">
              <w:r w:rsidRPr="008629CC">
                <w:t>:</w:t>
              </w:r>
            </w:ins>
          </w:p>
        </w:tc>
        <w:tc>
          <w:tcPr>
            <w:tcW w:w="6508" w:type="dxa"/>
          </w:tcPr>
          <w:p w14:paraId="50D94BD0" w14:textId="77777777" w:rsidR="005E177C" w:rsidRPr="008629CC" w:rsidRDefault="005E177C" w:rsidP="009773D3">
            <w:pPr>
              <w:widowControl w:val="0"/>
              <w:autoSpaceDE w:val="0"/>
              <w:autoSpaceDN w:val="0"/>
              <w:adjustRightInd w:val="0"/>
              <w:spacing w:after="120"/>
              <w:rPr>
                <w:ins w:id="1225" w:author="Oncor 081424" w:date="2024-08-06T10:39:00Z"/>
              </w:rPr>
            </w:pPr>
          </w:p>
        </w:tc>
      </w:tr>
      <w:tr w:rsidR="005E177C" w:rsidRPr="008629CC" w14:paraId="73BCC324" w14:textId="77777777" w:rsidTr="00282D5B">
        <w:trPr>
          <w:trHeight w:val="288"/>
          <w:ins w:id="1226" w:author="Oncor 081424" w:date="2024-08-06T10:39:00Z"/>
        </w:trPr>
        <w:tc>
          <w:tcPr>
            <w:tcW w:w="2842" w:type="dxa"/>
          </w:tcPr>
          <w:p w14:paraId="5F5A0F03" w14:textId="5F05E1DC" w:rsidR="005E177C" w:rsidRPr="008629CC" w:rsidRDefault="005E177C" w:rsidP="009773D3">
            <w:pPr>
              <w:widowControl w:val="0"/>
              <w:autoSpaceDE w:val="0"/>
              <w:autoSpaceDN w:val="0"/>
              <w:adjustRightInd w:val="0"/>
              <w:rPr>
                <w:ins w:id="1227" w:author="Oncor 081424" w:date="2024-08-06T10:39:00Z"/>
              </w:rPr>
            </w:pPr>
            <w:ins w:id="1228" w:author="Oncor 081424" w:date="2024-08-06T10:39:00Z">
              <w:r w:rsidRPr="008629CC">
                <w:t>Printed Name of</w:t>
              </w:r>
              <w:r>
                <w:t xml:space="preserve"> Officer or Executive with authority to </w:t>
              </w:r>
              <w:r>
                <w:lastRenderedPageBreak/>
                <w:t xml:space="preserve">bind the </w:t>
              </w:r>
            </w:ins>
            <w:ins w:id="1229" w:author="Oncor 081424" w:date="2024-08-06T10:41:00Z">
              <w:r>
                <w:t>TO</w:t>
              </w:r>
            </w:ins>
            <w:ins w:id="1230" w:author="Oncor 081424" w:date="2024-08-06T10:39:00Z">
              <w:r w:rsidRPr="008629CC">
                <w:t>:</w:t>
              </w:r>
            </w:ins>
          </w:p>
        </w:tc>
        <w:tc>
          <w:tcPr>
            <w:tcW w:w="6508" w:type="dxa"/>
          </w:tcPr>
          <w:p w14:paraId="1CFEBD9C" w14:textId="77777777" w:rsidR="005E177C" w:rsidRPr="008629CC" w:rsidRDefault="005E177C" w:rsidP="009773D3">
            <w:pPr>
              <w:widowControl w:val="0"/>
              <w:autoSpaceDE w:val="0"/>
              <w:autoSpaceDN w:val="0"/>
              <w:adjustRightInd w:val="0"/>
              <w:rPr>
                <w:ins w:id="1231" w:author="Oncor 081424" w:date="2024-08-06T10:39:00Z"/>
              </w:rPr>
            </w:pPr>
            <w:ins w:id="1232" w:author="Oncor 081424" w:date="2024-08-06T10:39:00Z">
              <w:r w:rsidRPr="008629CC">
                <w:lastRenderedPageBreak/>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5E177C" w:rsidRPr="008629CC" w14:paraId="42D36D4E" w14:textId="77777777" w:rsidTr="00282D5B">
        <w:trPr>
          <w:trHeight w:val="288"/>
          <w:ins w:id="1233" w:author="Oncor 081424" w:date="2024-08-06T10:39:00Z"/>
        </w:trPr>
        <w:tc>
          <w:tcPr>
            <w:tcW w:w="2842" w:type="dxa"/>
          </w:tcPr>
          <w:p w14:paraId="2B972222" w14:textId="7297B36C" w:rsidR="005E177C" w:rsidRPr="008629CC" w:rsidRDefault="005E177C" w:rsidP="009773D3">
            <w:pPr>
              <w:widowControl w:val="0"/>
              <w:autoSpaceDE w:val="0"/>
              <w:autoSpaceDN w:val="0"/>
              <w:adjustRightInd w:val="0"/>
              <w:rPr>
                <w:ins w:id="1234" w:author="Oncor 081424" w:date="2024-08-06T10:39:00Z"/>
              </w:rPr>
            </w:pPr>
            <w:ins w:id="1235" w:author="Oncor 081424" w:date="2024-08-06T10:39:00Z">
              <w:r w:rsidRPr="008629CC">
                <w:t xml:space="preserve">Email Address of </w:t>
              </w:r>
              <w:r>
                <w:t xml:space="preserve">Officer or Executive with authority to bind the </w:t>
              </w:r>
            </w:ins>
            <w:ins w:id="1236" w:author="Oncor 081424" w:date="2024-08-06T10:41:00Z">
              <w:r>
                <w:t>TO</w:t>
              </w:r>
            </w:ins>
            <w:ins w:id="1237" w:author="Oncor 081424" w:date="2024-08-06T10:39:00Z">
              <w:r w:rsidRPr="008629CC">
                <w:t xml:space="preserve">: </w:t>
              </w:r>
            </w:ins>
          </w:p>
        </w:tc>
        <w:tc>
          <w:tcPr>
            <w:tcW w:w="6508" w:type="dxa"/>
          </w:tcPr>
          <w:p w14:paraId="6005351C" w14:textId="77777777" w:rsidR="005E177C" w:rsidRPr="008629CC" w:rsidRDefault="005E177C" w:rsidP="009773D3">
            <w:pPr>
              <w:widowControl w:val="0"/>
              <w:autoSpaceDE w:val="0"/>
              <w:autoSpaceDN w:val="0"/>
              <w:adjustRightInd w:val="0"/>
              <w:rPr>
                <w:ins w:id="1238" w:author="Oncor 081424" w:date="2024-08-06T10:39:00Z"/>
              </w:rPr>
            </w:pPr>
            <w:ins w:id="1239" w:author="Oncor 081424" w:date="2024-08-06T10:39:00Z">
              <w:r w:rsidRPr="008629CC">
                <w:fldChar w:fldCharType="begin">
                  <w:ffData>
                    <w:name w:val="Text11"/>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5E177C" w:rsidRPr="008629CC" w14:paraId="636C1C0D" w14:textId="77777777" w:rsidTr="00282D5B">
        <w:trPr>
          <w:trHeight w:val="288"/>
          <w:ins w:id="1240" w:author="Oncor 081424" w:date="2024-08-06T10:39:00Z"/>
        </w:trPr>
        <w:tc>
          <w:tcPr>
            <w:tcW w:w="2842" w:type="dxa"/>
          </w:tcPr>
          <w:p w14:paraId="44152606" w14:textId="77777777" w:rsidR="005E177C" w:rsidRPr="008629CC" w:rsidRDefault="005E177C" w:rsidP="009773D3">
            <w:pPr>
              <w:widowControl w:val="0"/>
              <w:autoSpaceDE w:val="0"/>
              <w:autoSpaceDN w:val="0"/>
              <w:adjustRightInd w:val="0"/>
              <w:rPr>
                <w:ins w:id="1241" w:author="Oncor 081424" w:date="2024-08-06T10:39:00Z"/>
              </w:rPr>
            </w:pPr>
            <w:ins w:id="1242" w:author="Oncor 081424" w:date="2024-08-06T10:39:00Z">
              <w:r w:rsidRPr="008629CC">
                <w:t>Date:</w:t>
              </w:r>
            </w:ins>
          </w:p>
        </w:tc>
        <w:tc>
          <w:tcPr>
            <w:tcW w:w="6508" w:type="dxa"/>
          </w:tcPr>
          <w:p w14:paraId="7A60821A" w14:textId="77777777" w:rsidR="005E177C" w:rsidRPr="008629CC" w:rsidRDefault="005E177C" w:rsidP="009773D3">
            <w:pPr>
              <w:widowControl w:val="0"/>
              <w:autoSpaceDE w:val="0"/>
              <w:autoSpaceDN w:val="0"/>
              <w:adjustRightInd w:val="0"/>
              <w:rPr>
                <w:ins w:id="1243" w:author="Oncor 081424" w:date="2024-08-06T10:39:00Z"/>
              </w:rPr>
            </w:pPr>
            <w:ins w:id="1244" w:author="Oncor 081424" w:date="2024-08-06T10:39: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bl>
    <w:p w14:paraId="05716992" w14:textId="77777777" w:rsidR="005E177C" w:rsidRDefault="005E177C" w:rsidP="005E177C">
      <w:pPr>
        <w:widowControl w:val="0"/>
        <w:autoSpaceDE w:val="0"/>
        <w:autoSpaceDN w:val="0"/>
        <w:adjustRightInd w:val="0"/>
        <w:rPr>
          <w:ins w:id="1245" w:author="Oncor 081424" w:date="2024-08-06T10:40:00Z"/>
        </w:rPr>
      </w:pPr>
    </w:p>
    <w:p w14:paraId="12D020DC" w14:textId="7A05FBBF" w:rsidR="005E177C" w:rsidRPr="008629CC" w:rsidDel="006B4473" w:rsidRDefault="005E177C" w:rsidP="005E177C">
      <w:pPr>
        <w:widowControl w:val="0"/>
        <w:autoSpaceDE w:val="0"/>
        <w:autoSpaceDN w:val="0"/>
        <w:adjustRightInd w:val="0"/>
        <w:rPr>
          <w:ins w:id="1246" w:author="Oncor 081424" w:date="2024-08-06T10:39:00Z"/>
          <w:moveFrom w:id="1247" w:author="ERCOT 020625" w:date="2025-01-29T18:45:00Z"/>
        </w:rPr>
      </w:pPr>
      <w:moveFromRangeStart w:id="1248" w:author="ERCOT 020625" w:date="2025-01-29T18:45:00Z" w:name="move189068768"/>
      <w:moveFrom w:id="1249" w:author="ERCOT 020625" w:date="2025-01-29T18:45:00Z">
        <w:ins w:id="1250" w:author="Oncor 081424" w:date="2024-08-06T10:39:00Z">
          <w:r w:rsidRPr="008629CC" w:rsidDel="006B4473">
            <w:t xml:space="preserve">Acknowledgment </w:t>
          </w:r>
        </w:ins>
        <w:ins w:id="1251" w:author="Oncor 081424" w:date="2024-08-06T10:44:00Z">
          <w:r w:rsidDel="006B4473">
            <w:t xml:space="preserve">and consent </w:t>
          </w:r>
        </w:ins>
        <w:ins w:id="1252" w:author="Oncor 081424" w:date="2024-08-06T10:39:00Z">
          <w:r w:rsidRPr="008629CC" w:rsidDel="006B4473">
            <w:t xml:space="preserve">by </w:t>
          </w:r>
        </w:ins>
        <w:ins w:id="1253" w:author="Oncor 081424" w:date="2024-08-06T10:40:00Z">
          <w:r w:rsidDel="006B4473">
            <w:t xml:space="preserve">the interconnecting </w:t>
          </w:r>
        </w:ins>
        <w:ins w:id="1254" w:author="Oncor 081424" w:date="2024-08-06T10:39:00Z">
          <w:r w:rsidDel="006B4473">
            <w:rPr>
              <w:b/>
              <w:bCs/>
              <w:u w:val="single"/>
            </w:rPr>
            <w:t>T</w:t>
          </w:r>
        </w:ins>
        <w:ins w:id="1255" w:author="Oncor 081424" w:date="2024-08-06T10:43:00Z">
          <w:r w:rsidDel="006B4473">
            <w:rPr>
              <w:b/>
              <w:bCs/>
              <w:u w:val="single"/>
            </w:rPr>
            <w:t>D</w:t>
          </w:r>
        </w:ins>
        <w:ins w:id="1256" w:author="Oncor 081424" w:date="2024-08-06T10:39:00Z">
          <w:r w:rsidDel="006B4473">
            <w:rPr>
              <w:b/>
              <w:bCs/>
              <w:u w:val="single"/>
            </w:rPr>
            <w:t>SP</w:t>
          </w:r>
        </w:ins>
        <w:ins w:id="1257" w:author="Oncor 081424" w:date="2024-08-06T10:43:00Z">
          <w:r w:rsidDel="006B4473">
            <w:rPr>
              <w:b/>
              <w:bCs/>
              <w:u w:val="single"/>
            </w:rPr>
            <w:t>(s)</w:t>
          </w:r>
        </w:ins>
        <w:ins w:id="1258" w:author="Oncor 081424" w:date="2024-08-06T10:39:00Z">
          <w:r w:rsidRPr="008629CC" w:rsidDel="006B4473">
            <w:t>:</w:t>
          </w:r>
        </w:ins>
      </w:moveFrom>
    </w:p>
    <w:p w14:paraId="55896566" w14:textId="5297C539" w:rsidR="005E177C" w:rsidRPr="008629CC" w:rsidDel="006B4473" w:rsidRDefault="005E177C" w:rsidP="005E177C">
      <w:pPr>
        <w:widowControl w:val="0"/>
        <w:autoSpaceDE w:val="0"/>
        <w:autoSpaceDN w:val="0"/>
        <w:adjustRightInd w:val="0"/>
        <w:rPr>
          <w:ins w:id="1259" w:author="Oncor 081424" w:date="2024-08-06T10:39:00Z"/>
          <w:moveFrom w:id="1260" w:author="ERCOT 020625" w:date="2025-01-29T18:45: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5E177C" w:rsidRPr="008629CC" w:rsidDel="006B4473" w14:paraId="2A461AF4" w14:textId="0F623F1C" w:rsidTr="00282D5B">
        <w:trPr>
          <w:trHeight w:val="288"/>
          <w:ins w:id="1261" w:author="Oncor 081424" w:date="2024-08-06T10:39:00Z"/>
        </w:trPr>
        <w:tc>
          <w:tcPr>
            <w:tcW w:w="2942" w:type="dxa"/>
          </w:tcPr>
          <w:p w14:paraId="1303CCDB" w14:textId="48B615E0" w:rsidR="005E177C" w:rsidRPr="008629CC" w:rsidDel="006B4473" w:rsidRDefault="005E177C" w:rsidP="009773D3">
            <w:pPr>
              <w:widowControl w:val="0"/>
              <w:autoSpaceDE w:val="0"/>
              <w:autoSpaceDN w:val="0"/>
              <w:adjustRightInd w:val="0"/>
              <w:rPr>
                <w:ins w:id="1262" w:author="Oncor 081424" w:date="2024-08-06T10:39:00Z"/>
                <w:moveFrom w:id="1263" w:author="ERCOT 020625" w:date="2025-01-29T18:45:00Z"/>
              </w:rPr>
            </w:pPr>
            <w:moveFrom w:id="1264" w:author="ERCOT 020625" w:date="2025-01-29T18:45:00Z">
              <w:ins w:id="1265" w:author="Oncor 081424" w:date="2024-08-06T10:39:00Z">
                <w:r w:rsidRPr="008629CC" w:rsidDel="006B4473">
                  <w:t xml:space="preserve">Signature of </w:t>
                </w:r>
                <w:r w:rsidDel="006B4473">
                  <w:t xml:space="preserve">Officer or Executive with authority to bind the </w:t>
                </w:r>
              </w:ins>
              <w:ins w:id="1266" w:author="Oncor 081424" w:date="2024-08-06T10:41:00Z">
                <w:r w:rsidDel="006B4473">
                  <w:t>T</w:t>
                </w:r>
              </w:ins>
              <w:ins w:id="1267" w:author="Oncor 081424" w:date="2024-08-06T10:44:00Z">
                <w:r w:rsidDel="006B4473">
                  <w:t>D</w:t>
                </w:r>
              </w:ins>
              <w:ins w:id="1268" w:author="Oncor 081424" w:date="2024-08-06T10:41:00Z">
                <w:r w:rsidDel="006B4473">
                  <w:t>SP</w:t>
                </w:r>
              </w:ins>
              <w:ins w:id="1269" w:author="Oncor 081424" w:date="2024-08-14T09:41:00Z">
                <w:r w:rsidR="00282D5B" w:rsidDel="006B4473">
                  <w:t>(s)</w:t>
                </w:r>
              </w:ins>
              <w:ins w:id="1270" w:author="Oncor 081424" w:date="2024-08-06T10:39:00Z">
                <w:r w:rsidRPr="008629CC" w:rsidDel="006B4473">
                  <w:t>:</w:t>
                </w:r>
              </w:ins>
            </w:moveFrom>
          </w:p>
        </w:tc>
        <w:tc>
          <w:tcPr>
            <w:tcW w:w="6408" w:type="dxa"/>
          </w:tcPr>
          <w:p w14:paraId="13D69606" w14:textId="0C72137C" w:rsidR="005E177C" w:rsidRPr="008629CC" w:rsidDel="006B4473" w:rsidRDefault="005E177C" w:rsidP="009773D3">
            <w:pPr>
              <w:widowControl w:val="0"/>
              <w:autoSpaceDE w:val="0"/>
              <w:autoSpaceDN w:val="0"/>
              <w:adjustRightInd w:val="0"/>
              <w:spacing w:after="120"/>
              <w:rPr>
                <w:ins w:id="1271" w:author="Oncor 081424" w:date="2024-08-06T10:39:00Z"/>
                <w:moveFrom w:id="1272" w:author="ERCOT 020625" w:date="2025-01-29T18:45:00Z"/>
              </w:rPr>
            </w:pPr>
          </w:p>
        </w:tc>
      </w:tr>
      <w:tr w:rsidR="005E177C" w:rsidRPr="008629CC" w:rsidDel="006B4473" w14:paraId="5C9CBACD" w14:textId="3BDF2A74" w:rsidTr="00282D5B">
        <w:trPr>
          <w:trHeight w:val="288"/>
          <w:ins w:id="1273" w:author="Oncor 081424" w:date="2024-08-06T10:39:00Z"/>
        </w:trPr>
        <w:tc>
          <w:tcPr>
            <w:tcW w:w="2942" w:type="dxa"/>
          </w:tcPr>
          <w:p w14:paraId="5E84D403" w14:textId="0140BDEE" w:rsidR="005E177C" w:rsidRPr="008629CC" w:rsidDel="006B4473" w:rsidRDefault="005E177C" w:rsidP="009773D3">
            <w:pPr>
              <w:widowControl w:val="0"/>
              <w:autoSpaceDE w:val="0"/>
              <w:autoSpaceDN w:val="0"/>
              <w:adjustRightInd w:val="0"/>
              <w:rPr>
                <w:ins w:id="1274" w:author="Oncor 081424" w:date="2024-08-06T10:39:00Z"/>
                <w:moveFrom w:id="1275" w:author="ERCOT 020625" w:date="2025-01-29T18:45:00Z"/>
              </w:rPr>
            </w:pPr>
            <w:moveFrom w:id="1276" w:author="ERCOT 020625" w:date="2025-01-29T18:45:00Z">
              <w:ins w:id="1277" w:author="Oncor 081424" w:date="2024-08-06T10:39:00Z">
                <w:r w:rsidRPr="008629CC" w:rsidDel="006B4473">
                  <w:t>Printed Name of</w:t>
                </w:r>
                <w:r w:rsidDel="006B4473">
                  <w:t xml:space="preserve"> Officer or Executive with authority to bind the </w:t>
                </w:r>
              </w:ins>
              <w:ins w:id="1278" w:author="Oncor 081424" w:date="2024-08-06T10:41:00Z">
                <w:r w:rsidDel="006B4473">
                  <w:t>T</w:t>
                </w:r>
              </w:ins>
              <w:ins w:id="1279" w:author="Oncor 081424" w:date="2024-08-06T10:44:00Z">
                <w:r w:rsidDel="006B4473">
                  <w:t>D</w:t>
                </w:r>
              </w:ins>
              <w:ins w:id="1280" w:author="Oncor 081424" w:date="2024-08-06T10:41:00Z">
                <w:r w:rsidDel="006B4473">
                  <w:t>SP</w:t>
                </w:r>
              </w:ins>
              <w:ins w:id="1281" w:author="Oncor 081424" w:date="2024-08-14T09:41:00Z">
                <w:r w:rsidR="00282D5B" w:rsidDel="006B4473">
                  <w:t>(s)</w:t>
                </w:r>
              </w:ins>
              <w:ins w:id="1282" w:author="Oncor 081424" w:date="2024-08-06T10:39:00Z">
                <w:r w:rsidRPr="008629CC" w:rsidDel="006B4473">
                  <w:t>:</w:t>
                </w:r>
              </w:ins>
            </w:moveFrom>
          </w:p>
        </w:tc>
        <w:tc>
          <w:tcPr>
            <w:tcW w:w="6408" w:type="dxa"/>
          </w:tcPr>
          <w:p w14:paraId="28C65AF9" w14:textId="7ECA16B5" w:rsidR="005E177C" w:rsidRPr="008629CC" w:rsidDel="006B4473" w:rsidRDefault="005E177C" w:rsidP="009773D3">
            <w:pPr>
              <w:widowControl w:val="0"/>
              <w:autoSpaceDE w:val="0"/>
              <w:autoSpaceDN w:val="0"/>
              <w:adjustRightInd w:val="0"/>
              <w:rPr>
                <w:ins w:id="1283" w:author="Oncor 081424" w:date="2024-08-06T10:39:00Z"/>
                <w:moveFrom w:id="1284" w:author="ERCOT 020625" w:date="2025-01-29T18:45:00Z"/>
              </w:rPr>
            </w:pPr>
            <w:moveFrom w:id="1285" w:author="ERCOT 020625" w:date="2025-01-29T18:45:00Z">
              <w:r w:rsidRPr="008629CC" w:rsidDel="006B4473">
                <w:fldChar w:fldCharType="begin"/>
              </w:r>
              <w:r w:rsidRPr="008629CC" w:rsidDel="006B4473">
                <w:instrText xml:space="preserve"> FORMTEXT </w:instrText>
              </w:r>
              <w:r w:rsidRPr="008629CC" w:rsidDel="006B4473">
                <w:fldChar w:fldCharType="separate"/>
              </w:r>
              <w:ins w:id="1286" w:author="Oncor 081424" w:date="2024-08-06T10:39: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5E177C" w:rsidRPr="008629CC" w:rsidDel="006B4473" w14:paraId="11BCDE73" w14:textId="01BC4709" w:rsidTr="00282D5B">
        <w:trPr>
          <w:trHeight w:val="288"/>
          <w:ins w:id="1287" w:author="Oncor 081424" w:date="2024-08-06T10:39:00Z"/>
        </w:trPr>
        <w:tc>
          <w:tcPr>
            <w:tcW w:w="2942" w:type="dxa"/>
          </w:tcPr>
          <w:p w14:paraId="03B73B18" w14:textId="7CACB55C" w:rsidR="005E177C" w:rsidRPr="008629CC" w:rsidDel="006B4473" w:rsidRDefault="005E177C" w:rsidP="009773D3">
            <w:pPr>
              <w:widowControl w:val="0"/>
              <w:autoSpaceDE w:val="0"/>
              <w:autoSpaceDN w:val="0"/>
              <w:adjustRightInd w:val="0"/>
              <w:rPr>
                <w:ins w:id="1288" w:author="Oncor 081424" w:date="2024-08-06T10:39:00Z"/>
                <w:moveFrom w:id="1289" w:author="ERCOT 020625" w:date="2025-01-29T18:45:00Z"/>
              </w:rPr>
            </w:pPr>
            <w:moveFrom w:id="1290" w:author="ERCOT 020625" w:date="2025-01-29T18:45:00Z">
              <w:ins w:id="1291" w:author="Oncor 081424" w:date="2024-08-06T10:39:00Z">
                <w:r w:rsidRPr="008629CC" w:rsidDel="006B4473">
                  <w:t xml:space="preserve">Email Address of </w:t>
                </w:r>
                <w:r w:rsidDel="006B4473">
                  <w:t>Officer or Executive with authority to bind the</w:t>
                </w:r>
              </w:ins>
              <w:ins w:id="1292" w:author="Oncor 081424" w:date="2024-08-06T10:41:00Z">
                <w:r w:rsidDel="006B4473">
                  <w:t xml:space="preserve"> T</w:t>
                </w:r>
              </w:ins>
              <w:ins w:id="1293" w:author="Oncor 081424" w:date="2024-08-06T10:44:00Z">
                <w:r w:rsidDel="006B4473">
                  <w:t>D</w:t>
                </w:r>
              </w:ins>
              <w:ins w:id="1294" w:author="Oncor 081424" w:date="2024-08-06T10:41:00Z">
                <w:r w:rsidDel="006B4473">
                  <w:t>SP</w:t>
                </w:r>
              </w:ins>
              <w:ins w:id="1295" w:author="Oncor 081424" w:date="2024-08-14T09:41:00Z">
                <w:r w:rsidR="00282D5B" w:rsidDel="006B4473">
                  <w:t>(s)</w:t>
                </w:r>
              </w:ins>
              <w:ins w:id="1296" w:author="Oncor 081424" w:date="2024-08-06T10:39:00Z">
                <w:r w:rsidRPr="008629CC" w:rsidDel="006B4473">
                  <w:t xml:space="preserve">: </w:t>
                </w:r>
              </w:ins>
            </w:moveFrom>
          </w:p>
        </w:tc>
        <w:tc>
          <w:tcPr>
            <w:tcW w:w="6408" w:type="dxa"/>
          </w:tcPr>
          <w:p w14:paraId="2762BB6C" w14:textId="5FFF3FCD" w:rsidR="005E177C" w:rsidRPr="008629CC" w:rsidDel="006B4473" w:rsidRDefault="005E177C" w:rsidP="009773D3">
            <w:pPr>
              <w:widowControl w:val="0"/>
              <w:autoSpaceDE w:val="0"/>
              <w:autoSpaceDN w:val="0"/>
              <w:adjustRightInd w:val="0"/>
              <w:rPr>
                <w:ins w:id="1297" w:author="Oncor 081424" w:date="2024-08-06T10:39:00Z"/>
                <w:moveFrom w:id="1298" w:author="ERCOT 020625" w:date="2025-01-29T18:45:00Z"/>
              </w:rPr>
            </w:pPr>
            <w:moveFrom w:id="1299" w:author="ERCOT 020625" w:date="2025-01-29T18:45:00Z">
              <w:r w:rsidRPr="008629CC" w:rsidDel="006B4473">
                <w:fldChar w:fldCharType="begin"/>
              </w:r>
              <w:r w:rsidRPr="008629CC" w:rsidDel="006B4473">
                <w:instrText xml:space="preserve"> FORMTEXT </w:instrText>
              </w:r>
              <w:r w:rsidRPr="008629CC" w:rsidDel="006B4473">
                <w:fldChar w:fldCharType="separate"/>
              </w:r>
              <w:ins w:id="1300" w:author="Oncor 081424" w:date="2024-08-06T10:39: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5E177C" w:rsidRPr="008629CC" w:rsidDel="006B4473" w14:paraId="4462C6A0" w14:textId="4905EF57" w:rsidTr="00282D5B">
        <w:trPr>
          <w:trHeight w:val="288"/>
          <w:ins w:id="1301" w:author="Oncor 081424" w:date="2024-08-06T10:39:00Z"/>
        </w:trPr>
        <w:tc>
          <w:tcPr>
            <w:tcW w:w="2942" w:type="dxa"/>
          </w:tcPr>
          <w:p w14:paraId="15AEAECE" w14:textId="5BDA4598" w:rsidR="005E177C" w:rsidRPr="008629CC" w:rsidDel="006B4473" w:rsidRDefault="005E177C" w:rsidP="009773D3">
            <w:pPr>
              <w:widowControl w:val="0"/>
              <w:autoSpaceDE w:val="0"/>
              <w:autoSpaceDN w:val="0"/>
              <w:adjustRightInd w:val="0"/>
              <w:rPr>
                <w:ins w:id="1302" w:author="Oncor 081424" w:date="2024-08-06T10:39:00Z"/>
                <w:moveFrom w:id="1303" w:author="ERCOT 020625" w:date="2025-01-29T18:45:00Z"/>
              </w:rPr>
            </w:pPr>
            <w:moveFrom w:id="1304" w:author="ERCOT 020625" w:date="2025-01-29T18:45:00Z">
              <w:ins w:id="1305" w:author="Oncor 081424" w:date="2024-08-06T10:39:00Z">
                <w:r w:rsidRPr="008629CC" w:rsidDel="006B4473">
                  <w:t>Date:</w:t>
                </w:r>
              </w:ins>
            </w:moveFrom>
          </w:p>
        </w:tc>
        <w:tc>
          <w:tcPr>
            <w:tcW w:w="6408" w:type="dxa"/>
          </w:tcPr>
          <w:p w14:paraId="6974E42F" w14:textId="5FA84B02" w:rsidR="005E177C" w:rsidRPr="008629CC" w:rsidDel="006B4473" w:rsidRDefault="005E177C" w:rsidP="009773D3">
            <w:pPr>
              <w:widowControl w:val="0"/>
              <w:autoSpaceDE w:val="0"/>
              <w:autoSpaceDN w:val="0"/>
              <w:adjustRightInd w:val="0"/>
              <w:rPr>
                <w:ins w:id="1306" w:author="Oncor 081424" w:date="2024-08-06T10:39:00Z"/>
                <w:moveFrom w:id="1307" w:author="ERCOT 020625" w:date="2025-01-29T18:45:00Z"/>
              </w:rPr>
            </w:pPr>
            <w:moveFrom w:id="1308" w:author="ERCOT 020625" w:date="2025-01-29T18:45:00Z">
              <w:r w:rsidRPr="008629CC" w:rsidDel="006B4473">
                <w:fldChar w:fldCharType="begin"/>
              </w:r>
              <w:r w:rsidRPr="008629CC" w:rsidDel="006B4473">
                <w:instrText xml:space="preserve"> FORMTEXT </w:instrText>
              </w:r>
              <w:r w:rsidRPr="008629CC" w:rsidDel="006B4473">
                <w:fldChar w:fldCharType="separate"/>
              </w:r>
              <w:ins w:id="1309" w:author="Oncor 081424" w:date="2024-08-06T10:39: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moveFromRangeEnd w:id="1248"/>
    </w:tbl>
    <w:p w14:paraId="7D3AA036" w14:textId="77777777" w:rsidR="00665431" w:rsidRPr="00BA2009" w:rsidRDefault="00665431" w:rsidP="00313857">
      <w:pPr>
        <w:widowControl w:val="0"/>
        <w:autoSpaceDE w:val="0"/>
        <w:autoSpaceDN w:val="0"/>
        <w:adjustRightInd w:val="0"/>
        <w:jc w:val="both"/>
      </w:pPr>
    </w:p>
    <w:sectPr w:rsidR="00665431" w:rsidRPr="00BA2009">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88" w:author="ERCOT Market Rules" w:date="2024-06-26T15:11:00Z" w:initials="JT">
    <w:p w14:paraId="29FFEC60" w14:textId="7D85CAEE" w:rsidR="00E07940" w:rsidRDefault="001C3FB9" w:rsidP="00E07940">
      <w:pPr>
        <w:pStyle w:val="CommentText"/>
      </w:pPr>
      <w:r>
        <w:rPr>
          <w:rStyle w:val="CommentReference"/>
        </w:rPr>
        <w:annotationRef/>
      </w:r>
      <w:r w:rsidR="00E07940">
        <w:t>Please note NPRRs 1214, and 1235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9FFEC6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A26AE1A" w16cex:dateUtc="2024-06-26T20: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9FFEC60" w16cid:durableId="2A26AE1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AB0092" w14:textId="77777777" w:rsidR="003A6520" w:rsidRDefault="003A6520">
      <w:r>
        <w:separator/>
      </w:r>
    </w:p>
  </w:endnote>
  <w:endnote w:type="continuationSeparator" w:id="0">
    <w:p w14:paraId="003492AD" w14:textId="77777777" w:rsidR="003A6520" w:rsidRDefault="003A6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653F892D" w:rsidR="00D176CF" w:rsidRDefault="00270C79">
    <w:pPr>
      <w:pStyle w:val="Footer"/>
      <w:tabs>
        <w:tab w:val="clear" w:pos="4320"/>
        <w:tab w:val="clear" w:pos="8640"/>
        <w:tab w:val="right" w:pos="9360"/>
      </w:tabs>
      <w:rPr>
        <w:rFonts w:ascii="Arial" w:hAnsi="Arial" w:cs="Arial"/>
        <w:sz w:val="18"/>
      </w:rPr>
    </w:pPr>
    <w:r>
      <w:rPr>
        <w:rFonts w:ascii="Arial" w:hAnsi="Arial" w:cs="Arial"/>
        <w:sz w:val="18"/>
      </w:rPr>
      <w:t>1238</w:t>
    </w:r>
    <w:r w:rsidR="00D176CF">
      <w:rPr>
        <w:rFonts w:ascii="Arial" w:hAnsi="Arial" w:cs="Arial"/>
        <w:sz w:val="18"/>
      </w:rPr>
      <w:t>NPRR</w:t>
    </w:r>
    <w:r w:rsidR="00881F39">
      <w:rPr>
        <w:rFonts w:ascii="Arial" w:hAnsi="Arial" w:cs="Arial"/>
        <w:sz w:val="18"/>
      </w:rPr>
      <w:t>-</w:t>
    </w:r>
    <w:r w:rsidR="00DB4055">
      <w:rPr>
        <w:rFonts w:ascii="Arial" w:hAnsi="Arial" w:cs="Arial"/>
        <w:sz w:val="18"/>
      </w:rPr>
      <w:t>27 PRS Report</w:t>
    </w:r>
    <w:r w:rsidR="00040D0F">
      <w:rPr>
        <w:rFonts w:ascii="Arial" w:hAnsi="Arial" w:cs="Arial"/>
        <w:sz w:val="18"/>
      </w:rPr>
      <w:t xml:space="preserve"> </w:t>
    </w:r>
    <w:r w:rsidR="00DB4055">
      <w:rPr>
        <w:rFonts w:ascii="Arial" w:hAnsi="Arial" w:cs="Arial"/>
        <w:sz w:val="18"/>
      </w:rPr>
      <w:t>051425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79D7F9" w14:textId="77777777" w:rsidR="003A6520" w:rsidRDefault="003A6520">
      <w:r>
        <w:separator/>
      </w:r>
    </w:p>
  </w:footnote>
  <w:footnote w:type="continuationSeparator" w:id="0">
    <w:p w14:paraId="1FDE7E35" w14:textId="77777777" w:rsidR="003A6520" w:rsidRDefault="003A6520">
      <w:r>
        <w:continuationSeparator/>
      </w:r>
    </w:p>
  </w:footnote>
  <w:footnote w:id="1">
    <w:p w14:paraId="60919C15" w14:textId="77777777" w:rsidR="00ED4647" w:rsidRDefault="00ED4647" w:rsidP="00ED4647">
      <w:pPr>
        <w:pStyle w:val="FootnoteText"/>
        <w:jc w:val="both"/>
        <w:rPr>
          <w:ins w:id="1011" w:author="Golden Spread Electric Cooperative" w:date="2023-07-24T16:06:00Z"/>
        </w:rPr>
      </w:pPr>
      <w:ins w:id="1012" w:author="Golden Spread Electric Cooperative" w:date="2023-07-24T16:06:00Z">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1128F985" w:rsidR="00D176CF" w:rsidRDefault="00DB4055"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6EA7630"/>
    <w:multiLevelType w:val="hybridMultilevel"/>
    <w:tmpl w:val="FADEBFA6"/>
    <w:lvl w:ilvl="0" w:tplc="1DAA5D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274BCD"/>
    <w:multiLevelType w:val="hybridMultilevel"/>
    <w:tmpl w:val="65CE2EC6"/>
    <w:lvl w:ilvl="0" w:tplc="A99EB894">
      <w:start w:val="1"/>
      <w:numFmt w:val="lowerRoman"/>
      <w:lvlText w:val="%1)"/>
      <w:lvlJc w:val="right"/>
      <w:pPr>
        <w:ind w:left="1020" w:hanging="360"/>
      </w:pPr>
    </w:lvl>
    <w:lvl w:ilvl="1" w:tplc="A56E01C2">
      <w:start w:val="1"/>
      <w:numFmt w:val="lowerRoman"/>
      <w:lvlText w:val="%2)"/>
      <w:lvlJc w:val="right"/>
      <w:pPr>
        <w:ind w:left="1020" w:hanging="360"/>
      </w:pPr>
    </w:lvl>
    <w:lvl w:ilvl="2" w:tplc="AC027608">
      <w:start w:val="1"/>
      <w:numFmt w:val="lowerRoman"/>
      <w:lvlText w:val="%3)"/>
      <w:lvlJc w:val="right"/>
      <w:pPr>
        <w:ind w:left="1020" w:hanging="360"/>
      </w:pPr>
    </w:lvl>
    <w:lvl w:ilvl="3" w:tplc="B540067E">
      <w:start w:val="1"/>
      <w:numFmt w:val="lowerRoman"/>
      <w:lvlText w:val="%4)"/>
      <w:lvlJc w:val="right"/>
      <w:pPr>
        <w:ind w:left="1020" w:hanging="360"/>
      </w:pPr>
    </w:lvl>
    <w:lvl w:ilvl="4" w:tplc="93C20FD8">
      <w:start w:val="1"/>
      <w:numFmt w:val="lowerRoman"/>
      <w:lvlText w:val="%5)"/>
      <w:lvlJc w:val="right"/>
      <w:pPr>
        <w:ind w:left="1020" w:hanging="360"/>
      </w:pPr>
    </w:lvl>
    <w:lvl w:ilvl="5" w:tplc="24566DE2">
      <w:start w:val="1"/>
      <w:numFmt w:val="lowerRoman"/>
      <w:lvlText w:val="%6)"/>
      <w:lvlJc w:val="right"/>
      <w:pPr>
        <w:ind w:left="1020" w:hanging="360"/>
      </w:pPr>
    </w:lvl>
    <w:lvl w:ilvl="6" w:tplc="EA485BBE">
      <w:start w:val="1"/>
      <w:numFmt w:val="lowerRoman"/>
      <w:lvlText w:val="%7)"/>
      <w:lvlJc w:val="right"/>
      <w:pPr>
        <w:ind w:left="1020" w:hanging="360"/>
      </w:pPr>
    </w:lvl>
    <w:lvl w:ilvl="7" w:tplc="1F6E41B6">
      <w:start w:val="1"/>
      <w:numFmt w:val="lowerRoman"/>
      <w:lvlText w:val="%8)"/>
      <w:lvlJc w:val="right"/>
      <w:pPr>
        <w:ind w:left="1020" w:hanging="360"/>
      </w:pPr>
    </w:lvl>
    <w:lvl w:ilvl="8" w:tplc="488C7A30">
      <w:start w:val="1"/>
      <w:numFmt w:val="lowerRoman"/>
      <w:lvlText w:val="%9)"/>
      <w:lvlJc w:val="right"/>
      <w:pPr>
        <w:ind w:left="1020" w:hanging="360"/>
      </w:pPr>
    </w:lvl>
  </w:abstractNum>
  <w:abstractNum w:abstractNumId="4" w15:restartNumberingAfterBreak="0">
    <w:nsid w:val="0F9C1294"/>
    <w:multiLevelType w:val="hybridMultilevel"/>
    <w:tmpl w:val="3EC8DB0A"/>
    <w:lvl w:ilvl="0" w:tplc="D05623BC">
      <w:start w:val="1"/>
      <w:numFmt w:val="lowerRoman"/>
      <w:lvlText w:val="(%1)"/>
      <w:lvlJc w:val="left"/>
      <w:pPr>
        <w:ind w:left="1800" w:hanging="360"/>
      </w:pPr>
      <w:rPr>
        <w:rFonts w:ascii="Times New Roman" w:eastAsia="Times New Roman" w:hAnsi="Times New Roman" w:cs="Times New Roman"/>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494355"/>
    <w:multiLevelType w:val="hybridMultilevel"/>
    <w:tmpl w:val="A6ACAA1E"/>
    <w:lvl w:ilvl="0" w:tplc="DBAE2ECA">
      <w:start w:val="1"/>
      <w:numFmt w:val="lowerRoman"/>
      <w:lvlText w:val="%1)"/>
      <w:lvlJc w:val="right"/>
      <w:pPr>
        <w:ind w:left="1020" w:hanging="360"/>
      </w:pPr>
    </w:lvl>
    <w:lvl w:ilvl="1" w:tplc="62A6D412">
      <w:start w:val="1"/>
      <w:numFmt w:val="lowerRoman"/>
      <w:lvlText w:val="%2)"/>
      <w:lvlJc w:val="right"/>
      <w:pPr>
        <w:ind w:left="1020" w:hanging="360"/>
      </w:pPr>
    </w:lvl>
    <w:lvl w:ilvl="2" w:tplc="691248B8">
      <w:start w:val="1"/>
      <w:numFmt w:val="lowerRoman"/>
      <w:lvlText w:val="%3)"/>
      <w:lvlJc w:val="right"/>
      <w:pPr>
        <w:ind w:left="1020" w:hanging="360"/>
      </w:pPr>
    </w:lvl>
    <w:lvl w:ilvl="3" w:tplc="1F789856">
      <w:start w:val="1"/>
      <w:numFmt w:val="lowerRoman"/>
      <w:lvlText w:val="%4)"/>
      <w:lvlJc w:val="right"/>
      <w:pPr>
        <w:ind w:left="1020" w:hanging="360"/>
      </w:pPr>
    </w:lvl>
    <w:lvl w:ilvl="4" w:tplc="C518DDE2">
      <w:start w:val="1"/>
      <w:numFmt w:val="lowerRoman"/>
      <w:lvlText w:val="%5)"/>
      <w:lvlJc w:val="right"/>
      <w:pPr>
        <w:ind w:left="1020" w:hanging="360"/>
      </w:pPr>
    </w:lvl>
    <w:lvl w:ilvl="5" w:tplc="B7C0D9D8">
      <w:start w:val="1"/>
      <w:numFmt w:val="lowerRoman"/>
      <w:lvlText w:val="%6)"/>
      <w:lvlJc w:val="right"/>
      <w:pPr>
        <w:ind w:left="1020" w:hanging="360"/>
      </w:pPr>
    </w:lvl>
    <w:lvl w:ilvl="6" w:tplc="E458C16A">
      <w:start w:val="1"/>
      <w:numFmt w:val="lowerRoman"/>
      <w:lvlText w:val="%7)"/>
      <w:lvlJc w:val="right"/>
      <w:pPr>
        <w:ind w:left="1020" w:hanging="360"/>
      </w:pPr>
    </w:lvl>
    <w:lvl w:ilvl="7" w:tplc="8FEE1B8E">
      <w:start w:val="1"/>
      <w:numFmt w:val="lowerRoman"/>
      <w:lvlText w:val="%8)"/>
      <w:lvlJc w:val="right"/>
      <w:pPr>
        <w:ind w:left="1020" w:hanging="360"/>
      </w:pPr>
    </w:lvl>
    <w:lvl w:ilvl="8" w:tplc="871A69D2">
      <w:start w:val="1"/>
      <w:numFmt w:val="lowerRoman"/>
      <w:lvlText w:val="%9)"/>
      <w:lvlJc w:val="right"/>
      <w:pPr>
        <w:ind w:left="1020" w:hanging="360"/>
      </w:p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757867"/>
    <w:multiLevelType w:val="hybridMultilevel"/>
    <w:tmpl w:val="920C8172"/>
    <w:lvl w:ilvl="0" w:tplc="C49C30E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674E4D"/>
    <w:multiLevelType w:val="hybridMultilevel"/>
    <w:tmpl w:val="656ECA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6BB563E"/>
    <w:multiLevelType w:val="hybridMultilevel"/>
    <w:tmpl w:val="31EA6BA8"/>
    <w:lvl w:ilvl="0" w:tplc="F0BE5C2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FF14236"/>
    <w:multiLevelType w:val="hybridMultilevel"/>
    <w:tmpl w:val="E5EA0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FE06A2"/>
    <w:multiLevelType w:val="hybridMultilevel"/>
    <w:tmpl w:val="42D8E716"/>
    <w:lvl w:ilvl="0" w:tplc="E2AA1BA4">
      <w:start w:val="1"/>
      <w:numFmt w:val="lowerLetter"/>
      <w:lvlText w:val="%1)"/>
      <w:lvlJc w:val="left"/>
      <w:pPr>
        <w:ind w:left="1020" w:hanging="360"/>
      </w:pPr>
    </w:lvl>
    <w:lvl w:ilvl="1" w:tplc="E6EA3F4C">
      <w:start w:val="1"/>
      <w:numFmt w:val="lowerLetter"/>
      <w:lvlText w:val="%2)"/>
      <w:lvlJc w:val="left"/>
      <w:pPr>
        <w:ind w:left="1020" w:hanging="360"/>
      </w:pPr>
    </w:lvl>
    <w:lvl w:ilvl="2" w:tplc="BE74DA1E">
      <w:start w:val="1"/>
      <w:numFmt w:val="lowerLetter"/>
      <w:lvlText w:val="%3)"/>
      <w:lvlJc w:val="left"/>
      <w:pPr>
        <w:ind w:left="1020" w:hanging="360"/>
      </w:pPr>
    </w:lvl>
    <w:lvl w:ilvl="3" w:tplc="5B3EE39C">
      <w:start w:val="1"/>
      <w:numFmt w:val="lowerLetter"/>
      <w:lvlText w:val="%4)"/>
      <w:lvlJc w:val="left"/>
      <w:pPr>
        <w:ind w:left="1020" w:hanging="360"/>
      </w:pPr>
    </w:lvl>
    <w:lvl w:ilvl="4" w:tplc="5204B68E">
      <w:start w:val="1"/>
      <w:numFmt w:val="lowerLetter"/>
      <w:lvlText w:val="%5)"/>
      <w:lvlJc w:val="left"/>
      <w:pPr>
        <w:ind w:left="1020" w:hanging="360"/>
      </w:pPr>
    </w:lvl>
    <w:lvl w:ilvl="5" w:tplc="D67A8122">
      <w:start w:val="1"/>
      <w:numFmt w:val="lowerLetter"/>
      <w:lvlText w:val="%6)"/>
      <w:lvlJc w:val="left"/>
      <w:pPr>
        <w:ind w:left="1020" w:hanging="360"/>
      </w:pPr>
    </w:lvl>
    <w:lvl w:ilvl="6" w:tplc="7E1A24AE">
      <w:start w:val="1"/>
      <w:numFmt w:val="lowerLetter"/>
      <w:lvlText w:val="%7)"/>
      <w:lvlJc w:val="left"/>
      <w:pPr>
        <w:ind w:left="1020" w:hanging="360"/>
      </w:pPr>
    </w:lvl>
    <w:lvl w:ilvl="7" w:tplc="875E8284">
      <w:start w:val="1"/>
      <w:numFmt w:val="lowerLetter"/>
      <w:lvlText w:val="%8)"/>
      <w:lvlJc w:val="left"/>
      <w:pPr>
        <w:ind w:left="1020" w:hanging="360"/>
      </w:pPr>
    </w:lvl>
    <w:lvl w:ilvl="8" w:tplc="8CF403DC">
      <w:start w:val="1"/>
      <w:numFmt w:val="lowerLetter"/>
      <w:lvlText w:val="%9)"/>
      <w:lvlJc w:val="left"/>
      <w:pPr>
        <w:ind w:left="1020" w:hanging="360"/>
      </w:pPr>
    </w:lvl>
  </w:abstractNum>
  <w:abstractNum w:abstractNumId="14" w15:restartNumberingAfterBreak="0">
    <w:nsid w:val="5C3244CA"/>
    <w:multiLevelType w:val="hybridMultilevel"/>
    <w:tmpl w:val="82C2B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9244A8"/>
    <w:multiLevelType w:val="hybridMultilevel"/>
    <w:tmpl w:val="26DAD3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24A7937"/>
    <w:multiLevelType w:val="hybridMultilevel"/>
    <w:tmpl w:val="258CE790"/>
    <w:lvl w:ilvl="0" w:tplc="13EA488E">
      <w:start w:val="1"/>
      <w:numFmt w:val="lowerLetter"/>
      <w:lvlText w:val="%1)"/>
      <w:lvlJc w:val="left"/>
      <w:pPr>
        <w:ind w:left="1020" w:hanging="360"/>
      </w:pPr>
    </w:lvl>
    <w:lvl w:ilvl="1" w:tplc="DF7E8002">
      <w:start w:val="1"/>
      <w:numFmt w:val="lowerLetter"/>
      <w:lvlText w:val="%2)"/>
      <w:lvlJc w:val="left"/>
      <w:pPr>
        <w:ind w:left="1020" w:hanging="360"/>
      </w:pPr>
    </w:lvl>
    <w:lvl w:ilvl="2" w:tplc="4200514A">
      <w:start w:val="1"/>
      <w:numFmt w:val="lowerLetter"/>
      <w:lvlText w:val="%3)"/>
      <w:lvlJc w:val="left"/>
      <w:pPr>
        <w:ind w:left="1020" w:hanging="360"/>
      </w:pPr>
    </w:lvl>
    <w:lvl w:ilvl="3" w:tplc="176E4EDA">
      <w:start w:val="1"/>
      <w:numFmt w:val="lowerLetter"/>
      <w:lvlText w:val="%4)"/>
      <w:lvlJc w:val="left"/>
      <w:pPr>
        <w:ind w:left="1020" w:hanging="360"/>
      </w:pPr>
    </w:lvl>
    <w:lvl w:ilvl="4" w:tplc="843A46A0">
      <w:start w:val="1"/>
      <w:numFmt w:val="lowerLetter"/>
      <w:lvlText w:val="%5)"/>
      <w:lvlJc w:val="left"/>
      <w:pPr>
        <w:ind w:left="1020" w:hanging="360"/>
      </w:pPr>
    </w:lvl>
    <w:lvl w:ilvl="5" w:tplc="C9EE3EF2">
      <w:start w:val="1"/>
      <w:numFmt w:val="lowerLetter"/>
      <w:lvlText w:val="%6)"/>
      <w:lvlJc w:val="left"/>
      <w:pPr>
        <w:ind w:left="1020" w:hanging="360"/>
      </w:pPr>
    </w:lvl>
    <w:lvl w:ilvl="6" w:tplc="1D80110E">
      <w:start w:val="1"/>
      <w:numFmt w:val="lowerLetter"/>
      <w:lvlText w:val="%7)"/>
      <w:lvlJc w:val="left"/>
      <w:pPr>
        <w:ind w:left="1020" w:hanging="360"/>
      </w:pPr>
    </w:lvl>
    <w:lvl w:ilvl="7" w:tplc="AEBCFAE4">
      <w:start w:val="1"/>
      <w:numFmt w:val="lowerLetter"/>
      <w:lvlText w:val="%8)"/>
      <w:lvlJc w:val="left"/>
      <w:pPr>
        <w:ind w:left="1020" w:hanging="360"/>
      </w:pPr>
    </w:lvl>
    <w:lvl w:ilvl="8" w:tplc="B5EA61BC">
      <w:start w:val="1"/>
      <w:numFmt w:val="lowerLetter"/>
      <w:lvlText w:val="%9)"/>
      <w:lvlJc w:val="left"/>
      <w:pPr>
        <w:ind w:left="1020" w:hanging="360"/>
      </w:pPr>
    </w:lvl>
  </w:abstractNum>
  <w:abstractNum w:abstractNumId="17" w15:restartNumberingAfterBreak="0">
    <w:nsid w:val="634E7158"/>
    <w:multiLevelType w:val="hybridMultilevel"/>
    <w:tmpl w:val="62CCA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0861B7F"/>
    <w:multiLevelType w:val="hybridMultilevel"/>
    <w:tmpl w:val="07A82EA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484F6A"/>
    <w:multiLevelType w:val="hybridMultilevel"/>
    <w:tmpl w:val="C5C6EC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C86982"/>
    <w:multiLevelType w:val="hybridMultilevel"/>
    <w:tmpl w:val="F156072A"/>
    <w:lvl w:ilvl="0" w:tplc="417A5788">
      <w:start w:val="1"/>
      <w:numFmt w:val="lowerLetter"/>
      <w:lvlText w:val="%1)"/>
      <w:lvlJc w:val="left"/>
      <w:pPr>
        <w:ind w:left="1020" w:hanging="360"/>
      </w:pPr>
    </w:lvl>
    <w:lvl w:ilvl="1" w:tplc="69A08A28">
      <w:start w:val="1"/>
      <w:numFmt w:val="lowerLetter"/>
      <w:lvlText w:val="%2)"/>
      <w:lvlJc w:val="left"/>
      <w:pPr>
        <w:ind w:left="1020" w:hanging="360"/>
      </w:pPr>
    </w:lvl>
    <w:lvl w:ilvl="2" w:tplc="92184E58">
      <w:start w:val="1"/>
      <w:numFmt w:val="lowerLetter"/>
      <w:lvlText w:val="%3)"/>
      <w:lvlJc w:val="left"/>
      <w:pPr>
        <w:ind w:left="1020" w:hanging="360"/>
      </w:pPr>
    </w:lvl>
    <w:lvl w:ilvl="3" w:tplc="DC30BC76">
      <w:start w:val="1"/>
      <w:numFmt w:val="lowerLetter"/>
      <w:lvlText w:val="%4)"/>
      <w:lvlJc w:val="left"/>
      <w:pPr>
        <w:ind w:left="1020" w:hanging="360"/>
      </w:pPr>
    </w:lvl>
    <w:lvl w:ilvl="4" w:tplc="9F1C9624">
      <w:start w:val="1"/>
      <w:numFmt w:val="lowerLetter"/>
      <w:lvlText w:val="%5)"/>
      <w:lvlJc w:val="left"/>
      <w:pPr>
        <w:ind w:left="1020" w:hanging="360"/>
      </w:pPr>
    </w:lvl>
    <w:lvl w:ilvl="5" w:tplc="49442694">
      <w:start w:val="1"/>
      <w:numFmt w:val="lowerLetter"/>
      <w:lvlText w:val="%6)"/>
      <w:lvlJc w:val="left"/>
      <w:pPr>
        <w:ind w:left="1020" w:hanging="360"/>
      </w:pPr>
    </w:lvl>
    <w:lvl w:ilvl="6" w:tplc="819CC2E0">
      <w:start w:val="1"/>
      <w:numFmt w:val="lowerLetter"/>
      <w:lvlText w:val="%7)"/>
      <w:lvlJc w:val="left"/>
      <w:pPr>
        <w:ind w:left="1020" w:hanging="360"/>
      </w:pPr>
    </w:lvl>
    <w:lvl w:ilvl="7" w:tplc="BC28BC1E">
      <w:start w:val="1"/>
      <w:numFmt w:val="lowerLetter"/>
      <w:lvlText w:val="%8)"/>
      <w:lvlJc w:val="left"/>
      <w:pPr>
        <w:ind w:left="1020" w:hanging="360"/>
      </w:pPr>
    </w:lvl>
    <w:lvl w:ilvl="8" w:tplc="84F66A80">
      <w:start w:val="1"/>
      <w:numFmt w:val="lowerLetter"/>
      <w:lvlText w:val="%9)"/>
      <w:lvlJc w:val="left"/>
      <w:pPr>
        <w:ind w:left="1020" w:hanging="360"/>
      </w:pPr>
    </w:lvl>
  </w:abstractNum>
  <w:abstractNum w:abstractNumId="2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661689846">
    <w:abstractNumId w:val="0"/>
  </w:num>
  <w:num w:numId="2" w16cid:durableId="1797797149">
    <w:abstractNumId w:val="26"/>
  </w:num>
  <w:num w:numId="3" w16cid:durableId="787565">
    <w:abstractNumId w:val="27"/>
  </w:num>
  <w:num w:numId="4" w16cid:durableId="651368747">
    <w:abstractNumId w:val="1"/>
  </w:num>
  <w:num w:numId="5" w16cid:durableId="307827091">
    <w:abstractNumId w:val="19"/>
  </w:num>
  <w:num w:numId="6" w16cid:durableId="1649821306">
    <w:abstractNumId w:val="19"/>
  </w:num>
  <w:num w:numId="7" w16cid:durableId="1933734392">
    <w:abstractNumId w:val="19"/>
  </w:num>
  <w:num w:numId="8" w16cid:durableId="1510832177">
    <w:abstractNumId w:val="19"/>
  </w:num>
  <w:num w:numId="9" w16cid:durableId="868955751">
    <w:abstractNumId w:val="19"/>
  </w:num>
  <w:num w:numId="10" w16cid:durableId="1005323867">
    <w:abstractNumId w:val="19"/>
  </w:num>
  <w:num w:numId="11" w16cid:durableId="252130753">
    <w:abstractNumId w:val="19"/>
  </w:num>
  <w:num w:numId="12" w16cid:durableId="1116608088">
    <w:abstractNumId w:val="19"/>
  </w:num>
  <w:num w:numId="13" w16cid:durableId="768350691">
    <w:abstractNumId w:val="19"/>
  </w:num>
  <w:num w:numId="14" w16cid:durableId="1685589953">
    <w:abstractNumId w:val="7"/>
  </w:num>
  <w:num w:numId="15" w16cid:durableId="1226793580">
    <w:abstractNumId w:val="18"/>
  </w:num>
  <w:num w:numId="16" w16cid:durableId="821431162">
    <w:abstractNumId w:val="21"/>
  </w:num>
  <w:num w:numId="17" w16cid:durableId="1542283438">
    <w:abstractNumId w:val="23"/>
  </w:num>
  <w:num w:numId="18" w16cid:durableId="121848137">
    <w:abstractNumId w:val="9"/>
  </w:num>
  <w:num w:numId="19" w16cid:durableId="1206989147">
    <w:abstractNumId w:val="20"/>
  </w:num>
  <w:num w:numId="20" w16cid:durableId="143401051">
    <w:abstractNumId w:val="5"/>
  </w:num>
  <w:num w:numId="21" w16cid:durableId="1814327727">
    <w:abstractNumId w:val="15"/>
  </w:num>
  <w:num w:numId="22" w16cid:durableId="2061323785">
    <w:abstractNumId w:val="2"/>
  </w:num>
  <w:num w:numId="23" w16cid:durableId="1442873144">
    <w:abstractNumId w:val="8"/>
  </w:num>
  <w:num w:numId="24" w16cid:durableId="1487937248">
    <w:abstractNumId w:val="12"/>
  </w:num>
  <w:num w:numId="25" w16cid:durableId="1388919956">
    <w:abstractNumId w:val="10"/>
  </w:num>
  <w:num w:numId="26" w16cid:durableId="239098456">
    <w:abstractNumId w:val="24"/>
  </w:num>
  <w:num w:numId="27" w16cid:durableId="1446540696">
    <w:abstractNumId w:val="17"/>
  </w:num>
  <w:num w:numId="28" w16cid:durableId="1076170542">
    <w:abstractNumId w:val="14"/>
  </w:num>
  <w:num w:numId="29" w16cid:durableId="1246257398">
    <w:abstractNumId w:val="25"/>
  </w:num>
  <w:num w:numId="30" w16cid:durableId="735779363">
    <w:abstractNumId w:val="16"/>
  </w:num>
  <w:num w:numId="31" w16cid:durableId="1216699458">
    <w:abstractNumId w:val="11"/>
  </w:num>
  <w:num w:numId="32" w16cid:durableId="1972901710">
    <w:abstractNumId w:val="4"/>
  </w:num>
  <w:num w:numId="33" w16cid:durableId="76944594">
    <w:abstractNumId w:val="13"/>
  </w:num>
  <w:num w:numId="34" w16cid:durableId="1009136588">
    <w:abstractNumId w:val="6"/>
  </w:num>
  <w:num w:numId="35" w16cid:durableId="479536316">
    <w:abstractNumId w:val="3"/>
  </w:num>
  <w:num w:numId="36" w16cid:durableId="1654985871">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olden Spread Electric Cooperative">
    <w15:presenceInfo w15:providerId="None" w15:userId="Golden Spread Electric Cooperative"/>
  </w15:person>
  <w15:person w15:author="ERCOT 020625">
    <w15:presenceInfo w15:providerId="None" w15:userId="ERCOT 020625"/>
  </w15:person>
  <w15:person w15:author="Oncor 081424">
    <w15:presenceInfo w15:providerId="None" w15:userId="Oncor 081424"/>
  </w15:person>
  <w15:person w15:author="ERCOT Steel Mills 103124">
    <w15:presenceInfo w15:providerId="None" w15:userId="ERCOT Steel Mills 103124"/>
  </w15:person>
  <w15:person w15:author="ERCOT Market Rules">
    <w15:presenceInfo w15:providerId="None" w15:userId="ERCOT Market Rules"/>
  </w15:person>
  <w15:person w15:author="ERCOT 050725">
    <w15:presenceInfo w15:providerId="None" w15:userId="ERCOT 050725"/>
  </w15:person>
  <w15:person w15:author="Oncor 022525">
    <w15:presenceInfo w15:providerId="None" w15:userId="Oncor 0225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F3A"/>
    <w:rsid w:val="000046C6"/>
    <w:rsid w:val="00004CFD"/>
    <w:rsid w:val="00004FF8"/>
    <w:rsid w:val="00006711"/>
    <w:rsid w:val="00010CF2"/>
    <w:rsid w:val="0001149C"/>
    <w:rsid w:val="0001548C"/>
    <w:rsid w:val="000171B5"/>
    <w:rsid w:val="000240A1"/>
    <w:rsid w:val="00030142"/>
    <w:rsid w:val="00036FD7"/>
    <w:rsid w:val="00040D0F"/>
    <w:rsid w:val="000524F6"/>
    <w:rsid w:val="000576B8"/>
    <w:rsid w:val="00060A5A"/>
    <w:rsid w:val="000631EE"/>
    <w:rsid w:val="00064B44"/>
    <w:rsid w:val="000664A1"/>
    <w:rsid w:val="00067FE2"/>
    <w:rsid w:val="000702FF"/>
    <w:rsid w:val="00071CBF"/>
    <w:rsid w:val="000730E5"/>
    <w:rsid w:val="0007682E"/>
    <w:rsid w:val="0009789F"/>
    <w:rsid w:val="000A55FD"/>
    <w:rsid w:val="000B1ED9"/>
    <w:rsid w:val="000B3547"/>
    <w:rsid w:val="000B36DA"/>
    <w:rsid w:val="000B3B73"/>
    <w:rsid w:val="000C2FFE"/>
    <w:rsid w:val="000D1166"/>
    <w:rsid w:val="000D1AEB"/>
    <w:rsid w:val="000D3E64"/>
    <w:rsid w:val="000D447D"/>
    <w:rsid w:val="000D52CE"/>
    <w:rsid w:val="000E02E0"/>
    <w:rsid w:val="000E0E5C"/>
    <w:rsid w:val="000E5ECF"/>
    <w:rsid w:val="000F13C5"/>
    <w:rsid w:val="000F4697"/>
    <w:rsid w:val="00105A36"/>
    <w:rsid w:val="00106C4E"/>
    <w:rsid w:val="001127C4"/>
    <w:rsid w:val="0011316A"/>
    <w:rsid w:val="00117BEE"/>
    <w:rsid w:val="00123E35"/>
    <w:rsid w:val="001305D4"/>
    <w:rsid w:val="00130631"/>
    <w:rsid w:val="001313B4"/>
    <w:rsid w:val="0013197F"/>
    <w:rsid w:val="00132A6D"/>
    <w:rsid w:val="001369B8"/>
    <w:rsid w:val="0014276F"/>
    <w:rsid w:val="0014546D"/>
    <w:rsid w:val="001500D9"/>
    <w:rsid w:val="00155ACE"/>
    <w:rsid w:val="00156DB7"/>
    <w:rsid w:val="00156DD6"/>
    <w:rsid w:val="00157228"/>
    <w:rsid w:val="00160B2E"/>
    <w:rsid w:val="00160C3C"/>
    <w:rsid w:val="00162B3C"/>
    <w:rsid w:val="00165959"/>
    <w:rsid w:val="00172BD1"/>
    <w:rsid w:val="00176375"/>
    <w:rsid w:val="0017783C"/>
    <w:rsid w:val="00181CFA"/>
    <w:rsid w:val="0018325F"/>
    <w:rsid w:val="0019314C"/>
    <w:rsid w:val="00196C01"/>
    <w:rsid w:val="001A0FBA"/>
    <w:rsid w:val="001A64FF"/>
    <w:rsid w:val="001A77BE"/>
    <w:rsid w:val="001B7F4C"/>
    <w:rsid w:val="001C0B7F"/>
    <w:rsid w:val="001C3FB9"/>
    <w:rsid w:val="001C433E"/>
    <w:rsid w:val="001C5270"/>
    <w:rsid w:val="001C7EB3"/>
    <w:rsid w:val="001E1A95"/>
    <w:rsid w:val="001E2782"/>
    <w:rsid w:val="001E501D"/>
    <w:rsid w:val="001E7523"/>
    <w:rsid w:val="001F38F0"/>
    <w:rsid w:val="001F4411"/>
    <w:rsid w:val="00202C8D"/>
    <w:rsid w:val="00206A25"/>
    <w:rsid w:val="002204E6"/>
    <w:rsid w:val="00224E58"/>
    <w:rsid w:val="00225166"/>
    <w:rsid w:val="002301C3"/>
    <w:rsid w:val="002310AD"/>
    <w:rsid w:val="002331DA"/>
    <w:rsid w:val="00234651"/>
    <w:rsid w:val="002349DF"/>
    <w:rsid w:val="00237430"/>
    <w:rsid w:val="002417D0"/>
    <w:rsid w:val="0026016C"/>
    <w:rsid w:val="0026307D"/>
    <w:rsid w:val="00263AF1"/>
    <w:rsid w:val="00266913"/>
    <w:rsid w:val="00270C79"/>
    <w:rsid w:val="0027252B"/>
    <w:rsid w:val="002752ED"/>
    <w:rsid w:val="00276A99"/>
    <w:rsid w:val="00282D5B"/>
    <w:rsid w:val="0028345E"/>
    <w:rsid w:val="00283D69"/>
    <w:rsid w:val="002860C5"/>
    <w:rsid w:val="00286AD9"/>
    <w:rsid w:val="00291DB6"/>
    <w:rsid w:val="002966F3"/>
    <w:rsid w:val="002A25AE"/>
    <w:rsid w:val="002B1AC0"/>
    <w:rsid w:val="002B329E"/>
    <w:rsid w:val="002B42AD"/>
    <w:rsid w:val="002B69F3"/>
    <w:rsid w:val="002B711F"/>
    <w:rsid w:val="002B763A"/>
    <w:rsid w:val="002C145C"/>
    <w:rsid w:val="002C1CB0"/>
    <w:rsid w:val="002C2EDF"/>
    <w:rsid w:val="002C305A"/>
    <w:rsid w:val="002C42A5"/>
    <w:rsid w:val="002C4A97"/>
    <w:rsid w:val="002D382A"/>
    <w:rsid w:val="002D7672"/>
    <w:rsid w:val="002F1EDD"/>
    <w:rsid w:val="002F534C"/>
    <w:rsid w:val="002F65D0"/>
    <w:rsid w:val="003013F2"/>
    <w:rsid w:val="0030232A"/>
    <w:rsid w:val="00304FB2"/>
    <w:rsid w:val="0030649F"/>
    <w:rsid w:val="0030694A"/>
    <w:rsid w:val="003069F4"/>
    <w:rsid w:val="00310DEA"/>
    <w:rsid w:val="00313857"/>
    <w:rsid w:val="0031456B"/>
    <w:rsid w:val="00315932"/>
    <w:rsid w:val="00326554"/>
    <w:rsid w:val="003336D8"/>
    <w:rsid w:val="00335421"/>
    <w:rsid w:val="00336293"/>
    <w:rsid w:val="00341C5B"/>
    <w:rsid w:val="00344529"/>
    <w:rsid w:val="003460F4"/>
    <w:rsid w:val="0035457A"/>
    <w:rsid w:val="00360920"/>
    <w:rsid w:val="00360B76"/>
    <w:rsid w:val="00366F8B"/>
    <w:rsid w:val="00372788"/>
    <w:rsid w:val="003744A1"/>
    <w:rsid w:val="00383D1F"/>
    <w:rsid w:val="00384709"/>
    <w:rsid w:val="00386C35"/>
    <w:rsid w:val="00392AE1"/>
    <w:rsid w:val="00397C83"/>
    <w:rsid w:val="003A3D77"/>
    <w:rsid w:val="003A619A"/>
    <w:rsid w:val="003A6520"/>
    <w:rsid w:val="003B2943"/>
    <w:rsid w:val="003B3968"/>
    <w:rsid w:val="003B5AED"/>
    <w:rsid w:val="003C0ED8"/>
    <w:rsid w:val="003C5325"/>
    <w:rsid w:val="003C6B7B"/>
    <w:rsid w:val="003C6BF6"/>
    <w:rsid w:val="003D42E2"/>
    <w:rsid w:val="003D6248"/>
    <w:rsid w:val="003F27F4"/>
    <w:rsid w:val="003F3560"/>
    <w:rsid w:val="003F67A2"/>
    <w:rsid w:val="00402BD7"/>
    <w:rsid w:val="004069FC"/>
    <w:rsid w:val="004105EA"/>
    <w:rsid w:val="004135A4"/>
    <w:rsid w:val="004135BD"/>
    <w:rsid w:val="004302A4"/>
    <w:rsid w:val="00430FC8"/>
    <w:rsid w:val="00434DE4"/>
    <w:rsid w:val="004400C5"/>
    <w:rsid w:val="00443C55"/>
    <w:rsid w:val="004463BA"/>
    <w:rsid w:val="00447BDA"/>
    <w:rsid w:val="00461CD6"/>
    <w:rsid w:val="004626BF"/>
    <w:rsid w:val="004765E7"/>
    <w:rsid w:val="004822D4"/>
    <w:rsid w:val="004859FD"/>
    <w:rsid w:val="0049290B"/>
    <w:rsid w:val="00492FCB"/>
    <w:rsid w:val="004939D1"/>
    <w:rsid w:val="004943D6"/>
    <w:rsid w:val="004A1178"/>
    <w:rsid w:val="004A1704"/>
    <w:rsid w:val="004A23EA"/>
    <w:rsid w:val="004A255C"/>
    <w:rsid w:val="004A4451"/>
    <w:rsid w:val="004A4D9A"/>
    <w:rsid w:val="004B42EB"/>
    <w:rsid w:val="004B7093"/>
    <w:rsid w:val="004B78C2"/>
    <w:rsid w:val="004C03FA"/>
    <w:rsid w:val="004C09FF"/>
    <w:rsid w:val="004C39C5"/>
    <w:rsid w:val="004C4613"/>
    <w:rsid w:val="004D24ED"/>
    <w:rsid w:val="004D310B"/>
    <w:rsid w:val="004D3958"/>
    <w:rsid w:val="004D5654"/>
    <w:rsid w:val="004E0023"/>
    <w:rsid w:val="004E53BD"/>
    <w:rsid w:val="004E54BD"/>
    <w:rsid w:val="004F733F"/>
    <w:rsid w:val="005008DF"/>
    <w:rsid w:val="00504028"/>
    <w:rsid w:val="005045D0"/>
    <w:rsid w:val="00513383"/>
    <w:rsid w:val="00516514"/>
    <w:rsid w:val="00520BC9"/>
    <w:rsid w:val="00530318"/>
    <w:rsid w:val="00534C6C"/>
    <w:rsid w:val="00555554"/>
    <w:rsid w:val="005568F8"/>
    <w:rsid w:val="005600F8"/>
    <w:rsid w:val="005625E8"/>
    <w:rsid w:val="00563558"/>
    <w:rsid w:val="00577A0F"/>
    <w:rsid w:val="005823E2"/>
    <w:rsid w:val="0058336A"/>
    <w:rsid w:val="005840BE"/>
    <w:rsid w:val="005841C0"/>
    <w:rsid w:val="005841C1"/>
    <w:rsid w:val="00585826"/>
    <w:rsid w:val="00585907"/>
    <w:rsid w:val="005869EA"/>
    <w:rsid w:val="0059260F"/>
    <w:rsid w:val="005931C7"/>
    <w:rsid w:val="0059372B"/>
    <w:rsid w:val="00595E81"/>
    <w:rsid w:val="005A0088"/>
    <w:rsid w:val="005A62CC"/>
    <w:rsid w:val="005B1AC6"/>
    <w:rsid w:val="005B591F"/>
    <w:rsid w:val="005B72B1"/>
    <w:rsid w:val="005D5716"/>
    <w:rsid w:val="005E054C"/>
    <w:rsid w:val="005E177C"/>
    <w:rsid w:val="005E2C96"/>
    <w:rsid w:val="005E342B"/>
    <w:rsid w:val="005E5074"/>
    <w:rsid w:val="005F2ED2"/>
    <w:rsid w:val="005F5232"/>
    <w:rsid w:val="0060750A"/>
    <w:rsid w:val="00612279"/>
    <w:rsid w:val="00612E4F"/>
    <w:rsid w:val="00613501"/>
    <w:rsid w:val="00615AF5"/>
    <w:rsid w:val="00615D5E"/>
    <w:rsid w:val="00622463"/>
    <w:rsid w:val="00622E99"/>
    <w:rsid w:val="00625E5D"/>
    <w:rsid w:val="006269E3"/>
    <w:rsid w:val="00634CF9"/>
    <w:rsid w:val="00635E4D"/>
    <w:rsid w:val="00636709"/>
    <w:rsid w:val="006370D5"/>
    <w:rsid w:val="00657C61"/>
    <w:rsid w:val="0066370F"/>
    <w:rsid w:val="00665431"/>
    <w:rsid w:val="00665BB3"/>
    <w:rsid w:val="006753E0"/>
    <w:rsid w:val="006764D6"/>
    <w:rsid w:val="00690584"/>
    <w:rsid w:val="006940D7"/>
    <w:rsid w:val="00697919"/>
    <w:rsid w:val="006A0784"/>
    <w:rsid w:val="006A1D5E"/>
    <w:rsid w:val="006A697B"/>
    <w:rsid w:val="006B0E8F"/>
    <w:rsid w:val="006B12A7"/>
    <w:rsid w:val="006B4473"/>
    <w:rsid w:val="006B4DDE"/>
    <w:rsid w:val="006B7171"/>
    <w:rsid w:val="006D1210"/>
    <w:rsid w:val="006D1536"/>
    <w:rsid w:val="006D32C3"/>
    <w:rsid w:val="006E18C7"/>
    <w:rsid w:val="006E4597"/>
    <w:rsid w:val="006E5D72"/>
    <w:rsid w:val="006F09E3"/>
    <w:rsid w:val="006F73F2"/>
    <w:rsid w:val="00703204"/>
    <w:rsid w:val="00703C25"/>
    <w:rsid w:val="00710ABC"/>
    <w:rsid w:val="0071557D"/>
    <w:rsid w:val="00724F4B"/>
    <w:rsid w:val="007304C9"/>
    <w:rsid w:val="0073355C"/>
    <w:rsid w:val="00743968"/>
    <w:rsid w:val="007443E8"/>
    <w:rsid w:val="00744DF1"/>
    <w:rsid w:val="007540C9"/>
    <w:rsid w:val="007553F0"/>
    <w:rsid w:val="00761C8D"/>
    <w:rsid w:val="0077612B"/>
    <w:rsid w:val="00777F69"/>
    <w:rsid w:val="00783ABC"/>
    <w:rsid w:val="00784F79"/>
    <w:rsid w:val="00785415"/>
    <w:rsid w:val="00785BC7"/>
    <w:rsid w:val="00786294"/>
    <w:rsid w:val="00791CB9"/>
    <w:rsid w:val="00793130"/>
    <w:rsid w:val="00795D82"/>
    <w:rsid w:val="007978E1"/>
    <w:rsid w:val="00797DEE"/>
    <w:rsid w:val="007A1BE1"/>
    <w:rsid w:val="007A52AF"/>
    <w:rsid w:val="007A61CA"/>
    <w:rsid w:val="007A66C6"/>
    <w:rsid w:val="007A676D"/>
    <w:rsid w:val="007A6CF4"/>
    <w:rsid w:val="007B2CD8"/>
    <w:rsid w:val="007B3233"/>
    <w:rsid w:val="007B35D7"/>
    <w:rsid w:val="007B5A42"/>
    <w:rsid w:val="007B7C53"/>
    <w:rsid w:val="007C199B"/>
    <w:rsid w:val="007C2009"/>
    <w:rsid w:val="007C27EF"/>
    <w:rsid w:val="007C495B"/>
    <w:rsid w:val="007C57DC"/>
    <w:rsid w:val="007C7A55"/>
    <w:rsid w:val="007D232D"/>
    <w:rsid w:val="007D2DFC"/>
    <w:rsid w:val="007D3073"/>
    <w:rsid w:val="007D64B9"/>
    <w:rsid w:val="007D66DF"/>
    <w:rsid w:val="007D72D4"/>
    <w:rsid w:val="007E0452"/>
    <w:rsid w:val="007E0998"/>
    <w:rsid w:val="007E420D"/>
    <w:rsid w:val="007F2D0F"/>
    <w:rsid w:val="007F33A2"/>
    <w:rsid w:val="007F5DC8"/>
    <w:rsid w:val="008070C0"/>
    <w:rsid w:val="00811C12"/>
    <w:rsid w:val="00820BDF"/>
    <w:rsid w:val="0082331F"/>
    <w:rsid w:val="00823A29"/>
    <w:rsid w:val="008408D7"/>
    <w:rsid w:val="0084489B"/>
    <w:rsid w:val="00845188"/>
    <w:rsid w:val="00845778"/>
    <w:rsid w:val="00854A94"/>
    <w:rsid w:val="00855A5D"/>
    <w:rsid w:val="00861EFA"/>
    <w:rsid w:val="00867D9E"/>
    <w:rsid w:val="0087210C"/>
    <w:rsid w:val="008748DD"/>
    <w:rsid w:val="00875E04"/>
    <w:rsid w:val="00881B30"/>
    <w:rsid w:val="00881F39"/>
    <w:rsid w:val="008820B7"/>
    <w:rsid w:val="00887274"/>
    <w:rsid w:val="00887E28"/>
    <w:rsid w:val="008A0A6B"/>
    <w:rsid w:val="008B6A4B"/>
    <w:rsid w:val="008C1B2B"/>
    <w:rsid w:val="008D5C3A"/>
    <w:rsid w:val="008E2870"/>
    <w:rsid w:val="008E2E27"/>
    <w:rsid w:val="008E6866"/>
    <w:rsid w:val="008E6DA2"/>
    <w:rsid w:val="008F1DD5"/>
    <w:rsid w:val="008F3772"/>
    <w:rsid w:val="008F6DD5"/>
    <w:rsid w:val="00907B1E"/>
    <w:rsid w:val="00912D93"/>
    <w:rsid w:val="009139A9"/>
    <w:rsid w:val="00922EED"/>
    <w:rsid w:val="00927265"/>
    <w:rsid w:val="00927AF4"/>
    <w:rsid w:val="0093194C"/>
    <w:rsid w:val="00933E1C"/>
    <w:rsid w:val="00934F36"/>
    <w:rsid w:val="009424F9"/>
    <w:rsid w:val="00943AFD"/>
    <w:rsid w:val="00946A86"/>
    <w:rsid w:val="00952465"/>
    <w:rsid w:val="0095334B"/>
    <w:rsid w:val="0095353B"/>
    <w:rsid w:val="00953EF3"/>
    <w:rsid w:val="00954CAE"/>
    <w:rsid w:val="00963A51"/>
    <w:rsid w:val="00970F90"/>
    <w:rsid w:val="00971196"/>
    <w:rsid w:val="00974A31"/>
    <w:rsid w:val="00983B6E"/>
    <w:rsid w:val="00986D37"/>
    <w:rsid w:val="00990ADF"/>
    <w:rsid w:val="009936F8"/>
    <w:rsid w:val="00995684"/>
    <w:rsid w:val="009968DC"/>
    <w:rsid w:val="00996F52"/>
    <w:rsid w:val="009A065C"/>
    <w:rsid w:val="009A3772"/>
    <w:rsid w:val="009A44A2"/>
    <w:rsid w:val="009A56E3"/>
    <w:rsid w:val="009B054A"/>
    <w:rsid w:val="009B17FF"/>
    <w:rsid w:val="009B402A"/>
    <w:rsid w:val="009C1408"/>
    <w:rsid w:val="009D0AC5"/>
    <w:rsid w:val="009D17F0"/>
    <w:rsid w:val="009E3373"/>
    <w:rsid w:val="009F0356"/>
    <w:rsid w:val="009F0D26"/>
    <w:rsid w:val="009F5F94"/>
    <w:rsid w:val="009F685C"/>
    <w:rsid w:val="00A02EFE"/>
    <w:rsid w:val="00A1513E"/>
    <w:rsid w:val="00A1611B"/>
    <w:rsid w:val="00A32186"/>
    <w:rsid w:val="00A33245"/>
    <w:rsid w:val="00A34660"/>
    <w:rsid w:val="00A37748"/>
    <w:rsid w:val="00A41D7D"/>
    <w:rsid w:val="00A42796"/>
    <w:rsid w:val="00A438AF"/>
    <w:rsid w:val="00A46BD0"/>
    <w:rsid w:val="00A50C9B"/>
    <w:rsid w:val="00A50DE9"/>
    <w:rsid w:val="00A5311D"/>
    <w:rsid w:val="00A53999"/>
    <w:rsid w:val="00A569E6"/>
    <w:rsid w:val="00A62C90"/>
    <w:rsid w:val="00A64223"/>
    <w:rsid w:val="00A72511"/>
    <w:rsid w:val="00A8714E"/>
    <w:rsid w:val="00A94CCA"/>
    <w:rsid w:val="00AA3E5A"/>
    <w:rsid w:val="00AA7685"/>
    <w:rsid w:val="00AB1D88"/>
    <w:rsid w:val="00AC6805"/>
    <w:rsid w:val="00AC6B6D"/>
    <w:rsid w:val="00AD0917"/>
    <w:rsid w:val="00AD1CC9"/>
    <w:rsid w:val="00AD3B58"/>
    <w:rsid w:val="00AE2E08"/>
    <w:rsid w:val="00AE7235"/>
    <w:rsid w:val="00AF0B24"/>
    <w:rsid w:val="00AF0B39"/>
    <w:rsid w:val="00AF1D57"/>
    <w:rsid w:val="00AF461A"/>
    <w:rsid w:val="00AF56C6"/>
    <w:rsid w:val="00AF7CB2"/>
    <w:rsid w:val="00B00D04"/>
    <w:rsid w:val="00B01933"/>
    <w:rsid w:val="00B032E8"/>
    <w:rsid w:val="00B14CE6"/>
    <w:rsid w:val="00B22142"/>
    <w:rsid w:val="00B40BFF"/>
    <w:rsid w:val="00B440B7"/>
    <w:rsid w:val="00B52E17"/>
    <w:rsid w:val="00B57F96"/>
    <w:rsid w:val="00B604BA"/>
    <w:rsid w:val="00B61C27"/>
    <w:rsid w:val="00B6271E"/>
    <w:rsid w:val="00B67892"/>
    <w:rsid w:val="00B73C84"/>
    <w:rsid w:val="00B84689"/>
    <w:rsid w:val="00B9098D"/>
    <w:rsid w:val="00BA4D33"/>
    <w:rsid w:val="00BB1246"/>
    <w:rsid w:val="00BB513F"/>
    <w:rsid w:val="00BC25D4"/>
    <w:rsid w:val="00BC2D06"/>
    <w:rsid w:val="00BD1808"/>
    <w:rsid w:val="00BD4EAA"/>
    <w:rsid w:val="00BE15BB"/>
    <w:rsid w:val="00BE1E22"/>
    <w:rsid w:val="00BE23BA"/>
    <w:rsid w:val="00BE370D"/>
    <w:rsid w:val="00BE65F1"/>
    <w:rsid w:val="00C03AA5"/>
    <w:rsid w:val="00C046DD"/>
    <w:rsid w:val="00C05DB6"/>
    <w:rsid w:val="00C15787"/>
    <w:rsid w:val="00C17E8B"/>
    <w:rsid w:val="00C22126"/>
    <w:rsid w:val="00C230BF"/>
    <w:rsid w:val="00C23FFA"/>
    <w:rsid w:val="00C26D28"/>
    <w:rsid w:val="00C462FE"/>
    <w:rsid w:val="00C46C6B"/>
    <w:rsid w:val="00C50F01"/>
    <w:rsid w:val="00C56FB4"/>
    <w:rsid w:val="00C626F4"/>
    <w:rsid w:val="00C73363"/>
    <w:rsid w:val="00C744EB"/>
    <w:rsid w:val="00C755C2"/>
    <w:rsid w:val="00C81A1A"/>
    <w:rsid w:val="00C83D16"/>
    <w:rsid w:val="00C85C86"/>
    <w:rsid w:val="00C87F0E"/>
    <w:rsid w:val="00C90702"/>
    <w:rsid w:val="00C917FF"/>
    <w:rsid w:val="00C9729C"/>
    <w:rsid w:val="00C9766A"/>
    <w:rsid w:val="00C97DF6"/>
    <w:rsid w:val="00CA0CCC"/>
    <w:rsid w:val="00CB101A"/>
    <w:rsid w:val="00CB6407"/>
    <w:rsid w:val="00CC4AC8"/>
    <w:rsid w:val="00CC4F39"/>
    <w:rsid w:val="00CC68BA"/>
    <w:rsid w:val="00CD1BD0"/>
    <w:rsid w:val="00CD3EFD"/>
    <w:rsid w:val="00CD4E41"/>
    <w:rsid w:val="00CD544C"/>
    <w:rsid w:val="00CE179D"/>
    <w:rsid w:val="00CE1E45"/>
    <w:rsid w:val="00CE4FDD"/>
    <w:rsid w:val="00CE5524"/>
    <w:rsid w:val="00CE7775"/>
    <w:rsid w:val="00CE7E19"/>
    <w:rsid w:val="00CF1C6D"/>
    <w:rsid w:val="00CF4256"/>
    <w:rsid w:val="00D047F4"/>
    <w:rsid w:val="00D04C23"/>
    <w:rsid w:val="00D04FE8"/>
    <w:rsid w:val="00D068DC"/>
    <w:rsid w:val="00D10B6B"/>
    <w:rsid w:val="00D116B6"/>
    <w:rsid w:val="00D13F58"/>
    <w:rsid w:val="00D176CF"/>
    <w:rsid w:val="00D17AD5"/>
    <w:rsid w:val="00D26145"/>
    <w:rsid w:val="00D271E3"/>
    <w:rsid w:val="00D342F5"/>
    <w:rsid w:val="00D365F8"/>
    <w:rsid w:val="00D42512"/>
    <w:rsid w:val="00D43443"/>
    <w:rsid w:val="00D47A80"/>
    <w:rsid w:val="00D52A62"/>
    <w:rsid w:val="00D5771B"/>
    <w:rsid w:val="00D61DAC"/>
    <w:rsid w:val="00D62836"/>
    <w:rsid w:val="00D75FDF"/>
    <w:rsid w:val="00D80E35"/>
    <w:rsid w:val="00D85220"/>
    <w:rsid w:val="00D85807"/>
    <w:rsid w:val="00D87349"/>
    <w:rsid w:val="00D91EE6"/>
    <w:rsid w:val="00D91EE9"/>
    <w:rsid w:val="00D9385A"/>
    <w:rsid w:val="00D94647"/>
    <w:rsid w:val="00D95BED"/>
    <w:rsid w:val="00D9627A"/>
    <w:rsid w:val="00D96A1E"/>
    <w:rsid w:val="00D97220"/>
    <w:rsid w:val="00DA039D"/>
    <w:rsid w:val="00DA165F"/>
    <w:rsid w:val="00DA2330"/>
    <w:rsid w:val="00DA31D4"/>
    <w:rsid w:val="00DA3583"/>
    <w:rsid w:val="00DB4055"/>
    <w:rsid w:val="00DC5ADB"/>
    <w:rsid w:val="00DD2A8E"/>
    <w:rsid w:val="00DD2F19"/>
    <w:rsid w:val="00DD4487"/>
    <w:rsid w:val="00DD7CF9"/>
    <w:rsid w:val="00DF0E9F"/>
    <w:rsid w:val="00DF694D"/>
    <w:rsid w:val="00E03D73"/>
    <w:rsid w:val="00E07940"/>
    <w:rsid w:val="00E104BC"/>
    <w:rsid w:val="00E14D47"/>
    <w:rsid w:val="00E15856"/>
    <w:rsid w:val="00E1641C"/>
    <w:rsid w:val="00E26708"/>
    <w:rsid w:val="00E34958"/>
    <w:rsid w:val="00E34EF6"/>
    <w:rsid w:val="00E35A0A"/>
    <w:rsid w:val="00E37AB0"/>
    <w:rsid w:val="00E442BC"/>
    <w:rsid w:val="00E50316"/>
    <w:rsid w:val="00E503CB"/>
    <w:rsid w:val="00E51307"/>
    <w:rsid w:val="00E529A9"/>
    <w:rsid w:val="00E6358F"/>
    <w:rsid w:val="00E649C4"/>
    <w:rsid w:val="00E65130"/>
    <w:rsid w:val="00E71C39"/>
    <w:rsid w:val="00E72589"/>
    <w:rsid w:val="00E74606"/>
    <w:rsid w:val="00E76E0D"/>
    <w:rsid w:val="00E84C49"/>
    <w:rsid w:val="00E869B6"/>
    <w:rsid w:val="00E918B3"/>
    <w:rsid w:val="00E924D6"/>
    <w:rsid w:val="00E927D3"/>
    <w:rsid w:val="00EA1288"/>
    <w:rsid w:val="00EA1B5F"/>
    <w:rsid w:val="00EA3FC8"/>
    <w:rsid w:val="00EA56E6"/>
    <w:rsid w:val="00EA694D"/>
    <w:rsid w:val="00EA6968"/>
    <w:rsid w:val="00EC10A4"/>
    <w:rsid w:val="00EC335F"/>
    <w:rsid w:val="00EC48FB"/>
    <w:rsid w:val="00EC7779"/>
    <w:rsid w:val="00ED3965"/>
    <w:rsid w:val="00ED4647"/>
    <w:rsid w:val="00ED5AFE"/>
    <w:rsid w:val="00EE2592"/>
    <w:rsid w:val="00EE3D81"/>
    <w:rsid w:val="00EE47B0"/>
    <w:rsid w:val="00EF232A"/>
    <w:rsid w:val="00EF283F"/>
    <w:rsid w:val="00EF42B1"/>
    <w:rsid w:val="00F04B7D"/>
    <w:rsid w:val="00F04D4E"/>
    <w:rsid w:val="00F05A69"/>
    <w:rsid w:val="00F221E4"/>
    <w:rsid w:val="00F22B9A"/>
    <w:rsid w:val="00F30F21"/>
    <w:rsid w:val="00F357CC"/>
    <w:rsid w:val="00F42BE4"/>
    <w:rsid w:val="00F43FFD"/>
    <w:rsid w:val="00F44236"/>
    <w:rsid w:val="00F46960"/>
    <w:rsid w:val="00F47B7C"/>
    <w:rsid w:val="00F50E90"/>
    <w:rsid w:val="00F52517"/>
    <w:rsid w:val="00F63025"/>
    <w:rsid w:val="00F631BD"/>
    <w:rsid w:val="00F6794E"/>
    <w:rsid w:val="00F71300"/>
    <w:rsid w:val="00F81D20"/>
    <w:rsid w:val="00F8431F"/>
    <w:rsid w:val="00F846A9"/>
    <w:rsid w:val="00F87629"/>
    <w:rsid w:val="00FA57B2"/>
    <w:rsid w:val="00FA604A"/>
    <w:rsid w:val="00FA6A3D"/>
    <w:rsid w:val="00FB1283"/>
    <w:rsid w:val="00FB1704"/>
    <w:rsid w:val="00FB509B"/>
    <w:rsid w:val="00FC3085"/>
    <w:rsid w:val="00FC3D4B"/>
    <w:rsid w:val="00FC42D9"/>
    <w:rsid w:val="00FC494F"/>
    <w:rsid w:val="00FC6312"/>
    <w:rsid w:val="00FC6F04"/>
    <w:rsid w:val="00FD0D3D"/>
    <w:rsid w:val="00FD3824"/>
    <w:rsid w:val="00FD6957"/>
    <w:rsid w:val="00FD72BD"/>
    <w:rsid w:val="00FE36E3"/>
    <w:rsid w:val="00FE4630"/>
    <w:rsid w:val="00FE58B0"/>
    <w:rsid w:val="00FE6B01"/>
    <w:rsid w:val="00FF3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665431"/>
    <w:pPr>
      <w:ind w:left="720" w:hanging="720"/>
    </w:pPr>
    <w:rPr>
      <w:szCs w:val="20"/>
    </w:rPr>
  </w:style>
  <w:style w:type="character" w:customStyle="1" w:styleId="BodyTextNumberedChar">
    <w:name w:val="Body Text Numbered Char"/>
    <w:link w:val="BodyTextNumbered"/>
    <w:rsid w:val="00665431"/>
    <w:rPr>
      <w:sz w:val="24"/>
    </w:rPr>
  </w:style>
  <w:style w:type="character" w:customStyle="1" w:styleId="InstructionsChar">
    <w:name w:val="Instructions Char"/>
    <w:link w:val="Instructions"/>
    <w:rsid w:val="00665431"/>
    <w:rPr>
      <w:b/>
      <w:i/>
      <w:iCs/>
      <w:sz w:val="24"/>
      <w:szCs w:val="24"/>
    </w:rPr>
  </w:style>
  <w:style w:type="character" w:customStyle="1" w:styleId="H5Char">
    <w:name w:val="H5 Char"/>
    <w:link w:val="H5"/>
    <w:rsid w:val="00665431"/>
    <w:rPr>
      <w:b/>
      <w:bCs/>
      <w:i/>
      <w:iCs/>
      <w:sz w:val="24"/>
      <w:szCs w:val="26"/>
    </w:rPr>
  </w:style>
  <w:style w:type="character" w:customStyle="1" w:styleId="BodyTextNumberedChar1">
    <w:name w:val="Body Text Numbered Char1"/>
    <w:rsid w:val="00ED4647"/>
    <w:rPr>
      <w:iCs/>
      <w:sz w:val="24"/>
    </w:rPr>
  </w:style>
  <w:style w:type="character" w:customStyle="1" w:styleId="CommentTextChar">
    <w:name w:val="Comment Text Char"/>
    <w:link w:val="CommentText"/>
    <w:rsid w:val="00ED4647"/>
  </w:style>
  <w:style w:type="character" w:customStyle="1" w:styleId="FootnoteTextChar">
    <w:name w:val="Footnote Text Char"/>
    <w:basedOn w:val="DefaultParagraphFont"/>
    <w:link w:val="FootnoteText"/>
    <w:semiHidden/>
    <w:rsid w:val="00ED4647"/>
    <w:rPr>
      <w:sz w:val="18"/>
    </w:rPr>
  </w:style>
  <w:style w:type="character" w:styleId="FootnoteReference">
    <w:name w:val="footnote reference"/>
    <w:rsid w:val="00ED4647"/>
    <w:rPr>
      <w:vertAlign w:val="superscript"/>
    </w:rPr>
  </w:style>
  <w:style w:type="paragraph" w:styleId="ListParagraph">
    <w:name w:val="List Paragraph"/>
    <w:basedOn w:val="Normal"/>
    <w:uiPriority w:val="34"/>
    <w:qFormat/>
    <w:rsid w:val="001F44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37425822">
      <w:bodyDiv w:val="1"/>
      <w:marLeft w:val="0"/>
      <w:marRight w:val="0"/>
      <w:marTop w:val="0"/>
      <w:marBottom w:val="0"/>
      <w:divBdr>
        <w:top w:val="none" w:sz="0" w:space="0" w:color="auto"/>
        <w:left w:val="none" w:sz="0" w:space="0" w:color="auto"/>
        <w:bottom w:val="none" w:sz="0" w:space="0" w:color="auto"/>
        <w:right w:val="none" w:sz="0" w:space="0" w:color="auto"/>
      </w:divBdr>
    </w:div>
    <w:div w:id="143643575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38"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Jordan.Troublefield@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jwilson@gsec.coop"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26</Pages>
  <Words>7503</Words>
  <Characters>45008</Characters>
  <Application>Microsoft Office Word</Application>
  <DocSecurity>0</DocSecurity>
  <Lines>375</Lines>
  <Paragraphs>104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52407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2025-05-15T19:25:00Z</dcterms:created>
  <dcterms:modified xsi:type="dcterms:W3CDTF">2025-05-15T19:25:00Z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