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E3FDBD1" w:rsidR="00C97625" w:rsidRDefault="00BB7481" w:rsidP="00D54DC7">
            <w:pPr>
              <w:pStyle w:val="Header"/>
            </w:pPr>
            <w:r>
              <w:t xml:space="preserve">NOGRR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439A0393" w:rsidR="00C97625" w:rsidRPr="00595DDC" w:rsidRDefault="00BB7481" w:rsidP="00177E8D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BB7481">
                <w:rPr>
                  <w:rStyle w:val="Hyperlink"/>
                </w:rPr>
                <w:t>265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22914009" w:rsidR="00C97625" w:rsidRDefault="00BB7481" w:rsidP="00D54DC7">
            <w:pPr>
              <w:pStyle w:val="Header"/>
            </w:pPr>
            <w:r>
              <w:t xml:space="preserve">NOGRR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433D7DDD" w:rsidR="00C97625" w:rsidRPr="009F3D0E" w:rsidRDefault="00BB7481" w:rsidP="00177E8D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 xml:space="preserve">Related to NPRR1238, </w:t>
            </w:r>
            <w:r w:rsidRPr="004E6E82">
              <w:t>Registration of Loads with Curtailable Load Capabilities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E2CB44A" w:rsidR="00FC0BDC" w:rsidRPr="009F3D0E" w:rsidRDefault="00320DB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13,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177E8D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2EE9D8CC" w:rsidR="00B17049" w:rsidRPr="00511748" w:rsidRDefault="00BB7481" w:rsidP="00177E8D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>
              <w:t xml:space="preserve">Nodal Operating Guide Revision Request (NOGRR) </w:t>
            </w:r>
            <w:r>
              <w:rPr>
                <w:rFonts w:cs="Arial"/>
              </w:rPr>
              <w:t xml:space="preserve">can take effect upon implementation of Nodal Protocol Revision Request (NPRR) 1238, </w:t>
            </w:r>
            <w:r w:rsidRPr="004E6E82">
              <w:t>Registration of Loads with Curtailable Load Capabilities</w:t>
            </w:r>
            <w: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4C1F5722" w:rsidR="004D252E" w:rsidRPr="009266AD" w:rsidRDefault="00AC6DEC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177E8D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09FAC059" w:rsidR="000A2646" w:rsidRPr="00A36BDB" w:rsidRDefault="00BB7481" w:rsidP="00177E8D">
            <w:pPr>
              <w:pStyle w:val="NormalArial"/>
              <w:spacing w:before="120" w:after="120"/>
            </w:pPr>
            <w:r>
              <w:t>There are no additional impacts to this NOGRR beyond what was captured in the Impact Analysis for NPRR1238.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74E00BB5" w:rsidR="006B0C5E" w:rsidRDefault="00320DB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265NOGRR-14 Impact Analysis 051325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0721D13C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77E8D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750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6104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0DBE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55F9C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3206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481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0E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2E3B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B74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6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RMS 051325</cp:lastModifiedBy>
  <cp:revision>2</cp:revision>
  <cp:lastPrinted>2007-01-12T13:31:00Z</cp:lastPrinted>
  <dcterms:created xsi:type="dcterms:W3CDTF">2025-05-13T20:16:00Z</dcterms:created>
  <dcterms:modified xsi:type="dcterms:W3CDTF">2025-05-13T20:16:00Z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