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F6DD4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0C6C630" w:rsidR="00C97625" w:rsidRDefault="00AF6DD4" w:rsidP="00D54DC7">
            <w:pPr>
              <w:pStyle w:val="Header"/>
            </w:pPr>
            <w:r>
              <w:t>SMOGRR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489E500" w:rsidR="00C97625" w:rsidRPr="00595DDC" w:rsidRDefault="00AB19C6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4D27F6" w:rsidRPr="00AB19C6">
                <w:rPr>
                  <w:rStyle w:val="Hyperlink"/>
                </w:rPr>
                <w:t>032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1B4D0A" w14:textId="77777777" w:rsidR="00AF6DD4" w:rsidRDefault="00AF6DD4" w:rsidP="00D54DC7">
            <w:pPr>
              <w:pStyle w:val="Header"/>
            </w:pPr>
            <w:r>
              <w:t>SMOGRR</w:t>
            </w:r>
          </w:p>
          <w:p w14:paraId="4DF3FF71" w14:textId="5F79F791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0C77E260" w:rsidR="00C97625" w:rsidRPr="005E7063" w:rsidRDefault="005D77F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94278">
              <w:rPr>
                <w:rStyle w:val="ui-provider"/>
                <w:rFonts w:cs="Arial"/>
              </w:rPr>
              <w:t xml:space="preserve">Move OBD to Section </w:t>
            </w:r>
            <w:r>
              <w:rPr>
                <w:rStyle w:val="ui-provider"/>
                <w:rFonts w:cs="Arial"/>
              </w:rPr>
              <w:t>12</w:t>
            </w:r>
            <w:r w:rsidRPr="00194278">
              <w:rPr>
                <w:rStyle w:val="ui-provider"/>
                <w:rFonts w:cs="Arial"/>
              </w:rPr>
              <w:t xml:space="preserve"> – </w:t>
            </w:r>
            <w:r>
              <w:rPr>
                <w:rStyle w:val="ui-provider"/>
                <w:rFonts w:cs="Arial"/>
              </w:rPr>
              <w:t>TDSP Access to EPS Metering Facility Notification Form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2635652" w:rsidR="00FC0BDC" w:rsidRPr="009F3D0E" w:rsidRDefault="00416A7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6D689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1641A53A" w:rsidR="0026620F" w:rsidRPr="00511748" w:rsidRDefault="001222B4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 xml:space="preserve">No project required.  This Nodal Protocol Revision Request (NPRR) can take effect within </w:t>
            </w:r>
            <w:r>
              <w:rPr>
                <w:rFonts w:cs="Arial"/>
              </w:rPr>
              <w:t>1-2 weeks</w:t>
            </w:r>
            <w:r w:rsidRPr="00E53FBC">
              <w:rPr>
                <w:rFonts w:cs="Arial"/>
              </w:rPr>
              <w:t xml:space="preserve">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6AEB" w14:textId="77777777" w:rsidR="00513FDF" w:rsidRDefault="00513FDF">
      <w:r>
        <w:separator/>
      </w:r>
    </w:p>
  </w:endnote>
  <w:endnote w:type="continuationSeparator" w:id="0">
    <w:p w14:paraId="4899BAE9" w14:textId="77777777" w:rsidR="00513FDF" w:rsidRDefault="0051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8A2690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B19C6">
      <w:rPr>
        <w:rFonts w:ascii="Arial" w:hAnsi="Arial"/>
        <w:noProof/>
        <w:sz w:val="18"/>
      </w:rPr>
      <w:t>032</w:t>
    </w:r>
    <w:r w:rsidR="00AF6DD4">
      <w:rPr>
        <w:rFonts w:ascii="Arial" w:hAnsi="Arial"/>
        <w:noProof/>
        <w:sz w:val="18"/>
      </w:rPr>
      <w:t>SMOG</w:t>
    </w:r>
    <w:r w:rsidR="006222B6">
      <w:rPr>
        <w:rFonts w:ascii="Arial" w:hAnsi="Arial"/>
        <w:noProof/>
        <w:sz w:val="18"/>
      </w:rPr>
      <w:t xml:space="preserve">RR-02 Impact Analysis </w:t>
    </w:r>
    <w:r w:rsidR="00416A7A">
      <w:rPr>
        <w:rFonts w:ascii="Arial" w:hAnsi="Arial"/>
        <w:noProof/>
        <w:sz w:val="18"/>
      </w:rPr>
      <w:t>0320</w:t>
    </w:r>
    <w:r w:rsidR="006D689F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948F" w14:textId="77777777" w:rsidR="00513FDF" w:rsidRDefault="00513FDF">
      <w:r>
        <w:separator/>
      </w:r>
    </w:p>
  </w:footnote>
  <w:footnote w:type="continuationSeparator" w:id="0">
    <w:p w14:paraId="347EE64B" w14:textId="77777777" w:rsidR="00513FDF" w:rsidRDefault="0051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D1B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22B4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1B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3AA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16A7A"/>
    <w:rsid w:val="0042091F"/>
    <w:rsid w:val="00424401"/>
    <w:rsid w:val="004249AB"/>
    <w:rsid w:val="00433605"/>
    <w:rsid w:val="00445740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D27F6"/>
    <w:rsid w:val="004E7041"/>
    <w:rsid w:val="005059AD"/>
    <w:rsid w:val="00510D3C"/>
    <w:rsid w:val="00511748"/>
    <w:rsid w:val="00512FC8"/>
    <w:rsid w:val="00513FDF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3030"/>
    <w:rsid w:val="005A6B20"/>
    <w:rsid w:val="005B47A6"/>
    <w:rsid w:val="005B47C7"/>
    <w:rsid w:val="005B56D9"/>
    <w:rsid w:val="005C17CC"/>
    <w:rsid w:val="005C5D46"/>
    <w:rsid w:val="005C6C67"/>
    <w:rsid w:val="005D1346"/>
    <w:rsid w:val="005D77F4"/>
    <w:rsid w:val="005E706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689F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0ABE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19C6"/>
    <w:rsid w:val="00AC0240"/>
    <w:rsid w:val="00AC5086"/>
    <w:rsid w:val="00AC5C28"/>
    <w:rsid w:val="00AD1EC0"/>
    <w:rsid w:val="00AD6AFA"/>
    <w:rsid w:val="00AE2790"/>
    <w:rsid w:val="00AE451D"/>
    <w:rsid w:val="00AF6DD4"/>
    <w:rsid w:val="00B01053"/>
    <w:rsid w:val="00B0156D"/>
    <w:rsid w:val="00B039E2"/>
    <w:rsid w:val="00B073DE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2BA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5E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1112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2</cp:revision>
  <cp:lastPrinted>2007-01-12T13:31:00Z</cp:lastPrinted>
  <dcterms:created xsi:type="dcterms:W3CDTF">2025-03-20T15:48:00Z</dcterms:created>
  <dcterms:modified xsi:type="dcterms:W3CDTF">2025-03-20T15:48:00Z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