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693298" w14:textId="2CB358BC" w:rsidR="0064653A" w:rsidRDefault="0064653A" w:rsidP="00987240">
      <w:pPr>
        <w:keepNext/>
        <w:rPr>
          <w:b/>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7"/>
        <w:gridCol w:w="1373"/>
        <w:gridCol w:w="1327"/>
        <w:gridCol w:w="6233"/>
      </w:tblGrid>
      <w:tr w:rsidR="00271474" w:rsidRPr="00987240" w14:paraId="3AF279CE" w14:textId="77777777" w:rsidTr="00E779C2">
        <w:tc>
          <w:tcPr>
            <w:tcW w:w="1507" w:type="dxa"/>
            <w:tcBorders>
              <w:bottom w:val="single" w:sz="4" w:space="0" w:color="auto"/>
            </w:tcBorders>
            <w:shd w:val="clear" w:color="auto" w:fill="FFFFFF"/>
            <w:vAlign w:val="center"/>
          </w:tcPr>
          <w:p w14:paraId="6A1CFEF7" w14:textId="4024012B" w:rsidR="00271474" w:rsidRPr="00987240" w:rsidRDefault="00E779C2" w:rsidP="00907AF0">
            <w:pPr>
              <w:pStyle w:val="Header"/>
              <w:spacing w:before="120" w:after="120"/>
              <w:rPr>
                <w:rFonts w:ascii="Arial" w:hAnsi="Arial" w:cs="Arial"/>
                <w:b/>
                <w:bCs/>
              </w:rPr>
            </w:pPr>
            <w:r>
              <w:rPr>
                <w:rFonts w:ascii="Arial" w:hAnsi="Arial" w:cs="Arial"/>
                <w:b/>
                <w:bCs/>
              </w:rPr>
              <w:t>SMOGRR</w:t>
            </w:r>
            <w:r w:rsidR="00271474" w:rsidRPr="00987240">
              <w:rPr>
                <w:rFonts w:ascii="Arial" w:hAnsi="Arial" w:cs="Arial"/>
                <w:b/>
                <w:bCs/>
              </w:rPr>
              <w:t xml:space="preserve"> Number</w:t>
            </w:r>
          </w:p>
        </w:tc>
        <w:tc>
          <w:tcPr>
            <w:tcW w:w="1373" w:type="dxa"/>
            <w:tcBorders>
              <w:bottom w:val="single" w:sz="4" w:space="0" w:color="auto"/>
            </w:tcBorders>
            <w:vAlign w:val="center"/>
          </w:tcPr>
          <w:p w14:paraId="756E4BA7" w14:textId="6D4B5559" w:rsidR="00271474" w:rsidRPr="00987240" w:rsidRDefault="00E5170B" w:rsidP="00907AF0">
            <w:pPr>
              <w:pStyle w:val="Header"/>
              <w:spacing w:before="120" w:after="120"/>
              <w:jc w:val="center"/>
              <w:rPr>
                <w:rFonts w:ascii="Arial" w:hAnsi="Arial" w:cs="Arial"/>
                <w:b/>
                <w:bCs/>
              </w:rPr>
            </w:pPr>
            <w:hyperlink r:id="rId8" w:history="1">
              <w:r w:rsidRPr="00E5170B">
                <w:rPr>
                  <w:rStyle w:val="Hyperlink"/>
                  <w:rFonts w:ascii="Arial" w:hAnsi="Arial" w:cs="Arial"/>
                  <w:b/>
                  <w:bCs/>
                </w:rPr>
                <w:t>032</w:t>
              </w:r>
            </w:hyperlink>
          </w:p>
        </w:tc>
        <w:tc>
          <w:tcPr>
            <w:tcW w:w="1327" w:type="dxa"/>
            <w:tcBorders>
              <w:bottom w:val="single" w:sz="4" w:space="0" w:color="auto"/>
            </w:tcBorders>
            <w:shd w:val="clear" w:color="auto" w:fill="FFFFFF"/>
            <w:vAlign w:val="center"/>
          </w:tcPr>
          <w:p w14:paraId="74D16BD9" w14:textId="77777777" w:rsidR="00E779C2" w:rsidRDefault="00E779C2" w:rsidP="00E779C2">
            <w:pPr>
              <w:pStyle w:val="Header"/>
              <w:spacing w:before="120"/>
              <w:rPr>
                <w:rFonts w:ascii="Arial" w:hAnsi="Arial" w:cs="Arial"/>
                <w:b/>
                <w:bCs/>
              </w:rPr>
            </w:pPr>
            <w:r>
              <w:rPr>
                <w:rFonts w:ascii="Arial" w:hAnsi="Arial" w:cs="Arial"/>
                <w:b/>
                <w:bCs/>
              </w:rPr>
              <w:t>SMOGRR</w:t>
            </w:r>
          </w:p>
          <w:p w14:paraId="23594486" w14:textId="72926248" w:rsidR="00271474" w:rsidRPr="00987240" w:rsidRDefault="00271474" w:rsidP="00E779C2">
            <w:pPr>
              <w:pStyle w:val="Header"/>
              <w:spacing w:after="120"/>
              <w:rPr>
                <w:rFonts w:ascii="Arial" w:hAnsi="Arial" w:cs="Arial"/>
                <w:b/>
                <w:bCs/>
              </w:rPr>
            </w:pPr>
            <w:r w:rsidRPr="00987240">
              <w:rPr>
                <w:rFonts w:ascii="Arial" w:hAnsi="Arial" w:cs="Arial"/>
                <w:b/>
                <w:bCs/>
              </w:rPr>
              <w:t>Title</w:t>
            </w:r>
          </w:p>
        </w:tc>
        <w:tc>
          <w:tcPr>
            <w:tcW w:w="6233" w:type="dxa"/>
            <w:tcBorders>
              <w:bottom w:val="single" w:sz="4" w:space="0" w:color="auto"/>
            </w:tcBorders>
            <w:vAlign w:val="center"/>
          </w:tcPr>
          <w:p w14:paraId="32A69016" w14:textId="78BE4E8F" w:rsidR="00271474" w:rsidRPr="00194278" w:rsidRDefault="00271474" w:rsidP="00907AF0">
            <w:pPr>
              <w:pStyle w:val="Header"/>
              <w:spacing w:before="120" w:after="120"/>
              <w:rPr>
                <w:rFonts w:ascii="Arial" w:hAnsi="Arial" w:cs="Arial"/>
                <w:b/>
                <w:bCs/>
              </w:rPr>
            </w:pPr>
            <w:r w:rsidRPr="00194278">
              <w:rPr>
                <w:rStyle w:val="ui-provider"/>
                <w:rFonts w:ascii="Arial" w:hAnsi="Arial" w:cs="Arial"/>
                <w:b/>
                <w:bCs/>
              </w:rPr>
              <w:t xml:space="preserve">Move OBD to Section </w:t>
            </w:r>
            <w:r w:rsidR="00E779C2">
              <w:rPr>
                <w:rStyle w:val="ui-provider"/>
                <w:rFonts w:ascii="Arial" w:hAnsi="Arial" w:cs="Arial"/>
                <w:b/>
                <w:bCs/>
              </w:rPr>
              <w:t>12</w:t>
            </w:r>
            <w:r w:rsidRPr="00194278">
              <w:rPr>
                <w:rStyle w:val="ui-provider"/>
                <w:rFonts w:ascii="Arial" w:hAnsi="Arial" w:cs="Arial"/>
                <w:b/>
                <w:bCs/>
              </w:rPr>
              <w:t xml:space="preserve"> – </w:t>
            </w:r>
            <w:r w:rsidR="00E779C2">
              <w:rPr>
                <w:rStyle w:val="ui-provider"/>
                <w:rFonts w:ascii="Arial" w:hAnsi="Arial" w:cs="Arial"/>
                <w:b/>
                <w:bCs/>
              </w:rPr>
              <w:t>TDSP Access to EPS Metering Facility Notification Form</w:t>
            </w:r>
          </w:p>
        </w:tc>
      </w:tr>
      <w:tr w:rsidR="00BB1C5D" w:rsidRPr="00987240" w14:paraId="32538B83" w14:textId="77777777" w:rsidTr="00907AF0">
        <w:trPr>
          <w:trHeight w:val="518"/>
        </w:trPr>
        <w:tc>
          <w:tcPr>
            <w:tcW w:w="2880" w:type="dxa"/>
            <w:gridSpan w:val="2"/>
            <w:shd w:val="clear" w:color="auto" w:fill="FFFFFF"/>
            <w:vAlign w:val="center"/>
          </w:tcPr>
          <w:p w14:paraId="03379733" w14:textId="5FDB341D" w:rsidR="00BB1C5D" w:rsidRPr="00BB1C5D" w:rsidRDefault="00BB1C5D" w:rsidP="00BB1C5D">
            <w:pPr>
              <w:pStyle w:val="Header"/>
              <w:spacing w:before="120" w:after="120"/>
              <w:rPr>
                <w:rFonts w:ascii="Arial" w:hAnsi="Arial" w:cs="Arial"/>
                <w:b/>
                <w:bCs/>
              </w:rPr>
            </w:pPr>
            <w:r w:rsidRPr="00BB1C5D">
              <w:rPr>
                <w:rFonts w:ascii="Arial" w:hAnsi="Arial" w:cs="Arial"/>
                <w:b/>
                <w:bCs/>
              </w:rPr>
              <w:t>Date of Decision</w:t>
            </w:r>
          </w:p>
        </w:tc>
        <w:tc>
          <w:tcPr>
            <w:tcW w:w="7560" w:type="dxa"/>
            <w:gridSpan w:val="2"/>
            <w:vAlign w:val="center"/>
          </w:tcPr>
          <w:p w14:paraId="06B03E52" w14:textId="7B13F2B6" w:rsidR="00BB1C5D" w:rsidRPr="006350BA" w:rsidRDefault="00BB1C5D" w:rsidP="00BB1C5D">
            <w:pPr>
              <w:pStyle w:val="NormalArial"/>
              <w:spacing w:before="120" w:after="120"/>
              <w:rPr>
                <w:rFonts w:cs="Arial"/>
              </w:rPr>
            </w:pPr>
            <w:r>
              <w:rPr>
                <w:rFonts w:cs="Arial"/>
              </w:rPr>
              <w:t>May 7</w:t>
            </w:r>
            <w:r w:rsidRPr="006350BA">
              <w:rPr>
                <w:rFonts w:cs="Arial"/>
              </w:rPr>
              <w:t>, 2025</w:t>
            </w:r>
          </w:p>
        </w:tc>
      </w:tr>
      <w:tr w:rsidR="00BB1C5D" w:rsidRPr="00987240" w14:paraId="04D9FDB3" w14:textId="77777777" w:rsidTr="00907AF0">
        <w:trPr>
          <w:trHeight w:val="518"/>
        </w:trPr>
        <w:tc>
          <w:tcPr>
            <w:tcW w:w="2880" w:type="dxa"/>
            <w:gridSpan w:val="2"/>
            <w:shd w:val="clear" w:color="auto" w:fill="FFFFFF"/>
            <w:vAlign w:val="center"/>
          </w:tcPr>
          <w:p w14:paraId="76E82D0E" w14:textId="07D5A109" w:rsidR="00BB1C5D" w:rsidRPr="00BB1C5D" w:rsidRDefault="00BB1C5D" w:rsidP="00BB1C5D">
            <w:pPr>
              <w:pStyle w:val="Header"/>
              <w:spacing w:before="120" w:after="120"/>
              <w:rPr>
                <w:rFonts w:ascii="Arial" w:hAnsi="Arial" w:cs="Arial"/>
                <w:b/>
                <w:bCs/>
              </w:rPr>
            </w:pPr>
            <w:r w:rsidRPr="00BB1C5D">
              <w:rPr>
                <w:rFonts w:ascii="Arial" w:hAnsi="Arial" w:cs="Arial"/>
                <w:b/>
                <w:bCs/>
              </w:rPr>
              <w:t>Action</w:t>
            </w:r>
          </w:p>
        </w:tc>
        <w:tc>
          <w:tcPr>
            <w:tcW w:w="7560" w:type="dxa"/>
            <w:gridSpan w:val="2"/>
            <w:vAlign w:val="center"/>
          </w:tcPr>
          <w:p w14:paraId="44156BEB" w14:textId="55F2FCCF" w:rsidR="00BB1C5D" w:rsidRDefault="00BB1C5D" w:rsidP="00BB1C5D">
            <w:pPr>
              <w:pStyle w:val="NormalArial"/>
              <w:spacing w:before="120" w:after="120"/>
              <w:rPr>
                <w:rFonts w:cs="Arial"/>
              </w:rPr>
            </w:pPr>
            <w:r>
              <w:t>Recommended Approval</w:t>
            </w:r>
          </w:p>
        </w:tc>
      </w:tr>
      <w:tr w:rsidR="00BB1C5D" w:rsidRPr="00987240" w14:paraId="4A220A28" w14:textId="77777777" w:rsidTr="00907AF0">
        <w:trPr>
          <w:trHeight w:val="518"/>
        </w:trPr>
        <w:tc>
          <w:tcPr>
            <w:tcW w:w="2880" w:type="dxa"/>
            <w:gridSpan w:val="2"/>
            <w:shd w:val="clear" w:color="auto" w:fill="FFFFFF"/>
            <w:vAlign w:val="center"/>
          </w:tcPr>
          <w:p w14:paraId="08438128" w14:textId="298F7E22" w:rsidR="00BB1C5D" w:rsidRPr="00BB1C5D" w:rsidRDefault="00BB1C5D" w:rsidP="00BB1C5D">
            <w:pPr>
              <w:pStyle w:val="Header"/>
              <w:spacing w:before="120" w:after="120"/>
              <w:rPr>
                <w:rFonts w:ascii="Arial" w:hAnsi="Arial" w:cs="Arial"/>
                <w:b/>
                <w:bCs/>
              </w:rPr>
            </w:pPr>
            <w:r w:rsidRPr="00BB1C5D">
              <w:rPr>
                <w:rFonts w:ascii="Arial" w:hAnsi="Arial" w:cs="Arial"/>
                <w:b/>
                <w:bCs/>
              </w:rPr>
              <w:t>Timeline</w:t>
            </w:r>
          </w:p>
        </w:tc>
        <w:tc>
          <w:tcPr>
            <w:tcW w:w="7560" w:type="dxa"/>
            <w:gridSpan w:val="2"/>
            <w:vAlign w:val="center"/>
          </w:tcPr>
          <w:p w14:paraId="20BE9335" w14:textId="65D98782" w:rsidR="00BB1C5D" w:rsidRDefault="00BB1C5D" w:rsidP="00BB1C5D">
            <w:pPr>
              <w:pStyle w:val="NormalArial"/>
              <w:spacing w:before="120" w:after="120"/>
              <w:rPr>
                <w:rFonts w:cs="Arial"/>
              </w:rPr>
            </w:pPr>
            <w:r w:rsidRPr="0014737C">
              <w:t>Normal</w:t>
            </w:r>
          </w:p>
        </w:tc>
      </w:tr>
      <w:tr w:rsidR="00BB1C5D" w:rsidRPr="00987240" w14:paraId="0334A818" w14:textId="77777777" w:rsidTr="00907AF0">
        <w:trPr>
          <w:trHeight w:val="518"/>
        </w:trPr>
        <w:tc>
          <w:tcPr>
            <w:tcW w:w="2880" w:type="dxa"/>
            <w:gridSpan w:val="2"/>
            <w:shd w:val="clear" w:color="auto" w:fill="FFFFFF"/>
            <w:vAlign w:val="center"/>
          </w:tcPr>
          <w:p w14:paraId="0BDFF9FF" w14:textId="00E6AA1C" w:rsidR="00BB1C5D" w:rsidRPr="00BB1C5D" w:rsidRDefault="00BB1C5D" w:rsidP="00BB1C5D">
            <w:pPr>
              <w:pStyle w:val="Header"/>
              <w:spacing w:before="120" w:after="120"/>
              <w:rPr>
                <w:rFonts w:ascii="Arial" w:hAnsi="Arial" w:cs="Arial"/>
                <w:b/>
                <w:bCs/>
              </w:rPr>
            </w:pPr>
            <w:r w:rsidRPr="00BB1C5D">
              <w:rPr>
                <w:rFonts w:ascii="Arial" w:hAnsi="Arial" w:cs="Arial"/>
                <w:b/>
                <w:bCs/>
              </w:rPr>
              <w:t>Proposed Effective Date</w:t>
            </w:r>
          </w:p>
        </w:tc>
        <w:tc>
          <w:tcPr>
            <w:tcW w:w="7560" w:type="dxa"/>
            <w:gridSpan w:val="2"/>
            <w:vAlign w:val="center"/>
          </w:tcPr>
          <w:p w14:paraId="2A86749E" w14:textId="65307F29" w:rsidR="00BB1C5D" w:rsidRDefault="00BB1C5D" w:rsidP="00BB1C5D">
            <w:pPr>
              <w:pStyle w:val="NormalArial"/>
              <w:spacing w:before="120" w:after="120"/>
              <w:rPr>
                <w:rFonts w:cs="Arial"/>
              </w:rPr>
            </w:pPr>
            <w:r>
              <w:t>To be determined</w:t>
            </w:r>
          </w:p>
        </w:tc>
      </w:tr>
      <w:tr w:rsidR="00BB1C5D" w:rsidRPr="00987240" w14:paraId="40FF4AD8" w14:textId="77777777" w:rsidTr="00907AF0">
        <w:trPr>
          <w:trHeight w:val="518"/>
        </w:trPr>
        <w:tc>
          <w:tcPr>
            <w:tcW w:w="2880" w:type="dxa"/>
            <w:gridSpan w:val="2"/>
            <w:shd w:val="clear" w:color="auto" w:fill="FFFFFF"/>
            <w:vAlign w:val="center"/>
          </w:tcPr>
          <w:p w14:paraId="00BE2A48" w14:textId="2C1899CA" w:rsidR="00BB1C5D" w:rsidRPr="00BB1C5D" w:rsidRDefault="00BB1C5D" w:rsidP="00BB1C5D">
            <w:pPr>
              <w:pStyle w:val="Header"/>
              <w:spacing w:before="120" w:after="120"/>
              <w:rPr>
                <w:rFonts w:ascii="Arial" w:hAnsi="Arial" w:cs="Arial"/>
                <w:b/>
                <w:bCs/>
              </w:rPr>
            </w:pPr>
            <w:r w:rsidRPr="00BB1C5D">
              <w:rPr>
                <w:rFonts w:ascii="Arial" w:hAnsi="Arial" w:cs="Arial"/>
                <w:b/>
                <w:bCs/>
              </w:rPr>
              <w:t>Priority and Rank Assigned</w:t>
            </w:r>
          </w:p>
        </w:tc>
        <w:tc>
          <w:tcPr>
            <w:tcW w:w="7560" w:type="dxa"/>
            <w:gridSpan w:val="2"/>
            <w:vAlign w:val="center"/>
          </w:tcPr>
          <w:p w14:paraId="1A68C94D" w14:textId="108B282E" w:rsidR="00BB1C5D" w:rsidRDefault="00BB1C5D" w:rsidP="00BB1C5D">
            <w:pPr>
              <w:pStyle w:val="NormalArial"/>
              <w:spacing w:before="120" w:after="120"/>
              <w:rPr>
                <w:rFonts w:cs="Arial"/>
              </w:rPr>
            </w:pPr>
            <w:r>
              <w:t>To be determined</w:t>
            </w:r>
          </w:p>
        </w:tc>
      </w:tr>
      <w:tr w:rsidR="00271474" w:rsidRPr="00987240" w14:paraId="33C2770C" w14:textId="77777777" w:rsidTr="00907AF0">
        <w:trPr>
          <w:trHeight w:val="773"/>
        </w:trPr>
        <w:tc>
          <w:tcPr>
            <w:tcW w:w="2880" w:type="dxa"/>
            <w:gridSpan w:val="2"/>
            <w:tcBorders>
              <w:top w:val="single" w:sz="4" w:space="0" w:color="auto"/>
              <w:bottom w:val="single" w:sz="4" w:space="0" w:color="auto"/>
            </w:tcBorders>
            <w:shd w:val="clear" w:color="auto" w:fill="FFFFFF"/>
            <w:vAlign w:val="center"/>
          </w:tcPr>
          <w:p w14:paraId="7DE5470B" w14:textId="67923B97" w:rsidR="00271474" w:rsidRPr="00E779C2" w:rsidRDefault="00E779C2" w:rsidP="00907AF0">
            <w:pPr>
              <w:pStyle w:val="Header"/>
              <w:spacing w:before="120" w:after="120"/>
              <w:rPr>
                <w:rFonts w:ascii="Arial" w:hAnsi="Arial" w:cs="Arial"/>
                <w:b/>
                <w:bCs/>
              </w:rPr>
            </w:pPr>
            <w:r w:rsidRPr="00E779C2">
              <w:rPr>
                <w:rFonts w:ascii="Arial" w:hAnsi="Arial" w:cs="Arial"/>
                <w:b/>
                <w:bCs/>
              </w:rPr>
              <w:t>Settlement Metering Operating Guide Sections Requiring Revision</w:t>
            </w:r>
          </w:p>
        </w:tc>
        <w:tc>
          <w:tcPr>
            <w:tcW w:w="7560" w:type="dxa"/>
            <w:gridSpan w:val="2"/>
            <w:tcBorders>
              <w:top w:val="single" w:sz="4" w:space="0" w:color="auto"/>
            </w:tcBorders>
            <w:vAlign w:val="center"/>
          </w:tcPr>
          <w:p w14:paraId="07C184A9" w14:textId="25826652" w:rsidR="00F021F9" w:rsidRPr="00F021F9" w:rsidRDefault="00F021F9" w:rsidP="00F021F9">
            <w:pPr>
              <w:pStyle w:val="NormalArial"/>
              <w:spacing w:before="120" w:after="120"/>
              <w:rPr>
                <w:rFonts w:cs="Arial"/>
                <w:bCs/>
              </w:rPr>
            </w:pPr>
            <w:r w:rsidRPr="00F021F9">
              <w:rPr>
                <w:rFonts w:cs="Arial"/>
                <w:bCs/>
              </w:rPr>
              <w:t>Section 11</w:t>
            </w:r>
            <w:r>
              <w:rPr>
                <w:rFonts w:cs="Arial"/>
                <w:bCs/>
              </w:rPr>
              <w:t xml:space="preserve"> Appendix B, </w:t>
            </w:r>
            <w:r w:rsidRPr="00F021F9">
              <w:rPr>
                <w:rFonts w:cs="Arial"/>
                <w:bCs/>
              </w:rPr>
              <w:t>On Site Work to EPS Metering Facilities</w:t>
            </w:r>
          </w:p>
          <w:p w14:paraId="5FE37313" w14:textId="07A24B92" w:rsidR="00271474" w:rsidRPr="00987240" w:rsidRDefault="00271474" w:rsidP="00F021F9">
            <w:pPr>
              <w:pStyle w:val="NormalArial"/>
              <w:spacing w:after="120"/>
              <w:rPr>
                <w:rFonts w:cs="Arial"/>
              </w:rPr>
            </w:pPr>
            <w:r w:rsidRPr="00F021F9">
              <w:rPr>
                <w:rFonts w:cs="Arial"/>
                <w:bCs/>
              </w:rPr>
              <w:t xml:space="preserve">Section </w:t>
            </w:r>
            <w:r w:rsidR="00E779C2" w:rsidRPr="00F021F9">
              <w:rPr>
                <w:rFonts w:cs="Arial"/>
                <w:bCs/>
              </w:rPr>
              <w:t>12</w:t>
            </w:r>
            <w:r w:rsidR="00F021F9">
              <w:rPr>
                <w:rFonts w:cs="Arial"/>
                <w:bCs/>
              </w:rPr>
              <w:t xml:space="preserve"> </w:t>
            </w:r>
            <w:r w:rsidR="00194278" w:rsidRPr="00F021F9">
              <w:rPr>
                <w:rFonts w:cs="Arial"/>
                <w:bCs/>
              </w:rPr>
              <w:t>Attachment</w:t>
            </w:r>
            <w:r w:rsidRPr="00F021F9">
              <w:rPr>
                <w:rFonts w:cs="Arial"/>
                <w:bCs/>
              </w:rPr>
              <w:t xml:space="preserve"> </w:t>
            </w:r>
            <w:r w:rsidR="00E779C2" w:rsidRPr="00F021F9">
              <w:rPr>
                <w:rFonts w:cs="Arial"/>
                <w:bCs/>
              </w:rPr>
              <w:t>C</w:t>
            </w:r>
            <w:r w:rsidR="00F021F9">
              <w:rPr>
                <w:rFonts w:cs="Arial"/>
                <w:bCs/>
              </w:rPr>
              <w:t>,</w:t>
            </w:r>
            <w:r w:rsidRPr="00F021F9">
              <w:rPr>
                <w:rFonts w:cs="Arial"/>
                <w:bCs/>
              </w:rPr>
              <w:t xml:space="preserve"> </w:t>
            </w:r>
            <w:r w:rsidR="00E779C2" w:rsidRPr="00F021F9">
              <w:rPr>
                <w:rStyle w:val="ui-provider"/>
                <w:rFonts w:cs="Arial"/>
                <w:bCs/>
              </w:rPr>
              <w:t>TDSP Access to EPS Metering Facility Notification Form</w:t>
            </w:r>
            <w:r w:rsidR="00E779C2" w:rsidRPr="00F021F9">
              <w:rPr>
                <w:rFonts w:cs="Arial"/>
                <w:bCs/>
              </w:rPr>
              <w:t xml:space="preserve"> </w:t>
            </w:r>
            <w:r w:rsidRPr="00F021F9">
              <w:rPr>
                <w:rFonts w:cs="Arial"/>
                <w:bCs/>
              </w:rPr>
              <w:t>(new)</w:t>
            </w:r>
          </w:p>
        </w:tc>
      </w:tr>
      <w:tr w:rsidR="00271474" w:rsidRPr="00987240" w14:paraId="10F4C504" w14:textId="77777777" w:rsidTr="00907AF0">
        <w:trPr>
          <w:trHeight w:val="518"/>
        </w:trPr>
        <w:tc>
          <w:tcPr>
            <w:tcW w:w="2880" w:type="dxa"/>
            <w:gridSpan w:val="2"/>
            <w:tcBorders>
              <w:bottom w:val="single" w:sz="4" w:space="0" w:color="auto"/>
            </w:tcBorders>
            <w:shd w:val="clear" w:color="auto" w:fill="FFFFFF"/>
            <w:vAlign w:val="center"/>
          </w:tcPr>
          <w:p w14:paraId="465DC45A" w14:textId="77777777" w:rsidR="00271474" w:rsidRPr="00987240" w:rsidRDefault="00271474" w:rsidP="00907AF0">
            <w:pPr>
              <w:pStyle w:val="Header"/>
              <w:spacing w:before="120" w:after="120"/>
              <w:rPr>
                <w:rFonts w:ascii="Arial" w:hAnsi="Arial" w:cs="Arial"/>
                <w:b/>
                <w:bCs/>
              </w:rPr>
            </w:pPr>
            <w:r w:rsidRPr="00987240">
              <w:rPr>
                <w:rFonts w:ascii="Arial" w:hAnsi="Arial" w:cs="Arial"/>
                <w:b/>
                <w:bCs/>
              </w:rPr>
              <w:t>Related Documents Requiring Revision/Related Revision Requests</w:t>
            </w:r>
          </w:p>
        </w:tc>
        <w:tc>
          <w:tcPr>
            <w:tcW w:w="7560" w:type="dxa"/>
            <w:gridSpan w:val="2"/>
            <w:tcBorders>
              <w:bottom w:val="single" w:sz="4" w:space="0" w:color="auto"/>
            </w:tcBorders>
            <w:vAlign w:val="center"/>
          </w:tcPr>
          <w:p w14:paraId="164284FE" w14:textId="3AAC945D" w:rsidR="00271474" w:rsidRPr="00E779C2" w:rsidRDefault="00E779C2" w:rsidP="00907AF0">
            <w:pPr>
              <w:pStyle w:val="NormalArial"/>
              <w:spacing w:before="120" w:after="120"/>
              <w:rPr>
                <w:rFonts w:cs="Arial"/>
              </w:rPr>
            </w:pPr>
            <w:r w:rsidRPr="00E779C2">
              <w:rPr>
                <w:rStyle w:val="ui-provider"/>
                <w:rFonts w:cs="Arial"/>
              </w:rPr>
              <w:t>TDSP Access to EPS Metering Facility Notification Form</w:t>
            </w:r>
            <w:r w:rsidRPr="00E779C2">
              <w:rPr>
                <w:rFonts w:cs="Arial"/>
              </w:rPr>
              <w:t xml:space="preserve"> </w:t>
            </w:r>
            <w:r w:rsidR="00271474" w:rsidRPr="00E779C2">
              <w:rPr>
                <w:rFonts w:cs="Arial"/>
              </w:rPr>
              <w:t xml:space="preserve">(Upon approval of this </w:t>
            </w:r>
            <w:r w:rsidRPr="00E779C2">
              <w:rPr>
                <w:rFonts w:cs="Arial"/>
              </w:rPr>
              <w:t>Settlement Metering Operating Guide</w:t>
            </w:r>
            <w:r w:rsidR="00271474" w:rsidRPr="00E779C2">
              <w:rPr>
                <w:rFonts w:cs="Arial"/>
              </w:rPr>
              <w:t xml:space="preserve"> Revision Request (</w:t>
            </w:r>
            <w:r w:rsidRPr="00E779C2">
              <w:rPr>
                <w:rFonts w:cs="Arial"/>
              </w:rPr>
              <w:t>SMOG</w:t>
            </w:r>
            <w:r w:rsidR="00271474" w:rsidRPr="00E779C2">
              <w:rPr>
                <w:rFonts w:cs="Arial"/>
              </w:rPr>
              <w:t>RR), this will be removed from the Other Binding Documents List.)</w:t>
            </w:r>
          </w:p>
        </w:tc>
      </w:tr>
      <w:tr w:rsidR="00271474" w:rsidRPr="00987240" w14:paraId="5B417AC2" w14:textId="77777777" w:rsidTr="00907AF0">
        <w:trPr>
          <w:trHeight w:val="518"/>
        </w:trPr>
        <w:tc>
          <w:tcPr>
            <w:tcW w:w="2880" w:type="dxa"/>
            <w:gridSpan w:val="2"/>
            <w:tcBorders>
              <w:bottom w:val="single" w:sz="4" w:space="0" w:color="auto"/>
            </w:tcBorders>
            <w:shd w:val="clear" w:color="auto" w:fill="FFFFFF"/>
            <w:vAlign w:val="center"/>
          </w:tcPr>
          <w:p w14:paraId="1936DB89" w14:textId="77777777" w:rsidR="00271474" w:rsidRPr="00987240" w:rsidRDefault="00271474" w:rsidP="00907AF0">
            <w:pPr>
              <w:pStyle w:val="Header"/>
              <w:spacing w:before="120" w:after="120"/>
              <w:rPr>
                <w:rFonts w:ascii="Arial" w:hAnsi="Arial" w:cs="Arial"/>
                <w:b/>
                <w:bCs/>
              </w:rPr>
            </w:pPr>
            <w:r w:rsidRPr="00987240">
              <w:rPr>
                <w:rFonts w:ascii="Arial" w:hAnsi="Arial" w:cs="Arial"/>
                <w:b/>
                <w:bCs/>
              </w:rPr>
              <w:t>Revision Description</w:t>
            </w:r>
          </w:p>
        </w:tc>
        <w:tc>
          <w:tcPr>
            <w:tcW w:w="7560" w:type="dxa"/>
            <w:gridSpan w:val="2"/>
            <w:tcBorders>
              <w:bottom w:val="single" w:sz="4" w:space="0" w:color="auto"/>
            </w:tcBorders>
            <w:vAlign w:val="center"/>
          </w:tcPr>
          <w:p w14:paraId="1586463E" w14:textId="4218D142" w:rsidR="00271474" w:rsidRPr="00E779C2" w:rsidRDefault="00271474" w:rsidP="00907AF0">
            <w:pPr>
              <w:pStyle w:val="NormalArial"/>
              <w:spacing w:before="120" w:after="120"/>
              <w:rPr>
                <w:rFonts w:cs="Arial"/>
              </w:rPr>
            </w:pPr>
            <w:r w:rsidRPr="00E779C2">
              <w:rPr>
                <w:rFonts w:cs="Arial"/>
              </w:rPr>
              <w:t xml:space="preserve">This </w:t>
            </w:r>
            <w:r w:rsidR="00E779C2" w:rsidRPr="00E779C2">
              <w:rPr>
                <w:rFonts w:cs="Arial"/>
              </w:rPr>
              <w:t>SMOGRR</w:t>
            </w:r>
            <w:r w:rsidRPr="00E779C2">
              <w:rPr>
                <w:rFonts w:cs="Arial"/>
              </w:rPr>
              <w:t xml:space="preserve"> incorporates the Other Binding Document </w:t>
            </w:r>
            <w:r w:rsidRPr="00E779C2">
              <w:rPr>
                <w:rStyle w:val="ui-provider"/>
                <w:rFonts w:cs="Arial"/>
              </w:rPr>
              <w:t>“</w:t>
            </w:r>
            <w:r w:rsidR="00E779C2" w:rsidRPr="00E779C2">
              <w:rPr>
                <w:rStyle w:val="ui-provider"/>
                <w:rFonts w:cs="Arial"/>
              </w:rPr>
              <w:t>TDSP Access to EPS Metering Facility Notification Form</w:t>
            </w:r>
            <w:r w:rsidRPr="00E779C2">
              <w:rPr>
                <w:rStyle w:val="ui-provider"/>
                <w:rFonts w:cs="Arial"/>
              </w:rPr>
              <w:t xml:space="preserve">” </w:t>
            </w:r>
            <w:r w:rsidRPr="00E779C2">
              <w:rPr>
                <w:rFonts w:cs="Arial"/>
              </w:rPr>
              <w:t xml:space="preserve">into the </w:t>
            </w:r>
            <w:r w:rsidR="00E779C2" w:rsidRPr="00E779C2">
              <w:rPr>
                <w:rFonts w:cs="Arial"/>
              </w:rPr>
              <w:t>Settlement Metering Operating Guide</w:t>
            </w:r>
            <w:r w:rsidRPr="00E779C2">
              <w:rPr>
                <w:rFonts w:cs="Arial"/>
              </w:rPr>
              <w:t xml:space="preserve"> to standardize the approval process.</w:t>
            </w:r>
          </w:p>
        </w:tc>
      </w:tr>
      <w:tr w:rsidR="00271474" w:rsidRPr="00987240" w14:paraId="449F6EE5" w14:textId="77777777" w:rsidTr="00907AF0">
        <w:trPr>
          <w:trHeight w:val="518"/>
        </w:trPr>
        <w:tc>
          <w:tcPr>
            <w:tcW w:w="2880" w:type="dxa"/>
            <w:gridSpan w:val="2"/>
            <w:shd w:val="clear" w:color="auto" w:fill="FFFFFF"/>
            <w:vAlign w:val="center"/>
          </w:tcPr>
          <w:p w14:paraId="7A0F5431" w14:textId="77777777" w:rsidR="00271474" w:rsidRPr="00987240" w:rsidRDefault="00271474" w:rsidP="00907AF0">
            <w:pPr>
              <w:pStyle w:val="Header"/>
              <w:rPr>
                <w:rFonts w:ascii="Arial" w:hAnsi="Arial" w:cs="Arial"/>
                <w:b/>
                <w:bCs/>
              </w:rPr>
            </w:pPr>
            <w:r w:rsidRPr="00987240">
              <w:rPr>
                <w:rFonts w:ascii="Arial" w:hAnsi="Arial" w:cs="Arial"/>
                <w:b/>
                <w:bCs/>
              </w:rPr>
              <w:t>Reason for Revision</w:t>
            </w:r>
          </w:p>
        </w:tc>
        <w:tc>
          <w:tcPr>
            <w:tcW w:w="7560" w:type="dxa"/>
            <w:gridSpan w:val="2"/>
            <w:vAlign w:val="center"/>
          </w:tcPr>
          <w:p w14:paraId="391DD556" w14:textId="5297FC7E" w:rsidR="00271474" w:rsidRPr="00987240" w:rsidRDefault="00271474" w:rsidP="00907AF0">
            <w:pPr>
              <w:pStyle w:val="NormalArial"/>
              <w:tabs>
                <w:tab w:val="left" w:pos="432"/>
              </w:tabs>
              <w:spacing w:before="120"/>
              <w:ind w:left="432" w:hanging="432"/>
              <w:rPr>
                <w:rFonts w:cs="Arial"/>
                <w:color w:val="000000"/>
              </w:rPr>
            </w:pPr>
            <w:r w:rsidRPr="00987240">
              <w:rPr>
                <w:rFonts w:cs="Arial"/>
              </w:rPr>
              <w:object w:dxaOrig="1440" w:dyaOrig="1440" w14:anchorId="050279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987240">
              <w:rPr>
                <w:rFonts w:cs="Arial"/>
              </w:rPr>
              <w:t xml:space="preserve">  </w:t>
            </w:r>
            <w:hyperlink r:id="rId11" w:history="1">
              <w:r w:rsidRPr="00987240">
                <w:rPr>
                  <w:rStyle w:val="Hyperlink"/>
                  <w:rFonts w:cs="Arial"/>
                </w:rPr>
                <w:t>Strategic Plan</w:t>
              </w:r>
            </w:hyperlink>
            <w:r w:rsidRPr="00987240">
              <w:rPr>
                <w:rFonts w:cs="Arial"/>
                <w:color w:val="000000"/>
              </w:rPr>
              <w:t xml:space="preserve"> Objective 1 – Be an industry leader for grid reliability and resilience</w:t>
            </w:r>
          </w:p>
          <w:p w14:paraId="488E0FB2" w14:textId="03B26222" w:rsidR="00271474" w:rsidRPr="00987240" w:rsidRDefault="00271474" w:rsidP="00907AF0">
            <w:pPr>
              <w:pStyle w:val="NormalArial"/>
              <w:tabs>
                <w:tab w:val="left" w:pos="432"/>
              </w:tabs>
              <w:spacing w:before="120"/>
              <w:ind w:left="432" w:hanging="432"/>
              <w:rPr>
                <w:rFonts w:cs="Arial"/>
                <w:color w:val="000000"/>
              </w:rPr>
            </w:pPr>
            <w:r w:rsidRPr="00987240">
              <w:rPr>
                <w:rFonts w:cs="Arial"/>
              </w:rPr>
              <w:object w:dxaOrig="1440" w:dyaOrig="1440" w14:anchorId="4AF07DC8">
                <v:shape id="_x0000_i1039" type="#_x0000_t75" style="width:15.75pt;height:15pt" o:ole="">
                  <v:imagedata r:id="rId9" o:title=""/>
                </v:shape>
                <w:control r:id="rId12" w:name="TextBox17" w:shapeid="_x0000_i1039"/>
              </w:object>
            </w:r>
            <w:r w:rsidRPr="00987240">
              <w:rPr>
                <w:rFonts w:cs="Arial"/>
              </w:rPr>
              <w:t xml:space="preserve">  </w:t>
            </w:r>
            <w:hyperlink r:id="rId13" w:history="1">
              <w:r w:rsidRPr="00987240">
                <w:rPr>
                  <w:rStyle w:val="Hyperlink"/>
                  <w:rFonts w:cs="Arial"/>
                </w:rPr>
                <w:t>Strategic Plan</w:t>
              </w:r>
            </w:hyperlink>
            <w:r w:rsidRPr="00987240">
              <w:rPr>
                <w:rFonts w:cs="Arial"/>
                <w:color w:val="000000"/>
              </w:rPr>
              <w:t xml:space="preserve"> Objective 2 - Enhance the ERCOT region’s economic competitiveness with respect to trends in wholesale power rates and retail electricity prices to consumers</w:t>
            </w:r>
          </w:p>
          <w:p w14:paraId="0CFCF622" w14:textId="58F7ED96" w:rsidR="00271474" w:rsidRPr="00987240" w:rsidRDefault="00271474" w:rsidP="00907AF0">
            <w:pPr>
              <w:pStyle w:val="NormalArial"/>
              <w:spacing w:before="120"/>
              <w:ind w:left="432" w:hanging="432"/>
              <w:rPr>
                <w:rFonts w:cs="Arial"/>
                <w:color w:val="000000"/>
              </w:rPr>
            </w:pPr>
            <w:r w:rsidRPr="00987240">
              <w:rPr>
                <w:rFonts w:cs="Arial"/>
              </w:rPr>
              <w:object w:dxaOrig="1440" w:dyaOrig="1440" w14:anchorId="07163CD9">
                <v:shape id="_x0000_i1041" type="#_x0000_t75" style="width:15.75pt;height:15pt" o:ole="">
                  <v:imagedata r:id="rId9" o:title=""/>
                </v:shape>
                <w:control r:id="rId14" w:name="TextBox122" w:shapeid="_x0000_i1041"/>
              </w:object>
            </w:r>
            <w:r w:rsidRPr="00987240">
              <w:rPr>
                <w:rFonts w:cs="Arial"/>
              </w:rPr>
              <w:t xml:space="preserve">  </w:t>
            </w:r>
            <w:hyperlink r:id="rId15" w:history="1">
              <w:r w:rsidRPr="00987240">
                <w:rPr>
                  <w:rStyle w:val="Hyperlink"/>
                  <w:rFonts w:cs="Arial"/>
                </w:rPr>
                <w:t>Strategic Plan</w:t>
              </w:r>
            </w:hyperlink>
            <w:r w:rsidRPr="00987240">
              <w:rPr>
                <w:rFonts w:cs="Arial"/>
                <w:color w:val="000000"/>
              </w:rPr>
              <w:t xml:space="preserve"> Objective 3 - Advance ERCOT, Inc. as an independent leading industry expert and an </w:t>
            </w:r>
            <w:proofErr w:type="gramStart"/>
            <w:r w:rsidRPr="00987240">
              <w:rPr>
                <w:rFonts w:cs="Arial"/>
                <w:color w:val="000000"/>
              </w:rPr>
              <w:t>employer</w:t>
            </w:r>
            <w:proofErr w:type="gramEnd"/>
            <w:r w:rsidRPr="00987240">
              <w:rPr>
                <w:rFonts w:cs="Arial"/>
                <w:color w:val="000000"/>
              </w:rPr>
              <w:t xml:space="preserve"> of choice by fostering innovation, investing in our people, and emphasizing the importance of our mission</w:t>
            </w:r>
          </w:p>
          <w:p w14:paraId="5F7B415A" w14:textId="411E76D2" w:rsidR="00271474" w:rsidRPr="00987240" w:rsidRDefault="00271474" w:rsidP="00907AF0">
            <w:pPr>
              <w:pStyle w:val="NormalArial"/>
              <w:spacing w:before="120"/>
              <w:rPr>
                <w:rFonts w:cs="Arial"/>
                <w:iCs/>
                <w:kern w:val="24"/>
              </w:rPr>
            </w:pPr>
            <w:r w:rsidRPr="00987240">
              <w:rPr>
                <w:rFonts w:cs="Arial"/>
              </w:rPr>
              <w:object w:dxaOrig="1440" w:dyaOrig="1440" w14:anchorId="7B29067A">
                <v:shape id="_x0000_i1043" type="#_x0000_t75" style="width:15.75pt;height:15pt" o:ole="">
                  <v:imagedata r:id="rId16" o:title=""/>
                </v:shape>
                <w:control r:id="rId17" w:name="TextBox13" w:shapeid="_x0000_i1043"/>
              </w:object>
            </w:r>
            <w:r w:rsidRPr="00987240">
              <w:rPr>
                <w:rFonts w:cs="Arial"/>
              </w:rPr>
              <w:t xml:space="preserve">  </w:t>
            </w:r>
            <w:r w:rsidRPr="00987240">
              <w:rPr>
                <w:rFonts w:cs="Arial"/>
                <w:iCs/>
                <w:kern w:val="24"/>
              </w:rPr>
              <w:t>General system and/or process improvement(s)</w:t>
            </w:r>
          </w:p>
          <w:p w14:paraId="16871315" w14:textId="5EE69B19" w:rsidR="00271474" w:rsidRPr="00987240" w:rsidRDefault="00271474" w:rsidP="00907AF0">
            <w:pPr>
              <w:pStyle w:val="NormalArial"/>
              <w:spacing w:before="120"/>
              <w:rPr>
                <w:rFonts w:cs="Arial"/>
                <w:iCs/>
                <w:kern w:val="24"/>
              </w:rPr>
            </w:pPr>
            <w:r w:rsidRPr="00987240">
              <w:rPr>
                <w:rFonts w:cs="Arial"/>
              </w:rPr>
              <w:object w:dxaOrig="1440" w:dyaOrig="1440" w14:anchorId="6FEA789E">
                <v:shape id="_x0000_i1045" type="#_x0000_t75" style="width:15.75pt;height:15pt" o:ole="">
                  <v:imagedata r:id="rId9" o:title=""/>
                </v:shape>
                <w:control r:id="rId18" w:name="TextBox14" w:shapeid="_x0000_i1045"/>
              </w:object>
            </w:r>
            <w:r w:rsidRPr="00987240">
              <w:rPr>
                <w:rFonts w:cs="Arial"/>
              </w:rPr>
              <w:t xml:space="preserve">  </w:t>
            </w:r>
            <w:r w:rsidRPr="00987240">
              <w:rPr>
                <w:rFonts w:cs="Arial"/>
                <w:iCs/>
                <w:kern w:val="24"/>
              </w:rPr>
              <w:t>Regulatory requirements</w:t>
            </w:r>
          </w:p>
          <w:p w14:paraId="56F3C9FE" w14:textId="64E12CB0" w:rsidR="00271474" w:rsidRPr="00987240" w:rsidRDefault="00271474" w:rsidP="00907AF0">
            <w:pPr>
              <w:pStyle w:val="NormalArial"/>
              <w:spacing w:before="120"/>
              <w:rPr>
                <w:rFonts w:cs="Arial"/>
                <w:color w:val="000000"/>
              </w:rPr>
            </w:pPr>
            <w:r w:rsidRPr="00987240">
              <w:rPr>
                <w:rFonts w:cs="Arial"/>
              </w:rPr>
              <w:lastRenderedPageBreak/>
              <w:object w:dxaOrig="1440" w:dyaOrig="1440" w14:anchorId="112240CF">
                <v:shape id="_x0000_i1047" type="#_x0000_t75" style="width:15.75pt;height:15pt" o:ole="">
                  <v:imagedata r:id="rId9" o:title=""/>
                </v:shape>
                <w:control r:id="rId19" w:name="TextBox15" w:shapeid="_x0000_i1047"/>
              </w:object>
            </w:r>
            <w:r w:rsidRPr="00987240">
              <w:rPr>
                <w:rFonts w:cs="Arial"/>
              </w:rPr>
              <w:t xml:space="preserve">  </w:t>
            </w:r>
            <w:r w:rsidRPr="00987240">
              <w:rPr>
                <w:rFonts w:cs="Arial"/>
                <w:color w:val="000000"/>
              </w:rPr>
              <w:t>ERCOT Board/PUCT Directive</w:t>
            </w:r>
          </w:p>
          <w:p w14:paraId="61990C68" w14:textId="77777777" w:rsidR="00271474" w:rsidRPr="00987240" w:rsidRDefault="00271474" w:rsidP="00907AF0">
            <w:pPr>
              <w:pStyle w:val="NormalArial"/>
              <w:rPr>
                <w:rFonts w:cs="Arial"/>
                <w:i/>
              </w:rPr>
            </w:pPr>
          </w:p>
          <w:p w14:paraId="477DEAA4" w14:textId="3DE51414" w:rsidR="007E7F41" w:rsidRPr="000020AD" w:rsidRDefault="00271474" w:rsidP="000020AD">
            <w:pPr>
              <w:pStyle w:val="NormalArial"/>
              <w:spacing w:after="120"/>
              <w:rPr>
                <w:rFonts w:cs="Arial"/>
                <w:i/>
                <w:sz w:val="18"/>
                <w:szCs w:val="18"/>
              </w:rPr>
            </w:pPr>
            <w:r w:rsidRPr="000B0327">
              <w:rPr>
                <w:rFonts w:cs="Arial"/>
                <w:i/>
                <w:sz w:val="18"/>
                <w:szCs w:val="18"/>
              </w:rPr>
              <w:t xml:space="preserve">(please select ONLY ONE – if more than one </w:t>
            </w:r>
            <w:proofErr w:type="gramStart"/>
            <w:r w:rsidRPr="000B0327">
              <w:rPr>
                <w:rFonts w:cs="Arial"/>
                <w:i/>
                <w:sz w:val="18"/>
                <w:szCs w:val="18"/>
              </w:rPr>
              <w:t>apply</w:t>
            </w:r>
            <w:proofErr w:type="gramEnd"/>
            <w:r w:rsidRPr="000B0327">
              <w:rPr>
                <w:rFonts w:cs="Arial"/>
                <w:i/>
                <w:sz w:val="18"/>
                <w:szCs w:val="18"/>
              </w:rPr>
              <w:t>, please select the ONE that is most relevant)</w:t>
            </w:r>
          </w:p>
        </w:tc>
      </w:tr>
      <w:tr w:rsidR="00271474" w:rsidRPr="00987240" w14:paraId="7E70CF44" w14:textId="77777777" w:rsidTr="00BB1C5D">
        <w:trPr>
          <w:trHeight w:val="518"/>
        </w:trPr>
        <w:tc>
          <w:tcPr>
            <w:tcW w:w="2880" w:type="dxa"/>
            <w:gridSpan w:val="2"/>
            <w:shd w:val="clear" w:color="auto" w:fill="FFFFFF"/>
            <w:vAlign w:val="center"/>
          </w:tcPr>
          <w:p w14:paraId="336E0E73" w14:textId="77777777" w:rsidR="00271474" w:rsidRPr="00987240" w:rsidRDefault="00271474" w:rsidP="00907AF0">
            <w:pPr>
              <w:pStyle w:val="Header"/>
              <w:spacing w:before="120" w:after="120"/>
              <w:rPr>
                <w:rFonts w:ascii="Arial" w:hAnsi="Arial" w:cs="Arial"/>
                <w:b/>
                <w:bCs/>
              </w:rPr>
            </w:pPr>
            <w:r w:rsidRPr="00987240">
              <w:rPr>
                <w:rFonts w:ascii="Arial" w:hAnsi="Arial" w:cs="Arial"/>
                <w:b/>
                <w:bCs/>
              </w:rPr>
              <w:lastRenderedPageBreak/>
              <w:t>Justification of Reason for Revision and Market Impacts</w:t>
            </w:r>
          </w:p>
        </w:tc>
        <w:tc>
          <w:tcPr>
            <w:tcW w:w="7560" w:type="dxa"/>
            <w:gridSpan w:val="2"/>
            <w:vAlign w:val="center"/>
          </w:tcPr>
          <w:p w14:paraId="202D21A7" w14:textId="0057E4FF" w:rsidR="00271474" w:rsidRPr="00987240" w:rsidRDefault="00271474" w:rsidP="00907AF0">
            <w:pPr>
              <w:pStyle w:val="NormalArial"/>
              <w:spacing w:before="120" w:after="120"/>
              <w:rPr>
                <w:rFonts w:cs="Arial"/>
                <w:iCs/>
                <w:kern w:val="24"/>
              </w:rPr>
            </w:pPr>
            <w:r w:rsidRPr="00987240">
              <w:rPr>
                <w:rFonts w:cs="Arial"/>
              </w:rPr>
              <w:t xml:space="preserve">This </w:t>
            </w:r>
            <w:r w:rsidR="00E779C2">
              <w:rPr>
                <w:rFonts w:cs="Arial"/>
              </w:rPr>
              <w:t>SMOG</w:t>
            </w:r>
            <w:r w:rsidRPr="00987240">
              <w:rPr>
                <w:rFonts w:cs="Arial"/>
              </w:rPr>
              <w:t xml:space="preserve">RR is published for transparency and to standardize the approval process for all binding </w:t>
            </w:r>
            <w:proofErr w:type="gramStart"/>
            <w:r w:rsidRPr="00987240">
              <w:rPr>
                <w:rFonts w:cs="Arial"/>
              </w:rPr>
              <w:t>language</w:t>
            </w:r>
            <w:proofErr w:type="gramEnd"/>
            <w:r w:rsidRPr="00987240">
              <w:rPr>
                <w:rFonts w:cs="Arial"/>
              </w:rPr>
              <w:t xml:space="preserve">.  </w:t>
            </w:r>
          </w:p>
        </w:tc>
      </w:tr>
      <w:tr w:rsidR="00BB1C5D" w:rsidRPr="00987240" w14:paraId="6956C0FF" w14:textId="77777777" w:rsidTr="00BB1C5D">
        <w:trPr>
          <w:trHeight w:val="518"/>
        </w:trPr>
        <w:tc>
          <w:tcPr>
            <w:tcW w:w="2880" w:type="dxa"/>
            <w:gridSpan w:val="2"/>
            <w:shd w:val="clear" w:color="auto" w:fill="FFFFFF"/>
            <w:vAlign w:val="center"/>
          </w:tcPr>
          <w:p w14:paraId="2EF48ED2" w14:textId="73D86CF1" w:rsidR="00BB1C5D" w:rsidRPr="00BB1C5D" w:rsidRDefault="00BB1C5D" w:rsidP="00BB1C5D">
            <w:pPr>
              <w:pStyle w:val="Header"/>
              <w:spacing w:before="120" w:after="120"/>
              <w:rPr>
                <w:rFonts w:ascii="Arial" w:hAnsi="Arial" w:cs="Arial"/>
                <w:b/>
                <w:bCs/>
              </w:rPr>
            </w:pPr>
            <w:r w:rsidRPr="00BB1C5D">
              <w:rPr>
                <w:rFonts w:ascii="Arial" w:hAnsi="Arial" w:cs="Arial"/>
                <w:b/>
                <w:bCs/>
              </w:rPr>
              <w:t>WMS Decision</w:t>
            </w:r>
          </w:p>
        </w:tc>
        <w:tc>
          <w:tcPr>
            <w:tcW w:w="7560" w:type="dxa"/>
            <w:gridSpan w:val="2"/>
            <w:vAlign w:val="center"/>
          </w:tcPr>
          <w:p w14:paraId="7717DBC3" w14:textId="79FA2B23" w:rsidR="00BB1C5D" w:rsidRPr="00BB1C5D" w:rsidRDefault="00BB1C5D" w:rsidP="00BB1C5D">
            <w:pPr>
              <w:pStyle w:val="NormalArial"/>
              <w:spacing w:before="120" w:after="120"/>
              <w:rPr>
                <w:rFonts w:cs="Arial"/>
              </w:rPr>
            </w:pPr>
            <w:r w:rsidRPr="00BB1C5D">
              <w:rPr>
                <w:rFonts w:cs="Arial"/>
                <w:iCs/>
                <w:kern w:val="24"/>
              </w:rPr>
              <w:t xml:space="preserve">On 5/7/25, WMS voted unanimously to recommend </w:t>
            </w:r>
            <w:proofErr w:type="gramStart"/>
            <w:r w:rsidRPr="00BB1C5D">
              <w:rPr>
                <w:rFonts w:cs="Arial"/>
                <w:iCs/>
                <w:kern w:val="24"/>
              </w:rPr>
              <w:t>approval</w:t>
            </w:r>
            <w:proofErr w:type="gramEnd"/>
            <w:r w:rsidRPr="00BB1C5D">
              <w:rPr>
                <w:rFonts w:cs="Arial"/>
                <w:iCs/>
                <w:kern w:val="24"/>
              </w:rPr>
              <w:t xml:space="preserve"> of </w:t>
            </w:r>
            <w:r>
              <w:rPr>
                <w:rFonts w:cs="Arial"/>
                <w:iCs/>
                <w:kern w:val="24"/>
              </w:rPr>
              <w:t>SMOGRR032</w:t>
            </w:r>
            <w:r w:rsidRPr="00BB1C5D">
              <w:rPr>
                <w:rFonts w:cs="Arial"/>
                <w:iCs/>
                <w:kern w:val="24"/>
              </w:rPr>
              <w:t xml:space="preserve"> as submitted.  All Market Segments participated in the vote.</w:t>
            </w:r>
          </w:p>
        </w:tc>
      </w:tr>
      <w:tr w:rsidR="00BB1C5D" w:rsidRPr="00987240" w14:paraId="5129815A" w14:textId="77777777" w:rsidTr="00907AF0">
        <w:trPr>
          <w:trHeight w:val="518"/>
        </w:trPr>
        <w:tc>
          <w:tcPr>
            <w:tcW w:w="2880" w:type="dxa"/>
            <w:gridSpan w:val="2"/>
            <w:tcBorders>
              <w:bottom w:val="single" w:sz="4" w:space="0" w:color="auto"/>
            </w:tcBorders>
            <w:shd w:val="clear" w:color="auto" w:fill="FFFFFF"/>
            <w:vAlign w:val="center"/>
          </w:tcPr>
          <w:p w14:paraId="4E79B2A5" w14:textId="14828F1C" w:rsidR="00BB1C5D" w:rsidRPr="00BB1C5D" w:rsidRDefault="00BB1C5D" w:rsidP="00BB1C5D">
            <w:pPr>
              <w:pStyle w:val="Header"/>
              <w:spacing w:before="120" w:after="120"/>
              <w:rPr>
                <w:rFonts w:ascii="Arial" w:hAnsi="Arial" w:cs="Arial"/>
                <w:b/>
                <w:bCs/>
              </w:rPr>
            </w:pPr>
            <w:r w:rsidRPr="00BB1C5D">
              <w:rPr>
                <w:rFonts w:ascii="Arial" w:hAnsi="Arial" w:cs="Arial"/>
                <w:b/>
                <w:bCs/>
              </w:rPr>
              <w:t>Summary of WMS Discussion</w:t>
            </w:r>
          </w:p>
        </w:tc>
        <w:tc>
          <w:tcPr>
            <w:tcW w:w="7560" w:type="dxa"/>
            <w:gridSpan w:val="2"/>
            <w:tcBorders>
              <w:bottom w:val="single" w:sz="4" w:space="0" w:color="auto"/>
            </w:tcBorders>
            <w:vAlign w:val="center"/>
          </w:tcPr>
          <w:p w14:paraId="2DC74832" w14:textId="3A354C41" w:rsidR="00BB1C5D" w:rsidRPr="00BB1C5D" w:rsidRDefault="00BB1C5D" w:rsidP="00BB1C5D">
            <w:pPr>
              <w:pStyle w:val="NormalArial"/>
              <w:spacing w:before="120" w:after="120"/>
              <w:rPr>
                <w:rFonts w:cs="Arial"/>
              </w:rPr>
            </w:pPr>
            <w:r w:rsidRPr="00BB1C5D">
              <w:rPr>
                <w:rFonts w:cs="Arial"/>
                <w:iCs/>
                <w:kern w:val="24"/>
              </w:rPr>
              <w:t xml:space="preserve">On 5/7/25, ERCOT Staff provided an overview of </w:t>
            </w:r>
            <w:r>
              <w:rPr>
                <w:rFonts w:cs="Arial"/>
                <w:iCs/>
                <w:kern w:val="24"/>
              </w:rPr>
              <w:t>SMOGRR032</w:t>
            </w:r>
            <w:r w:rsidRPr="00BB1C5D">
              <w:rPr>
                <w:rFonts w:cs="Arial"/>
                <w:iCs/>
                <w:kern w:val="24"/>
              </w:rPr>
              <w:t>.</w:t>
            </w:r>
          </w:p>
        </w:tc>
      </w:tr>
    </w:tbl>
    <w:p w14:paraId="48CC6E78" w14:textId="77777777" w:rsidR="00271474" w:rsidRDefault="00271474" w:rsidP="0027147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350BE" w:rsidRPr="006F5051" w14:paraId="16DA9BE7" w14:textId="77777777" w:rsidTr="00E665A2">
        <w:trPr>
          <w:trHeight w:val="432"/>
        </w:trPr>
        <w:tc>
          <w:tcPr>
            <w:tcW w:w="10440" w:type="dxa"/>
            <w:gridSpan w:val="2"/>
            <w:shd w:val="clear" w:color="auto" w:fill="FFFFFF"/>
            <w:vAlign w:val="center"/>
          </w:tcPr>
          <w:p w14:paraId="5449309B" w14:textId="77777777" w:rsidR="00E350BE" w:rsidRPr="006F5051" w:rsidRDefault="00E350BE" w:rsidP="00E665A2">
            <w:pPr>
              <w:ind w:hanging="2"/>
              <w:jc w:val="center"/>
              <w:rPr>
                <w:rFonts w:ascii="Arial" w:hAnsi="Arial"/>
                <w:b/>
              </w:rPr>
            </w:pPr>
            <w:r w:rsidRPr="006F5051">
              <w:rPr>
                <w:rFonts w:ascii="Arial" w:hAnsi="Arial"/>
                <w:b/>
              </w:rPr>
              <w:t>Opinions</w:t>
            </w:r>
          </w:p>
        </w:tc>
      </w:tr>
      <w:tr w:rsidR="00E350BE" w:rsidRPr="006F5051" w14:paraId="4880D09E" w14:textId="77777777" w:rsidTr="00E665A2">
        <w:trPr>
          <w:trHeight w:val="432"/>
        </w:trPr>
        <w:tc>
          <w:tcPr>
            <w:tcW w:w="2880" w:type="dxa"/>
            <w:shd w:val="clear" w:color="auto" w:fill="FFFFFF"/>
            <w:vAlign w:val="center"/>
          </w:tcPr>
          <w:p w14:paraId="5B9BAE7B" w14:textId="77777777" w:rsidR="00E350BE" w:rsidRPr="006F5051" w:rsidRDefault="00E350BE" w:rsidP="00E665A2">
            <w:pPr>
              <w:tabs>
                <w:tab w:val="center" w:pos="4320"/>
                <w:tab w:val="right" w:pos="8640"/>
              </w:tabs>
              <w:spacing w:before="120" w:after="120"/>
              <w:ind w:hanging="2"/>
              <w:rPr>
                <w:rFonts w:ascii="Arial" w:hAnsi="Arial"/>
                <w:b/>
                <w:bCs/>
              </w:rPr>
            </w:pPr>
            <w:r w:rsidRPr="006F5051">
              <w:rPr>
                <w:rFonts w:ascii="Arial" w:hAnsi="Arial"/>
                <w:b/>
                <w:bCs/>
              </w:rPr>
              <w:t>Credit Review</w:t>
            </w:r>
          </w:p>
        </w:tc>
        <w:tc>
          <w:tcPr>
            <w:tcW w:w="7560" w:type="dxa"/>
            <w:vAlign w:val="center"/>
          </w:tcPr>
          <w:p w14:paraId="7E817C0C" w14:textId="77777777" w:rsidR="00E350BE" w:rsidRPr="006F5051" w:rsidRDefault="00E350BE" w:rsidP="00E665A2">
            <w:pPr>
              <w:spacing w:before="120" w:after="120"/>
              <w:ind w:hanging="2"/>
              <w:rPr>
                <w:rFonts w:ascii="Arial" w:hAnsi="Arial"/>
              </w:rPr>
            </w:pPr>
            <w:r w:rsidRPr="006F5051">
              <w:rPr>
                <w:rFonts w:ascii="Arial" w:hAnsi="Arial"/>
                <w:color w:val="000000"/>
              </w:rPr>
              <w:t xml:space="preserve">Not </w:t>
            </w:r>
            <w:r>
              <w:rPr>
                <w:rFonts w:ascii="Arial" w:hAnsi="Arial"/>
                <w:color w:val="000000"/>
              </w:rPr>
              <w:t>a</w:t>
            </w:r>
            <w:r w:rsidRPr="006F5051">
              <w:rPr>
                <w:rFonts w:ascii="Arial" w:hAnsi="Arial"/>
                <w:color w:val="000000"/>
              </w:rPr>
              <w:t>pplicable</w:t>
            </w:r>
          </w:p>
        </w:tc>
      </w:tr>
      <w:tr w:rsidR="00E350BE" w:rsidRPr="006F5051" w14:paraId="393F2AD0" w14:textId="77777777" w:rsidTr="00E665A2">
        <w:trPr>
          <w:trHeight w:val="432"/>
        </w:trPr>
        <w:tc>
          <w:tcPr>
            <w:tcW w:w="2880" w:type="dxa"/>
            <w:shd w:val="clear" w:color="auto" w:fill="FFFFFF"/>
            <w:vAlign w:val="center"/>
          </w:tcPr>
          <w:p w14:paraId="10D02BC5" w14:textId="77777777" w:rsidR="00E350BE" w:rsidRPr="006F5051" w:rsidRDefault="00E350BE" w:rsidP="00E665A2">
            <w:pPr>
              <w:tabs>
                <w:tab w:val="center" w:pos="4320"/>
                <w:tab w:val="right" w:pos="8640"/>
              </w:tabs>
              <w:spacing w:before="120" w:after="120"/>
              <w:ind w:hanging="2"/>
              <w:rPr>
                <w:rFonts w:ascii="Arial" w:hAnsi="Arial"/>
                <w:b/>
                <w:bCs/>
              </w:rPr>
            </w:pPr>
            <w:r w:rsidRPr="006F5051">
              <w:rPr>
                <w:rFonts w:ascii="Arial" w:hAnsi="Arial"/>
                <w:b/>
                <w:bCs/>
              </w:rPr>
              <w:t>Independent Market Monitor Opinion</w:t>
            </w:r>
          </w:p>
        </w:tc>
        <w:tc>
          <w:tcPr>
            <w:tcW w:w="7560" w:type="dxa"/>
            <w:vAlign w:val="center"/>
          </w:tcPr>
          <w:p w14:paraId="1D2BED66" w14:textId="77777777" w:rsidR="00E350BE" w:rsidRPr="006F5051" w:rsidRDefault="00E350BE" w:rsidP="00E665A2">
            <w:pPr>
              <w:spacing w:before="120" w:after="120"/>
              <w:ind w:hanging="2"/>
              <w:rPr>
                <w:rFonts w:ascii="Arial" w:hAnsi="Arial"/>
                <w:b/>
                <w:bCs/>
              </w:rPr>
            </w:pPr>
            <w:r w:rsidRPr="006F5051">
              <w:rPr>
                <w:rFonts w:ascii="Arial" w:hAnsi="Arial"/>
              </w:rPr>
              <w:t>To be determined</w:t>
            </w:r>
          </w:p>
        </w:tc>
      </w:tr>
      <w:tr w:rsidR="00E350BE" w:rsidRPr="006F5051" w14:paraId="04FBE0D9" w14:textId="77777777" w:rsidTr="00E665A2">
        <w:trPr>
          <w:trHeight w:val="432"/>
        </w:trPr>
        <w:tc>
          <w:tcPr>
            <w:tcW w:w="2880" w:type="dxa"/>
            <w:shd w:val="clear" w:color="auto" w:fill="FFFFFF"/>
            <w:vAlign w:val="center"/>
          </w:tcPr>
          <w:p w14:paraId="475A2F59" w14:textId="77777777" w:rsidR="00E350BE" w:rsidRPr="006F5051" w:rsidRDefault="00E350BE" w:rsidP="00E665A2">
            <w:pPr>
              <w:tabs>
                <w:tab w:val="center" w:pos="4320"/>
                <w:tab w:val="right" w:pos="8640"/>
              </w:tabs>
              <w:spacing w:before="120" w:after="120"/>
              <w:ind w:hanging="2"/>
              <w:rPr>
                <w:rFonts w:ascii="Arial" w:hAnsi="Arial"/>
                <w:b/>
                <w:bCs/>
              </w:rPr>
            </w:pPr>
            <w:r w:rsidRPr="006F5051">
              <w:rPr>
                <w:rFonts w:ascii="Arial" w:hAnsi="Arial"/>
                <w:b/>
                <w:bCs/>
              </w:rPr>
              <w:t>ERCOT Opinion</w:t>
            </w:r>
          </w:p>
        </w:tc>
        <w:tc>
          <w:tcPr>
            <w:tcW w:w="7560" w:type="dxa"/>
            <w:vAlign w:val="center"/>
          </w:tcPr>
          <w:p w14:paraId="69D7559A" w14:textId="77777777" w:rsidR="00E350BE" w:rsidRPr="006F5051" w:rsidRDefault="00E350BE" w:rsidP="00E665A2">
            <w:pPr>
              <w:spacing w:before="120" w:after="120"/>
              <w:ind w:hanging="2"/>
              <w:rPr>
                <w:rFonts w:ascii="Arial" w:hAnsi="Arial"/>
                <w:b/>
                <w:bCs/>
              </w:rPr>
            </w:pPr>
            <w:r w:rsidRPr="006F5051">
              <w:rPr>
                <w:rFonts w:ascii="Arial" w:hAnsi="Arial"/>
              </w:rPr>
              <w:t>To be determined</w:t>
            </w:r>
          </w:p>
        </w:tc>
      </w:tr>
      <w:tr w:rsidR="00E350BE" w:rsidRPr="006F5051" w14:paraId="1F27CE65" w14:textId="77777777" w:rsidTr="00E665A2">
        <w:trPr>
          <w:trHeight w:val="432"/>
        </w:trPr>
        <w:tc>
          <w:tcPr>
            <w:tcW w:w="2880" w:type="dxa"/>
            <w:shd w:val="clear" w:color="auto" w:fill="FFFFFF"/>
            <w:vAlign w:val="center"/>
          </w:tcPr>
          <w:p w14:paraId="4DED8786" w14:textId="77777777" w:rsidR="00E350BE" w:rsidRPr="006F5051" w:rsidRDefault="00E350BE" w:rsidP="00E665A2">
            <w:pPr>
              <w:tabs>
                <w:tab w:val="center" w:pos="4320"/>
                <w:tab w:val="right" w:pos="8640"/>
              </w:tabs>
              <w:spacing w:before="120" w:after="120"/>
              <w:ind w:hanging="2"/>
              <w:rPr>
                <w:rFonts w:ascii="Arial" w:hAnsi="Arial"/>
                <w:b/>
                <w:bCs/>
              </w:rPr>
            </w:pPr>
            <w:r w:rsidRPr="006F5051">
              <w:rPr>
                <w:rFonts w:ascii="Arial" w:hAnsi="Arial"/>
                <w:b/>
                <w:bCs/>
              </w:rPr>
              <w:t>ERCOT Market Impact Statement</w:t>
            </w:r>
          </w:p>
        </w:tc>
        <w:tc>
          <w:tcPr>
            <w:tcW w:w="7560" w:type="dxa"/>
            <w:vAlign w:val="center"/>
          </w:tcPr>
          <w:p w14:paraId="2C74FD57" w14:textId="77777777" w:rsidR="00E350BE" w:rsidRPr="006F5051" w:rsidRDefault="00E350BE" w:rsidP="00E665A2">
            <w:pPr>
              <w:spacing w:before="120" w:after="120"/>
              <w:ind w:hanging="2"/>
              <w:rPr>
                <w:rFonts w:ascii="Arial" w:hAnsi="Arial"/>
                <w:b/>
                <w:bCs/>
              </w:rPr>
            </w:pPr>
            <w:r w:rsidRPr="006F5051">
              <w:rPr>
                <w:rFonts w:ascii="Arial" w:hAnsi="Arial"/>
              </w:rPr>
              <w:t>To be determined</w:t>
            </w:r>
          </w:p>
        </w:tc>
      </w:tr>
    </w:tbl>
    <w:p w14:paraId="54ECCDAF" w14:textId="77777777" w:rsidR="00E350BE" w:rsidRPr="00987240" w:rsidRDefault="00E350BE" w:rsidP="0027147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71474" w:rsidRPr="00987240" w14:paraId="32F1989D" w14:textId="77777777" w:rsidTr="00907AF0">
        <w:trPr>
          <w:cantSplit/>
          <w:trHeight w:val="432"/>
        </w:trPr>
        <w:tc>
          <w:tcPr>
            <w:tcW w:w="10440" w:type="dxa"/>
            <w:gridSpan w:val="2"/>
            <w:tcBorders>
              <w:top w:val="single" w:sz="4" w:space="0" w:color="auto"/>
            </w:tcBorders>
            <w:shd w:val="clear" w:color="auto" w:fill="FFFFFF"/>
            <w:vAlign w:val="center"/>
          </w:tcPr>
          <w:p w14:paraId="65B6DAB7" w14:textId="77777777" w:rsidR="00271474" w:rsidRPr="00987240" w:rsidRDefault="00271474" w:rsidP="00907AF0">
            <w:pPr>
              <w:pStyle w:val="Header"/>
              <w:jc w:val="center"/>
              <w:rPr>
                <w:rFonts w:ascii="Arial" w:hAnsi="Arial" w:cs="Arial"/>
                <w:bCs/>
              </w:rPr>
            </w:pPr>
            <w:bookmarkStart w:id="0" w:name="_Hlk154568842"/>
            <w:r w:rsidRPr="00987240">
              <w:rPr>
                <w:rFonts w:ascii="Arial" w:hAnsi="Arial" w:cs="Arial"/>
              </w:rPr>
              <w:t>Sponsor</w:t>
            </w:r>
          </w:p>
        </w:tc>
      </w:tr>
      <w:tr w:rsidR="00271474" w:rsidRPr="00987240" w14:paraId="0BF5AC99" w14:textId="77777777" w:rsidTr="00907AF0">
        <w:trPr>
          <w:cantSplit/>
          <w:trHeight w:val="432"/>
        </w:trPr>
        <w:tc>
          <w:tcPr>
            <w:tcW w:w="2880" w:type="dxa"/>
            <w:shd w:val="clear" w:color="auto" w:fill="FFFFFF"/>
            <w:vAlign w:val="center"/>
          </w:tcPr>
          <w:p w14:paraId="79789BB8" w14:textId="77777777" w:rsidR="00271474" w:rsidRPr="00987240" w:rsidRDefault="00271474" w:rsidP="00907AF0">
            <w:pPr>
              <w:pStyle w:val="Header"/>
              <w:rPr>
                <w:rFonts w:ascii="Arial" w:hAnsi="Arial" w:cs="Arial"/>
                <w:b/>
                <w:bCs/>
              </w:rPr>
            </w:pPr>
            <w:r w:rsidRPr="00987240">
              <w:rPr>
                <w:rFonts w:ascii="Arial" w:hAnsi="Arial" w:cs="Arial"/>
                <w:b/>
                <w:bCs/>
              </w:rPr>
              <w:t>Name</w:t>
            </w:r>
          </w:p>
        </w:tc>
        <w:tc>
          <w:tcPr>
            <w:tcW w:w="7560" w:type="dxa"/>
            <w:vAlign w:val="center"/>
          </w:tcPr>
          <w:p w14:paraId="22FAD622" w14:textId="77777777" w:rsidR="00271474" w:rsidRPr="00987240" w:rsidRDefault="00271474" w:rsidP="00907AF0">
            <w:pPr>
              <w:pStyle w:val="NormalArial"/>
              <w:rPr>
                <w:rFonts w:cs="Arial"/>
              </w:rPr>
            </w:pPr>
            <w:r w:rsidRPr="00987240">
              <w:rPr>
                <w:rFonts w:cs="Arial"/>
              </w:rPr>
              <w:t>Ann Boren</w:t>
            </w:r>
          </w:p>
        </w:tc>
      </w:tr>
      <w:tr w:rsidR="00271474" w:rsidRPr="00987240" w14:paraId="69B3EAE6" w14:textId="77777777" w:rsidTr="00907AF0">
        <w:trPr>
          <w:cantSplit/>
          <w:trHeight w:val="432"/>
        </w:trPr>
        <w:tc>
          <w:tcPr>
            <w:tcW w:w="2880" w:type="dxa"/>
            <w:shd w:val="clear" w:color="auto" w:fill="FFFFFF"/>
            <w:vAlign w:val="center"/>
          </w:tcPr>
          <w:p w14:paraId="6AEB1FAE" w14:textId="77777777" w:rsidR="00271474" w:rsidRPr="00987240" w:rsidRDefault="00271474" w:rsidP="00907AF0">
            <w:pPr>
              <w:pStyle w:val="Header"/>
              <w:rPr>
                <w:rFonts w:ascii="Arial" w:hAnsi="Arial" w:cs="Arial"/>
                <w:b/>
                <w:bCs/>
              </w:rPr>
            </w:pPr>
            <w:r w:rsidRPr="00987240">
              <w:rPr>
                <w:rFonts w:ascii="Arial" w:hAnsi="Arial" w:cs="Arial"/>
                <w:b/>
                <w:bCs/>
              </w:rPr>
              <w:t>E-mail Address</w:t>
            </w:r>
          </w:p>
        </w:tc>
        <w:tc>
          <w:tcPr>
            <w:tcW w:w="7560" w:type="dxa"/>
            <w:vAlign w:val="center"/>
          </w:tcPr>
          <w:p w14:paraId="592B3598" w14:textId="77777777" w:rsidR="00271474" w:rsidRPr="00987240" w:rsidRDefault="00271474" w:rsidP="00907AF0">
            <w:pPr>
              <w:pStyle w:val="NormalArial"/>
              <w:rPr>
                <w:rFonts w:cs="Arial"/>
              </w:rPr>
            </w:pPr>
            <w:hyperlink r:id="rId20" w:history="1">
              <w:r w:rsidRPr="00987240">
                <w:rPr>
                  <w:rStyle w:val="Hyperlink"/>
                  <w:rFonts w:cs="Arial"/>
                </w:rPr>
                <w:t>Ann.Boren@ercot.com</w:t>
              </w:r>
            </w:hyperlink>
            <w:r w:rsidRPr="00987240">
              <w:rPr>
                <w:rFonts w:cs="Arial"/>
              </w:rPr>
              <w:t xml:space="preserve"> </w:t>
            </w:r>
          </w:p>
        </w:tc>
      </w:tr>
      <w:tr w:rsidR="00271474" w:rsidRPr="00987240" w14:paraId="7AD655D1" w14:textId="77777777" w:rsidTr="00907AF0">
        <w:trPr>
          <w:cantSplit/>
          <w:trHeight w:val="432"/>
        </w:trPr>
        <w:tc>
          <w:tcPr>
            <w:tcW w:w="2880" w:type="dxa"/>
            <w:shd w:val="clear" w:color="auto" w:fill="FFFFFF"/>
            <w:vAlign w:val="center"/>
          </w:tcPr>
          <w:p w14:paraId="36475BDD" w14:textId="77777777" w:rsidR="00271474" w:rsidRPr="00987240" w:rsidRDefault="00271474" w:rsidP="00907AF0">
            <w:pPr>
              <w:pStyle w:val="Header"/>
              <w:rPr>
                <w:rFonts w:ascii="Arial" w:hAnsi="Arial" w:cs="Arial"/>
                <w:b/>
                <w:bCs/>
              </w:rPr>
            </w:pPr>
            <w:r w:rsidRPr="00987240">
              <w:rPr>
                <w:rFonts w:ascii="Arial" w:hAnsi="Arial" w:cs="Arial"/>
                <w:b/>
                <w:bCs/>
              </w:rPr>
              <w:t>Company</w:t>
            </w:r>
          </w:p>
        </w:tc>
        <w:tc>
          <w:tcPr>
            <w:tcW w:w="7560" w:type="dxa"/>
            <w:vAlign w:val="center"/>
          </w:tcPr>
          <w:p w14:paraId="6A9BECBF" w14:textId="77777777" w:rsidR="00271474" w:rsidRPr="00987240" w:rsidRDefault="00271474" w:rsidP="00907AF0">
            <w:pPr>
              <w:pStyle w:val="NormalArial"/>
              <w:rPr>
                <w:rFonts w:cs="Arial"/>
              </w:rPr>
            </w:pPr>
            <w:r w:rsidRPr="00987240">
              <w:rPr>
                <w:rFonts w:cs="Arial"/>
              </w:rPr>
              <w:t>ERCOT</w:t>
            </w:r>
          </w:p>
        </w:tc>
      </w:tr>
      <w:tr w:rsidR="00271474" w:rsidRPr="00987240" w14:paraId="476EBDCF" w14:textId="77777777" w:rsidTr="00907AF0">
        <w:trPr>
          <w:cantSplit/>
          <w:trHeight w:val="432"/>
        </w:trPr>
        <w:tc>
          <w:tcPr>
            <w:tcW w:w="2880" w:type="dxa"/>
            <w:tcBorders>
              <w:bottom w:val="single" w:sz="4" w:space="0" w:color="auto"/>
            </w:tcBorders>
            <w:shd w:val="clear" w:color="auto" w:fill="FFFFFF"/>
            <w:vAlign w:val="center"/>
          </w:tcPr>
          <w:p w14:paraId="0BA72B7D" w14:textId="77777777" w:rsidR="00271474" w:rsidRPr="00987240" w:rsidRDefault="00271474" w:rsidP="00907AF0">
            <w:pPr>
              <w:pStyle w:val="Header"/>
              <w:rPr>
                <w:rFonts w:ascii="Arial" w:hAnsi="Arial" w:cs="Arial"/>
                <w:b/>
                <w:bCs/>
              </w:rPr>
            </w:pPr>
            <w:r w:rsidRPr="00987240">
              <w:rPr>
                <w:rFonts w:ascii="Arial" w:hAnsi="Arial" w:cs="Arial"/>
                <w:b/>
                <w:bCs/>
              </w:rPr>
              <w:t>Phone Number</w:t>
            </w:r>
          </w:p>
        </w:tc>
        <w:tc>
          <w:tcPr>
            <w:tcW w:w="7560" w:type="dxa"/>
            <w:tcBorders>
              <w:bottom w:val="single" w:sz="4" w:space="0" w:color="auto"/>
            </w:tcBorders>
            <w:vAlign w:val="center"/>
          </w:tcPr>
          <w:p w14:paraId="273C17EE" w14:textId="77777777" w:rsidR="00271474" w:rsidRPr="00987240" w:rsidRDefault="00271474" w:rsidP="00907AF0">
            <w:pPr>
              <w:pStyle w:val="NormalArial"/>
              <w:rPr>
                <w:rFonts w:cs="Arial"/>
              </w:rPr>
            </w:pPr>
            <w:r w:rsidRPr="00987240">
              <w:rPr>
                <w:rFonts w:cs="Arial"/>
              </w:rPr>
              <w:t>512-248-6465</w:t>
            </w:r>
          </w:p>
        </w:tc>
      </w:tr>
      <w:tr w:rsidR="00271474" w:rsidRPr="00987240" w14:paraId="4002B59E" w14:textId="77777777" w:rsidTr="00907AF0">
        <w:trPr>
          <w:cantSplit/>
          <w:trHeight w:val="432"/>
        </w:trPr>
        <w:tc>
          <w:tcPr>
            <w:tcW w:w="2880" w:type="dxa"/>
            <w:shd w:val="clear" w:color="auto" w:fill="FFFFFF"/>
            <w:vAlign w:val="center"/>
          </w:tcPr>
          <w:p w14:paraId="7E747873" w14:textId="77777777" w:rsidR="00271474" w:rsidRPr="00987240" w:rsidRDefault="00271474" w:rsidP="00907AF0">
            <w:pPr>
              <w:pStyle w:val="Header"/>
              <w:rPr>
                <w:rFonts w:ascii="Arial" w:hAnsi="Arial" w:cs="Arial"/>
                <w:b/>
                <w:bCs/>
              </w:rPr>
            </w:pPr>
            <w:r w:rsidRPr="00987240">
              <w:rPr>
                <w:rFonts w:ascii="Arial" w:hAnsi="Arial" w:cs="Arial"/>
                <w:b/>
                <w:bCs/>
              </w:rPr>
              <w:t>Cell Number</w:t>
            </w:r>
          </w:p>
        </w:tc>
        <w:tc>
          <w:tcPr>
            <w:tcW w:w="7560" w:type="dxa"/>
            <w:vAlign w:val="center"/>
          </w:tcPr>
          <w:p w14:paraId="553DD434" w14:textId="77777777" w:rsidR="00271474" w:rsidRPr="00987240" w:rsidRDefault="00271474" w:rsidP="00907AF0">
            <w:pPr>
              <w:pStyle w:val="NormalArial"/>
              <w:rPr>
                <w:rFonts w:cs="Arial"/>
              </w:rPr>
            </w:pPr>
          </w:p>
        </w:tc>
      </w:tr>
      <w:tr w:rsidR="00271474" w:rsidRPr="00987240" w14:paraId="37738221" w14:textId="77777777" w:rsidTr="00907AF0">
        <w:trPr>
          <w:cantSplit/>
          <w:trHeight w:val="432"/>
        </w:trPr>
        <w:tc>
          <w:tcPr>
            <w:tcW w:w="2880" w:type="dxa"/>
            <w:tcBorders>
              <w:bottom w:val="single" w:sz="4" w:space="0" w:color="auto"/>
            </w:tcBorders>
            <w:shd w:val="clear" w:color="auto" w:fill="FFFFFF"/>
            <w:vAlign w:val="center"/>
          </w:tcPr>
          <w:p w14:paraId="42FE495D" w14:textId="77777777" w:rsidR="00271474" w:rsidRPr="00987240" w:rsidRDefault="00271474" w:rsidP="00907AF0">
            <w:pPr>
              <w:pStyle w:val="Header"/>
              <w:rPr>
                <w:rFonts w:ascii="Arial" w:hAnsi="Arial" w:cs="Arial"/>
                <w:b/>
                <w:bCs/>
              </w:rPr>
            </w:pPr>
            <w:r w:rsidRPr="00987240">
              <w:rPr>
                <w:rFonts w:ascii="Arial" w:hAnsi="Arial" w:cs="Arial"/>
                <w:b/>
                <w:bCs/>
              </w:rPr>
              <w:t>Market Segment</w:t>
            </w:r>
          </w:p>
        </w:tc>
        <w:tc>
          <w:tcPr>
            <w:tcW w:w="7560" w:type="dxa"/>
            <w:tcBorders>
              <w:bottom w:val="single" w:sz="4" w:space="0" w:color="auto"/>
            </w:tcBorders>
            <w:vAlign w:val="center"/>
          </w:tcPr>
          <w:p w14:paraId="30513BE5" w14:textId="77777777" w:rsidR="00271474" w:rsidRPr="00987240" w:rsidRDefault="00271474" w:rsidP="00907AF0">
            <w:pPr>
              <w:pStyle w:val="NormalArial"/>
              <w:rPr>
                <w:rFonts w:cs="Arial"/>
              </w:rPr>
            </w:pPr>
            <w:r w:rsidRPr="00987240">
              <w:rPr>
                <w:rFonts w:cs="Arial"/>
              </w:rPr>
              <w:t>Not Applicable</w:t>
            </w:r>
          </w:p>
        </w:tc>
      </w:tr>
      <w:bookmarkEnd w:id="0"/>
    </w:tbl>
    <w:p w14:paraId="6553FFD5" w14:textId="77777777" w:rsidR="00271474" w:rsidRPr="00987240" w:rsidRDefault="00271474" w:rsidP="00271474">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271474" w:rsidRPr="00987240" w14:paraId="74458D12" w14:textId="77777777" w:rsidTr="00907AF0">
        <w:trPr>
          <w:cantSplit/>
          <w:trHeight w:val="432"/>
        </w:trPr>
        <w:tc>
          <w:tcPr>
            <w:tcW w:w="10440" w:type="dxa"/>
            <w:gridSpan w:val="2"/>
            <w:vAlign w:val="center"/>
          </w:tcPr>
          <w:p w14:paraId="628A7208" w14:textId="77777777" w:rsidR="00271474" w:rsidRPr="00987240" w:rsidRDefault="00271474" w:rsidP="00907AF0">
            <w:pPr>
              <w:pStyle w:val="NormalArial"/>
              <w:jc w:val="center"/>
              <w:rPr>
                <w:rFonts w:cs="Arial"/>
                <w:b/>
              </w:rPr>
            </w:pPr>
            <w:r w:rsidRPr="00987240">
              <w:rPr>
                <w:rFonts w:cs="Arial"/>
                <w:b/>
              </w:rPr>
              <w:t xml:space="preserve">Market </w:t>
            </w:r>
            <w:proofErr w:type="gramStart"/>
            <w:r w:rsidRPr="00987240">
              <w:rPr>
                <w:rFonts w:cs="Arial"/>
                <w:b/>
              </w:rPr>
              <w:t>Rules</w:t>
            </w:r>
            <w:proofErr w:type="gramEnd"/>
            <w:r w:rsidRPr="00987240">
              <w:rPr>
                <w:rFonts w:cs="Arial"/>
                <w:b/>
              </w:rPr>
              <w:t xml:space="preserve"> Staff Contact</w:t>
            </w:r>
          </w:p>
        </w:tc>
      </w:tr>
      <w:tr w:rsidR="00271474" w:rsidRPr="00987240" w14:paraId="0A9021C2" w14:textId="77777777" w:rsidTr="00907AF0">
        <w:trPr>
          <w:cantSplit/>
          <w:trHeight w:val="432"/>
        </w:trPr>
        <w:tc>
          <w:tcPr>
            <w:tcW w:w="2880" w:type="dxa"/>
            <w:vAlign w:val="center"/>
          </w:tcPr>
          <w:p w14:paraId="2B41E885" w14:textId="77777777" w:rsidR="00271474" w:rsidRPr="00987240" w:rsidRDefault="00271474" w:rsidP="00907AF0">
            <w:pPr>
              <w:pStyle w:val="NormalArial"/>
              <w:rPr>
                <w:rFonts w:cs="Arial"/>
                <w:b/>
              </w:rPr>
            </w:pPr>
            <w:r w:rsidRPr="00987240">
              <w:rPr>
                <w:rFonts w:cs="Arial"/>
                <w:b/>
              </w:rPr>
              <w:t>Name</w:t>
            </w:r>
          </w:p>
        </w:tc>
        <w:tc>
          <w:tcPr>
            <w:tcW w:w="7560" w:type="dxa"/>
            <w:vAlign w:val="center"/>
          </w:tcPr>
          <w:p w14:paraId="1A820F42" w14:textId="77777777" w:rsidR="00271474" w:rsidRPr="00987240" w:rsidRDefault="00271474" w:rsidP="00907AF0">
            <w:pPr>
              <w:pStyle w:val="NormalArial"/>
              <w:rPr>
                <w:rFonts w:cs="Arial"/>
              </w:rPr>
            </w:pPr>
            <w:r w:rsidRPr="00987240">
              <w:rPr>
                <w:rFonts w:cs="Arial"/>
              </w:rPr>
              <w:t>Brittney Albracht</w:t>
            </w:r>
          </w:p>
        </w:tc>
      </w:tr>
      <w:tr w:rsidR="00271474" w:rsidRPr="00987240" w14:paraId="22797EEE" w14:textId="77777777" w:rsidTr="00907AF0">
        <w:trPr>
          <w:cantSplit/>
          <w:trHeight w:val="432"/>
        </w:trPr>
        <w:tc>
          <w:tcPr>
            <w:tcW w:w="2880" w:type="dxa"/>
            <w:vAlign w:val="center"/>
          </w:tcPr>
          <w:p w14:paraId="566BCD97" w14:textId="77777777" w:rsidR="00271474" w:rsidRPr="00987240" w:rsidRDefault="00271474" w:rsidP="00907AF0">
            <w:pPr>
              <w:pStyle w:val="NormalArial"/>
              <w:rPr>
                <w:rFonts w:cs="Arial"/>
                <w:b/>
              </w:rPr>
            </w:pPr>
            <w:r w:rsidRPr="00987240">
              <w:rPr>
                <w:rFonts w:cs="Arial"/>
                <w:b/>
              </w:rPr>
              <w:t>E-Mail Address</w:t>
            </w:r>
          </w:p>
        </w:tc>
        <w:tc>
          <w:tcPr>
            <w:tcW w:w="7560" w:type="dxa"/>
            <w:vAlign w:val="center"/>
          </w:tcPr>
          <w:p w14:paraId="00BB09F4" w14:textId="77777777" w:rsidR="00271474" w:rsidRPr="00987240" w:rsidRDefault="00271474" w:rsidP="00907AF0">
            <w:pPr>
              <w:pStyle w:val="NormalArial"/>
              <w:rPr>
                <w:rFonts w:cs="Arial"/>
              </w:rPr>
            </w:pPr>
            <w:hyperlink r:id="rId21" w:history="1">
              <w:r w:rsidRPr="00987240">
                <w:rPr>
                  <w:rStyle w:val="Hyperlink"/>
                  <w:rFonts w:cs="Arial"/>
                </w:rPr>
                <w:t>Brittney.Albracht@ercot.com</w:t>
              </w:r>
            </w:hyperlink>
            <w:r w:rsidRPr="00987240">
              <w:rPr>
                <w:rFonts w:cs="Arial"/>
              </w:rPr>
              <w:t xml:space="preserve"> </w:t>
            </w:r>
          </w:p>
        </w:tc>
      </w:tr>
      <w:tr w:rsidR="00271474" w:rsidRPr="00987240" w14:paraId="2294F9C3" w14:textId="77777777" w:rsidTr="00907AF0">
        <w:trPr>
          <w:cantSplit/>
          <w:trHeight w:val="432"/>
        </w:trPr>
        <w:tc>
          <w:tcPr>
            <w:tcW w:w="2880" w:type="dxa"/>
            <w:vAlign w:val="center"/>
          </w:tcPr>
          <w:p w14:paraId="2A072729" w14:textId="77777777" w:rsidR="00271474" w:rsidRPr="00987240" w:rsidRDefault="00271474" w:rsidP="00907AF0">
            <w:pPr>
              <w:pStyle w:val="NormalArial"/>
              <w:rPr>
                <w:rFonts w:cs="Arial"/>
                <w:b/>
              </w:rPr>
            </w:pPr>
            <w:r w:rsidRPr="00987240">
              <w:rPr>
                <w:rFonts w:cs="Arial"/>
                <w:b/>
              </w:rPr>
              <w:lastRenderedPageBreak/>
              <w:t>Phone Number</w:t>
            </w:r>
          </w:p>
        </w:tc>
        <w:tc>
          <w:tcPr>
            <w:tcW w:w="7560" w:type="dxa"/>
            <w:vAlign w:val="center"/>
          </w:tcPr>
          <w:p w14:paraId="6F7625CC" w14:textId="77777777" w:rsidR="00271474" w:rsidRPr="00987240" w:rsidRDefault="00271474" w:rsidP="00907AF0">
            <w:pPr>
              <w:pStyle w:val="NormalArial"/>
              <w:rPr>
                <w:rFonts w:cs="Arial"/>
              </w:rPr>
            </w:pPr>
            <w:r w:rsidRPr="00987240">
              <w:rPr>
                <w:rFonts w:cs="Arial"/>
              </w:rPr>
              <w:t>512-225-7027</w:t>
            </w:r>
          </w:p>
        </w:tc>
      </w:tr>
    </w:tbl>
    <w:p w14:paraId="483E6643" w14:textId="77777777" w:rsidR="00271474" w:rsidRDefault="00271474" w:rsidP="0027147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350BE" w:rsidRPr="006F5051" w14:paraId="33040B43" w14:textId="77777777" w:rsidTr="00E665A2">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644A894" w14:textId="77777777" w:rsidR="00E350BE" w:rsidRPr="006F5051" w:rsidRDefault="00E350BE" w:rsidP="00E665A2">
            <w:pPr>
              <w:jc w:val="center"/>
              <w:rPr>
                <w:rFonts w:ascii="Arial" w:hAnsi="Arial"/>
                <w:b/>
              </w:rPr>
            </w:pPr>
            <w:r w:rsidRPr="006F5051">
              <w:rPr>
                <w:rFonts w:ascii="Arial" w:hAnsi="Arial"/>
                <w:b/>
              </w:rPr>
              <w:t>Comments Received</w:t>
            </w:r>
          </w:p>
        </w:tc>
      </w:tr>
      <w:tr w:rsidR="00E350BE" w:rsidRPr="006F5051" w14:paraId="62E975DD" w14:textId="77777777" w:rsidTr="00E665A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30C67B" w14:textId="77777777" w:rsidR="00E350BE" w:rsidRPr="006F5051" w:rsidRDefault="00E350BE" w:rsidP="00E665A2">
            <w:pPr>
              <w:tabs>
                <w:tab w:val="center" w:pos="4320"/>
                <w:tab w:val="right" w:pos="8640"/>
              </w:tabs>
              <w:rPr>
                <w:rFonts w:ascii="Arial" w:hAnsi="Arial"/>
                <w:b/>
              </w:rPr>
            </w:pPr>
            <w:r w:rsidRPr="006F5051">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33B3EEB" w14:textId="77777777" w:rsidR="00E350BE" w:rsidRPr="006F5051" w:rsidRDefault="00E350BE" w:rsidP="00E665A2">
            <w:pPr>
              <w:rPr>
                <w:rFonts w:ascii="Arial" w:hAnsi="Arial"/>
                <w:b/>
              </w:rPr>
            </w:pPr>
            <w:r w:rsidRPr="006F5051">
              <w:rPr>
                <w:rFonts w:ascii="Arial" w:hAnsi="Arial"/>
                <w:b/>
              </w:rPr>
              <w:t>Comment Summary</w:t>
            </w:r>
          </w:p>
        </w:tc>
      </w:tr>
      <w:tr w:rsidR="00E350BE" w:rsidRPr="006F5051" w14:paraId="30B9F56D" w14:textId="77777777" w:rsidTr="00E665A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15B9DD7" w14:textId="77777777" w:rsidR="00E350BE" w:rsidRPr="006F5051" w:rsidRDefault="00E350BE" w:rsidP="00E665A2">
            <w:pPr>
              <w:tabs>
                <w:tab w:val="center" w:pos="4320"/>
                <w:tab w:val="right" w:pos="8640"/>
              </w:tabs>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22C312EE" w14:textId="77777777" w:rsidR="00E350BE" w:rsidRPr="006F5051" w:rsidRDefault="00E350BE" w:rsidP="00E665A2">
            <w:pPr>
              <w:spacing w:before="120" w:after="120"/>
              <w:rPr>
                <w:rFonts w:ascii="Arial" w:hAnsi="Arial"/>
              </w:rPr>
            </w:pPr>
          </w:p>
        </w:tc>
      </w:tr>
    </w:tbl>
    <w:p w14:paraId="6B7F8F90" w14:textId="77777777" w:rsidR="00E350BE" w:rsidRPr="00987240" w:rsidRDefault="00E350BE" w:rsidP="0027147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71474" w:rsidRPr="00987240" w14:paraId="3B3E0F42" w14:textId="77777777" w:rsidTr="00907AF0">
        <w:trPr>
          <w:trHeight w:val="350"/>
        </w:trPr>
        <w:tc>
          <w:tcPr>
            <w:tcW w:w="10440" w:type="dxa"/>
            <w:tcBorders>
              <w:bottom w:val="single" w:sz="4" w:space="0" w:color="auto"/>
            </w:tcBorders>
            <w:shd w:val="clear" w:color="auto" w:fill="FFFFFF"/>
            <w:vAlign w:val="center"/>
          </w:tcPr>
          <w:p w14:paraId="1CE5E991" w14:textId="77777777" w:rsidR="00271474" w:rsidRPr="00987240" w:rsidRDefault="00271474" w:rsidP="00907AF0">
            <w:pPr>
              <w:tabs>
                <w:tab w:val="center" w:pos="4320"/>
                <w:tab w:val="right" w:pos="8640"/>
              </w:tabs>
              <w:jc w:val="center"/>
              <w:rPr>
                <w:rFonts w:ascii="Arial" w:hAnsi="Arial" w:cs="Arial"/>
                <w:b/>
                <w:bCs/>
                <w:color w:val="000000" w:themeColor="text1"/>
              </w:rPr>
            </w:pPr>
            <w:r w:rsidRPr="00987240">
              <w:rPr>
                <w:rFonts w:ascii="Arial" w:hAnsi="Arial" w:cs="Arial"/>
                <w:b/>
                <w:bCs/>
                <w:color w:val="000000" w:themeColor="text1"/>
              </w:rPr>
              <w:t>Market Rules Notes</w:t>
            </w:r>
          </w:p>
        </w:tc>
      </w:tr>
    </w:tbl>
    <w:p w14:paraId="18B02667" w14:textId="5503969B" w:rsidR="00FF52F4" w:rsidRPr="003B03CC" w:rsidRDefault="00271474" w:rsidP="00271474">
      <w:pPr>
        <w:pStyle w:val="NormalArial"/>
        <w:spacing w:before="120" w:after="120"/>
        <w:rPr>
          <w:rFonts w:cs="Arial"/>
          <w:color w:val="000000" w:themeColor="text1"/>
        </w:rPr>
      </w:pPr>
      <w:r w:rsidRPr="00987240">
        <w:rPr>
          <w:rFonts w:cs="Arial"/>
          <w:color w:val="000000" w:themeColor="text1"/>
        </w:rPr>
        <w:t xml:space="preserve">To improve transparency, existing Other Binding Document language for new Section </w:t>
      </w:r>
      <w:r w:rsidR="00E779C2">
        <w:rPr>
          <w:rFonts w:cs="Arial"/>
          <w:color w:val="000000" w:themeColor="text1"/>
        </w:rPr>
        <w:t>12</w:t>
      </w:r>
      <w:r w:rsidRPr="00987240">
        <w:rPr>
          <w:rFonts w:cs="Arial"/>
          <w:color w:val="000000" w:themeColor="text1"/>
        </w:rPr>
        <w:t xml:space="preserve">, </w:t>
      </w:r>
      <w:r w:rsidR="00194278">
        <w:rPr>
          <w:rFonts w:cs="Arial"/>
          <w:color w:val="000000" w:themeColor="text1"/>
        </w:rPr>
        <w:t xml:space="preserve">Attachment </w:t>
      </w:r>
      <w:r w:rsidR="00E779C2">
        <w:rPr>
          <w:rFonts w:cs="Arial"/>
          <w:color w:val="000000" w:themeColor="text1"/>
        </w:rPr>
        <w:t>C</w:t>
      </w:r>
      <w:r w:rsidRPr="00987240">
        <w:rPr>
          <w:rFonts w:cs="Arial"/>
          <w:color w:val="000000" w:themeColor="text1"/>
        </w:rPr>
        <w:t xml:space="preserve">, is represented as blackline, with only proposed changes marked as </w:t>
      </w:r>
      <w:proofErr w:type="gramStart"/>
      <w:r w:rsidRPr="00987240">
        <w:rPr>
          <w:rFonts w:cs="Arial"/>
          <w:color w:val="000000" w:themeColor="text1"/>
        </w:rPr>
        <w:t>redline</w:t>
      </w:r>
      <w:proofErr w:type="gramEnd"/>
      <w:r w:rsidRPr="00987240">
        <w:rPr>
          <w:rFonts w:cs="Arial"/>
          <w:color w:val="000000" w:themeColor="text1"/>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71474" w:rsidRPr="00987240" w14:paraId="6EFEC8D1" w14:textId="77777777" w:rsidTr="00907AF0">
        <w:trPr>
          <w:trHeight w:val="350"/>
        </w:trPr>
        <w:tc>
          <w:tcPr>
            <w:tcW w:w="10440" w:type="dxa"/>
            <w:tcBorders>
              <w:bottom w:val="single" w:sz="4" w:space="0" w:color="auto"/>
            </w:tcBorders>
            <w:shd w:val="clear" w:color="auto" w:fill="FFFFFF"/>
            <w:vAlign w:val="center"/>
          </w:tcPr>
          <w:p w14:paraId="5480DF2E" w14:textId="77777777" w:rsidR="00271474" w:rsidRPr="00987240" w:rsidRDefault="00271474" w:rsidP="00907AF0">
            <w:pPr>
              <w:pStyle w:val="Header"/>
              <w:jc w:val="center"/>
              <w:rPr>
                <w:rFonts w:ascii="Arial" w:hAnsi="Arial" w:cs="Arial"/>
                <w:b/>
                <w:bCs/>
              </w:rPr>
            </w:pPr>
            <w:r w:rsidRPr="00987240">
              <w:rPr>
                <w:rFonts w:ascii="Arial" w:hAnsi="Arial" w:cs="Arial"/>
                <w:b/>
                <w:bCs/>
              </w:rPr>
              <w:t>Proposed Protocol Language Revision</w:t>
            </w:r>
          </w:p>
        </w:tc>
      </w:tr>
    </w:tbl>
    <w:p w14:paraId="24161123" w14:textId="77777777" w:rsidR="003B03CC" w:rsidRPr="003B03CC" w:rsidRDefault="003B03CC" w:rsidP="003B03CC">
      <w:pPr>
        <w:rPr>
          <w:sz w:val="36"/>
          <w:szCs w:val="36"/>
        </w:rPr>
      </w:pPr>
    </w:p>
    <w:p w14:paraId="6BDDD005" w14:textId="77777777" w:rsidR="003B03CC" w:rsidRPr="003B03CC" w:rsidRDefault="003B03CC" w:rsidP="003B03CC">
      <w:pPr>
        <w:rPr>
          <w:sz w:val="36"/>
          <w:szCs w:val="36"/>
        </w:rPr>
      </w:pPr>
    </w:p>
    <w:p w14:paraId="1995CBFC" w14:textId="77777777" w:rsidR="003B03CC" w:rsidRPr="003B03CC" w:rsidRDefault="003B03CC" w:rsidP="003B03CC">
      <w:pPr>
        <w:rPr>
          <w:sz w:val="36"/>
          <w:szCs w:val="36"/>
        </w:rPr>
      </w:pPr>
    </w:p>
    <w:p w14:paraId="5DFCAD92" w14:textId="30A00352" w:rsidR="00F021F9" w:rsidRDefault="00F021F9" w:rsidP="0014321A">
      <w:pPr>
        <w:tabs>
          <w:tab w:val="left" w:pos="6192"/>
        </w:tabs>
        <w:jc w:val="center"/>
        <w:rPr>
          <w:sz w:val="36"/>
          <w:szCs w:val="36"/>
        </w:rPr>
      </w:pPr>
      <w:r w:rsidRPr="008A130E">
        <w:rPr>
          <w:b/>
          <w:sz w:val="36"/>
          <w:szCs w:val="36"/>
        </w:rPr>
        <w:t>ERCOT Settlement Metering Operating Guide</w:t>
      </w:r>
    </w:p>
    <w:p w14:paraId="419BAE41" w14:textId="77777777" w:rsidR="00F021F9" w:rsidRDefault="00F021F9" w:rsidP="0014321A">
      <w:pPr>
        <w:pStyle w:val="HeadingText"/>
      </w:pPr>
      <w:r>
        <w:t>Section 11</w:t>
      </w:r>
    </w:p>
    <w:p w14:paraId="0C78C2E4" w14:textId="77777777" w:rsidR="00F021F9" w:rsidRDefault="00F021F9" w:rsidP="0014321A">
      <w:pPr>
        <w:pStyle w:val="HeadingText"/>
      </w:pPr>
      <w:r w:rsidRPr="004625C8">
        <w:t xml:space="preserve">Appendix </w:t>
      </w:r>
      <w:r>
        <w:t>B</w:t>
      </w:r>
    </w:p>
    <w:p w14:paraId="0FD95F0D" w14:textId="77777777" w:rsidR="00F021F9" w:rsidRPr="004625C8" w:rsidRDefault="00F021F9" w:rsidP="0014321A">
      <w:pPr>
        <w:pStyle w:val="HeadingText"/>
      </w:pPr>
    </w:p>
    <w:p w14:paraId="21202E5F" w14:textId="77777777" w:rsidR="00F021F9" w:rsidRDefault="00F021F9" w:rsidP="0014321A">
      <w:pPr>
        <w:pStyle w:val="HeadingText"/>
      </w:pPr>
      <w:r>
        <w:t>On Site Work to EPS Metering Facilities</w:t>
      </w:r>
    </w:p>
    <w:p w14:paraId="6A9FB246" w14:textId="77777777" w:rsidR="00F021F9" w:rsidRDefault="00F021F9" w:rsidP="0014321A">
      <w:pPr>
        <w:pStyle w:val="HeadingText"/>
      </w:pPr>
      <w:r w:rsidRPr="002876E2">
        <w:t>Settlement Metering Process - 0</w:t>
      </w:r>
      <w:r>
        <w:t>2</w:t>
      </w:r>
      <w:r w:rsidRPr="002876E2">
        <w:t>0</w:t>
      </w:r>
    </w:p>
    <w:p w14:paraId="0B871760" w14:textId="77777777" w:rsidR="00F021F9" w:rsidRPr="008A130E" w:rsidRDefault="00F021F9" w:rsidP="0014321A">
      <w:pPr>
        <w:jc w:val="center"/>
        <w:outlineLvl w:val="0"/>
        <w:rPr>
          <w:sz w:val="36"/>
          <w:szCs w:val="36"/>
        </w:rPr>
      </w:pPr>
    </w:p>
    <w:p w14:paraId="58987F96" w14:textId="77777777" w:rsidR="00F021F9" w:rsidRPr="008338A6" w:rsidRDefault="00F021F9" w:rsidP="0014321A">
      <w:pPr>
        <w:pStyle w:val="Cover"/>
        <w:spacing w:before="0"/>
        <w:rPr>
          <w:rFonts w:ascii="Times New Roman" w:hAnsi="Times New Roman"/>
          <w:sz w:val="24"/>
          <w:szCs w:val="24"/>
        </w:rPr>
      </w:pPr>
      <w:r>
        <w:rPr>
          <w:rFonts w:ascii="Times New Roman" w:hAnsi="Times New Roman"/>
          <w:sz w:val="24"/>
          <w:szCs w:val="24"/>
        </w:rPr>
        <w:t>March 1, 2021</w:t>
      </w:r>
    </w:p>
    <w:p w14:paraId="6D6382CB" w14:textId="77777777" w:rsidR="00F021F9" w:rsidRPr="008A130E" w:rsidRDefault="00F021F9" w:rsidP="00F021F9">
      <w:pPr>
        <w:pBdr>
          <w:bottom w:val="single" w:sz="4" w:space="0" w:color="auto"/>
        </w:pBdr>
        <w:jc w:val="center"/>
        <w:outlineLvl w:val="0"/>
      </w:pPr>
    </w:p>
    <w:p w14:paraId="1D9D95C4" w14:textId="77777777" w:rsidR="00F021F9" w:rsidRDefault="00F021F9" w:rsidP="00F021F9">
      <w:pPr>
        <w:pBdr>
          <w:bottom w:val="single" w:sz="4" w:space="0" w:color="auto"/>
        </w:pBdr>
        <w:jc w:val="center"/>
        <w:outlineLvl w:val="0"/>
      </w:pPr>
    </w:p>
    <w:p w14:paraId="418748F5" w14:textId="77777777" w:rsidR="00F021F9" w:rsidRPr="008A130E" w:rsidRDefault="00F021F9" w:rsidP="00F021F9">
      <w:pPr>
        <w:pBdr>
          <w:bottom w:val="single" w:sz="4" w:space="0" w:color="auto"/>
        </w:pBdr>
        <w:jc w:val="center"/>
        <w:outlineLvl w:val="0"/>
      </w:pPr>
    </w:p>
    <w:p w14:paraId="7E06C727" w14:textId="77777777" w:rsidR="00F021F9" w:rsidRPr="003554A8" w:rsidRDefault="00F021F9" w:rsidP="00F021F9">
      <w:pPr>
        <w:pStyle w:val="Cover"/>
        <w:spacing w:before="0"/>
        <w:rPr>
          <w:rFonts w:ascii="Times New Roman" w:hAnsi="Times New Roman"/>
          <w:smallCaps/>
          <w:sz w:val="24"/>
          <w:szCs w:val="24"/>
        </w:rPr>
      </w:pPr>
    </w:p>
    <w:p w14:paraId="65130F70" w14:textId="77777777" w:rsidR="00F021F9" w:rsidRDefault="00F021F9" w:rsidP="00F021F9">
      <w:pPr>
        <w:pStyle w:val="HeadingText"/>
        <w:sectPr w:rsidR="00F021F9" w:rsidSect="003B03CC">
          <w:headerReference w:type="default" r:id="rId22"/>
          <w:footerReference w:type="default" r:id="rId23"/>
          <w:footerReference w:type="first" r:id="rId24"/>
          <w:pgSz w:w="12240" w:h="15840" w:code="1"/>
          <w:pgMar w:top="1440" w:right="1440" w:bottom="1440" w:left="1440" w:header="720" w:footer="720" w:gutter="0"/>
          <w:cols w:space="720"/>
          <w:docGrid w:linePitch="326"/>
        </w:sectPr>
      </w:pPr>
    </w:p>
    <w:p w14:paraId="274427A9" w14:textId="77777777" w:rsidR="00F021F9" w:rsidRDefault="00F021F9" w:rsidP="00F021F9">
      <w:pPr>
        <w:pStyle w:val="HeadingText"/>
        <w:rPr>
          <w:szCs w:val="24"/>
        </w:rPr>
      </w:pPr>
      <w:r w:rsidRPr="00C01D12">
        <w:lastRenderedPageBreak/>
        <w:t>Appendix</w:t>
      </w:r>
      <w:r>
        <w:rPr>
          <w:szCs w:val="24"/>
        </w:rPr>
        <w:t xml:space="preserve"> B</w:t>
      </w:r>
    </w:p>
    <w:p w14:paraId="7CB24E6A" w14:textId="77777777" w:rsidR="00F021F9" w:rsidRDefault="00F021F9" w:rsidP="00F021F9">
      <w:pPr>
        <w:pStyle w:val="HeadingText"/>
      </w:pPr>
      <w:r w:rsidRPr="00C01D12">
        <w:t>On Site Work to EPS Metering Facilities</w:t>
      </w:r>
    </w:p>
    <w:p w14:paraId="5F773869" w14:textId="2125440E" w:rsidR="00F021F9" w:rsidRDefault="00F021F9" w:rsidP="00F021F9">
      <w:pPr>
        <w:pStyle w:val="HeadingText"/>
      </w:pPr>
      <w:r w:rsidRPr="002876E2">
        <w:t xml:space="preserve">Settlement Metering Process </w:t>
      </w:r>
      <w:r w:rsidR="003B03CC">
        <w:t>–</w:t>
      </w:r>
      <w:r w:rsidRPr="002876E2">
        <w:t xml:space="preserve"> 0</w:t>
      </w:r>
      <w:r>
        <w:t>2</w:t>
      </w:r>
      <w:r w:rsidRPr="002876E2">
        <w:t>0</w:t>
      </w:r>
    </w:p>
    <w:p w14:paraId="12B20E7A" w14:textId="77777777" w:rsidR="003B03CC" w:rsidRPr="00C01D12" w:rsidRDefault="003B03CC" w:rsidP="00F021F9">
      <w:pPr>
        <w:pStyle w:val="HeadingText"/>
      </w:pPr>
    </w:p>
    <w:p w14:paraId="7BBBF061" w14:textId="77777777" w:rsidR="00F021F9" w:rsidRDefault="00F021F9" w:rsidP="00F021F9">
      <w:pPr>
        <w:spacing w:after="240"/>
      </w:pPr>
      <w:r w:rsidRPr="00C01D12">
        <w:rPr>
          <w:b/>
        </w:rPr>
        <w:t xml:space="preserve">Notification of </w:t>
      </w:r>
      <w:r>
        <w:rPr>
          <w:b/>
        </w:rPr>
        <w:t>R</w:t>
      </w:r>
      <w:r w:rsidRPr="00C01D12">
        <w:rPr>
          <w:b/>
        </w:rPr>
        <w:t>equired Access to EPS Metering Facilities</w:t>
      </w:r>
    </w:p>
    <w:p w14:paraId="7401AA14" w14:textId="0B78938E" w:rsidR="00F021F9" w:rsidRPr="00872646" w:rsidRDefault="00F021F9" w:rsidP="00F021F9">
      <w:pPr>
        <w:pStyle w:val="List"/>
        <w:numPr>
          <w:ilvl w:val="0"/>
          <w:numId w:val="36"/>
        </w:numPr>
        <w:ind w:hanging="720"/>
      </w:pPr>
      <w:r w:rsidRPr="00872646">
        <w:t xml:space="preserve">For maintenance or changes to ERCOT-Polled Settlement (EPS) Metering Facilities, the Transmission and/or Distribution Service Provider (TDSP) shall notify ERCOT when access is expected to occur by completing </w:t>
      </w:r>
      <w:del w:id="1" w:author="ERCOT" w:date="2025-03-20T10:21:00Z" w16du:dateUtc="2025-03-20T15:21:00Z">
        <w:r w:rsidRPr="00872646" w:rsidDel="003B03CC">
          <w:delText>the “</w:delText>
        </w:r>
      </w:del>
      <w:ins w:id="2" w:author="ERCOT" w:date="2025-03-20T10:21:00Z" w16du:dateUtc="2025-03-20T15:21:00Z">
        <w:r w:rsidR="003B03CC">
          <w:t xml:space="preserve"> Section 12, Attachment C, </w:t>
        </w:r>
      </w:ins>
      <w:r w:rsidRPr="00872646">
        <w:t>TDSP Access to EPS Metering Facility Notification Form</w:t>
      </w:r>
      <w:ins w:id="3" w:author="ERCOT" w:date="2025-03-20T10:21:00Z" w16du:dateUtc="2025-03-20T15:21:00Z">
        <w:r w:rsidR="003B03CC">
          <w:t>,</w:t>
        </w:r>
      </w:ins>
      <w:del w:id="4" w:author="ERCOT" w:date="2025-03-20T10:21:00Z" w16du:dateUtc="2025-03-20T15:21:00Z">
        <w:r w:rsidRPr="00872646" w:rsidDel="003B03CC">
          <w:delText>”</w:delText>
        </w:r>
      </w:del>
      <w:r w:rsidRPr="00872646">
        <w:t xml:space="preserve"> and e-mailing the completed form to “mreads@ercot.com”:</w:t>
      </w:r>
    </w:p>
    <w:p w14:paraId="7EE6B061" w14:textId="77777777" w:rsidR="00F021F9" w:rsidRPr="002C6870" w:rsidRDefault="00F021F9" w:rsidP="00F021F9">
      <w:pPr>
        <w:numPr>
          <w:ilvl w:val="1"/>
          <w:numId w:val="35"/>
        </w:numPr>
        <w:tabs>
          <w:tab w:val="clear" w:pos="1440"/>
          <w:tab w:val="num" w:pos="2160"/>
        </w:tabs>
        <w:spacing w:after="240"/>
        <w:ind w:left="2160" w:hanging="720"/>
      </w:pPr>
      <w:r w:rsidRPr="002C6870">
        <w:t>The e</w:t>
      </w:r>
      <w:r w:rsidRPr="008029DB">
        <w:t>-</w:t>
      </w:r>
      <w:r w:rsidRPr="002C6870">
        <w:t>mail subject line shall read “EPS Access Required – SITE NAME.”</w:t>
      </w:r>
    </w:p>
    <w:p w14:paraId="730987D3" w14:textId="77777777" w:rsidR="00F021F9" w:rsidRDefault="00F021F9" w:rsidP="00F021F9">
      <w:pPr>
        <w:numPr>
          <w:ilvl w:val="0"/>
          <w:numId w:val="35"/>
        </w:numPr>
        <w:tabs>
          <w:tab w:val="clear" w:pos="720"/>
          <w:tab w:val="num" w:pos="1440"/>
        </w:tabs>
        <w:spacing w:after="240"/>
        <w:ind w:left="1440" w:hanging="720"/>
      </w:pPr>
      <w:r>
        <w:t xml:space="preserve">For maintenance or changes to equipment used in the calculation of the auxiliary Load telemetry provided to an EPS Meter, the Resource Entity shall notify ERCOT and the TDSP when access is expected to occur by completing the </w:t>
      </w:r>
      <w:r w:rsidRPr="00196E85">
        <w:t>“Resource Entity Access to Auxiliary Load Telemetry System Notification Form”</w:t>
      </w:r>
      <w:r>
        <w:t xml:space="preserve"> and e-mailing the completed form to </w:t>
      </w:r>
      <w:hyperlink r:id="rId25" w:history="1">
        <w:r w:rsidRPr="00C85F85">
          <w:rPr>
            <w:rStyle w:val="Hyperlink"/>
          </w:rPr>
          <w:t>mreads@ercot.com</w:t>
        </w:r>
      </w:hyperlink>
      <w:r>
        <w:t xml:space="preserve"> and an email contact provided to the Resource Entity by the TDSP:</w:t>
      </w:r>
    </w:p>
    <w:p w14:paraId="4FAC9CF7" w14:textId="77777777" w:rsidR="00F021F9" w:rsidRPr="002C6870" w:rsidRDefault="00F021F9" w:rsidP="00F021F9">
      <w:pPr>
        <w:numPr>
          <w:ilvl w:val="1"/>
          <w:numId w:val="35"/>
        </w:numPr>
        <w:tabs>
          <w:tab w:val="clear" w:pos="1440"/>
          <w:tab w:val="num" w:pos="2160"/>
        </w:tabs>
        <w:spacing w:after="240"/>
        <w:ind w:left="2160" w:hanging="720"/>
      </w:pPr>
      <w:r>
        <w:t>The e-mail subject line shall read “Telemetry Access required – SITE NAME”</w:t>
      </w:r>
    </w:p>
    <w:p w14:paraId="2C0E9E8D" w14:textId="115EB493" w:rsidR="00F021F9" w:rsidRDefault="00F021F9" w:rsidP="00F021F9">
      <w:pPr>
        <w:pStyle w:val="List"/>
        <w:numPr>
          <w:ilvl w:val="0"/>
          <w:numId w:val="36"/>
        </w:numPr>
        <w:ind w:hanging="720"/>
      </w:pPr>
      <w:r w:rsidRPr="00872646">
        <w:t xml:space="preserve">For “emergency repairs,” the TDSP can notify ERCOT of the need to access EPS Metering Facilities by calling the Meter Data Acquisition System (MDAS) Operations Center at 512-248-6500 and submit </w:t>
      </w:r>
      <w:del w:id="5" w:author="ERCOT" w:date="2025-03-20T10:22:00Z" w16du:dateUtc="2025-03-20T15:22:00Z">
        <w:r w:rsidRPr="00872646" w:rsidDel="003B03CC">
          <w:delText xml:space="preserve">the “TDSP Access to EPS Metering Facility Notification Form” </w:delText>
        </w:r>
      </w:del>
      <w:ins w:id="6" w:author="ERCOT" w:date="2025-03-20T10:22:00Z" w16du:dateUtc="2025-03-20T15:22:00Z">
        <w:r w:rsidR="003B03CC">
          <w:t xml:space="preserve">Section 12, Attachment C, </w:t>
        </w:r>
      </w:ins>
      <w:r w:rsidRPr="00872646">
        <w:t>by the end of the next Business Day following such access.</w:t>
      </w:r>
    </w:p>
    <w:p w14:paraId="47E55380" w14:textId="77777777" w:rsidR="00F021F9" w:rsidRPr="00872646" w:rsidRDefault="00F021F9" w:rsidP="00F021F9">
      <w:pPr>
        <w:pStyle w:val="List"/>
        <w:numPr>
          <w:ilvl w:val="0"/>
          <w:numId w:val="36"/>
        </w:numPr>
        <w:ind w:hanging="720"/>
      </w:pPr>
      <w:r w:rsidRPr="00872646">
        <w:t xml:space="preserve">For “emergency repairs” </w:t>
      </w:r>
      <w:r>
        <w:t xml:space="preserve">of equipment used in the </w:t>
      </w:r>
      <w:r>
        <w:rPr>
          <w:szCs w:val="24"/>
        </w:rPr>
        <w:t xml:space="preserve">calculation of the auxiliary </w:t>
      </w:r>
      <w:r w:rsidRPr="008A2F02">
        <w:rPr>
          <w:szCs w:val="24"/>
        </w:rPr>
        <w:t>Load</w:t>
      </w:r>
      <w:r>
        <w:rPr>
          <w:szCs w:val="24"/>
        </w:rPr>
        <w:t xml:space="preserve"> telemetry provided</w:t>
      </w:r>
      <w:r>
        <w:t xml:space="preserve"> to an EPS Meter, </w:t>
      </w:r>
      <w:r w:rsidRPr="00872646">
        <w:t xml:space="preserve">the </w:t>
      </w:r>
      <w:r>
        <w:t>Resource Entity</w:t>
      </w:r>
      <w:r w:rsidRPr="00872646">
        <w:t xml:space="preserve"> can notify ERCOT of the need to access EPS Metering Facilities by calling the </w:t>
      </w:r>
      <w:r w:rsidRPr="00196E85">
        <w:t>Meter Data Acquisition System (MDAS)</w:t>
      </w:r>
      <w:r w:rsidRPr="00872646">
        <w:t xml:space="preserve"> Operations Center at 512-248-6500 and submit the </w:t>
      </w:r>
      <w:r w:rsidRPr="00196E85">
        <w:t>“Resource Entity Access to Auxiliary Load Telemetry System Notification Form”</w:t>
      </w:r>
      <w:r>
        <w:t xml:space="preserve"> </w:t>
      </w:r>
      <w:r w:rsidRPr="00872646">
        <w:t>by the end of the next Business Day following such access.</w:t>
      </w:r>
    </w:p>
    <w:p w14:paraId="43C12BE4" w14:textId="77777777" w:rsidR="00F021F9" w:rsidRPr="00EE7F55" w:rsidRDefault="00F021F9" w:rsidP="00F021F9">
      <w:pPr>
        <w:spacing w:after="240"/>
        <w:rPr>
          <w:b/>
        </w:rPr>
      </w:pPr>
      <w:r w:rsidRPr="00EE7F55">
        <w:rPr>
          <w:b/>
        </w:rPr>
        <w:t xml:space="preserve">Examples of </w:t>
      </w:r>
      <w:r>
        <w:rPr>
          <w:b/>
        </w:rPr>
        <w:t>M</w:t>
      </w:r>
      <w:r w:rsidRPr="00EE7F55">
        <w:rPr>
          <w:b/>
        </w:rPr>
        <w:t xml:space="preserve">aintenance </w:t>
      </w:r>
      <w:r>
        <w:rPr>
          <w:b/>
        </w:rPr>
        <w:t>I</w:t>
      </w:r>
      <w:r w:rsidRPr="00EE7F55">
        <w:rPr>
          <w:b/>
        </w:rPr>
        <w:t xml:space="preserve">ncluded in the </w:t>
      </w:r>
      <w:r>
        <w:rPr>
          <w:b/>
        </w:rPr>
        <w:t>Five</w:t>
      </w:r>
      <w:r w:rsidRPr="00EE7F55">
        <w:rPr>
          <w:b/>
        </w:rPr>
        <w:t xml:space="preserve"> Business Day Notification Period</w:t>
      </w:r>
    </w:p>
    <w:p w14:paraId="64BDB439" w14:textId="77777777" w:rsidR="00F021F9" w:rsidRPr="00872646" w:rsidRDefault="00F021F9" w:rsidP="00F021F9">
      <w:pPr>
        <w:pStyle w:val="List"/>
        <w:numPr>
          <w:ilvl w:val="0"/>
          <w:numId w:val="36"/>
        </w:numPr>
        <w:ind w:hanging="720"/>
      </w:pPr>
      <w:r w:rsidRPr="00872646">
        <w:t>EPS Meter maintenance.</w:t>
      </w:r>
    </w:p>
    <w:p w14:paraId="5CB7EC36" w14:textId="77777777" w:rsidR="00F021F9" w:rsidRPr="00872646" w:rsidRDefault="00F021F9" w:rsidP="00F021F9">
      <w:pPr>
        <w:pStyle w:val="List"/>
        <w:numPr>
          <w:ilvl w:val="0"/>
          <w:numId w:val="36"/>
        </w:numPr>
        <w:ind w:hanging="720"/>
      </w:pPr>
      <w:r w:rsidRPr="00872646">
        <w:t xml:space="preserve">Removal of any EPS Metering Facility wiring. </w:t>
      </w:r>
    </w:p>
    <w:p w14:paraId="16EDB6FA" w14:textId="77777777" w:rsidR="00F021F9" w:rsidRPr="00872646" w:rsidRDefault="00F021F9" w:rsidP="00F021F9">
      <w:pPr>
        <w:pStyle w:val="List"/>
        <w:numPr>
          <w:ilvl w:val="0"/>
          <w:numId w:val="36"/>
        </w:numPr>
        <w:ind w:hanging="720"/>
      </w:pPr>
      <w:r w:rsidRPr="00872646">
        <w:lastRenderedPageBreak/>
        <w:t xml:space="preserve">Maintenance to non-EPS Metering equipment that is connected to the EPS Metering circuit.  </w:t>
      </w:r>
    </w:p>
    <w:p w14:paraId="389142C1" w14:textId="77777777" w:rsidR="00F021F9" w:rsidRPr="00C01D12" w:rsidRDefault="00F021F9" w:rsidP="00F021F9">
      <w:pPr>
        <w:spacing w:after="240"/>
      </w:pPr>
      <w:r w:rsidRPr="00EE7F55">
        <w:rPr>
          <w:b/>
        </w:rPr>
        <w:t xml:space="preserve">Examples of </w:t>
      </w:r>
      <w:r>
        <w:rPr>
          <w:b/>
        </w:rPr>
        <w:t>C</w:t>
      </w:r>
      <w:r w:rsidRPr="00EE7F55">
        <w:rPr>
          <w:b/>
        </w:rPr>
        <w:t xml:space="preserve">hanges </w:t>
      </w:r>
      <w:r>
        <w:rPr>
          <w:b/>
        </w:rPr>
        <w:t>I</w:t>
      </w:r>
      <w:r w:rsidRPr="00EE7F55">
        <w:rPr>
          <w:b/>
        </w:rPr>
        <w:t xml:space="preserve">ncluded in the </w:t>
      </w:r>
      <w:r>
        <w:rPr>
          <w:b/>
        </w:rPr>
        <w:t>Ten</w:t>
      </w:r>
      <w:r w:rsidRPr="00EE7F55">
        <w:rPr>
          <w:b/>
        </w:rPr>
        <w:t xml:space="preserve"> Business Day Notification Period</w:t>
      </w:r>
    </w:p>
    <w:p w14:paraId="37BAA6DA" w14:textId="77777777" w:rsidR="00F021F9" w:rsidRPr="00872646" w:rsidRDefault="00F021F9" w:rsidP="00F021F9">
      <w:pPr>
        <w:pStyle w:val="List"/>
        <w:numPr>
          <w:ilvl w:val="0"/>
          <w:numId w:val="36"/>
        </w:numPr>
        <w:ind w:hanging="720"/>
      </w:pPr>
      <w:r w:rsidRPr="00872646">
        <w:t>EPS Metering equipment changes or replacements (</w:t>
      </w:r>
      <w:proofErr w:type="spellStart"/>
      <w:r w:rsidRPr="00872646">
        <w:t>non emergency</w:t>
      </w:r>
      <w:proofErr w:type="spellEnd"/>
      <w:r w:rsidRPr="00872646">
        <w:t>).</w:t>
      </w:r>
    </w:p>
    <w:p w14:paraId="0E9FD0A4" w14:textId="77777777" w:rsidR="00F021F9" w:rsidRPr="00872646" w:rsidRDefault="00F021F9" w:rsidP="00F021F9">
      <w:pPr>
        <w:pStyle w:val="List"/>
        <w:numPr>
          <w:ilvl w:val="0"/>
          <w:numId w:val="36"/>
        </w:numPr>
        <w:ind w:hanging="720"/>
      </w:pPr>
      <w:r w:rsidRPr="00872646">
        <w:t>EPS Metering equipment reprogramming (</w:t>
      </w:r>
      <w:proofErr w:type="spellStart"/>
      <w:r w:rsidRPr="00872646">
        <w:t>non emergency</w:t>
      </w:r>
      <w:proofErr w:type="spellEnd"/>
      <w:r w:rsidRPr="00872646">
        <w:t>).</w:t>
      </w:r>
    </w:p>
    <w:p w14:paraId="2413D615" w14:textId="77777777" w:rsidR="00F021F9" w:rsidRDefault="00F021F9" w:rsidP="00F021F9">
      <w:pPr>
        <w:pStyle w:val="List"/>
        <w:numPr>
          <w:ilvl w:val="0"/>
          <w:numId w:val="36"/>
        </w:numPr>
        <w:ind w:hanging="720"/>
      </w:pPr>
      <w:r w:rsidRPr="00872646">
        <w:t>Upgrade the site from “temporary metering” to “permanent metering.”</w:t>
      </w:r>
    </w:p>
    <w:p w14:paraId="2808A771" w14:textId="77777777" w:rsidR="00F021F9" w:rsidRDefault="00F021F9" w:rsidP="00F021F9">
      <w:pPr>
        <w:pStyle w:val="List"/>
        <w:numPr>
          <w:ilvl w:val="0"/>
          <w:numId w:val="36"/>
        </w:numPr>
        <w:ind w:hanging="720"/>
      </w:pPr>
      <w:r>
        <w:t xml:space="preserve">Changes to equipment used in the </w:t>
      </w:r>
      <w:r>
        <w:rPr>
          <w:szCs w:val="24"/>
        </w:rPr>
        <w:t>calculation of the auxiliary Load telemetry provided</w:t>
      </w:r>
      <w:r>
        <w:t xml:space="preserve"> to an EPS Meter (non-emergency).</w:t>
      </w:r>
    </w:p>
    <w:p w14:paraId="6F0C5C49" w14:textId="77777777" w:rsidR="00F021F9" w:rsidRPr="00872646" w:rsidRDefault="00F021F9" w:rsidP="00F021F9">
      <w:pPr>
        <w:pStyle w:val="List"/>
        <w:numPr>
          <w:ilvl w:val="0"/>
          <w:numId w:val="36"/>
        </w:numPr>
        <w:ind w:hanging="720"/>
      </w:pPr>
      <w:r>
        <w:t xml:space="preserve">Planned modifications to the calculation of the auxiliary </w:t>
      </w:r>
      <w:r w:rsidRPr="008A2F02">
        <w:t>Load</w:t>
      </w:r>
      <w:r>
        <w:t xml:space="preserve"> in the Resource Entity equipment as recorded on the “</w:t>
      </w:r>
      <w:r w:rsidRPr="00196E85">
        <w:t>Resource Entity Access to Auxiliary Load Telemetry System Notification Form</w:t>
      </w:r>
      <w:r>
        <w:t>”.</w:t>
      </w:r>
    </w:p>
    <w:p w14:paraId="483D4C3D" w14:textId="77777777" w:rsidR="00F021F9" w:rsidRPr="00C01D12" w:rsidRDefault="00F021F9" w:rsidP="00F021F9">
      <w:pPr>
        <w:spacing w:after="240"/>
      </w:pPr>
      <w:r w:rsidRPr="00EE7F55">
        <w:rPr>
          <w:b/>
        </w:rPr>
        <w:t xml:space="preserve">Examples of </w:t>
      </w:r>
      <w:r>
        <w:rPr>
          <w:b/>
        </w:rPr>
        <w:t>R</w:t>
      </w:r>
      <w:r w:rsidRPr="00EE7F55">
        <w:rPr>
          <w:b/>
        </w:rPr>
        <w:t xml:space="preserve">epairs </w:t>
      </w:r>
      <w:r>
        <w:rPr>
          <w:b/>
        </w:rPr>
        <w:t>I</w:t>
      </w:r>
      <w:r w:rsidRPr="00EE7F55">
        <w:rPr>
          <w:b/>
        </w:rPr>
        <w:t>ncluded in the Immediate Notification Period</w:t>
      </w:r>
    </w:p>
    <w:p w14:paraId="72A29367" w14:textId="77777777" w:rsidR="00F021F9" w:rsidRPr="00872646" w:rsidRDefault="00F021F9" w:rsidP="00F021F9">
      <w:pPr>
        <w:pStyle w:val="List"/>
        <w:numPr>
          <w:ilvl w:val="0"/>
          <w:numId w:val="36"/>
        </w:numPr>
        <w:ind w:hanging="720"/>
      </w:pPr>
      <w:r w:rsidRPr="00872646">
        <w:t xml:space="preserve">This category is for unplanned work being performed to repair EPS Metering Facilities due to a failure. </w:t>
      </w:r>
    </w:p>
    <w:p w14:paraId="61FDCF0D" w14:textId="77777777" w:rsidR="00F021F9" w:rsidRPr="002C6870" w:rsidRDefault="00F021F9" w:rsidP="00F021F9">
      <w:pPr>
        <w:numPr>
          <w:ilvl w:val="1"/>
          <w:numId w:val="35"/>
        </w:numPr>
        <w:tabs>
          <w:tab w:val="clear" w:pos="1440"/>
          <w:tab w:val="num" w:pos="2160"/>
        </w:tabs>
        <w:spacing w:after="240"/>
        <w:ind w:left="2160" w:hanging="720"/>
      </w:pPr>
      <w:r w:rsidRPr="00EE7F55">
        <w:t>Communication</w:t>
      </w:r>
      <w:r w:rsidRPr="002C6870">
        <w:t xml:space="preserve"> failure to an EPS Meter.</w:t>
      </w:r>
    </w:p>
    <w:p w14:paraId="60FD10A5" w14:textId="77777777" w:rsidR="00F021F9" w:rsidRPr="002C6870" w:rsidRDefault="00F021F9" w:rsidP="00F021F9">
      <w:pPr>
        <w:numPr>
          <w:ilvl w:val="1"/>
          <w:numId w:val="35"/>
        </w:numPr>
        <w:tabs>
          <w:tab w:val="clear" w:pos="1440"/>
          <w:tab w:val="num" w:pos="2160"/>
        </w:tabs>
        <w:spacing w:after="240"/>
        <w:ind w:left="2160" w:hanging="720"/>
      </w:pPr>
      <w:r w:rsidRPr="002C6870">
        <w:t xml:space="preserve">Meter </w:t>
      </w:r>
      <w:r w:rsidRPr="00EE7F55">
        <w:t>reprogramming</w:t>
      </w:r>
      <w:r>
        <w:t>.</w:t>
      </w:r>
    </w:p>
    <w:p w14:paraId="67746B7F" w14:textId="77777777" w:rsidR="00F021F9" w:rsidRPr="002C6870" w:rsidRDefault="00F021F9" w:rsidP="00F021F9">
      <w:pPr>
        <w:numPr>
          <w:ilvl w:val="1"/>
          <w:numId w:val="35"/>
        </w:numPr>
        <w:tabs>
          <w:tab w:val="clear" w:pos="1440"/>
          <w:tab w:val="num" w:pos="2160"/>
        </w:tabs>
        <w:spacing w:after="240"/>
        <w:ind w:left="2160" w:hanging="720"/>
      </w:pPr>
      <w:r w:rsidRPr="002C6870">
        <w:t xml:space="preserve">EPS </w:t>
      </w:r>
      <w:r>
        <w:t>M</w:t>
      </w:r>
      <w:r w:rsidRPr="00EE7F55">
        <w:t>eter</w:t>
      </w:r>
      <w:r w:rsidRPr="002C6870">
        <w:t xml:space="preserve"> replacements.</w:t>
      </w:r>
    </w:p>
    <w:p w14:paraId="784CD401" w14:textId="77777777" w:rsidR="00F021F9" w:rsidRDefault="00F021F9" w:rsidP="00F021F9">
      <w:pPr>
        <w:numPr>
          <w:ilvl w:val="1"/>
          <w:numId w:val="35"/>
        </w:numPr>
        <w:tabs>
          <w:tab w:val="clear" w:pos="1440"/>
          <w:tab w:val="num" w:pos="2160"/>
        </w:tabs>
        <w:spacing w:after="240"/>
        <w:ind w:left="2160" w:hanging="720"/>
      </w:pPr>
      <w:r w:rsidRPr="002C6870">
        <w:t xml:space="preserve">EPS instrument transformer replacements.  </w:t>
      </w:r>
    </w:p>
    <w:p w14:paraId="366E27A5" w14:textId="77777777" w:rsidR="00F021F9" w:rsidRDefault="00F021F9" w:rsidP="00F021F9">
      <w:pPr>
        <w:numPr>
          <w:ilvl w:val="1"/>
          <w:numId w:val="35"/>
        </w:numPr>
        <w:tabs>
          <w:tab w:val="clear" w:pos="1440"/>
          <w:tab w:val="num" w:pos="2160"/>
        </w:tabs>
        <w:spacing w:after="240"/>
        <w:ind w:left="2160" w:hanging="720"/>
      </w:pPr>
      <w:r>
        <w:t xml:space="preserve">Replacement or repair of equipment used in the calculation of the auxiliary </w:t>
      </w:r>
      <w:r w:rsidRPr="008A2F02">
        <w:t>Load</w:t>
      </w:r>
      <w:r>
        <w:t xml:space="preserve"> telemetry provided to an EPS Meter.</w:t>
      </w:r>
      <w:r w:rsidRPr="002C6870">
        <w:t xml:space="preserve">  </w:t>
      </w:r>
    </w:p>
    <w:p w14:paraId="3AF3B364" w14:textId="77777777" w:rsidR="00F021F9" w:rsidRPr="002C6870" w:rsidRDefault="00F021F9" w:rsidP="00F021F9">
      <w:pPr>
        <w:numPr>
          <w:ilvl w:val="1"/>
          <w:numId w:val="35"/>
        </w:numPr>
        <w:tabs>
          <w:tab w:val="clear" w:pos="1440"/>
          <w:tab w:val="num" w:pos="2160"/>
        </w:tabs>
        <w:spacing w:after="240"/>
        <w:ind w:left="2160" w:hanging="720"/>
      </w:pPr>
      <w:r>
        <w:t xml:space="preserve">Immediate modifications to prevent under reporting of the calculation of the auxiliary </w:t>
      </w:r>
      <w:r w:rsidRPr="008A2F02">
        <w:t>Load</w:t>
      </w:r>
      <w:r>
        <w:t xml:space="preserve"> in the Resource Entity equipment as recorded on the “</w:t>
      </w:r>
      <w:r w:rsidRPr="009758DB">
        <w:t>Resource Entity Access to Auxiliary Load Telemetry System Notification Form</w:t>
      </w:r>
      <w:r>
        <w:t>”</w:t>
      </w:r>
      <w:r w:rsidRPr="009758DB">
        <w:t>.</w:t>
      </w:r>
      <w:r w:rsidRPr="002C6870">
        <w:t xml:space="preserve">    </w:t>
      </w:r>
    </w:p>
    <w:p w14:paraId="3235E3FD" w14:textId="77777777" w:rsidR="00F021F9" w:rsidRPr="00C01D12" w:rsidRDefault="00F021F9" w:rsidP="00F021F9">
      <w:pPr>
        <w:spacing w:after="240"/>
      </w:pPr>
      <w:r w:rsidRPr="00EE7F55">
        <w:rPr>
          <w:b/>
        </w:rPr>
        <w:t>Planned Maintenance or Testing of Equipment</w:t>
      </w:r>
    </w:p>
    <w:p w14:paraId="58782086" w14:textId="77777777" w:rsidR="00F021F9" w:rsidRPr="00872646" w:rsidRDefault="00F021F9" w:rsidP="00F021F9">
      <w:pPr>
        <w:pStyle w:val="List"/>
        <w:numPr>
          <w:ilvl w:val="0"/>
          <w:numId w:val="36"/>
        </w:numPr>
        <w:ind w:hanging="720"/>
      </w:pPr>
      <w:r w:rsidRPr="00872646">
        <w:t>The primary and the backup meters shall not be taken out of service during the same Settlement Interval (15</w:t>
      </w:r>
      <w:r>
        <w:t>-</w:t>
      </w:r>
      <w:r w:rsidRPr="00872646">
        <w:t>minute time interval), unless the scope of work requires both meters being out of service at the same time.</w:t>
      </w:r>
    </w:p>
    <w:p w14:paraId="138496B0" w14:textId="77777777" w:rsidR="00F021F9" w:rsidRPr="00872646" w:rsidRDefault="00F021F9" w:rsidP="00F021F9">
      <w:pPr>
        <w:pStyle w:val="List"/>
        <w:numPr>
          <w:ilvl w:val="0"/>
          <w:numId w:val="36"/>
        </w:numPr>
        <w:ind w:hanging="720"/>
      </w:pPr>
      <w:r w:rsidRPr="00872646">
        <w:t>Before removing an EPS meter from service, the TDSP EPS Meter Inspector shall:</w:t>
      </w:r>
    </w:p>
    <w:p w14:paraId="6095A7E4" w14:textId="77777777" w:rsidR="00F021F9" w:rsidRPr="002C6870" w:rsidRDefault="00F021F9" w:rsidP="00F021F9">
      <w:pPr>
        <w:numPr>
          <w:ilvl w:val="1"/>
          <w:numId w:val="35"/>
        </w:numPr>
        <w:tabs>
          <w:tab w:val="clear" w:pos="1440"/>
          <w:tab w:val="num" w:pos="2160"/>
        </w:tabs>
        <w:spacing w:after="240"/>
        <w:ind w:left="2160" w:hanging="720"/>
      </w:pPr>
      <w:r w:rsidRPr="002C6870">
        <w:lastRenderedPageBreak/>
        <w:t>Notify ERCOT that the meter shall be removed from service by calling ERCOT MDAS at (512) 248-6500.  A voice mail message is considered adequate notification.</w:t>
      </w:r>
    </w:p>
    <w:p w14:paraId="6856BA61" w14:textId="77777777" w:rsidR="00F021F9" w:rsidRPr="002C6870" w:rsidRDefault="00F021F9" w:rsidP="00F021F9">
      <w:pPr>
        <w:numPr>
          <w:ilvl w:val="1"/>
          <w:numId w:val="35"/>
        </w:numPr>
        <w:tabs>
          <w:tab w:val="clear" w:pos="1440"/>
          <w:tab w:val="num" w:pos="2160"/>
        </w:tabs>
        <w:spacing w:after="240"/>
        <w:ind w:left="2160" w:hanging="720"/>
      </w:pPr>
      <w:r w:rsidRPr="002C6870">
        <w:t xml:space="preserve">If there is not a certified backup meter, ensure that interval data is downloaded from the meter.  Such </w:t>
      </w:r>
      <w:proofErr w:type="gramStart"/>
      <w:r w:rsidRPr="002C6870">
        <w:t>meter</w:t>
      </w:r>
      <w:proofErr w:type="gramEnd"/>
      <w:r w:rsidRPr="002C6870">
        <w:t xml:space="preserve"> download shall be in a format that allows the creation of an MDAS compatible file format (Example: HHF File, P-File, E-File, CSV file) for such data.  This can be accomplished by:</w:t>
      </w:r>
    </w:p>
    <w:p w14:paraId="6239124C" w14:textId="77777777" w:rsidR="00F021F9" w:rsidRPr="002C6870" w:rsidRDefault="00F021F9" w:rsidP="00F021F9">
      <w:pPr>
        <w:spacing w:after="240"/>
        <w:ind w:left="2880" w:hanging="720"/>
      </w:pPr>
      <w:r>
        <w:t>(</w:t>
      </w:r>
      <w:r w:rsidRPr="002C6870">
        <w:t>a</w:t>
      </w:r>
      <w:r>
        <w:t>)</w:t>
      </w:r>
      <w:r w:rsidRPr="002C6870">
        <w:tab/>
        <w:t>ERCOT polling the meter.</w:t>
      </w:r>
    </w:p>
    <w:p w14:paraId="427FDF80" w14:textId="77777777" w:rsidR="00F021F9" w:rsidRPr="002C6870" w:rsidRDefault="00F021F9" w:rsidP="00F021F9">
      <w:pPr>
        <w:spacing w:after="240"/>
        <w:ind w:left="2880" w:hanging="720"/>
      </w:pPr>
      <w:r>
        <w:t>(</w:t>
      </w:r>
      <w:r w:rsidRPr="002C6870">
        <w:t>b</w:t>
      </w:r>
      <w:r>
        <w:t>)</w:t>
      </w:r>
      <w:r w:rsidRPr="002C6870">
        <w:tab/>
        <w:t>The TDSP polling the meter.</w:t>
      </w:r>
    </w:p>
    <w:p w14:paraId="3EAE0EF0" w14:textId="77777777" w:rsidR="00F021F9" w:rsidRPr="002C6870" w:rsidRDefault="00F021F9" w:rsidP="00F021F9">
      <w:pPr>
        <w:spacing w:after="240"/>
        <w:ind w:left="2880" w:hanging="720"/>
      </w:pPr>
      <w:r>
        <w:t>(</w:t>
      </w:r>
      <w:r w:rsidRPr="002C6870">
        <w:t>c</w:t>
      </w:r>
      <w:r>
        <w:t>)</w:t>
      </w:r>
      <w:r w:rsidRPr="002C6870">
        <w:tab/>
        <w:t xml:space="preserve">The TDSP downloading the interval data. </w:t>
      </w:r>
    </w:p>
    <w:p w14:paraId="367FD412" w14:textId="77777777" w:rsidR="00F021F9" w:rsidRPr="00872646" w:rsidRDefault="00F021F9" w:rsidP="00F021F9">
      <w:pPr>
        <w:pStyle w:val="List"/>
        <w:numPr>
          <w:ilvl w:val="0"/>
          <w:numId w:val="36"/>
        </w:numPr>
        <w:ind w:hanging="720"/>
      </w:pPr>
      <w:r w:rsidRPr="00872646">
        <w:t>If the EPS meter is an ONLY meter or the changes/maintenance cannot be performed without pulling the primary and backup meter(s) out of service during the same 15-minute time interval.</w:t>
      </w:r>
    </w:p>
    <w:p w14:paraId="60F789EF" w14:textId="77777777" w:rsidR="00F021F9" w:rsidRPr="002C6870" w:rsidRDefault="00F021F9" w:rsidP="00F021F9">
      <w:pPr>
        <w:spacing w:after="240"/>
        <w:ind w:left="2880" w:hanging="720"/>
      </w:pPr>
      <w:r>
        <w:t>(</w:t>
      </w:r>
      <w:r w:rsidRPr="002C6870">
        <w:t>a</w:t>
      </w:r>
      <w:r>
        <w:t>)</w:t>
      </w:r>
      <w:r w:rsidRPr="002C6870">
        <w:tab/>
        <w:t xml:space="preserve">The TDSP shall </w:t>
      </w:r>
      <w:proofErr w:type="gramStart"/>
      <w:r w:rsidRPr="002C6870">
        <w:t>make arrangements</w:t>
      </w:r>
      <w:proofErr w:type="gramEnd"/>
      <w:r w:rsidRPr="002C6870">
        <w:t xml:space="preserve"> to assist ERCOT in the estimation of </w:t>
      </w:r>
      <w:proofErr w:type="gramStart"/>
      <w:r w:rsidRPr="002C6870">
        <w:t>meter</w:t>
      </w:r>
      <w:proofErr w:type="gramEnd"/>
      <w:r w:rsidRPr="002C6870">
        <w:t xml:space="preserve"> data for the metering point before the meter is removed from service.  </w:t>
      </w:r>
    </w:p>
    <w:p w14:paraId="13737609" w14:textId="77777777" w:rsidR="00F021F9" w:rsidRPr="002C6870" w:rsidRDefault="00F021F9" w:rsidP="00F021F9">
      <w:pPr>
        <w:spacing w:after="240"/>
        <w:ind w:left="2880" w:hanging="720"/>
      </w:pPr>
      <w:r>
        <w:t>(</w:t>
      </w:r>
      <w:r w:rsidRPr="002C6870">
        <w:t>b</w:t>
      </w:r>
      <w:r>
        <w:t>)</w:t>
      </w:r>
      <w:r w:rsidRPr="002C6870">
        <w:tab/>
        <w:t xml:space="preserve">ERCOT will ask the TDSP to provide 15-minute interval data to be utilized to perform the edit in the ERCOT MDAS system. </w:t>
      </w:r>
    </w:p>
    <w:p w14:paraId="4F83F370" w14:textId="77777777" w:rsidR="00F021F9" w:rsidRPr="002C6870" w:rsidRDefault="00F021F9" w:rsidP="00F021F9">
      <w:pPr>
        <w:spacing w:after="240"/>
        <w:ind w:left="2880" w:hanging="720"/>
      </w:pPr>
      <w:r>
        <w:t>(</w:t>
      </w:r>
      <w:r w:rsidRPr="002C6870">
        <w:t>c</w:t>
      </w:r>
      <w:r>
        <w:t>)</w:t>
      </w:r>
      <w:r w:rsidRPr="002C6870">
        <w:tab/>
        <w:t xml:space="preserve">If the TDSP determines that 15-minute interval data cannot be provided, ERCOT will perform the edit with the assistance of the TDSP so that reasonable data is available as per the Protocols for Settlement billing. </w:t>
      </w:r>
    </w:p>
    <w:p w14:paraId="141EE40F" w14:textId="77777777" w:rsidR="00F021F9" w:rsidRPr="00872646" w:rsidRDefault="00F021F9" w:rsidP="00F021F9">
      <w:pPr>
        <w:pStyle w:val="List"/>
        <w:numPr>
          <w:ilvl w:val="0"/>
          <w:numId w:val="36"/>
        </w:numPr>
        <w:ind w:hanging="720"/>
      </w:pPr>
      <w:r w:rsidRPr="00872646">
        <w:t xml:space="preserve">ERCOT recommends that during normal business hours, the TDSP should request to have ERCOT poll the meters to see that they are back in proper working condition and perform a </w:t>
      </w:r>
      <w:r>
        <w:t>L</w:t>
      </w:r>
      <w:r w:rsidRPr="00872646">
        <w:t>oad verification.</w:t>
      </w:r>
    </w:p>
    <w:p w14:paraId="001FDB29" w14:textId="77777777" w:rsidR="00F021F9" w:rsidRPr="00C01D12" w:rsidRDefault="00F021F9" w:rsidP="00F021F9">
      <w:pPr>
        <w:spacing w:after="240"/>
      </w:pPr>
      <w:r w:rsidRPr="00EE7F55">
        <w:rPr>
          <w:b/>
        </w:rPr>
        <w:t xml:space="preserve">Repairs of </w:t>
      </w:r>
      <w:r>
        <w:rPr>
          <w:b/>
        </w:rPr>
        <w:t>E</w:t>
      </w:r>
      <w:r w:rsidRPr="00EE7F55">
        <w:rPr>
          <w:b/>
        </w:rPr>
        <w:t>quipment</w:t>
      </w:r>
    </w:p>
    <w:p w14:paraId="612760DA" w14:textId="77777777" w:rsidR="00F021F9" w:rsidRPr="00D00812" w:rsidRDefault="00F021F9" w:rsidP="00F021F9">
      <w:pPr>
        <w:pStyle w:val="BodyText"/>
        <w:spacing w:after="240"/>
      </w:pPr>
      <w:r w:rsidRPr="00104DD4">
        <w:rPr>
          <w:iCs/>
        </w:rPr>
        <w:t>NOTE *** If the metering at a</w:t>
      </w:r>
      <w:r>
        <w:rPr>
          <w:iCs/>
        </w:rPr>
        <w:t>n</w:t>
      </w:r>
      <w:r w:rsidRPr="00104DD4">
        <w:rPr>
          <w:iCs/>
        </w:rPr>
        <w:t xml:space="preserve"> EPS Metering Facility is totally out of service, then changes/maintenance or repairs may be completed before ERCOT is notified.  Once the EPS Meters are back in service, arrangements for the data to be provided or estimated will be handled at that time.</w:t>
      </w:r>
    </w:p>
    <w:p w14:paraId="31D90325" w14:textId="77777777" w:rsidR="00F021F9" w:rsidRDefault="00F021F9" w:rsidP="00F93C6F">
      <w:pPr>
        <w:spacing w:before="120"/>
        <w:jc w:val="center"/>
        <w:rPr>
          <w:b/>
          <w:sz w:val="36"/>
          <w:szCs w:val="36"/>
        </w:rPr>
        <w:sectPr w:rsidR="00F021F9" w:rsidSect="000B0327">
          <w:pgSz w:w="12240" w:h="15840" w:code="1"/>
          <w:pgMar w:top="1440" w:right="1440" w:bottom="1440" w:left="1440" w:header="720" w:footer="720" w:gutter="0"/>
          <w:cols w:space="720"/>
          <w:docGrid w:linePitch="360"/>
        </w:sectPr>
      </w:pPr>
    </w:p>
    <w:p w14:paraId="0956D031" w14:textId="77777777" w:rsidR="000B0327" w:rsidRDefault="000B0327" w:rsidP="00F93C6F">
      <w:pPr>
        <w:spacing w:before="120"/>
        <w:jc w:val="center"/>
        <w:rPr>
          <w:b/>
          <w:sz w:val="36"/>
          <w:szCs w:val="36"/>
        </w:rPr>
      </w:pPr>
    </w:p>
    <w:p w14:paraId="3EDBB344" w14:textId="40A4A099" w:rsidR="0061302E" w:rsidRPr="0061302E" w:rsidRDefault="0061302E" w:rsidP="000B0327">
      <w:pPr>
        <w:spacing w:before="2400"/>
        <w:jc w:val="center"/>
        <w:rPr>
          <w:ins w:id="7" w:author="ERCOT" w:date="2025-02-06T10:25:00Z"/>
          <w:b/>
          <w:sz w:val="36"/>
          <w:szCs w:val="36"/>
        </w:rPr>
      </w:pPr>
      <w:ins w:id="8" w:author="ERCOT" w:date="2025-02-06T10:25:00Z">
        <w:r w:rsidRPr="0061302E">
          <w:rPr>
            <w:b/>
            <w:sz w:val="36"/>
            <w:szCs w:val="36"/>
          </w:rPr>
          <w:t>Settlement Metering Operating Guide</w:t>
        </w:r>
      </w:ins>
    </w:p>
    <w:p w14:paraId="0D790F4C" w14:textId="77777777" w:rsidR="0061302E" w:rsidRPr="0061302E" w:rsidRDefault="0061302E" w:rsidP="0061302E">
      <w:pPr>
        <w:jc w:val="center"/>
        <w:rPr>
          <w:ins w:id="9" w:author="ERCOT" w:date="2025-02-06T10:25:00Z"/>
          <w:b/>
          <w:sz w:val="36"/>
          <w:szCs w:val="36"/>
        </w:rPr>
      </w:pPr>
      <w:ins w:id="10" w:author="ERCOT" w:date="2025-02-06T10:25:00Z">
        <w:r w:rsidRPr="0061302E">
          <w:rPr>
            <w:b/>
            <w:sz w:val="36"/>
            <w:szCs w:val="36"/>
          </w:rPr>
          <w:t>Section 12</w:t>
        </w:r>
      </w:ins>
    </w:p>
    <w:p w14:paraId="1A7F4DF6" w14:textId="00BC043C" w:rsidR="00765D3D" w:rsidRDefault="0061302E" w:rsidP="00F93C6F">
      <w:pPr>
        <w:spacing w:after="240"/>
        <w:jc w:val="center"/>
        <w:rPr>
          <w:b/>
          <w:sz w:val="36"/>
          <w:szCs w:val="36"/>
        </w:rPr>
      </w:pPr>
      <w:ins w:id="11" w:author="ERCOT" w:date="2025-02-06T10:25:00Z">
        <w:r w:rsidRPr="0061302E">
          <w:rPr>
            <w:b/>
            <w:sz w:val="36"/>
            <w:szCs w:val="36"/>
          </w:rPr>
          <w:t xml:space="preserve">Attachment </w:t>
        </w:r>
      </w:ins>
      <w:ins w:id="12" w:author="ERCOT" w:date="2025-02-06T10:27:00Z">
        <w:r w:rsidRPr="0061302E">
          <w:rPr>
            <w:b/>
            <w:sz w:val="36"/>
            <w:szCs w:val="36"/>
          </w:rPr>
          <w:t>C</w:t>
        </w:r>
      </w:ins>
    </w:p>
    <w:p w14:paraId="009AB957" w14:textId="77777777" w:rsidR="000B0327" w:rsidRPr="0061302E" w:rsidRDefault="000B0327" w:rsidP="00F93C6F">
      <w:pPr>
        <w:spacing w:after="240"/>
        <w:jc w:val="center"/>
        <w:rPr>
          <w:ins w:id="13" w:author="ERCOT" w:date="2025-02-06T10:25:00Z"/>
          <w:b/>
          <w:sz w:val="36"/>
          <w:szCs w:val="36"/>
        </w:rPr>
      </w:pPr>
    </w:p>
    <w:p w14:paraId="008F9DB8" w14:textId="77777777" w:rsidR="00765D3D" w:rsidRDefault="0061302E" w:rsidP="00765D3D">
      <w:pPr>
        <w:spacing w:after="120"/>
        <w:jc w:val="center"/>
        <w:rPr>
          <w:rStyle w:val="ui-provider"/>
          <w:b/>
          <w:bCs/>
          <w:sz w:val="36"/>
          <w:szCs w:val="36"/>
        </w:rPr>
      </w:pPr>
      <w:ins w:id="14" w:author="ERCOT" w:date="2025-02-06T10:27:00Z">
        <w:r w:rsidRPr="0061302E">
          <w:rPr>
            <w:rStyle w:val="ui-provider"/>
            <w:b/>
            <w:bCs/>
            <w:sz w:val="36"/>
            <w:szCs w:val="36"/>
          </w:rPr>
          <w:t xml:space="preserve">TDSP Access to EPS Metering Facility </w:t>
        </w:r>
      </w:ins>
    </w:p>
    <w:p w14:paraId="46F05260" w14:textId="37883CC2" w:rsidR="0061302E" w:rsidRDefault="0061302E" w:rsidP="00765D3D">
      <w:pPr>
        <w:spacing w:after="120"/>
        <w:jc w:val="center"/>
        <w:rPr>
          <w:b/>
          <w:sz w:val="36"/>
          <w:szCs w:val="36"/>
        </w:rPr>
      </w:pPr>
      <w:ins w:id="15" w:author="ERCOT" w:date="2025-02-06T10:27:00Z">
        <w:r w:rsidRPr="0061302E">
          <w:rPr>
            <w:rStyle w:val="ui-provider"/>
            <w:b/>
            <w:bCs/>
            <w:sz w:val="36"/>
            <w:szCs w:val="36"/>
          </w:rPr>
          <w:t>Notification Form</w:t>
        </w:r>
        <w:r w:rsidRPr="0061302E">
          <w:rPr>
            <w:b/>
            <w:sz w:val="36"/>
            <w:szCs w:val="36"/>
          </w:rPr>
          <w:t xml:space="preserve"> </w:t>
        </w:r>
      </w:ins>
    </w:p>
    <w:p w14:paraId="2E0A9C52" w14:textId="77777777" w:rsidR="0061302E" w:rsidRPr="0061302E" w:rsidRDefault="0061302E" w:rsidP="0061302E">
      <w:pPr>
        <w:jc w:val="center"/>
        <w:rPr>
          <w:b/>
          <w:sz w:val="36"/>
          <w:szCs w:val="36"/>
        </w:rPr>
      </w:pPr>
    </w:p>
    <w:p w14:paraId="4A784486" w14:textId="18B13E40" w:rsidR="003B03CC" w:rsidRDefault="0061302E" w:rsidP="0061302E">
      <w:pPr>
        <w:jc w:val="center"/>
        <w:rPr>
          <w:b/>
        </w:rPr>
        <w:sectPr w:rsidR="003B03CC" w:rsidSect="003B03CC">
          <w:pgSz w:w="12240" w:h="15840" w:code="1"/>
          <w:pgMar w:top="1440" w:right="1440" w:bottom="1440" w:left="1440" w:header="720" w:footer="720" w:gutter="0"/>
          <w:cols w:space="720"/>
          <w:docGrid w:linePitch="360"/>
        </w:sectPr>
      </w:pPr>
      <w:ins w:id="16" w:author="ERCOT" w:date="2025-02-06T10:25:00Z">
        <w:r w:rsidRPr="0061302E">
          <w:rPr>
            <w:b/>
          </w:rPr>
          <w:t>May 1, 202</w:t>
        </w:r>
      </w:ins>
      <w:ins w:id="17" w:author="ERCOT" w:date="2025-03-20T10:40:00Z" w16du:dateUtc="2025-03-20T15:40:00Z">
        <w:r w:rsidR="004E4220">
          <w:rPr>
            <w:b/>
          </w:rPr>
          <w:t>5</w:t>
        </w:r>
      </w:ins>
    </w:p>
    <w:p w14:paraId="2842871E" w14:textId="77777777" w:rsidR="003B03CC" w:rsidRDefault="003B03CC" w:rsidP="000020AD">
      <w:pPr>
        <w:rPr>
          <w:b/>
        </w:rPr>
      </w:pPr>
    </w:p>
    <w:p w14:paraId="0929D3F0" w14:textId="77777777" w:rsidR="00F93C6F" w:rsidRPr="00F93C6F" w:rsidRDefault="00F93C6F" w:rsidP="00F93C6F">
      <w:pPr>
        <w:pStyle w:val="Title"/>
        <w:pBdr>
          <w:bottom w:val="none" w:sz="0" w:space="0" w:color="auto"/>
        </w:pBdr>
        <w:jc w:val="center"/>
        <w:outlineLvl w:val="0"/>
        <w:rPr>
          <w:rFonts w:ascii="Arial" w:hAnsi="Arial" w:cs="Arial"/>
          <w:b/>
          <w:bCs/>
          <w:sz w:val="22"/>
          <w:szCs w:val="22"/>
        </w:rPr>
      </w:pPr>
      <w:r w:rsidRPr="00F93C6F">
        <w:rPr>
          <w:rFonts w:ascii="Arial" w:hAnsi="Arial" w:cs="Arial"/>
          <w:b/>
          <w:bCs/>
          <w:sz w:val="22"/>
          <w:szCs w:val="22"/>
        </w:rPr>
        <w:t>TDSP ACCESS TO EPS METERING FACILITY NOTIFICATION FORM</w:t>
      </w:r>
    </w:p>
    <w:p w14:paraId="24B46260" w14:textId="77777777" w:rsidR="00F93C6F" w:rsidRPr="00F93C6F" w:rsidRDefault="00F93C6F" w:rsidP="00F93C6F">
      <w:pPr>
        <w:rPr>
          <w:rFonts w:ascii="Arial" w:hAnsi="Arial" w:cs="Arial"/>
          <w:color w:val="FF0000"/>
          <w:sz w:val="22"/>
          <w:szCs w:val="22"/>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50"/>
        <w:gridCol w:w="810"/>
        <w:gridCol w:w="517"/>
        <w:gridCol w:w="360"/>
        <w:gridCol w:w="360"/>
        <w:gridCol w:w="293"/>
        <w:gridCol w:w="630"/>
        <w:gridCol w:w="390"/>
        <w:gridCol w:w="2280"/>
        <w:gridCol w:w="457"/>
        <w:gridCol w:w="1823"/>
      </w:tblGrid>
      <w:tr w:rsidR="00F93C6F" w:rsidRPr="00F93C6F" w14:paraId="16DF6AF9" w14:textId="77777777" w:rsidTr="00407238">
        <w:trPr>
          <w:cantSplit/>
          <w:trHeight w:val="305"/>
        </w:trPr>
        <w:tc>
          <w:tcPr>
            <w:tcW w:w="9018" w:type="dxa"/>
            <w:gridSpan w:val="12"/>
            <w:shd w:val="clear" w:color="auto" w:fill="E0E0E0"/>
          </w:tcPr>
          <w:p w14:paraId="372EBB97" w14:textId="77777777" w:rsidR="00F93C6F" w:rsidRPr="00F93C6F" w:rsidRDefault="00F93C6F" w:rsidP="00F93C6F">
            <w:pPr>
              <w:jc w:val="center"/>
              <w:rPr>
                <w:rFonts w:ascii="Arial" w:hAnsi="Arial" w:cs="Arial"/>
                <w:sz w:val="22"/>
                <w:szCs w:val="22"/>
              </w:rPr>
            </w:pPr>
            <w:r w:rsidRPr="00F93C6F">
              <w:rPr>
                <w:rFonts w:ascii="Arial" w:hAnsi="Arial" w:cs="Arial"/>
                <w:b/>
                <w:bCs/>
                <w:sz w:val="22"/>
                <w:szCs w:val="22"/>
              </w:rPr>
              <w:t>Notification requirement – Please mark the appropriate box</w:t>
            </w:r>
          </w:p>
        </w:tc>
      </w:tr>
      <w:bookmarkStart w:id="18" w:name="Check2"/>
      <w:tr w:rsidR="00F93C6F" w:rsidRPr="00F93C6F" w14:paraId="00E4AF87" w14:textId="77777777" w:rsidTr="00407238">
        <w:trPr>
          <w:cantSplit/>
        </w:trPr>
        <w:tc>
          <w:tcPr>
            <w:tcW w:w="648" w:type="dxa"/>
          </w:tcPr>
          <w:p w14:paraId="14178124"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Check2"/>
                  <w:enabled/>
                  <w:calcOnExit w:val="0"/>
                  <w:checkBox>
                    <w:sizeAuto/>
                    <w:default w:val="0"/>
                    <w:checked w:val="0"/>
                  </w:checkBox>
                </w:ffData>
              </w:fldChar>
            </w:r>
            <w:r w:rsidRPr="00F93C6F">
              <w:rPr>
                <w:rFonts w:ascii="Arial" w:hAnsi="Arial" w:cs="Arial"/>
                <w:sz w:val="22"/>
                <w:szCs w:val="22"/>
              </w:rPr>
              <w:instrText xml:space="preserve"> FORMCHECKBOX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sz w:val="22"/>
                <w:szCs w:val="22"/>
              </w:rPr>
              <w:fldChar w:fldCharType="end"/>
            </w:r>
            <w:bookmarkEnd w:id="18"/>
          </w:p>
        </w:tc>
        <w:tc>
          <w:tcPr>
            <w:tcW w:w="8370" w:type="dxa"/>
            <w:gridSpan w:val="11"/>
            <w:shd w:val="clear" w:color="auto" w:fill="F3F3F3"/>
          </w:tcPr>
          <w:p w14:paraId="64C1FBC5" w14:textId="77777777" w:rsidR="00F93C6F" w:rsidRPr="00F93C6F" w:rsidRDefault="00F93C6F" w:rsidP="00407238">
            <w:pPr>
              <w:rPr>
                <w:rFonts w:ascii="Arial" w:hAnsi="Arial" w:cs="Arial"/>
                <w:sz w:val="22"/>
                <w:szCs w:val="22"/>
              </w:rPr>
            </w:pPr>
            <w:r w:rsidRPr="00F93C6F">
              <w:rPr>
                <w:rFonts w:ascii="Arial" w:hAnsi="Arial" w:cs="Arial"/>
                <w:sz w:val="22"/>
                <w:szCs w:val="22"/>
              </w:rPr>
              <w:t>Immediate  - Unplanned work to repair failed equipment</w:t>
            </w:r>
          </w:p>
        </w:tc>
      </w:tr>
      <w:bookmarkStart w:id="19" w:name="Check3"/>
      <w:tr w:rsidR="00F93C6F" w:rsidRPr="00F93C6F" w14:paraId="5B5FC8B8" w14:textId="77777777" w:rsidTr="00407238">
        <w:trPr>
          <w:cantSplit/>
        </w:trPr>
        <w:tc>
          <w:tcPr>
            <w:tcW w:w="648" w:type="dxa"/>
          </w:tcPr>
          <w:p w14:paraId="602E844A"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Check3"/>
                  <w:enabled/>
                  <w:calcOnExit w:val="0"/>
                  <w:checkBox>
                    <w:sizeAuto/>
                    <w:default w:val="0"/>
                    <w:checked w:val="0"/>
                  </w:checkBox>
                </w:ffData>
              </w:fldChar>
            </w:r>
            <w:r w:rsidRPr="00F93C6F">
              <w:rPr>
                <w:rFonts w:ascii="Arial" w:hAnsi="Arial" w:cs="Arial"/>
                <w:sz w:val="22"/>
                <w:szCs w:val="22"/>
              </w:rPr>
              <w:instrText xml:space="preserve"> FORMCHECKBOX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sz w:val="22"/>
                <w:szCs w:val="22"/>
              </w:rPr>
              <w:fldChar w:fldCharType="end"/>
            </w:r>
            <w:bookmarkEnd w:id="19"/>
          </w:p>
        </w:tc>
        <w:tc>
          <w:tcPr>
            <w:tcW w:w="8370" w:type="dxa"/>
            <w:gridSpan w:val="11"/>
            <w:shd w:val="clear" w:color="auto" w:fill="F3F3F3"/>
          </w:tcPr>
          <w:p w14:paraId="7395F834" w14:textId="77777777" w:rsidR="00F93C6F" w:rsidRPr="00F93C6F" w:rsidRDefault="00F93C6F" w:rsidP="00407238">
            <w:pPr>
              <w:rPr>
                <w:rFonts w:ascii="Arial" w:hAnsi="Arial" w:cs="Arial"/>
                <w:sz w:val="22"/>
                <w:szCs w:val="22"/>
              </w:rPr>
            </w:pPr>
            <w:r w:rsidRPr="00F93C6F">
              <w:rPr>
                <w:rFonts w:ascii="Arial" w:hAnsi="Arial" w:cs="Arial"/>
                <w:sz w:val="22"/>
                <w:szCs w:val="22"/>
              </w:rPr>
              <w:t>Five (5) days - Planned maintenance or testing of equipment</w:t>
            </w:r>
          </w:p>
        </w:tc>
      </w:tr>
      <w:bookmarkStart w:id="20" w:name="Check4"/>
      <w:tr w:rsidR="00F93C6F" w:rsidRPr="00F93C6F" w14:paraId="3A978D96" w14:textId="77777777" w:rsidTr="00407238">
        <w:trPr>
          <w:cantSplit/>
        </w:trPr>
        <w:tc>
          <w:tcPr>
            <w:tcW w:w="648" w:type="dxa"/>
          </w:tcPr>
          <w:p w14:paraId="04A40EFE"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Check4"/>
                  <w:enabled/>
                  <w:calcOnExit w:val="0"/>
                  <w:checkBox>
                    <w:sizeAuto/>
                    <w:default w:val="0"/>
                    <w:checked w:val="0"/>
                  </w:checkBox>
                </w:ffData>
              </w:fldChar>
            </w:r>
            <w:r w:rsidRPr="00F93C6F">
              <w:rPr>
                <w:rFonts w:ascii="Arial" w:hAnsi="Arial" w:cs="Arial"/>
                <w:sz w:val="22"/>
                <w:szCs w:val="22"/>
              </w:rPr>
              <w:instrText xml:space="preserve"> FORMCHECKBOX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sz w:val="22"/>
                <w:szCs w:val="22"/>
              </w:rPr>
              <w:fldChar w:fldCharType="end"/>
            </w:r>
            <w:bookmarkEnd w:id="20"/>
          </w:p>
        </w:tc>
        <w:tc>
          <w:tcPr>
            <w:tcW w:w="8370" w:type="dxa"/>
            <w:gridSpan w:val="11"/>
            <w:shd w:val="clear" w:color="auto" w:fill="F3F3F3"/>
          </w:tcPr>
          <w:p w14:paraId="24DFD914" w14:textId="77777777" w:rsidR="00F93C6F" w:rsidRPr="00F93C6F" w:rsidRDefault="00F93C6F" w:rsidP="00407238">
            <w:pPr>
              <w:rPr>
                <w:rFonts w:ascii="Arial" w:hAnsi="Arial" w:cs="Arial"/>
                <w:sz w:val="22"/>
                <w:szCs w:val="22"/>
              </w:rPr>
            </w:pPr>
            <w:r w:rsidRPr="00F93C6F">
              <w:rPr>
                <w:rFonts w:ascii="Arial" w:hAnsi="Arial" w:cs="Arial"/>
                <w:sz w:val="22"/>
                <w:szCs w:val="22"/>
              </w:rPr>
              <w:t>Ten (10) days - Planned changes to equipment (replacement or programming)</w:t>
            </w:r>
          </w:p>
        </w:tc>
      </w:tr>
      <w:tr w:rsidR="00F93C6F" w:rsidRPr="00F93C6F" w14:paraId="73A08A9A" w14:textId="77777777" w:rsidTr="00407238">
        <w:trPr>
          <w:cantSplit/>
        </w:trPr>
        <w:tc>
          <w:tcPr>
            <w:tcW w:w="2785" w:type="dxa"/>
            <w:gridSpan w:val="5"/>
            <w:shd w:val="clear" w:color="auto" w:fill="F3F3F3"/>
          </w:tcPr>
          <w:p w14:paraId="631F8B9B" w14:textId="77777777" w:rsidR="00F93C6F" w:rsidRPr="00F93C6F" w:rsidRDefault="00F93C6F" w:rsidP="00407238">
            <w:pPr>
              <w:rPr>
                <w:rFonts w:ascii="Arial" w:hAnsi="Arial" w:cs="Arial"/>
                <w:sz w:val="22"/>
                <w:szCs w:val="22"/>
              </w:rPr>
            </w:pPr>
            <w:r w:rsidRPr="00F93C6F">
              <w:rPr>
                <w:rFonts w:ascii="Arial" w:hAnsi="Arial" w:cs="Arial"/>
                <w:sz w:val="22"/>
                <w:szCs w:val="22"/>
              </w:rPr>
              <w:t>Date the access is required</w:t>
            </w:r>
          </w:p>
        </w:tc>
        <w:bookmarkStart w:id="21" w:name="Text4"/>
        <w:tc>
          <w:tcPr>
            <w:tcW w:w="1283" w:type="dxa"/>
            <w:gridSpan w:val="3"/>
          </w:tcPr>
          <w:p w14:paraId="4C3BAA86"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Text4"/>
                  <w:enabled/>
                  <w:calcOnExit w:val="0"/>
                  <w:textInput/>
                </w:ffData>
              </w:fldChar>
            </w:r>
            <w:r w:rsidRPr="00F93C6F">
              <w:rPr>
                <w:rFonts w:ascii="Arial" w:hAnsi="Arial" w:cs="Arial"/>
                <w:sz w:val="22"/>
                <w:szCs w:val="22"/>
              </w:rPr>
              <w:instrText xml:space="preserve"> FORMTEXT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sz w:val="22"/>
                <w:szCs w:val="22"/>
              </w:rPr>
              <w:fldChar w:fldCharType="end"/>
            </w:r>
            <w:bookmarkEnd w:id="21"/>
          </w:p>
        </w:tc>
        <w:tc>
          <w:tcPr>
            <w:tcW w:w="3127" w:type="dxa"/>
            <w:gridSpan w:val="3"/>
            <w:shd w:val="clear" w:color="auto" w:fill="F3F3F3"/>
          </w:tcPr>
          <w:p w14:paraId="2809C221" w14:textId="77777777" w:rsidR="00F93C6F" w:rsidRPr="00F93C6F" w:rsidRDefault="00F93C6F" w:rsidP="00407238">
            <w:pPr>
              <w:rPr>
                <w:rFonts w:ascii="Arial" w:hAnsi="Arial" w:cs="Arial"/>
                <w:sz w:val="22"/>
                <w:szCs w:val="22"/>
              </w:rPr>
            </w:pPr>
            <w:r w:rsidRPr="00F93C6F">
              <w:rPr>
                <w:rFonts w:ascii="Arial" w:hAnsi="Arial" w:cs="Arial"/>
                <w:sz w:val="22"/>
                <w:szCs w:val="22"/>
              </w:rPr>
              <w:t xml:space="preserve">Estimated duration of access </w:t>
            </w:r>
          </w:p>
        </w:tc>
        <w:bookmarkStart w:id="22" w:name="Text5"/>
        <w:tc>
          <w:tcPr>
            <w:tcW w:w="1823" w:type="dxa"/>
          </w:tcPr>
          <w:p w14:paraId="19693199"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Text5"/>
                  <w:enabled/>
                  <w:calcOnExit w:val="0"/>
                  <w:textInput/>
                </w:ffData>
              </w:fldChar>
            </w:r>
            <w:r w:rsidRPr="00F93C6F">
              <w:rPr>
                <w:rFonts w:ascii="Arial" w:hAnsi="Arial" w:cs="Arial"/>
                <w:sz w:val="22"/>
                <w:szCs w:val="22"/>
              </w:rPr>
              <w:instrText xml:space="preserve"> FORMTEXT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sz w:val="22"/>
                <w:szCs w:val="22"/>
              </w:rPr>
              <w:fldChar w:fldCharType="end"/>
            </w:r>
            <w:bookmarkEnd w:id="22"/>
          </w:p>
        </w:tc>
      </w:tr>
      <w:tr w:rsidR="00F93C6F" w:rsidRPr="00F93C6F" w14:paraId="413E5718" w14:textId="77777777" w:rsidTr="00407238">
        <w:trPr>
          <w:cantSplit/>
        </w:trPr>
        <w:tc>
          <w:tcPr>
            <w:tcW w:w="2785" w:type="dxa"/>
            <w:gridSpan w:val="5"/>
            <w:shd w:val="clear" w:color="auto" w:fill="F3F3F3"/>
          </w:tcPr>
          <w:p w14:paraId="70F235D8" w14:textId="77777777" w:rsidR="00F93C6F" w:rsidRPr="00F93C6F" w:rsidRDefault="00F93C6F" w:rsidP="00407238">
            <w:pPr>
              <w:rPr>
                <w:rFonts w:ascii="Arial" w:hAnsi="Arial" w:cs="Arial"/>
                <w:sz w:val="22"/>
                <w:szCs w:val="22"/>
              </w:rPr>
            </w:pPr>
            <w:r w:rsidRPr="00F93C6F">
              <w:rPr>
                <w:rFonts w:ascii="Arial" w:hAnsi="Arial" w:cs="Arial"/>
                <w:sz w:val="22"/>
                <w:szCs w:val="22"/>
              </w:rPr>
              <w:t>If the required Protocol notification period was not adhered to, provide the reason.</w:t>
            </w:r>
          </w:p>
        </w:tc>
        <w:bookmarkStart w:id="23" w:name="Text6"/>
        <w:tc>
          <w:tcPr>
            <w:tcW w:w="6233" w:type="dxa"/>
            <w:gridSpan w:val="7"/>
          </w:tcPr>
          <w:p w14:paraId="1708A212"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Text6"/>
                  <w:enabled/>
                  <w:calcOnExit w:val="0"/>
                  <w:textInput/>
                </w:ffData>
              </w:fldChar>
            </w:r>
            <w:r w:rsidRPr="00F93C6F">
              <w:rPr>
                <w:rFonts w:ascii="Arial" w:hAnsi="Arial" w:cs="Arial"/>
                <w:sz w:val="22"/>
                <w:szCs w:val="22"/>
              </w:rPr>
              <w:instrText xml:space="preserve"> FORMTEXT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sz w:val="22"/>
                <w:szCs w:val="22"/>
              </w:rPr>
              <w:t> </w:t>
            </w:r>
            <w:r w:rsidRPr="00F93C6F">
              <w:rPr>
                <w:rFonts w:ascii="Arial" w:hAnsi="Arial" w:cs="Arial"/>
                <w:sz w:val="22"/>
                <w:szCs w:val="22"/>
              </w:rPr>
              <w:t> </w:t>
            </w:r>
            <w:r w:rsidRPr="00F93C6F">
              <w:rPr>
                <w:rFonts w:ascii="Arial" w:hAnsi="Arial" w:cs="Arial"/>
                <w:sz w:val="22"/>
                <w:szCs w:val="22"/>
              </w:rPr>
              <w:t> </w:t>
            </w:r>
            <w:r w:rsidRPr="00F93C6F">
              <w:rPr>
                <w:rFonts w:ascii="Arial" w:hAnsi="Arial" w:cs="Arial"/>
                <w:sz w:val="22"/>
                <w:szCs w:val="22"/>
              </w:rPr>
              <w:t> </w:t>
            </w:r>
            <w:r w:rsidRPr="00F93C6F">
              <w:rPr>
                <w:rFonts w:ascii="Arial" w:hAnsi="Arial" w:cs="Arial"/>
                <w:sz w:val="22"/>
                <w:szCs w:val="22"/>
              </w:rPr>
              <w:t> </w:t>
            </w:r>
            <w:r w:rsidRPr="00F93C6F">
              <w:rPr>
                <w:rFonts w:ascii="Arial" w:hAnsi="Arial" w:cs="Arial"/>
                <w:sz w:val="22"/>
                <w:szCs w:val="22"/>
              </w:rPr>
              <w:fldChar w:fldCharType="end"/>
            </w:r>
            <w:bookmarkEnd w:id="23"/>
          </w:p>
        </w:tc>
      </w:tr>
      <w:tr w:rsidR="00F93C6F" w:rsidRPr="00F93C6F" w14:paraId="08AB2A58" w14:textId="77777777" w:rsidTr="00407238">
        <w:trPr>
          <w:cantSplit/>
        </w:trPr>
        <w:tc>
          <w:tcPr>
            <w:tcW w:w="9018" w:type="dxa"/>
            <w:gridSpan w:val="12"/>
            <w:shd w:val="clear" w:color="auto" w:fill="E0E0E0"/>
          </w:tcPr>
          <w:p w14:paraId="0FA0034C" w14:textId="77777777" w:rsidR="00F93C6F" w:rsidRPr="00F93C6F" w:rsidRDefault="00F93C6F" w:rsidP="00407238">
            <w:pPr>
              <w:jc w:val="center"/>
              <w:rPr>
                <w:rFonts w:ascii="Arial" w:hAnsi="Arial" w:cs="Arial"/>
                <w:b/>
                <w:bCs/>
                <w:sz w:val="22"/>
                <w:szCs w:val="22"/>
              </w:rPr>
            </w:pPr>
            <w:r w:rsidRPr="00F93C6F">
              <w:rPr>
                <w:rFonts w:ascii="Arial" w:hAnsi="Arial" w:cs="Arial"/>
                <w:b/>
                <w:bCs/>
                <w:sz w:val="22"/>
                <w:szCs w:val="22"/>
              </w:rPr>
              <w:t>Information as recorded on the approved EPS Metering Design Proposal</w:t>
            </w:r>
          </w:p>
        </w:tc>
      </w:tr>
      <w:tr w:rsidR="00F93C6F" w:rsidRPr="00F93C6F" w14:paraId="1CC0A7E5" w14:textId="77777777" w:rsidTr="00407238">
        <w:trPr>
          <w:cantSplit/>
        </w:trPr>
        <w:tc>
          <w:tcPr>
            <w:tcW w:w="2425" w:type="dxa"/>
            <w:gridSpan w:val="4"/>
            <w:shd w:val="clear" w:color="auto" w:fill="F3F3F3"/>
          </w:tcPr>
          <w:p w14:paraId="29841A22" w14:textId="77777777" w:rsidR="00F93C6F" w:rsidRPr="00F93C6F" w:rsidRDefault="00F93C6F" w:rsidP="00407238">
            <w:pPr>
              <w:rPr>
                <w:rFonts w:ascii="Arial" w:hAnsi="Arial" w:cs="Arial"/>
                <w:sz w:val="22"/>
                <w:szCs w:val="22"/>
                <w:highlight w:val="yellow"/>
              </w:rPr>
            </w:pPr>
            <w:r w:rsidRPr="00F93C6F">
              <w:rPr>
                <w:rFonts w:ascii="Arial" w:hAnsi="Arial" w:cs="Arial"/>
                <w:sz w:val="22"/>
                <w:szCs w:val="22"/>
              </w:rPr>
              <w:t>TDSP Name</w:t>
            </w:r>
          </w:p>
        </w:tc>
        <w:tc>
          <w:tcPr>
            <w:tcW w:w="6593" w:type="dxa"/>
            <w:gridSpan w:val="8"/>
          </w:tcPr>
          <w:p w14:paraId="4BEB4B9D"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Text7"/>
                  <w:enabled/>
                  <w:calcOnExit w:val="0"/>
                  <w:textInput/>
                </w:ffData>
              </w:fldChar>
            </w:r>
            <w:r w:rsidRPr="00F93C6F">
              <w:rPr>
                <w:rFonts w:ascii="Arial" w:hAnsi="Arial" w:cs="Arial"/>
                <w:sz w:val="22"/>
                <w:szCs w:val="22"/>
              </w:rPr>
              <w:instrText xml:space="preserve"> FORMTEXT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sz w:val="22"/>
                <w:szCs w:val="22"/>
              </w:rPr>
              <w:fldChar w:fldCharType="end"/>
            </w:r>
          </w:p>
        </w:tc>
      </w:tr>
      <w:tr w:rsidR="00F93C6F" w:rsidRPr="00F93C6F" w14:paraId="095CE0AD" w14:textId="77777777" w:rsidTr="00407238">
        <w:trPr>
          <w:cantSplit/>
        </w:trPr>
        <w:tc>
          <w:tcPr>
            <w:tcW w:w="2425" w:type="dxa"/>
            <w:gridSpan w:val="4"/>
            <w:shd w:val="clear" w:color="auto" w:fill="F3F3F3"/>
          </w:tcPr>
          <w:p w14:paraId="25F5B836" w14:textId="77777777" w:rsidR="00F93C6F" w:rsidRPr="00F93C6F" w:rsidRDefault="00F93C6F" w:rsidP="00407238">
            <w:pPr>
              <w:rPr>
                <w:rFonts w:ascii="Arial" w:hAnsi="Arial" w:cs="Arial"/>
                <w:sz w:val="22"/>
                <w:szCs w:val="22"/>
              </w:rPr>
            </w:pPr>
            <w:r w:rsidRPr="00F93C6F">
              <w:rPr>
                <w:rFonts w:ascii="Arial" w:hAnsi="Arial" w:cs="Arial"/>
                <w:sz w:val="22"/>
                <w:szCs w:val="22"/>
              </w:rPr>
              <w:t>Facility name</w:t>
            </w:r>
          </w:p>
        </w:tc>
        <w:bookmarkStart w:id="24" w:name="Text7"/>
        <w:tc>
          <w:tcPr>
            <w:tcW w:w="6593" w:type="dxa"/>
            <w:gridSpan w:val="8"/>
          </w:tcPr>
          <w:p w14:paraId="5EA8B60C"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Text7"/>
                  <w:enabled/>
                  <w:calcOnExit w:val="0"/>
                  <w:textInput/>
                </w:ffData>
              </w:fldChar>
            </w:r>
            <w:r w:rsidRPr="00F93C6F">
              <w:rPr>
                <w:rFonts w:ascii="Arial" w:hAnsi="Arial" w:cs="Arial"/>
                <w:sz w:val="22"/>
                <w:szCs w:val="22"/>
              </w:rPr>
              <w:instrText xml:space="preserve"> FORMTEXT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sz w:val="22"/>
                <w:szCs w:val="22"/>
              </w:rPr>
              <w:fldChar w:fldCharType="end"/>
            </w:r>
            <w:bookmarkEnd w:id="24"/>
          </w:p>
        </w:tc>
      </w:tr>
      <w:tr w:rsidR="00F93C6F" w:rsidRPr="00F93C6F" w14:paraId="7D94F5A5" w14:textId="77777777" w:rsidTr="00407238">
        <w:trPr>
          <w:cantSplit/>
        </w:trPr>
        <w:tc>
          <w:tcPr>
            <w:tcW w:w="2425" w:type="dxa"/>
            <w:gridSpan w:val="4"/>
            <w:shd w:val="clear" w:color="auto" w:fill="F3F3F3"/>
          </w:tcPr>
          <w:p w14:paraId="4B23F90E" w14:textId="77777777" w:rsidR="00F93C6F" w:rsidRPr="00F93C6F" w:rsidRDefault="00F93C6F" w:rsidP="00407238">
            <w:pPr>
              <w:rPr>
                <w:rFonts w:ascii="Arial" w:hAnsi="Arial" w:cs="Arial"/>
                <w:sz w:val="22"/>
                <w:szCs w:val="22"/>
              </w:rPr>
            </w:pPr>
            <w:r w:rsidRPr="00F93C6F">
              <w:rPr>
                <w:rFonts w:ascii="Arial" w:hAnsi="Arial" w:cs="Arial"/>
                <w:sz w:val="22"/>
                <w:szCs w:val="22"/>
              </w:rPr>
              <w:t>Unit or Load Name</w:t>
            </w:r>
          </w:p>
        </w:tc>
        <w:bookmarkStart w:id="25" w:name="Text8"/>
        <w:tc>
          <w:tcPr>
            <w:tcW w:w="6593" w:type="dxa"/>
            <w:gridSpan w:val="8"/>
          </w:tcPr>
          <w:p w14:paraId="3E166E5F"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Text8"/>
                  <w:enabled/>
                  <w:calcOnExit w:val="0"/>
                  <w:textInput/>
                </w:ffData>
              </w:fldChar>
            </w:r>
            <w:r w:rsidRPr="00F93C6F">
              <w:rPr>
                <w:rFonts w:ascii="Arial" w:hAnsi="Arial" w:cs="Arial"/>
                <w:sz w:val="22"/>
                <w:szCs w:val="22"/>
              </w:rPr>
              <w:instrText xml:space="preserve"> FORMTEXT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sz w:val="22"/>
                <w:szCs w:val="22"/>
              </w:rPr>
              <w:fldChar w:fldCharType="end"/>
            </w:r>
            <w:bookmarkEnd w:id="25"/>
          </w:p>
        </w:tc>
      </w:tr>
      <w:tr w:rsidR="00F93C6F" w:rsidRPr="00F93C6F" w14:paraId="3A9ABBCB" w14:textId="77777777" w:rsidTr="00407238">
        <w:tc>
          <w:tcPr>
            <w:tcW w:w="2425" w:type="dxa"/>
            <w:gridSpan w:val="4"/>
            <w:shd w:val="clear" w:color="auto" w:fill="F3F3F3"/>
          </w:tcPr>
          <w:p w14:paraId="56A0B18D" w14:textId="77777777" w:rsidR="00F93C6F" w:rsidRPr="00F93C6F" w:rsidRDefault="00F93C6F" w:rsidP="00407238">
            <w:pPr>
              <w:rPr>
                <w:rFonts w:ascii="Arial" w:hAnsi="Arial" w:cs="Arial"/>
                <w:sz w:val="22"/>
                <w:szCs w:val="22"/>
              </w:rPr>
            </w:pPr>
            <w:r w:rsidRPr="00F93C6F">
              <w:rPr>
                <w:rFonts w:ascii="Arial" w:hAnsi="Arial" w:cs="Arial"/>
                <w:sz w:val="22"/>
                <w:szCs w:val="22"/>
              </w:rPr>
              <w:t>TDSP Project Number</w:t>
            </w:r>
          </w:p>
        </w:tc>
        <w:bookmarkStart w:id="26" w:name="Text9"/>
        <w:tc>
          <w:tcPr>
            <w:tcW w:w="6593" w:type="dxa"/>
            <w:gridSpan w:val="8"/>
          </w:tcPr>
          <w:p w14:paraId="6DC85CBD"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Text9"/>
                  <w:enabled/>
                  <w:calcOnExit w:val="0"/>
                  <w:textInput/>
                </w:ffData>
              </w:fldChar>
            </w:r>
            <w:r w:rsidRPr="00F93C6F">
              <w:rPr>
                <w:rFonts w:ascii="Arial" w:hAnsi="Arial" w:cs="Arial"/>
                <w:sz w:val="22"/>
                <w:szCs w:val="22"/>
              </w:rPr>
              <w:instrText xml:space="preserve"> FORMTEXT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sz w:val="22"/>
                <w:szCs w:val="22"/>
              </w:rPr>
              <w:fldChar w:fldCharType="end"/>
            </w:r>
            <w:bookmarkEnd w:id="26"/>
          </w:p>
        </w:tc>
      </w:tr>
      <w:tr w:rsidR="00F93C6F" w:rsidRPr="00F93C6F" w14:paraId="26DF5B9F" w14:textId="77777777" w:rsidTr="00407238">
        <w:tc>
          <w:tcPr>
            <w:tcW w:w="9018" w:type="dxa"/>
            <w:gridSpan w:val="12"/>
            <w:shd w:val="clear" w:color="auto" w:fill="E0E0E0"/>
          </w:tcPr>
          <w:p w14:paraId="5D231B68" w14:textId="77777777" w:rsidR="00F93C6F" w:rsidRPr="00F93C6F" w:rsidRDefault="00F93C6F" w:rsidP="00407238">
            <w:pPr>
              <w:jc w:val="center"/>
              <w:rPr>
                <w:rFonts w:ascii="Arial" w:hAnsi="Arial" w:cs="Arial"/>
                <w:b/>
                <w:bCs/>
                <w:sz w:val="22"/>
                <w:szCs w:val="22"/>
              </w:rPr>
            </w:pPr>
            <w:r w:rsidRPr="00F93C6F">
              <w:rPr>
                <w:rFonts w:ascii="Arial" w:hAnsi="Arial" w:cs="Arial"/>
                <w:b/>
                <w:bCs/>
                <w:sz w:val="22"/>
                <w:szCs w:val="22"/>
              </w:rPr>
              <w:t>Information as recorded on the submitted MDAS form</w:t>
            </w:r>
          </w:p>
        </w:tc>
      </w:tr>
      <w:tr w:rsidR="00F93C6F" w:rsidRPr="00F93C6F" w14:paraId="2DAED6FF" w14:textId="77777777" w:rsidTr="00407238">
        <w:tc>
          <w:tcPr>
            <w:tcW w:w="2425" w:type="dxa"/>
            <w:gridSpan w:val="4"/>
            <w:shd w:val="clear" w:color="auto" w:fill="F3F3F3"/>
          </w:tcPr>
          <w:p w14:paraId="61CA9962" w14:textId="77777777" w:rsidR="00F93C6F" w:rsidRPr="00F93C6F" w:rsidRDefault="00F93C6F" w:rsidP="00407238">
            <w:pPr>
              <w:rPr>
                <w:rFonts w:ascii="Arial" w:hAnsi="Arial" w:cs="Arial"/>
                <w:sz w:val="22"/>
                <w:szCs w:val="22"/>
              </w:rPr>
            </w:pPr>
            <w:r w:rsidRPr="00F93C6F">
              <w:rPr>
                <w:rFonts w:ascii="Arial" w:hAnsi="Arial" w:cs="Arial"/>
                <w:sz w:val="22"/>
                <w:szCs w:val="22"/>
              </w:rPr>
              <w:t>Meter serial number</w:t>
            </w:r>
          </w:p>
        </w:tc>
        <w:bookmarkStart w:id="27" w:name="Text10"/>
        <w:tc>
          <w:tcPr>
            <w:tcW w:w="2033" w:type="dxa"/>
            <w:gridSpan w:val="5"/>
          </w:tcPr>
          <w:p w14:paraId="346B2E67"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Text10"/>
                  <w:enabled/>
                  <w:calcOnExit w:val="0"/>
                  <w:textInput/>
                </w:ffData>
              </w:fldChar>
            </w:r>
            <w:r w:rsidRPr="00F93C6F">
              <w:rPr>
                <w:rFonts w:ascii="Arial" w:hAnsi="Arial" w:cs="Arial"/>
                <w:sz w:val="22"/>
                <w:szCs w:val="22"/>
              </w:rPr>
              <w:instrText xml:space="preserve"> FORMTEXT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sz w:val="22"/>
                <w:szCs w:val="22"/>
              </w:rPr>
              <w:fldChar w:fldCharType="end"/>
            </w:r>
            <w:bookmarkEnd w:id="27"/>
          </w:p>
        </w:tc>
        <w:tc>
          <w:tcPr>
            <w:tcW w:w="2280" w:type="dxa"/>
            <w:shd w:val="clear" w:color="auto" w:fill="F3F3F3"/>
          </w:tcPr>
          <w:p w14:paraId="0EDFEB2E" w14:textId="77777777" w:rsidR="00F93C6F" w:rsidRPr="00F93C6F" w:rsidRDefault="00F93C6F" w:rsidP="00407238">
            <w:pPr>
              <w:rPr>
                <w:rFonts w:ascii="Arial" w:hAnsi="Arial" w:cs="Arial"/>
                <w:sz w:val="22"/>
                <w:szCs w:val="22"/>
              </w:rPr>
            </w:pPr>
            <w:r w:rsidRPr="00F93C6F">
              <w:rPr>
                <w:rFonts w:ascii="Arial" w:hAnsi="Arial" w:cs="Arial"/>
                <w:sz w:val="22"/>
                <w:szCs w:val="22"/>
              </w:rPr>
              <w:t xml:space="preserve">Meter device ID </w:t>
            </w:r>
          </w:p>
        </w:tc>
        <w:bookmarkStart w:id="28" w:name="Text11"/>
        <w:tc>
          <w:tcPr>
            <w:tcW w:w="2280" w:type="dxa"/>
            <w:gridSpan w:val="2"/>
          </w:tcPr>
          <w:p w14:paraId="3F4DFB4F"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Text11"/>
                  <w:enabled/>
                  <w:calcOnExit w:val="0"/>
                  <w:textInput/>
                </w:ffData>
              </w:fldChar>
            </w:r>
            <w:r w:rsidRPr="00F93C6F">
              <w:rPr>
                <w:rFonts w:ascii="Arial" w:hAnsi="Arial" w:cs="Arial"/>
                <w:sz w:val="22"/>
                <w:szCs w:val="22"/>
              </w:rPr>
              <w:instrText xml:space="preserve"> FORMTEXT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sz w:val="22"/>
                <w:szCs w:val="22"/>
              </w:rPr>
              <w:fldChar w:fldCharType="end"/>
            </w:r>
            <w:bookmarkEnd w:id="28"/>
          </w:p>
        </w:tc>
      </w:tr>
      <w:tr w:rsidR="00F93C6F" w:rsidRPr="00F93C6F" w14:paraId="17FDB22F" w14:textId="77777777" w:rsidTr="00407238">
        <w:trPr>
          <w:cantSplit/>
        </w:trPr>
        <w:tc>
          <w:tcPr>
            <w:tcW w:w="3438" w:type="dxa"/>
            <w:gridSpan w:val="7"/>
            <w:shd w:val="clear" w:color="auto" w:fill="E0E0E0"/>
          </w:tcPr>
          <w:p w14:paraId="277AD18D" w14:textId="77777777" w:rsidR="00F93C6F" w:rsidRPr="00F93C6F" w:rsidRDefault="00F93C6F" w:rsidP="00407238">
            <w:pPr>
              <w:jc w:val="center"/>
              <w:rPr>
                <w:rFonts w:ascii="Arial" w:hAnsi="Arial" w:cs="Arial"/>
                <w:b/>
                <w:bCs/>
                <w:sz w:val="22"/>
                <w:szCs w:val="22"/>
              </w:rPr>
            </w:pPr>
            <w:r w:rsidRPr="00F93C6F">
              <w:rPr>
                <w:rFonts w:ascii="Arial" w:hAnsi="Arial" w:cs="Arial"/>
                <w:b/>
                <w:bCs/>
                <w:sz w:val="22"/>
                <w:szCs w:val="22"/>
              </w:rPr>
              <w:t>Purpose of the required access</w:t>
            </w:r>
          </w:p>
        </w:tc>
        <w:tc>
          <w:tcPr>
            <w:tcW w:w="5580" w:type="dxa"/>
            <w:gridSpan w:val="5"/>
            <w:shd w:val="clear" w:color="auto" w:fill="E0E0E0"/>
          </w:tcPr>
          <w:p w14:paraId="2DC5CAB1" w14:textId="77777777" w:rsidR="00F93C6F" w:rsidRPr="00F93C6F" w:rsidRDefault="00F93C6F" w:rsidP="00407238">
            <w:pPr>
              <w:jc w:val="center"/>
              <w:rPr>
                <w:rFonts w:ascii="Arial" w:hAnsi="Arial" w:cs="Arial"/>
                <w:b/>
                <w:bCs/>
                <w:sz w:val="22"/>
                <w:szCs w:val="22"/>
              </w:rPr>
            </w:pPr>
            <w:r w:rsidRPr="00F93C6F">
              <w:rPr>
                <w:rFonts w:ascii="Arial" w:hAnsi="Arial" w:cs="Arial"/>
                <w:b/>
                <w:bCs/>
                <w:sz w:val="22"/>
                <w:szCs w:val="22"/>
              </w:rPr>
              <w:t>Specific Reason / Details</w:t>
            </w:r>
          </w:p>
        </w:tc>
      </w:tr>
      <w:bookmarkStart w:id="29" w:name="Check1"/>
      <w:tr w:rsidR="00F93C6F" w:rsidRPr="00F93C6F" w14:paraId="0249187F" w14:textId="77777777" w:rsidTr="00407238">
        <w:trPr>
          <w:cantSplit/>
        </w:trPr>
        <w:tc>
          <w:tcPr>
            <w:tcW w:w="648" w:type="dxa"/>
          </w:tcPr>
          <w:p w14:paraId="7AA96C4B"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Check1"/>
                  <w:enabled/>
                  <w:calcOnExit w:val="0"/>
                  <w:checkBox>
                    <w:sizeAuto/>
                    <w:default w:val="0"/>
                  </w:checkBox>
                </w:ffData>
              </w:fldChar>
            </w:r>
            <w:r w:rsidRPr="00F93C6F">
              <w:rPr>
                <w:rFonts w:ascii="Arial" w:hAnsi="Arial" w:cs="Arial"/>
                <w:sz w:val="22"/>
                <w:szCs w:val="22"/>
              </w:rPr>
              <w:instrText xml:space="preserve"> FORMCHECKBOX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sz w:val="22"/>
                <w:szCs w:val="22"/>
              </w:rPr>
              <w:fldChar w:fldCharType="end"/>
            </w:r>
            <w:bookmarkEnd w:id="29"/>
          </w:p>
        </w:tc>
        <w:tc>
          <w:tcPr>
            <w:tcW w:w="2497" w:type="dxa"/>
            <w:gridSpan w:val="5"/>
            <w:shd w:val="clear" w:color="auto" w:fill="F3F3F3"/>
          </w:tcPr>
          <w:p w14:paraId="50AC746D" w14:textId="77777777" w:rsidR="00F93C6F" w:rsidRPr="00F93C6F" w:rsidRDefault="00F93C6F" w:rsidP="00407238">
            <w:pPr>
              <w:rPr>
                <w:rFonts w:ascii="Arial" w:hAnsi="Arial" w:cs="Arial"/>
                <w:sz w:val="22"/>
                <w:szCs w:val="22"/>
              </w:rPr>
            </w:pPr>
            <w:r w:rsidRPr="00F93C6F">
              <w:rPr>
                <w:rFonts w:ascii="Arial" w:hAnsi="Arial" w:cs="Arial"/>
                <w:sz w:val="22"/>
                <w:szCs w:val="22"/>
              </w:rPr>
              <w:t>Meter Test</w:t>
            </w:r>
          </w:p>
        </w:tc>
        <w:bookmarkStart w:id="30" w:name="Text12"/>
        <w:tc>
          <w:tcPr>
            <w:tcW w:w="5873" w:type="dxa"/>
            <w:gridSpan w:val="6"/>
          </w:tcPr>
          <w:p w14:paraId="02FB6B1E"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Text12"/>
                  <w:enabled/>
                  <w:calcOnExit w:val="0"/>
                  <w:textInput/>
                </w:ffData>
              </w:fldChar>
            </w:r>
            <w:r w:rsidRPr="00F93C6F">
              <w:rPr>
                <w:rFonts w:ascii="Arial" w:hAnsi="Arial" w:cs="Arial"/>
                <w:sz w:val="22"/>
                <w:szCs w:val="22"/>
              </w:rPr>
              <w:instrText xml:space="preserve"> FORMTEXT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sz w:val="22"/>
                <w:szCs w:val="22"/>
              </w:rPr>
              <w:fldChar w:fldCharType="end"/>
            </w:r>
            <w:bookmarkEnd w:id="30"/>
          </w:p>
        </w:tc>
      </w:tr>
      <w:bookmarkStart w:id="31" w:name="Check5"/>
      <w:tr w:rsidR="00F93C6F" w:rsidRPr="00F93C6F" w14:paraId="6D3515F7" w14:textId="77777777" w:rsidTr="00407238">
        <w:tc>
          <w:tcPr>
            <w:tcW w:w="648" w:type="dxa"/>
          </w:tcPr>
          <w:p w14:paraId="493D7543"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Check5"/>
                  <w:enabled/>
                  <w:calcOnExit w:val="0"/>
                  <w:checkBox>
                    <w:sizeAuto/>
                    <w:default w:val="0"/>
                  </w:checkBox>
                </w:ffData>
              </w:fldChar>
            </w:r>
            <w:r w:rsidRPr="00F93C6F">
              <w:rPr>
                <w:rFonts w:ascii="Arial" w:hAnsi="Arial" w:cs="Arial"/>
                <w:sz w:val="22"/>
                <w:szCs w:val="22"/>
              </w:rPr>
              <w:instrText xml:space="preserve"> FORMCHECKBOX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sz w:val="22"/>
                <w:szCs w:val="22"/>
              </w:rPr>
              <w:fldChar w:fldCharType="end"/>
            </w:r>
            <w:bookmarkEnd w:id="31"/>
          </w:p>
        </w:tc>
        <w:tc>
          <w:tcPr>
            <w:tcW w:w="2497" w:type="dxa"/>
            <w:gridSpan w:val="5"/>
            <w:shd w:val="clear" w:color="auto" w:fill="F3F3F3"/>
          </w:tcPr>
          <w:p w14:paraId="55C873DC" w14:textId="77777777" w:rsidR="00F93C6F" w:rsidRPr="00F93C6F" w:rsidRDefault="00F93C6F" w:rsidP="00407238">
            <w:pPr>
              <w:rPr>
                <w:rFonts w:ascii="Arial" w:hAnsi="Arial" w:cs="Arial"/>
                <w:sz w:val="22"/>
                <w:szCs w:val="22"/>
              </w:rPr>
            </w:pPr>
            <w:r w:rsidRPr="00F93C6F">
              <w:rPr>
                <w:rFonts w:ascii="Arial" w:hAnsi="Arial" w:cs="Arial"/>
                <w:sz w:val="22"/>
                <w:szCs w:val="22"/>
              </w:rPr>
              <w:t>Meter Replacement</w:t>
            </w:r>
          </w:p>
        </w:tc>
        <w:bookmarkStart w:id="32" w:name="Text13"/>
        <w:tc>
          <w:tcPr>
            <w:tcW w:w="5873" w:type="dxa"/>
            <w:gridSpan w:val="6"/>
          </w:tcPr>
          <w:p w14:paraId="0611A008"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Text13"/>
                  <w:enabled/>
                  <w:calcOnExit w:val="0"/>
                  <w:textInput/>
                </w:ffData>
              </w:fldChar>
            </w:r>
            <w:r w:rsidRPr="00F93C6F">
              <w:rPr>
                <w:rFonts w:ascii="Arial" w:hAnsi="Arial" w:cs="Arial"/>
                <w:sz w:val="22"/>
                <w:szCs w:val="22"/>
              </w:rPr>
              <w:instrText xml:space="preserve"> FORMTEXT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sz w:val="22"/>
                <w:szCs w:val="22"/>
              </w:rPr>
              <w:fldChar w:fldCharType="end"/>
            </w:r>
            <w:bookmarkEnd w:id="32"/>
          </w:p>
        </w:tc>
      </w:tr>
      <w:tr w:rsidR="00F93C6F" w:rsidRPr="00F93C6F" w14:paraId="63F5A2A2" w14:textId="77777777" w:rsidTr="00407238">
        <w:tc>
          <w:tcPr>
            <w:tcW w:w="648" w:type="dxa"/>
          </w:tcPr>
          <w:p w14:paraId="28989460"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Check5"/>
                  <w:enabled/>
                  <w:calcOnExit w:val="0"/>
                  <w:checkBox>
                    <w:sizeAuto/>
                    <w:default w:val="0"/>
                    <w:checked w:val="0"/>
                  </w:checkBox>
                </w:ffData>
              </w:fldChar>
            </w:r>
            <w:r w:rsidRPr="00F93C6F">
              <w:rPr>
                <w:rFonts w:ascii="Arial" w:hAnsi="Arial" w:cs="Arial"/>
                <w:sz w:val="22"/>
                <w:szCs w:val="22"/>
              </w:rPr>
              <w:instrText xml:space="preserve"> FORMCHECKBOX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sz w:val="22"/>
                <w:szCs w:val="22"/>
              </w:rPr>
              <w:fldChar w:fldCharType="end"/>
            </w:r>
          </w:p>
        </w:tc>
        <w:tc>
          <w:tcPr>
            <w:tcW w:w="2497" w:type="dxa"/>
            <w:gridSpan w:val="5"/>
            <w:shd w:val="clear" w:color="auto" w:fill="F3F3F3"/>
          </w:tcPr>
          <w:p w14:paraId="0080F33B" w14:textId="77777777" w:rsidR="00F93C6F" w:rsidRPr="00F93C6F" w:rsidRDefault="00F93C6F" w:rsidP="00407238">
            <w:pPr>
              <w:rPr>
                <w:rFonts w:ascii="Arial" w:hAnsi="Arial" w:cs="Arial"/>
                <w:sz w:val="22"/>
                <w:szCs w:val="22"/>
              </w:rPr>
            </w:pPr>
            <w:r w:rsidRPr="00F93C6F">
              <w:rPr>
                <w:rFonts w:ascii="Arial" w:hAnsi="Arial" w:cs="Arial"/>
                <w:sz w:val="22"/>
                <w:szCs w:val="22"/>
              </w:rPr>
              <w:t>CT/VT Replacement</w:t>
            </w:r>
          </w:p>
          <w:p w14:paraId="6DFFD56E" w14:textId="77777777" w:rsidR="00F93C6F" w:rsidRPr="00F93C6F" w:rsidRDefault="00F93C6F" w:rsidP="00407238">
            <w:pPr>
              <w:rPr>
                <w:rFonts w:ascii="Arial" w:hAnsi="Arial" w:cs="Arial"/>
                <w:sz w:val="22"/>
                <w:szCs w:val="22"/>
              </w:rPr>
            </w:pPr>
            <w:r w:rsidRPr="00F93C6F">
              <w:rPr>
                <w:rFonts w:ascii="Arial" w:hAnsi="Arial" w:cs="Arial"/>
                <w:sz w:val="22"/>
                <w:szCs w:val="22"/>
              </w:rPr>
              <w:t xml:space="preserve">Ratio Change? </w:t>
            </w:r>
          </w:p>
          <w:p w14:paraId="0AABC33E"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Check5"/>
                  <w:enabled/>
                  <w:calcOnExit w:val="0"/>
                  <w:checkBox>
                    <w:sizeAuto/>
                    <w:default w:val="0"/>
                    <w:checked w:val="0"/>
                  </w:checkBox>
                </w:ffData>
              </w:fldChar>
            </w:r>
            <w:r w:rsidRPr="00F93C6F">
              <w:rPr>
                <w:rFonts w:ascii="Arial" w:hAnsi="Arial" w:cs="Arial"/>
                <w:sz w:val="22"/>
                <w:szCs w:val="22"/>
              </w:rPr>
              <w:instrText xml:space="preserve"> FORMCHECKBOX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sz w:val="22"/>
                <w:szCs w:val="22"/>
              </w:rPr>
              <w:fldChar w:fldCharType="end"/>
            </w:r>
            <w:r w:rsidRPr="00F93C6F">
              <w:rPr>
                <w:rFonts w:ascii="Arial" w:hAnsi="Arial" w:cs="Arial"/>
                <w:sz w:val="22"/>
                <w:szCs w:val="22"/>
              </w:rPr>
              <w:t xml:space="preserve">No </w:t>
            </w:r>
            <w:r w:rsidRPr="00F93C6F">
              <w:rPr>
                <w:rFonts w:ascii="Arial" w:hAnsi="Arial" w:cs="Arial"/>
                <w:sz w:val="22"/>
                <w:szCs w:val="22"/>
              </w:rPr>
              <w:fldChar w:fldCharType="begin">
                <w:ffData>
                  <w:name w:val="Check5"/>
                  <w:enabled/>
                  <w:calcOnExit w:val="0"/>
                  <w:checkBox>
                    <w:sizeAuto/>
                    <w:default w:val="0"/>
                    <w:checked w:val="0"/>
                  </w:checkBox>
                </w:ffData>
              </w:fldChar>
            </w:r>
            <w:r w:rsidRPr="00F93C6F">
              <w:rPr>
                <w:rFonts w:ascii="Arial" w:hAnsi="Arial" w:cs="Arial"/>
                <w:sz w:val="22"/>
                <w:szCs w:val="22"/>
              </w:rPr>
              <w:instrText xml:space="preserve"> FORMCHECKBOX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sz w:val="22"/>
                <w:szCs w:val="22"/>
              </w:rPr>
              <w:fldChar w:fldCharType="end"/>
            </w:r>
            <w:r w:rsidRPr="00F93C6F">
              <w:rPr>
                <w:rFonts w:ascii="Arial" w:hAnsi="Arial" w:cs="Arial"/>
                <w:sz w:val="22"/>
                <w:szCs w:val="22"/>
              </w:rPr>
              <w:t>Yes</w:t>
            </w:r>
          </w:p>
        </w:tc>
        <w:tc>
          <w:tcPr>
            <w:tcW w:w="5873" w:type="dxa"/>
            <w:gridSpan w:val="6"/>
          </w:tcPr>
          <w:p w14:paraId="7A6DDE49"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Text13"/>
                  <w:enabled/>
                  <w:calcOnExit w:val="0"/>
                  <w:textInput/>
                </w:ffData>
              </w:fldChar>
            </w:r>
            <w:r w:rsidRPr="00F93C6F">
              <w:rPr>
                <w:rFonts w:ascii="Arial" w:hAnsi="Arial" w:cs="Arial"/>
                <w:sz w:val="22"/>
                <w:szCs w:val="22"/>
              </w:rPr>
              <w:instrText xml:space="preserve"> FORMTEXT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sz w:val="22"/>
                <w:szCs w:val="22"/>
              </w:rPr>
              <w:fldChar w:fldCharType="end"/>
            </w:r>
          </w:p>
        </w:tc>
      </w:tr>
      <w:bookmarkStart w:id="33" w:name="Check6"/>
      <w:tr w:rsidR="00F93C6F" w:rsidRPr="00F93C6F" w14:paraId="3B972ECF" w14:textId="77777777" w:rsidTr="00407238">
        <w:trPr>
          <w:cantSplit/>
        </w:trPr>
        <w:tc>
          <w:tcPr>
            <w:tcW w:w="648" w:type="dxa"/>
          </w:tcPr>
          <w:p w14:paraId="616D1477"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Check6"/>
                  <w:enabled/>
                  <w:calcOnExit w:val="0"/>
                  <w:checkBox>
                    <w:sizeAuto/>
                    <w:default w:val="0"/>
                  </w:checkBox>
                </w:ffData>
              </w:fldChar>
            </w:r>
            <w:r w:rsidRPr="00F93C6F">
              <w:rPr>
                <w:rFonts w:ascii="Arial" w:hAnsi="Arial" w:cs="Arial"/>
                <w:sz w:val="22"/>
                <w:szCs w:val="22"/>
              </w:rPr>
              <w:instrText xml:space="preserve"> FORMCHECKBOX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sz w:val="22"/>
                <w:szCs w:val="22"/>
              </w:rPr>
              <w:fldChar w:fldCharType="end"/>
            </w:r>
            <w:bookmarkEnd w:id="33"/>
          </w:p>
        </w:tc>
        <w:tc>
          <w:tcPr>
            <w:tcW w:w="2497" w:type="dxa"/>
            <w:gridSpan w:val="5"/>
            <w:shd w:val="clear" w:color="auto" w:fill="F3F3F3"/>
          </w:tcPr>
          <w:p w14:paraId="30B6FD7C" w14:textId="77777777" w:rsidR="00F93C6F" w:rsidRPr="00F93C6F" w:rsidRDefault="00F93C6F" w:rsidP="00407238">
            <w:pPr>
              <w:rPr>
                <w:rFonts w:ascii="Arial" w:hAnsi="Arial" w:cs="Arial"/>
                <w:sz w:val="22"/>
                <w:szCs w:val="22"/>
              </w:rPr>
            </w:pPr>
            <w:r w:rsidRPr="00F93C6F">
              <w:rPr>
                <w:rFonts w:ascii="Arial" w:hAnsi="Arial" w:cs="Arial"/>
                <w:sz w:val="22"/>
                <w:szCs w:val="22"/>
              </w:rPr>
              <w:t>Meter Reprogramming</w:t>
            </w:r>
          </w:p>
        </w:tc>
        <w:bookmarkStart w:id="34" w:name="Text14"/>
        <w:tc>
          <w:tcPr>
            <w:tcW w:w="5873" w:type="dxa"/>
            <w:gridSpan w:val="6"/>
          </w:tcPr>
          <w:p w14:paraId="7727593B"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Text14"/>
                  <w:enabled/>
                  <w:calcOnExit w:val="0"/>
                  <w:textInput/>
                </w:ffData>
              </w:fldChar>
            </w:r>
            <w:r w:rsidRPr="00F93C6F">
              <w:rPr>
                <w:rFonts w:ascii="Arial" w:hAnsi="Arial" w:cs="Arial"/>
                <w:sz w:val="22"/>
                <w:szCs w:val="22"/>
              </w:rPr>
              <w:instrText xml:space="preserve"> FORMTEXT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sz w:val="22"/>
                <w:szCs w:val="22"/>
              </w:rPr>
              <w:fldChar w:fldCharType="end"/>
            </w:r>
            <w:bookmarkEnd w:id="34"/>
          </w:p>
        </w:tc>
      </w:tr>
      <w:tr w:rsidR="00F93C6F" w:rsidRPr="00F93C6F" w14:paraId="07CDBA7A" w14:textId="77777777" w:rsidTr="00407238">
        <w:trPr>
          <w:cantSplit/>
        </w:trPr>
        <w:tc>
          <w:tcPr>
            <w:tcW w:w="648" w:type="dxa"/>
          </w:tcPr>
          <w:p w14:paraId="31EB9723"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Check6"/>
                  <w:enabled/>
                  <w:calcOnExit w:val="0"/>
                  <w:checkBox>
                    <w:sizeAuto/>
                    <w:default w:val="0"/>
                  </w:checkBox>
                </w:ffData>
              </w:fldChar>
            </w:r>
            <w:r w:rsidRPr="00F93C6F">
              <w:rPr>
                <w:rFonts w:ascii="Arial" w:hAnsi="Arial" w:cs="Arial"/>
                <w:sz w:val="22"/>
                <w:szCs w:val="22"/>
              </w:rPr>
              <w:instrText xml:space="preserve"> FORMCHECKBOX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sz w:val="22"/>
                <w:szCs w:val="22"/>
              </w:rPr>
              <w:fldChar w:fldCharType="end"/>
            </w:r>
          </w:p>
        </w:tc>
        <w:tc>
          <w:tcPr>
            <w:tcW w:w="2497" w:type="dxa"/>
            <w:gridSpan w:val="5"/>
            <w:shd w:val="clear" w:color="auto" w:fill="F3F3F3"/>
          </w:tcPr>
          <w:p w14:paraId="3611EEAF" w14:textId="77777777" w:rsidR="00F93C6F" w:rsidRPr="00F93C6F" w:rsidRDefault="00F93C6F" w:rsidP="00407238">
            <w:pPr>
              <w:rPr>
                <w:rFonts w:ascii="Arial" w:hAnsi="Arial" w:cs="Arial"/>
                <w:sz w:val="22"/>
                <w:szCs w:val="22"/>
              </w:rPr>
            </w:pPr>
            <w:r w:rsidRPr="00F93C6F">
              <w:rPr>
                <w:rFonts w:ascii="Arial" w:hAnsi="Arial" w:cs="Arial"/>
                <w:sz w:val="22"/>
                <w:szCs w:val="22"/>
              </w:rPr>
              <w:t>Wiring Change</w:t>
            </w:r>
          </w:p>
        </w:tc>
        <w:tc>
          <w:tcPr>
            <w:tcW w:w="5873" w:type="dxa"/>
            <w:gridSpan w:val="6"/>
          </w:tcPr>
          <w:p w14:paraId="68FE88A9"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Text14"/>
                  <w:enabled/>
                  <w:calcOnExit w:val="0"/>
                  <w:textInput/>
                </w:ffData>
              </w:fldChar>
            </w:r>
            <w:r w:rsidRPr="00F93C6F">
              <w:rPr>
                <w:rFonts w:ascii="Arial" w:hAnsi="Arial" w:cs="Arial"/>
                <w:sz w:val="22"/>
                <w:szCs w:val="22"/>
              </w:rPr>
              <w:instrText xml:space="preserve"> FORMTEXT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sz w:val="22"/>
                <w:szCs w:val="22"/>
              </w:rPr>
              <w:fldChar w:fldCharType="end"/>
            </w:r>
          </w:p>
        </w:tc>
      </w:tr>
      <w:tr w:rsidR="00F93C6F" w:rsidRPr="00F93C6F" w14:paraId="79FE26D0" w14:textId="77777777" w:rsidTr="00407238">
        <w:trPr>
          <w:cantSplit/>
        </w:trPr>
        <w:tc>
          <w:tcPr>
            <w:tcW w:w="648" w:type="dxa"/>
          </w:tcPr>
          <w:p w14:paraId="7A779031"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Check6"/>
                  <w:enabled/>
                  <w:calcOnExit w:val="0"/>
                  <w:checkBox>
                    <w:sizeAuto/>
                    <w:default w:val="0"/>
                  </w:checkBox>
                </w:ffData>
              </w:fldChar>
            </w:r>
            <w:r w:rsidRPr="00F93C6F">
              <w:rPr>
                <w:rFonts w:ascii="Arial" w:hAnsi="Arial" w:cs="Arial"/>
                <w:sz w:val="22"/>
                <w:szCs w:val="22"/>
              </w:rPr>
              <w:instrText xml:space="preserve"> FORMCHECKBOX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sz w:val="22"/>
                <w:szCs w:val="22"/>
              </w:rPr>
              <w:fldChar w:fldCharType="end"/>
            </w:r>
          </w:p>
        </w:tc>
        <w:tc>
          <w:tcPr>
            <w:tcW w:w="2497" w:type="dxa"/>
            <w:gridSpan w:val="5"/>
            <w:shd w:val="clear" w:color="auto" w:fill="F3F3F3"/>
          </w:tcPr>
          <w:p w14:paraId="57E398A4" w14:textId="77777777" w:rsidR="00F93C6F" w:rsidRPr="00F93C6F" w:rsidRDefault="00F93C6F" w:rsidP="00407238">
            <w:pPr>
              <w:rPr>
                <w:rFonts w:ascii="Arial" w:hAnsi="Arial" w:cs="Arial"/>
                <w:sz w:val="22"/>
                <w:szCs w:val="22"/>
              </w:rPr>
            </w:pPr>
            <w:r w:rsidRPr="00F93C6F">
              <w:rPr>
                <w:rFonts w:ascii="Arial" w:hAnsi="Arial" w:cs="Arial"/>
                <w:sz w:val="22"/>
                <w:szCs w:val="22"/>
              </w:rPr>
              <w:t>Non-EPS Equipment Maintenance</w:t>
            </w:r>
          </w:p>
        </w:tc>
        <w:tc>
          <w:tcPr>
            <w:tcW w:w="5873" w:type="dxa"/>
            <w:gridSpan w:val="6"/>
          </w:tcPr>
          <w:p w14:paraId="5163BAB2"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Text14"/>
                  <w:enabled/>
                  <w:calcOnExit w:val="0"/>
                  <w:textInput/>
                </w:ffData>
              </w:fldChar>
            </w:r>
            <w:r w:rsidRPr="00F93C6F">
              <w:rPr>
                <w:rFonts w:ascii="Arial" w:hAnsi="Arial" w:cs="Arial"/>
                <w:sz w:val="22"/>
                <w:szCs w:val="22"/>
              </w:rPr>
              <w:instrText xml:space="preserve"> FORMTEXT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sz w:val="22"/>
                <w:szCs w:val="22"/>
              </w:rPr>
              <w:fldChar w:fldCharType="end"/>
            </w:r>
          </w:p>
        </w:tc>
      </w:tr>
      <w:bookmarkStart w:id="35" w:name="Check7"/>
      <w:tr w:rsidR="00F93C6F" w:rsidRPr="00F93C6F" w14:paraId="3D895062" w14:textId="77777777" w:rsidTr="00407238">
        <w:tc>
          <w:tcPr>
            <w:tcW w:w="648" w:type="dxa"/>
          </w:tcPr>
          <w:p w14:paraId="2623E5D6"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Check7"/>
                  <w:enabled/>
                  <w:calcOnExit w:val="0"/>
                  <w:checkBox>
                    <w:sizeAuto/>
                    <w:default w:val="0"/>
                  </w:checkBox>
                </w:ffData>
              </w:fldChar>
            </w:r>
            <w:r w:rsidRPr="00F93C6F">
              <w:rPr>
                <w:rFonts w:ascii="Arial" w:hAnsi="Arial" w:cs="Arial"/>
                <w:sz w:val="22"/>
                <w:szCs w:val="22"/>
              </w:rPr>
              <w:instrText xml:space="preserve"> FORMCHECKBOX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sz w:val="22"/>
                <w:szCs w:val="22"/>
              </w:rPr>
              <w:fldChar w:fldCharType="end"/>
            </w:r>
            <w:bookmarkEnd w:id="35"/>
          </w:p>
        </w:tc>
        <w:tc>
          <w:tcPr>
            <w:tcW w:w="2497" w:type="dxa"/>
            <w:gridSpan w:val="5"/>
            <w:shd w:val="clear" w:color="auto" w:fill="F3F3F3"/>
          </w:tcPr>
          <w:p w14:paraId="4A35085A" w14:textId="77777777" w:rsidR="00F93C6F" w:rsidRPr="00F93C6F" w:rsidRDefault="00F93C6F" w:rsidP="00407238">
            <w:pPr>
              <w:rPr>
                <w:rFonts w:ascii="Arial" w:hAnsi="Arial" w:cs="Arial"/>
                <w:sz w:val="22"/>
                <w:szCs w:val="22"/>
              </w:rPr>
            </w:pPr>
            <w:r w:rsidRPr="00F93C6F">
              <w:rPr>
                <w:rFonts w:ascii="Arial" w:hAnsi="Arial" w:cs="Arial"/>
                <w:sz w:val="22"/>
                <w:szCs w:val="22"/>
              </w:rPr>
              <w:t>Other</w:t>
            </w:r>
          </w:p>
        </w:tc>
        <w:bookmarkStart w:id="36" w:name="Text15"/>
        <w:tc>
          <w:tcPr>
            <w:tcW w:w="5873" w:type="dxa"/>
            <w:gridSpan w:val="6"/>
          </w:tcPr>
          <w:p w14:paraId="6F8E34B7"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Text15"/>
                  <w:enabled/>
                  <w:calcOnExit w:val="0"/>
                  <w:textInput/>
                </w:ffData>
              </w:fldChar>
            </w:r>
            <w:r w:rsidRPr="00F93C6F">
              <w:rPr>
                <w:rFonts w:ascii="Arial" w:hAnsi="Arial" w:cs="Arial"/>
                <w:sz w:val="22"/>
                <w:szCs w:val="22"/>
              </w:rPr>
              <w:instrText xml:space="preserve"> FORMTEXT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sz w:val="22"/>
                <w:szCs w:val="22"/>
              </w:rPr>
              <w:fldChar w:fldCharType="end"/>
            </w:r>
            <w:bookmarkEnd w:id="36"/>
          </w:p>
        </w:tc>
      </w:tr>
      <w:tr w:rsidR="00F93C6F" w:rsidRPr="00F93C6F" w14:paraId="6BB05195" w14:textId="77777777" w:rsidTr="00407238">
        <w:tc>
          <w:tcPr>
            <w:tcW w:w="9018" w:type="dxa"/>
            <w:gridSpan w:val="12"/>
            <w:shd w:val="clear" w:color="auto" w:fill="E0E0E0"/>
          </w:tcPr>
          <w:p w14:paraId="57DD9BD6" w14:textId="77777777" w:rsidR="00F93C6F" w:rsidRPr="00F93C6F" w:rsidRDefault="00F93C6F" w:rsidP="00407238">
            <w:pPr>
              <w:jc w:val="center"/>
              <w:rPr>
                <w:rFonts w:ascii="Arial" w:hAnsi="Arial" w:cs="Arial"/>
                <w:b/>
                <w:bCs/>
                <w:sz w:val="22"/>
                <w:szCs w:val="22"/>
              </w:rPr>
            </w:pPr>
            <w:r w:rsidRPr="00F93C6F">
              <w:rPr>
                <w:rFonts w:ascii="Arial" w:hAnsi="Arial" w:cs="Arial"/>
                <w:b/>
                <w:bCs/>
                <w:sz w:val="22"/>
                <w:szCs w:val="22"/>
              </w:rPr>
              <w:t>Source that settlement data will be available from while access is required</w:t>
            </w:r>
          </w:p>
        </w:tc>
      </w:tr>
      <w:bookmarkStart w:id="37" w:name="Text16"/>
      <w:tr w:rsidR="00F93C6F" w:rsidRPr="00F93C6F" w14:paraId="57B8D6A1" w14:textId="77777777" w:rsidTr="00407238">
        <w:trPr>
          <w:cantSplit/>
        </w:trPr>
        <w:tc>
          <w:tcPr>
            <w:tcW w:w="1908" w:type="dxa"/>
            <w:gridSpan w:val="3"/>
          </w:tcPr>
          <w:p w14:paraId="6636B019"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Text16"/>
                  <w:enabled/>
                  <w:calcOnExit w:val="0"/>
                  <w:textInput/>
                </w:ffData>
              </w:fldChar>
            </w:r>
            <w:r w:rsidRPr="00F93C6F">
              <w:rPr>
                <w:rFonts w:ascii="Arial" w:hAnsi="Arial" w:cs="Arial"/>
                <w:sz w:val="22"/>
                <w:szCs w:val="22"/>
              </w:rPr>
              <w:instrText xml:space="preserve"> FORMTEXT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sz w:val="22"/>
                <w:szCs w:val="22"/>
              </w:rPr>
              <w:fldChar w:fldCharType="end"/>
            </w:r>
            <w:bookmarkEnd w:id="37"/>
          </w:p>
        </w:tc>
        <w:tc>
          <w:tcPr>
            <w:tcW w:w="7110" w:type="dxa"/>
            <w:gridSpan w:val="9"/>
            <w:shd w:val="clear" w:color="auto" w:fill="F3F3F3"/>
          </w:tcPr>
          <w:p w14:paraId="5B0E895F" w14:textId="77777777" w:rsidR="00F93C6F" w:rsidRPr="00F93C6F" w:rsidRDefault="00F93C6F" w:rsidP="00407238">
            <w:pPr>
              <w:rPr>
                <w:rFonts w:ascii="Arial" w:hAnsi="Arial" w:cs="Arial"/>
                <w:sz w:val="22"/>
                <w:szCs w:val="22"/>
              </w:rPr>
            </w:pPr>
            <w:r w:rsidRPr="00F93C6F">
              <w:rPr>
                <w:rFonts w:ascii="Arial" w:hAnsi="Arial" w:cs="Arial"/>
                <w:sz w:val="22"/>
                <w:szCs w:val="22"/>
              </w:rPr>
              <w:t>Back-up meter (Provide the meter serial number in the space provided)</w:t>
            </w:r>
          </w:p>
        </w:tc>
      </w:tr>
      <w:bookmarkStart w:id="38" w:name="Text17"/>
      <w:tr w:rsidR="00F93C6F" w:rsidRPr="00F93C6F" w14:paraId="2B8E1796" w14:textId="77777777" w:rsidTr="00407238">
        <w:trPr>
          <w:cantSplit/>
        </w:trPr>
        <w:tc>
          <w:tcPr>
            <w:tcW w:w="1908" w:type="dxa"/>
            <w:gridSpan w:val="3"/>
          </w:tcPr>
          <w:p w14:paraId="690EC583"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Text17"/>
                  <w:enabled/>
                  <w:calcOnExit w:val="0"/>
                  <w:textInput/>
                </w:ffData>
              </w:fldChar>
            </w:r>
            <w:r w:rsidRPr="00F93C6F">
              <w:rPr>
                <w:rFonts w:ascii="Arial" w:hAnsi="Arial" w:cs="Arial"/>
                <w:sz w:val="22"/>
                <w:szCs w:val="22"/>
              </w:rPr>
              <w:instrText xml:space="preserve"> FORMTEXT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sz w:val="22"/>
                <w:szCs w:val="22"/>
              </w:rPr>
              <w:fldChar w:fldCharType="end"/>
            </w:r>
            <w:bookmarkEnd w:id="38"/>
          </w:p>
        </w:tc>
        <w:tc>
          <w:tcPr>
            <w:tcW w:w="7110" w:type="dxa"/>
            <w:gridSpan w:val="9"/>
            <w:shd w:val="clear" w:color="auto" w:fill="F3F3F3"/>
          </w:tcPr>
          <w:p w14:paraId="76BC296C" w14:textId="77777777" w:rsidR="00F93C6F" w:rsidRPr="00F93C6F" w:rsidRDefault="00F93C6F" w:rsidP="00407238">
            <w:pPr>
              <w:rPr>
                <w:rFonts w:ascii="Arial" w:hAnsi="Arial" w:cs="Arial"/>
                <w:sz w:val="22"/>
                <w:szCs w:val="22"/>
              </w:rPr>
            </w:pPr>
            <w:r w:rsidRPr="00F93C6F">
              <w:rPr>
                <w:rFonts w:ascii="Arial" w:hAnsi="Arial" w:cs="Arial"/>
                <w:sz w:val="22"/>
                <w:szCs w:val="22"/>
              </w:rPr>
              <w:t>TDSP Meter Reading System</w:t>
            </w:r>
          </w:p>
        </w:tc>
      </w:tr>
      <w:bookmarkStart w:id="39" w:name="Text18"/>
      <w:tr w:rsidR="00F93C6F" w:rsidRPr="00F93C6F" w14:paraId="4106B432" w14:textId="77777777" w:rsidTr="00407238">
        <w:tc>
          <w:tcPr>
            <w:tcW w:w="1908" w:type="dxa"/>
            <w:gridSpan w:val="3"/>
          </w:tcPr>
          <w:p w14:paraId="052B9902"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Text18"/>
                  <w:enabled/>
                  <w:calcOnExit w:val="0"/>
                  <w:textInput/>
                </w:ffData>
              </w:fldChar>
            </w:r>
            <w:r w:rsidRPr="00F93C6F">
              <w:rPr>
                <w:rFonts w:ascii="Arial" w:hAnsi="Arial" w:cs="Arial"/>
                <w:sz w:val="22"/>
                <w:szCs w:val="22"/>
              </w:rPr>
              <w:instrText xml:space="preserve"> FORMTEXT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sz w:val="22"/>
                <w:szCs w:val="22"/>
              </w:rPr>
              <w:fldChar w:fldCharType="end"/>
            </w:r>
            <w:bookmarkEnd w:id="39"/>
          </w:p>
        </w:tc>
        <w:tc>
          <w:tcPr>
            <w:tcW w:w="7110" w:type="dxa"/>
            <w:gridSpan w:val="9"/>
            <w:shd w:val="clear" w:color="auto" w:fill="F3F3F3"/>
          </w:tcPr>
          <w:p w14:paraId="74998816" w14:textId="77777777" w:rsidR="00F93C6F" w:rsidRPr="00F93C6F" w:rsidRDefault="00F93C6F" w:rsidP="00407238">
            <w:pPr>
              <w:rPr>
                <w:rFonts w:ascii="Arial" w:hAnsi="Arial" w:cs="Arial"/>
                <w:sz w:val="22"/>
                <w:szCs w:val="22"/>
              </w:rPr>
            </w:pPr>
            <w:r w:rsidRPr="00F93C6F">
              <w:rPr>
                <w:rFonts w:ascii="Arial" w:hAnsi="Arial" w:cs="Arial"/>
                <w:sz w:val="22"/>
                <w:szCs w:val="22"/>
              </w:rPr>
              <w:t>Portable Reader File (MDAS compatible)</w:t>
            </w:r>
          </w:p>
        </w:tc>
      </w:tr>
      <w:tr w:rsidR="00F93C6F" w:rsidRPr="00F93C6F" w14:paraId="23923A78" w14:textId="77777777" w:rsidTr="00407238">
        <w:trPr>
          <w:cantSplit/>
        </w:trPr>
        <w:tc>
          <w:tcPr>
            <w:tcW w:w="1098" w:type="dxa"/>
            <w:gridSpan w:val="2"/>
            <w:shd w:val="clear" w:color="auto" w:fill="F3F3F3"/>
          </w:tcPr>
          <w:p w14:paraId="393BB3E9" w14:textId="77777777" w:rsidR="00F93C6F" w:rsidRPr="00F93C6F" w:rsidRDefault="00F93C6F" w:rsidP="00407238">
            <w:pPr>
              <w:rPr>
                <w:rFonts w:ascii="Arial" w:hAnsi="Arial" w:cs="Arial"/>
                <w:sz w:val="22"/>
                <w:szCs w:val="22"/>
              </w:rPr>
            </w:pPr>
            <w:r w:rsidRPr="00F93C6F">
              <w:rPr>
                <w:rFonts w:ascii="Arial" w:hAnsi="Arial" w:cs="Arial"/>
                <w:sz w:val="22"/>
                <w:szCs w:val="22"/>
              </w:rPr>
              <w:t>Other (explain)</w:t>
            </w:r>
          </w:p>
        </w:tc>
        <w:bookmarkStart w:id="40" w:name="Text19"/>
        <w:tc>
          <w:tcPr>
            <w:tcW w:w="7920" w:type="dxa"/>
            <w:gridSpan w:val="10"/>
          </w:tcPr>
          <w:p w14:paraId="4271D201"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Text19"/>
                  <w:enabled/>
                  <w:calcOnExit w:val="0"/>
                  <w:textInput/>
                </w:ffData>
              </w:fldChar>
            </w:r>
            <w:r w:rsidRPr="00F93C6F">
              <w:rPr>
                <w:rFonts w:ascii="Arial" w:hAnsi="Arial" w:cs="Arial"/>
                <w:sz w:val="22"/>
                <w:szCs w:val="22"/>
              </w:rPr>
              <w:instrText xml:space="preserve"> FORMTEXT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sz w:val="22"/>
                <w:szCs w:val="22"/>
              </w:rPr>
              <w:fldChar w:fldCharType="end"/>
            </w:r>
            <w:bookmarkEnd w:id="40"/>
          </w:p>
        </w:tc>
      </w:tr>
      <w:tr w:rsidR="00F93C6F" w:rsidRPr="00F93C6F" w14:paraId="2F8256AA" w14:textId="77777777" w:rsidTr="00407238">
        <w:trPr>
          <w:cantSplit/>
        </w:trPr>
        <w:tc>
          <w:tcPr>
            <w:tcW w:w="9018" w:type="dxa"/>
            <w:gridSpan w:val="12"/>
            <w:shd w:val="clear" w:color="auto" w:fill="E6E6E6"/>
          </w:tcPr>
          <w:p w14:paraId="3BD9D9B9" w14:textId="77777777" w:rsidR="00F93C6F" w:rsidRPr="00F93C6F" w:rsidRDefault="00F93C6F" w:rsidP="00407238">
            <w:pPr>
              <w:rPr>
                <w:rFonts w:ascii="Arial" w:hAnsi="Arial" w:cs="Arial"/>
                <w:sz w:val="22"/>
                <w:szCs w:val="22"/>
              </w:rPr>
            </w:pPr>
            <w:r w:rsidRPr="00F93C6F">
              <w:rPr>
                <w:rFonts w:ascii="Arial" w:hAnsi="Arial" w:cs="Arial"/>
                <w:sz w:val="22"/>
                <w:szCs w:val="22"/>
              </w:rPr>
              <w:t>E-mail the completed form to mreads@ercot.com</w:t>
            </w:r>
          </w:p>
        </w:tc>
      </w:tr>
    </w:tbl>
    <w:p w14:paraId="36438409" w14:textId="31C5BF2E" w:rsidR="00F93C6F" w:rsidRPr="00F93C6F" w:rsidDel="00F93C6F" w:rsidRDefault="00F93C6F" w:rsidP="00F93C6F">
      <w:pPr>
        <w:pStyle w:val="NoSpacing"/>
        <w:rPr>
          <w:del w:id="41" w:author="ERCOT" w:date="2025-02-06T14:12:00Z"/>
          <w:rFonts w:ascii="Arial" w:hAnsi="Arial" w:cs="Arial"/>
          <w:b/>
          <w:bCs/>
          <w:sz w:val="18"/>
          <w:szCs w:val="18"/>
        </w:rPr>
      </w:pPr>
      <w:del w:id="42" w:author="ERCOT" w:date="2025-02-06T14:12:00Z">
        <w:r w:rsidRPr="00F93C6F" w:rsidDel="00F93C6F">
          <w:rPr>
            <w:rFonts w:ascii="Arial" w:hAnsi="Arial" w:cs="Arial"/>
            <w:sz w:val="18"/>
            <w:szCs w:val="18"/>
          </w:rPr>
          <w:delText>Revisions to the EPS Metering Facilities Notification Form shall be made according to the approval process as prescribed in the Settlement Metering Guide Section 3.4, EPS Metering Facility Processes and Forms.</w:delText>
        </w:r>
      </w:del>
    </w:p>
    <w:p w14:paraId="45DEC54F" w14:textId="795431E2" w:rsidR="0061302E" w:rsidRDefault="0061302E" w:rsidP="00F93C6F">
      <w:pPr>
        <w:rPr>
          <w:b/>
        </w:rPr>
      </w:pPr>
    </w:p>
    <w:p w14:paraId="5C41F901" w14:textId="77777777" w:rsidR="00980E1F" w:rsidRPr="005D2CF6" w:rsidRDefault="00980E1F" w:rsidP="00F93C6F">
      <w:pPr>
        <w:keepNext/>
        <w:rPr>
          <w:b/>
        </w:rPr>
      </w:pPr>
    </w:p>
    <w:sectPr w:rsidR="00980E1F" w:rsidRPr="005D2CF6" w:rsidSect="003B03CC">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75798A" w14:textId="77777777" w:rsidR="0001270D" w:rsidRDefault="0001270D" w:rsidP="0064653A">
      <w:r>
        <w:separator/>
      </w:r>
    </w:p>
  </w:endnote>
  <w:endnote w:type="continuationSeparator" w:id="0">
    <w:p w14:paraId="78B37CDE" w14:textId="77777777" w:rsidR="0001270D" w:rsidRDefault="0001270D" w:rsidP="0064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A55B83" w14:textId="77777777" w:rsidR="007E7F41" w:rsidRDefault="007E7F41" w:rsidP="007E7F41">
    <w:pPr>
      <w:pStyle w:val="Footer"/>
      <w:tabs>
        <w:tab w:val="clear" w:pos="4320"/>
        <w:tab w:val="clear" w:pos="8640"/>
        <w:tab w:val="right" w:pos="9360"/>
      </w:tabs>
      <w:rPr>
        <w:rFonts w:ascii="Arial" w:hAnsi="Arial" w:cs="Arial"/>
        <w:sz w:val="18"/>
      </w:rPr>
    </w:pPr>
  </w:p>
  <w:p w14:paraId="169DBD6A" w14:textId="19A77548" w:rsidR="007E7F41" w:rsidRPr="00F01B01" w:rsidRDefault="00E5170B" w:rsidP="007E7F41">
    <w:pPr>
      <w:pStyle w:val="Footer"/>
      <w:tabs>
        <w:tab w:val="clear" w:pos="4320"/>
        <w:tab w:val="clear" w:pos="8640"/>
        <w:tab w:val="right" w:pos="9360"/>
      </w:tabs>
      <w:rPr>
        <w:rFonts w:ascii="Arial" w:hAnsi="Arial" w:cs="Arial"/>
        <w:sz w:val="18"/>
        <w:szCs w:val="18"/>
      </w:rPr>
    </w:pPr>
    <w:r>
      <w:rPr>
        <w:rStyle w:val="ui-provider"/>
        <w:rFonts w:ascii="Arial" w:hAnsi="Arial" w:cs="Arial"/>
        <w:sz w:val="18"/>
        <w:szCs w:val="18"/>
      </w:rPr>
      <w:t>032SMOGRR</w:t>
    </w:r>
    <w:r w:rsidR="00F01B01" w:rsidRPr="00F01B01">
      <w:rPr>
        <w:rStyle w:val="ui-provider"/>
        <w:rFonts w:ascii="Arial" w:hAnsi="Arial" w:cs="Arial"/>
        <w:sz w:val="18"/>
        <w:szCs w:val="18"/>
      </w:rPr>
      <w:t>-0</w:t>
    </w:r>
    <w:r w:rsidR="00BB1C5D">
      <w:rPr>
        <w:rStyle w:val="ui-provider"/>
        <w:rFonts w:ascii="Arial" w:hAnsi="Arial" w:cs="Arial"/>
        <w:sz w:val="18"/>
        <w:szCs w:val="18"/>
      </w:rPr>
      <w:t>4</w:t>
    </w:r>
    <w:r w:rsidR="00F01B01" w:rsidRPr="00F01B01">
      <w:rPr>
        <w:rStyle w:val="ui-provider"/>
        <w:rFonts w:ascii="Arial" w:hAnsi="Arial" w:cs="Arial"/>
        <w:sz w:val="18"/>
        <w:szCs w:val="18"/>
      </w:rPr>
      <w:t xml:space="preserve"> </w:t>
    </w:r>
    <w:r w:rsidR="00BB1C5D">
      <w:rPr>
        <w:rStyle w:val="ui-provider"/>
        <w:rFonts w:ascii="Arial" w:hAnsi="Arial" w:cs="Arial"/>
        <w:sz w:val="18"/>
        <w:szCs w:val="18"/>
      </w:rPr>
      <w:t>WMS Report</w:t>
    </w:r>
    <w:r w:rsidR="00F01B01" w:rsidRPr="00F01B01">
      <w:rPr>
        <w:rStyle w:val="ui-provider"/>
        <w:rFonts w:ascii="Arial" w:hAnsi="Arial" w:cs="Arial"/>
        <w:sz w:val="18"/>
        <w:szCs w:val="18"/>
      </w:rPr>
      <w:t xml:space="preserve"> </w:t>
    </w:r>
    <w:r w:rsidR="00BB1C5D">
      <w:rPr>
        <w:rStyle w:val="ui-provider"/>
        <w:rFonts w:ascii="Arial" w:hAnsi="Arial" w:cs="Arial"/>
        <w:sz w:val="18"/>
        <w:szCs w:val="18"/>
      </w:rPr>
      <w:t>0507</w:t>
    </w:r>
    <w:r w:rsidR="00F01B01" w:rsidRPr="00F01B01">
      <w:rPr>
        <w:rStyle w:val="ui-provider"/>
        <w:rFonts w:ascii="Arial" w:hAnsi="Arial" w:cs="Arial"/>
        <w:sz w:val="18"/>
        <w:szCs w:val="18"/>
      </w:rPr>
      <w:t>25</w:t>
    </w:r>
    <w:r w:rsidR="007E7F41" w:rsidRPr="00F01B01">
      <w:rPr>
        <w:rFonts w:ascii="Arial" w:hAnsi="Arial" w:cs="Arial"/>
        <w:sz w:val="18"/>
        <w:szCs w:val="18"/>
      </w:rPr>
      <w:tab/>
    </w:r>
  </w:p>
  <w:p w14:paraId="3C7843A1" w14:textId="5724E952" w:rsidR="007E7F41" w:rsidRPr="00F01B01" w:rsidRDefault="007E7F41" w:rsidP="007E7F41">
    <w:pPr>
      <w:pStyle w:val="Footer"/>
      <w:tabs>
        <w:tab w:val="clear" w:pos="4320"/>
        <w:tab w:val="clear" w:pos="8640"/>
        <w:tab w:val="right" w:pos="9360"/>
      </w:tabs>
      <w:rPr>
        <w:rFonts w:ascii="Arial" w:hAnsi="Arial" w:cs="Arial"/>
        <w:sz w:val="18"/>
        <w:szCs w:val="18"/>
      </w:rPr>
    </w:pPr>
    <w:r w:rsidRPr="00F01B01">
      <w:rPr>
        <w:rFonts w:ascii="Arial" w:hAnsi="Arial" w:cs="Arial"/>
        <w:sz w:val="18"/>
        <w:szCs w:val="18"/>
      </w:rPr>
      <w:t>PUBLIC</w:t>
    </w:r>
    <w:r w:rsidR="00F01B01">
      <w:rPr>
        <w:rFonts w:ascii="Arial" w:hAnsi="Arial" w:cs="Arial"/>
        <w:sz w:val="18"/>
        <w:szCs w:val="18"/>
      </w:rPr>
      <w:tab/>
    </w:r>
    <w:r w:rsidR="00F01B01" w:rsidRPr="00F01B01">
      <w:rPr>
        <w:rFonts w:ascii="Arial" w:hAnsi="Arial" w:cs="Arial"/>
        <w:sz w:val="18"/>
        <w:szCs w:val="18"/>
      </w:rPr>
      <w:t xml:space="preserve">Page </w:t>
    </w:r>
    <w:r w:rsidR="00F01B01" w:rsidRPr="00F01B01">
      <w:rPr>
        <w:rFonts w:ascii="Arial" w:hAnsi="Arial" w:cs="Arial"/>
        <w:sz w:val="18"/>
        <w:szCs w:val="18"/>
      </w:rPr>
      <w:fldChar w:fldCharType="begin"/>
    </w:r>
    <w:r w:rsidR="00F01B01" w:rsidRPr="00F01B01">
      <w:rPr>
        <w:rFonts w:ascii="Arial" w:hAnsi="Arial" w:cs="Arial"/>
        <w:sz w:val="18"/>
        <w:szCs w:val="18"/>
      </w:rPr>
      <w:instrText xml:space="preserve"> PAGE </w:instrText>
    </w:r>
    <w:r w:rsidR="00F01B01" w:rsidRPr="00F01B01">
      <w:rPr>
        <w:rFonts w:ascii="Arial" w:hAnsi="Arial" w:cs="Arial"/>
        <w:sz w:val="18"/>
        <w:szCs w:val="18"/>
      </w:rPr>
      <w:fldChar w:fldCharType="separate"/>
    </w:r>
    <w:r w:rsidR="00F01B01">
      <w:rPr>
        <w:rFonts w:ascii="Arial" w:hAnsi="Arial" w:cs="Arial"/>
        <w:sz w:val="18"/>
        <w:szCs w:val="18"/>
      </w:rPr>
      <w:t>1</w:t>
    </w:r>
    <w:r w:rsidR="00F01B01" w:rsidRPr="00F01B01">
      <w:rPr>
        <w:rFonts w:ascii="Arial" w:hAnsi="Arial" w:cs="Arial"/>
        <w:sz w:val="18"/>
        <w:szCs w:val="18"/>
      </w:rPr>
      <w:fldChar w:fldCharType="end"/>
    </w:r>
    <w:r w:rsidR="00F01B01" w:rsidRPr="00F01B01">
      <w:rPr>
        <w:rFonts w:ascii="Arial" w:hAnsi="Arial" w:cs="Arial"/>
        <w:sz w:val="18"/>
        <w:szCs w:val="18"/>
      </w:rPr>
      <w:t xml:space="preserve"> of </w:t>
    </w:r>
    <w:r w:rsidR="00F01B01" w:rsidRPr="00F01B01">
      <w:rPr>
        <w:rFonts w:ascii="Arial" w:hAnsi="Arial" w:cs="Arial"/>
        <w:sz w:val="18"/>
        <w:szCs w:val="18"/>
      </w:rPr>
      <w:fldChar w:fldCharType="begin"/>
    </w:r>
    <w:r w:rsidR="00F01B01" w:rsidRPr="00F01B01">
      <w:rPr>
        <w:rFonts w:ascii="Arial" w:hAnsi="Arial" w:cs="Arial"/>
        <w:sz w:val="18"/>
        <w:szCs w:val="18"/>
      </w:rPr>
      <w:instrText xml:space="preserve"> NUMPAGES </w:instrText>
    </w:r>
    <w:r w:rsidR="00F01B01" w:rsidRPr="00F01B01">
      <w:rPr>
        <w:rFonts w:ascii="Arial" w:hAnsi="Arial" w:cs="Arial"/>
        <w:sz w:val="18"/>
        <w:szCs w:val="18"/>
      </w:rPr>
      <w:fldChar w:fldCharType="separate"/>
    </w:r>
    <w:r w:rsidR="00F01B01">
      <w:rPr>
        <w:rFonts w:ascii="Arial" w:hAnsi="Arial" w:cs="Arial"/>
        <w:sz w:val="18"/>
        <w:szCs w:val="18"/>
      </w:rPr>
      <w:t>8</w:t>
    </w:r>
    <w:r w:rsidR="00F01B01" w:rsidRPr="00F01B01">
      <w:rPr>
        <w:rFonts w:ascii="Arial" w:hAnsi="Arial" w:cs="Arial"/>
        <w:sz w:val="18"/>
        <w:szCs w:val="18"/>
      </w:rPr>
      <w:fldChar w:fldCharType="end"/>
    </w:r>
  </w:p>
  <w:p w14:paraId="11958BDC" w14:textId="3E17D1EB" w:rsidR="007E7F41" w:rsidRDefault="00F01B01" w:rsidP="00F01B01">
    <w:pPr>
      <w:pStyle w:val="Footer"/>
      <w:tabs>
        <w:tab w:val="clear" w:pos="4320"/>
        <w:tab w:val="clear" w:pos="8640"/>
        <w:tab w:val="left" w:pos="204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BBF5E7" w14:textId="77777777" w:rsidR="00F021F9" w:rsidRPr="00F24D50" w:rsidRDefault="00F021F9" w:rsidP="00136ADF">
    <w:pPr>
      <w:pStyle w:val="Footer"/>
      <w:tabs>
        <w:tab w:val="clear" w:pos="4320"/>
        <w:tab w:val="clear" w:pos="8640"/>
        <w:tab w:val="right" w:pos="9360"/>
      </w:tabs>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102FE9" w14:textId="77777777" w:rsidR="0001270D" w:rsidRDefault="0001270D" w:rsidP="0064653A">
      <w:r>
        <w:separator/>
      </w:r>
    </w:p>
  </w:footnote>
  <w:footnote w:type="continuationSeparator" w:id="0">
    <w:p w14:paraId="03723C4B" w14:textId="77777777" w:rsidR="0001270D" w:rsidRDefault="0001270D" w:rsidP="00646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325FD8" w14:textId="313E55FE" w:rsidR="007E7F41" w:rsidRPr="007E7F41" w:rsidRDefault="00BB1C5D" w:rsidP="007E7F41">
    <w:pPr>
      <w:pStyle w:val="Header"/>
      <w:jc w:val="center"/>
      <w:rPr>
        <w:rFonts w:ascii="Arial" w:hAnsi="Arial" w:cs="Arial"/>
        <w:b/>
        <w:bCs/>
        <w:sz w:val="32"/>
      </w:rPr>
    </w:pPr>
    <w:r>
      <w:rPr>
        <w:rFonts w:ascii="Arial" w:hAnsi="Arial" w:cs="Arial"/>
        <w:b/>
        <w:bCs/>
        <w:sz w:val="32"/>
      </w:rPr>
      <w:t>WMS Report</w:t>
    </w:r>
  </w:p>
  <w:p w14:paraId="5FA20927" w14:textId="77777777" w:rsidR="007E7F41" w:rsidRDefault="007E7F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pStyle w:val="SpecBullet2"/>
      <w:lvlText w:val="*"/>
      <w:lvlJc w:val="left"/>
    </w:lvl>
  </w:abstractNum>
  <w:abstractNum w:abstractNumId="1" w15:restartNumberingAfterBreak="0">
    <w:nsid w:val="01D62340"/>
    <w:multiLevelType w:val="hybridMultilevel"/>
    <w:tmpl w:val="0CF2FB84"/>
    <w:lvl w:ilvl="0" w:tplc="0409000F">
      <w:start w:val="1"/>
      <w:numFmt w:val="decimal"/>
      <w:lvlText w:val="%1."/>
      <w:lvlJc w:val="left"/>
      <w:pPr>
        <w:ind w:left="4140" w:hanging="360"/>
      </w:pPr>
    </w:lvl>
    <w:lvl w:ilvl="1" w:tplc="04090019" w:tentative="1">
      <w:start w:val="1"/>
      <w:numFmt w:val="lowerLetter"/>
      <w:lvlText w:val="%2."/>
      <w:lvlJc w:val="left"/>
      <w:pPr>
        <w:ind w:left="4860" w:hanging="360"/>
      </w:pPr>
      <w:rPr>
        <w:rFonts w:cs="Times New Roman"/>
      </w:rPr>
    </w:lvl>
    <w:lvl w:ilvl="2" w:tplc="0409001B" w:tentative="1">
      <w:start w:val="1"/>
      <w:numFmt w:val="lowerRoman"/>
      <w:lvlText w:val="%3."/>
      <w:lvlJc w:val="right"/>
      <w:pPr>
        <w:ind w:left="5580" w:hanging="180"/>
      </w:pPr>
      <w:rPr>
        <w:rFonts w:cs="Times New Roman"/>
      </w:rPr>
    </w:lvl>
    <w:lvl w:ilvl="3" w:tplc="0409000F" w:tentative="1">
      <w:start w:val="1"/>
      <w:numFmt w:val="decimal"/>
      <w:lvlText w:val="%4."/>
      <w:lvlJc w:val="left"/>
      <w:pPr>
        <w:ind w:left="6300" w:hanging="360"/>
      </w:pPr>
      <w:rPr>
        <w:rFonts w:cs="Times New Roman"/>
      </w:rPr>
    </w:lvl>
    <w:lvl w:ilvl="4" w:tplc="04090019" w:tentative="1">
      <w:start w:val="1"/>
      <w:numFmt w:val="lowerLetter"/>
      <w:lvlText w:val="%5."/>
      <w:lvlJc w:val="left"/>
      <w:pPr>
        <w:ind w:left="7020" w:hanging="360"/>
      </w:pPr>
      <w:rPr>
        <w:rFonts w:cs="Times New Roman"/>
      </w:rPr>
    </w:lvl>
    <w:lvl w:ilvl="5" w:tplc="0409001B" w:tentative="1">
      <w:start w:val="1"/>
      <w:numFmt w:val="lowerRoman"/>
      <w:lvlText w:val="%6."/>
      <w:lvlJc w:val="right"/>
      <w:pPr>
        <w:ind w:left="7740" w:hanging="180"/>
      </w:pPr>
      <w:rPr>
        <w:rFonts w:cs="Times New Roman"/>
      </w:rPr>
    </w:lvl>
    <w:lvl w:ilvl="6" w:tplc="0409000F" w:tentative="1">
      <w:start w:val="1"/>
      <w:numFmt w:val="decimal"/>
      <w:lvlText w:val="%7."/>
      <w:lvlJc w:val="left"/>
      <w:pPr>
        <w:ind w:left="8460" w:hanging="360"/>
      </w:pPr>
      <w:rPr>
        <w:rFonts w:cs="Times New Roman"/>
      </w:rPr>
    </w:lvl>
    <w:lvl w:ilvl="7" w:tplc="04090019" w:tentative="1">
      <w:start w:val="1"/>
      <w:numFmt w:val="lowerLetter"/>
      <w:lvlText w:val="%8."/>
      <w:lvlJc w:val="left"/>
      <w:pPr>
        <w:ind w:left="9180" w:hanging="360"/>
      </w:pPr>
      <w:rPr>
        <w:rFonts w:cs="Times New Roman"/>
      </w:rPr>
    </w:lvl>
    <w:lvl w:ilvl="8" w:tplc="0409001B" w:tentative="1">
      <w:start w:val="1"/>
      <w:numFmt w:val="lowerRoman"/>
      <w:lvlText w:val="%9."/>
      <w:lvlJc w:val="right"/>
      <w:pPr>
        <w:ind w:left="9900" w:hanging="180"/>
      </w:pPr>
      <w:rPr>
        <w:rFonts w:cs="Times New Roman"/>
      </w:rPr>
    </w:lvl>
  </w:abstractNum>
  <w:abstractNum w:abstractNumId="2" w15:restartNumberingAfterBreak="0">
    <w:nsid w:val="14B62F06"/>
    <w:multiLevelType w:val="hybridMultilevel"/>
    <w:tmpl w:val="7C94B790"/>
    <w:lvl w:ilvl="0" w:tplc="8F9CDEE6">
      <w:start w:val="1"/>
      <w:numFmt w:val="decimal"/>
      <w:lvlText w:val="%1."/>
      <w:lvlJc w:val="left"/>
      <w:pPr>
        <w:ind w:left="1080" w:hanging="360"/>
      </w:pPr>
      <w:rPr>
        <w:rFonts w:ascii="Arial" w:hAnsi="Arial" w:cs="Arial"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15:restartNumberingAfterBreak="0">
    <w:nsid w:val="1E7B0E86"/>
    <w:multiLevelType w:val="hybridMultilevel"/>
    <w:tmpl w:val="9C8A058C"/>
    <w:lvl w:ilvl="0" w:tplc="27A2F256">
      <w:start w:val="1"/>
      <w:numFmt w:val="upperLetter"/>
      <w:pStyle w:val="Style1"/>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887672"/>
    <w:multiLevelType w:val="singleLevel"/>
    <w:tmpl w:val="BAACDA22"/>
    <w:lvl w:ilvl="0">
      <w:start w:val="1"/>
      <w:numFmt w:val="bullet"/>
      <w:pStyle w:val="SpecArrow1"/>
      <w:lvlText w:val=""/>
      <w:lvlJc w:val="left"/>
      <w:pPr>
        <w:tabs>
          <w:tab w:val="num" w:pos="1296"/>
        </w:tabs>
        <w:ind w:left="1296" w:hanging="432"/>
      </w:pPr>
      <w:rPr>
        <w:rFonts w:ascii="Symbol" w:hAnsi="Symbol" w:hint="default"/>
      </w:rPr>
    </w:lvl>
  </w:abstractNum>
  <w:abstractNum w:abstractNumId="5" w15:restartNumberingAfterBreak="0">
    <w:nsid w:val="2D9E55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1054E87"/>
    <w:multiLevelType w:val="hybridMultilevel"/>
    <w:tmpl w:val="BFDC0C26"/>
    <w:lvl w:ilvl="0" w:tplc="B57AB35C">
      <w:start w:val="777"/>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757134"/>
    <w:multiLevelType w:val="hybridMultilevel"/>
    <w:tmpl w:val="697C56AE"/>
    <w:lvl w:ilvl="0" w:tplc="8FC61B3E">
      <w:start w:val="1"/>
      <w:numFmt w:val="bullet"/>
      <w:pStyle w:val="Bulletlist2"/>
      <w:lvlText w:val=""/>
      <w:lvlJc w:val="left"/>
      <w:pPr>
        <w:tabs>
          <w:tab w:val="num" w:pos="1080"/>
        </w:tabs>
        <w:ind w:left="1080" w:hanging="288"/>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B13B5B"/>
    <w:multiLevelType w:val="multilevel"/>
    <w:tmpl w:val="87006A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48912113"/>
    <w:multiLevelType w:val="hybridMultilevel"/>
    <w:tmpl w:val="B7CA5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240FC2"/>
    <w:multiLevelType w:val="hybridMultilevel"/>
    <w:tmpl w:val="8FFC270A"/>
    <w:lvl w:ilvl="0" w:tplc="04090001">
      <w:start w:val="1"/>
      <w:numFmt w:val="bullet"/>
      <w:lvlText w:val=""/>
      <w:lvlJc w:val="left"/>
      <w:pPr>
        <w:ind w:left="1440" w:hanging="360"/>
      </w:pPr>
      <w:rPr>
        <w:rFonts w:ascii="Symbol" w:hAnsi="Symbol"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12" w15:restartNumberingAfterBreak="0">
    <w:nsid w:val="58BE4000"/>
    <w:multiLevelType w:val="singleLevel"/>
    <w:tmpl w:val="0770C8BA"/>
    <w:lvl w:ilvl="0">
      <w:start w:val="1"/>
      <w:numFmt w:val="bullet"/>
      <w:pStyle w:val="defaultbullet"/>
      <w:lvlText w:val=""/>
      <w:lvlJc w:val="left"/>
      <w:pPr>
        <w:tabs>
          <w:tab w:val="num" w:pos="360"/>
        </w:tabs>
        <w:ind w:left="360" w:hanging="360"/>
      </w:pPr>
      <w:rPr>
        <w:rFonts w:ascii="Wingdings" w:hAnsi="Wingdings" w:hint="default"/>
        <w:caps w:val="0"/>
        <w:strike w:val="0"/>
        <w:dstrike w:val="0"/>
        <w:vanish w:val="0"/>
        <w:color w:val="000000"/>
        <w:sz w:val="28"/>
        <w:vertAlign w:val="baseline"/>
      </w:rPr>
    </w:lvl>
  </w:abstractNum>
  <w:abstractNum w:abstractNumId="13" w15:restartNumberingAfterBreak="0">
    <w:nsid w:val="635F0E33"/>
    <w:multiLevelType w:val="hybridMultilevel"/>
    <w:tmpl w:val="FEC8F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300832"/>
    <w:multiLevelType w:val="hybridMultilevel"/>
    <w:tmpl w:val="2C2889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F12E35"/>
    <w:multiLevelType w:val="hybridMultilevel"/>
    <w:tmpl w:val="A4DAD8A8"/>
    <w:lvl w:ilvl="0" w:tplc="0409000F">
      <w:start w:val="1"/>
      <w:numFmt w:val="decimal"/>
      <w:pStyle w:val="Bullet"/>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76060C90"/>
    <w:multiLevelType w:val="hybridMultilevel"/>
    <w:tmpl w:val="246208DE"/>
    <w:lvl w:ilvl="0" w:tplc="FFFFFFFF">
      <w:start w:val="1"/>
      <w:numFmt w:val="bullet"/>
      <w:pStyle w:val="BodyTextInden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9E35AE6"/>
    <w:multiLevelType w:val="hybridMultilevel"/>
    <w:tmpl w:val="4B72E370"/>
    <w:lvl w:ilvl="0" w:tplc="E45899F6">
      <w:start w:val="1"/>
      <w:numFmt w:val="upperLetter"/>
      <w:pStyle w:val="Heading1"/>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85747518">
    <w:abstractNumId w:val="15"/>
  </w:num>
  <w:num w:numId="2" w16cid:durableId="453714019">
    <w:abstractNumId w:val="16"/>
  </w:num>
  <w:num w:numId="3" w16cid:durableId="132647137">
    <w:abstractNumId w:val="7"/>
  </w:num>
  <w:num w:numId="4" w16cid:durableId="1360467866">
    <w:abstractNumId w:val="3"/>
  </w:num>
  <w:num w:numId="5" w16cid:durableId="135534467">
    <w:abstractNumId w:val="11"/>
  </w:num>
  <w:num w:numId="6" w16cid:durableId="79644397">
    <w:abstractNumId w:val="0"/>
    <w:lvlOverride w:ilvl="0">
      <w:lvl w:ilvl="0">
        <w:numFmt w:val="bullet"/>
        <w:pStyle w:val="SpecBullet2"/>
        <w:lvlText w:val=""/>
        <w:legacy w:legacy="1" w:legacySpace="0" w:legacyIndent="360"/>
        <w:lvlJc w:val="left"/>
        <w:pPr>
          <w:ind w:left="720" w:hanging="360"/>
        </w:pPr>
        <w:rPr>
          <w:rFonts w:ascii="Symbol" w:hAnsi="Symbol" w:hint="default"/>
        </w:rPr>
      </w:lvl>
    </w:lvlOverride>
  </w:num>
  <w:num w:numId="7" w16cid:durableId="1465855568">
    <w:abstractNumId w:val="12"/>
  </w:num>
  <w:num w:numId="8" w16cid:durableId="755830986">
    <w:abstractNumId w:val="4"/>
  </w:num>
  <w:num w:numId="9" w16cid:durableId="1310406366">
    <w:abstractNumId w:val="17"/>
  </w:num>
  <w:num w:numId="10" w16cid:durableId="2114400405">
    <w:abstractNumId w:val="1"/>
  </w:num>
  <w:num w:numId="11" w16cid:durableId="1879660226">
    <w:abstractNumId w:val="14"/>
  </w:num>
  <w:num w:numId="12" w16cid:durableId="1908949717">
    <w:abstractNumId w:val="2"/>
  </w:num>
  <w:num w:numId="13" w16cid:durableId="1954825699">
    <w:abstractNumId w:val="8"/>
  </w:num>
  <w:num w:numId="14" w16cid:durableId="16699403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808000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54999803">
    <w:abstractNumId w:val="17"/>
  </w:num>
  <w:num w:numId="17" w16cid:durableId="943537899">
    <w:abstractNumId w:val="17"/>
  </w:num>
  <w:num w:numId="18" w16cid:durableId="1474983275">
    <w:abstractNumId w:val="17"/>
  </w:num>
  <w:num w:numId="19" w16cid:durableId="1139417623">
    <w:abstractNumId w:val="17"/>
  </w:num>
  <w:num w:numId="20" w16cid:durableId="334920442">
    <w:abstractNumId w:val="17"/>
  </w:num>
  <w:num w:numId="21" w16cid:durableId="1191726439">
    <w:abstractNumId w:val="17"/>
  </w:num>
  <w:num w:numId="22" w16cid:durableId="776214144">
    <w:abstractNumId w:val="17"/>
  </w:num>
  <w:num w:numId="23" w16cid:durableId="2008483457">
    <w:abstractNumId w:val="17"/>
  </w:num>
  <w:num w:numId="24" w16cid:durableId="1392844570">
    <w:abstractNumId w:val="9"/>
  </w:num>
  <w:num w:numId="25" w16cid:durableId="1442991304">
    <w:abstractNumId w:val="17"/>
  </w:num>
  <w:num w:numId="26" w16cid:durableId="1541161669">
    <w:abstractNumId w:val="17"/>
  </w:num>
  <w:num w:numId="27" w16cid:durableId="281544253">
    <w:abstractNumId w:val="17"/>
  </w:num>
  <w:num w:numId="28" w16cid:durableId="463541613">
    <w:abstractNumId w:val="17"/>
  </w:num>
  <w:num w:numId="29" w16cid:durableId="678890936">
    <w:abstractNumId w:val="17"/>
  </w:num>
  <w:num w:numId="30" w16cid:durableId="1051073256">
    <w:abstractNumId w:val="17"/>
  </w:num>
  <w:num w:numId="31" w16cid:durableId="863904964">
    <w:abstractNumId w:val="17"/>
  </w:num>
  <w:num w:numId="32" w16cid:durableId="1326008673">
    <w:abstractNumId w:val="17"/>
  </w:num>
  <w:num w:numId="33" w16cid:durableId="790828818">
    <w:abstractNumId w:val="13"/>
  </w:num>
  <w:num w:numId="34" w16cid:durableId="626590951">
    <w:abstractNumId w:val="5"/>
  </w:num>
  <w:num w:numId="35" w16cid:durableId="2098480692">
    <w:abstractNumId w:val="6"/>
  </w:num>
  <w:num w:numId="36" w16cid:durableId="1237478799">
    <w:abstractNumId w:val="10"/>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drawingGridHorizontalSpacing w:val="120"/>
  <w:displayHorizontalDrawingGridEvery w:val="2"/>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53A"/>
    <w:rsid w:val="0000032A"/>
    <w:rsid w:val="00000E9A"/>
    <w:rsid w:val="000020AD"/>
    <w:rsid w:val="000024E9"/>
    <w:rsid w:val="00003257"/>
    <w:rsid w:val="00004087"/>
    <w:rsid w:val="00005D42"/>
    <w:rsid w:val="0001270D"/>
    <w:rsid w:val="00012E25"/>
    <w:rsid w:val="00014486"/>
    <w:rsid w:val="00014591"/>
    <w:rsid w:val="000162BE"/>
    <w:rsid w:val="00016658"/>
    <w:rsid w:val="000166C7"/>
    <w:rsid w:val="00021FE6"/>
    <w:rsid w:val="00023121"/>
    <w:rsid w:val="00025EE7"/>
    <w:rsid w:val="0002781C"/>
    <w:rsid w:val="000309E6"/>
    <w:rsid w:val="00032AFA"/>
    <w:rsid w:val="000336C7"/>
    <w:rsid w:val="0004148C"/>
    <w:rsid w:val="00042727"/>
    <w:rsid w:val="00043A07"/>
    <w:rsid w:val="00044303"/>
    <w:rsid w:val="00046C46"/>
    <w:rsid w:val="00047DDB"/>
    <w:rsid w:val="00051335"/>
    <w:rsid w:val="00051BB6"/>
    <w:rsid w:val="0005231A"/>
    <w:rsid w:val="0006128C"/>
    <w:rsid w:val="00063B74"/>
    <w:rsid w:val="00064AAA"/>
    <w:rsid w:val="00066BF2"/>
    <w:rsid w:val="00070430"/>
    <w:rsid w:val="000728CC"/>
    <w:rsid w:val="000737D8"/>
    <w:rsid w:val="00073AFF"/>
    <w:rsid w:val="00074A9F"/>
    <w:rsid w:val="00077C48"/>
    <w:rsid w:val="00082C42"/>
    <w:rsid w:val="0008508C"/>
    <w:rsid w:val="00086AA8"/>
    <w:rsid w:val="00092E4F"/>
    <w:rsid w:val="000A0375"/>
    <w:rsid w:val="000A241E"/>
    <w:rsid w:val="000A3C30"/>
    <w:rsid w:val="000A650E"/>
    <w:rsid w:val="000A6B56"/>
    <w:rsid w:val="000A7E45"/>
    <w:rsid w:val="000B0327"/>
    <w:rsid w:val="000B1407"/>
    <w:rsid w:val="000B6137"/>
    <w:rsid w:val="000C5B46"/>
    <w:rsid w:val="000D0F2D"/>
    <w:rsid w:val="000D2A30"/>
    <w:rsid w:val="000D2C5F"/>
    <w:rsid w:val="000E0C67"/>
    <w:rsid w:val="000E18A4"/>
    <w:rsid w:val="000E1C51"/>
    <w:rsid w:val="000E4B37"/>
    <w:rsid w:val="000E58A1"/>
    <w:rsid w:val="000E680D"/>
    <w:rsid w:val="000F029B"/>
    <w:rsid w:val="000F0A4E"/>
    <w:rsid w:val="000F2EDD"/>
    <w:rsid w:val="000F5924"/>
    <w:rsid w:val="000F7355"/>
    <w:rsid w:val="0010177D"/>
    <w:rsid w:val="0010421A"/>
    <w:rsid w:val="00107704"/>
    <w:rsid w:val="001106F8"/>
    <w:rsid w:val="0011151C"/>
    <w:rsid w:val="00112DA5"/>
    <w:rsid w:val="00112F21"/>
    <w:rsid w:val="00115634"/>
    <w:rsid w:val="00117F89"/>
    <w:rsid w:val="00120F88"/>
    <w:rsid w:val="00122260"/>
    <w:rsid w:val="00123412"/>
    <w:rsid w:val="00123958"/>
    <w:rsid w:val="00127039"/>
    <w:rsid w:val="00127243"/>
    <w:rsid w:val="00127AEE"/>
    <w:rsid w:val="00130C32"/>
    <w:rsid w:val="001310D6"/>
    <w:rsid w:val="0013261C"/>
    <w:rsid w:val="00133F24"/>
    <w:rsid w:val="001355BC"/>
    <w:rsid w:val="0014049A"/>
    <w:rsid w:val="001415E1"/>
    <w:rsid w:val="001418E8"/>
    <w:rsid w:val="00141E9F"/>
    <w:rsid w:val="00142702"/>
    <w:rsid w:val="0014321A"/>
    <w:rsid w:val="00151102"/>
    <w:rsid w:val="00151CB1"/>
    <w:rsid w:val="00152C1A"/>
    <w:rsid w:val="00155050"/>
    <w:rsid w:val="0015603C"/>
    <w:rsid w:val="0016643B"/>
    <w:rsid w:val="0017224C"/>
    <w:rsid w:val="00174C7F"/>
    <w:rsid w:val="00174D03"/>
    <w:rsid w:val="00175EF1"/>
    <w:rsid w:val="00180F5B"/>
    <w:rsid w:val="00181EFB"/>
    <w:rsid w:val="0018229D"/>
    <w:rsid w:val="001825DF"/>
    <w:rsid w:val="00182D67"/>
    <w:rsid w:val="00183D1D"/>
    <w:rsid w:val="001842C0"/>
    <w:rsid w:val="00184EA3"/>
    <w:rsid w:val="00191729"/>
    <w:rsid w:val="0019211A"/>
    <w:rsid w:val="00194278"/>
    <w:rsid w:val="0019542D"/>
    <w:rsid w:val="00197BD0"/>
    <w:rsid w:val="001A1186"/>
    <w:rsid w:val="001A5620"/>
    <w:rsid w:val="001A5E03"/>
    <w:rsid w:val="001B37C9"/>
    <w:rsid w:val="001B3C28"/>
    <w:rsid w:val="001B476E"/>
    <w:rsid w:val="001C7640"/>
    <w:rsid w:val="001C79BD"/>
    <w:rsid w:val="001D0740"/>
    <w:rsid w:val="001D1A23"/>
    <w:rsid w:val="001D2011"/>
    <w:rsid w:val="001D54BA"/>
    <w:rsid w:val="001D5D0B"/>
    <w:rsid w:val="001D6A6D"/>
    <w:rsid w:val="001E003F"/>
    <w:rsid w:val="001E36DB"/>
    <w:rsid w:val="001E4848"/>
    <w:rsid w:val="001E50E6"/>
    <w:rsid w:val="001E66F3"/>
    <w:rsid w:val="001F0784"/>
    <w:rsid w:val="001F7C25"/>
    <w:rsid w:val="002004FA"/>
    <w:rsid w:val="00202585"/>
    <w:rsid w:val="002025F7"/>
    <w:rsid w:val="002032C3"/>
    <w:rsid w:val="002055B3"/>
    <w:rsid w:val="00206409"/>
    <w:rsid w:val="00211552"/>
    <w:rsid w:val="00211D9C"/>
    <w:rsid w:val="00213361"/>
    <w:rsid w:val="00214EA2"/>
    <w:rsid w:val="0021584C"/>
    <w:rsid w:val="00217A4B"/>
    <w:rsid w:val="00217D16"/>
    <w:rsid w:val="00217D72"/>
    <w:rsid w:val="00224757"/>
    <w:rsid w:val="00224F22"/>
    <w:rsid w:val="0022524B"/>
    <w:rsid w:val="002261B5"/>
    <w:rsid w:val="00231B03"/>
    <w:rsid w:val="00234B2F"/>
    <w:rsid w:val="002359F2"/>
    <w:rsid w:val="00241F18"/>
    <w:rsid w:val="002439E6"/>
    <w:rsid w:val="002516AD"/>
    <w:rsid w:val="00252D4A"/>
    <w:rsid w:val="002540DC"/>
    <w:rsid w:val="00254A40"/>
    <w:rsid w:val="0025643C"/>
    <w:rsid w:val="00261CC0"/>
    <w:rsid w:val="00262D05"/>
    <w:rsid w:val="00271474"/>
    <w:rsid w:val="00274D00"/>
    <w:rsid w:val="002818CA"/>
    <w:rsid w:val="0028301F"/>
    <w:rsid w:val="0028403A"/>
    <w:rsid w:val="002849EF"/>
    <w:rsid w:val="00285131"/>
    <w:rsid w:val="00290E08"/>
    <w:rsid w:val="00292689"/>
    <w:rsid w:val="002969D1"/>
    <w:rsid w:val="00297094"/>
    <w:rsid w:val="002A1329"/>
    <w:rsid w:val="002A398E"/>
    <w:rsid w:val="002A4399"/>
    <w:rsid w:val="002A6E76"/>
    <w:rsid w:val="002A6F6C"/>
    <w:rsid w:val="002B21DD"/>
    <w:rsid w:val="002B23EE"/>
    <w:rsid w:val="002B359F"/>
    <w:rsid w:val="002B3777"/>
    <w:rsid w:val="002B393F"/>
    <w:rsid w:val="002B4FA3"/>
    <w:rsid w:val="002C3217"/>
    <w:rsid w:val="002C7D14"/>
    <w:rsid w:val="002D35A5"/>
    <w:rsid w:val="002D3AD0"/>
    <w:rsid w:val="002D4844"/>
    <w:rsid w:val="002D5A98"/>
    <w:rsid w:val="002D7ACF"/>
    <w:rsid w:val="002E263B"/>
    <w:rsid w:val="002E5727"/>
    <w:rsid w:val="002F0991"/>
    <w:rsid w:val="002F14F6"/>
    <w:rsid w:val="002F3D19"/>
    <w:rsid w:val="002F4833"/>
    <w:rsid w:val="002F5AC6"/>
    <w:rsid w:val="002F7408"/>
    <w:rsid w:val="0030062F"/>
    <w:rsid w:val="00300913"/>
    <w:rsid w:val="00301F50"/>
    <w:rsid w:val="00302C7B"/>
    <w:rsid w:val="00303437"/>
    <w:rsid w:val="003063E7"/>
    <w:rsid w:val="00306D91"/>
    <w:rsid w:val="00307A2C"/>
    <w:rsid w:val="00310D9A"/>
    <w:rsid w:val="00312C6F"/>
    <w:rsid w:val="00314863"/>
    <w:rsid w:val="003159CD"/>
    <w:rsid w:val="00315FA9"/>
    <w:rsid w:val="003233AA"/>
    <w:rsid w:val="0032395F"/>
    <w:rsid w:val="00326E7F"/>
    <w:rsid w:val="00330DA0"/>
    <w:rsid w:val="00333207"/>
    <w:rsid w:val="0033418B"/>
    <w:rsid w:val="0033715F"/>
    <w:rsid w:val="0034231F"/>
    <w:rsid w:val="00342552"/>
    <w:rsid w:val="00343BC7"/>
    <w:rsid w:val="00347060"/>
    <w:rsid w:val="00353FFE"/>
    <w:rsid w:val="0035408A"/>
    <w:rsid w:val="00356C2F"/>
    <w:rsid w:val="0036138B"/>
    <w:rsid w:val="003661D1"/>
    <w:rsid w:val="0036663B"/>
    <w:rsid w:val="00367C3B"/>
    <w:rsid w:val="003745F4"/>
    <w:rsid w:val="00377202"/>
    <w:rsid w:val="00380A6E"/>
    <w:rsid w:val="00382BA0"/>
    <w:rsid w:val="00382CA0"/>
    <w:rsid w:val="00383FA4"/>
    <w:rsid w:val="003863FD"/>
    <w:rsid w:val="003874FA"/>
    <w:rsid w:val="003952D9"/>
    <w:rsid w:val="00395521"/>
    <w:rsid w:val="00397FFB"/>
    <w:rsid w:val="003A0696"/>
    <w:rsid w:val="003A12DB"/>
    <w:rsid w:val="003A139F"/>
    <w:rsid w:val="003A2AE6"/>
    <w:rsid w:val="003A41FE"/>
    <w:rsid w:val="003B03CC"/>
    <w:rsid w:val="003B088D"/>
    <w:rsid w:val="003B3084"/>
    <w:rsid w:val="003B4E77"/>
    <w:rsid w:val="003C2025"/>
    <w:rsid w:val="003C3845"/>
    <w:rsid w:val="003C59AF"/>
    <w:rsid w:val="003C5C5E"/>
    <w:rsid w:val="003C672C"/>
    <w:rsid w:val="003C721C"/>
    <w:rsid w:val="003D6C76"/>
    <w:rsid w:val="003D7CF3"/>
    <w:rsid w:val="003E5A86"/>
    <w:rsid w:val="003E6B7C"/>
    <w:rsid w:val="003E6F4B"/>
    <w:rsid w:val="003F0138"/>
    <w:rsid w:val="003F0271"/>
    <w:rsid w:val="003F1DC2"/>
    <w:rsid w:val="003F2F44"/>
    <w:rsid w:val="003F49AC"/>
    <w:rsid w:val="003F6434"/>
    <w:rsid w:val="003F6D72"/>
    <w:rsid w:val="00402455"/>
    <w:rsid w:val="004034D1"/>
    <w:rsid w:val="004055AE"/>
    <w:rsid w:val="00406265"/>
    <w:rsid w:val="00407D66"/>
    <w:rsid w:val="00411D44"/>
    <w:rsid w:val="004120BD"/>
    <w:rsid w:val="0041658D"/>
    <w:rsid w:val="00417AAF"/>
    <w:rsid w:val="004200D5"/>
    <w:rsid w:val="004229C1"/>
    <w:rsid w:val="00430F2F"/>
    <w:rsid w:val="00431B93"/>
    <w:rsid w:val="004338B3"/>
    <w:rsid w:val="00435E8E"/>
    <w:rsid w:val="0044199F"/>
    <w:rsid w:val="00441C1B"/>
    <w:rsid w:val="00442D0F"/>
    <w:rsid w:val="00444886"/>
    <w:rsid w:val="004467E4"/>
    <w:rsid w:val="0044680F"/>
    <w:rsid w:val="004501A6"/>
    <w:rsid w:val="00450BE2"/>
    <w:rsid w:val="00452F4D"/>
    <w:rsid w:val="004544EA"/>
    <w:rsid w:val="00457F84"/>
    <w:rsid w:val="00460A50"/>
    <w:rsid w:val="004613A1"/>
    <w:rsid w:val="00464206"/>
    <w:rsid w:val="004676B5"/>
    <w:rsid w:val="00471C4C"/>
    <w:rsid w:val="004725FC"/>
    <w:rsid w:val="00472733"/>
    <w:rsid w:val="00473379"/>
    <w:rsid w:val="00480E42"/>
    <w:rsid w:val="00485B9C"/>
    <w:rsid w:val="004869D4"/>
    <w:rsid w:val="00487F0B"/>
    <w:rsid w:val="00492D61"/>
    <w:rsid w:val="00497366"/>
    <w:rsid w:val="004A0996"/>
    <w:rsid w:val="004A46C9"/>
    <w:rsid w:val="004A4D82"/>
    <w:rsid w:val="004A5541"/>
    <w:rsid w:val="004A746C"/>
    <w:rsid w:val="004C1E48"/>
    <w:rsid w:val="004C30C0"/>
    <w:rsid w:val="004C70EB"/>
    <w:rsid w:val="004D48AA"/>
    <w:rsid w:val="004D6B7D"/>
    <w:rsid w:val="004E1EAD"/>
    <w:rsid w:val="004E2355"/>
    <w:rsid w:val="004E4220"/>
    <w:rsid w:val="004F13D7"/>
    <w:rsid w:val="004F1E3E"/>
    <w:rsid w:val="004F30B6"/>
    <w:rsid w:val="004F3594"/>
    <w:rsid w:val="004F3D96"/>
    <w:rsid w:val="00504FFA"/>
    <w:rsid w:val="00505749"/>
    <w:rsid w:val="005063DF"/>
    <w:rsid w:val="00506FDF"/>
    <w:rsid w:val="00511588"/>
    <w:rsid w:val="00512F53"/>
    <w:rsid w:val="00513748"/>
    <w:rsid w:val="00521C01"/>
    <w:rsid w:val="0052326F"/>
    <w:rsid w:val="005240C9"/>
    <w:rsid w:val="00532034"/>
    <w:rsid w:val="005322E4"/>
    <w:rsid w:val="0053674B"/>
    <w:rsid w:val="00537209"/>
    <w:rsid w:val="00537845"/>
    <w:rsid w:val="00537F71"/>
    <w:rsid w:val="005403B4"/>
    <w:rsid w:val="005404A7"/>
    <w:rsid w:val="005405C1"/>
    <w:rsid w:val="0054131A"/>
    <w:rsid w:val="00542400"/>
    <w:rsid w:val="005427EE"/>
    <w:rsid w:val="00543CAB"/>
    <w:rsid w:val="005443CE"/>
    <w:rsid w:val="0055151A"/>
    <w:rsid w:val="005532E8"/>
    <w:rsid w:val="005623DC"/>
    <w:rsid w:val="005633A5"/>
    <w:rsid w:val="00563952"/>
    <w:rsid w:val="00563A84"/>
    <w:rsid w:val="005678B4"/>
    <w:rsid w:val="00567AF5"/>
    <w:rsid w:val="0057530B"/>
    <w:rsid w:val="0057661A"/>
    <w:rsid w:val="00576C04"/>
    <w:rsid w:val="00580442"/>
    <w:rsid w:val="0058613B"/>
    <w:rsid w:val="00590E9F"/>
    <w:rsid w:val="00590FDA"/>
    <w:rsid w:val="00592B60"/>
    <w:rsid w:val="00592FDE"/>
    <w:rsid w:val="005956E5"/>
    <w:rsid w:val="00597E46"/>
    <w:rsid w:val="005A20D6"/>
    <w:rsid w:val="005A2926"/>
    <w:rsid w:val="005A3A07"/>
    <w:rsid w:val="005A4E9C"/>
    <w:rsid w:val="005B0ADF"/>
    <w:rsid w:val="005B2669"/>
    <w:rsid w:val="005B29C4"/>
    <w:rsid w:val="005B6AA3"/>
    <w:rsid w:val="005C0380"/>
    <w:rsid w:val="005C14C2"/>
    <w:rsid w:val="005C32FB"/>
    <w:rsid w:val="005C7A61"/>
    <w:rsid w:val="005D2E7E"/>
    <w:rsid w:val="005D3E8E"/>
    <w:rsid w:val="005D3F93"/>
    <w:rsid w:val="005D6963"/>
    <w:rsid w:val="005E5168"/>
    <w:rsid w:val="005E7273"/>
    <w:rsid w:val="005F5382"/>
    <w:rsid w:val="005F6D65"/>
    <w:rsid w:val="006016FF"/>
    <w:rsid w:val="00603254"/>
    <w:rsid w:val="006037A2"/>
    <w:rsid w:val="0060460A"/>
    <w:rsid w:val="00604AA3"/>
    <w:rsid w:val="00604C5F"/>
    <w:rsid w:val="00607131"/>
    <w:rsid w:val="0061008D"/>
    <w:rsid w:val="0061085F"/>
    <w:rsid w:val="006120C2"/>
    <w:rsid w:val="00612FAE"/>
    <w:rsid w:val="0061302E"/>
    <w:rsid w:val="0061694D"/>
    <w:rsid w:val="0062397F"/>
    <w:rsid w:val="00625EE3"/>
    <w:rsid w:val="00626771"/>
    <w:rsid w:val="00626847"/>
    <w:rsid w:val="00627CBA"/>
    <w:rsid w:val="006350BA"/>
    <w:rsid w:val="00641F03"/>
    <w:rsid w:val="00642D4B"/>
    <w:rsid w:val="006439B5"/>
    <w:rsid w:val="00644C97"/>
    <w:rsid w:val="00644E86"/>
    <w:rsid w:val="0064653A"/>
    <w:rsid w:val="006479F4"/>
    <w:rsid w:val="00652126"/>
    <w:rsid w:val="00652976"/>
    <w:rsid w:val="00652A96"/>
    <w:rsid w:val="00656F30"/>
    <w:rsid w:val="0065765E"/>
    <w:rsid w:val="00661B19"/>
    <w:rsid w:val="00663C29"/>
    <w:rsid w:val="00663E4C"/>
    <w:rsid w:val="00663F63"/>
    <w:rsid w:val="006644EB"/>
    <w:rsid w:val="00666960"/>
    <w:rsid w:val="006677CC"/>
    <w:rsid w:val="00667F59"/>
    <w:rsid w:val="00670E04"/>
    <w:rsid w:val="00671DAC"/>
    <w:rsid w:val="0067246C"/>
    <w:rsid w:val="006728E6"/>
    <w:rsid w:val="00672DA4"/>
    <w:rsid w:val="006735F5"/>
    <w:rsid w:val="00676279"/>
    <w:rsid w:val="0068076E"/>
    <w:rsid w:val="0068160F"/>
    <w:rsid w:val="00684EA9"/>
    <w:rsid w:val="0068755D"/>
    <w:rsid w:val="006878B9"/>
    <w:rsid w:val="00687D02"/>
    <w:rsid w:val="006913FD"/>
    <w:rsid w:val="00692F01"/>
    <w:rsid w:val="00693EBE"/>
    <w:rsid w:val="00694885"/>
    <w:rsid w:val="00694C90"/>
    <w:rsid w:val="0069659C"/>
    <w:rsid w:val="006A3C40"/>
    <w:rsid w:val="006B24B6"/>
    <w:rsid w:val="006B32CE"/>
    <w:rsid w:val="006B58C7"/>
    <w:rsid w:val="006C325F"/>
    <w:rsid w:val="006C4FAD"/>
    <w:rsid w:val="006C636B"/>
    <w:rsid w:val="006C7808"/>
    <w:rsid w:val="006D7E44"/>
    <w:rsid w:val="006E0753"/>
    <w:rsid w:val="006F2D2D"/>
    <w:rsid w:val="006F7425"/>
    <w:rsid w:val="00700EF7"/>
    <w:rsid w:val="00702D12"/>
    <w:rsid w:val="007077B6"/>
    <w:rsid w:val="00707D59"/>
    <w:rsid w:val="00711703"/>
    <w:rsid w:val="007134F1"/>
    <w:rsid w:val="00713AFD"/>
    <w:rsid w:val="00716170"/>
    <w:rsid w:val="0071723C"/>
    <w:rsid w:val="007173A4"/>
    <w:rsid w:val="007225C2"/>
    <w:rsid w:val="00725460"/>
    <w:rsid w:val="0073038A"/>
    <w:rsid w:val="007319F8"/>
    <w:rsid w:val="00732C25"/>
    <w:rsid w:val="007374B8"/>
    <w:rsid w:val="00740A70"/>
    <w:rsid w:val="00742502"/>
    <w:rsid w:val="00744306"/>
    <w:rsid w:val="00745C63"/>
    <w:rsid w:val="0075028F"/>
    <w:rsid w:val="0075212F"/>
    <w:rsid w:val="007526F6"/>
    <w:rsid w:val="007536FF"/>
    <w:rsid w:val="007550FB"/>
    <w:rsid w:val="00756E41"/>
    <w:rsid w:val="00760C64"/>
    <w:rsid w:val="0076111D"/>
    <w:rsid w:val="00765D3D"/>
    <w:rsid w:val="00766D6B"/>
    <w:rsid w:val="00770753"/>
    <w:rsid w:val="00774838"/>
    <w:rsid w:val="00774F35"/>
    <w:rsid w:val="007757A0"/>
    <w:rsid w:val="0078078E"/>
    <w:rsid w:val="00782A23"/>
    <w:rsid w:val="00782D66"/>
    <w:rsid w:val="00790BDB"/>
    <w:rsid w:val="00792AA4"/>
    <w:rsid w:val="00793D17"/>
    <w:rsid w:val="007A1F87"/>
    <w:rsid w:val="007A2C07"/>
    <w:rsid w:val="007A32F2"/>
    <w:rsid w:val="007A5CCE"/>
    <w:rsid w:val="007A6243"/>
    <w:rsid w:val="007A6F73"/>
    <w:rsid w:val="007A7499"/>
    <w:rsid w:val="007B796B"/>
    <w:rsid w:val="007C2568"/>
    <w:rsid w:val="007C7D84"/>
    <w:rsid w:val="007D211B"/>
    <w:rsid w:val="007D2B92"/>
    <w:rsid w:val="007D337D"/>
    <w:rsid w:val="007D377C"/>
    <w:rsid w:val="007D40EF"/>
    <w:rsid w:val="007D416F"/>
    <w:rsid w:val="007D444D"/>
    <w:rsid w:val="007E016A"/>
    <w:rsid w:val="007E472D"/>
    <w:rsid w:val="007E59AD"/>
    <w:rsid w:val="007E7F41"/>
    <w:rsid w:val="007F669A"/>
    <w:rsid w:val="00802A45"/>
    <w:rsid w:val="00803DFA"/>
    <w:rsid w:val="00805072"/>
    <w:rsid w:val="008110EC"/>
    <w:rsid w:val="00811195"/>
    <w:rsid w:val="00811335"/>
    <w:rsid w:val="008124B9"/>
    <w:rsid w:val="008135A6"/>
    <w:rsid w:val="008152B5"/>
    <w:rsid w:val="00815D12"/>
    <w:rsid w:val="00823498"/>
    <w:rsid w:val="00823F58"/>
    <w:rsid w:val="00827756"/>
    <w:rsid w:val="00831AA0"/>
    <w:rsid w:val="00835298"/>
    <w:rsid w:val="00835A64"/>
    <w:rsid w:val="008372F6"/>
    <w:rsid w:val="0084131C"/>
    <w:rsid w:val="008427E7"/>
    <w:rsid w:val="008435D7"/>
    <w:rsid w:val="008511D6"/>
    <w:rsid w:val="00852952"/>
    <w:rsid w:val="00853C90"/>
    <w:rsid w:val="00854F4D"/>
    <w:rsid w:val="008569DF"/>
    <w:rsid w:val="00860532"/>
    <w:rsid w:val="00860EDD"/>
    <w:rsid w:val="00863D73"/>
    <w:rsid w:val="00866066"/>
    <w:rsid w:val="00872E48"/>
    <w:rsid w:val="00876E0D"/>
    <w:rsid w:val="00880409"/>
    <w:rsid w:val="0088063F"/>
    <w:rsid w:val="008809C9"/>
    <w:rsid w:val="0088230E"/>
    <w:rsid w:val="00887652"/>
    <w:rsid w:val="008908E6"/>
    <w:rsid w:val="00894162"/>
    <w:rsid w:val="0089448A"/>
    <w:rsid w:val="00897CA0"/>
    <w:rsid w:val="008A2ADD"/>
    <w:rsid w:val="008A3302"/>
    <w:rsid w:val="008A488A"/>
    <w:rsid w:val="008A5623"/>
    <w:rsid w:val="008A66FC"/>
    <w:rsid w:val="008A6AC3"/>
    <w:rsid w:val="008B4169"/>
    <w:rsid w:val="008B502F"/>
    <w:rsid w:val="008B5FBD"/>
    <w:rsid w:val="008C04BE"/>
    <w:rsid w:val="008C199E"/>
    <w:rsid w:val="008C2931"/>
    <w:rsid w:val="008C409F"/>
    <w:rsid w:val="008C7C3F"/>
    <w:rsid w:val="008D0B28"/>
    <w:rsid w:val="008D3CAA"/>
    <w:rsid w:val="008D5481"/>
    <w:rsid w:val="008F314B"/>
    <w:rsid w:val="008F4E60"/>
    <w:rsid w:val="00901518"/>
    <w:rsid w:val="00903ED7"/>
    <w:rsid w:val="009106CC"/>
    <w:rsid w:val="00910859"/>
    <w:rsid w:val="00911F24"/>
    <w:rsid w:val="00915DEF"/>
    <w:rsid w:val="009165C0"/>
    <w:rsid w:val="009166B8"/>
    <w:rsid w:val="009170F2"/>
    <w:rsid w:val="00917E94"/>
    <w:rsid w:val="00917EFA"/>
    <w:rsid w:val="00920744"/>
    <w:rsid w:val="00921552"/>
    <w:rsid w:val="00922DD9"/>
    <w:rsid w:val="00926013"/>
    <w:rsid w:val="00931C9B"/>
    <w:rsid w:val="00933FC2"/>
    <w:rsid w:val="009355FB"/>
    <w:rsid w:val="009365E5"/>
    <w:rsid w:val="00937F9B"/>
    <w:rsid w:val="0094462B"/>
    <w:rsid w:val="009477BD"/>
    <w:rsid w:val="0095422C"/>
    <w:rsid w:val="009574EC"/>
    <w:rsid w:val="00960012"/>
    <w:rsid w:val="0096090F"/>
    <w:rsid w:val="00964200"/>
    <w:rsid w:val="00965697"/>
    <w:rsid w:val="00965910"/>
    <w:rsid w:val="00967385"/>
    <w:rsid w:val="00977391"/>
    <w:rsid w:val="00977BB5"/>
    <w:rsid w:val="0098097E"/>
    <w:rsid w:val="00980C81"/>
    <w:rsid w:val="00980E1F"/>
    <w:rsid w:val="00980F86"/>
    <w:rsid w:val="009830B7"/>
    <w:rsid w:val="00987130"/>
    <w:rsid w:val="00987240"/>
    <w:rsid w:val="00993074"/>
    <w:rsid w:val="00997B7C"/>
    <w:rsid w:val="009A15F2"/>
    <w:rsid w:val="009A5314"/>
    <w:rsid w:val="009A75CA"/>
    <w:rsid w:val="009B146F"/>
    <w:rsid w:val="009B1F1D"/>
    <w:rsid w:val="009B4ACA"/>
    <w:rsid w:val="009B5F3F"/>
    <w:rsid w:val="009B648C"/>
    <w:rsid w:val="009B70F7"/>
    <w:rsid w:val="009C1310"/>
    <w:rsid w:val="009C3285"/>
    <w:rsid w:val="009D10F1"/>
    <w:rsid w:val="009D671F"/>
    <w:rsid w:val="009D71E5"/>
    <w:rsid w:val="009E1A25"/>
    <w:rsid w:val="009E4265"/>
    <w:rsid w:val="009E78D2"/>
    <w:rsid w:val="009F4152"/>
    <w:rsid w:val="009F6859"/>
    <w:rsid w:val="00A02A97"/>
    <w:rsid w:val="00A03823"/>
    <w:rsid w:val="00A03E6B"/>
    <w:rsid w:val="00A05B89"/>
    <w:rsid w:val="00A0729C"/>
    <w:rsid w:val="00A1739D"/>
    <w:rsid w:val="00A23354"/>
    <w:rsid w:val="00A243F9"/>
    <w:rsid w:val="00A246B3"/>
    <w:rsid w:val="00A302D6"/>
    <w:rsid w:val="00A31F2D"/>
    <w:rsid w:val="00A33531"/>
    <w:rsid w:val="00A40534"/>
    <w:rsid w:val="00A42C78"/>
    <w:rsid w:val="00A435D8"/>
    <w:rsid w:val="00A45426"/>
    <w:rsid w:val="00A504DF"/>
    <w:rsid w:val="00A52E31"/>
    <w:rsid w:val="00A56A99"/>
    <w:rsid w:val="00A62AE5"/>
    <w:rsid w:val="00A67D92"/>
    <w:rsid w:val="00A7457B"/>
    <w:rsid w:val="00A7593F"/>
    <w:rsid w:val="00A76202"/>
    <w:rsid w:val="00A80957"/>
    <w:rsid w:val="00A80EF5"/>
    <w:rsid w:val="00A828D3"/>
    <w:rsid w:val="00A83358"/>
    <w:rsid w:val="00A9129E"/>
    <w:rsid w:val="00A94235"/>
    <w:rsid w:val="00A97D13"/>
    <w:rsid w:val="00AA0487"/>
    <w:rsid w:val="00AA17FD"/>
    <w:rsid w:val="00AA6590"/>
    <w:rsid w:val="00AA68DA"/>
    <w:rsid w:val="00AA788A"/>
    <w:rsid w:val="00AB17D8"/>
    <w:rsid w:val="00AB2310"/>
    <w:rsid w:val="00AB30E9"/>
    <w:rsid w:val="00AB4BE1"/>
    <w:rsid w:val="00AC1B61"/>
    <w:rsid w:val="00AC2830"/>
    <w:rsid w:val="00AC3042"/>
    <w:rsid w:val="00AC4533"/>
    <w:rsid w:val="00AC591C"/>
    <w:rsid w:val="00AC5C51"/>
    <w:rsid w:val="00AD2A06"/>
    <w:rsid w:val="00AE39EF"/>
    <w:rsid w:val="00AF355A"/>
    <w:rsid w:val="00AF36EE"/>
    <w:rsid w:val="00AF65A6"/>
    <w:rsid w:val="00AF7D06"/>
    <w:rsid w:val="00B046F4"/>
    <w:rsid w:val="00B07A09"/>
    <w:rsid w:val="00B07FC6"/>
    <w:rsid w:val="00B11CBF"/>
    <w:rsid w:val="00B12340"/>
    <w:rsid w:val="00B14B8F"/>
    <w:rsid w:val="00B21AC5"/>
    <w:rsid w:val="00B222D7"/>
    <w:rsid w:val="00B2355D"/>
    <w:rsid w:val="00B2429F"/>
    <w:rsid w:val="00B2661B"/>
    <w:rsid w:val="00B27038"/>
    <w:rsid w:val="00B31EC3"/>
    <w:rsid w:val="00B441F8"/>
    <w:rsid w:val="00B45962"/>
    <w:rsid w:val="00B462E2"/>
    <w:rsid w:val="00B468D8"/>
    <w:rsid w:val="00B46E6B"/>
    <w:rsid w:val="00B53DA4"/>
    <w:rsid w:val="00B600C5"/>
    <w:rsid w:val="00B6387B"/>
    <w:rsid w:val="00B63FBD"/>
    <w:rsid w:val="00B64827"/>
    <w:rsid w:val="00B657A2"/>
    <w:rsid w:val="00B70E98"/>
    <w:rsid w:val="00B71039"/>
    <w:rsid w:val="00B77AC4"/>
    <w:rsid w:val="00B809E7"/>
    <w:rsid w:val="00B854C7"/>
    <w:rsid w:val="00B909DF"/>
    <w:rsid w:val="00B9207E"/>
    <w:rsid w:val="00B92192"/>
    <w:rsid w:val="00B961E2"/>
    <w:rsid w:val="00BA03B1"/>
    <w:rsid w:val="00BA1294"/>
    <w:rsid w:val="00BA47A3"/>
    <w:rsid w:val="00BB0EAA"/>
    <w:rsid w:val="00BB1C5D"/>
    <w:rsid w:val="00BB1CC3"/>
    <w:rsid w:val="00BC237A"/>
    <w:rsid w:val="00BD2008"/>
    <w:rsid w:val="00BD3E54"/>
    <w:rsid w:val="00BD45A9"/>
    <w:rsid w:val="00BD5EBC"/>
    <w:rsid w:val="00BD764B"/>
    <w:rsid w:val="00BE3160"/>
    <w:rsid w:val="00BE5800"/>
    <w:rsid w:val="00BE67E9"/>
    <w:rsid w:val="00BF0CE1"/>
    <w:rsid w:val="00BF0ECE"/>
    <w:rsid w:val="00BF10FA"/>
    <w:rsid w:val="00BF1350"/>
    <w:rsid w:val="00BF704D"/>
    <w:rsid w:val="00C01623"/>
    <w:rsid w:val="00C05D4B"/>
    <w:rsid w:val="00C07032"/>
    <w:rsid w:val="00C20EA6"/>
    <w:rsid w:val="00C21FBF"/>
    <w:rsid w:val="00C30D9A"/>
    <w:rsid w:val="00C347B6"/>
    <w:rsid w:val="00C35038"/>
    <w:rsid w:val="00C35833"/>
    <w:rsid w:val="00C35F79"/>
    <w:rsid w:val="00C36AF7"/>
    <w:rsid w:val="00C400D9"/>
    <w:rsid w:val="00C4451B"/>
    <w:rsid w:val="00C44F3F"/>
    <w:rsid w:val="00C47D0C"/>
    <w:rsid w:val="00C510EA"/>
    <w:rsid w:val="00C52DD8"/>
    <w:rsid w:val="00C5329D"/>
    <w:rsid w:val="00C53546"/>
    <w:rsid w:val="00C54643"/>
    <w:rsid w:val="00C55AC1"/>
    <w:rsid w:val="00C55E2D"/>
    <w:rsid w:val="00C55F10"/>
    <w:rsid w:val="00C6047D"/>
    <w:rsid w:val="00C62942"/>
    <w:rsid w:val="00C6331F"/>
    <w:rsid w:val="00C63871"/>
    <w:rsid w:val="00C67390"/>
    <w:rsid w:val="00C67BB3"/>
    <w:rsid w:val="00C709FA"/>
    <w:rsid w:val="00C7411A"/>
    <w:rsid w:val="00C80437"/>
    <w:rsid w:val="00C8492B"/>
    <w:rsid w:val="00C85DEF"/>
    <w:rsid w:val="00C86434"/>
    <w:rsid w:val="00C8655B"/>
    <w:rsid w:val="00C8668D"/>
    <w:rsid w:val="00C870EC"/>
    <w:rsid w:val="00C90152"/>
    <w:rsid w:val="00C90783"/>
    <w:rsid w:val="00C938B1"/>
    <w:rsid w:val="00C9400F"/>
    <w:rsid w:val="00C96751"/>
    <w:rsid w:val="00CA373D"/>
    <w:rsid w:val="00CA5424"/>
    <w:rsid w:val="00CA6EE3"/>
    <w:rsid w:val="00CA7CCA"/>
    <w:rsid w:val="00CB201D"/>
    <w:rsid w:val="00CB2203"/>
    <w:rsid w:val="00CB2279"/>
    <w:rsid w:val="00CB5381"/>
    <w:rsid w:val="00CC1C30"/>
    <w:rsid w:val="00CC2121"/>
    <w:rsid w:val="00CC4F6B"/>
    <w:rsid w:val="00CC7E41"/>
    <w:rsid w:val="00CC7EDC"/>
    <w:rsid w:val="00CD06F4"/>
    <w:rsid w:val="00CD09A5"/>
    <w:rsid w:val="00CD1312"/>
    <w:rsid w:val="00CD2DC0"/>
    <w:rsid w:val="00CD2F7F"/>
    <w:rsid w:val="00CD39AB"/>
    <w:rsid w:val="00CD5925"/>
    <w:rsid w:val="00CE40B2"/>
    <w:rsid w:val="00CE48E3"/>
    <w:rsid w:val="00CE5CAA"/>
    <w:rsid w:val="00CE6922"/>
    <w:rsid w:val="00CE72F1"/>
    <w:rsid w:val="00CF208F"/>
    <w:rsid w:val="00CF2BFC"/>
    <w:rsid w:val="00CF4184"/>
    <w:rsid w:val="00D00178"/>
    <w:rsid w:val="00D001D3"/>
    <w:rsid w:val="00D016D5"/>
    <w:rsid w:val="00D02171"/>
    <w:rsid w:val="00D039D3"/>
    <w:rsid w:val="00D06C69"/>
    <w:rsid w:val="00D1106B"/>
    <w:rsid w:val="00D160D6"/>
    <w:rsid w:val="00D22A0B"/>
    <w:rsid w:val="00D262E4"/>
    <w:rsid w:val="00D27B49"/>
    <w:rsid w:val="00D32797"/>
    <w:rsid w:val="00D33DB4"/>
    <w:rsid w:val="00D342D2"/>
    <w:rsid w:val="00D3524E"/>
    <w:rsid w:val="00D3561E"/>
    <w:rsid w:val="00D36A82"/>
    <w:rsid w:val="00D44025"/>
    <w:rsid w:val="00D503F6"/>
    <w:rsid w:val="00D512E8"/>
    <w:rsid w:val="00D5396B"/>
    <w:rsid w:val="00D5794C"/>
    <w:rsid w:val="00D62196"/>
    <w:rsid w:val="00D63188"/>
    <w:rsid w:val="00D64F36"/>
    <w:rsid w:val="00D650CA"/>
    <w:rsid w:val="00D66201"/>
    <w:rsid w:val="00D66874"/>
    <w:rsid w:val="00D71438"/>
    <w:rsid w:val="00D7322D"/>
    <w:rsid w:val="00D75CDF"/>
    <w:rsid w:val="00D7787C"/>
    <w:rsid w:val="00D77C61"/>
    <w:rsid w:val="00D8473C"/>
    <w:rsid w:val="00D93B9F"/>
    <w:rsid w:val="00D93C48"/>
    <w:rsid w:val="00D948DF"/>
    <w:rsid w:val="00D96C19"/>
    <w:rsid w:val="00DA2806"/>
    <w:rsid w:val="00DA3C3C"/>
    <w:rsid w:val="00DA4ACB"/>
    <w:rsid w:val="00DA4E20"/>
    <w:rsid w:val="00DA5086"/>
    <w:rsid w:val="00DA6683"/>
    <w:rsid w:val="00DA76EF"/>
    <w:rsid w:val="00DA798C"/>
    <w:rsid w:val="00DB008A"/>
    <w:rsid w:val="00DB1A8D"/>
    <w:rsid w:val="00DB3B9A"/>
    <w:rsid w:val="00DC126B"/>
    <w:rsid w:val="00DC3B2D"/>
    <w:rsid w:val="00DD1C8F"/>
    <w:rsid w:val="00DD22DC"/>
    <w:rsid w:val="00DD2643"/>
    <w:rsid w:val="00DD35CA"/>
    <w:rsid w:val="00DD396B"/>
    <w:rsid w:val="00DD4B52"/>
    <w:rsid w:val="00DD53AF"/>
    <w:rsid w:val="00DD5AA0"/>
    <w:rsid w:val="00DD5F16"/>
    <w:rsid w:val="00DE2B4D"/>
    <w:rsid w:val="00DE3C52"/>
    <w:rsid w:val="00DE6528"/>
    <w:rsid w:val="00DF03E3"/>
    <w:rsid w:val="00DF1C82"/>
    <w:rsid w:val="00DF396A"/>
    <w:rsid w:val="00DF6782"/>
    <w:rsid w:val="00DF7E3F"/>
    <w:rsid w:val="00E02029"/>
    <w:rsid w:val="00E055F0"/>
    <w:rsid w:val="00E14752"/>
    <w:rsid w:val="00E15A97"/>
    <w:rsid w:val="00E15CB4"/>
    <w:rsid w:val="00E170C5"/>
    <w:rsid w:val="00E212AA"/>
    <w:rsid w:val="00E30896"/>
    <w:rsid w:val="00E324B0"/>
    <w:rsid w:val="00E3392F"/>
    <w:rsid w:val="00E350BE"/>
    <w:rsid w:val="00E41A3A"/>
    <w:rsid w:val="00E43C14"/>
    <w:rsid w:val="00E45407"/>
    <w:rsid w:val="00E4686D"/>
    <w:rsid w:val="00E47A39"/>
    <w:rsid w:val="00E5139C"/>
    <w:rsid w:val="00E5170B"/>
    <w:rsid w:val="00E5231B"/>
    <w:rsid w:val="00E548B0"/>
    <w:rsid w:val="00E55364"/>
    <w:rsid w:val="00E56DDB"/>
    <w:rsid w:val="00E6025D"/>
    <w:rsid w:val="00E619A9"/>
    <w:rsid w:val="00E62012"/>
    <w:rsid w:val="00E6278B"/>
    <w:rsid w:val="00E64258"/>
    <w:rsid w:val="00E66792"/>
    <w:rsid w:val="00E66B6A"/>
    <w:rsid w:val="00E71922"/>
    <w:rsid w:val="00E73430"/>
    <w:rsid w:val="00E7593B"/>
    <w:rsid w:val="00E77352"/>
    <w:rsid w:val="00E779C2"/>
    <w:rsid w:val="00E81F18"/>
    <w:rsid w:val="00E8339B"/>
    <w:rsid w:val="00E8373D"/>
    <w:rsid w:val="00E867C7"/>
    <w:rsid w:val="00E8752F"/>
    <w:rsid w:val="00E87D48"/>
    <w:rsid w:val="00E90F3B"/>
    <w:rsid w:val="00E91FD0"/>
    <w:rsid w:val="00E92D99"/>
    <w:rsid w:val="00E93674"/>
    <w:rsid w:val="00E93BBC"/>
    <w:rsid w:val="00E94B0E"/>
    <w:rsid w:val="00E96312"/>
    <w:rsid w:val="00EA0D05"/>
    <w:rsid w:val="00EA25FE"/>
    <w:rsid w:val="00EB0738"/>
    <w:rsid w:val="00EB09FE"/>
    <w:rsid w:val="00EB21B6"/>
    <w:rsid w:val="00EB6EE9"/>
    <w:rsid w:val="00EC0BFE"/>
    <w:rsid w:val="00EC1515"/>
    <w:rsid w:val="00EC5EB1"/>
    <w:rsid w:val="00EC6799"/>
    <w:rsid w:val="00EE35C0"/>
    <w:rsid w:val="00EE41A3"/>
    <w:rsid w:val="00EE69B1"/>
    <w:rsid w:val="00EF3BE4"/>
    <w:rsid w:val="00EF5784"/>
    <w:rsid w:val="00EF6DC3"/>
    <w:rsid w:val="00F01B01"/>
    <w:rsid w:val="00F021F9"/>
    <w:rsid w:val="00F027C5"/>
    <w:rsid w:val="00F03D5B"/>
    <w:rsid w:val="00F0572B"/>
    <w:rsid w:val="00F06A53"/>
    <w:rsid w:val="00F06CCA"/>
    <w:rsid w:val="00F07225"/>
    <w:rsid w:val="00F10F26"/>
    <w:rsid w:val="00F13E9A"/>
    <w:rsid w:val="00F16570"/>
    <w:rsid w:val="00F20071"/>
    <w:rsid w:val="00F22B8D"/>
    <w:rsid w:val="00F241CC"/>
    <w:rsid w:val="00F25CAD"/>
    <w:rsid w:val="00F2617B"/>
    <w:rsid w:val="00F264C7"/>
    <w:rsid w:val="00F269FF"/>
    <w:rsid w:val="00F30BCC"/>
    <w:rsid w:val="00F30C9D"/>
    <w:rsid w:val="00F3419C"/>
    <w:rsid w:val="00F3437C"/>
    <w:rsid w:val="00F40584"/>
    <w:rsid w:val="00F41127"/>
    <w:rsid w:val="00F412E4"/>
    <w:rsid w:val="00F41EF5"/>
    <w:rsid w:val="00F44F3E"/>
    <w:rsid w:val="00F520D5"/>
    <w:rsid w:val="00F53DFC"/>
    <w:rsid w:val="00F54792"/>
    <w:rsid w:val="00F61EB5"/>
    <w:rsid w:val="00F62110"/>
    <w:rsid w:val="00F665E2"/>
    <w:rsid w:val="00F66B61"/>
    <w:rsid w:val="00F719E8"/>
    <w:rsid w:val="00F7259B"/>
    <w:rsid w:val="00F72F1C"/>
    <w:rsid w:val="00F75CE9"/>
    <w:rsid w:val="00F76234"/>
    <w:rsid w:val="00F77FE0"/>
    <w:rsid w:val="00F822DE"/>
    <w:rsid w:val="00F83713"/>
    <w:rsid w:val="00F84C22"/>
    <w:rsid w:val="00F852AB"/>
    <w:rsid w:val="00F93C6F"/>
    <w:rsid w:val="00F94ACD"/>
    <w:rsid w:val="00F94FE6"/>
    <w:rsid w:val="00F95450"/>
    <w:rsid w:val="00F95E1B"/>
    <w:rsid w:val="00F967C0"/>
    <w:rsid w:val="00F96B5D"/>
    <w:rsid w:val="00F97D32"/>
    <w:rsid w:val="00FA106D"/>
    <w:rsid w:val="00FA45E0"/>
    <w:rsid w:val="00FA4E47"/>
    <w:rsid w:val="00FA689D"/>
    <w:rsid w:val="00FA6990"/>
    <w:rsid w:val="00FA6E61"/>
    <w:rsid w:val="00FB0272"/>
    <w:rsid w:val="00FB0871"/>
    <w:rsid w:val="00FB51B8"/>
    <w:rsid w:val="00FB58B1"/>
    <w:rsid w:val="00FB5ED7"/>
    <w:rsid w:val="00FB6156"/>
    <w:rsid w:val="00FB68CB"/>
    <w:rsid w:val="00FB7340"/>
    <w:rsid w:val="00FC7B4E"/>
    <w:rsid w:val="00FC7C19"/>
    <w:rsid w:val="00FD2656"/>
    <w:rsid w:val="00FD5100"/>
    <w:rsid w:val="00FD5319"/>
    <w:rsid w:val="00FD547E"/>
    <w:rsid w:val="00FD6526"/>
    <w:rsid w:val="00FD6FD7"/>
    <w:rsid w:val="00FD7C73"/>
    <w:rsid w:val="00FE1D8C"/>
    <w:rsid w:val="00FE41F3"/>
    <w:rsid w:val="00FE4657"/>
    <w:rsid w:val="00FE634A"/>
    <w:rsid w:val="00FE7A06"/>
    <w:rsid w:val="00FF082E"/>
    <w:rsid w:val="00FF0F65"/>
    <w:rsid w:val="00FF3D32"/>
    <w:rsid w:val="00FF524A"/>
    <w:rsid w:val="00FF52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0C7850E5"/>
  <w15:chartTrackingRefBased/>
  <w15:docId w15:val="{1128DAA0-1955-47BA-BE3B-0D4919985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53A"/>
    <w:rPr>
      <w:rFonts w:ascii="Times New Roman" w:eastAsia="Times New Roman" w:hAnsi="Times New Roman"/>
      <w:sz w:val="24"/>
      <w:szCs w:val="24"/>
    </w:rPr>
  </w:style>
  <w:style w:type="paragraph" w:styleId="Heading1">
    <w:name w:val="heading 1"/>
    <w:basedOn w:val="Normal"/>
    <w:next w:val="Normal"/>
    <w:link w:val="Heading1Char"/>
    <w:qFormat/>
    <w:rsid w:val="00E30896"/>
    <w:pPr>
      <w:numPr>
        <w:numId w:val="9"/>
      </w:numPr>
      <w:spacing w:before="480"/>
      <w:contextualSpacing/>
      <w:outlineLvl w:val="0"/>
    </w:pPr>
    <w:rPr>
      <w:rFonts w:ascii="Arial" w:hAnsi="Arial" w:cs="Arial"/>
      <w:b/>
      <w:bCs/>
      <w:lang w:val="x-none" w:eastAsia="x-none"/>
    </w:rPr>
  </w:style>
  <w:style w:type="paragraph" w:styleId="Heading2">
    <w:name w:val="heading 2"/>
    <w:basedOn w:val="Normal"/>
    <w:next w:val="Normal"/>
    <w:link w:val="Heading2Char"/>
    <w:unhideWhenUsed/>
    <w:qFormat/>
    <w:rsid w:val="00142702"/>
    <w:pPr>
      <w:spacing w:before="200"/>
      <w:outlineLvl w:val="1"/>
    </w:pPr>
    <w:rPr>
      <w:rFonts w:ascii="Cambria" w:hAnsi="Cambria"/>
      <w:b/>
      <w:bCs/>
      <w:sz w:val="26"/>
      <w:szCs w:val="26"/>
      <w:lang w:val="x-none" w:eastAsia="x-none"/>
    </w:rPr>
  </w:style>
  <w:style w:type="paragraph" w:styleId="Heading3">
    <w:name w:val="heading 3"/>
    <w:basedOn w:val="Normal"/>
    <w:next w:val="Normal"/>
    <w:link w:val="Heading3Char"/>
    <w:unhideWhenUsed/>
    <w:qFormat/>
    <w:rsid w:val="00142702"/>
    <w:pPr>
      <w:spacing w:before="200" w:line="271" w:lineRule="auto"/>
      <w:outlineLvl w:val="2"/>
    </w:pPr>
    <w:rPr>
      <w:rFonts w:ascii="Cambria" w:hAnsi="Cambria"/>
      <w:b/>
      <w:bCs/>
      <w:sz w:val="20"/>
      <w:szCs w:val="20"/>
      <w:lang w:val="x-none" w:eastAsia="x-none"/>
    </w:rPr>
  </w:style>
  <w:style w:type="paragraph" w:styleId="Heading4">
    <w:name w:val="heading 4"/>
    <w:basedOn w:val="Normal"/>
    <w:next w:val="Normal"/>
    <w:link w:val="Heading4Char"/>
    <w:unhideWhenUsed/>
    <w:qFormat/>
    <w:rsid w:val="00142702"/>
    <w:pPr>
      <w:spacing w:before="200"/>
      <w:outlineLvl w:val="3"/>
    </w:pPr>
    <w:rPr>
      <w:rFonts w:ascii="Cambria" w:hAnsi="Cambria"/>
      <w:b/>
      <w:bCs/>
      <w:i/>
      <w:iCs/>
      <w:sz w:val="20"/>
      <w:szCs w:val="20"/>
      <w:lang w:val="x-none" w:eastAsia="x-none"/>
    </w:rPr>
  </w:style>
  <w:style w:type="paragraph" w:styleId="Heading5">
    <w:name w:val="heading 5"/>
    <w:basedOn w:val="Normal"/>
    <w:next w:val="Normal"/>
    <w:link w:val="Heading5Char"/>
    <w:unhideWhenUsed/>
    <w:qFormat/>
    <w:rsid w:val="00142702"/>
    <w:pPr>
      <w:spacing w:before="200"/>
      <w:outlineLvl w:val="4"/>
    </w:pPr>
    <w:rPr>
      <w:rFonts w:ascii="Cambria" w:hAnsi="Cambria"/>
      <w:b/>
      <w:bCs/>
      <w:color w:val="7F7F7F"/>
      <w:sz w:val="20"/>
      <w:szCs w:val="20"/>
      <w:lang w:val="x-none" w:eastAsia="x-none"/>
    </w:rPr>
  </w:style>
  <w:style w:type="paragraph" w:styleId="Heading6">
    <w:name w:val="heading 6"/>
    <w:basedOn w:val="Normal"/>
    <w:next w:val="Normal"/>
    <w:link w:val="Heading6Char"/>
    <w:unhideWhenUsed/>
    <w:qFormat/>
    <w:rsid w:val="00142702"/>
    <w:pPr>
      <w:spacing w:line="271" w:lineRule="auto"/>
      <w:outlineLvl w:val="5"/>
    </w:pPr>
    <w:rPr>
      <w:rFonts w:ascii="Cambria" w:hAnsi="Cambria"/>
      <w:b/>
      <w:bCs/>
      <w:i/>
      <w:iCs/>
      <w:color w:val="7F7F7F"/>
      <w:sz w:val="20"/>
      <w:szCs w:val="20"/>
      <w:lang w:val="x-none" w:eastAsia="x-none"/>
    </w:rPr>
  </w:style>
  <w:style w:type="paragraph" w:styleId="Heading7">
    <w:name w:val="heading 7"/>
    <w:basedOn w:val="Normal"/>
    <w:next w:val="Normal"/>
    <w:link w:val="Heading7Char"/>
    <w:unhideWhenUsed/>
    <w:qFormat/>
    <w:rsid w:val="00142702"/>
    <w:pPr>
      <w:outlineLvl w:val="6"/>
    </w:pPr>
    <w:rPr>
      <w:rFonts w:ascii="Cambria" w:hAnsi="Cambria"/>
      <w:i/>
      <w:iCs/>
      <w:sz w:val="20"/>
      <w:szCs w:val="20"/>
      <w:lang w:val="x-none" w:eastAsia="x-none"/>
    </w:rPr>
  </w:style>
  <w:style w:type="paragraph" w:styleId="Heading8">
    <w:name w:val="heading 8"/>
    <w:basedOn w:val="Normal"/>
    <w:next w:val="Normal"/>
    <w:link w:val="Heading8Char"/>
    <w:unhideWhenUsed/>
    <w:qFormat/>
    <w:rsid w:val="00142702"/>
    <w:pPr>
      <w:outlineLvl w:val="7"/>
    </w:pPr>
    <w:rPr>
      <w:rFonts w:ascii="Cambria" w:hAnsi="Cambria"/>
      <w:sz w:val="20"/>
      <w:szCs w:val="20"/>
      <w:lang w:val="x-none" w:eastAsia="x-none"/>
    </w:rPr>
  </w:style>
  <w:style w:type="paragraph" w:styleId="Heading9">
    <w:name w:val="heading 9"/>
    <w:basedOn w:val="Normal"/>
    <w:next w:val="Normal"/>
    <w:link w:val="Heading9Char"/>
    <w:unhideWhenUsed/>
    <w:qFormat/>
    <w:rsid w:val="00142702"/>
    <w:pPr>
      <w:outlineLvl w:val="8"/>
    </w:pPr>
    <w:rPr>
      <w:rFonts w:ascii="Cambria" w:hAnsi="Cambria"/>
      <w:i/>
      <w:iCs/>
      <w:spacing w:val="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30896"/>
    <w:rPr>
      <w:rFonts w:ascii="Arial" w:eastAsia="Times New Roman" w:hAnsi="Arial" w:cs="Arial"/>
      <w:b/>
      <w:bCs/>
      <w:sz w:val="24"/>
      <w:szCs w:val="24"/>
      <w:lang w:val="x-none" w:eastAsia="x-none"/>
    </w:rPr>
  </w:style>
  <w:style w:type="character" w:customStyle="1" w:styleId="Heading2Char">
    <w:name w:val="Heading 2 Char"/>
    <w:link w:val="Heading2"/>
    <w:rsid w:val="00142702"/>
    <w:rPr>
      <w:rFonts w:ascii="Cambria" w:eastAsia="Times New Roman" w:hAnsi="Cambria" w:cs="Times New Roman"/>
      <w:b/>
      <w:bCs/>
      <w:sz w:val="26"/>
      <w:szCs w:val="26"/>
    </w:rPr>
  </w:style>
  <w:style w:type="character" w:customStyle="1" w:styleId="Heading3Char">
    <w:name w:val="Heading 3 Char"/>
    <w:link w:val="Heading3"/>
    <w:uiPriority w:val="9"/>
    <w:rsid w:val="00142702"/>
    <w:rPr>
      <w:rFonts w:ascii="Cambria" w:eastAsia="Times New Roman" w:hAnsi="Cambria" w:cs="Times New Roman"/>
      <w:b/>
      <w:bCs/>
    </w:rPr>
  </w:style>
  <w:style w:type="character" w:customStyle="1" w:styleId="Heading4Char">
    <w:name w:val="Heading 4 Char"/>
    <w:link w:val="Heading4"/>
    <w:uiPriority w:val="9"/>
    <w:rsid w:val="00142702"/>
    <w:rPr>
      <w:rFonts w:ascii="Cambria" w:eastAsia="Times New Roman" w:hAnsi="Cambria" w:cs="Times New Roman"/>
      <w:b/>
      <w:bCs/>
      <w:i/>
      <w:iCs/>
    </w:rPr>
  </w:style>
  <w:style w:type="character" w:customStyle="1" w:styleId="Heading5Char">
    <w:name w:val="Heading 5 Char"/>
    <w:link w:val="Heading5"/>
    <w:uiPriority w:val="9"/>
    <w:rsid w:val="00142702"/>
    <w:rPr>
      <w:rFonts w:ascii="Cambria" w:eastAsia="Times New Roman" w:hAnsi="Cambria" w:cs="Times New Roman"/>
      <w:b/>
      <w:bCs/>
      <w:color w:val="7F7F7F"/>
    </w:rPr>
  </w:style>
  <w:style w:type="character" w:customStyle="1" w:styleId="Heading6Char">
    <w:name w:val="Heading 6 Char"/>
    <w:link w:val="Heading6"/>
    <w:uiPriority w:val="9"/>
    <w:rsid w:val="00142702"/>
    <w:rPr>
      <w:rFonts w:ascii="Cambria" w:eastAsia="Times New Roman" w:hAnsi="Cambria" w:cs="Times New Roman"/>
      <w:b/>
      <w:bCs/>
      <w:i/>
      <w:iCs/>
      <w:color w:val="7F7F7F"/>
    </w:rPr>
  </w:style>
  <w:style w:type="character" w:customStyle="1" w:styleId="Heading7Char">
    <w:name w:val="Heading 7 Char"/>
    <w:link w:val="Heading7"/>
    <w:uiPriority w:val="9"/>
    <w:rsid w:val="00142702"/>
    <w:rPr>
      <w:rFonts w:ascii="Cambria" w:eastAsia="Times New Roman" w:hAnsi="Cambria" w:cs="Times New Roman"/>
      <w:i/>
      <w:iCs/>
    </w:rPr>
  </w:style>
  <w:style w:type="character" w:customStyle="1" w:styleId="Heading8Char">
    <w:name w:val="Heading 8 Char"/>
    <w:link w:val="Heading8"/>
    <w:uiPriority w:val="9"/>
    <w:rsid w:val="00142702"/>
    <w:rPr>
      <w:rFonts w:ascii="Cambria" w:eastAsia="Times New Roman" w:hAnsi="Cambria" w:cs="Times New Roman"/>
      <w:sz w:val="20"/>
      <w:szCs w:val="20"/>
    </w:rPr>
  </w:style>
  <w:style w:type="character" w:customStyle="1" w:styleId="Heading9Char">
    <w:name w:val="Heading 9 Char"/>
    <w:link w:val="Heading9"/>
    <w:uiPriority w:val="9"/>
    <w:rsid w:val="00142702"/>
    <w:rPr>
      <w:rFonts w:ascii="Cambria" w:eastAsia="Times New Roman" w:hAnsi="Cambria" w:cs="Times New Roman"/>
      <w:i/>
      <w:iCs/>
      <w:spacing w:val="5"/>
      <w:sz w:val="20"/>
      <w:szCs w:val="20"/>
    </w:rPr>
  </w:style>
  <w:style w:type="paragraph" w:styleId="Title">
    <w:name w:val="Title"/>
    <w:basedOn w:val="Normal"/>
    <w:next w:val="Normal"/>
    <w:link w:val="TitleChar"/>
    <w:uiPriority w:val="10"/>
    <w:qFormat/>
    <w:rsid w:val="00142702"/>
    <w:pPr>
      <w:pBdr>
        <w:bottom w:val="single" w:sz="4" w:space="1" w:color="auto"/>
      </w:pBdr>
      <w:contextualSpacing/>
    </w:pPr>
    <w:rPr>
      <w:rFonts w:ascii="Cambria" w:hAnsi="Cambria"/>
      <w:spacing w:val="5"/>
      <w:sz w:val="52"/>
      <w:szCs w:val="52"/>
      <w:lang w:val="x-none" w:eastAsia="x-none"/>
    </w:rPr>
  </w:style>
  <w:style w:type="character" w:customStyle="1" w:styleId="TitleChar">
    <w:name w:val="Title Char"/>
    <w:link w:val="Title"/>
    <w:uiPriority w:val="10"/>
    <w:rsid w:val="00142702"/>
    <w:rPr>
      <w:rFonts w:ascii="Cambria" w:eastAsia="Times New Roman" w:hAnsi="Cambria" w:cs="Times New Roman"/>
      <w:spacing w:val="5"/>
      <w:sz w:val="52"/>
      <w:szCs w:val="52"/>
    </w:rPr>
  </w:style>
  <w:style w:type="paragraph" w:styleId="Subtitle">
    <w:name w:val="Subtitle"/>
    <w:basedOn w:val="Normal"/>
    <w:next w:val="Normal"/>
    <w:link w:val="SubtitleChar"/>
    <w:uiPriority w:val="11"/>
    <w:qFormat/>
    <w:rsid w:val="00142702"/>
    <w:pPr>
      <w:spacing w:after="600"/>
    </w:pPr>
    <w:rPr>
      <w:rFonts w:ascii="Cambria" w:hAnsi="Cambria"/>
      <w:i/>
      <w:iCs/>
      <w:spacing w:val="13"/>
      <w:lang w:val="x-none" w:eastAsia="x-none"/>
    </w:rPr>
  </w:style>
  <w:style w:type="character" w:customStyle="1" w:styleId="SubtitleChar">
    <w:name w:val="Subtitle Char"/>
    <w:link w:val="Subtitle"/>
    <w:uiPriority w:val="11"/>
    <w:rsid w:val="00142702"/>
    <w:rPr>
      <w:rFonts w:ascii="Cambria" w:eastAsia="Times New Roman" w:hAnsi="Cambria" w:cs="Times New Roman"/>
      <w:i/>
      <w:iCs/>
      <w:spacing w:val="13"/>
      <w:sz w:val="24"/>
      <w:szCs w:val="24"/>
    </w:rPr>
  </w:style>
  <w:style w:type="character" w:styleId="Strong">
    <w:name w:val="Strong"/>
    <w:uiPriority w:val="22"/>
    <w:qFormat/>
    <w:rsid w:val="00142702"/>
    <w:rPr>
      <w:b/>
      <w:bCs/>
    </w:rPr>
  </w:style>
  <w:style w:type="character" w:styleId="Emphasis">
    <w:name w:val="Emphasis"/>
    <w:qFormat/>
    <w:rsid w:val="00142702"/>
    <w:rPr>
      <w:b/>
      <w:bCs/>
      <w:i/>
      <w:iCs/>
      <w:spacing w:val="10"/>
      <w:bdr w:val="none" w:sz="0" w:space="0" w:color="auto"/>
      <w:shd w:val="clear" w:color="auto" w:fill="auto"/>
    </w:rPr>
  </w:style>
  <w:style w:type="paragraph" w:styleId="NoSpacing">
    <w:name w:val="No Spacing"/>
    <w:basedOn w:val="Normal"/>
    <w:uiPriority w:val="1"/>
    <w:qFormat/>
    <w:rsid w:val="00142702"/>
  </w:style>
  <w:style w:type="paragraph" w:styleId="ListParagraph">
    <w:name w:val="List Paragraph"/>
    <w:basedOn w:val="Normal"/>
    <w:uiPriority w:val="34"/>
    <w:qFormat/>
    <w:rsid w:val="00142702"/>
    <w:pPr>
      <w:ind w:left="720"/>
      <w:contextualSpacing/>
    </w:pPr>
  </w:style>
  <w:style w:type="paragraph" w:styleId="Quote">
    <w:name w:val="Quote"/>
    <w:basedOn w:val="Normal"/>
    <w:next w:val="Normal"/>
    <w:link w:val="QuoteChar"/>
    <w:uiPriority w:val="29"/>
    <w:qFormat/>
    <w:rsid w:val="00142702"/>
    <w:pPr>
      <w:spacing w:before="200"/>
      <w:ind w:left="360" w:right="360"/>
    </w:pPr>
    <w:rPr>
      <w:rFonts w:ascii="Calibri" w:eastAsia="Calibri" w:hAnsi="Calibri"/>
      <w:i/>
      <w:iCs/>
      <w:sz w:val="20"/>
      <w:szCs w:val="20"/>
      <w:lang w:val="x-none" w:eastAsia="x-none"/>
    </w:rPr>
  </w:style>
  <w:style w:type="character" w:customStyle="1" w:styleId="QuoteChar">
    <w:name w:val="Quote Char"/>
    <w:link w:val="Quote"/>
    <w:uiPriority w:val="29"/>
    <w:rsid w:val="00142702"/>
    <w:rPr>
      <w:i/>
      <w:iCs/>
    </w:rPr>
  </w:style>
  <w:style w:type="paragraph" w:styleId="IntenseQuote">
    <w:name w:val="Intense Quote"/>
    <w:basedOn w:val="Normal"/>
    <w:next w:val="Normal"/>
    <w:link w:val="IntenseQuoteChar"/>
    <w:uiPriority w:val="30"/>
    <w:qFormat/>
    <w:rsid w:val="00142702"/>
    <w:pPr>
      <w:pBdr>
        <w:bottom w:val="single" w:sz="4" w:space="1" w:color="auto"/>
      </w:pBdr>
      <w:spacing w:before="200" w:after="280"/>
      <w:ind w:left="1008" w:right="1152"/>
      <w:jc w:val="both"/>
    </w:pPr>
    <w:rPr>
      <w:rFonts w:ascii="Calibri" w:eastAsia="Calibri" w:hAnsi="Calibri"/>
      <w:b/>
      <w:bCs/>
      <w:i/>
      <w:iCs/>
      <w:sz w:val="20"/>
      <w:szCs w:val="20"/>
      <w:lang w:val="x-none" w:eastAsia="x-none"/>
    </w:rPr>
  </w:style>
  <w:style w:type="character" w:customStyle="1" w:styleId="IntenseQuoteChar">
    <w:name w:val="Intense Quote Char"/>
    <w:link w:val="IntenseQuote"/>
    <w:uiPriority w:val="30"/>
    <w:rsid w:val="00142702"/>
    <w:rPr>
      <w:b/>
      <w:bCs/>
      <w:i/>
      <w:iCs/>
    </w:rPr>
  </w:style>
  <w:style w:type="character" w:styleId="SubtleEmphasis">
    <w:name w:val="Subtle Emphasis"/>
    <w:uiPriority w:val="19"/>
    <w:qFormat/>
    <w:rsid w:val="00142702"/>
    <w:rPr>
      <w:i/>
      <w:iCs/>
    </w:rPr>
  </w:style>
  <w:style w:type="character" w:styleId="IntenseEmphasis">
    <w:name w:val="Intense Emphasis"/>
    <w:uiPriority w:val="21"/>
    <w:qFormat/>
    <w:rsid w:val="00142702"/>
    <w:rPr>
      <w:b/>
      <w:bCs/>
    </w:rPr>
  </w:style>
  <w:style w:type="character" w:styleId="SubtleReference">
    <w:name w:val="Subtle Reference"/>
    <w:uiPriority w:val="31"/>
    <w:qFormat/>
    <w:rsid w:val="00142702"/>
    <w:rPr>
      <w:smallCaps/>
    </w:rPr>
  </w:style>
  <w:style w:type="character" w:styleId="IntenseReference">
    <w:name w:val="Intense Reference"/>
    <w:uiPriority w:val="32"/>
    <w:qFormat/>
    <w:rsid w:val="00142702"/>
    <w:rPr>
      <w:smallCaps/>
      <w:spacing w:val="5"/>
      <w:u w:val="single"/>
    </w:rPr>
  </w:style>
  <w:style w:type="character" w:styleId="BookTitle">
    <w:name w:val="Book Title"/>
    <w:uiPriority w:val="33"/>
    <w:qFormat/>
    <w:rsid w:val="00142702"/>
    <w:rPr>
      <w:i/>
      <w:iCs/>
      <w:smallCaps/>
      <w:spacing w:val="5"/>
    </w:rPr>
  </w:style>
  <w:style w:type="paragraph" w:styleId="TOCHeading">
    <w:name w:val="TOC Heading"/>
    <w:basedOn w:val="Heading1"/>
    <w:next w:val="Normal"/>
    <w:uiPriority w:val="39"/>
    <w:unhideWhenUsed/>
    <w:qFormat/>
    <w:rsid w:val="00142702"/>
    <w:pPr>
      <w:outlineLvl w:val="9"/>
    </w:pPr>
  </w:style>
  <w:style w:type="paragraph" w:styleId="BodyText">
    <w:name w:val="Body Text"/>
    <w:basedOn w:val="Normal"/>
    <w:link w:val="BodyTextChar"/>
    <w:uiPriority w:val="99"/>
    <w:rsid w:val="0064653A"/>
    <w:pPr>
      <w:spacing w:before="120" w:after="120"/>
    </w:pPr>
    <w:rPr>
      <w:lang w:val="x-none" w:eastAsia="x-none"/>
    </w:rPr>
  </w:style>
  <w:style w:type="character" w:customStyle="1" w:styleId="BodyTextChar">
    <w:name w:val="Body Text Char"/>
    <w:link w:val="BodyText"/>
    <w:uiPriority w:val="99"/>
    <w:rsid w:val="0064653A"/>
    <w:rPr>
      <w:rFonts w:ascii="Times New Roman" w:eastAsia="Times New Roman" w:hAnsi="Times New Roman" w:cs="Times New Roman"/>
      <w:sz w:val="24"/>
      <w:szCs w:val="24"/>
      <w:lang w:bidi="ar-SA"/>
    </w:rPr>
  </w:style>
  <w:style w:type="paragraph" w:customStyle="1" w:styleId="TermTitle">
    <w:name w:val="Term Title"/>
    <w:basedOn w:val="Normal"/>
    <w:link w:val="TermTitleChar"/>
    <w:rsid w:val="0064653A"/>
    <w:pPr>
      <w:keepNext/>
    </w:pPr>
    <w:rPr>
      <w:b/>
      <w:szCs w:val="20"/>
      <w:lang w:val="x-none" w:eastAsia="x-none"/>
    </w:rPr>
  </w:style>
  <w:style w:type="character" w:customStyle="1" w:styleId="TermTitleChar">
    <w:name w:val="Term Title Char"/>
    <w:link w:val="TermTitle"/>
    <w:locked/>
    <w:rsid w:val="0064653A"/>
    <w:rPr>
      <w:rFonts w:ascii="Times New Roman" w:eastAsia="Times New Roman" w:hAnsi="Times New Roman" w:cs="Times New Roman"/>
      <w:b/>
      <w:sz w:val="24"/>
      <w:szCs w:val="20"/>
      <w:lang w:bidi="ar-SA"/>
    </w:rPr>
  </w:style>
  <w:style w:type="character" w:styleId="Hyperlink">
    <w:name w:val="Hyperlink"/>
    <w:uiPriority w:val="99"/>
    <w:rsid w:val="0064653A"/>
    <w:rPr>
      <w:rFonts w:cs="Times New Roman"/>
      <w:color w:val="0000FF"/>
      <w:u w:val="single"/>
    </w:rPr>
  </w:style>
  <w:style w:type="paragraph" w:styleId="FootnoteText">
    <w:name w:val="footnote text"/>
    <w:basedOn w:val="Normal"/>
    <w:link w:val="FootnoteTextChar"/>
    <w:rsid w:val="0064653A"/>
    <w:rPr>
      <w:sz w:val="20"/>
      <w:szCs w:val="20"/>
      <w:lang w:val="x-none" w:eastAsia="x-none"/>
    </w:rPr>
  </w:style>
  <w:style w:type="character" w:customStyle="1" w:styleId="FootnoteTextChar">
    <w:name w:val="Footnote Text Char"/>
    <w:link w:val="FootnoteText"/>
    <w:uiPriority w:val="99"/>
    <w:rsid w:val="0064653A"/>
    <w:rPr>
      <w:rFonts w:ascii="Times New Roman" w:eastAsia="Times New Roman" w:hAnsi="Times New Roman" w:cs="Times New Roman"/>
      <w:sz w:val="20"/>
      <w:szCs w:val="20"/>
      <w:lang w:bidi="ar-SA"/>
    </w:rPr>
  </w:style>
  <w:style w:type="character" w:styleId="FootnoteReference">
    <w:name w:val="footnote reference"/>
    <w:rsid w:val="0064653A"/>
    <w:rPr>
      <w:rFonts w:cs="Times New Roman"/>
      <w:vertAlign w:val="superscript"/>
    </w:rPr>
  </w:style>
  <w:style w:type="paragraph" w:customStyle="1" w:styleId="Char3">
    <w:name w:val="Char3"/>
    <w:basedOn w:val="Normal"/>
    <w:uiPriority w:val="99"/>
    <w:rsid w:val="0064653A"/>
    <w:pPr>
      <w:spacing w:after="160" w:line="240" w:lineRule="exact"/>
    </w:pPr>
    <w:rPr>
      <w:rFonts w:ascii="Verdana" w:hAnsi="Verdana"/>
      <w:sz w:val="16"/>
      <w:szCs w:val="20"/>
    </w:rPr>
  </w:style>
  <w:style w:type="paragraph" w:styleId="BodyTextIndent">
    <w:name w:val="Body Text Indent"/>
    <w:basedOn w:val="Normal"/>
    <w:link w:val="BodyTextIndentChar"/>
    <w:uiPriority w:val="99"/>
    <w:rsid w:val="0064653A"/>
    <w:pPr>
      <w:numPr>
        <w:numId w:val="2"/>
      </w:numPr>
      <w:tabs>
        <w:tab w:val="clear" w:pos="1080"/>
      </w:tabs>
      <w:spacing w:before="120" w:after="120"/>
      <w:ind w:left="720" w:firstLine="0"/>
    </w:pPr>
    <w:rPr>
      <w:lang w:val="x-none" w:eastAsia="x-none"/>
    </w:rPr>
  </w:style>
  <w:style w:type="character" w:customStyle="1" w:styleId="BodyTextIndentChar">
    <w:name w:val="Body Text Indent Char"/>
    <w:link w:val="BodyTextIndent"/>
    <w:uiPriority w:val="99"/>
    <w:rsid w:val="0064653A"/>
    <w:rPr>
      <w:rFonts w:ascii="Times New Roman" w:eastAsia="Times New Roman" w:hAnsi="Times New Roman"/>
      <w:sz w:val="24"/>
      <w:szCs w:val="24"/>
      <w:lang w:val="x-none" w:eastAsia="x-none"/>
    </w:rPr>
  </w:style>
  <w:style w:type="paragraph" w:customStyle="1" w:styleId="Bullet">
    <w:name w:val="Bullet"/>
    <w:basedOn w:val="Normal"/>
    <w:rsid w:val="0064653A"/>
    <w:pPr>
      <w:numPr>
        <w:numId w:val="1"/>
      </w:numPr>
      <w:spacing w:before="60" w:after="120"/>
    </w:pPr>
    <w:rPr>
      <w:szCs w:val="20"/>
    </w:rPr>
  </w:style>
  <w:style w:type="paragraph" w:customStyle="1" w:styleId="ListIntroduction">
    <w:name w:val="List Introduction"/>
    <w:basedOn w:val="BodyText"/>
    <w:rsid w:val="0064653A"/>
    <w:pPr>
      <w:keepNext/>
      <w:spacing w:before="0" w:after="240"/>
    </w:pPr>
    <w:rPr>
      <w:iCs/>
      <w:szCs w:val="20"/>
    </w:rPr>
  </w:style>
  <w:style w:type="paragraph" w:customStyle="1" w:styleId="VariableDefinition">
    <w:name w:val="Variable Definition"/>
    <w:basedOn w:val="BodyTextIndent"/>
    <w:rsid w:val="0064653A"/>
  </w:style>
  <w:style w:type="paragraph" w:styleId="List">
    <w:name w:val="List"/>
    <w:basedOn w:val="Normal"/>
    <w:link w:val="ListChar"/>
    <w:uiPriority w:val="99"/>
    <w:rsid w:val="0064653A"/>
    <w:pPr>
      <w:spacing w:after="240"/>
      <w:ind w:left="720" w:hanging="720"/>
    </w:pPr>
    <w:rPr>
      <w:szCs w:val="20"/>
      <w:lang w:val="x-none" w:eastAsia="x-none"/>
    </w:rPr>
  </w:style>
  <w:style w:type="character" w:customStyle="1" w:styleId="ListChar">
    <w:name w:val="List Char"/>
    <w:link w:val="List"/>
    <w:uiPriority w:val="99"/>
    <w:locked/>
    <w:rsid w:val="0064653A"/>
    <w:rPr>
      <w:rFonts w:ascii="Times New Roman" w:eastAsia="Times New Roman" w:hAnsi="Times New Roman" w:cs="Times New Roman"/>
      <w:sz w:val="24"/>
      <w:szCs w:val="20"/>
      <w:lang w:bidi="ar-SA"/>
    </w:rPr>
  </w:style>
  <w:style w:type="paragraph" w:customStyle="1" w:styleId="FormulaBold">
    <w:name w:val="Formula Bold"/>
    <w:basedOn w:val="Normal"/>
    <w:autoRedefine/>
    <w:rsid w:val="0064653A"/>
    <w:pPr>
      <w:tabs>
        <w:tab w:val="left" w:pos="2340"/>
        <w:tab w:val="left" w:pos="3420"/>
      </w:tabs>
      <w:spacing w:after="240"/>
      <w:ind w:left="3420" w:hanging="2700"/>
    </w:pPr>
    <w:rPr>
      <w:bCs/>
    </w:rPr>
  </w:style>
  <w:style w:type="paragraph" w:styleId="Header">
    <w:name w:val="header"/>
    <w:basedOn w:val="Normal"/>
    <w:link w:val="HeaderChar"/>
    <w:rsid w:val="0064653A"/>
    <w:pPr>
      <w:tabs>
        <w:tab w:val="center" w:pos="4320"/>
        <w:tab w:val="right" w:pos="8640"/>
      </w:tabs>
    </w:pPr>
    <w:rPr>
      <w:lang w:val="x-none" w:eastAsia="x-none"/>
    </w:rPr>
  </w:style>
  <w:style w:type="character" w:customStyle="1" w:styleId="HeaderChar">
    <w:name w:val="Header Char"/>
    <w:link w:val="Header"/>
    <w:uiPriority w:val="99"/>
    <w:rsid w:val="0064653A"/>
    <w:rPr>
      <w:rFonts w:ascii="Times New Roman" w:eastAsia="Times New Roman" w:hAnsi="Times New Roman" w:cs="Times New Roman"/>
      <w:sz w:val="24"/>
      <w:szCs w:val="24"/>
      <w:lang w:bidi="ar-SA"/>
    </w:rPr>
  </w:style>
  <w:style w:type="paragraph" w:styleId="Footer">
    <w:name w:val="footer"/>
    <w:basedOn w:val="Normal"/>
    <w:link w:val="FooterChar"/>
    <w:rsid w:val="0064653A"/>
    <w:pPr>
      <w:tabs>
        <w:tab w:val="center" w:pos="4320"/>
        <w:tab w:val="right" w:pos="8640"/>
      </w:tabs>
    </w:pPr>
    <w:rPr>
      <w:lang w:val="x-none" w:eastAsia="x-none"/>
    </w:rPr>
  </w:style>
  <w:style w:type="character" w:customStyle="1" w:styleId="FooterChar">
    <w:name w:val="Footer Char"/>
    <w:link w:val="Footer"/>
    <w:uiPriority w:val="99"/>
    <w:rsid w:val="0064653A"/>
    <w:rPr>
      <w:rFonts w:ascii="Times New Roman" w:eastAsia="Times New Roman" w:hAnsi="Times New Roman" w:cs="Times New Roman"/>
      <w:sz w:val="24"/>
      <w:szCs w:val="24"/>
      <w:lang w:bidi="ar-SA"/>
    </w:rPr>
  </w:style>
  <w:style w:type="character" w:styleId="PageNumber">
    <w:name w:val="page number"/>
    <w:rsid w:val="0064653A"/>
    <w:rPr>
      <w:rFonts w:cs="Times New Roman"/>
    </w:rPr>
  </w:style>
  <w:style w:type="character" w:styleId="CommentReference">
    <w:name w:val="annotation reference"/>
    <w:semiHidden/>
    <w:rsid w:val="0064653A"/>
    <w:rPr>
      <w:rFonts w:cs="Times New Roman"/>
      <w:sz w:val="16"/>
      <w:szCs w:val="16"/>
    </w:rPr>
  </w:style>
  <w:style w:type="paragraph" w:styleId="CommentText">
    <w:name w:val="annotation text"/>
    <w:basedOn w:val="Normal"/>
    <w:link w:val="CommentTextChar"/>
    <w:semiHidden/>
    <w:rsid w:val="0064653A"/>
    <w:rPr>
      <w:sz w:val="20"/>
      <w:szCs w:val="20"/>
      <w:lang w:val="x-none" w:eastAsia="x-none"/>
    </w:rPr>
  </w:style>
  <w:style w:type="character" w:customStyle="1" w:styleId="CommentTextChar">
    <w:name w:val="Comment Text Char"/>
    <w:link w:val="CommentText"/>
    <w:uiPriority w:val="99"/>
    <w:semiHidden/>
    <w:rsid w:val="0064653A"/>
    <w:rPr>
      <w:rFonts w:ascii="Times New Roman" w:eastAsia="Times New Roman" w:hAnsi="Times New Roman" w:cs="Times New Roman"/>
      <w:sz w:val="20"/>
      <w:szCs w:val="20"/>
      <w:lang w:bidi="ar-SA"/>
    </w:rPr>
  </w:style>
  <w:style w:type="paragraph" w:styleId="CommentSubject">
    <w:name w:val="annotation subject"/>
    <w:basedOn w:val="CommentText"/>
    <w:next w:val="CommentText"/>
    <w:link w:val="CommentSubjectChar"/>
    <w:semiHidden/>
    <w:rsid w:val="0064653A"/>
    <w:rPr>
      <w:b/>
      <w:bCs/>
    </w:rPr>
  </w:style>
  <w:style w:type="character" w:customStyle="1" w:styleId="CommentSubjectChar">
    <w:name w:val="Comment Subject Char"/>
    <w:link w:val="CommentSubject"/>
    <w:uiPriority w:val="99"/>
    <w:semiHidden/>
    <w:rsid w:val="0064653A"/>
    <w:rPr>
      <w:rFonts w:ascii="Times New Roman" w:eastAsia="Times New Roman" w:hAnsi="Times New Roman" w:cs="Times New Roman"/>
      <w:b/>
      <w:bCs/>
      <w:sz w:val="20"/>
      <w:szCs w:val="20"/>
      <w:lang w:bidi="ar-SA"/>
    </w:rPr>
  </w:style>
  <w:style w:type="paragraph" w:styleId="BalloonText">
    <w:name w:val="Balloon Text"/>
    <w:basedOn w:val="Normal"/>
    <w:link w:val="BalloonTextChar"/>
    <w:semiHidden/>
    <w:rsid w:val="0064653A"/>
    <w:rPr>
      <w:rFonts w:ascii="Tahoma" w:hAnsi="Tahoma" w:cs="Tahoma"/>
      <w:sz w:val="16"/>
      <w:szCs w:val="16"/>
      <w:lang w:val="x-none" w:eastAsia="x-none"/>
    </w:rPr>
  </w:style>
  <w:style w:type="character" w:customStyle="1" w:styleId="BalloonTextChar">
    <w:name w:val="Balloon Text Char"/>
    <w:link w:val="BalloonText"/>
    <w:uiPriority w:val="99"/>
    <w:semiHidden/>
    <w:rsid w:val="0064653A"/>
    <w:rPr>
      <w:rFonts w:ascii="Tahoma" w:eastAsia="Times New Roman" w:hAnsi="Tahoma" w:cs="Tahoma"/>
      <w:sz w:val="16"/>
      <w:szCs w:val="16"/>
      <w:lang w:bidi="ar-SA"/>
    </w:rPr>
  </w:style>
  <w:style w:type="character" w:customStyle="1" w:styleId="EmailStyle711">
    <w:name w:val="EmailStyle711"/>
    <w:semiHidden/>
    <w:rsid w:val="0064653A"/>
    <w:rPr>
      <w:rFonts w:ascii="Arial" w:hAnsi="Arial" w:cs="Arial"/>
      <w:color w:val="auto"/>
      <w:sz w:val="20"/>
      <w:szCs w:val="20"/>
    </w:rPr>
  </w:style>
  <w:style w:type="table" w:customStyle="1" w:styleId="FormulaVariableTable">
    <w:name w:val="Formula Variable Table"/>
    <w:basedOn w:val="TableNormal"/>
    <w:rsid w:val="0064653A"/>
    <w:rPr>
      <w:rFonts w:ascii="Times New Roman" w:eastAsia="Times New Roman" w:hAnsi="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cs="Times New Roman"/>
        <w:b/>
        <w:i w:val="0"/>
      </w:rPr>
    </w:tblStylePr>
    <w:tblStylePr w:type="firstCol">
      <w:rPr>
        <w:rFonts w:ascii="Times New Roman" w:hAnsi="Times New Roman" w:cs="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64653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qFormat/>
    <w:rsid w:val="00C35833"/>
    <w:pPr>
      <w:tabs>
        <w:tab w:val="left" w:pos="540"/>
        <w:tab w:val="right" w:leader="dot" w:pos="9360"/>
      </w:tabs>
      <w:spacing w:before="180"/>
    </w:pPr>
    <w:rPr>
      <w:rFonts w:ascii="Arial" w:hAnsi="Arial"/>
      <w:b/>
      <w:sz w:val="22"/>
    </w:rPr>
  </w:style>
  <w:style w:type="character" w:styleId="FollowedHyperlink">
    <w:name w:val="FollowedHyperlink"/>
    <w:rsid w:val="0064653A"/>
    <w:rPr>
      <w:rFonts w:cs="Times New Roman"/>
      <w:color w:val="800080"/>
      <w:u w:val="single"/>
    </w:rPr>
  </w:style>
  <w:style w:type="paragraph" w:customStyle="1" w:styleId="Char">
    <w:name w:val="Char"/>
    <w:basedOn w:val="Normal"/>
    <w:rsid w:val="0064653A"/>
    <w:pPr>
      <w:spacing w:after="160" w:line="240" w:lineRule="exact"/>
    </w:pPr>
    <w:rPr>
      <w:rFonts w:ascii="Verdana" w:hAnsi="Verdana"/>
      <w:sz w:val="16"/>
      <w:szCs w:val="20"/>
    </w:rPr>
  </w:style>
  <w:style w:type="paragraph" w:customStyle="1" w:styleId="Bulletlist2">
    <w:name w:val="Bullet list 2"/>
    <w:basedOn w:val="Normal"/>
    <w:rsid w:val="0064653A"/>
    <w:pPr>
      <w:numPr>
        <w:numId w:val="3"/>
      </w:numPr>
      <w:spacing w:after="120"/>
      <w:jc w:val="both"/>
    </w:pPr>
  </w:style>
  <w:style w:type="paragraph" w:styleId="EndnoteText">
    <w:name w:val="endnote text"/>
    <w:basedOn w:val="Normal"/>
    <w:link w:val="EndnoteTextChar"/>
    <w:uiPriority w:val="99"/>
    <w:rsid w:val="0064653A"/>
    <w:rPr>
      <w:sz w:val="20"/>
      <w:szCs w:val="20"/>
      <w:lang w:val="x-none" w:eastAsia="x-none"/>
    </w:rPr>
  </w:style>
  <w:style w:type="character" w:customStyle="1" w:styleId="EndnoteTextChar">
    <w:name w:val="Endnote Text Char"/>
    <w:link w:val="EndnoteText"/>
    <w:uiPriority w:val="99"/>
    <w:rsid w:val="0064653A"/>
    <w:rPr>
      <w:rFonts w:ascii="Times New Roman" w:eastAsia="Times New Roman" w:hAnsi="Times New Roman" w:cs="Times New Roman"/>
      <w:sz w:val="20"/>
      <w:szCs w:val="20"/>
      <w:lang w:bidi="ar-SA"/>
    </w:rPr>
  </w:style>
  <w:style w:type="character" w:styleId="EndnoteReference">
    <w:name w:val="endnote reference"/>
    <w:uiPriority w:val="99"/>
    <w:rsid w:val="0064653A"/>
    <w:rPr>
      <w:rFonts w:cs="Times New Roman"/>
      <w:vertAlign w:val="superscript"/>
    </w:rPr>
  </w:style>
  <w:style w:type="paragraph" w:customStyle="1" w:styleId="font5">
    <w:name w:val="font5"/>
    <w:basedOn w:val="Normal"/>
    <w:rsid w:val="0064653A"/>
    <w:pPr>
      <w:spacing w:before="100" w:beforeAutospacing="1" w:after="100" w:afterAutospacing="1"/>
    </w:pPr>
    <w:rPr>
      <w:rFonts w:ascii="Arial" w:hAnsi="Arial" w:cs="Arial"/>
      <w:sz w:val="20"/>
      <w:szCs w:val="20"/>
    </w:rPr>
  </w:style>
  <w:style w:type="paragraph" w:customStyle="1" w:styleId="font6">
    <w:name w:val="font6"/>
    <w:basedOn w:val="Normal"/>
    <w:rsid w:val="0064653A"/>
    <w:pPr>
      <w:spacing w:before="100" w:beforeAutospacing="1" w:after="100" w:afterAutospacing="1"/>
    </w:pPr>
    <w:rPr>
      <w:rFonts w:ascii="Tahoma" w:hAnsi="Tahoma" w:cs="Tahoma"/>
      <w:color w:val="000000"/>
      <w:sz w:val="16"/>
      <w:szCs w:val="16"/>
    </w:rPr>
  </w:style>
  <w:style w:type="paragraph" w:customStyle="1" w:styleId="font7">
    <w:name w:val="font7"/>
    <w:basedOn w:val="Normal"/>
    <w:rsid w:val="0064653A"/>
    <w:pPr>
      <w:spacing w:before="100" w:beforeAutospacing="1" w:after="100" w:afterAutospacing="1"/>
    </w:pPr>
    <w:rPr>
      <w:rFonts w:ascii="Tahoma" w:hAnsi="Tahoma" w:cs="Tahoma"/>
      <w:color w:val="000000"/>
      <w:sz w:val="16"/>
      <w:szCs w:val="16"/>
    </w:rPr>
  </w:style>
  <w:style w:type="paragraph" w:customStyle="1" w:styleId="font8">
    <w:name w:val="font8"/>
    <w:basedOn w:val="Normal"/>
    <w:rsid w:val="0064653A"/>
    <w:pPr>
      <w:spacing w:before="100" w:beforeAutospacing="1" w:after="100" w:afterAutospacing="1"/>
    </w:pPr>
    <w:rPr>
      <w:rFonts w:ascii="Arial" w:hAnsi="Arial" w:cs="Arial"/>
      <w:sz w:val="18"/>
      <w:szCs w:val="18"/>
    </w:rPr>
  </w:style>
  <w:style w:type="paragraph" w:customStyle="1" w:styleId="font9">
    <w:name w:val="font9"/>
    <w:basedOn w:val="Normal"/>
    <w:rsid w:val="0064653A"/>
    <w:pPr>
      <w:spacing w:before="100" w:beforeAutospacing="1" w:after="100" w:afterAutospacing="1"/>
    </w:pPr>
    <w:rPr>
      <w:rFonts w:ascii="Tahoma" w:hAnsi="Tahoma" w:cs="Tahoma"/>
      <w:b/>
      <w:bCs/>
      <w:color w:val="000000"/>
      <w:sz w:val="16"/>
      <w:szCs w:val="16"/>
    </w:rPr>
  </w:style>
  <w:style w:type="paragraph" w:customStyle="1" w:styleId="xl69">
    <w:name w:val="xl69"/>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70">
    <w:name w:val="xl70"/>
    <w:basedOn w:val="Normal"/>
    <w:rsid w:val="0064653A"/>
    <w:pPr>
      <w:spacing w:before="100" w:beforeAutospacing="1" w:after="100" w:afterAutospacing="1"/>
      <w:textAlignment w:val="center"/>
    </w:pPr>
    <w:rPr>
      <w:rFonts w:ascii="Arial" w:hAnsi="Arial" w:cs="Arial"/>
    </w:rPr>
  </w:style>
  <w:style w:type="paragraph" w:customStyle="1" w:styleId="xl71">
    <w:name w:val="xl71"/>
    <w:basedOn w:val="Normal"/>
    <w:rsid w:val="0064653A"/>
    <w:pPr>
      <w:shd w:val="clear" w:color="000000" w:fill="FFFFFF"/>
      <w:spacing w:before="100" w:beforeAutospacing="1" w:after="100" w:afterAutospacing="1"/>
      <w:textAlignment w:val="center"/>
    </w:pPr>
    <w:rPr>
      <w:rFonts w:ascii="Arial" w:hAnsi="Arial" w:cs="Arial"/>
    </w:rPr>
  </w:style>
  <w:style w:type="paragraph" w:customStyle="1" w:styleId="xl72">
    <w:name w:val="xl72"/>
    <w:basedOn w:val="Normal"/>
    <w:rsid w:val="0064653A"/>
    <w:pPr>
      <w:shd w:val="clear" w:color="000000" w:fill="FFFFFF"/>
      <w:spacing w:before="100" w:beforeAutospacing="1" w:after="100" w:afterAutospacing="1"/>
      <w:jc w:val="center"/>
      <w:textAlignment w:val="center"/>
    </w:pPr>
    <w:rPr>
      <w:rFonts w:ascii="Arial" w:hAnsi="Arial" w:cs="Arial"/>
    </w:rPr>
  </w:style>
  <w:style w:type="paragraph" w:customStyle="1" w:styleId="xl73">
    <w:name w:val="xl73"/>
    <w:basedOn w:val="Normal"/>
    <w:rsid w:val="0064653A"/>
    <w:pPr>
      <w:shd w:val="clear" w:color="000000" w:fill="FFFFFF"/>
      <w:spacing w:before="100" w:beforeAutospacing="1" w:after="100" w:afterAutospacing="1"/>
    </w:pPr>
    <w:rPr>
      <w:rFonts w:ascii="Arial" w:hAnsi="Arial" w:cs="Arial"/>
    </w:rPr>
  </w:style>
  <w:style w:type="paragraph" w:customStyle="1" w:styleId="xl74">
    <w:name w:val="xl74"/>
    <w:basedOn w:val="Normal"/>
    <w:rsid w:val="0064653A"/>
    <w:pPr>
      <w:spacing w:before="100" w:beforeAutospacing="1" w:after="100" w:afterAutospacing="1"/>
    </w:pPr>
    <w:rPr>
      <w:rFonts w:ascii="Arial" w:hAnsi="Arial" w:cs="Arial"/>
    </w:rPr>
  </w:style>
  <w:style w:type="paragraph" w:customStyle="1" w:styleId="xl75">
    <w:name w:val="xl75"/>
    <w:basedOn w:val="Normal"/>
    <w:rsid w:val="006465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76">
    <w:name w:val="xl76"/>
    <w:basedOn w:val="Normal"/>
    <w:rsid w:val="0064653A"/>
    <w:pPr>
      <w:spacing w:before="100" w:beforeAutospacing="1" w:after="100" w:afterAutospacing="1"/>
      <w:textAlignment w:val="center"/>
    </w:pPr>
    <w:rPr>
      <w:rFonts w:ascii="Arial" w:hAnsi="Arial" w:cs="Arial"/>
    </w:rPr>
  </w:style>
  <w:style w:type="paragraph" w:customStyle="1" w:styleId="xl77">
    <w:name w:val="xl77"/>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textAlignment w:val="center"/>
    </w:pPr>
    <w:rPr>
      <w:rFonts w:ascii="Arial" w:hAnsi="Arial" w:cs="Arial"/>
      <w:b/>
      <w:bCs/>
    </w:rPr>
  </w:style>
  <w:style w:type="paragraph" w:customStyle="1" w:styleId="xl78">
    <w:name w:val="xl78"/>
    <w:basedOn w:val="Normal"/>
    <w:rsid w:val="006465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9">
    <w:name w:val="xl79"/>
    <w:basedOn w:val="Normal"/>
    <w:rsid w:val="0064653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0">
    <w:name w:val="xl80"/>
    <w:basedOn w:val="Normal"/>
    <w:rsid w:val="0064653A"/>
    <w:pPr>
      <w:spacing w:before="100" w:beforeAutospacing="1" w:after="100" w:afterAutospacing="1"/>
      <w:jc w:val="center"/>
      <w:textAlignment w:val="center"/>
    </w:pPr>
    <w:rPr>
      <w:rFonts w:ascii="Arial" w:hAnsi="Arial" w:cs="Arial"/>
    </w:rPr>
  </w:style>
  <w:style w:type="paragraph" w:customStyle="1" w:styleId="xl81">
    <w:name w:val="xl81"/>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2">
    <w:name w:val="xl82"/>
    <w:basedOn w:val="Normal"/>
    <w:rsid w:val="0064653A"/>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3">
    <w:name w:val="xl83"/>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4">
    <w:name w:val="xl84"/>
    <w:basedOn w:val="Normal"/>
    <w:rsid w:val="006465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5">
    <w:name w:val="xl85"/>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86">
    <w:name w:val="xl86"/>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sz w:val="22"/>
      <w:szCs w:val="22"/>
    </w:rPr>
  </w:style>
  <w:style w:type="paragraph" w:customStyle="1" w:styleId="xl87">
    <w:name w:val="xl87"/>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8">
    <w:name w:val="xl88"/>
    <w:basedOn w:val="Normal"/>
    <w:rsid w:val="0064653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rPr>
  </w:style>
  <w:style w:type="paragraph" w:customStyle="1" w:styleId="xl89">
    <w:name w:val="xl89"/>
    <w:basedOn w:val="Normal"/>
    <w:rsid w:val="0064653A"/>
    <w:pPr>
      <w:shd w:val="clear" w:color="000000" w:fill="FFFFFF"/>
      <w:spacing w:before="100" w:beforeAutospacing="1" w:after="100" w:afterAutospacing="1"/>
      <w:jc w:val="center"/>
      <w:textAlignment w:val="center"/>
    </w:pPr>
    <w:rPr>
      <w:rFonts w:ascii="Arial" w:hAnsi="Arial" w:cs="Arial"/>
    </w:rPr>
  </w:style>
  <w:style w:type="paragraph" w:customStyle="1" w:styleId="xl90">
    <w:name w:val="xl90"/>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91">
    <w:name w:val="xl91"/>
    <w:basedOn w:val="Normal"/>
    <w:rsid w:val="0064653A"/>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92">
    <w:name w:val="xl92"/>
    <w:basedOn w:val="Normal"/>
    <w:rsid w:val="0064653A"/>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3">
    <w:name w:val="xl93"/>
    <w:basedOn w:val="Normal"/>
    <w:rsid w:val="006465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4">
    <w:name w:val="xl94"/>
    <w:basedOn w:val="Normal"/>
    <w:rsid w:val="0064653A"/>
    <w:pPr>
      <w:pBdr>
        <w:top w:val="single" w:sz="4" w:space="0" w:color="auto"/>
        <w:left w:val="single" w:sz="4" w:space="0" w:color="auto"/>
      </w:pBdr>
      <w:spacing w:before="100" w:beforeAutospacing="1" w:after="100" w:afterAutospacing="1"/>
      <w:jc w:val="center"/>
      <w:textAlignment w:val="center"/>
    </w:pPr>
    <w:rPr>
      <w:rFonts w:ascii="Arial" w:hAnsi="Arial" w:cs="Arial"/>
    </w:rPr>
  </w:style>
  <w:style w:type="paragraph" w:customStyle="1" w:styleId="xl95">
    <w:name w:val="xl95"/>
    <w:basedOn w:val="Normal"/>
    <w:rsid w:val="0064653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6">
    <w:name w:val="xl96"/>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rPr>
  </w:style>
  <w:style w:type="paragraph" w:styleId="TOC4">
    <w:name w:val="toc 4"/>
    <w:basedOn w:val="Normal"/>
    <w:next w:val="Normal"/>
    <w:autoRedefine/>
    <w:uiPriority w:val="39"/>
    <w:unhideWhenUsed/>
    <w:rsid w:val="0064653A"/>
    <w:pPr>
      <w:spacing w:after="100" w:line="276" w:lineRule="auto"/>
      <w:ind w:left="660"/>
    </w:pPr>
    <w:rPr>
      <w:rFonts w:ascii="Calibri" w:hAnsi="Calibri"/>
      <w:sz w:val="22"/>
      <w:szCs w:val="22"/>
    </w:rPr>
  </w:style>
  <w:style w:type="paragraph" w:styleId="TOC2">
    <w:name w:val="toc 2"/>
    <w:basedOn w:val="Normal"/>
    <w:next w:val="Normal"/>
    <w:autoRedefine/>
    <w:uiPriority w:val="39"/>
    <w:qFormat/>
    <w:rsid w:val="0064653A"/>
    <w:pPr>
      <w:ind w:left="240"/>
    </w:pPr>
    <w:rPr>
      <w:sz w:val="22"/>
    </w:rPr>
  </w:style>
  <w:style w:type="paragraph" w:styleId="TOC3">
    <w:name w:val="toc 3"/>
    <w:basedOn w:val="Normal"/>
    <w:next w:val="Normal"/>
    <w:autoRedefine/>
    <w:uiPriority w:val="39"/>
    <w:qFormat/>
    <w:rsid w:val="0064653A"/>
    <w:pPr>
      <w:ind w:left="480"/>
    </w:pPr>
    <w:rPr>
      <w:sz w:val="22"/>
    </w:rPr>
  </w:style>
  <w:style w:type="paragraph" w:styleId="TOC5">
    <w:name w:val="toc 5"/>
    <w:basedOn w:val="Normal"/>
    <w:next w:val="Normal"/>
    <w:autoRedefine/>
    <w:uiPriority w:val="39"/>
    <w:unhideWhenUsed/>
    <w:rsid w:val="0064653A"/>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rsid w:val="0064653A"/>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64653A"/>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64653A"/>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64653A"/>
    <w:pPr>
      <w:spacing w:after="100" w:line="276" w:lineRule="auto"/>
      <w:ind w:left="1760"/>
    </w:pPr>
    <w:rPr>
      <w:rFonts w:ascii="Calibri" w:hAnsi="Calibri"/>
      <w:sz w:val="22"/>
      <w:szCs w:val="22"/>
    </w:rPr>
  </w:style>
  <w:style w:type="paragraph" w:styleId="Revision">
    <w:name w:val="Revision"/>
    <w:hidden/>
    <w:uiPriority w:val="99"/>
    <w:semiHidden/>
    <w:rsid w:val="0064653A"/>
    <w:rPr>
      <w:rFonts w:ascii="Times New Roman" w:eastAsia="Times New Roman" w:hAnsi="Times New Roman"/>
      <w:sz w:val="24"/>
      <w:szCs w:val="24"/>
    </w:rPr>
  </w:style>
  <w:style w:type="paragraph" w:styleId="List3">
    <w:name w:val="List 3"/>
    <w:basedOn w:val="Normal"/>
    <w:rsid w:val="0064653A"/>
    <w:pPr>
      <w:ind w:left="1080" w:hanging="360"/>
      <w:contextualSpacing/>
    </w:pPr>
  </w:style>
  <w:style w:type="paragraph" w:customStyle="1" w:styleId="Style1">
    <w:name w:val="Style1"/>
    <w:basedOn w:val="BodyText"/>
    <w:link w:val="Style1Char"/>
    <w:qFormat/>
    <w:rsid w:val="00740A70"/>
    <w:pPr>
      <w:keepNext/>
      <w:numPr>
        <w:numId w:val="4"/>
      </w:numPr>
      <w:spacing w:before="0" w:after="0"/>
      <w:ind w:left="540"/>
      <w:jc w:val="both"/>
      <w:outlineLvl w:val="0"/>
    </w:pPr>
    <w:rPr>
      <w:rFonts w:ascii="Arial" w:hAnsi="Arial" w:cs="Arial"/>
      <w:b/>
      <w:bCs/>
      <w:i/>
      <w:iCs/>
    </w:rPr>
  </w:style>
  <w:style w:type="character" w:customStyle="1" w:styleId="Style1Char">
    <w:name w:val="Style1 Char"/>
    <w:link w:val="Style1"/>
    <w:rsid w:val="00740A70"/>
    <w:rPr>
      <w:rFonts w:ascii="Arial" w:eastAsia="Times New Roman" w:hAnsi="Arial" w:cs="Arial"/>
      <w:b/>
      <w:bCs/>
      <w:i/>
      <w:iCs/>
      <w:sz w:val="24"/>
      <w:szCs w:val="24"/>
      <w:lang w:val="x-none" w:eastAsia="x-none"/>
    </w:rPr>
  </w:style>
  <w:style w:type="paragraph" w:customStyle="1" w:styleId="Tabletext">
    <w:name w:val="Tabletext"/>
    <w:basedOn w:val="Normal"/>
    <w:rsid w:val="003F6D72"/>
    <w:pPr>
      <w:keepLines/>
      <w:widowControl w:val="0"/>
      <w:spacing w:before="120" w:after="120" w:line="240" w:lineRule="atLeast"/>
      <w:jc w:val="both"/>
    </w:pPr>
    <w:rPr>
      <w:rFonts w:ascii="Arial" w:hAnsi="Arial" w:cs="Arial"/>
      <w:sz w:val="20"/>
      <w:szCs w:val="20"/>
    </w:rPr>
  </w:style>
  <w:style w:type="paragraph" w:customStyle="1" w:styleId="InfoBlue">
    <w:name w:val="InfoBlue"/>
    <w:basedOn w:val="Normal"/>
    <w:next w:val="BodyText"/>
    <w:rsid w:val="003F6D72"/>
    <w:pPr>
      <w:widowControl w:val="0"/>
      <w:spacing w:before="240" w:after="120" w:line="240" w:lineRule="atLeast"/>
      <w:ind w:left="720"/>
      <w:jc w:val="both"/>
    </w:pPr>
    <w:rPr>
      <w:rFonts w:ascii="Arial" w:hAnsi="Arial" w:cs="Arial"/>
      <w:i/>
      <w:vanish/>
      <w:color w:val="0000FF"/>
      <w:sz w:val="20"/>
      <w:szCs w:val="20"/>
    </w:rPr>
  </w:style>
  <w:style w:type="paragraph" w:customStyle="1" w:styleId="Body1">
    <w:name w:val="Body 1"/>
    <w:basedOn w:val="Normal"/>
    <w:rsid w:val="003F6D72"/>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540"/>
      </w:tabs>
      <w:spacing w:before="120" w:line="360" w:lineRule="auto"/>
      <w:ind w:left="720"/>
      <w:jc w:val="both"/>
    </w:pPr>
    <w:rPr>
      <w:rFonts w:ascii="Arial" w:hAnsi="Arial" w:cs="Arial"/>
      <w:sz w:val="20"/>
      <w:szCs w:val="20"/>
    </w:rPr>
  </w:style>
  <w:style w:type="paragraph" w:customStyle="1" w:styleId="Body3">
    <w:name w:val="Body 3"/>
    <w:basedOn w:val="Normal"/>
    <w:rsid w:val="003F6D72"/>
    <w:pPr>
      <w:tabs>
        <w:tab w:val="left" w:pos="2340"/>
        <w:tab w:val="left" w:pos="3060"/>
        <w:tab w:val="left" w:pos="3780"/>
        <w:tab w:val="left" w:pos="4500"/>
        <w:tab w:val="left" w:pos="5220"/>
        <w:tab w:val="left" w:pos="5940"/>
        <w:tab w:val="left" w:pos="6660"/>
        <w:tab w:val="left" w:pos="7380"/>
        <w:tab w:val="left" w:pos="8100"/>
        <w:tab w:val="left" w:pos="8820"/>
        <w:tab w:val="left" w:pos="9540"/>
      </w:tabs>
      <w:spacing w:before="120" w:line="360" w:lineRule="auto"/>
      <w:ind w:left="2160"/>
      <w:jc w:val="both"/>
    </w:pPr>
    <w:rPr>
      <w:rFonts w:ascii="Arial" w:hAnsi="Arial" w:cs="Arial"/>
      <w:sz w:val="20"/>
      <w:szCs w:val="20"/>
    </w:rPr>
  </w:style>
  <w:style w:type="paragraph" w:customStyle="1" w:styleId="Glossary">
    <w:name w:val="Glossary"/>
    <w:basedOn w:val="Normal"/>
    <w:rsid w:val="003F6D72"/>
    <w:pPr>
      <w:shd w:val="clear" w:color="auto" w:fill="FFFFFF"/>
      <w:spacing w:before="240" w:line="240" w:lineRule="atLeast"/>
      <w:ind w:left="4766" w:hanging="2606"/>
      <w:jc w:val="both"/>
    </w:pPr>
    <w:rPr>
      <w:rFonts w:ascii="Arial" w:hAnsi="Arial" w:cs="Arial"/>
      <w:sz w:val="20"/>
      <w:szCs w:val="20"/>
    </w:rPr>
  </w:style>
  <w:style w:type="paragraph" w:customStyle="1" w:styleId="defaultbullet">
    <w:name w:val="default_bullet"/>
    <w:basedOn w:val="Normal"/>
    <w:rsid w:val="003F6D72"/>
    <w:pPr>
      <w:numPr>
        <w:numId w:val="7"/>
      </w:numPr>
      <w:spacing w:before="120" w:line="360" w:lineRule="auto"/>
      <w:jc w:val="both"/>
    </w:pPr>
    <w:rPr>
      <w:rFonts w:ascii="Arial" w:hAnsi="Arial" w:cs="Arial"/>
      <w:sz w:val="20"/>
      <w:szCs w:val="20"/>
    </w:rPr>
  </w:style>
  <w:style w:type="paragraph" w:customStyle="1" w:styleId="Body2">
    <w:name w:val="Body 2"/>
    <w:basedOn w:val="Normal"/>
    <w:rsid w:val="003F6D72"/>
    <w:pPr>
      <w:tabs>
        <w:tab w:val="left" w:pos="1620"/>
        <w:tab w:val="left" w:pos="2340"/>
        <w:tab w:val="left" w:pos="3060"/>
        <w:tab w:val="left" w:pos="3780"/>
        <w:tab w:val="left" w:pos="4500"/>
        <w:tab w:val="left" w:pos="5220"/>
        <w:tab w:val="left" w:pos="5940"/>
        <w:tab w:val="left" w:pos="6660"/>
        <w:tab w:val="left" w:pos="7380"/>
        <w:tab w:val="left" w:pos="8100"/>
        <w:tab w:val="left" w:pos="8820"/>
        <w:tab w:val="left" w:pos="9540"/>
      </w:tabs>
      <w:spacing w:before="120" w:line="360" w:lineRule="auto"/>
      <w:ind w:left="1440"/>
      <w:jc w:val="both"/>
    </w:pPr>
    <w:rPr>
      <w:rFonts w:ascii="Arial" w:hAnsi="Arial" w:cs="Arial"/>
      <w:sz w:val="20"/>
      <w:szCs w:val="20"/>
    </w:rPr>
  </w:style>
  <w:style w:type="paragraph" w:customStyle="1" w:styleId="Body4">
    <w:name w:val="Body 4"/>
    <w:basedOn w:val="Body3"/>
    <w:rsid w:val="003F6D72"/>
    <w:pPr>
      <w:tabs>
        <w:tab w:val="clear" w:pos="2340"/>
      </w:tabs>
      <w:ind w:left="3060"/>
    </w:pPr>
  </w:style>
  <w:style w:type="paragraph" w:customStyle="1" w:styleId="SpecArrow1">
    <w:name w:val="Spec Arrow1"/>
    <w:basedOn w:val="Normal"/>
    <w:rsid w:val="003F6D72"/>
    <w:pPr>
      <w:widowControl w:val="0"/>
      <w:numPr>
        <w:numId w:val="8"/>
      </w:numPr>
      <w:suppressAutoHyphens/>
      <w:spacing w:before="120" w:line="360" w:lineRule="auto"/>
      <w:jc w:val="both"/>
    </w:pPr>
    <w:rPr>
      <w:rFonts w:ascii="Arial" w:hAnsi="Arial" w:cs="Arial"/>
      <w:snapToGrid w:val="0"/>
      <w:spacing w:val="-3"/>
      <w:szCs w:val="20"/>
    </w:rPr>
  </w:style>
  <w:style w:type="paragraph" w:customStyle="1" w:styleId="WfxFaxNum">
    <w:name w:val="WfxFaxNum"/>
    <w:basedOn w:val="Normal"/>
    <w:rsid w:val="003F6D72"/>
    <w:pPr>
      <w:spacing w:before="120" w:line="360" w:lineRule="auto"/>
      <w:jc w:val="both"/>
    </w:pPr>
    <w:rPr>
      <w:rFonts w:ascii="Arial" w:hAnsi="Arial" w:cs="Arial"/>
      <w:sz w:val="20"/>
      <w:szCs w:val="20"/>
    </w:rPr>
  </w:style>
  <w:style w:type="paragraph" w:customStyle="1" w:styleId="SpecBullet2">
    <w:name w:val="Spec Bullet2"/>
    <w:basedOn w:val="SpecBullet1"/>
    <w:rsid w:val="003F6D72"/>
    <w:pPr>
      <w:numPr>
        <w:numId w:val="6"/>
      </w:numPr>
      <w:tabs>
        <w:tab w:val="clear" w:pos="864"/>
        <w:tab w:val="num" w:pos="1296"/>
      </w:tabs>
      <w:ind w:left="1296"/>
    </w:pPr>
  </w:style>
  <w:style w:type="paragraph" w:customStyle="1" w:styleId="SpecBullet1">
    <w:name w:val="Spec Bullet1"/>
    <w:basedOn w:val="Normal"/>
    <w:rsid w:val="003F6D72"/>
    <w:pPr>
      <w:numPr>
        <w:numId w:val="5"/>
      </w:numPr>
      <w:tabs>
        <w:tab w:val="left" w:pos="864"/>
      </w:tabs>
      <w:suppressAutoHyphens/>
      <w:spacing w:before="120" w:line="360" w:lineRule="auto"/>
      <w:jc w:val="both"/>
    </w:pPr>
    <w:rPr>
      <w:rFonts w:ascii="Arial" w:hAnsi="Arial" w:cs="Arial"/>
      <w:snapToGrid w:val="0"/>
      <w:spacing w:val="-3"/>
      <w:szCs w:val="20"/>
    </w:rPr>
  </w:style>
  <w:style w:type="paragraph" w:styleId="TOAHeading">
    <w:name w:val="toa heading"/>
    <w:basedOn w:val="Normal"/>
    <w:next w:val="Normal"/>
    <w:semiHidden/>
    <w:rsid w:val="003F6D72"/>
    <w:pPr>
      <w:widowControl w:val="0"/>
      <w:tabs>
        <w:tab w:val="left" w:pos="9000"/>
        <w:tab w:val="right" w:pos="9360"/>
      </w:tabs>
      <w:suppressAutoHyphens/>
      <w:spacing w:before="120" w:line="360" w:lineRule="auto"/>
      <w:jc w:val="both"/>
    </w:pPr>
    <w:rPr>
      <w:rFonts w:ascii="Arial" w:hAnsi="Arial" w:cs="Arial"/>
      <w:snapToGrid w:val="0"/>
      <w:szCs w:val="20"/>
    </w:rPr>
  </w:style>
  <w:style w:type="paragraph" w:customStyle="1" w:styleId="SpecBodyText">
    <w:name w:val="Spec Body Text"/>
    <w:basedOn w:val="Normal"/>
    <w:rsid w:val="003F6D72"/>
    <w:pPr>
      <w:numPr>
        <w:ilvl w:val="12"/>
      </w:numPr>
      <w:tabs>
        <w:tab w:val="left" w:pos="0"/>
        <w:tab w:val="left" w:pos="690"/>
        <w:tab w:val="left" w:pos="1380"/>
        <w:tab w:val="left" w:pos="2070"/>
        <w:tab w:val="left" w:pos="2760"/>
        <w:tab w:val="left" w:pos="3450"/>
        <w:tab w:val="left" w:pos="4140"/>
        <w:tab w:val="left" w:pos="4830"/>
        <w:tab w:val="left" w:pos="5520"/>
        <w:tab w:val="left" w:pos="6210"/>
        <w:tab w:val="left" w:pos="6900"/>
        <w:tab w:val="left" w:pos="7590"/>
        <w:tab w:val="left" w:pos="8280"/>
        <w:tab w:val="left" w:pos="8970"/>
      </w:tabs>
      <w:suppressAutoHyphens/>
      <w:spacing w:before="120" w:line="360" w:lineRule="auto"/>
      <w:jc w:val="both"/>
    </w:pPr>
    <w:rPr>
      <w:rFonts w:ascii="Arial" w:hAnsi="Arial" w:cs="Arial"/>
      <w:snapToGrid w:val="0"/>
      <w:szCs w:val="20"/>
    </w:rPr>
  </w:style>
  <w:style w:type="paragraph" w:customStyle="1" w:styleId="BodyNormal3">
    <w:name w:val="Body Normal3"/>
    <w:basedOn w:val="Normal"/>
    <w:rsid w:val="003F6D72"/>
    <w:pPr>
      <w:spacing w:before="120" w:after="120" w:line="360" w:lineRule="auto"/>
      <w:ind w:left="907"/>
      <w:jc w:val="both"/>
    </w:pPr>
    <w:rPr>
      <w:rFonts w:ascii="Arial" w:hAnsi="Arial" w:cs="Arial"/>
      <w:sz w:val="22"/>
    </w:rPr>
  </w:style>
  <w:style w:type="paragraph" w:customStyle="1" w:styleId="Body">
    <w:name w:val="Body"/>
    <w:rsid w:val="003F6D72"/>
    <w:pPr>
      <w:suppressAutoHyphens/>
      <w:spacing w:before="180" w:after="60" w:line="240" w:lineRule="atLeast"/>
      <w:ind w:left="1800"/>
    </w:pPr>
    <w:rPr>
      <w:rFonts w:ascii="Times New Roman" w:eastAsia="Times New Roman" w:hAnsi="Times New Roman"/>
      <w:sz w:val="22"/>
    </w:rPr>
  </w:style>
  <w:style w:type="paragraph" w:styleId="Caption">
    <w:name w:val="caption"/>
    <w:basedOn w:val="Normal"/>
    <w:next w:val="Normal"/>
    <w:unhideWhenUsed/>
    <w:qFormat/>
    <w:rsid w:val="003F6D72"/>
    <w:pPr>
      <w:spacing w:after="200"/>
      <w:jc w:val="both"/>
    </w:pPr>
    <w:rPr>
      <w:rFonts w:ascii="Arial" w:hAnsi="Arial" w:cs="Arial"/>
      <w:b/>
      <w:bCs/>
      <w:color w:val="4F81BD"/>
      <w:sz w:val="18"/>
      <w:szCs w:val="18"/>
    </w:rPr>
  </w:style>
  <w:style w:type="character" w:styleId="PlaceholderText">
    <w:name w:val="Placeholder Text"/>
    <w:uiPriority w:val="99"/>
    <w:semiHidden/>
    <w:rsid w:val="003F6D72"/>
    <w:rPr>
      <w:color w:val="808080"/>
    </w:rPr>
  </w:style>
  <w:style w:type="paragraph" w:styleId="NormalWeb">
    <w:name w:val="Normal (Web)"/>
    <w:basedOn w:val="Normal"/>
    <w:uiPriority w:val="99"/>
    <w:unhideWhenUsed/>
    <w:rsid w:val="003F6D72"/>
    <w:pPr>
      <w:spacing w:before="100" w:beforeAutospacing="1" w:after="100" w:afterAutospacing="1"/>
    </w:pPr>
  </w:style>
  <w:style w:type="paragraph" w:customStyle="1" w:styleId="BodyTextNumbered">
    <w:name w:val="Body Text Numbered"/>
    <w:basedOn w:val="BodyText"/>
    <w:link w:val="BodyTextNumberedChar"/>
    <w:rsid w:val="00CA5424"/>
    <w:pPr>
      <w:spacing w:before="0" w:after="240"/>
      <w:ind w:left="720" w:hanging="720"/>
    </w:pPr>
    <w:rPr>
      <w:szCs w:val="20"/>
      <w:lang w:val="en-US" w:eastAsia="en-US"/>
    </w:rPr>
  </w:style>
  <w:style w:type="character" w:customStyle="1" w:styleId="BodyTextNumberedChar">
    <w:name w:val="Body Text Numbered Char"/>
    <w:link w:val="BodyTextNumbered"/>
    <w:rsid w:val="00CA5424"/>
    <w:rPr>
      <w:rFonts w:ascii="Times New Roman" w:eastAsia="Times New Roman" w:hAnsi="Times New Roman"/>
      <w:sz w:val="24"/>
    </w:rPr>
  </w:style>
  <w:style w:type="paragraph" w:customStyle="1" w:styleId="Default">
    <w:name w:val="Default"/>
    <w:rsid w:val="007536FF"/>
    <w:pPr>
      <w:autoSpaceDE w:val="0"/>
      <w:autoSpaceDN w:val="0"/>
      <w:adjustRightInd w:val="0"/>
    </w:pPr>
    <w:rPr>
      <w:rFonts w:ascii="Times New Roman" w:hAnsi="Times New Roman"/>
      <w:color w:val="000000"/>
      <w:sz w:val="24"/>
      <w:szCs w:val="24"/>
    </w:rPr>
  </w:style>
  <w:style w:type="character" w:styleId="UnresolvedMention">
    <w:name w:val="Unresolved Mention"/>
    <w:basedOn w:val="DefaultParagraphFont"/>
    <w:uiPriority w:val="99"/>
    <w:semiHidden/>
    <w:unhideWhenUsed/>
    <w:rsid w:val="008C409F"/>
    <w:rPr>
      <w:color w:val="605E5C"/>
      <w:shd w:val="clear" w:color="auto" w:fill="E1DFDD"/>
    </w:rPr>
  </w:style>
  <w:style w:type="paragraph" w:customStyle="1" w:styleId="NormalArial">
    <w:name w:val="Normal+Arial"/>
    <w:basedOn w:val="Normal"/>
    <w:link w:val="NormalArialChar"/>
    <w:rsid w:val="00271474"/>
    <w:rPr>
      <w:rFonts w:ascii="Arial" w:hAnsi="Arial"/>
    </w:rPr>
  </w:style>
  <w:style w:type="character" w:customStyle="1" w:styleId="NormalArialChar">
    <w:name w:val="Normal+Arial Char"/>
    <w:link w:val="NormalArial"/>
    <w:rsid w:val="00271474"/>
    <w:rPr>
      <w:rFonts w:ascii="Arial" w:eastAsia="Times New Roman" w:hAnsi="Arial"/>
      <w:sz w:val="24"/>
      <w:szCs w:val="24"/>
    </w:rPr>
  </w:style>
  <w:style w:type="character" w:customStyle="1" w:styleId="ui-provider">
    <w:name w:val="ui-provider"/>
    <w:basedOn w:val="DefaultParagraphFont"/>
    <w:rsid w:val="00271474"/>
  </w:style>
  <w:style w:type="paragraph" w:styleId="List2">
    <w:name w:val="List 2"/>
    <w:basedOn w:val="Normal"/>
    <w:uiPriority w:val="99"/>
    <w:semiHidden/>
    <w:unhideWhenUsed/>
    <w:rsid w:val="00194278"/>
    <w:pPr>
      <w:ind w:left="720" w:hanging="360"/>
      <w:contextualSpacing/>
    </w:pPr>
  </w:style>
  <w:style w:type="character" w:customStyle="1" w:styleId="BodyTextNumberedChar1">
    <w:name w:val="Body Text Numbered Char1"/>
    <w:rsid w:val="00194278"/>
    <w:rPr>
      <w:iCs/>
      <w:sz w:val="24"/>
      <w:lang w:val="en-US" w:eastAsia="en-US" w:bidi="ar-SA"/>
    </w:rPr>
  </w:style>
  <w:style w:type="paragraph" w:customStyle="1" w:styleId="H4">
    <w:name w:val="H4"/>
    <w:basedOn w:val="Heading4"/>
    <w:next w:val="BodyText"/>
    <w:link w:val="H4Char"/>
    <w:rsid w:val="00194278"/>
    <w:pPr>
      <w:keepNext/>
      <w:widowControl w:val="0"/>
      <w:tabs>
        <w:tab w:val="left" w:pos="1260"/>
      </w:tabs>
      <w:spacing w:before="240" w:after="240"/>
      <w:ind w:left="1260" w:hanging="1260"/>
    </w:pPr>
    <w:rPr>
      <w:rFonts w:ascii="Times New Roman" w:hAnsi="Times New Roman"/>
      <w:b w:val="0"/>
      <w:bCs w:val="0"/>
      <w:i w:val="0"/>
      <w:iCs w:val="0"/>
      <w:snapToGrid w:val="0"/>
      <w:sz w:val="24"/>
      <w:lang w:val="en-US" w:eastAsia="en-US"/>
    </w:rPr>
  </w:style>
  <w:style w:type="character" w:customStyle="1" w:styleId="H4Char">
    <w:name w:val="H4 Char"/>
    <w:link w:val="H4"/>
    <w:rsid w:val="00194278"/>
    <w:rPr>
      <w:rFonts w:ascii="Times New Roman" w:eastAsia="Times New Roman" w:hAnsi="Times New Roman"/>
      <w:snapToGrid w:val="0"/>
      <w:sz w:val="24"/>
    </w:rPr>
  </w:style>
  <w:style w:type="paragraph" w:styleId="BodyText2">
    <w:name w:val="Body Text 2"/>
    <w:basedOn w:val="Normal"/>
    <w:link w:val="BodyText2Char"/>
    <w:uiPriority w:val="99"/>
    <w:semiHidden/>
    <w:unhideWhenUsed/>
    <w:rsid w:val="00F93C6F"/>
    <w:pPr>
      <w:spacing w:after="120" w:line="480" w:lineRule="auto"/>
    </w:pPr>
  </w:style>
  <w:style w:type="character" w:customStyle="1" w:styleId="BodyText2Char">
    <w:name w:val="Body Text 2 Char"/>
    <w:basedOn w:val="DefaultParagraphFont"/>
    <w:link w:val="BodyText2"/>
    <w:uiPriority w:val="99"/>
    <w:semiHidden/>
    <w:rsid w:val="00F93C6F"/>
    <w:rPr>
      <w:rFonts w:ascii="Times New Roman" w:eastAsia="Times New Roman" w:hAnsi="Times New Roman"/>
      <w:sz w:val="24"/>
      <w:szCs w:val="24"/>
    </w:rPr>
  </w:style>
  <w:style w:type="paragraph" w:customStyle="1" w:styleId="HeadingText">
    <w:name w:val="Heading Text"/>
    <w:basedOn w:val="Normal"/>
    <w:autoRedefine/>
    <w:rsid w:val="00F021F9"/>
    <w:pPr>
      <w:spacing w:before="60" w:after="60"/>
      <w:jc w:val="center"/>
    </w:pPr>
    <w:rPr>
      <w:b/>
      <w:sz w:val="36"/>
      <w:szCs w:val="36"/>
    </w:rPr>
  </w:style>
  <w:style w:type="paragraph" w:customStyle="1" w:styleId="Cover">
    <w:name w:val="Cover"/>
    <w:basedOn w:val="Normal"/>
    <w:rsid w:val="00F021F9"/>
    <w:pPr>
      <w:spacing w:before="3600"/>
      <w:jc w:val="center"/>
    </w:pPr>
    <w:rPr>
      <w:rFonts w:ascii="Arial" w:hAnsi="Arial"/>
      <w:b/>
      <w:sz w:val="4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76574">
      <w:bodyDiv w:val="1"/>
      <w:marLeft w:val="0"/>
      <w:marRight w:val="0"/>
      <w:marTop w:val="0"/>
      <w:marBottom w:val="0"/>
      <w:divBdr>
        <w:top w:val="none" w:sz="0" w:space="0" w:color="auto"/>
        <w:left w:val="none" w:sz="0" w:space="0" w:color="auto"/>
        <w:bottom w:val="none" w:sz="0" w:space="0" w:color="auto"/>
        <w:right w:val="none" w:sz="0" w:space="0" w:color="auto"/>
      </w:divBdr>
    </w:div>
    <w:div w:id="136265416">
      <w:bodyDiv w:val="1"/>
      <w:marLeft w:val="0"/>
      <w:marRight w:val="0"/>
      <w:marTop w:val="0"/>
      <w:marBottom w:val="0"/>
      <w:divBdr>
        <w:top w:val="none" w:sz="0" w:space="0" w:color="auto"/>
        <w:left w:val="none" w:sz="0" w:space="0" w:color="auto"/>
        <w:bottom w:val="none" w:sz="0" w:space="0" w:color="auto"/>
        <w:right w:val="none" w:sz="0" w:space="0" w:color="auto"/>
      </w:divBdr>
    </w:div>
    <w:div w:id="194000286">
      <w:bodyDiv w:val="1"/>
      <w:marLeft w:val="0"/>
      <w:marRight w:val="0"/>
      <w:marTop w:val="0"/>
      <w:marBottom w:val="0"/>
      <w:divBdr>
        <w:top w:val="none" w:sz="0" w:space="0" w:color="auto"/>
        <w:left w:val="none" w:sz="0" w:space="0" w:color="auto"/>
        <w:bottom w:val="none" w:sz="0" w:space="0" w:color="auto"/>
        <w:right w:val="none" w:sz="0" w:space="0" w:color="auto"/>
      </w:divBdr>
    </w:div>
    <w:div w:id="206186836">
      <w:bodyDiv w:val="1"/>
      <w:marLeft w:val="0"/>
      <w:marRight w:val="0"/>
      <w:marTop w:val="0"/>
      <w:marBottom w:val="0"/>
      <w:divBdr>
        <w:top w:val="none" w:sz="0" w:space="0" w:color="auto"/>
        <w:left w:val="none" w:sz="0" w:space="0" w:color="auto"/>
        <w:bottom w:val="none" w:sz="0" w:space="0" w:color="auto"/>
        <w:right w:val="none" w:sz="0" w:space="0" w:color="auto"/>
      </w:divBdr>
    </w:div>
    <w:div w:id="271548041">
      <w:bodyDiv w:val="1"/>
      <w:marLeft w:val="0"/>
      <w:marRight w:val="0"/>
      <w:marTop w:val="0"/>
      <w:marBottom w:val="0"/>
      <w:divBdr>
        <w:top w:val="none" w:sz="0" w:space="0" w:color="auto"/>
        <w:left w:val="none" w:sz="0" w:space="0" w:color="auto"/>
        <w:bottom w:val="none" w:sz="0" w:space="0" w:color="auto"/>
        <w:right w:val="none" w:sz="0" w:space="0" w:color="auto"/>
      </w:divBdr>
    </w:div>
    <w:div w:id="330527569">
      <w:bodyDiv w:val="1"/>
      <w:marLeft w:val="0"/>
      <w:marRight w:val="0"/>
      <w:marTop w:val="0"/>
      <w:marBottom w:val="0"/>
      <w:divBdr>
        <w:top w:val="none" w:sz="0" w:space="0" w:color="auto"/>
        <w:left w:val="none" w:sz="0" w:space="0" w:color="auto"/>
        <w:bottom w:val="none" w:sz="0" w:space="0" w:color="auto"/>
        <w:right w:val="none" w:sz="0" w:space="0" w:color="auto"/>
      </w:divBdr>
    </w:div>
    <w:div w:id="546333363">
      <w:bodyDiv w:val="1"/>
      <w:marLeft w:val="0"/>
      <w:marRight w:val="0"/>
      <w:marTop w:val="0"/>
      <w:marBottom w:val="0"/>
      <w:divBdr>
        <w:top w:val="none" w:sz="0" w:space="0" w:color="auto"/>
        <w:left w:val="none" w:sz="0" w:space="0" w:color="auto"/>
        <w:bottom w:val="none" w:sz="0" w:space="0" w:color="auto"/>
        <w:right w:val="none" w:sz="0" w:space="0" w:color="auto"/>
      </w:divBdr>
    </w:div>
    <w:div w:id="592007526">
      <w:bodyDiv w:val="1"/>
      <w:marLeft w:val="0"/>
      <w:marRight w:val="0"/>
      <w:marTop w:val="0"/>
      <w:marBottom w:val="0"/>
      <w:divBdr>
        <w:top w:val="none" w:sz="0" w:space="0" w:color="auto"/>
        <w:left w:val="none" w:sz="0" w:space="0" w:color="auto"/>
        <w:bottom w:val="none" w:sz="0" w:space="0" w:color="auto"/>
        <w:right w:val="none" w:sz="0" w:space="0" w:color="auto"/>
      </w:divBdr>
    </w:div>
    <w:div w:id="636839049">
      <w:bodyDiv w:val="1"/>
      <w:marLeft w:val="0"/>
      <w:marRight w:val="0"/>
      <w:marTop w:val="0"/>
      <w:marBottom w:val="0"/>
      <w:divBdr>
        <w:top w:val="none" w:sz="0" w:space="0" w:color="auto"/>
        <w:left w:val="none" w:sz="0" w:space="0" w:color="auto"/>
        <w:bottom w:val="none" w:sz="0" w:space="0" w:color="auto"/>
        <w:right w:val="none" w:sz="0" w:space="0" w:color="auto"/>
      </w:divBdr>
    </w:div>
    <w:div w:id="656108992">
      <w:bodyDiv w:val="1"/>
      <w:marLeft w:val="0"/>
      <w:marRight w:val="0"/>
      <w:marTop w:val="0"/>
      <w:marBottom w:val="0"/>
      <w:divBdr>
        <w:top w:val="none" w:sz="0" w:space="0" w:color="auto"/>
        <w:left w:val="none" w:sz="0" w:space="0" w:color="auto"/>
        <w:bottom w:val="none" w:sz="0" w:space="0" w:color="auto"/>
        <w:right w:val="none" w:sz="0" w:space="0" w:color="auto"/>
      </w:divBdr>
    </w:div>
    <w:div w:id="749739948">
      <w:bodyDiv w:val="1"/>
      <w:marLeft w:val="0"/>
      <w:marRight w:val="0"/>
      <w:marTop w:val="0"/>
      <w:marBottom w:val="0"/>
      <w:divBdr>
        <w:top w:val="none" w:sz="0" w:space="0" w:color="auto"/>
        <w:left w:val="none" w:sz="0" w:space="0" w:color="auto"/>
        <w:bottom w:val="none" w:sz="0" w:space="0" w:color="auto"/>
        <w:right w:val="none" w:sz="0" w:space="0" w:color="auto"/>
      </w:divBdr>
    </w:div>
    <w:div w:id="910391087">
      <w:bodyDiv w:val="1"/>
      <w:marLeft w:val="0"/>
      <w:marRight w:val="0"/>
      <w:marTop w:val="0"/>
      <w:marBottom w:val="0"/>
      <w:divBdr>
        <w:top w:val="none" w:sz="0" w:space="0" w:color="auto"/>
        <w:left w:val="none" w:sz="0" w:space="0" w:color="auto"/>
        <w:bottom w:val="none" w:sz="0" w:space="0" w:color="auto"/>
        <w:right w:val="none" w:sz="0" w:space="0" w:color="auto"/>
      </w:divBdr>
    </w:div>
    <w:div w:id="944923879">
      <w:bodyDiv w:val="1"/>
      <w:marLeft w:val="0"/>
      <w:marRight w:val="0"/>
      <w:marTop w:val="0"/>
      <w:marBottom w:val="0"/>
      <w:divBdr>
        <w:top w:val="none" w:sz="0" w:space="0" w:color="auto"/>
        <w:left w:val="none" w:sz="0" w:space="0" w:color="auto"/>
        <w:bottom w:val="none" w:sz="0" w:space="0" w:color="auto"/>
        <w:right w:val="none" w:sz="0" w:space="0" w:color="auto"/>
      </w:divBdr>
    </w:div>
    <w:div w:id="945694917">
      <w:bodyDiv w:val="1"/>
      <w:marLeft w:val="0"/>
      <w:marRight w:val="0"/>
      <w:marTop w:val="0"/>
      <w:marBottom w:val="0"/>
      <w:divBdr>
        <w:top w:val="none" w:sz="0" w:space="0" w:color="auto"/>
        <w:left w:val="none" w:sz="0" w:space="0" w:color="auto"/>
        <w:bottom w:val="none" w:sz="0" w:space="0" w:color="auto"/>
        <w:right w:val="none" w:sz="0" w:space="0" w:color="auto"/>
      </w:divBdr>
    </w:div>
    <w:div w:id="1405761630">
      <w:bodyDiv w:val="1"/>
      <w:marLeft w:val="0"/>
      <w:marRight w:val="0"/>
      <w:marTop w:val="0"/>
      <w:marBottom w:val="0"/>
      <w:divBdr>
        <w:top w:val="none" w:sz="0" w:space="0" w:color="auto"/>
        <w:left w:val="none" w:sz="0" w:space="0" w:color="auto"/>
        <w:bottom w:val="none" w:sz="0" w:space="0" w:color="auto"/>
        <w:right w:val="none" w:sz="0" w:space="0" w:color="auto"/>
      </w:divBdr>
    </w:div>
    <w:div w:id="1414399258">
      <w:bodyDiv w:val="1"/>
      <w:marLeft w:val="0"/>
      <w:marRight w:val="0"/>
      <w:marTop w:val="0"/>
      <w:marBottom w:val="0"/>
      <w:divBdr>
        <w:top w:val="none" w:sz="0" w:space="0" w:color="auto"/>
        <w:left w:val="none" w:sz="0" w:space="0" w:color="auto"/>
        <w:bottom w:val="none" w:sz="0" w:space="0" w:color="auto"/>
        <w:right w:val="none" w:sz="0" w:space="0" w:color="auto"/>
      </w:divBdr>
    </w:div>
    <w:div w:id="1605259278">
      <w:bodyDiv w:val="1"/>
      <w:marLeft w:val="0"/>
      <w:marRight w:val="0"/>
      <w:marTop w:val="0"/>
      <w:marBottom w:val="0"/>
      <w:divBdr>
        <w:top w:val="none" w:sz="0" w:space="0" w:color="auto"/>
        <w:left w:val="none" w:sz="0" w:space="0" w:color="auto"/>
        <w:bottom w:val="none" w:sz="0" w:space="0" w:color="auto"/>
        <w:right w:val="none" w:sz="0" w:space="0" w:color="auto"/>
      </w:divBdr>
    </w:div>
    <w:div w:id="1613173020">
      <w:bodyDiv w:val="1"/>
      <w:marLeft w:val="0"/>
      <w:marRight w:val="0"/>
      <w:marTop w:val="0"/>
      <w:marBottom w:val="0"/>
      <w:divBdr>
        <w:top w:val="none" w:sz="0" w:space="0" w:color="auto"/>
        <w:left w:val="none" w:sz="0" w:space="0" w:color="auto"/>
        <w:bottom w:val="none" w:sz="0" w:space="0" w:color="auto"/>
        <w:right w:val="none" w:sz="0" w:space="0" w:color="auto"/>
      </w:divBdr>
      <w:divsChild>
        <w:div w:id="121191971">
          <w:marLeft w:val="2520"/>
          <w:marRight w:val="0"/>
          <w:marTop w:val="0"/>
          <w:marBottom w:val="0"/>
          <w:divBdr>
            <w:top w:val="none" w:sz="0" w:space="0" w:color="auto"/>
            <w:left w:val="none" w:sz="0" w:space="0" w:color="auto"/>
            <w:bottom w:val="none" w:sz="0" w:space="0" w:color="auto"/>
            <w:right w:val="none" w:sz="0" w:space="0" w:color="auto"/>
          </w:divBdr>
        </w:div>
        <w:div w:id="344479638">
          <w:marLeft w:val="1800"/>
          <w:marRight w:val="0"/>
          <w:marTop w:val="0"/>
          <w:marBottom w:val="0"/>
          <w:divBdr>
            <w:top w:val="none" w:sz="0" w:space="0" w:color="auto"/>
            <w:left w:val="none" w:sz="0" w:space="0" w:color="auto"/>
            <w:bottom w:val="none" w:sz="0" w:space="0" w:color="auto"/>
            <w:right w:val="none" w:sz="0" w:space="0" w:color="auto"/>
          </w:divBdr>
        </w:div>
        <w:div w:id="869489667">
          <w:marLeft w:val="1800"/>
          <w:marRight w:val="0"/>
          <w:marTop w:val="0"/>
          <w:marBottom w:val="0"/>
          <w:divBdr>
            <w:top w:val="none" w:sz="0" w:space="0" w:color="auto"/>
            <w:left w:val="none" w:sz="0" w:space="0" w:color="auto"/>
            <w:bottom w:val="none" w:sz="0" w:space="0" w:color="auto"/>
            <w:right w:val="none" w:sz="0" w:space="0" w:color="auto"/>
          </w:divBdr>
        </w:div>
        <w:div w:id="1943030418">
          <w:marLeft w:val="2520"/>
          <w:marRight w:val="0"/>
          <w:marTop w:val="0"/>
          <w:marBottom w:val="0"/>
          <w:divBdr>
            <w:top w:val="none" w:sz="0" w:space="0" w:color="auto"/>
            <w:left w:val="none" w:sz="0" w:space="0" w:color="auto"/>
            <w:bottom w:val="none" w:sz="0" w:space="0" w:color="auto"/>
            <w:right w:val="none" w:sz="0" w:space="0" w:color="auto"/>
          </w:divBdr>
        </w:div>
      </w:divsChild>
    </w:div>
    <w:div w:id="1632519390">
      <w:bodyDiv w:val="1"/>
      <w:marLeft w:val="0"/>
      <w:marRight w:val="0"/>
      <w:marTop w:val="0"/>
      <w:marBottom w:val="0"/>
      <w:divBdr>
        <w:top w:val="none" w:sz="0" w:space="0" w:color="auto"/>
        <w:left w:val="none" w:sz="0" w:space="0" w:color="auto"/>
        <w:bottom w:val="none" w:sz="0" w:space="0" w:color="auto"/>
        <w:right w:val="none" w:sz="0" w:space="0" w:color="auto"/>
      </w:divBdr>
      <w:divsChild>
        <w:div w:id="588928069">
          <w:marLeft w:val="720"/>
          <w:marRight w:val="0"/>
          <w:marTop w:val="0"/>
          <w:marBottom w:val="0"/>
          <w:divBdr>
            <w:top w:val="none" w:sz="0" w:space="0" w:color="auto"/>
            <w:left w:val="none" w:sz="0" w:space="0" w:color="auto"/>
            <w:bottom w:val="none" w:sz="0" w:space="0" w:color="auto"/>
            <w:right w:val="none" w:sz="0" w:space="0" w:color="auto"/>
          </w:divBdr>
        </w:div>
        <w:div w:id="1271090724">
          <w:marLeft w:val="720"/>
          <w:marRight w:val="0"/>
          <w:marTop w:val="0"/>
          <w:marBottom w:val="0"/>
          <w:divBdr>
            <w:top w:val="none" w:sz="0" w:space="0" w:color="auto"/>
            <w:left w:val="none" w:sz="0" w:space="0" w:color="auto"/>
            <w:bottom w:val="none" w:sz="0" w:space="0" w:color="auto"/>
            <w:right w:val="none" w:sz="0" w:space="0" w:color="auto"/>
          </w:divBdr>
        </w:div>
        <w:div w:id="1556701300">
          <w:marLeft w:val="720"/>
          <w:marRight w:val="0"/>
          <w:marTop w:val="0"/>
          <w:marBottom w:val="0"/>
          <w:divBdr>
            <w:top w:val="none" w:sz="0" w:space="0" w:color="auto"/>
            <w:left w:val="none" w:sz="0" w:space="0" w:color="auto"/>
            <w:bottom w:val="none" w:sz="0" w:space="0" w:color="auto"/>
            <w:right w:val="none" w:sz="0" w:space="0" w:color="auto"/>
          </w:divBdr>
        </w:div>
        <w:div w:id="2019841470">
          <w:marLeft w:val="720"/>
          <w:marRight w:val="0"/>
          <w:marTop w:val="0"/>
          <w:marBottom w:val="0"/>
          <w:divBdr>
            <w:top w:val="none" w:sz="0" w:space="0" w:color="auto"/>
            <w:left w:val="none" w:sz="0" w:space="0" w:color="auto"/>
            <w:bottom w:val="none" w:sz="0" w:space="0" w:color="auto"/>
            <w:right w:val="none" w:sz="0" w:space="0" w:color="auto"/>
          </w:divBdr>
        </w:div>
      </w:divsChild>
    </w:div>
    <w:div w:id="1649894983">
      <w:bodyDiv w:val="1"/>
      <w:marLeft w:val="0"/>
      <w:marRight w:val="0"/>
      <w:marTop w:val="0"/>
      <w:marBottom w:val="0"/>
      <w:divBdr>
        <w:top w:val="none" w:sz="0" w:space="0" w:color="auto"/>
        <w:left w:val="none" w:sz="0" w:space="0" w:color="auto"/>
        <w:bottom w:val="none" w:sz="0" w:space="0" w:color="auto"/>
        <w:right w:val="none" w:sz="0" w:space="0" w:color="auto"/>
      </w:divBdr>
    </w:div>
    <w:div w:id="1763647333">
      <w:bodyDiv w:val="1"/>
      <w:marLeft w:val="0"/>
      <w:marRight w:val="0"/>
      <w:marTop w:val="0"/>
      <w:marBottom w:val="0"/>
      <w:divBdr>
        <w:top w:val="none" w:sz="0" w:space="0" w:color="auto"/>
        <w:left w:val="none" w:sz="0" w:space="0" w:color="auto"/>
        <w:bottom w:val="none" w:sz="0" w:space="0" w:color="auto"/>
        <w:right w:val="none" w:sz="0" w:space="0" w:color="auto"/>
      </w:divBdr>
    </w:div>
    <w:div w:id="1841196189">
      <w:bodyDiv w:val="1"/>
      <w:marLeft w:val="0"/>
      <w:marRight w:val="0"/>
      <w:marTop w:val="0"/>
      <w:marBottom w:val="0"/>
      <w:divBdr>
        <w:top w:val="none" w:sz="0" w:space="0" w:color="auto"/>
        <w:left w:val="none" w:sz="0" w:space="0" w:color="auto"/>
        <w:bottom w:val="none" w:sz="0" w:space="0" w:color="auto"/>
        <w:right w:val="none" w:sz="0" w:space="0" w:color="auto"/>
      </w:divBdr>
      <w:divsChild>
        <w:div w:id="37169242">
          <w:marLeft w:val="547"/>
          <w:marRight w:val="0"/>
          <w:marTop w:val="96"/>
          <w:marBottom w:val="0"/>
          <w:divBdr>
            <w:top w:val="none" w:sz="0" w:space="0" w:color="auto"/>
            <w:left w:val="none" w:sz="0" w:space="0" w:color="auto"/>
            <w:bottom w:val="none" w:sz="0" w:space="0" w:color="auto"/>
            <w:right w:val="none" w:sz="0" w:space="0" w:color="auto"/>
          </w:divBdr>
        </w:div>
        <w:div w:id="747386290">
          <w:marLeft w:val="1440"/>
          <w:marRight w:val="0"/>
          <w:marTop w:val="96"/>
          <w:marBottom w:val="0"/>
          <w:divBdr>
            <w:top w:val="none" w:sz="0" w:space="0" w:color="auto"/>
            <w:left w:val="none" w:sz="0" w:space="0" w:color="auto"/>
            <w:bottom w:val="none" w:sz="0" w:space="0" w:color="auto"/>
            <w:right w:val="none" w:sz="0" w:space="0" w:color="auto"/>
          </w:divBdr>
        </w:div>
        <w:div w:id="999237610">
          <w:marLeft w:val="1440"/>
          <w:marRight w:val="0"/>
          <w:marTop w:val="96"/>
          <w:marBottom w:val="0"/>
          <w:divBdr>
            <w:top w:val="none" w:sz="0" w:space="0" w:color="auto"/>
            <w:left w:val="none" w:sz="0" w:space="0" w:color="auto"/>
            <w:bottom w:val="none" w:sz="0" w:space="0" w:color="auto"/>
            <w:right w:val="none" w:sz="0" w:space="0" w:color="auto"/>
          </w:divBdr>
        </w:div>
        <w:div w:id="1666856813">
          <w:marLeft w:val="2074"/>
          <w:marRight w:val="0"/>
          <w:marTop w:val="86"/>
          <w:marBottom w:val="0"/>
          <w:divBdr>
            <w:top w:val="none" w:sz="0" w:space="0" w:color="auto"/>
            <w:left w:val="none" w:sz="0" w:space="0" w:color="auto"/>
            <w:bottom w:val="none" w:sz="0" w:space="0" w:color="auto"/>
            <w:right w:val="none" w:sz="0" w:space="0" w:color="auto"/>
          </w:divBdr>
        </w:div>
        <w:div w:id="1839346824">
          <w:marLeft w:val="2074"/>
          <w:marRight w:val="0"/>
          <w:marTop w:val="86"/>
          <w:marBottom w:val="0"/>
          <w:divBdr>
            <w:top w:val="none" w:sz="0" w:space="0" w:color="auto"/>
            <w:left w:val="none" w:sz="0" w:space="0" w:color="auto"/>
            <w:bottom w:val="none" w:sz="0" w:space="0" w:color="auto"/>
            <w:right w:val="none" w:sz="0" w:space="0" w:color="auto"/>
          </w:divBdr>
        </w:div>
      </w:divsChild>
    </w:div>
    <w:div w:id="1848255176">
      <w:bodyDiv w:val="1"/>
      <w:marLeft w:val="0"/>
      <w:marRight w:val="0"/>
      <w:marTop w:val="0"/>
      <w:marBottom w:val="0"/>
      <w:divBdr>
        <w:top w:val="none" w:sz="0" w:space="0" w:color="auto"/>
        <w:left w:val="none" w:sz="0" w:space="0" w:color="auto"/>
        <w:bottom w:val="none" w:sz="0" w:space="0" w:color="auto"/>
        <w:right w:val="none" w:sz="0" w:space="0" w:color="auto"/>
      </w:divBdr>
    </w:div>
    <w:div w:id="1858541573">
      <w:bodyDiv w:val="1"/>
      <w:marLeft w:val="0"/>
      <w:marRight w:val="0"/>
      <w:marTop w:val="0"/>
      <w:marBottom w:val="0"/>
      <w:divBdr>
        <w:top w:val="none" w:sz="0" w:space="0" w:color="auto"/>
        <w:left w:val="none" w:sz="0" w:space="0" w:color="auto"/>
        <w:bottom w:val="none" w:sz="0" w:space="0" w:color="auto"/>
        <w:right w:val="none" w:sz="0" w:space="0" w:color="auto"/>
      </w:divBdr>
    </w:div>
    <w:div w:id="1946495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SMOGRR032"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hyperlink" Target="mailto:mreads@ercot.com" TargetMode="Externa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Ann.Boren@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FC841-EB35-4342-8E6C-49CDF8ED3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1659</Words>
  <Characters>9461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11098</CharactersWithSpaces>
  <SharedDoc>false</SharedDoc>
  <HLinks>
    <vt:vector size="60" baseType="variant">
      <vt:variant>
        <vt:i4>7798849</vt:i4>
      </vt:variant>
      <vt:variant>
        <vt:i4>51</vt:i4>
      </vt:variant>
      <vt:variant>
        <vt:i4>0</vt:i4>
      </vt:variant>
      <vt:variant>
        <vt:i4>5</vt:i4>
      </vt:variant>
      <vt:variant>
        <vt:lpwstr>mailto:EILS@ercot.com</vt:lpwstr>
      </vt:variant>
      <vt:variant>
        <vt:lpwstr/>
      </vt:variant>
      <vt:variant>
        <vt:i4>1507380</vt:i4>
      </vt:variant>
      <vt:variant>
        <vt:i4>44</vt:i4>
      </vt:variant>
      <vt:variant>
        <vt:i4>0</vt:i4>
      </vt:variant>
      <vt:variant>
        <vt:i4>5</vt:i4>
      </vt:variant>
      <vt:variant>
        <vt:lpwstr/>
      </vt:variant>
      <vt:variant>
        <vt:lpwstr>_Toc401057472</vt:lpwstr>
      </vt:variant>
      <vt:variant>
        <vt:i4>1507380</vt:i4>
      </vt:variant>
      <vt:variant>
        <vt:i4>38</vt:i4>
      </vt:variant>
      <vt:variant>
        <vt:i4>0</vt:i4>
      </vt:variant>
      <vt:variant>
        <vt:i4>5</vt:i4>
      </vt:variant>
      <vt:variant>
        <vt:lpwstr/>
      </vt:variant>
      <vt:variant>
        <vt:lpwstr>_Toc401057471</vt:lpwstr>
      </vt:variant>
      <vt:variant>
        <vt:i4>1507380</vt:i4>
      </vt:variant>
      <vt:variant>
        <vt:i4>32</vt:i4>
      </vt:variant>
      <vt:variant>
        <vt:i4>0</vt:i4>
      </vt:variant>
      <vt:variant>
        <vt:i4>5</vt:i4>
      </vt:variant>
      <vt:variant>
        <vt:lpwstr/>
      </vt:variant>
      <vt:variant>
        <vt:lpwstr>_Toc401057470</vt:lpwstr>
      </vt:variant>
      <vt:variant>
        <vt:i4>1441844</vt:i4>
      </vt:variant>
      <vt:variant>
        <vt:i4>26</vt:i4>
      </vt:variant>
      <vt:variant>
        <vt:i4>0</vt:i4>
      </vt:variant>
      <vt:variant>
        <vt:i4>5</vt:i4>
      </vt:variant>
      <vt:variant>
        <vt:lpwstr/>
      </vt:variant>
      <vt:variant>
        <vt:lpwstr>_Toc401057469</vt:lpwstr>
      </vt:variant>
      <vt:variant>
        <vt:i4>1441844</vt:i4>
      </vt:variant>
      <vt:variant>
        <vt:i4>20</vt:i4>
      </vt:variant>
      <vt:variant>
        <vt:i4>0</vt:i4>
      </vt:variant>
      <vt:variant>
        <vt:i4>5</vt:i4>
      </vt:variant>
      <vt:variant>
        <vt:lpwstr/>
      </vt:variant>
      <vt:variant>
        <vt:lpwstr>_Toc401057468</vt:lpwstr>
      </vt:variant>
      <vt:variant>
        <vt:i4>1441844</vt:i4>
      </vt:variant>
      <vt:variant>
        <vt:i4>14</vt:i4>
      </vt:variant>
      <vt:variant>
        <vt:i4>0</vt:i4>
      </vt:variant>
      <vt:variant>
        <vt:i4>5</vt:i4>
      </vt:variant>
      <vt:variant>
        <vt:lpwstr/>
      </vt:variant>
      <vt:variant>
        <vt:lpwstr>_Toc401057467</vt:lpwstr>
      </vt:variant>
      <vt:variant>
        <vt:i4>1441844</vt:i4>
      </vt:variant>
      <vt:variant>
        <vt:i4>8</vt:i4>
      </vt:variant>
      <vt:variant>
        <vt:i4>0</vt:i4>
      </vt:variant>
      <vt:variant>
        <vt:i4>5</vt:i4>
      </vt:variant>
      <vt:variant>
        <vt:lpwstr/>
      </vt:variant>
      <vt:variant>
        <vt:lpwstr>_Toc401057466</vt:lpwstr>
      </vt:variant>
      <vt:variant>
        <vt:i4>1441844</vt:i4>
      </vt:variant>
      <vt:variant>
        <vt:i4>2</vt:i4>
      </vt:variant>
      <vt:variant>
        <vt:i4>0</vt:i4>
      </vt:variant>
      <vt:variant>
        <vt:i4>5</vt:i4>
      </vt:variant>
      <vt:variant>
        <vt:lpwstr/>
      </vt:variant>
      <vt:variant>
        <vt:lpwstr>_Toc401057465</vt:lpwstr>
      </vt:variant>
      <vt:variant>
        <vt:i4>4063271</vt:i4>
      </vt:variant>
      <vt:variant>
        <vt:i4>0</vt:i4>
      </vt:variant>
      <vt:variant>
        <vt:i4>0</vt:i4>
      </vt:variant>
      <vt:variant>
        <vt:i4>5</vt:i4>
      </vt:variant>
      <vt:variant>
        <vt:lpwstr>http://www.puc.state.tx.us/agency/rulesnlaws/subrules/electric/25.507/25.507ei.aspx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TGarza</dc:creator>
  <cp:keywords/>
  <cp:lastModifiedBy>Brittney Albracht</cp:lastModifiedBy>
  <cp:revision>8</cp:revision>
  <cp:lastPrinted>2013-08-19T16:13:00Z</cp:lastPrinted>
  <dcterms:created xsi:type="dcterms:W3CDTF">2025-05-08T14:56:00Z</dcterms:created>
  <dcterms:modified xsi:type="dcterms:W3CDTF">2025-05-13T02:02:00Z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2023-09-11T20:38:54Z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ef109a60-a494-4d0c-8518-24dcaf1c6cc0</vt:lpwstr>
  </property>
  <property fmtid="{D5CDD505-2E9C-101B-9397-08002B2CF9AE}" pid="8" name="MSIP_Label_7084cbda-52b8-46fb-a7b7-cb5bd465ed85_ContentBits">
    <vt:lpwstr>0</vt:lpwstr>
  </property>
</Properties>
</file>