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881C1" w14:textId="4B152099" w:rsidR="00174E50" w:rsidRDefault="00174E50" w:rsidP="00865047">
      <w:pPr>
        <w:pStyle w:val="Heading1"/>
        <w:rPr>
          <w:noProof/>
        </w:rPr>
      </w:pPr>
    </w:p>
    <w:p w14:paraId="2746A594" w14:textId="77777777" w:rsidR="009844E5" w:rsidRDefault="009844E5" w:rsidP="00F5763A">
      <w:pPr>
        <w:jc w:val="right"/>
        <w:rPr>
          <w:rFonts w:ascii="Arial" w:hAnsi="Arial" w:cs="Arial"/>
          <w:b/>
          <w:noProof/>
          <w:sz w:val="20"/>
          <w:szCs w:val="20"/>
        </w:rPr>
      </w:pPr>
    </w:p>
    <w:p w14:paraId="5C4AD7C9" w14:textId="77777777" w:rsidR="00F5763A" w:rsidRPr="009844E5" w:rsidRDefault="00457A49" w:rsidP="00F5763A">
      <w:pPr>
        <w:jc w:val="right"/>
        <w:rPr>
          <w:rFonts w:ascii="Arial" w:hAnsi="Arial" w:cs="Arial"/>
          <w:color w:val="5B6770"/>
          <w:sz w:val="20"/>
          <w:szCs w:val="20"/>
        </w:rPr>
      </w:pPr>
      <w:r w:rsidRPr="009844E5">
        <w:rPr>
          <w:rFonts w:ascii="Arial" w:hAnsi="Arial" w:cs="Arial"/>
          <w:noProof/>
          <w:color w:val="5B6770"/>
          <w:sz w:val="20"/>
          <w:szCs w:val="20"/>
        </w:rPr>
        <w:t>2705 West Lake Drive</w:t>
      </w:r>
    </w:p>
    <w:p w14:paraId="3E451CA0"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Taylor, Texas 76574</w:t>
      </w:r>
    </w:p>
    <w:p w14:paraId="7C680176"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(512) 248-6800</w:t>
      </w:r>
    </w:p>
    <w:p w14:paraId="3D0CF5D1" w14:textId="77777777" w:rsidR="00FC237A" w:rsidRPr="009844E5" w:rsidRDefault="00CC3688" w:rsidP="00F5763A">
      <w:pPr>
        <w:jc w:val="right"/>
        <w:rPr>
          <w:rFonts w:ascii="Arial" w:hAnsi="Arial" w:cs="Arial"/>
          <w:color w:val="5B6770"/>
          <w:sz w:val="20"/>
          <w:szCs w:val="20"/>
        </w:rPr>
      </w:pPr>
      <w:r w:rsidRPr="009844E5">
        <w:rPr>
          <w:rFonts w:ascii="Arial" w:hAnsi="Arial" w:cs="Arial"/>
          <w:color w:val="5B6770"/>
          <w:sz w:val="20"/>
          <w:szCs w:val="20"/>
        </w:rPr>
        <w:t>ercot</w:t>
      </w:r>
      <w:r w:rsidR="00DF3CF2" w:rsidRPr="009844E5">
        <w:rPr>
          <w:rFonts w:ascii="Arial" w:hAnsi="Arial" w:cs="Arial"/>
          <w:color w:val="5B6770"/>
          <w:sz w:val="20"/>
          <w:szCs w:val="20"/>
        </w:rPr>
        <w:t>.</w:t>
      </w:r>
      <w:r w:rsidRPr="009844E5">
        <w:rPr>
          <w:rFonts w:ascii="Arial" w:hAnsi="Arial" w:cs="Arial"/>
          <w:color w:val="5B6770"/>
          <w:sz w:val="20"/>
          <w:szCs w:val="20"/>
        </w:rPr>
        <w:t>com</w:t>
      </w:r>
    </w:p>
    <w:p w14:paraId="353F26C6" w14:textId="77777777" w:rsidR="00F5763A" w:rsidRPr="009844E5" w:rsidRDefault="00F5763A" w:rsidP="00F5763A">
      <w:pPr>
        <w:jc w:val="right"/>
        <w:rPr>
          <w:color w:val="5B6770"/>
        </w:rPr>
      </w:pPr>
    </w:p>
    <w:p w14:paraId="52BF3738" w14:textId="77777777" w:rsidR="00F5763A" w:rsidRPr="009844E5" w:rsidRDefault="00F5763A" w:rsidP="00F5763A">
      <w:pPr>
        <w:jc w:val="right"/>
        <w:rPr>
          <w:color w:val="5B6770"/>
        </w:rPr>
      </w:pPr>
    </w:p>
    <w:p w14:paraId="0CB64F84" w14:textId="77777777" w:rsidR="00F5763A" w:rsidRDefault="00F5763A" w:rsidP="00F5763A">
      <w:pPr>
        <w:jc w:val="right"/>
      </w:pPr>
    </w:p>
    <w:p w14:paraId="49152B35" w14:textId="77777777" w:rsidR="00F5763A" w:rsidRDefault="00F5763A" w:rsidP="00F5763A">
      <w:pPr>
        <w:jc w:val="right"/>
      </w:pPr>
    </w:p>
    <w:p w14:paraId="4C276932" w14:textId="2FA4E179" w:rsidR="00F5763A" w:rsidRDefault="00F5763A" w:rsidP="00F5763A">
      <w:pPr>
        <w:jc w:val="right"/>
      </w:pPr>
    </w:p>
    <w:p w14:paraId="1EFB6DF2" w14:textId="77777777" w:rsidR="00F5763A" w:rsidRDefault="00F5763A" w:rsidP="00F5763A">
      <w:pPr>
        <w:jc w:val="right"/>
      </w:pPr>
    </w:p>
    <w:p w14:paraId="2EB59B08" w14:textId="77777777" w:rsidR="00CC3688" w:rsidRDefault="00CC3688" w:rsidP="00F5763A">
      <w:pPr>
        <w:jc w:val="right"/>
      </w:pPr>
    </w:p>
    <w:p w14:paraId="08094BA4" w14:textId="77777777" w:rsidR="00F5763A" w:rsidRDefault="00F5763A" w:rsidP="00F5763A">
      <w:pPr>
        <w:jc w:val="right"/>
      </w:pPr>
    </w:p>
    <w:p w14:paraId="67A77BDD" w14:textId="77777777" w:rsidR="001202B2" w:rsidRDefault="001202B2" w:rsidP="00F5763A">
      <w:pPr>
        <w:jc w:val="right"/>
      </w:pPr>
    </w:p>
    <w:p w14:paraId="1F47AA59" w14:textId="77777777" w:rsidR="00F5763A" w:rsidRDefault="00F5763A" w:rsidP="00F5763A">
      <w:pPr>
        <w:jc w:val="right"/>
      </w:pPr>
    </w:p>
    <w:p w14:paraId="1B5EE2BD" w14:textId="77777777" w:rsidR="00F5763A" w:rsidRDefault="00F5763A" w:rsidP="00F5763A">
      <w:pPr>
        <w:jc w:val="right"/>
      </w:pPr>
    </w:p>
    <w:p w14:paraId="4E2FE967" w14:textId="77777777" w:rsidR="001420E8" w:rsidRDefault="00A36FEB" w:rsidP="00CC3688">
      <w:pPr>
        <w:pStyle w:val="Heading4"/>
      </w:pPr>
      <w:r>
        <w:t xml:space="preserve">Aggregate Distributed Energy Resource </w:t>
      </w:r>
    </w:p>
    <w:p w14:paraId="222D2E4D" w14:textId="22830234" w:rsidR="00F5763A" w:rsidRDefault="00A36FEB" w:rsidP="00CC3688">
      <w:pPr>
        <w:pStyle w:val="Heading4"/>
      </w:pPr>
      <w:r>
        <w:t>Pilot</w:t>
      </w:r>
      <w:r w:rsidDel="00A745AD">
        <w:t xml:space="preserve"> </w:t>
      </w:r>
      <w:r w:rsidR="00291DB7">
        <w:t xml:space="preserve">Project </w:t>
      </w:r>
      <w:r>
        <w:t>Governing Document</w:t>
      </w:r>
    </w:p>
    <w:p w14:paraId="16F858D0" w14:textId="07C177EB" w:rsidR="004729E2" w:rsidRPr="004729E2" w:rsidRDefault="004729E2" w:rsidP="003F28CD">
      <w:pPr>
        <w:jc w:val="right"/>
      </w:pPr>
      <w:r w:rsidRPr="004729E2">
        <w:rPr>
          <w:rFonts w:ascii="Arial" w:hAnsi="Arial" w:cs="Arial"/>
          <w:b/>
          <w:color w:val="00AEC7"/>
          <w:sz w:val="32"/>
          <w:szCs w:val="32"/>
        </w:rPr>
        <w:t xml:space="preserve">Phase </w:t>
      </w:r>
      <w:del w:id="0" w:author="Author">
        <w:r w:rsidRPr="004729E2" w:rsidDel="00B11752">
          <w:rPr>
            <w:rFonts w:ascii="Arial" w:hAnsi="Arial" w:cs="Arial"/>
            <w:b/>
            <w:color w:val="00AEC7"/>
            <w:sz w:val="32"/>
            <w:szCs w:val="32"/>
          </w:rPr>
          <w:delText>2</w:delText>
        </w:r>
        <w:r w:rsidR="007959B1" w:rsidDel="00B11752">
          <w:rPr>
            <w:rFonts w:ascii="Arial" w:hAnsi="Arial" w:cs="Arial"/>
            <w:b/>
            <w:color w:val="00AEC7"/>
            <w:sz w:val="32"/>
            <w:szCs w:val="32"/>
          </w:rPr>
          <w:delText xml:space="preserve"> </w:delText>
        </w:r>
      </w:del>
      <w:ins w:id="1" w:author="Author">
        <w:r w:rsidR="00B11752">
          <w:rPr>
            <w:rFonts w:ascii="Arial" w:hAnsi="Arial" w:cs="Arial"/>
            <w:b/>
            <w:color w:val="00AEC7"/>
            <w:sz w:val="32"/>
            <w:szCs w:val="32"/>
          </w:rPr>
          <w:t xml:space="preserve">3 </w:t>
        </w:r>
      </w:ins>
    </w:p>
    <w:p w14:paraId="3A55F7F2" w14:textId="77777777" w:rsidR="00F466FC" w:rsidRDefault="00F466FC" w:rsidP="00C710C4">
      <w:pPr>
        <w:jc w:val="right"/>
        <w:rPr>
          <w:rFonts w:ascii="Arial" w:hAnsi="Arial"/>
          <w:sz w:val="20"/>
        </w:rPr>
      </w:pPr>
    </w:p>
    <w:p w14:paraId="34BDCA11" w14:textId="436338F5" w:rsidR="008837C8" w:rsidRPr="008837C8" w:rsidRDefault="72FCC1C8" w:rsidP="00E83BD1">
      <w:pPr>
        <w:jc w:val="right"/>
        <w:rPr>
          <w:rFonts w:ascii="Arial" w:hAnsi="Arial"/>
          <w:b/>
          <w:bCs/>
          <w:color w:val="5B6770"/>
          <w:sz w:val="20"/>
          <w:szCs w:val="20"/>
        </w:rPr>
      </w:pPr>
      <w:r w:rsidRPr="00E83BD1">
        <w:rPr>
          <w:rFonts w:ascii="Arial" w:hAnsi="Arial"/>
          <w:b/>
          <w:bCs/>
          <w:color w:val="5B6770"/>
          <w:sz w:val="20"/>
          <w:szCs w:val="20"/>
        </w:rPr>
        <w:t xml:space="preserve">Approved at the </w:t>
      </w:r>
      <w:del w:id="2" w:author="Author">
        <w:r w:rsidR="00160371" w:rsidDel="00B11752">
          <w:rPr>
            <w:rFonts w:ascii="Arial" w:hAnsi="Arial"/>
            <w:b/>
            <w:bCs/>
            <w:color w:val="5B6770"/>
            <w:sz w:val="20"/>
            <w:szCs w:val="20"/>
          </w:rPr>
          <w:delText xml:space="preserve">February 27, 2024 </w:delText>
        </w:r>
      </w:del>
      <w:ins w:id="3" w:author="Author">
        <w:r w:rsidR="00752C0F" w:rsidRPr="00865047">
          <w:rPr>
            <w:rFonts w:ascii="Arial" w:hAnsi="Arial"/>
            <w:b/>
            <w:bCs/>
            <w:color w:val="5B6770"/>
            <w:sz w:val="20"/>
            <w:szCs w:val="20"/>
            <w:highlight w:val="yellow"/>
          </w:rPr>
          <w:t>XX</w:t>
        </w:r>
        <w:r w:rsidR="009F65FE">
          <w:rPr>
            <w:rFonts w:ascii="Arial" w:hAnsi="Arial"/>
            <w:b/>
            <w:bCs/>
            <w:color w:val="5B6770"/>
            <w:sz w:val="20"/>
            <w:szCs w:val="20"/>
          </w:rPr>
          <w:t>, 2025</w:t>
        </w:r>
        <w:r w:rsidR="00B11752">
          <w:rPr>
            <w:rFonts w:ascii="Arial" w:hAnsi="Arial"/>
            <w:b/>
            <w:bCs/>
            <w:color w:val="5B6770"/>
            <w:sz w:val="20"/>
            <w:szCs w:val="20"/>
          </w:rPr>
          <w:t xml:space="preserve"> </w:t>
        </w:r>
      </w:ins>
      <w:r w:rsidRPr="00E83BD1">
        <w:rPr>
          <w:rFonts w:ascii="Arial" w:hAnsi="Arial"/>
          <w:b/>
          <w:bCs/>
          <w:color w:val="5B6770"/>
          <w:sz w:val="20"/>
          <w:szCs w:val="20"/>
        </w:rPr>
        <w:t xml:space="preserve">meeting of the ERCOT Board of Directors </w:t>
      </w:r>
    </w:p>
    <w:p w14:paraId="525A6A9B" w14:textId="77777777" w:rsidR="000579A7" w:rsidRPr="009844E5" w:rsidRDefault="000579A7" w:rsidP="00C710C4">
      <w:pPr>
        <w:jc w:val="right"/>
        <w:rPr>
          <w:rFonts w:ascii="Arial" w:hAnsi="Arial"/>
          <w:i/>
          <w:color w:val="5B6770"/>
          <w:sz w:val="20"/>
        </w:rPr>
      </w:pPr>
    </w:p>
    <w:p w14:paraId="71B8A102" w14:textId="77777777" w:rsidR="000579A7" w:rsidRPr="009844E5" w:rsidRDefault="000579A7" w:rsidP="00C710C4">
      <w:pPr>
        <w:jc w:val="right"/>
        <w:rPr>
          <w:rFonts w:ascii="Arial" w:hAnsi="Arial"/>
          <w:i/>
          <w:color w:val="5B6770"/>
          <w:sz w:val="20"/>
        </w:rPr>
      </w:pPr>
    </w:p>
    <w:p w14:paraId="5305CEB9" w14:textId="77777777" w:rsidR="000579A7" w:rsidRPr="009844E5" w:rsidRDefault="000579A7" w:rsidP="00C710C4">
      <w:pPr>
        <w:jc w:val="right"/>
        <w:rPr>
          <w:rFonts w:ascii="Arial" w:hAnsi="Arial"/>
          <w:i/>
          <w:color w:val="5B6770"/>
          <w:sz w:val="20"/>
        </w:rPr>
      </w:pPr>
    </w:p>
    <w:p w14:paraId="20D878EF" w14:textId="77777777" w:rsidR="000579A7" w:rsidRPr="009844E5" w:rsidRDefault="000579A7" w:rsidP="00C710C4">
      <w:pPr>
        <w:jc w:val="right"/>
        <w:rPr>
          <w:rFonts w:ascii="Arial" w:hAnsi="Arial"/>
          <w:i/>
          <w:color w:val="5B6770"/>
          <w:sz w:val="20"/>
        </w:rPr>
      </w:pPr>
    </w:p>
    <w:p w14:paraId="2BA4279E" w14:textId="77777777" w:rsidR="000579A7" w:rsidRPr="009844E5" w:rsidRDefault="000579A7" w:rsidP="00C710C4">
      <w:pPr>
        <w:jc w:val="right"/>
        <w:rPr>
          <w:rFonts w:ascii="Arial" w:hAnsi="Arial"/>
          <w:i/>
          <w:color w:val="5B6770"/>
          <w:sz w:val="20"/>
        </w:rPr>
      </w:pPr>
    </w:p>
    <w:p w14:paraId="5390941E" w14:textId="77777777" w:rsidR="000579A7" w:rsidRPr="009844E5" w:rsidRDefault="000579A7" w:rsidP="00C710C4">
      <w:pPr>
        <w:jc w:val="right"/>
        <w:rPr>
          <w:rFonts w:ascii="Arial" w:hAnsi="Arial"/>
          <w:i/>
          <w:color w:val="5B6770"/>
          <w:sz w:val="20"/>
        </w:rPr>
      </w:pPr>
    </w:p>
    <w:p w14:paraId="6C8F13D2" w14:textId="77777777" w:rsidR="000579A7" w:rsidRPr="009844E5" w:rsidRDefault="000579A7" w:rsidP="00C710C4">
      <w:pPr>
        <w:jc w:val="right"/>
        <w:rPr>
          <w:rFonts w:ascii="Arial" w:hAnsi="Arial"/>
          <w:i/>
          <w:color w:val="5B6770"/>
          <w:sz w:val="20"/>
        </w:rPr>
      </w:pPr>
    </w:p>
    <w:p w14:paraId="47F83FB9" w14:textId="52158300" w:rsidR="000579A7" w:rsidRPr="009844E5" w:rsidRDefault="00600F59">
      <w:pPr>
        <w:rPr>
          <w:rFonts w:ascii="Arial" w:hAnsi="Arial"/>
          <w:i/>
          <w:color w:val="5B6770"/>
          <w:sz w:val="20"/>
        </w:rPr>
      </w:pPr>
      <w:r>
        <w:rPr>
          <w:rFonts w:ascii="Arial" w:hAnsi="Arial"/>
          <w:i/>
          <w:color w:val="5B6770"/>
          <w:sz w:val="20"/>
        </w:rPr>
        <w:br w:type="page"/>
      </w:r>
    </w:p>
    <w:p w14:paraId="4471BBDD" w14:textId="0C2ABC37" w:rsidR="0078768B" w:rsidRPr="009844E5" w:rsidRDefault="009844E5" w:rsidP="009844E5">
      <w:pPr>
        <w:pStyle w:val="Title"/>
        <w:jc w:val="left"/>
        <w:rPr>
          <w:color w:val="00AEC7"/>
        </w:rPr>
      </w:pPr>
      <w:r>
        <w:lastRenderedPageBreak/>
        <w:t xml:space="preserve"> </w:t>
      </w:r>
      <w:r w:rsidR="0059714A" w:rsidRPr="009844E5">
        <w:rPr>
          <w:color w:val="00AEC7"/>
        </w:rPr>
        <w:t xml:space="preserve">Table of </w:t>
      </w:r>
      <w:r w:rsidR="00CD7A4C" w:rsidRPr="009844E5">
        <w:rPr>
          <w:color w:val="00AEC7"/>
        </w:rPr>
        <w:t>Contents</w:t>
      </w:r>
    </w:p>
    <w:p w14:paraId="5A40F0F0" w14:textId="77777777" w:rsidR="00CD7A4C" w:rsidRPr="009844E5" w:rsidRDefault="00CD7A4C" w:rsidP="00F5763A">
      <w:pPr>
        <w:rPr>
          <w:color w:val="5B6770"/>
        </w:rPr>
      </w:pPr>
    </w:p>
    <w:p w14:paraId="71C8D953" w14:textId="5C74B14F" w:rsidR="00961DCD" w:rsidRDefault="000620DA" w:rsidP="00961DCD">
      <w:pPr>
        <w:pStyle w:val="TOC1"/>
        <w:rPr>
          <w:rFonts w:asciiTheme="minorHAnsi" w:eastAsiaTheme="minorEastAsia" w:hAnsiTheme="minorHAnsi" w:cstheme="minorBidi"/>
          <w:noProof/>
          <w:sz w:val="22"/>
          <w:szCs w:val="22"/>
        </w:rPr>
      </w:pPr>
      <w:r w:rsidRPr="00047CAC">
        <w:rPr>
          <w:color w:val="767171"/>
          <w:shd w:val="clear" w:color="auto" w:fill="E6E6E6"/>
        </w:rPr>
        <w:fldChar w:fldCharType="begin"/>
      </w:r>
      <w:r w:rsidRPr="00047CAC">
        <w:rPr>
          <w:bCs/>
          <w:color w:val="767171"/>
        </w:rPr>
        <w:instrText xml:space="preserve"> TOC \h \z \t "Heading 1,1" </w:instrText>
      </w:r>
      <w:r w:rsidRPr="00047CAC">
        <w:rPr>
          <w:color w:val="767171"/>
          <w:shd w:val="clear" w:color="auto" w:fill="E6E6E6"/>
        </w:rPr>
        <w:fldChar w:fldCharType="separate"/>
      </w:r>
      <w:hyperlink w:anchor="_Toc155191488" w:history="1">
        <w:r w:rsidR="00961DCD" w:rsidRPr="00923606">
          <w:rPr>
            <w:rStyle w:val="Hyperlink"/>
            <w:noProof/>
          </w:rPr>
          <w:t>1.</w:t>
        </w:r>
        <w:r w:rsidR="00961DCD">
          <w:rPr>
            <w:rFonts w:asciiTheme="minorHAnsi" w:eastAsiaTheme="minorEastAsia" w:hAnsiTheme="minorHAnsi" w:cstheme="minorBidi"/>
            <w:noProof/>
            <w:sz w:val="22"/>
            <w:szCs w:val="22"/>
          </w:rPr>
          <w:tab/>
        </w:r>
        <w:r w:rsidR="00961DCD" w:rsidRPr="00923606">
          <w:rPr>
            <w:rStyle w:val="Hyperlink"/>
            <w:noProof/>
          </w:rPr>
          <w:t>Introduction</w:t>
        </w:r>
        <w:r w:rsidR="00961DCD">
          <w:rPr>
            <w:noProof/>
            <w:webHidden/>
          </w:rPr>
          <w:tab/>
        </w:r>
        <w:r w:rsidR="00961DCD">
          <w:rPr>
            <w:noProof/>
            <w:webHidden/>
          </w:rPr>
          <w:fldChar w:fldCharType="begin"/>
        </w:r>
        <w:r w:rsidR="00961DCD">
          <w:rPr>
            <w:noProof/>
            <w:webHidden/>
          </w:rPr>
          <w:instrText xml:space="preserve"> PAGEREF _Toc155191488 \h </w:instrText>
        </w:r>
        <w:r w:rsidR="00961DCD">
          <w:rPr>
            <w:noProof/>
            <w:webHidden/>
          </w:rPr>
        </w:r>
        <w:r w:rsidR="00961DCD">
          <w:rPr>
            <w:noProof/>
            <w:webHidden/>
          </w:rPr>
          <w:fldChar w:fldCharType="separate"/>
        </w:r>
        <w:r w:rsidR="000B33C5">
          <w:rPr>
            <w:noProof/>
            <w:webHidden/>
          </w:rPr>
          <w:t>3</w:t>
        </w:r>
        <w:r w:rsidR="00961DCD">
          <w:rPr>
            <w:noProof/>
            <w:webHidden/>
          </w:rPr>
          <w:fldChar w:fldCharType="end"/>
        </w:r>
      </w:hyperlink>
    </w:p>
    <w:p w14:paraId="4146382B" w14:textId="3B9F156C" w:rsidR="00961DCD" w:rsidRDefault="00961DCD" w:rsidP="00961DCD">
      <w:pPr>
        <w:pStyle w:val="TOC1"/>
        <w:rPr>
          <w:rFonts w:asciiTheme="minorHAnsi" w:eastAsiaTheme="minorEastAsia" w:hAnsiTheme="minorHAnsi" w:cstheme="minorBidi"/>
          <w:noProof/>
          <w:sz w:val="22"/>
          <w:szCs w:val="22"/>
        </w:rPr>
      </w:pPr>
      <w:hyperlink w:anchor="_Toc155191489" w:history="1">
        <w:r w:rsidRPr="00923606">
          <w:rPr>
            <w:rStyle w:val="Hyperlink"/>
            <w:noProof/>
          </w:rPr>
          <w:t>2.</w:t>
        </w:r>
        <w:r>
          <w:rPr>
            <w:rFonts w:asciiTheme="minorHAnsi" w:eastAsiaTheme="minorEastAsia" w:hAnsiTheme="minorHAnsi" w:cstheme="minorBidi"/>
            <w:noProof/>
            <w:sz w:val="22"/>
            <w:szCs w:val="22"/>
          </w:rPr>
          <w:tab/>
        </w:r>
        <w:r w:rsidRPr="00923606">
          <w:rPr>
            <w:rStyle w:val="Hyperlink"/>
            <w:noProof/>
          </w:rPr>
          <w:t>Purpose of the Pilot Project Phase 2</w:t>
        </w:r>
        <w:r>
          <w:rPr>
            <w:noProof/>
            <w:webHidden/>
          </w:rPr>
          <w:tab/>
        </w:r>
        <w:r>
          <w:rPr>
            <w:noProof/>
            <w:webHidden/>
          </w:rPr>
          <w:fldChar w:fldCharType="begin"/>
        </w:r>
        <w:r>
          <w:rPr>
            <w:noProof/>
            <w:webHidden/>
          </w:rPr>
          <w:instrText xml:space="preserve"> PAGEREF _Toc155191489 \h </w:instrText>
        </w:r>
        <w:r>
          <w:rPr>
            <w:noProof/>
            <w:webHidden/>
          </w:rPr>
        </w:r>
        <w:r>
          <w:rPr>
            <w:noProof/>
            <w:webHidden/>
          </w:rPr>
          <w:fldChar w:fldCharType="separate"/>
        </w:r>
        <w:r w:rsidR="000B33C5">
          <w:rPr>
            <w:noProof/>
            <w:webHidden/>
          </w:rPr>
          <w:t>3</w:t>
        </w:r>
        <w:r>
          <w:rPr>
            <w:noProof/>
            <w:webHidden/>
          </w:rPr>
          <w:fldChar w:fldCharType="end"/>
        </w:r>
      </w:hyperlink>
    </w:p>
    <w:p w14:paraId="3DE59C91" w14:textId="2F608356" w:rsidR="00961DCD" w:rsidRDefault="00961DCD" w:rsidP="00961DCD">
      <w:pPr>
        <w:pStyle w:val="TOC1"/>
        <w:rPr>
          <w:rFonts w:asciiTheme="minorHAnsi" w:eastAsiaTheme="minorEastAsia" w:hAnsiTheme="minorHAnsi" w:cstheme="minorBidi"/>
          <w:noProof/>
          <w:sz w:val="22"/>
          <w:szCs w:val="22"/>
        </w:rPr>
      </w:pPr>
      <w:hyperlink w:anchor="_Toc155191490" w:history="1">
        <w:r w:rsidRPr="00923606">
          <w:rPr>
            <w:rStyle w:val="Hyperlink"/>
            <w:noProof/>
          </w:rPr>
          <w:t>3.</w:t>
        </w:r>
        <w:r>
          <w:rPr>
            <w:rFonts w:asciiTheme="minorHAnsi" w:eastAsiaTheme="minorEastAsia" w:hAnsiTheme="minorHAnsi" w:cstheme="minorBidi"/>
            <w:noProof/>
            <w:sz w:val="22"/>
            <w:szCs w:val="22"/>
          </w:rPr>
          <w:tab/>
        </w:r>
        <w:r w:rsidRPr="00923606">
          <w:rPr>
            <w:rStyle w:val="Hyperlink"/>
            <w:noProof/>
          </w:rPr>
          <w:t>Phase 2 Pilot Project Timeline and Duration</w:t>
        </w:r>
        <w:r>
          <w:rPr>
            <w:noProof/>
            <w:webHidden/>
          </w:rPr>
          <w:tab/>
        </w:r>
        <w:r>
          <w:rPr>
            <w:noProof/>
            <w:webHidden/>
          </w:rPr>
          <w:fldChar w:fldCharType="begin"/>
        </w:r>
        <w:r>
          <w:rPr>
            <w:noProof/>
            <w:webHidden/>
          </w:rPr>
          <w:instrText xml:space="preserve"> PAGEREF _Toc155191490 \h </w:instrText>
        </w:r>
        <w:r>
          <w:rPr>
            <w:noProof/>
            <w:webHidden/>
          </w:rPr>
        </w:r>
        <w:r>
          <w:rPr>
            <w:noProof/>
            <w:webHidden/>
          </w:rPr>
          <w:fldChar w:fldCharType="separate"/>
        </w:r>
        <w:r w:rsidR="000B33C5">
          <w:rPr>
            <w:noProof/>
            <w:webHidden/>
          </w:rPr>
          <w:t>4</w:t>
        </w:r>
        <w:r>
          <w:rPr>
            <w:noProof/>
            <w:webHidden/>
          </w:rPr>
          <w:fldChar w:fldCharType="end"/>
        </w:r>
      </w:hyperlink>
    </w:p>
    <w:p w14:paraId="2CB44370" w14:textId="755A4248"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"_Toc155191491"</w:instrText>
      </w:r>
      <w:r>
        <w:fldChar w:fldCharType="separate"/>
      </w:r>
      <w:r w:rsidR="00961DCD" w:rsidRPr="00923606">
        <w:rPr>
          <w:rStyle w:val="Hyperlink"/>
          <w:rFonts w:eastAsia="Arial"/>
          <w:noProof/>
        </w:rPr>
        <w:t>4.</w:t>
      </w:r>
      <w:r w:rsidR="00961DCD">
        <w:rPr>
          <w:rFonts w:asciiTheme="minorHAnsi" w:eastAsiaTheme="minorEastAsia" w:hAnsiTheme="minorHAnsi" w:cstheme="minorBidi"/>
          <w:noProof/>
          <w:sz w:val="22"/>
          <w:szCs w:val="22"/>
        </w:rPr>
        <w:tab/>
      </w:r>
      <w:r w:rsidR="00961DCD" w:rsidRPr="00923606">
        <w:rPr>
          <w:rStyle w:val="Hyperlink"/>
          <w:rFonts w:eastAsia="Arial"/>
          <w:noProof/>
        </w:rPr>
        <w:t xml:space="preserve">Policy </w:t>
      </w:r>
      <w:r w:rsidR="00961DCD" w:rsidRPr="00923606">
        <w:rPr>
          <w:rStyle w:val="Hyperlink"/>
          <w:noProof/>
        </w:rPr>
        <w:t>Questions to be Considered in Phase 2</w:t>
      </w:r>
      <w:r w:rsidR="00961DCD">
        <w:rPr>
          <w:noProof/>
          <w:webHidden/>
        </w:rPr>
        <w:tab/>
      </w:r>
      <w:r w:rsidR="00961DCD">
        <w:rPr>
          <w:noProof/>
          <w:webHidden/>
        </w:rPr>
        <w:fldChar w:fldCharType="begin"/>
      </w:r>
      <w:r w:rsidR="00961DCD">
        <w:rPr>
          <w:noProof/>
          <w:webHidden/>
        </w:rPr>
        <w:instrText xml:space="preserve"> PAGEREF _Toc155191491 \h </w:instrText>
      </w:r>
      <w:r w:rsidR="00961DCD">
        <w:rPr>
          <w:noProof/>
          <w:webHidden/>
        </w:rPr>
      </w:r>
      <w:r w:rsidR="00961DCD">
        <w:rPr>
          <w:noProof/>
          <w:webHidden/>
        </w:rPr>
        <w:fldChar w:fldCharType="separate"/>
      </w:r>
      <w:ins w:id="4" w:author="VISTRA" w:date="2025-04-30T13:28:00Z" w16du:dateUtc="2025-04-30T18:28:00Z">
        <w:r w:rsidR="000B33C5">
          <w:rPr>
            <w:noProof/>
            <w:webHidden/>
          </w:rPr>
          <w:t>5</w:t>
        </w:r>
      </w:ins>
      <w:ins w:id="5" w:author="Author">
        <w:del w:id="6" w:author="VISTRA" w:date="2025-04-30T13:28:00Z" w16du:dateUtc="2025-04-30T18:28:00Z">
          <w:r w:rsidR="00421666" w:rsidDel="000B33C5">
            <w:rPr>
              <w:noProof/>
              <w:webHidden/>
            </w:rPr>
            <w:delText>5</w:delText>
          </w:r>
        </w:del>
      </w:ins>
      <w:del w:id="7" w:author="VISTRA" w:date="2025-04-30T13:28:00Z" w16du:dateUtc="2025-04-30T18:28:00Z">
        <w:r w:rsidR="00EB3FD2" w:rsidDel="000B33C5">
          <w:rPr>
            <w:noProof/>
            <w:webHidden/>
          </w:rPr>
          <w:delText>4</w:delText>
        </w:r>
      </w:del>
      <w:r w:rsidR="00961DCD">
        <w:rPr>
          <w:noProof/>
          <w:webHidden/>
        </w:rPr>
        <w:fldChar w:fldCharType="end"/>
      </w:r>
      <w:r>
        <w:rPr>
          <w:noProof/>
        </w:rPr>
        <w:fldChar w:fldCharType="end"/>
      </w:r>
    </w:p>
    <w:p w14:paraId="1A8BF495" w14:textId="7E1C5D22"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"_Toc155191492"</w:instrText>
      </w:r>
      <w:r>
        <w:fldChar w:fldCharType="separate"/>
      </w:r>
      <w:r w:rsidR="00961DCD" w:rsidRPr="00923606">
        <w:rPr>
          <w:rStyle w:val="Hyperlink"/>
          <w:noProof/>
        </w:rPr>
        <w:t>5.</w:t>
      </w:r>
      <w:r w:rsidR="00961DCD">
        <w:rPr>
          <w:rFonts w:asciiTheme="minorHAnsi" w:eastAsiaTheme="minorEastAsia" w:hAnsiTheme="minorHAnsi" w:cstheme="minorBidi"/>
          <w:noProof/>
          <w:sz w:val="22"/>
          <w:szCs w:val="22"/>
        </w:rPr>
        <w:tab/>
      </w:r>
      <w:r w:rsidR="00961DCD" w:rsidRPr="00923606">
        <w:rPr>
          <w:rStyle w:val="Hyperlink"/>
          <w:noProof/>
        </w:rPr>
        <w:t>Phase 2 of the Multi-phase Pilot Project</w:t>
      </w:r>
      <w:r w:rsidR="00961DCD">
        <w:rPr>
          <w:noProof/>
          <w:webHidden/>
        </w:rPr>
        <w:tab/>
      </w:r>
      <w:r w:rsidR="00961DCD">
        <w:rPr>
          <w:noProof/>
          <w:webHidden/>
        </w:rPr>
        <w:fldChar w:fldCharType="begin"/>
      </w:r>
      <w:r w:rsidR="00961DCD">
        <w:rPr>
          <w:noProof/>
          <w:webHidden/>
        </w:rPr>
        <w:instrText xml:space="preserve"> PAGEREF _Toc155191492 \h </w:instrText>
      </w:r>
      <w:r w:rsidR="00961DCD">
        <w:rPr>
          <w:noProof/>
          <w:webHidden/>
        </w:rPr>
      </w:r>
      <w:r w:rsidR="00961DCD">
        <w:rPr>
          <w:noProof/>
          <w:webHidden/>
        </w:rPr>
        <w:fldChar w:fldCharType="separate"/>
      </w:r>
      <w:ins w:id="8" w:author="VISTRA" w:date="2025-04-30T13:28:00Z" w16du:dateUtc="2025-04-30T18:28:00Z">
        <w:r w:rsidR="000B33C5">
          <w:rPr>
            <w:noProof/>
            <w:webHidden/>
          </w:rPr>
          <w:t>6</w:t>
        </w:r>
      </w:ins>
      <w:ins w:id="9" w:author="Author">
        <w:del w:id="10" w:author="VISTRA" w:date="2025-04-30T13:28:00Z" w16du:dateUtc="2025-04-30T18:28:00Z">
          <w:r w:rsidR="00421666" w:rsidDel="000B33C5">
            <w:rPr>
              <w:noProof/>
              <w:webHidden/>
            </w:rPr>
            <w:delText>6</w:delText>
          </w:r>
        </w:del>
      </w:ins>
      <w:del w:id="11" w:author="VISTRA" w:date="2025-04-30T13:28:00Z" w16du:dateUtc="2025-04-30T18:28:00Z">
        <w:r w:rsidR="00421666" w:rsidDel="000B33C5">
          <w:rPr>
            <w:noProof/>
            <w:webHidden/>
          </w:rPr>
          <w:delText>5</w:delText>
        </w:r>
      </w:del>
      <w:r w:rsidR="00961DCD">
        <w:rPr>
          <w:noProof/>
          <w:webHidden/>
        </w:rPr>
        <w:fldChar w:fldCharType="end"/>
      </w:r>
      <w:r>
        <w:rPr>
          <w:noProof/>
        </w:rPr>
        <w:fldChar w:fldCharType="end"/>
      </w:r>
    </w:p>
    <w:p w14:paraId="0632CA41" w14:textId="76E28589"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"_Toc155191493"</w:instrText>
      </w:r>
      <w:r>
        <w:fldChar w:fldCharType="separate"/>
      </w:r>
      <w:r w:rsidR="00961DCD" w:rsidRPr="00923606">
        <w:rPr>
          <w:rStyle w:val="Hyperlink"/>
          <w:noProof/>
        </w:rPr>
        <w:t>a.</w:t>
      </w:r>
      <w:r w:rsidR="00961DCD">
        <w:rPr>
          <w:rFonts w:asciiTheme="minorHAnsi" w:eastAsiaTheme="minorEastAsia" w:hAnsiTheme="minorHAnsi" w:cstheme="minorBidi"/>
          <w:noProof/>
          <w:sz w:val="22"/>
          <w:szCs w:val="22"/>
        </w:rPr>
        <w:tab/>
      </w:r>
      <w:r w:rsidR="00961DCD" w:rsidRPr="00923606">
        <w:rPr>
          <w:rStyle w:val="Hyperlink"/>
          <w:noProof/>
        </w:rPr>
        <w:t>Background and Basic Program Parameters</w:t>
      </w:r>
      <w:r w:rsidR="00961DCD">
        <w:rPr>
          <w:noProof/>
          <w:webHidden/>
        </w:rPr>
        <w:tab/>
      </w:r>
      <w:r w:rsidR="00961DCD">
        <w:rPr>
          <w:noProof/>
          <w:webHidden/>
        </w:rPr>
        <w:fldChar w:fldCharType="begin"/>
      </w:r>
      <w:r w:rsidR="00961DCD">
        <w:rPr>
          <w:noProof/>
          <w:webHidden/>
        </w:rPr>
        <w:instrText xml:space="preserve"> PAGEREF _Toc155191493 \h </w:instrText>
      </w:r>
      <w:r w:rsidR="00961DCD">
        <w:rPr>
          <w:noProof/>
          <w:webHidden/>
        </w:rPr>
      </w:r>
      <w:r w:rsidR="00961DCD">
        <w:rPr>
          <w:noProof/>
          <w:webHidden/>
        </w:rPr>
        <w:fldChar w:fldCharType="separate"/>
      </w:r>
      <w:ins w:id="12" w:author="VISTRA" w:date="2025-04-30T13:28:00Z" w16du:dateUtc="2025-04-30T18:28:00Z">
        <w:r w:rsidR="000B33C5">
          <w:rPr>
            <w:noProof/>
            <w:webHidden/>
          </w:rPr>
          <w:t>6</w:t>
        </w:r>
      </w:ins>
      <w:ins w:id="13" w:author="Author">
        <w:del w:id="14" w:author="VISTRA" w:date="2025-04-30T13:28:00Z" w16du:dateUtc="2025-04-30T18:28:00Z">
          <w:r w:rsidR="00421666" w:rsidDel="000B33C5">
            <w:rPr>
              <w:noProof/>
              <w:webHidden/>
            </w:rPr>
            <w:delText>6</w:delText>
          </w:r>
        </w:del>
      </w:ins>
      <w:del w:id="15" w:author="VISTRA" w:date="2025-04-30T13:28:00Z" w16du:dateUtc="2025-04-30T18:28:00Z">
        <w:r w:rsidR="00421666" w:rsidDel="000B33C5">
          <w:rPr>
            <w:noProof/>
            <w:webHidden/>
          </w:rPr>
          <w:delText>5</w:delText>
        </w:r>
      </w:del>
      <w:r w:rsidR="00961DCD">
        <w:rPr>
          <w:noProof/>
          <w:webHidden/>
        </w:rPr>
        <w:fldChar w:fldCharType="end"/>
      </w:r>
      <w:r>
        <w:rPr>
          <w:noProof/>
        </w:rPr>
        <w:fldChar w:fldCharType="end"/>
      </w:r>
    </w:p>
    <w:p w14:paraId="6585D616" w14:textId="3EFFBF95"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"_Toc155191494"</w:instrText>
      </w:r>
      <w:r>
        <w:fldChar w:fldCharType="separate"/>
      </w:r>
      <w:r w:rsidR="00961DCD" w:rsidRPr="00923606">
        <w:rPr>
          <w:rStyle w:val="Hyperlink"/>
          <w:rFonts w:eastAsia="Arial"/>
          <w:noProof/>
        </w:rPr>
        <w:t>b.</w:t>
      </w:r>
      <w:r w:rsidR="00961DCD">
        <w:rPr>
          <w:rFonts w:asciiTheme="minorHAnsi" w:eastAsiaTheme="minorEastAsia" w:hAnsiTheme="minorHAnsi" w:cstheme="minorBidi"/>
          <w:noProof/>
          <w:sz w:val="22"/>
          <w:szCs w:val="22"/>
        </w:rPr>
        <w:tab/>
      </w:r>
      <w:r w:rsidR="00961DCD" w:rsidRPr="00923606">
        <w:rPr>
          <w:rStyle w:val="Hyperlink"/>
          <w:rFonts w:eastAsia="Arial"/>
          <w:noProof/>
        </w:rPr>
        <w:t>Exceptions to ERCOT Rules</w:t>
      </w:r>
      <w:r w:rsidR="00961DCD">
        <w:rPr>
          <w:noProof/>
          <w:webHidden/>
        </w:rPr>
        <w:tab/>
      </w:r>
      <w:r w:rsidR="00961DCD">
        <w:rPr>
          <w:noProof/>
          <w:webHidden/>
        </w:rPr>
        <w:fldChar w:fldCharType="begin"/>
      </w:r>
      <w:r w:rsidR="00961DCD">
        <w:rPr>
          <w:noProof/>
          <w:webHidden/>
        </w:rPr>
        <w:instrText xml:space="preserve"> PAGEREF _Toc155191494 \h </w:instrText>
      </w:r>
      <w:r w:rsidR="00961DCD">
        <w:rPr>
          <w:noProof/>
          <w:webHidden/>
        </w:rPr>
      </w:r>
      <w:r w:rsidR="00961DCD">
        <w:rPr>
          <w:noProof/>
          <w:webHidden/>
        </w:rPr>
        <w:fldChar w:fldCharType="separate"/>
      </w:r>
      <w:ins w:id="16" w:author="VISTRA" w:date="2025-04-30T13:28:00Z" w16du:dateUtc="2025-04-30T18:28:00Z">
        <w:r w:rsidR="000B33C5">
          <w:rPr>
            <w:noProof/>
            <w:webHidden/>
          </w:rPr>
          <w:t>7</w:t>
        </w:r>
      </w:ins>
      <w:ins w:id="17" w:author="Author">
        <w:del w:id="18" w:author="VISTRA" w:date="2025-04-30T13:28:00Z" w16du:dateUtc="2025-04-30T18:28:00Z">
          <w:r w:rsidR="00421666" w:rsidDel="000B33C5">
            <w:rPr>
              <w:noProof/>
              <w:webHidden/>
            </w:rPr>
            <w:delText>7</w:delText>
          </w:r>
        </w:del>
      </w:ins>
      <w:del w:id="19" w:author="VISTRA" w:date="2025-04-30T13:28:00Z" w16du:dateUtc="2025-04-30T18:28:00Z">
        <w:r w:rsidR="00421666" w:rsidDel="000B33C5">
          <w:rPr>
            <w:noProof/>
            <w:webHidden/>
          </w:rPr>
          <w:delText>6</w:delText>
        </w:r>
      </w:del>
      <w:r w:rsidR="00961DCD">
        <w:rPr>
          <w:noProof/>
          <w:webHidden/>
        </w:rPr>
        <w:fldChar w:fldCharType="end"/>
      </w:r>
      <w:r>
        <w:rPr>
          <w:noProof/>
        </w:rPr>
        <w:fldChar w:fldCharType="end"/>
      </w:r>
    </w:p>
    <w:p w14:paraId="5A72E5DA" w14:textId="7612DBC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"_Toc155191495"</w:instrText>
      </w:r>
      <w:r>
        <w:fldChar w:fldCharType="separate"/>
      </w:r>
      <w:r w:rsidR="00961DCD" w:rsidRPr="00923606">
        <w:rPr>
          <w:rStyle w:val="Hyperlink"/>
          <w:noProof/>
        </w:rPr>
        <w:t>c.</w:t>
      </w:r>
      <w:r w:rsidR="00961DCD">
        <w:rPr>
          <w:rFonts w:asciiTheme="minorHAnsi" w:eastAsiaTheme="minorEastAsia" w:hAnsiTheme="minorHAnsi" w:cstheme="minorBidi"/>
          <w:noProof/>
          <w:sz w:val="22"/>
          <w:szCs w:val="22"/>
        </w:rPr>
        <w:tab/>
      </w:r>
      <w:r w:rsidR="00961DCD" w:rsidRPr="00923606">
        <w:rPr>
          <w:rStyle w:val="Hyperlink"/>
          <w:noProof/>
        </w:rPr>
        <w:t>Eligibility and Qualification</w:t>
      </w:r>
      <w:r w:rsidR="00961DCD">
        <w:rPr>
          <w:noProof/>
          <w:webHidden/>
        </w:rPr>
        <w:tab/>
      </w:r>
      <w:r w:rsidR="00961DCD">
        <w:rPr>
          <w:noProof/>
          <w:webHidden/>
        </w:rPr>
        <w:fldChar w:fldCharType="begin"/>
      </w:r>
      <w:r w:rsidR="00961DCD">
        <w:rPr>
          <w:noProof/>
          <w:webHidden/>
        </w:rPr>
        <w:instrText xml:space="preserve"> PAGEREF _Toc155191495 \h </w:instrText>
      </w:r>
      <w:r w:rsidR="00961DCD">
        <w:rPr>
          <w:noProof/>
          <w:webHidden/>
        </w:rPr>
      </w:r>
      <w:r w:rsidR="00961DCD">
        <w:rPr>
          <w:noProof/>
          <w:webHidden/>
        </w:rPr>
        <w:fldChar w:fldCharType="separate"/>
      </w:r>
      <w:ins w:id="20" w:author="VISTRA" w:date="2025-04-30T13:28:00Z" w16du:dateUtc="2025-04-30T18:28:00Z">
        <w:r w:rsidR="000B33C5">
          <w:rPr>
            <w:noProof/>
            <w:webHidden/>
          </w:rPr>
          <w:t>8</w:t>
        </w:r>
      </w:ins>
      <w:ins w:id="21" w:author="Author">
        <w:del w:id="22" w:author="VISTRA" w:date="2025-04-30T13:28:00Z" w16du:dateUtc="2025-04-30T18:28:00Z">
          <w:r w:rsidR="00421666" w:rsidDel="000B33C5">
            <w:rPr>
              <w:noProof/>
              <w:webHidden/>
            </w:rPr>
            <w:delText>8</w:delText>
          </w:r>
        </w:del>
      </w:ins>
      <w:del w:id="23" w:author="VISTRA" w:date="2025-04-30T13:28:00Z" w16du:dateUtc="2025-04-30T18:28:00Z">
        <w:r w:rsidR="00EB3FD2" w:rsidDel="000B33C5">
          <w:rPr>
            <w:noProof/>
            <w:webHidden/>
          </w:rPr>
          <w:delText>7</w:delText>
        </w:r>
      </w:del>
      <w:r w:rsidR="00961DCD">
        <w:rPr>
          <w:noProof/>
          <w:webHidden/>
        </w:rPr>
        <w:fldChar w:fldCharType="end"/>
      </w:r>
      <w:r>
        <w:rPr>
          <w:noProof/>
        </w:rPr>
        <w:fldChar w:fldCharType="end"/>
      </w:r>
    </w:p>
    <w:p w14:paraId="04E8D090" w14:textId="78E1B71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"_Toc155191496"</w:instrText>
      </w:r>
      <w:r>
        <w:fldChar w:fldCharType="separate"/>
      </w:r>
      <w:r w:rsidR="00961DCD" w:rsidRPr="00923606">
        <w:rPr>
          <w:rStyle w:val="Hyperlink"/>
          <w:rFonts w:eastAsia="Arial"/>
          <w:noProof/>
        </w:rPr>
        <w:t>d.</w:t>
      </w:r>
      <w:r w:rsidR="00961DCD">
        <w:rPr>
          <w:rFonts w:asciiTheme="minorHAnsi" w:eastAsiaTheme="minorEastAsia" w:hAnsiTheme="minorHAnsi" w:cstheme="minorBidi"/>
          <w:noProof/>
          <w:sz w:val="22"/>
          <w:szCs w:val="22"/>
        </w:rPr>
        <w:tab/>
      </w:r>
      <w:r w:rsidR="00961DCD" w:rsidRPr="00923606">
        <w:rPr>
          <w:rStyle w:val="Hyperlink"/>
          <w:rFonts w:eastAsia="Arial"/>
          <w:noProof/>
        </w:rPr>
        <w:t>Metering, Telemetry, and Market Submissions</w:t>
      </w:r>
      <w:r w:rsidR="00961DCD">
        <w:rPr>
          <w:noProof/>
          <w:webHidden/>
        </w:rPr>
        <w:tab/>
      </w:r>
      <w:r w:rsidR="00961DCD">
        <w:rPr>
          <w:noProof/>
          <w:webHidden/>
        </w:rPr>
        <w:fldChar w:fldCharType="begin"/>
      </w:r>
      <w:r w:rsidR="00961DCD">
        <w:rPr>
          <w:noProof/>
          <w:webHidden/>
        </w:rPr>
        <w:instrText xml:space="preserve"> PAGEREF _Toc155191496 \h </w:instrText>
      </w:r>
      <w:r w:rsidR="00961DCD">
        <w:rPr>
          <w:noProof/>
          <w:webHidden/>
        </w:rPr>
      </w:r>
      <w:r w:rsidR="00961DCD">
        <w:rPr>
          <w:noProof/>
          <w:webHidden/>
        </w:rPr>
        <w:fldChar w:fldCharType="separate"/>
      </w:r>
      <w:ins w:id="24" w:author="VISTRA" w:date="2025-04-30T13:28:00Z" w16du:dateUtc="2025-04-30T18:28:00Z">
        <w:r w:rsidR="000B33C5">
          <w:rPr>
            <w:noProof/>
            <w:webHidden/>
          </w:rPr>
          <w:t>15</w:t>
        </w:r>
      </w:ins>
      <w:ins w:id="25" w:author="Author">
        <w:del w:id="26" w:author="VISTRA" w:date="2025-04-30T13:28:00Z" w16du:dateUtc="2025-04-30T18:28:00Z">
          <w:r w:rsidR="00421666" w:rsidDel="000B33C5">
            <w:rPr>
              <w:noProof/>
              <w:webHidden/>
            </w:rPr>
            <w:delText>1</w:delText>
          </w:r>
        </w:del>
        <w:del w:id="27" w:author="VISTRA" w:date="2025-04-29T12:19:00Z" w16du:dateUtc="2025-04-29T17:19:00Z">
          <w:r w:rsidR="00421666" w:rsidDel="00646FF3">
            <w:rPr>
              <w:noProof/>
              <w:webHidden/>
            </w:rPr>
            <w:delText>4</w:delText>
          </w:r>
        </w:del>
      </w:ins>
      <w:del w:id="28" w:author="VISTRA" w:date="2025-04-30T13:28:00Z" w16du:dateUtc="2025-04-30T18:28:00Z">
        <w:r w:rsidR="00EB3FD2" w:rsidDel="000B33C5">
          <w:rPr>
            <w:noProof/>
            <w:webHidden/>
          </w:rPr>
          <w:delText>11</w:delText>
        </w:r>
      </w:del>
      <w:r w:rsidR="00961DCD">
        <w:rPr>
          <w:noProof/>
          <w:webHidden/>
        </w:rPr>
        <w:fldChar w:fldCharType="end"/>
      </w:r>
      <w:r>
        <w:rPr>
          <w:noProof/>
        </w:rPr>
        <w:fldChar w:fldCharType="end"/>
      </w:r>
    </w:p>
    <w:p w14:paraId="7295DB28" w14:textId="19BFECA6"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"_Toc155191497"</w:instrText>
      </w:r>
      <w:r>
        <w:fldChar w:fldCharType="separate"/>
      </w:r>
      <w:r w:rsidR="00961DCD" w:rsidRPr="00923606">
        <w:rPr>
          <w:rStyle w:val="Hyperlink"/>
          <w:noProof/>
        </w:rPr>
        <w:t>e.</w:t>
      </w:r>
      <w:r w:rsidR="00961DCD">
        <w:rPr>
          <w:rFonts w:asciiTheme="minorHAnsi" w:eastAsiaTheme="minorEastAsia" w:hAnsiTheme="minorHAnsi" w:cstheme="minorBidi"/>
          <w:noProof/>
          <w:sz w:val="22"/>
          <w:szCs w:val="22"/>
        </w:rPr>
        <w:tab/>
      </w:r>
      <w:r w:rsidR="00961DCD" w:rsidRPr="00923606">
        <w:rPr>
          <w:rStyle w:val="Hyperlink"/>
          <w:noProof/>
        </w:rPr>
        <w:t>Additional Data from the QSE Representing the ADER</w:t>
      </w:r>
      <w:r w:rsidR="00961DCD">
        <w:rPr>
          <w:noProof/>
          <w:webHidden/>
        </w:rPr>
        <w:tab/>
      </w:r>
      <w:r w:rsidR="00961DCD">
        <w:rPr>
          <w:noProof/>
          <w:webHidden/>
        </w:rPr>
        <w:fldChar w:fldCharType="begin"/>
      </w:r>
      <w:r w:rsidR="00961DCD">
        <w:rPr>
          <w:noProof/>
          <w:webHidden/>
        </w:rPr>
        <w:instrText xml:space="preserve"> PAGEREF _Toc155191497 \h </w:instrText>
      </w:r>
      <w:r w:rsidR="00961DCD">
        <w:rPr>
          <w:noProof/>
          <w:webHidden/>
        </w:rPr>
      </w:r>
      <w:r w:rsidR="00961DCD">
        <w:rPr>
          <w:noProof/>
          <w:webHidden/>
        </w:rPr>
        <w:fldChar w:fldCharType="separate"/>
      </w:r>
      <w:ins w:id="29" w:author="VISTRA" w:date="2025-04-30T13:28:00Z" w16du:dateUtc="2025-04-30T18:28:00Z">
        <w:r w:rsidR="000B33C5">
          <w:rPr>
            <w:noProof/>
            <w:webHidden/>
          </w:rPr>
          <w:t>21</w:t>
        </w:r>
      </w:ins>
      <w:ins w:id="30" w:author="Author">
        <w:del w:id="31" w:author="VISTRA" w:date="2025-04-30T13:28:00Z" w16du:dateUtc="2025-04-30T18:28:00Z">
          <w:r w:rsidR="00421666" w:rsidDel="000B33C5">
            <w:rPr>
              <w:noProof/>
              <w:webHidden/>
            </w:rPr>
            <w:delText>2</w:delText>
          </w:r>
        </w:del>
        <w:del w:id="32" w:author="VISTRA" w:date="2025-04-29T12:20:00Z" w16du:dateUtc="2025-04-29T17:20:00Z">
          <w:r w:rsidR="00421666" w:rsidDel="00AB108C">
            <w:rPr>
              <w:noProof/>
              <w:webHidden/>
            </w:rPr>
            <w:delText>2</w:delText>
          </w:r>
        </w:del>
      </w:ins>
      <w:del w:id="33" w:author="VISTRA" w:date="2025-04-30T13:28:00Z" w16du:dateUtc="2025-04-30T18:28:00Z">
        <w:r w:rsidR="00EB3FD2" w:rsidDel="000B33C5">
          <w:rPr>
            <w:noProof/>
            <w:webHidden/>
          </w:rPr>
          <w:delText>15</w:delText>
        </w:r>
      </w:del>
      <w:r w:rsidR="00961DCD">
        <w:rPr>
          <w:noProof/>
          <w:webHidden/>
        </w:rPr>
        <w:fldChar w:fldCharType="end"/>
      </w:r>
      <w:r>
        <w:rPr>
          <w:noProof/>
        </w:rPr>
        <w:fldChar w:fldCharType="end"/>
      </w:r>
    </w:p>
    <w:p w14:paraId="7A058C3B" w14:textId="0A640840"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"_Toc155191498"</w:instrText>
      </w:r>
      <w:r>
        <w:fldChar w:fldCharType="separate"/>
      </w:r>
      <w:r w:rsidR="00961DCD" w:rsidRPr="00923606">
        <w:rPr>
          <w:rStyle w:val="Hyperlink"/>
          <w:noProof/>
        </w:rPr>
        <w:t>f.</w:t>
      </w:r>
      <w:r w:rsidR="00961DCD">
        <w:rPr>
          <w:rFonts w:asciiTheme="minorHAnsi" w:eastAsiaTheme="minorEastAsia" w:hAnsiTheme="minorHAnsi" w:cstheme="minorBidi"/>
          <w:noProof/>
          <w:sz w:val="22"/>
          <w:szCs w:val="22"/>
        </w:rPr>
        <w:tab/>
      </w:r>
      <w:r w:rsidR="00961DCD" w:rsidRPr="00923606">
        <w:rPr>
          <w:rStyle w:val="Hyperlink"/>
          <w:noProof/>
        </w:rPr>
        <w:t>Procurement and Deployment</w:t>
      </w:r>
      <w:r w:rsidR="00961DCD">
        <w:rPr>
          <w:noProof/>
          <w:webHidden/>
        </w:rPr>
        <w:tab/>
      </w:r>
      <w:r w:rsidR="00961DCD">
        <w:rPr>
          <w:noProof/>
          <w:webHidden/>
        </w:rPr>
        <w:fldChar w:fldCharType="begin"/>
      </w:r>
      <w:r w:rsidR="00961DCD">
        <w:rPr>
          <w:noProof/>
          <w:webHidden/>
        </w:rPr>
        <w:instrText xml:space="preserve"> PAGEREF _Toc155191498 \h </w:instrText>
      </w:r>
      <w:r w:rsidR="00961DCD">
        <w:rPr>
          <w:noProof/>
          <w:webHidden/>
        </w:rPr>
      </w:r>
      <w:r w:rsidR="00961DCD">
        <w:rPr>
          <w:noProof/>
          <w:webHidden/>
        </w:rPr>
        <w:fldChar w:fldCharType="separate"/>
      </w:r>
      <w:ins w:id="34" w:author="VISTRA" w:date="2025-04-30T13:28:00Z" w16du:dateUtc="2025-04-30T18:28:00Z">
        <w:r w:rsidR="000B33C5">
          <w:rPr>
            <w:noProof/>
            <w:webHidden/>
          </w:rPr>
          <w:t>22</w:t>
        </w:r>
      </w:ins>
      <w:ins w:id="35" w:author="Author">
        <w:del w:id="36" w:author="VISTRA" w:date="2025-04-30T13:28:00Z" w16du:dateUtc="2025-04-30T18:28:00Z">
          <w:r w:rsidR="00421666" w:rsidDel="000B33C5">
            <w:rPr>
              <w:noProof/>
              <w:webHidden/>
            </w:rPr>
            <w:delText>22</w:delText>
          </w:r>
        </w:del>
      </w:ins>
      <w:del w:id="37" w:author="VISTRA" w:date="2025-04-30T13:28:00Z" w16du:dateUtc="2025-04-30T18:28:00Z">
        <w:r w:rsidR="00EB3FD2" w:rsidDel="000B33C5">
          <w:rPr>
            <w:noProof/>
            <w:webHidden/>
          </w:rPr>
          <w:delText>15</w:delText>
        </w:r>
      </w:del>
      <w:r w:rsidR="00961DCD">
        <w:rPr>
          <w:noProof/>
          <w:webHidden/>
        </w:rPr>
        <w:fldChar w:fldCharType="end"/>
      </w:r>
      <w:r>
        <w:rPr>
          <w:noProof/>
        </w:rPr>
        <w:fldChar w:fldCharType="end"/>
      </w:r>
    </w:p>
    <w:p w14:paraId="41E1B9A1" w14:textId="3E72FB6E"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"_Toc155191499"</w:instrText>
      </w:r>
      <w:r>
        <w:fldChar w:fldCharType="separate"/>
      </w:r>
      <w:r w:rsidR="00961DCD" w:rsidRPr="00923606">
        <w:rPr>
          <w:rStyle w:val="Hyperlink"/>
          <w:noProof/>
        </w:rPr>
        <w:t>g.</w:t>
      </w:r>
      <w:r w:rsidR="00961DCD">
        <w:rPr>
          <w:rFonts w:asciiTheme="minorHAnsi" w:eastAsiaTheme="minorEastAsia" w:hAnsiTheme="minorHAnsi" w:cstheme="minorBidi"/>
          <w:noProof/>
          <w:sz w:val="22"/>
          <w:szCs w:val="22"/>
        </w:rPr>
        <w:tab/>
      </w:r>
      <w:r w:rsidR="00961DCD" w:rsidRPr="00923606">
        <w:rPr>
          <w:rStyle w:val="Hyperlink"/>
          <w:noProof/>
        </w:rPr>
        <w:t>Performance Evaluation and Compliance Metrics</w:t>
      </w:r>
      <w:r w:rsidR="00961DCD">
        <w:rPr>
          <w:noProof/>
          <w:webHidden/>
        </w:rPr>
        <w:tab/>
      </w:r>
      <w:r w:rsidR="00961DCD">
        <w:rPr>
          <w:noProof/>
          <w:webHidden/>
        </w:rPr>
        <w:fldChar w:fldCharType="begin"/>
      </w:r>
      <w:r w:rsidR="00961DCD">
        <w:rPr>
          <w:noProof/>
          <w:webHidden/>
        </w:rPr>
        <w:instrText xml:space="preserve"> PAGEREF _Toc155191499 \h </w:instrText>
      </w:r>
      <w:r w:rsidR="00961DCD">
        <w:rPr>
          <w:noProof/>
          <w:webHidden/>
        </w:rPr>
      </w:r>
      <w:r w:rsidR="00961DCD">
        <w:rPr>
          <w:noProof/>
          <w:webHidden/>
        </w:rPr>
        <w:fldChar w:fldCharType="separate"/>
      </w:r>
      <w:ins w:id="38" w:author="VISTRA" w:date="2025-04-30T13:28:00Z" w16du:dateUtc="2025-04-30T18:28:00Z">
        <w:r w:rsidR="000B33C5">
          <w:rPr>
            <w:noProof/>
            <w:webHidden/>
          </w:rPr>
          <w:t>22</w:t>
        </w:r>
      </w:ins>
      <w:ins w:id="39" w:author="Author">
        <w:del w:id="40" w:author="VISTRA" w:date="2025-04-30T13:28:00Z" w16du:dateUtc="2025-04-30T18:28:00Z">
          <w:r w:rsidR="00421666" w:rsidDel="000B33C5">
            <w:rPr>
              <w:noProof/>
              <w:webHidden/>
            </w:rPr>
            <w:delText>2</w:delText>
          </w:r>
        </w:del>
        <w:del w:id="41" w:author="VISTRA" w:date="2025-04-29T12:20:00Z" w16du:dateUtc="2025-04-29T17:20:00Z">
          <w:r w:rsidR="00421666" w:rsidDel="00AB108C">
            <w:rPr>
              <w:noProof/>
              <w:webHidden/>
            </w:rPr>
            <w:delText>3</w:delText>
          </w:r>
        </w:del>
      </w:ins>
      <w:del w:id="42" w:author="VISTRA" w:date="2025-04-30T13:28:00Z" w16du:dateUtc="2025-04-30T18:28:00Z">
        <w:r w:rsidR="00EB3FD2" w:rsidDel="000B33C5">
          <w:rPr>
            <w:noProof/>
            <w:webHidden/>
          </w:rPr>
          <w:delText>15</w:delText>
        </w:r>
      </w:del>
      <w:r w:rsidR="00961DCD">
        <w:rPr>
          <w:noProof/>
          <w:webHidden/>
        </w:rPr>
        <w:fldChar w:fldCharType="end"/>
      </w:r>
      <w:r>
        <w:rPr>
          <w:noProof/>
        </w:rPr>
        <w:fldChar w:fldCharType="end"/>
      </w:r>
    </w:p>
    <w:p w14:paraId="0B9B3B9E" w14:textId="7D839B1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"_Toc155191500"</w:instrText>
      </w:r>
      <w:r>
        <w:fldChar w:fldCharType="separate"/>
      </w:r>
      <w:r w:rsidR="00961DCD" w:rsidRPr="00923606">
        <w:rPr>
          <w:rStyle w:val="Hyperlink"/>
          <w:noProof/>
        </w:rPr>
        <w:t>h.</w:t>
      </w:r>
      <w:r w:rsidR="00961DCD">
        <w:rPr>
          <w:rFonts w:asciiTheme="minorHAnsi" w:eastAsiaTheme="minorEastAsia" w:hAnsiTheme="minorHAnsi" w:cstheme="minorBidi"/>
          <w:noProof/>
          <w:sz w:val="22"/>
          <w:szCs w:val="22"/>
        </w:rPr>
        <w:tab/>
      </w:r>
      <w:r w:rsidR="00961DCD" w:rsidRPr="00923606">
        <w:rPr>
          <w:rStyle w:val="Hyperlink"/>
          <w:noProof/>
        </w:rPr>
        <w:t>Settlement and Cost Allocation</w:t>
      </w:r>
      <w:r w:rsidR="00961DCD">
        <w:rPr>
          <w:noProof/>
          <w:webHidden/>
        </w:rPr>
        <w:tab/>
      </w:r>
      <w:r w:rsidR="00961DCD">
        <w:rPr>
          <w:noProof/>
          <w:webHidden/>
        </w:rPr>
        <w:fldChar w:fldCharType="begin"/>
      </w:r>
      <w:r w:rsidR="00961DCD">
        <w:rPr>
          <w:noProof/>
          <w:webHidden/>
        </w:rPr>
        <w:instrText xml:space="preserve"> PAGEREF _Toc155191500 \h </w:instrText>
      </w:r>
      <w:r w:rsidR="00961DCD">
        <w:rPr>
          <w:noProof/>
          <w:webHidden/>
        </w:rPr>
      </w:r>
      <w:r w:rsidR="00961DCD">
        <w:rPr>
          <w:noProof/>
          <w:webHidden/>
        </w:rPr>
        <w:fldChar w:fldCharType="separate"/>
      </w:r>
      <w:ins w:id="43" w:author="VISTRA" w:date="2025-04-30T13:28:00Z" w16du:dateUtc="2025-04-30T18:28:00Z">
        <w:r w:rsidR="000B33C5">
          <w:rPr>
            <w:noProof/>
            <w:webHidden/>
          </w:rPr>
          <w:t>22</w:t>
        </w:r>
      </w:ins>
      <w:ins w:id="44" w:author="Author">
        <w:del w:id="45" w:author="VISTRA" w:date="2025-04-30T13:28:00Z" w16du:dateUtc="2025-04-30T18:28:00Z">
          <w:r w:rsidR="00421666" w:rsidDel="000B33C5">
            <w:rPr>
              <w:noProof/>
              <w:webHidden/>
            </w:rPr>
            <w:delText>2</w:delText>
          </w:r>
        </w:del>
        <w:del w:id="46" w:author="VISTRA" w:date="2025-04-29T12:20:00Z" w16du:dateUtc="2025-04-29T17:20:00Z">
          <w:r w:rsidR="00421666" w:rsidDel="00701BBD">
            <w:rPr>
              <w:noProof/>
              <w:webHidden/>
            </w:rPr>
            <w:delText>3</w:delText>
          </w:r>
        </w:del>
      </w:ins>
      <w:del w:id="47" w:author="VISTRA" w:date="2025-04-30T13:28:00Z" w16du:dateUtc="2025-04-30T18:28:00Z">
        <w:r w:rsidR="00EB3FD2" w:rsidDel="000B33C5">
          <w:rPr>
            <w:noProof/>
            <w:webHidden/>
          </w:rPr>
          <w:delText>16</w:delText>
        </w:r>
      </w:del>
      <w:r w:rsidR="00961DCD">
        <w:rPr>
          <w:noProof/>
          <w:webHidden/>
        </w:rPr>
        <w:fldChar w:fldCharType="end"/>
      </w:r>
      <w:r>
        <w:rPr>
          <w:noProof/>
        </w:rPr>
        <w:fldChar w:fldCharType="end"/>
      </w:r>
    </w:p>
    <w:p w14:paraId="5D4AE5FA" w14:textId="58D4CE42"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"_Toc155191501"</w:instrText>
      </w:r>
      <w:r>
        <w:fldChar w:fldCharType="separate"/>
      </w:r>
      <w:r w:rsidR="00961DCD" w:rsidRPr="00923606">
        <w:rPr>
          <w:rStyle w:val="Hyperlink"/>
          <w:rFonts w:eastAsia="Arial"/>
          <w:noProof/>
        </w:rPr>
        <w:t>i.</w:t>
      </w:r>
      <w:r w:rsidR="00961DCD">
        <w:rPr>
          <w:rFonts w:asciiTheme="minorHAnsi" w:eastAsiaTheme="minorEastAsia" w:hAnsiTheme="minorHAnsi" w:cstheme="minorBidi"/>
          <w:noProof/>
          <w:sz w:val="22"/>
          <w:szCs w:val="22"/>
        </w:rPr>
        <w:tab/>
      </w:r>
      <w:r w:rsidR="00961DCD" w:rsidRPr="00923606">
        <w:rPr>
          <w:rStyle w:val="Hyperlink"/>
          <w:noProof/>
        </w:rPr>
        <w:t>Evaluation and Analysis of Different ADER Participation Models for Phase 2</w:t>
      </w:r>
      <w:r w:rsidR="00961DCD">
        <w:rPr>
          <w:noProof/>
          <w:webHidden/>
        </w:rPr>
        <w:tab/>
      </w:r>
      <w:r w:rsidR="00961DCD">
        <w:rPr>
          <w:noProof/>
          <w:webHidden/>
        </w:rPr>
        <w:fldChar w:fldCharType="begin"/>
      </w:r>
      <w:r w:rsidR="00961DCD">
        <w:rPr>
          <w:noProof/>
          <w:webHidden/>
        </w:rPr>
        <w:instrText xml:space="preserve"> PAGEREF _Toc155191501 \h </w:instrText>
      </w:r>
      <w:r w:rsidR="00961DCD">
        <w:rPr>
          <w:noProof/>
          <w:webHidden/>
        </w:rPr>
      </w:r>
      <w:r w:rsidR="00961DCD">
        <w:rPr>
          <w:noProof/>
          <w:webHidden/>
        </w:rPr>
        <w:fldChar w:fldCharType="separate"/>
      </w:r>
      <w:ins w:id="48" w:author="VISTRA" w:date="2025-04-30T13:28:00Z" w16du:dateUtc="2025-04-30T18:28:00Z">
        <w:r w:rsidR="000B33C5">
          <w:rPr>
            <w:noProof/>
            <w:webHidden/>
          </w:rPr>
          <w:t>22</w:t>
        </w:r>
      </w:ins>
      <w:ins w:id="49" w:author="Author">
        <w:del w:id="50" w:author="VISTRA" w:date="2025-04-30T13:28:00Z" w16du:dateUtc="2025-04-30T18:28:00Z">
          <w:r w:rsidR="00421666" w:rsidDel="000B33C5">
            <w:rPr>
              <w:noProof/>
              <w:webHidden/>
            </w:rPr>
            <w:delText>23</w:delText>
          </w:r>
        </w:del>
      </w:ins>
      <w:del w:id="51" w:author="VISTRA" w:date="2025-04-30T13:28:00Z" w16du:dateUtc="2025-04-30T18:28:00Z">
        <w:r w:rsidR="00EB3FD2" w:rsidDel="000B33C5">
          <w:rPr>
            <w:noProof/>
            <w:webHidden/>
          </w:rPr>
          <w:delText>16</w:delText>
        </w:r>
      </w:del>
      <w:r w:rsidR="00961DCD">
        <w:rPr>
          <w:noProof/>
          <w:webHidden/>
        </w:rPr>
        <w:fldChar w:fldCharType="end"/>
      </w:r>
      <w:r>
        <w:rPr>
          <w:noProof/>
        </w:rPr>
        <w:fldChar w:fldCharType="end"/>
      </w:r>
    </w:p>
    <w:p w14:paraId="1D658FE6" w14:textId="61D351A3"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"_Toc155191502"</w:instrText>
      </w:r>
      <w:r>
        <w:fldChar w:fldCharType="separate"/>
      </w:r>
      <w:r w:rsidR="00961DCD" w:rsidRPr="00923606">
        <w:rPr>
          <w:rStyle w:val="Hyperlink"/>
          <w:noProof/>
        </w:rPr>
        <w:t>j.</w:t>
      </w:r>
      <w:r w:rsidR="00961DCD">
        <w:rPr>
          <w:rFonts w:asciiTheme="minorHAnsi" w:eastAsiaTheme="minorEastAsia" w:hAnsiTheme="minorHAnsi" w:cstheme="minorBidi"/>
          <w:noProof/>
          <w:sz w:val="22"/>
          <w:szCs w:val="22"/>
        </w:rPr>
        <w:tab/>
      </w:r>
      <w:r w:rsidR="00961DCD" w:rsidRPr="00923606">
        <w:rPr>
          <w:rStyle w:val="Hyperlink"/>
          <w:noProof/>
        </w:rPr>
        <w:t>Program Costs</w:t>
      </w:r>
      <w:r w:rsidR="00961DCD">
        <w:rPr>
          <w:noProof/>
          <w:webHidden/>
        </w:rPr>
        <w:tab/>
      </w:r>
      <w:r w:rsidR="00961DCD">
        <w:rPr>
          <w:noProof/>
          <w:webHidden/>
        </w:rPr>
        <w:fldChar w:fldCharType="begin"/>
      </w:r>
      <w:r w:rsidR="00961DCD">
        <w:rPr>
          <w:noProof/>
          <w:webHidden/>
        </w:rPr>
        <w:instrText xml:space="preserve"> PAGEREF _Toc155191502 \h </w:instrText>
      </w:r>
      <w:r w:rsidR="00961DCD">
        <w:rPr>
          <w:noProof/>
          <w:webHidden/>
        </w:rPr>
      </w:r>
      <w:r w:rsidR="00961DCD">
        <w:rPr>
          <w:noProof/>
          <w:webHidden/>
        </w:rPr>
        <w:fldChar w:fldCharType="separate"/>
      </w:r>
      <w:ins w:id="52" w:author="VISTRA" w:date="2025-04-30T13:28:00Z" w16du:dateUtc="2025-04-30T18:28:00Z">
        <w:r w:rsidR="000B33C5">
          <w:rPr>
            <w:noProof/>
            <w:webHidden/>
          </w:rPr>
          <w:t>23</w:t>
        </w:r>
      </w:ins>
      <w:ins w:id="53" w:author="Author">
        <w:del w:id="54" w:author="VISTRA" w:date="2025-04-30T13:28:00Z" w16du:dateUtc="2025-04-30T18:28:00Z">
          <w:r w:rsidR="00421666" w:rsidDel="000B33C5">
            <w:rPr>
              <w:noProof/>
              <w:webHidden/>
            </w:rPr>
            <w:delText>2</w:delText>
          </w:r>
        </w:del>
        <w:del w:id="55" w:author="VISTRA" w:date="2025-04-29T12:21:00Z" w16du:dateUtc="2025-04-29T17:21:00Z">
          <w:r w:rsidR="00421666" w:rsidDel="00701BBD">
            <w:rPr>
              <w:noProof/>
              <w:webHidden/>
            </w:rPr>
            <w:delText>4</w:delText>
          </w:r>
        </w:del>
      </w:ins>
      <w:del w:id="56" w:author="VISTRA" w:date="2025-04-30T13:28:00Z" w16du:dateUtc="2025-04-30T18:28:00Z">
        <w:r w:rsidR="00EB3FD2" w:rsidDel="000B33C5">
          <w:rPr>
            <w:noProof/>
            <w:webHidden/>
          </w:rPr>
          <w:delText>17</w:delText>
        </w:r>
      </w:del>
      <w:r w:rsidR="00961DCD">
        <w:rPr>
          <w:noProof/>
          <w:webHidden/>
        </w:rPr>
        <w:fldChar w:fldCharType="end"/>
      </w:r>
      <w:r>
        <w:rPr>
          <w:noProof/>
        </w:rPr>
        <w:fldChar w:fldCharType="end"/>
      </w:r>
    </w:p>
    <w:p w14:paraId="5C4E297E" w14:textId="4256BDB0"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"_Toc155191503"</w:instrText>
      </w:r>
      <w:r>
        <w:fldChar w:fldCharType="separate"/>
      </w:r>
      <w:r w:rsidR="00961DCD" w:rsidRPr="00923606">
        <w:rPr>
          <w:rStyle w:val="Hyperlink"/>
          <w:noProof/>
        </w:rPr>
        <w:t>k.</w:t>
      </w:r>
      <w:r w:rsidR="00961DCD">
        <w:rPr>
          <w:rFonts w:asciiTheme="minorHAnsi" w:eastAsiaTheme="minorEastAsia" w:hAnsiTheme="minorHAnsi" w:cstheme="minorBidi"/>
          <w:noProof/>
          <w:sz w:val="22"/>
          <w:szCs w:val="22"/>
        </w:rPr>
        <w:tab/>
      </w:r>
      <w:r w:rsidR="00961DCD" w:rsidRPr="00923606">
        <w:rPr>
          <w:rStyle w:val="Hyperlink"/>
          <w:noProof/>
        </w:rPr>
        <w:t>Reports</w:t>
      </w:r>
      <w:r w:rsidR="00961DCD">
        <w:rPr>
          <w:noProof/>
          <w:webHidden/>
        </w:rPr>
        <w:tab/>
      </w:r>
      <w:r w:rsidR="00961DCD">
        <w:rPr>
          <w:noProof/>
          <w:webHidden/>
        </w:rPr>
        <w:fldChar w:fldCharType="begin"/>
      </w:r>
      <w:r w:rsidR="00961DCD">
        <w:rPr>
          <w:noProof/>
          <w:webHidden/>
        </w:rPr>
        <w:instrText xml:space="preserve"> PAGEREF _Toc155191503 \h </w:instrText>
      </w:r>
      <w:r w:rsidR="00961DCD">
        <w:rPr>
          <w:noProof/>
          <w:webHidden/>
        </w:rPr>
      </w:r>
      <w:r w:rsidR="00961DCD">
        <w:rPr>
          <w:noProof/>
          <w:webHidden/>
        </w:rPr>
        <w:fldChar w:fldCharType="separate"/>
      </w:r>
      <w:ins w:id="57" w:author="VISTRA" w:date="2025-04-30T13:28:00Z" w16du:dateUtc="2025-04-30T18:28:00Z">
        <w:r w:rsidR="000B33C5">
          <w:rPr>
            <w:noProof/>
            <w:webHidden/>
          </w:rPr>
          <w:t>23</w:t>
        </w:r>
      </w:ins>
      <w:ins w:id="58" w:author="Author">
        <w:del w:id="59" w:author="VISTRA" w:date="2025-04-30T13:28:00Z" w16du:dateUtc="2025-04-30T18:28:00Z">
          <w:r w:rsidR="00421666" w:rsidDel="000B33C5">
            <w:rPr>
              <w:noProof/>
              <w:webHidden/>
            </w:rPr>
            <w:delText>24</w:delText>
          </w:r>
        </w:del>
      </w:ins>
      <w:del w:id="60" w:author="VISTRA" w:date="2025-04-30T13:28:00Z" w16du:dateUtc="2025-04-30T18:28:00Z">
        <w:r w:rsidR="00EB3FD2" w:rsidDel="000B33C5">
          <w:rPr>
            <w:noProof/>
            <w:webHidden/>
          </w:rPr>
          <w:delText>17</w:delText>
        </w:r>
      </w:del>
      <w:r w:rsidR="00961DCD">
        <w:rPr>
          <w:noProof/>
          <w:webHidden/>
        </w:rPr>
        <w:fldChar w:fldCharType="end"/>
      </w:r>
      <w:r>
        <w:rPr>
          <w:noProof/>
        </w:rPr>
        <w:fldChar w:fldCharType="end"/>
      </w:r>
    </w:p>
    <w:p w14:paraId="3D9AB6CB" w14:textId="6C6A21A4"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"_Toc155191504"</w:instrText>
      </w:r>
      <w:r>
        <w:fldChar w:fldCharType="separate"/>
      </w:r>
      <w:r w:rsidR="00961DCD" w:rsidRPr="00923606">
        <w:rPr>
          <w:rStyle w:val="Hyperlink"/>
          <w:noProof/>
        </w:rPr>
        <w:t>l.</w:t>
      </w:r>
      <w:r w:rsidR="00961DCD">
        <w:rPr>
          <w:rFonts w:asciiTheme="minorHAnsi" w:eastAsiaTheme="minorEastAsia" w:hAnsiTheme="minorHAnsi" w:cstheme="minorBidi"/>
          <w:noProof/>
          <w:sz w:val="22"/>
          <w:szCs w:val="22"/>
        </w:rPr>
        <w:tab/>
      </w:r>
      <w:r w:rsidR="00961DCD" w:rsidRPr="00923606">
        <w:rPr>
          <w:rStyle w:val="Hyperlink"/>
          <w:noProof/>
        </w:rPr>
        <w:t>Construction</w:t>
      </w:r>
      <w:r w:rsidR="00961DCD">
        <w:rPr>
          <w:noProof/>
          <w:webHidden/>
        </w:rPr>
        <w:tab/>
      </w:r>
      <w:r w:rsidR="00961DCD">
        <w:rPr>
          <w:noProof/>
          <w:webHidden/>
        </w:rPr>
        <w:fldChar w:fldCharType="begin"/>
      </w:r>
      <w:r w:rsidR="00961DCD">
        <w:rPr>
          <w:noProof/>
          <w:webHidden/>
        </w:rPr>
        <w:instrText xml:space="preserve"> PAGEREF _Toc155191504 \h </w:instrText>
      </w:r>
      <w:r w:rsidR="00961DCD">
        <w:rPr>
          <w:noProof/>
          <w:webHidden/>
        </w:rPr>
      </w:r>
      <w:r w:rsidR="00961DCD">
        <w:rPr>
          <w:noProof/>
          <w:webHidden/>
        </w:rPr>
        <w:fldChar w:fldCharType="separate"/>
      </w:r>
      <w:ins w:id="61" w:author="VISTRA" w:date="2025-04-30T13:28:00Z" w16du:dateUtc="2025-04-30T18:28:00Z">
        <w:r w:rsidR="000B33C5">
          <w:rPr>
            <w:noProof/>
            <w:webHidden/>
          </w:rPr>
          <w:t>24</w:t>
        </w:r>
      </w:ins>
      <w:ins w:id="62" w:author="Author">
        <w:del w:id="63" w:author="VISTRA" w:date="2025-04-30T13:28:00Z" w16du:dateUtc="2025-04-30T18:28:00Z">
          <w:r w:rsidR="00421666" w:rsidDel="000B33C5">
            <w:rPr>
              <w:noProof/>
              <w:webHidden/>
            </w:rPr>
            <w:delText>24</w:delText>
          </w:r>
        </w:del>
      </w:ins>
      <w:del w:id="64" w:author="VISTRA" w:date="2025-04-30T13:28:00Z" w16du:dateUtc="2025-04-30T18:28:00Z">
        <w:r w:rsidR="00EB3FD2" w:rsidDel="000B33C5">
          <w:rPr>
            <w:noProof/>
            <w:webHidden/>
          </w:rPr>
          <w:delText>17</w:delText>
        </w:r>
      </w:del>
      <w:r w:rsidR="00961DCD">
        <w:rPr>
          <w:noProof/>
          <w:webHidden/>
        </w:rPr>
        <w:fldChar w:fldCharType="end"/>
      </w:r>
      <w:r>
        <w:rPr>
          <w:noProof/>
        </w:rPr>
        <w:fldChar w:fldCharType="end"/>
      </w:r>
    </w:p>
    <w:p w14:paraId="7363526C" w14:textId="202F6A34"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"_Toc155191505"</w:instrText>
      </w:r>
      <w:r>
        <w:fldChar w:fldCharType="separate"/>
      </w:r>
      <w:r w:rsidR="00961DCD" w:rsidRPr="00923606">
        <w:rPr>
          <w:rStyle w:val="Hyperlink"/>
          <w:noProof/>
        </w:rPr>
        <w:t>Appendix A</w:t>
      </w:r>
      <w:r w:rsidR="00961DCD">
        <w:rPr>
          <w:noProof/>
          <w:webHidden/>
        </w:rPr>
        <w:tab/>
      </w:r>
      <w:r w:rsidR="00961DCD">
        <w:rPr>
          <w:noProof/>
          <w:webHidden/>
        </w:rPr>
        <w:fldChar w:fldCharType="begin"/>
      </w:r>
      <w:r w:rsidR="00961DCD">
        <w:rPr>
          <w:noProof/>
          <w:webHidden/>
        </w:rPr>
        <w:instrText xml:space="preserve"> PAGEREF _Toc155191505 \h </w:instrText>
      </w:r>
      <w:r w:rsidR="00961DCD">
        <w:rPr>
          <w:noProof/>
          <w:webHidden/>
        </w:rPr>
      </w:r>
      <w:r w:rsidR="00961DCD">
        <w:rPr>
          <w:noProof/>
          <w:webHidden/>
        </w:rPr>
        <w:fldChar w:fldCharType="separate"/>
      </w:r>
      <w:ins w:id="65" w:author="VISTRA" w:date="2025-04-30T13:28:00Z" w16du:dateUtc="2025-04-30T18:28:00Z">
        <w:r w:rsidR="000B33C5">
          <w:rPr>
            <w:noProof/>
            <w:webHidden/>
          </w:rPr>
          <w:t>25</w:t>
        </w:r>
      </w:ins>
      <w:ins w:id="66" w:author="Author">
        <w:del w:id="67" w:author="VISTRA" w:date="2025-04-30T13:28:00Z" w16du:dateUtc="2025-04-30T18:28:00Z">
          <w:r w:rsidR="00421666" w:rsidDel="000B33C5">
            <w:rPr>
              <w:noProof/>
              <w:webHidden/>
            </w:rPr>
            <w:delText>2</w:delText>
          </w:r>
        </w:del>
        <w:del w:id="68" w:author="VISTRA" w:date="2025-04-29T12:21:00Z" w16du:dateUtc="2025-04-29T17:21:00Z">
          <w:r w:rsidR="00421666" w:rsidDel="00B2499A">
            <w:rPr>
              <w:noProof/>
              <w:webHidden/>
            </w:rPr>
            <w:delText>6</w:delText>
          </w:r>
        </w:del>
      </w:ins>
      <w:del w:id="69" w:author="VISTRA" w:date="2025-04-30T13:28:00Z" w16du:dateUtc="2025-04-30T18:28:00Z">
        <w:r w:rsidR="00EB3FD2" w:rsidDel="000B33C5">
          <w:rPr>
            <w:noProof/>
            <w:webHidden/>
          </w:rPr>
          <w:delText>18</w:delText>
        </w:r>
      </w:del>
      <w:r w:rsidR="00961DCD">
        <w:rPr>
          <w:noProof/>
          <w:webHidden/>
        </w:rPr>
        <w:fldChar w:fldCharType="end"/>
      </w:r>
      <w:r>
        <w:rPr>
          <w:noProof/>
        </w:rPr>
        <w:fldChar w:fldCharType="end"/>
      </w:r>
    </w:p>
    <w:p w14:paraId="445E00C8" w14:textId="58AE8877" w:rsidR="00961DCD" w:rsidRDefault="002761EA" w:rsidP="00961DCD">
      <w:pPr>
        <w:pStyle w:val="TOC1"/>
        <w:rPr>
          <w:ins w:id="70" w:author="VISTRA" w:date="2025-04-09T16:07:00Z" w16du:dateUtc="2025-04-09T21:07:00Z"/>
          <w:noProof/>
        </w:rPr>
      </w:pPr>
      <w:r>
        <w:fldChar w:fldCharType="begin"/>
      </w:r>
      <w:r>
        <w:instrText>HYPERLINK \l "_Toc155191506"</w:instrText>
      </w:r>
      <w:r>
        <w:fldChar w:fldCharType="separate"/>
      </w:r>
      <w:r w:rsidR="00961DCD" w:rsidRPr="00923606">
        <w:rPr>
          <w:rStyle w:val="Hyperlink"/>
          <w:noProof/>
        </w:rPr>
        <w:t>Appendix B</w:t>
      </w:r>
      <w:r w:rsidR="00961DCD">
        <w:rPr>
          <w:noProof/>
          <w:webHidden/>
        </w:rPr>
        <w:tab/>
      </w:r>
      <w:r w:rsidR="00961DCD">
        <w:rPr>
          <w:noProof/>
          <w:webHidden/>
        </w:rPr>
        <w:fldChar w:fldCharType="begin"/>
      </w:r>
      <w:r w:rsidR="00961DCD">
        <w:rPr>
          <w:noProof/>
          <w:webHidden/>
        </w:rPr>
        <w:instrText xml:space="preserve"> PAGEREF _Toc155191506 \h </w:instrText>
      </w:r>
      <w:r w:rsidR="00961DCD">
        <w:rPr>
          <w:noProof/>
          <w:webHidden/>
        </w:rPr>
      </w:r>
      <w:r w:rsidR="00961DCD">
        <w:rPr>
          <w:noProof/>
          <w:webHidden/>
        </w:rPr>
        <w:fldChar w:fldCharType="separate"/>
      </w:r>
      <w:ins w:id="71" w:author="VISTRA" w:date="2025-04-30T13:28:00Z" w16du:dateUtc="2025-04-30T18:28:00Z">
        <w:r w:rsidR="000B33C5">
          <w:rPr>
            <w:noProof/>
            <w:webHidden/>
          </w:rPr>
          <w:t>26</w:t>
        </w:r>
      </w:ins>
      <w:ins w:id="72" w:author="Author">
        <w:del w:id="73" w:author="VISTRA" w:date="2025-04-30T13:28:00Z" w16du:dateUtc="2025-04-30T18:28:00Z">
          <w:r w:rsidR="00421666" w:rsidDel="000B33C5">
            <w:rPr>
              <w:noProof/>
              <w:webHidden/>
            </w:rPr>
            <w:delText>2</w:delText>
          </w:r>
        </w:del>
        <w:del w:id="74" w:author="VISTRA" w:date="2025-04-29T12:21:00Z" w16du:dateUtc="2025-04-29T17:21:00Z">
          <w:r w:rsidR="00421666" w:rsidDel="00B2499A">
            <w:rPr>
              <w:noProof/>
              <w:webHidden/>
            </w:rPr>
            <w:delText>7</w:delText>
          </w:r>
        </w:del>
      </w:ins>
      <w:del w:id="75" w:author="VISTRA" w:date="2025-04-30T13:28:00Z" w16du:dateUtc="2025-04-30T18:28:00Z">
        <w:r w:rsidR="00EB3FD2" w:rsidDel="000B33C5">
          <w:rPr>
            <w:noProof/>
            <w:webHidden/>
          </w:rPr>
          <w:delText>19</w:delText>
        </w:r>
      </w:del>
      <w:r w:rsidR="00961DCD">
        <w:rPr>
          <w:noProof/>
          <w:webHidden/>
        </w:rPr>
        <w:fldChar w:fldCharType="end"/>
      </w:r>
      <w:r>
        <w:rPr>
          <w:noProof/>
        </w:rPr>
        <w:fldChar w:fldCharType="end"/>
      </w:r>
    </w:p>
    <w:p w14:paraId="3214C4A0" w14:textId="677DC663" w:rsidR="002D694B" w:rsidRDefault="002D694B" w:rsidP="002D694B">
      <w:pPr>
        <w:pStyle w:val="TOC1"/>
        <w:rPr>
          <w:ins w:id="76" w:author="VISTRA" w:date="2025-04-09T16:08:00Z" w16du:dateUtc="2025-04-09T21:08:00Z"/>
          <w:noProof/>
        </w:rPr>
      </w:pPr>
      <w:ins w:id="77" w:author="VISTRA" w:date="2025-04-09T16:08:00Z" w16du:dateUtc="2025-04-09T21:08:00Z">
        <w:r w:rsidRPr="002D694B">
          <w:rPr>
            <w:rPrChange w:id="78" w:author="VISTRA" w:date="2025-04-09T16:08:00Z" w16du:dateUtc="2025-04-09T21:08:00Z">
              <w:rPr>
                <w:rStyle w:val="Hyperlink"/>
                <w:noProof/>
              </w:rPr>
            </w:rPrChange>
          </w:rPr>
          <w:t>Appendix C</w:t>
        </w:r>
        <w:r>
          <w:rPr>
            <w:noProof/>
            <w:webHidden/>
          </w:rPr>
          <w:tab/>
        </w:r>
      </w:ins>
      <w:ins w:id="79" w:author="VISTRA" w:date="2025-04-29T12:22:00Z" w16du:dateUtc="2025-04-29T17:22:00Z">
        <w:r w:rsidR="00934601">
          <w:rPr>
            <w:noProof/>
            <w:webHidden/>
          </w:rPr>
          <w:t>2</w:t>
        </w:r>
      </w:ins>
      <w:ins w:id="80" w:author="VISTRA" w:date="2025-04-29T12:21:00Z" w16du:dateUtc="2025-04-29T17:21:00Z">
        <w:r w:rsidR="00B2499A">
          <w:rPr>
            <w:noProof/>
            <w:webHidden/>
          </w:rPr>
          <w:t>8</w:t>
        </w:r>
      </w:ins>
    </w:p>
    <w:p w14:paraId="342FBCBF" w14:textId="53544807" w:rsidR="002D694B" w:rsidRPr="002D694B" w:rsidRDefault="002D694B">
      <w:pPr>
        <w:rPr>
          <w:rFonts w:eastAsiaTheme="minorEastAsia"/>
          <w:rPrChange w:id="81" w:author="VISTRA" w:date="2025-04-09T16:07:00Z" w16du:dateUtc="2025-04-09T21:07:00Z">
            <w:rPr>
              <w:rFonts w:asciiTheme="minorHAnsi" w:eastAsiaTheme="minorEastAsia" w:hAnsiTheme="minorHAnsi" w:cstheme="minorBidi"/>
              <w:noProof/>
              <w:sz w:val="22"/>
              <w:szCs w:val="22"/>
            </w:rPr>
          </w:rPrChange>
        </w:rPr>
        <w:pPrChange w:id="82" w:author="VISTRA" w:date="2025-04-09T16:07:00Z" w16du:dateUtc="2025-04-09T21:07:00Z">
          <w:pPr>
            <w:pStyle w:val="TOC1"/>
          </w:pPr>
        </w:pPrChange>
      </w:pPr>
    </w:p>
    <w:p w14:paraId="3F1181F5" w14:textId="1A1A4A78" w:rsidR="00DF3CF2" w:rsidRPr="00E8689F" w:rsidRDefault="000620DA" w:rsidP="00F5763A">
      <w:pPr>
        <w:rPr>
          <w:rFonts w:ascii="Arial" w:hAnsi="Arial"/>
          <w:color w:val="5B6770"/>
          <w:sz w:val="20"/>
        </w:rPr>
      </w:pPr>
      <w:r w:rsidRPr="00047CAC">
        <w:rPr>
          <w:rFonts w:ascii="Arial" w:hAnsi="Arial"/>
          <w:b/>
          <w:color w:val="767171"/>
          <w:sz w:val="20"/>
          <w:shd w:val="clear" w:color="auto" w:fill="E6E6E6"/>
        </w:rPr>
        <w:fldChar w:fldCharType="end"/>
      </w:r>
    </w:p>
    <w:p w14:paraId="1DB3799C" w14:textId="77777777" w:rsidR="00CF070B" w:rsidRPr="009844E5" w:rsidRDefault="009118B1">
      <w:pPr>
        <w:rPr>
          <w:color w:val="5B6770"/>
        </w:rPr>
      </w:pPr>
      <w:r w:rsidRPr="009844E5">
        <w:rPr>
          <w:color w:val="5B6770"/>
        </w:rPr>
        <w:t xml:space="preserve"> </w:t>
      </w:r>
    </w:p>
    <w:p w14:paraId="094D14D7" w14:textId="77777777" w:rsidR="0078768B" w:rsidRPr="00E8689F" w:rsidRDefault="008563EA" w:rsidP="00902F86">
      <w:pPr>
        <w:pStyle w:val="Heading1"/>
        <w:numPr>
          <w:ilvl w:val="0"/>
          <w:numId w:val="6"/>
        </w:numPr>
        <w:ind w:left="360"/>
        <w:rPr>
          <w:color w:val="00AEC7"/>
        </w:rPr>
      </w:pPr>
      <w:r w:rsidRPr="6AF95340">
        <w:rPr>
          <w:color w:val="5B6770"/>
        </w:rPr>
        <w:br w:type="page"/>
      </w:r>
      <w:bookmarkStart w:id="83" w:name="_Toc152570578"/>
      <w:bookmarkStart w:id="84" w:name="_Toc155191488"/>
      <w:r w:rsidR="3FCA2CC2" w:rsidRPr="6AF95340">
        <w:rPr>
          <w:color w:val="00AEC7"/>
        </w:rPr>
        <w:lastRenderedPageBreak/>
        <w:t>Introduction</w:t>
      </w:r>
      <w:bookmarkEnd w:id="83"/>
      <w:bookmarkEnd w:id="84"/>
    </w:p>
    <w:p w14:paraId="6D25344D" w14:textId="5B7C8993" w:rsidR="0036387C" w:rsidRDefault="0036387C" w:rsidP="00DA1AD6">
      <w:pPr>
        <w:rPr>
          <w:rFonts w:ascii="Arial" w:hAnsi="Arial" w:cs="Arial"/>
          <w:color w:val="5B6770"/>
          <w:sz w:val="20"/>
          <w:szCs w:val="20"/>
        </w:rPr>
      </w:pPr>
    </w:p>
    <w:p w14:paraId="61A3C37C" w14:textId="145EE674" w:rsidR="00EB3CEB" w:rsidRDefault="05CF5F9F" w:rsidP="00EB3CEB">
      <w:pPr>
        <w:rPr>
          <w:rFonts w:ascii="Arial" w:hAnsi="Arial" w:cs="Arial"/>
          <w:sz w:val="20"/>
          <w:szCs w:val="20"/>
        </w:rPr>
      </w:pPr>
      <w:r w:rsidRPr="4A9F91F7">
        <w:rPr>
          <w:rFonts w:ascii="Arial" w:hAnsi="Arial" w:cs="Arial"/>
          <w:sz w:val="20"/>
          <w:szCs w:val="20"/>
        </w:rPr>
        <w:t>On October 18, 2022, a</w:t>
      </w:r>
      <w:r w:rsidR="02013295" w:rsidRPr="4A9F91F7">
        <w:rPr>
          <w:rFonts w:ascii="Arial" w:hAnsi="Arial" w:cs="Arial"/>
          <w:sz w:val="20"/>
          <w:szCs w:val="20"/>
        </w:rPr>
        <w:t xml:space="preserve">s authorized by </w:t>
      </w:r>
      <w:proofErr w:type="gramStart"/>
      <w:r w:rsidR="4E366F0A" w:rsidRPr="4A9F91F7">
        <w:rPr>
          <w:rFonts w:ascii="Arial" w:hAnsi="Arial" w:cs="Arial"/>
          <w:sz w:val="20"/>
          <w:szCs w:val="20"/>
        </w:rPr>
        <w:t>16</w:t>
      </w:r>
      <w:proofErr w:type="gramEnd"/>
      <w:r w:rsidR="4E366F0A" w:rsidRPr="4A9F91F7">
        <w:rPr>
          <w:rFonts w:ascii="Arial" w:hAnsi="Arial" w:cs="Arial"/>
          <w:sz w:val="20"/>
          <w:szCs w:val="20"/>
        </w:rPr>
        <w:t xml:space="preserve"> Texas Administrative Code </w:t>
      </w:r>
      <w:r w:rsidR="480D5645" w:rsidRPr="4A9F91F7">
        <w:rPr>
          <w:rFonts w:ascii="Arial" w:hAnsi="Arial" w:cs="Arial"/>
          <w:sz w:val="20"/>
          <w:szCs w:val="20"/>
        </w:rPr>
        <w:t xml:space="preserve">(TAC) </w:t>
      </w:r>
      <w:r w:rsidR="4E366F0A" w:rsidRPr="4A9F91F7">
        <w:rPr>
          <w:rFonts w:ascii="Arial" w:hAnsi="Arial" w:cs="Arial"/>
          <w:sz w:val="20"/>
          <w:szCs w:val="20"/>
        </w:rPr>
        <w:t>§</w:t>
      </w:r>
      <w:r w:rsidR="02013295" w:rsidRPr="4A9F91F7">
        <w:rPr>
          <w:rFonts w:ascii="Arial" w:hAnsi="Arial" w:cs="Arial"/>
          <w:sz w:val="20"/>
          <w:szCs w:val="20"/>
        </w:rPr>
        <w:t xml:space="preserve"> 25.361(k), </w:t>
      </w:r>
      <w:r w:rsidR="255ED6E0" w:rsidRPr="4A9F91F7">
        <w:rPr>
          <w:rFonts w:ascii="Arial" w:hAnsi="Arial" w:cs="Arial"/>
          <w:sz w:val="20"/>
          <w:szCs w:val="20"/>
        </w:rPr>
        <w:t>and as directed by the Public Utility Commission of Texas</w:t>
      </w:r>
      <w:r w:rsidR="4284D8D6" w:rsidRPr="4A9F91F7">
        <w:rPr>
          <w:rFonts w:ascii="Arial" w:hAnsi="Arial" w:cs="Arial"/>
          <w:sz w:val="20"/>
          <w:szCs w:val="20"/>
        </w:rPr>
        <w:t xml:space="preserve"> (PUCT</w:t>
      </w:r>
      <w:r w:rsidR="02013295" w:rsidRPr="4A9F91F7">
        <w:rPr>
          <w:rFonts w:ascii="Arial" w:hAnsi="Arial" w:cs="Arial"/>
          <w:sz w:val="20"/>
          <w:szCs w:val="20"/>
        </w:rPr>
        <w:t>), the ERCOT Board of Directors (Board) establishe</w:t>
      </w:r>
      <w:r w:rsidR="69587A24" w:rsidRPr="4A9F91F7">
        <w:rPr>
          <w:rFonts w:ascii="Arial" w:hAnsi="Arial" w:cs="Arial"/>
          <w:sz w:val="20"/>
          <w:szCs w:val="20"/>
        </w:rPr>
        <w:t>d</w:t>
      </w:r>
      <w:r w:rsidR="02013295" w:rsidRPr="4A9F91F7">
        <w:rPr>
          <w:rFonts w:ascii="Arial" w:hAnsi="Arial" w:cs="Arial"/>
          <w:sz w:val="20"/>
          <w:szCs w:val="20"/>
        </w:rPr>
        <w:t xml:space="preserve"> a </w:t>
      </w:r>
      <w:r w:rsidR="236123C1" w:rsidRPr="4A9F91F7">
        <w:rPr>
          <w:rFonts w:ascii="Arial" w:hAnsi="Arial" w:cs="Arial"/>
          <w:sz w:val="20"/>
          <w:szCs w:val="20"/>
        </w:rPr>
        <w:t>p</w:t>
      </w:r>
      <w:r w:rsidR="715838E0" w:rsidRPr="4A9F91F7">
        <w:rPr>
          <w:rFonts w:ascii="Arial" w:hAnsi="Arial" w:cs="Arial"/>
          <w:sz w:val="20"/>
          <w:szCs w:val="20"/>
        </w:rPr>
        <w:t>ilot</w:t>
      </w:r>
      <w:r w:rsidR="02013295" w:rsidRPr="4A9F91F7">
        <w:rPr>
          <w:rFonts w:ascii="Arial" w:hAnsi="Arial" w:cs="Arial"/>
          <w:sz w:val="20"/>
          <w:szCs w:val="20"/>
        </w:rPr>
        <w:t xml:space="preserve"> </w:t>
      </w:r>
      <w:r w:rsidR="236123C1" w:rsidRPr="4A9F91F7">
        <w:rPr>
          <w:rFonts w:ascii="Arial" w:hAnsi="Arial" w:cs="Arial"/>
          <w:sz w:val="20"/>
          <w:szCs w:val="20"/>
        </w:rPr>
        <w:t>p</w:t>
      </w:r>
      <w:r w:rsidR="02013295" w:rsidRPr="4A9F91F7">
        <w:rPr>
          <w:rFonts w:ascii="Arial" w:hAnsi="Arial" w:cs="Arial"/>
          <w:sz w:val="20"/>
          <w:szCs w:val="20"/>
        </w:rPr>
        <w:t>roject to evaluate the participation of Aggregate Distributed Energy Resource</w:t>
      </w:r>
      <w:r w:rsidR="55DF0B44" w:rsidRPr="4A9F91F7">
        <w:rPr>
          <w:rFonts w:ascii="Arial" w:hAnsi="Arial" w:cs="Arial"/>
          <w:sz w:val="20"/>
          <w:szCs w:val="20"/>
        </w:rPr>
        <w:t>s</w:t>
      </w:r>
      <w:r w:rsidR="02013295" w:rsidRPr="4A9F91F7">
        <w:rPr>
          <w:rFonts w:ascii="Arial" w:hAnsi="Arial" w:cs="Arial"/>
          <w:sz w:val="20"/>
          <w:szCs w:val="20"/>
        </w:rPr>
        <w:t xml:space="preserve"> (ADERs) in the ERCOT wholesale market</w:t>
      </w:r>
      <w:r w:rsidR="20B1F203" w:rsidRPr="4A9F91F7">
        <w:rPr>
          <w:rFonts w:ascii="Arial" w:hAnsi="Arial" w:cs="Arial"/>
          <w:sz w:val="20"/>
          <w:szCs w:val="20"/>
        </w:rPr>
        <w:t xml:space="preserve"> (Pilot Project)</w:t>
      </w:r>
      <w:r w:rsidR="02013295" w:rsidRPr="4A9F91F7">
        <w:rPr>
          <w:rFonts w:ascii="Arial" w:hAnsi="Arial" w:cs="Arial"/>
          <w:sz w:val="20"/>
          <w:szCs w:val="20"/>
        </w:rPr>
        <w:t xml:space="preserve">.  </w:t>
      </w:r>
      <w:r w:rsidR="354EC5EC" w:rsidRPr="4A9F91F7">
        <w:rPr>
          <w:rFonts w:ascii="Arial" w:hAnsi="Arial" w:cs="Arial"/>
          <w:sz w:val="20"/>
          <w:szCs w:val="20"/>
        </w:rPr>
        <w:t xml:space="preserve">An ADER </w:t>
      </w:r>
      <w:r w:rsidR="349AD81F" w:rsidRPr="4A9F91F7">
        <w:rPr>
          <w:rFonts w:ascii="Arial" w:hAnsi="Arial" w:cs="Arial"/>
          <w:sz w:val="20"/>
          <w:szCs w:val="20"/>
        </w:rPr>
        <w:t>is</w:t>
      </w:r>
      <w:r w:rsidR="69587A24" w:rsidRPr="4A9F91F7">
        <w:rPr>
          <w:rFonts w:ascii="Arial" w:hAnsi="Arial" w:cs="Arial"/>
          <w:sz w:val="20"/>
          <w:szCs w:val="20"/>
        </w:rPr>
        <w:t xml:space="preserve"> </w:t>
      </w:r>
      <w:r w:rsidR="354EC5EC" w:rsidRPr="4A9F91F7">
        <w:rPr>
          <w:rFonts w:ascii="Arial" w:hAnsi="Arial" w:cs="Arial"/>
          <w:sz w:val="20"/>
          <w:szCs w:val="20"/>
        </w:rPr>
        <w:t xml:space="preserve">a Resource consisting of multiple </w:t>
      </w:r>
      <w:r w:rsidR="3B21E6DC" w:rsidRPr="4A9F91F7">
        <w:rPr>
          <w:rFonts w:ascii="Arial" w:hAnsi="Arial" w:cs="Arial"/>
          <w:sz w:val="20"/>
          <w:szCs w:val="20"/>
        </w:rPr>
        <w:t>Premise</w:t>
      </w:r>
      <w:r w:rsidR="35A5D3AC" w:rsidRPr="4A9F91F7">
        <w:rPr>
          <w:rFonts w:ascii="Arial" w:hAnsi="Arial" w:cs="Arial"/>
          <w:sz w:val="20"/>
          <w:szCs w:val="20"/>
        </w:rPr>
        <w:t>s</w:t>
      </w:r>
      <w:r w:rsidR="354EC5EC" w:rsidRPr="4A9F91F7">
        <w:rPr>
          <w:rFonts w:ascii="Arial" w:hAnsi="Arial" w:cs="Arial"/>
          <w:sz w:val="20"/>
          <w:szCs w:val="20"/>
        </w:rPr>
        <w:t xml:space="preserve"> </w:t>
      </w:r>
      <w:r w:rsidR="446CD807" w:rsidRPr="4A9F91F7">
        <w:rPr>
          <w:rFonts w:ascii="Arial" w:hAnsi="Arial" w:cs="Arial"/>
          <w:sz w:val="20"/>
          <w:szCs w:val="20"/>
        </w:rPr>
        <w:t>or devices</w:t>
      </w:r>
      <w:r w:rsidR="354EC5EC" w:rsidRPr="4A9F91F7">
        <w:rPr>
          <w:rFonts w:ascii="Arial" w:hAnsi="Arial" w:cs="Arial"/>
          <w:sz w:val="20"/>
          <w:szCs w:val="20"/>
        </w:rPr>
        <w:t xml:space="preserve"> connected at the distribution system level</w:t>
      </w:r>
      <w:r w:rsidR="40F2DE0C" w:rsidRPr="4A9F91F7">
        <w:rPr>
          <w:rFonts w:ascii="Arial" w:hAnsi="Arial" w:cs="Arial"/>
          <w:sz w:val="20"/>
          <w:szCs w:val="20"/>
        </w:rPr>
        <w:t xml:space="preserve"> that </w:t>
      </w:r>
      <w:r w:rsidR="4C976C20" w:rsidRPr="4A9F91F7">
        <w:rPr>
          <w:rFonts w:ascii="Arial" w:hAnsi="Arial" w:cs="Arial"/>
          <w:sz w:val="20"/>
          <w:szCs w:val="20"/>
        </w:rPr>
        <w:t xml:space="preserve">has </w:t>
      </w:r>
      <w:r w:rsidR="354EC5EC" w:rsidRPr="4A9F91F7">
        <w:rPr>
          <w:rFonts w:ascii="Arial" w:hAnsi="Arial" w:cs="Arial"/>
          <w:sz w:val="20"/>
          <w:szCs w:val="20"/>
        </w:rPr>
        <w:t xml:space="preserve">the ability in aggregate to respond to ERCOT </w:t>
      </w:r>
      <w:r w:rsidR="27134D11" w:rsidRPr="4A9F91F7">
        <w:rPr>
          <w:rFonts w:ascii="Arial" w:hAnsi="Arial" w:cs="Arial"/>
          <w:sz w:val="20"/>
          <w:szCs w:val="20"/>
        </w:rPr>
        <w:t>Dispatch I</w:t>
      </w:r>
      <w:r w:rsidR="354EC5EC" w:rsidRPr="4A9F91F7">
        <w:rPr>
          <w:rFonts w:ascii="Arial" w:hAnsi="Arial" w:cs="Arial"/>
          <w:sz w:val="20"/>
          <w:szCs w:val="20"/>
        </w:rPr>
        <w:t xml:space="preserve">nstructions. </w:t>
      </w:r>
      <w:r w:rsidR="3101BCF6" w:rsidRPr="4A9F91F7">
        <w:rPr>
          <w:rFonts w:ascii="Arial" w:hAnsi="Arial" w:cs="Arial"/>
          <w:sz w:val="20"/>
          <w:szCs w:val="20"/>
        </w:rPr>
        <w:t xml:space="preserve">As </w:t>
      </w:r>
      <w:r w:rsidR="01DE1F3B" w:rsidRPr="4A9F91F7">
        <w:rPr>
          <w:rFonts w:ascii="Arial" w:hAnsi="Arial" w:cs="Arial"/>
          <w:sz w:val="20"/>
          <w:szCs w:val="20"/>
        </w:rPr>
        <w:t xml:space="preserve">described by </w:t>
      </w:r>
      <w:r w:rsidR="69A90C39" w:rsidRPr="4A9F91F7">
        <w:rPr>
          <w:rFonts w:ascii="Arial" w:hAnsi="Arial" w:cs="Arial"/>
          <w:sz w:val="20"/>
          <w:szCs w:val="20"/>
        </w:rPr>
        <w:t xml:space="preserve">the Commissioner Memorandum filed </w:t>
      </w:r>
      <w:r w:rsidR="6E1BB78F" w:rsidRPr="4A9F91F7">
        <w:rPr>
          <w:rFonts w:ascii="Arial" w:hAnsi="Arial" w:cs="Arial"/>
          <w:sz w:val="20"/>
          <w:szCs w:val="20"/>
        </w:rPr>
        <w:t>o</w:t>
      </w:r>
      <w:r w:rsidR="69A90C39" w:rsidRPr="4A9F91F7">
        <w:rPr>
          <w:rFonts w:ascii="Arial" w:hAnsi="Arial" w:cs="Arial"/>
          <w:sz w:val="20"/>
          <w:szCs w:val="20"/>
        </w:rPr>
        <w:t>n July 13, 2022</w:t>
      </w:r>
      <w:r w:rsidR="1A1C964D" w:rsidRPr="4A9F91F7">
        <w:rPr>
          <w:rFonts w:ascii="Arial" w:hAnsi="Arial" w:cs="Arial"/>
          <w:sz w:val="20"/>
          <w:szCs w:val="20"/>
        </w:rPr>
        <w:t>,</w:t>
      </w:r>
      <w:r w:rsidR="69A90C39" w:rsidRPr="4A9F91F7">
        <w:rPr>
          <w:rFonts w:ascii="Arial" w:hAnsi="Arial" w:cs="Arial"/>
          <w:sz w:val="20"/>
          <w:szCs w:val="20"/>
        </w:rPr>
        <w:t xml:space="preserve"> in Project No. 51603</w:t>
      </w:r>
      <w:r w:rsidR="01DE1F3B" w:rsidRPr="4A9F91F7">
        <w:rPr>
          <w:rFonts w:ascii="Arial" w:hAnsi="Arial" w:cs="Arial"/>
          <w:sz w:val="20"/>
          <w:szCs w:val="20"/>
        </w:rPr>
        <w:t>, t</w:t>
      </w:r>
      <w:r w:rsidR="56F0A391" w:rsidRPr="4A9F91F7">
        <w:rPr>
          <w:rFonts w:ascii="Arial" w:hAnsi="Arial" w:cs="Arial"/>
          <w:sz w:val="20"/>
          <w:szCs w:val="20"/>
        </w:rPr>
        <w:t xml:space="preserve">he </w:t>
      </w:r>
      <w:r w:rsidR="11D1AFAD" w:rsidRPr="4A9F91F7">
        <w:rPr>
          <w:rFonts w:ascii="Arial" w:hAnsi="Arial" w:cs="Arial"/>
          <w:sz w:val="20"/>
          <w:szCs w:val="20"/>
        </w:rPr>
        <w:t>P</w:t>
      </w:r>
      <w:r w:rsidR="56F0A391" w:rsidRPr="4A9F91F7">
        <w:rPr>
          <w:rFonts w:ascii="Arial" w:hAnsi="Arial" w:cs="Arial"/>
          <w:sz w:val="20"/>
          <w:szCs w:val="20"/>
        </w:rPr>
        <w:t xml:space="preserve">ilot </w:t>
      </w:r>
      <w:r w:rsidR="2457013E" w:rsidRPr="4A9F91F7">
        <w:rPr>
          <w:rFonts w:ascii="Arial" w:hAnsi="Arial" w:cs="Arial"/>
          <w:sz w:val="20"/>
          <w:szCs w:val="20"/>
        </w:rPr>
        <w:t>Project</w:t>
      </w:r>
      <w:r w:rsidR="56F0A391" w:rsidRPr="4A9F91F7">
        <w:rPr>
          <w:rFonts w:ascii="Arial" w:hAnsi="Arial" w:cs="Arial"/>
          <w:sz w:val="20"/>
          <w:szCs w:val="20"/>
        </w:rPr>
        <w:t xml:space="preserve"> </w:t>
      </w:r>
      <w:r w:rsidR="697F7E53" w:rsidRPr="4A9F91F7">
        <w:rPr>
          <w:rFonts w:ascii="Arial" w:hAnsi="Arial" w:cs="Arial"/>
          <w:sz w:val="20"/>
          <w:szCs w:val="20"/>
        </w:rPr>
        <w:t>is</w:t>
      </w:r>
      <w:r w:rsidR="1EDE75E9" w:rsidRPr="4A9F91F7">
        <w:rPr>
          <w:rFonts w:ascii="Arial" w:hAnsi="Arial" w:cs="Arial"/>
          <w:sz w:val="20"/>
          <w:szCs w:val="20"/>
        </w:rPr>
        <w:t xml:space="preserve"> </w:t>
      </w:r>
      <w:r w:rsidR="56F0A391" w:rsidRPr="4A9F91F7">
        <w:rPr>
          <w:rFonts w:ascii="Arial" w:hAnsi="Arial" w:cs="Arial"/>
          <w:sz w:val="20"/>
          <w:szCs w:val="20"/>
        </w:rPr>
        <w:t>intended</w:t>
      </w:r>
      <w:r w:rsidR="0273A0CA" w:rsidRPr="4A9F91F7">
        <w:rPr>
          <w:rFonts w:ascii="Arial" w:hAnsi="Arial" w:cs="Arial"/>
          <w:sz w:val="20"/>
          <w:szCs w:val="20"/>
        </w:rPr>
        <w:t xml:space="preserve"> to </w:t>
      </w:r>
      <w:r w:rsidR="1A1C964D" w:rsidRPr="4A9F91F7">
        <w:rPr>
          <w:rFonts w:ascii="Arial" w:hAnsi="Arial" w:cs="Arial"/>
          <w:sz w:val="20"/>
          <w:szCs w:val="20"/>
        </w:rPr>
        <w:t>answer,</w:t>
      </w:r>
      <w:r w:rsidR="0273A0CA" w:rsidRPr="4A9F91F7">
        <w:rPr>
          <w:rFonts w:ascii="Arial" w:hAnsi="Arial" w:cs="Arial"/>
          <w:sz w:val="20"/>
          <w:szCs w:val="20"/>
        </w:rPr>
        <w:t xml:space="preserve"> </w:t>
      </w:r>
      <w:r w:rsidR="3DDCA04F" w:rsidRPr="4A9F91F7">
        <w:rPr>
          <w:rFonts w:ascii="Arial" w:hAnsi="Arial" w:cs="Arial"/>
          <w:sz w:val="20"/>
          <w:szCs w:val="20"/>
        </w:rPr>
        <w:t>“</w:t>
      </w:r>
      <w:r w:rsidR="0273A0CA" w:rsidRPr="4A9F91F7">
        <w:rPr>
          <w:rFonts w:ascii="Arial" w:hAnsi="Arial" w:cs="Arial"/>
          <w:sz w:val="20"/>
          <w:szCs w:val="20"/>
        </w:rPr>
        <w:t xml:space="preserve">questions related to how ADERs can support reliability, </w:t>
      </w:r>
      <w:r w:rsidR="7FEB5809" w:rsidRPr="4A9F91F7">
        <w:rPr>
          <w:rFonts w:ascii="Arial" w:hAnsi="Arial" w:cs="Arial"/>
          <w:sz w:val="20"/>
          <w:szCs w:val="20"/>
        </w:rPr>
        <w:t>enhance</w:t>
      </w:r>
      <w:r w:rsidR="0273A0CA" w:rsidRPr="4A9F91F7">
        <w:rPr>
          <w:rFonts w:ascii="Arial" w:hAnsi="Arial" w:cs="Arial"/>
          <w:sz w:val="20"/>
          <w:szCs w:val="20"/>
        </w:rPr>
        <w:t xml:space="preserve"> the wholesale market, incentivize investment, </w:t>
      </w:r>
      <w:r w:rsidR="0B45B607" w:rsidRPr="4A9F91F7">
        <w:rPr>
          <w:rFonts w:ascii="Arial" w:hAnsi="Arial" w:cs="Arial"/>
          <w:sz w:val="20"/>
          <w:szCs w:val="20"/>
        </w:rPr>
        <w:t xml:space="preserve">potentially reduce </w:t>
      </w:r>
      <w:r w:rsidR="56F0A391" w:rsidRPr="4A9F91F7">
        <w:rPr>
          <w:rFonts w:ascii="Arial" w:hAnsi="Arial" w:cs="Arial"/>
          <w:sz w:val="20"/>
          <w:szCs w:val="20"/>
        </w:rPr>
        <w:t xml:space="preserve">transmission and distribution investments, and support </w:t>
      </w:r>
      <w:r w:rsidR="01679C76" w:rsidRPr="4A9F91F7">
        <w:rPr>
          <w:rFonts w:ascii="Arial" w:hAnsi="Arial" w:cs="Arial"/>
          <w:sz w:val="20"/>
          <w:szCs w:val="20"/>
        </w:rPr>
        <w:t>better</w:t>
      </w:r>
      <w:r w:rsidR="56F0A391" w:rsidRPr="4A9F91F7">
        <w:rPr>
          <w:rFonts w:ascii="Arial" w:hAnsi="Arial" w:cs="Arial"/>
          <w:sz w:val="20"/>
          <w:szCs w:val="20"/>
        </w:rPr>
        <w:t xml:space="preserve"> load management during emergencies.</w:t>
      </w:r>
      <w:r w:rsidR="01DE1F3B" w:rsidRPr="4A9F91F7">
        <w:rPr>
          <w:rFonts w:ascii="Arial" w:hAnsi="Arial" w:cs="Arial"/>
          <w:sz w:val="20"/>
          <w:szCs w:val="20"/>
        </w:rPr>
        <w:t>”</w:t>
      </w:r>
      <w:r w:rsidR="56F0A391" w:rsidRPr="4A9F91F7">
        <w:rPr>
          <w:rFonts w:ascii="Arial" w:hAnsi="Arial" w:cs="Arial"/>
          <w:sz w:val="20"/>
          <w:szCs w:val="20"/>
        </w:rPr>
        <w:t xml:space="preserve"> </w:t>
      </w:r>
      <w:r w:rsidR="583344E9" w:rsidRPr="4A9F91F7">
        <w:rPr>
          <w:rFonts w:ascii="Arial" w:hAnsi="Arial" w:cs="Arial"/>
          <w:sz w:val="20"/>
          <w:szCs w:val="20"/>
        </w:rPr>
        <w:t>Th</w:t>
      </w:r>
      <w:r w:rsidR="6FEDD71A" w:rsidRPr="4A9F91F7">
        <w:rPr>
          <w:rFonts w:ascii="Arial" w:hAnsi="Arial" w:cs="Arial"/>
          <w:sz w:val="20"/>
          <w:szCs w:val="20"/>
        </w:rPr>
        <w:t>e</w:t>
      </w:r>
      <w:r w:rsidR="583344E9" w:rsidRPr="4A9F91F7">
        <w:rPr>
          <w:rFonts w:ascii="Arial" w:hAnsi="Arial" w:cs="Arial"/>
          <w:sz w:val="20"/>
          <w:szCs w:val="20"/>
        </w:rPr>
        <w:t xml:space="preserve"> </w:t>
      </w:r>
      <w:r w:rsidR="4AE5BB83" w:rsidRPr="4A9F91F7">
        <w:rPr>
          <w:rFonts w:ascii="Arial" w:hAnsi="Arial" w:cs="Arial"/>
          <w:sz w:val="20"/>
          <w:szCs w:val="20"/>
        </w:rPr>
        <w:t>“Phase 1”</w:t>
      </w:r>
      <w:r w:rsidR="1EDE75E9" w:rsidRPr="4A9F91F7">
        <w:rPr>
          <w:rFonts w:ascii="Arial" w:hAnsi="Arial" w:cs="Arial"/>
          <w:sz w:val="20"/>
          <w:szCs w:val="20"/>
        </w:rPr>
        <w:t xml:space="preserve"> Governing D</w:t>
      </w:r>
      <w:r w:rsidR="583344E9" w:rsidRPr="4A9F91F7">
        <w:rPr>
          <w:rFonts w:ascii="Arial" w:hAnsi="Arial" w:cs="Arial"/>
          <w:sz w:val="20"/>
          <w:szCs w:val="20"/>
        </w:rPr>
        <w:t>ocument la</w:t>
      </w:r>
      <w:r w:rsidR="185F3990" w:rsidRPr="4A9F91F7">
        <w:rPr>
          <w:rFonts w:ascii="Arial" w:hAnsi="Arial" w:cs="Arial"/>
          <w:sz w:val="20"/>
          <w:szCs w:val="20"/>
        </w:rPr>
        <w:t>id</w:t>
      </w:r>
      <w:r w:rsidR="583344E9" w:rsidRPr="4A9F91F7">
        <w:rPr>
          <w:rFonts w:ascii="Arial" w:hAnsi="Arial" w:cs="Arial"/>
          <w:sz w:val="20"/>
          <w:szCs w:val="20"/>
        </w:rPr>
        <w:t xml:space="preserve"> out </w:t>
      </w:r>
      <w:r w:rsidR="23696698" w:rsidRPr="4A9F91F7">
        <w:rPr>
          <w:rFonts w:ascii="Arial" w:hAnsi="Arial" w:cs="Arial"/>
          <w:sz w:val="20"/>
          <w:szCs w:val="20"/>
        </w:rPr>
        <w:t>the</w:t>
      </w:r>
      <w:r w:rsidR="583344E9" w:rsidRPr="4A9F91F7">
        <w:rPr>
          <w:rFonts w:ascii="Arial" w:hAnsi="Arial" w:cs="Arial"/>
          <w:sz w:val="20"/>
          <w:szCs w:val="20"/>
        </w:rPr>
        <w:t xml:space="preserve"> framework for </w:t>
      </w:r>
      <w:r w:rsidR="316034D9" w:rsidRPr="4A9F91F7">
        <w:rPr>
          <w:rFonts w:ascii="Arial" w:hAnsi="Arial" w:cs="Arial"/>
          <w:sz w:val="20"/>
          <w:szCs w:val="20"/>
        </w:rPr>
        <w:t xml:space="preserve">the first phase of the </w:t>
      </w:r>
      <w:r w:rsidR="11D1AFAD" w:rsidRPr="4A9F91F7">
        <w:rPr>
          <w:rFonts w:ascii="Arial" w:hAnsi="Arial" w:cs="Arial"/>
          <w:sz w:val="20"/>
          <w:szCs w:val="20"/>
        </w:rPr>
        <w:t>P</w:t>
      </w:r>
      <w:r w:rsidR="47B8206F" w:rsidRPr="4A9F91F7">
        <w:rPr>
          <w:rFonts w:ascii="Arial" w:hAnsi="Arial" w:cs="Arial"/>
          <w:sz w:val="20"/>
          <w:szCs w:val="20"/>
        </w:rPr>
        <w:t xml:space="preserve">ilot </w:t>
      </w:r>
      <w:r w:rsidR="2457013E" w:rsidRPr="4A9F91F7">
        <w:rPr>
          <w:rFonts w:ascii="Arial" w:hAnsi="Arial" w:cs="Arial"/>
          <w:sz w:val="20"/>
          <w:szCs w:val="20"/>
        </w:rPr>
        <w:t xml:space="preserve">Project </w:t>
      </w:r>
      <w:r w:rsidR="47B8206F" w:rsidRPr="4A9F91F7">
        <w:rPr>
          <w:rFonts w:ascii="Arial" w:hAnsi="Arial" w:cs="Arial"/>
          <w:sz w:val="20"/>
          <w:szCs w:val="20"/>
        </w:rPr>
        <w:t>and</w:t>
      </w:r>
      <w:r w:rsidR="316034D9" w:rsidRPr="4A9F91F7">
        <w:rPr>
          <w:rFonts w:ascii="Arial" w:hAnsi="Arial" w:cs="Arial"/>
          <w:sz w:val="20"/>
          <w:szCs w:val="20"/>
        </w:rPr>
        <w:t xml:space="preserve"> envision</w:t>
      </w:r>
      <w:r w:rsidR="185F3990" w:rsidRPr="4A9F91F7">
        <w:rPr>
          <w:rFonts w:ascii="Arial" w:hAnsi="Arial" w:cs="Arial"/>
          <w:sz w:val="20"/>
          <w:szCs w:val="20"/>
        </w:rPr>
        <w:t>ed</w:t>
      </w:r>
      <w:r w:rsidR="316034D9" w:rsidRPr="4A9F91F7">
        <w:rPr>
          <w:rFonts w:ascii="Arial" w:hAnsi="Arial" w:cs="Arial"/>
          <w:sz w:val="20"/>
          <w:szCs w:val="20"/>
        </w:rPr>
        <w:t xml:space="preserve"> </w:t>
      </w:r>
      <w:r w:rsidR="3F09A4A5" w:rsidRPr="4A9F91F7">
        <w:rPr>
          <w:rFonts w:ascii="Arial" w:hAnsi="Arial" w:cs="Arial"/>
          <w:sz w:val="20"/>
          <w:szCs w:val="20"/>
        </w:rPr>
        <w:t>a multi-phase</w:t>
      </w:r>
      <w:r w:rsidR="021E5619" w:rsidRPr="4A9F91F7">
        <w:rPr>
          <w:rFonts w:ascii="Arial" w:hAnsi="Arial" w:cs="Arial"/>
          <w:sz w:val="20"/>
          <w:szCs w:val="20"/>
        </w:rPr>
        <w:t xml:space="preserve"> </w:t>
      </w:r>
      <w:r w:rsidR="11D1AFAD" w:rsidRPr="4A9F91F7">
        <w:rPr>
          <w:rFonts w:ascii="Arial" w:hAnsi="Arial" w:cs="Arial"/>
          <w:sz w:val="20"/>
          <w:szCs w:val="20"/>
        </w:rPr>
        <w:t>P</w:t>
      </w:r>
      <w:r w:rsidR="021E5619" w:rsidRPr="4A9F91F7">
        <w:rPr>
          <w:rFonts w:ascii="Arial" w:hAnsi="Arial" w:cs="Arial"/>
          <w:sz w:val="20"/>
          <w:szCs w:val="20"/>
        </w:rPr>
        <w:t xml:space="preserve">ilot </w:t>
      </w:r>
      <w:r w:rsidR="7BC665DD" w:rsidRPr="4A9F91F7">
        <w:rPr>
          <w:rFonts w:ascii="Arial" w:hAnsi="Arial" w:cs="Arial"/>
          <w:sz w:val="20"/>
          <w:szCs w:val="20"/>
        </w:rPr>
        <w:t xml:space="preserve">Project </w:t>
      </w:r>
      <w:r w:rsidR="7C84D96A" w:rsidRPr="4A9F91F7">
        <w:rPr>
          <w:rFonts w:ascii="Arial" w:hAnsi="Arial" w:cs="Arial"/>
          <w:sz w:val="20"/>
          <w:szCs w:val="20"/>
        </w:rPr>
        <w:t>in which future revisions</w:t>
      </w:r>
      <w:r w:rsidR="086BE068" w:rsidRPr="4A9F91F7">
        <w:rPr>
          <w:rFonts w:ascii="Arial" w:hAnsi="Arial" w:cs="Arial"/>
          <w:sz w:val="20"/>
          <w:szCs w:val="20"/>
        </w:rPr>
        <w:t xml:space="preserve"> to this Governing Document</w:t>
      </w:r>
      <w:r w:rsidR="021E5619" w:rsidRPr="4A9F91F7">
        <w:rPr>
          <w:rFonts w:ascii="Arial" w:hAnsi="Arial" w:cs="Arial"/>
          <w:sz w:val="20"/>
          <w:szCs w:val="20"/>
        </w:rPr>
        <w:t xml:space="preserve"> </w:t>
      </w:r>
      <w:r w:rsidR="7C84D96A" w:rsidRPr="4A9F91F7">
        <w:rPr>
          <w:rFonts w:ascii="Arial" w:hAnsi="Arial" w:cs="Arial"/>
          <w:sz w:val="20"/>
          <w:szCs w:val="20"/>
        </w:rPr>
        <w:t>would</w:t>
      </w:r>
      <w:r w:rsidR="18B9C434" w:rsidRPr="4A9F91F7">
        <w:rPr>
          <w:rFonts w:ascii="Arial" w:hAnsi="Arial" w:cs="Arial"/>
          <w:sz w:val="20"/>
          <w:szCs w:val="20"/>
        </w:rPr>
        <w:t xml:space="preserve"> establish </w:t>
      </w:r>
      <w:r w:rsidR="0091EF25" w:rsidRPr="4A9F91F7">
        <w:rPr>
          <w:rFonts w:ascii="Arial" w:hAnsi="Arial" w:cs="Arial"/>
          <w:sz w:val="20"/>
          <w:szCs w:val="20"/>
        </w:rPr>
        <w:t xml:space="preserve">the </w:t>
      </w:r>
      <w:r w:rsidR="23696698" w:rsidRPr="4A9F91F7">
        <w:rPr>
          <w:rFonts w:ascii="Arial" w:hAnsi="Arial" w:cs="Arial"/>
          <w:sz w:val="20"/>
          <w:szCs w:val="20"/>
        </w:rPr>
        <w:t xml:space="preserve">details for </w:t>
      </w:r>
      <w:r w:rsidR="680C1F22" w:rsidRPr="4A9F91F7">
        <w:rPr>
          <w:rFonts w:ascii="Arial" w:hAnsi="Arial" w:cs="Arial"/>
          <w:sz w:val="20"/>
          <w:szCs w:val="20"/>
        </w:rPr>
        <w:t xml:space="preserve">the </w:t>
      </w:r>
      <w:r w:rsidR="7C84D96A" w:rsidRPr="4A9F91F7">
        <w:rPr>
          <w:rFonts w:ascii="Arial" w:hAnsi="Arial" w:cs="Arial"/>
          <w:sz w:val="20"/>
          <w:szCs w:val="20"/>
        </w:rPr>
        <w:t>additional</w:t>
      </w:r>
      <w:r w:rsidR="23696698" w:rsidRPr="4A9F91F7">
        <w:rPr>
          <w:rFonts w:ascii="Arial" w:hAnsi="Arial" w:cs="Arial"/>
          <w:sz w:val="20"/>
          <w:szCs w:val="20"/>
        </w:rPr>
        <w:t xml:space="preserve"> </w:t>
      </w:r>
      <w:r w:rsidR="021E5619" w:rsidRPr="4A9F91F7">
        <w:rPr>
          <w:rFonts w:ascii="Arial" w:hAnsi="Arial" w:cs="Arial"/>
          <w:sz w:val="20"/>
          <w:szCs w:val="20"/>
        </w:rPr>
        <w:t>phases</w:t>
      </w:r>
      <w:r w:rsidR="185F3990" w:rsidRPr="4A9F91F7">
        <w:rPr>
          <w:rFonts w:ascii="Arial" w:hAnsi="Arial" w:cs="Arial"/>
          <w:sz w:val="20"/>
          <w:szCs w:val="20"/>
        </w:rPr>
        <w:t>, with l</w:t>
      </w:r>
      <w:r w:rsidR="583344E9" w:rsidRPr="4A9F91F7">
        <w:rPr>
          <w:rFonts w:ascii="Arial" w:hAnsi="Arial" w:cs="Arial"/>
          <w:sz w:val="20"/>
          <w:szCs w:val="20"/>
        </w:rPr>
        <w:t>essons learned from t</w:t>
      </w:r>
      <w:r w:rsidR="06C04601" w:rsidRPr="4A9F91F7">
        <w:rPr>
          <w:rFonts w:ascii="Arial" w:hAnsi="Arial" w:cs="Arial"/>
          <w:sz w:val="20"/>
          <w:szCs w:val="20"/>
        </w:rPr>
        <w:t>h</w:t>
      </w:r>
      <w:r w:rsidR="23696698" w:rsidRPr="4A9F91F7">
        <w:rPr>
          <w:rFonts w:ascii="Arial" w:hAnsi="Arial" w:cs="Arial"/>
          <w:sz w:val="20"/>
          <w:szCs w:val="20"/>
        </w:rPr>
        <w:t xml:space="preserve">e early </w:t>
      </w:r>
      <w:r w:rsidR="06C04601" w:rsidRPr="4A9F91F7">
        <w:rPr>
          <w:rFonts w:ascii="Arial" w:hAnsi="Arial" w:cs="Arial"/>
          <w:sz w:val="20"/>
          <w:szCs w:val="20"/>
        </w:rPr>
        <w:t>phase</w:t>
      </w:r>
      <w:r w:rsidR="23696698" w:rsidRPr="4A9F91F7">
        <w:rPr>
          <w:rFonts w:ascii="Arial" w:hAnsi="Arial" w:cs="Arial"/>
          <w:sz w:val="20"/>
          <w:szCs w:val="20"/>
        </w:rPr>
        <w:t>s considered</w:t>
      </w:r>
      <w:r w:rsidR="06C04601" w:rsidRPr="4A9F91F7">
        <w:rPr>
          <w:rFonts w:ascii="Arial" w:hAnsi="Arial" w:cs="Arial"/>
          <w:sz w:val="20"/>
          <w:szCs w:val="20"/>
        </w:rPr>
        <w:t xml:space="preserve"> </w:t>
      </w:r>
      <w:r w:rsidR="23696698" w:rsidRPr="4A9F91F7">
        <w:rPr>
          <w:rFonts w:ascii="Arial" w:hAnsi="Arial" w:cs="Arial"/>
          <w:sz w:val="20"/>
          <w:szCs w:val="20"/>
        </w:rPr>
        <w:t xml:space="preserve">when designing additional </w:t>
      </w:r>
      <w:r w:rsidR="06C04601" w:rsidRPr="4A9F91F7">
        <w:rPr>
          <w:rFonts w:ascii="Arial" w:hAnsi="Arial" w:cs="Arial"/>
          <w:sz w:val="20"/>
          <w:szCs w:val="20"/>
        </w:rPr>
        <w:t xml:space="preserve">phases for the </w:t>
      </w:r>
      <w:r w:rsidR="11D1AFAD" w:rsidRPr="4A9F91F7">
        <w:rPr>
          <w:rFonts w:ascii="Arial" w:hAnsi="Arial" w:cs="Arial"/>
          <w:sz w:val="20"/>
          <w:szCs w:val="20"/>
        </w:rPr>
        <w:t>P</w:t>
      </w:r>
      <w:r w:rsidR="06C04601" w:rsidRPr="4A9F91F7">
        <w:rPr>
          <w:rFonts w:ascii="Arial" w:hAnsi="Arial" w:cs="Arial"/>
          <w:sz w:val="20"/>
          <w:szCs w:val="20"/>
        </w:rPr>
        <w:t xml:space="preserve">ilot </w:t>
      </w:r>
      <w:r w:rsidR="2457013E" w:rsidRPr="4A9F91F7">
        <w:rPr>
          <w:rFonts w:ascii="Arial" w:hAnsi="Arial" w:cs="Arial"/>
          <w:sz w:val="20"/>
          <w:szCs w:val="20"/>
        </w:rPr>
        <w:t>Project</w:t>
      </w:r>
      <w:r w:rsidR="67A2E553" w:rsidRPr="4A9F91F7">
        <w:rPr>
          <w:rFonts w:ascii="Arial" w:hAnsi="Arial" w:cs="Arial"/>
          <w:sz w:val="20"/>
          <w:szCs w:val="20"/>
        </w:rPr>
        <w:t xml:space="preserve">.  These </w:t>
      </w:r>
      <w:r w:rsidR="55042566" w:rsidRPr="4A9F91F7">
        <w:rPr>
          <w:rFonts w:ascii="Arial" w:hAnsi="Arial" w:cs="Arial"/>
          <w:sz w:val="20"/>
          <w:szCs w:val="20"/>
        </w:rPr>
        <w:t xml:space="preserve">additional phases </w:t>
      </w:r>
      <w:r w:rsidR="37DFE0BF" w:rsidRPr="4A9F91F7">
        <w:rPr>
          <w:rFonts w:ascii="Arial" w:hAnsi="Arial" w:cs="Arial"/>
          <w:sz w:val="20"/>
          <w:szCs w:val="20"/>
        </w:rPr>
        <w:t>would be intended to</w:t>
      </w:r>
      <w:r w:rsidR="06C04601" w:rsidRPr="4A9F91F7">
        <w:rPr>
          <w:rFonts w:ascii="Arial" w:hAnsi="Arial" w:cs="Arial"/>
          <w:sz w:val="20"/>
          <w:szCs w:val="20"/>
        </w:rPr>
        <w:t xml:space="preserve"> </w:t>
      </w:r>
      <w:r w:rsidR="513D76EC" w:rsidRPr="4A9F91F7">
        <w:rPr>
          <w:rFonts w:ascii="Arial" w:hAnsi="Arial" w:cs="Arial"/>
          <w:sz w:val="20"/>
          <w:szCs w:val="20"/>
        </w:rPr>
        <w:t xml:space="preserve">create </w:t>
      </w:r>
      <w:proofErr w:type="gramStart"/>
      <w:r w:rsidR="513D76EC" w:rsidRPr="4A9F91F7">
        <w:rPr>
          <w:rFonts w:ascii="Arial" w:hAnsi="Arial" w:cs="Arial"/>
          <w:sz w:val="20"/>
          <w:szCs w:val="20"/>
        </w:rPr>
        <w:t>opportunity</w:t>
      </w:r>
      <w:proofErr w:type="gramEnd"/>
      <w:r w:rsidR="513D76EC" w:rsidRPr="4A9F91F7">
        <w:rPr>
          <w:rFonts w:ascii="Arial" w:hAnsi="Arial" w:cs="Arial"/>
          <w:sz w:val="20"/>
          <w:szCs w:val="20"/>
        </w:rPr>
        <w:t xml:space="preserve"> to </w:t>
      </w:r>
      <w:r w:rsidR="06C04601" w:rsidRPr="4A9F91F7">
        <w:rPr>
          <w:rFonts w:ascii="Arial" w:hAnsi="Arial" w:cs="Arial"/>
          <w:sz w:val="20"/>
          <w:szCs w:val="20"/>
        </w:rPr>
        <w:t xml:space="preserve">expand overall participation while maintaining </w:t>
      </w:r>
      <w:r w:rsidR="418D10F9" w:rsidRPr="4A9F91F7">
        <w:rPr>
          <w:rFonts w:ascii="Arial" w:hAnsi="Arial" w:cs="Arial"/>
          <w:sz w:val="20"/>
          <w:szCs w:val="20"/>
        </w:rPr>
        <w:t xml:space="preserve">the </w:t>
      </w:r>
      <w:r w:rsidR="06C04601" w:rsidRPr="4A9F91F7">
        <w:rPr>
          <w:rFonts w:ascii="Arial" w:hAnsi="Arial" w:cs="Arial"/>
          <w:sz w:val="20"/>
          <w:szCs w:val="20"/>
        </w:rPr>
        <w:t xml:space="preserve">reliable operation of the </w:t>
      </w:r>
      <w:r w:rsidR="048B8CFA" w:rsidRPr="4A9F91F7">
        <w:rPr>
          <w:rFonts w:ascii="Arial" w:hAnsi="Arial" w:cs="Arial"/>
          <w:sz w:val="20"/>
          <w:szCs w:val="20"/>
        </w:rPr>
        <w:t xml:space="preserve">transmission and distribution </w:t>
      </w:r>
      <w:r w:rsidR="06C04601" w:rsidRPr="4A9F91F7">
        <w:rPr>
          <w:rFonts w:ascii="Arial" w:hAnsi="Arial" w:cs="Arial"/>
          <w:sz w:val="20"/>
          <w:szCs w:val="20"/>
        </w:rPr>
        <w:t>grid.</w:t>
      </w:r>
      <w:r w:rsidR="021E5619" w:rsidRPr="4A9F91F7">
        <w:rPr>
          <w:rFonts w:ascii="Arial" w:hAnsi="Arial" w:cs="Arial"/>
          <w:sz w:val="20"/>
          <w:szCs w:val="20"/>
        </w:rPr>
        <w:t xml:space="preserve">  </w:t>
      </w:r>
      <w:r w:rsidR="5D604478" w:rsidRPr="4A9F91F7">
        <w:rPr>
          <w:rFonts w:ascii="Arial" w:hAnsi="Arial" w:cs="Arial"/>
          <w:sz w:val="20"/>
          <w:szCs w:val="20"/>
        </w:rPr>
        <w:t xml:space="preserve">All materials regarding the </w:t>
      </w:r>
      <w:r w:rsidR="5C90C9A5" w:rsidRPr="4A9F91F7">
        <w:rPr>
          <w:rFonts w:ascii="Arial" w:hAnsi="Arial" w:cs="Arial"/>
          <w:sz w:val="20"/>
          <w:szCs w:val="20"/>
        </w:rPr>
        <w:t xml:space="preserve">Pilot Project </w:t>
      </w:r>
      <w:r w:rsidR="62EC40DF" w:rsidRPr="4A9F91F7">
        <w:rPr>
          <w:rFonts w:ascii="Arial" w:hAnsi="Arial" w:cs="Arial"/>
          <w:sz w:val="20"/>
          <w:szCs w:val="20"/>
        </w:rPr>
        <w:t>have been</w:t>
      </w:r>
      <w:r w:rsidR="5C90C9A5" w:rsidRPr="4A9F91F7">
        <w:rPr>
          <w:rFonts w:ascii="Arial" w:hAnsi="Arial" w:cs="Arial"/>
          <w:sz w:val="20"/>
          <w:szCs w:val="20"/>
        </w:rPr>
        <w:t xml:space="preserve"> filed in Project No.</w:t>
      </w:r>
      <w:r w:rsidR="15E70387" w:rsidRPr="4A9F91F7">
        <w:rPr>
          <w:rFonts w:ascii="Arial" w:hAnsi="Arial" w:cs="Arial"/>
          <w:sz w:val="20"/>
          <w:szCs w:val="20"/>
        </w:rPr>
        <w:t xml:space="preserve"> </w:t>
      </w:r>
      <w:r w:rsidR="15E70387" w:rsidRPr="4A9F91F7">
        <w:rPr>
          <w:rFonts w:ascii="Arial" w:eastAsia="Arial" w:hAnsi="Arial" w:cs="Arial"/>
          <w:sz w:val="20"/>
          <w:szCs w:val="20"/>
        </w:rPr>
        <w:t xml:space="preserve">53911. </w:t>
      </w:r>
      <w:r w:rsidR="5C90C9A5" w:rsidRPr="4A9F91F7">
        <w:rPr>
          <w:rFonts w:ascii="Arial" w:hAnsi="Arial" w:cs="Arial"/>
          <w:sz w:val="20"/>
          <w:szCs w:val="20"/>
        </w:rPr>
        <w:t xml:space="preserve"> </w:t>
      </w:r>
    </w:p>
    <w:p w14:paraId="3256E48C" w14:textId="6B549CF9" w:rsidR="0011391F" w:rsidRDefault="0011391F" w:rsidP="00EB3CEB">
      <w:pPr>
        <w:rPr>
          <w:rFonts w:ascii="Arial" w:hAnsi="Arial" w:cs="Arial"/>
          <w:sz w:val="20"/>
          <w:szCs w:val="20"/>
        </w:rPr>
      </w:pPr>
    </w:p>
    <w:p w14:paraId="0242C2C5" w14:textId="5D79542A" w:rsidR="00D30A6E" w:rsidDel="00F70F1F" w:rsidRDefault="00D30A6E" w:rsidP="00D30A6E">
      <w:pPr>
        <w:rPr>
          <w:del w:id="85" w:author="VISTRA" w:date="2025-03-27T09:17:00Z" w16du:dateUtc="2025-03-27T14:17:00Z"/>
          <w:rFonts w:ascii="Arial" w:eastAsia="Arial" w:hAnsi="Arial" w:cs="Arial"/>
          <w:sz w:val="20"/>
          <w:szCs w:val="20"/>
        </w:rPr>
      </w:pPr>
      <w:r w:rsidRPr="283C493E">
        <w:rPr>
          <w:rFonts w:ascii="Arial" w:hAnsi="Arial" w:cs="Arial"/>
          <w:sz w:val="20"/>
          <w:szCs w:val="20"/>
        </w:rPr>
        <w:t xml:space="preserve">Participation in </w:t>
      </w:r>
      <w:proofErr w:type="gramStart"/>
      <w:r w:rsidRPr="283C493E">
        <w:rPr>
          <w:rFonts w:ascii="Arial" w:hAnsi="Arial" w:cs="Arial"/>
          <w:sz w:val="20"/>
          <w:szCs w:val="20"/>
        </w:rPr>
        <w:t>the Phase</w:t>
      </w:r>
      <w:proofErr w:type="gramEnd"/>
      <w:r w:rsidRPr="283C493E">
        <w:rPr>
          <w:rFonts w:ascii="Arial" w:hAnsi="Arial" w:cs="Arial"/>
          <w:sz w:val="20"/>
          <w:szCs w:val="20"/>
        </w:rPr>
        <w:t xml:space="preserve"> 1 of the Pilot Project began on August 22, 2023.  On </w:t>
      </w:r>
      <w:r w:rsidR="00650C72" w:rsidRPr="283C493E">
        <w:rPr>
          <w:rFonts w:ascii="Arial" w:eastAsia="Arial" w:hAnsi="Arial" w:cs="Arial"/>
          <w:sz w:val="20"/>
          <w:szCs w:val="20"/>
        </w:rPr>
        <w:t>February 27, 2024</w:t>
      </w:r>
      <w:r w:rsidRPr="283C493E">
        <w:rPr>
          <w:rFonts w:ascii="Arial" w:hAnsi="Arial" w:cs="Arial"/>
          <w:sz w:val="20"/>
          <w:szCs w:val="20"/>
        </w:rPr>
        <w:t xml:space="preserve">, ERCOT staff filed a </w:t>
      </w:r>
      <w:r w:rsidRPr="283C493E">
        <w:rPr>
          <w:rFonts w:ascii="Arial" w:eastAsia="Arial" w:hAnsi="Arial" w:cs="Arial"/>
          <w:sz w:val="20"/>
          <w:szCs w:val="20"/>
        </w:rPr>
        <w:t xml:space="preserve">Phase 1 Report, as required by the Phase 1 Governing Document, in which ERCOT Staff </w:t>
      </w:r>
      <w:r w:rsidR="00B10B1D" w:rsidRPr="283C493E">
        <w:rPr>
          <w:rFonts w:ascii="Arial" w:eastAsia="Arial" w:hAnsi="Arial" w:cs="Arial"/>
          <w:sz w:val="20"/>
          <w:szCs w:val="20"/>
        </w:rPr>
        <w:t xml:space="preserve">and the ADER Task Force established in PUCT Project No. 53911 (Task Force) </w:t>
      </w:r>
      <w:r w:rsidRPr="283C493E">
        <w:rPr>
          <w:rFonts w:ascii="Arial" w:eastAsia="Arial" w:hAnsi="Arial" w:cs="Arial"/>
          <w:sz w:val="20"/>
          <w:szCs w:val="20"/>
        </w:rPr>
        <w:t>reviewed observations on Phase 1 and made recommendations to pursue in Phase 2.</w:t>
      </w:r>
      <w:ins w:id="86" w:author="Author">
        <w:r w:rsidR="00A32A41" w:rsidRPr="283C493E">
          <w:rPr>
            <w:rFonts w:ascii="Arial" w:eastAsia="Arial" w:hAnsi="Arial" w:cs="Arial"/>
            <w:sz w:val="20"/>
            <w:szCs w:val="20"/>
          </w:rPr>
          <w:t xml:space="preserve"> The Phase </w:t>
        </w:r>
        <w:r w:rsidR="00F935DA" w:rsidRPr="283C493E">
          <w:rPr>
            <w:rFonts w:ascii="Arial" w:eastAsia="Arial" w:hAnsi="Arial" w:cs="Arial"/>
            <w:sz w:val="20"/>
            <w:szCs w:val="20"/>
          </w:rPr>
          <w:t xml:space="preserve">2 Governing Document was approved by the ERCOT Board on </w:t>
        </w:r>
        <w:r w:rsidR="0068292B" w:rsidRPr="283C493E">
          <w:rPr>
            <w:rFonts w:ascii="Arial" w:eastAsia="Arial" w:hAnsi="Arial" w:cs="Arial"/>
            <w:sz w:val="20"/>
            <w:szCs w:val="20"/>
          </w:rPr>
          <w:t xml:space="preserve">February 27, 2024. </w:t>
        </w:r>
        <w:r w:rsidR="00FB1BD8" w:rsidRPr="283C493E">
          <w:rPr>
            <w:rFonts w:ascii="Arial" w:eastAsia="Arial" w:hAnsi="Arial" w:cs="Arial"/>
            <w:sz w:val="20"/>
            <w:szCs w:val="20"/>
          </w:rPr>
          <w:t xml:space="preserve"> On </w:t>
        </w:r>
        <w:r w:rsidR="00D847B0" w:rsidRPr="00865047">
          <w:rPr>
            <w:rFonts w:ascii="Arial" w:eastAsia="Arial" w:hAnsi="Arial" w:cs="Arial"/>
            <w:sz w:val="20"/>
            <w:szCs w:val="20"/>
            <w:highlight w:val="yellow"/>
          </w:rPr>
          <w:t>XXX</w:t>
        </w:r>
        <w:r w:rsidR="00FB1BD8" w:rsidRPr="283C493E">
          <w:rPr>
            <w:rFonts w:ascii="Arial" w:eastAsia="Arial" w:hAnsi="Arial" w:cs="Arial"/>
            <w:sz w:val="20"/>
            <w:szCs w:val="20"/>
          </w:rPr>
          <w:t xml:space="preserve">, </w:t>
        </w:r>
        <w:r w:rsidR="00D847B0" w:rsidRPr="283C493E">
          <w:rPr>
            <w:rFonts w:ascii="Arial" w:eastAsia="Arial" w:hAnsi="Arial" w:cs="Arial"/>
            <w:sz w:val="20"/>
            <w:szCs w:val="20"/>
          </w:rPr>
          <w:t xml:space="preserve">following the timeline established by the Phase 2 Governing Document, </w:t>
        </w:r>
        <w:r w:rsidR="00FB1BD8" w:rsidRPr="283C493E">
          <w:rPr>
            <w:rFonts w:ascii="Arial" w:eastAsia="Arial" w:hAnsi="Arial" w:cs="Arial"/>
            <w:sz w:val="20"/>
            <w:szCs w:val="20"/>
          </w:rPr>
          <w:t>ERCOT prepare</w:t>
        </w:r>
        <w:r w:rsidR="00D847B0" w:rsidRPr="283C493E">
          <w:rPr>
            <w:rFonts w:ascii="Arial" w:eastAsia="Arial" w:hAnsi="Arial" w:cs="Arial"/>
            <w:sz w:val="20"/>
            <w:szCs w:val="20"/>
          </w:rPr>
          <w:t>d</w:t>
        </w:r>
        <w:r w:rsidR="00FB1BD8" w:rsidRPr="283C493E">
          <w:rPr>
            <w:rFonts w:ascii="Arial" w:eastAsia="Arial" w:hAnsi="Arial" w:cs="Arial"/>
            <w:sz w:val="20"/>
            <w:szCs w:val="20"/>
          </w:rPr>
          <w:t xml:space="preserve"> a recommendation </w:t>
        </w:r>
        <w:r w:rsidR="00210D6D" w:rsidRPr="283C493E">
          <w:rPr>
            <w:rFonts w:ascii="Arial" w:eastAsia="Arial" w:hAnsi="Arial" w:cs="Arial"/>
            <w:sz w:val="20"/>
            <w:szCs w:val="20"/>
          </w:rPr>
          <w:t>on</w:t>
        </w:r>
        <w:r w:rsidR="00FB1BD8" w:rsidRPr="283C493E">
          <w:rPr>
            <w:rFonts w:ascii="Arial" w:eastAsia="Arial" w:hAnsi="Arial" w:cs="Arial"/>
            <w:sz w:val="20"/>
            <w:szCs w:val="20"/>
          </w:rPr>
          <w:t xml:space="preserve"> moving to a Phase 3</w:t>
        </w:r>
        <w:r w:rsidR="00210D6D" w:rsidRPr="283C493E">
          <w:rPr>
            <w:rFonts w:ascii="Arial" w:eastAsia="Arial" w:hAnsi="Arial" w:cs="Arial"/>
            <w:sz w:val="20"/>
            <w:szCs w:val="20"/>
          </w:rPr>
          <w:t xml:space="preserve"> of the Pilot.  </w:t>
        </w:r>
      </w:ins>
      <w:ins w:id="87" w:author="VISTRA" w:date="2025-03-27T09:17:00Z" w16du:dateUtc="2025-03-27T14:17:00Z">
        <w:r w:rsidR="00F70F1F">
          <w:rPr>
            <w:rFonts w:ascii="Arial" w:eastAsia="Arial" w:hAnsi="Arial" w:cs="Arial"/>
            <w:sz w:val="20"/>
            <w:szCs w:val="20"/>
          </w:rPr>
          <w:t xml:space="preserve">On February 13, 2025, the Commission agreed with a recommendation from Commission Staff that the Task Force had achieved its initial objectives and should be dissolved, with the Pilot and related discussions moving to the ERCOT stakeholder process to engage the larger ERCOT market participant community on how best to move the Pilot forward. </w:t>
        </w:r>
      </w:ins>
      <w:ins w:id="88" w:author="Author">
        <w:del w:id="89" w:author="VISTRA" w:date="2025-03-27T09:17:00Z" w16du:dateUtc="2025-03-27T14:17:00Z">
          <w:r w:rsidR="00210D6D" w:rsidRPr="283C493E" w:rsidDel="00F70F1F">
            <w:rPr>
              <w:rFonts w:ascii="Arial" w:eastAsia="Arial" w:hAnsi="Arial" w:cs="Arial"/>
              <w:sz w:val="20"/>
              <w:szCs w:val="20"/>
            </w:rPr>
            <w:delText xml:space="preserve">On </w:delText>
          </w:r>
          <w:r w:rsidR="00210D6D" w:rsidRPr="00865047" w:rsidDel="00F70F1F">
            <w:rPr>
              <w:rFonts w:ascii="Arial" w:eastAsia="Arial" w:hAnsi="Arial" w:cs="Arial"/>
              <w:sz w:val="20"/>
              <w:szCs w:val="20"/>
              <w:highlight w:val="yellow"/>
            </w:rPr>
            <w:delText>XXX,</w:delText>
          </w:r>
          <w:r w:rsidR="00210D6D" w:rsidRPr="283C493E" w:rsidDel="00F70F1F">
            <w:rPr>
              <w:rFonts w:ascii="Arial" w:eastAsia="Arial" w:hAnsi="Arial" w:cs="Arial"/>
              <w:sz w:val="20"/>
              <w:szCs w:val="20"/>
            </w:rPr>
            <w:delText xml:space="preserve"> </w:delText>
          </w:r>
          <w:r w:rsidR="00284FF8" w:rsidRPr="283C493E" w:rsidDel="00F70F1F">
            <w:rPr>
              <w:rFonts w:ascii="Arial" w:eastAsia="Arial" w:hAnsi="Arial" w:cs="Arial"/>
              <w:sz w:val="20"/>
              <w:szCs w:val="20"/>
            </w:rPr>
            <w:delText xml:space="preserve">the </w:delText>
          </w:r>
          <w:r w:rsidR="00210D6D" w:rsidRPr="283C493E" w:rsidDel="00F70F1F">
            <w:rPr>
              <w:rFonts w:ascii="Arial" w:eastAsia="Arial" w:hAnsi="Arial" w:cs="Arial"/>
              <w:sz w:val="20"/>
              <w:szCs w:val="20"/>
            </w:rPr>
            <w:delText xml:space="preserve">Task Force and ERCOT </w:delText>
          </w:r>
          <w:r w:rsidR="00284FF8" w:rsidRPr="283C493E" w:rsidDel="00F70F1F">
            <w:rPr>
              <w:rFonts w:ascii="Arial" w:eastAsia="Arial" w:hAnsi="Arial" w:cs="Arial"/>
              <w:sz w:val="20"/>
              <w:szCs w:val="20"/>
            </w:rPr>
            <w:delText>filed</w:delText>
          </w:r>
          <w:r w:rsidR="00210D6D" w:rsidRPr="283C493E" w:rsidDel="00F70F1F">
            <w:rPr>
              <w:rFonts w:ascii="Arial" w:eastAsia="Arial" w:hAnsi="Arial" w:cs="Arial"/>
              <w:sz w:val="20"/>
              <w:szCs w:val="20"/>
            </w:rPr>
            <w:delText xml:space="preserve"> a Phase 2 Report</w:delText>
          </w:r>
          <w:r w:rsidR="00284FF8" w:rsidRPr="283C493E" w:rsidDel="00F70F1F">
            <w:rPr>
              <w:rFonts w:ascii="Arial" w:eastAsia="Arial" w:hAnsi="Arial" w:cs="Arial"/>
              <w:sz w:val="20"/>
              <w:szCs w:val="20"/>
            </w:rPr>
            <w:delText xml:space="preserve">, recommending to pursue a Phase </w:delText>
          </w:r>
          <w:commentRangeStart w:id="90"/>
          <w:commentRangeStart w:id="91"/>
          <w:r w:rsidR="00284FF8" w:rsidRPr="283C493E" w:rsidDel="00F70F1F">
            <w:rPr>
              <w:rFonts w:ascii="Arial" w:eastAsia="Arial" w:hAnsi="Arial" w:cs="Arial"/>
              <w:sz w:val="20"/>
              <w:szCs w:val="20"/>
            </w:rPr>
            <w:delText>3</w:delText>
          </w:r>
        </w:del>
      </w:ins>
      <w:commentRangeEnd w:id="90"/>
      <w:del w:id="92" w:author="VISTRA" w:date="2025-03-27T09:17:00Z" w16du:dateUtc="2025-03-27T14:17:00Z">
        <w:r w:rsidR="005B5316" w:rsidDel="00F70F1F">
          <w:rPr>
            <w:rStyle w:val="CommentReference"/>
          </w:rPr>
          <w:commentReference w:id="90"/>
        </w:r>
      </w:del>
      <w:commentRangeEnd w:id="91"/>
      <w:r w:rsidR="00611DA6">
        <w:rPr>
          <w:rStyle w:val="CommentReference"/>
        </w:rPr>
        <w:commentReference w:id="91"/>
      </w:r>
      <w:ins w:id="93" w:author="Author">
        <w:del w:id="94" w:author="VISTRA" w:date="2025-03-27T09:17:00Z" w16du:dateUtc="2025-03-27T14:17:00Z">
          <w:r w:rsidR="00284FF8" w:rsidRPr="283C493E" w:rsidDel="00F70F1F">
            <w:rPr>
              <w:rFonts w:ascii="Arial" w:eastAsia="Arial" w:hAnsi="Arial" w:cs="Arial"/>
              <w:sz w:val="20"/>
              <w:szCs w:val="20"/>
            </w:rPr>
            <w:delText xml:space="preserve">. </w:delText>
          </w:r>
        </w:del>
      </w:ins>
    </w:p>
    <w:p w14:paraId="5E5AC656" w14:textId="0406B3F7" w:rsidR="009B59A8" w:rsidRDefault="009B59A8" w:rsidP="00EB3CEB">
      <w:pPr>
        <w:rPr>
          <w:rFonts w:ascii="Arial" w:eastAsia="Arial" w:hAnsi="Arial" w:cs="Arial"/>
          <w:sz w:val="20"/>
          <w:szCs w:val="20"/>
        </w:rPr>
      </w:pPr>
    </w:p>
    <w:p w14:paraId="191C8D7F" w14:textId="77777777" w:rsidR="00977F1B" w:rsidRDefault="009B59A8" w:rsidP="009B59A8">
      <w:pPr>
        <w:rPr>
          <w:ins w:id="95" w:author="Author"/>
          <w:rFonts w:ascii="Arial" w:eastAsia="Arial" w:hAnsi="Arial" w:cs="Arial"/>
          <w:sz w:val="20"/>
          <w:szCs w:val="20"/>
        </w:rPr>
      </w:pPr>
      <w:r>
        <w:rPr>
          <w:rFonts w:ascii="Arial" w:eastAsia="Arial" w:hAnsi="Arial" w:cs="Arial"/>
          <w:sz w:val="20"/>
          <w:szCs w:val="20"/>
        </w:rPr>
        <w:t xml:space="preserve">This Phase </w:t>
      </w:r>
      <w:del w:id="96" w:author="Author">
        <w:r w:rsidDel="00284FF8">
          <w:rPr>
            <w:rFonts w:ascii="Arial" w:eastAsia="Arial" w:hAnsi="Arial" w:cs="Arial"/>
            <w:sz w:val="20"/>
            <w:szCs w:val="20"/>
          </w:rPr>
          <w:delText xml:space="preserve">2 </w:delText>
        </w:r>
      </w:del>
      <w:ins w:id="97" w:author="Author">
        <w:r w:rsidR="00284FF8">
          <w:rPr>
            <w:rFonts w:ascii="Arial" w:eastAsia="Arial" w:hAnsi="Arial" w:cs="Arial"/>
            <w:sz w:val="20"/>
            <w:szCs w:val="20"/>
          </w:rPr>
          <w:t xml:space="preserve">3 </w:t>
        </w:r>
      </w:ins>
      <w:r>
        <w:rPr>
          <w:rFonts w:ascii="Arial" w:eastAsia="Arial" w:hAnsi="Arial" w:cs="Arial"/>
          <w:sz w:val="20"/>
          <w:szCs w:val="20"/>
        </w:rPr>
        <w:t xml:space="preserve">Governing Document </w:t>
      </w:r>
      <w:r w:rsidR="008C7512">
        <w:rPr>
          <w:rFonts w:ascii="Arial" w:eastAsia="Arial" w:hAnsi="Arial" w:cs="Arial"/>
          <w:sz w:val="20"/>
          <w:szCs w:val="20"/>
        </w:rPr>
        <w:t>revises</w:t>
      </w:r>
      <w:r>
        <w:rPr>
          <w:rFonts w:ascii="Arial" w:eastAsia="Arial" w:hAnsi="Arial" w:cs="Arial"/>
          <w:sz w:val="20"/>
          <w:szCs w:val="20"/>
        </w:rPr>
        <w:t xml:space="preserve"> the Phase </w:t>
      </w:r>
      <w:del w:id="98" w:author="Author">
        <w:r w:rsidDel="00284FF8">
          <w:rPr>
            <w:rFonts w:ascii="Arial" w:eastAsia="Arial" w:hAnsi="Arial" w:cs="Arial"/>
            <w:sz w:val="20"/>
            <w:szCs w:val="20"/>
          </w:rPr>
          <w:delText xml:space="preserve">1 </w:delText>
        </w:r>
      </w:del>
      <w:ins w:id="99" w:author="Author">
        <w:r w:rsidR="00284FF8">
          <w:rPr>
            <w:rFonts w:ascii="Arial" w:eastAsia="Arial" w:hAnsi="Arial" w:cs="Arial"/>
            <w:sz w:val="20"/>
            <w:szCs w:val="20"/>
          </w:rPr>
          <w:t xml:space="preserve">2 </w:t>
        </w:r>
      </w:ins>
      <w:r>
        <w:rPr>
          <w:rFonts w:ascii="Arial" w:eastAsia="Arial" w:hAnsi="Arial" w:cs="Arial"/>
          <w:sz w:val="20"/>
          <w:szCs w:val="20"/>
        </w:rPr>
        <w:t xml:space="preserve">Governing Document </w:t>
      </w:r>
      <w:r w:rsidR="007738CA">
        <w:rPr>
          <w:rFonts w:ascii="Arial" w:eastAsia="Arial" w:hAnsi="Arial" w:cs="Arial"/>
          <w:sz w:val="20"/>
          <w:szCs w:val="20"/>
        </w:rPr>
        <w:t>to incorporate</w:t>
      </w:r>
      <w:r>
        <w:rPr>
          <w:rFonts w:ascii="Arial" w:eastAsia="Arial" w:hAnsi="Arial" w:cs="Arial"/>
          <w:sz w:val="20"/>
          <w:szCs w:val="20"/>
        </w:rPr>
        <w:t xml:space="preserve"> </w:t>
      </w:r>
      <w:ins w:id="100" w:author="Author">
        <w:r w:rsidR="00977F1B">
          <w:rPr>
            <w:rFonts w:ascii="Arial" w:eastAsia="Arial" w:hAnsi="Arial" w:cs="Arial"/>
            <w:sz w:val="20"/>
            <w:szCs w:val="20"/>
          </w:rPr>
          <w:t>the following updates:</w:t>
        </w:r>
      </w:ins>
      <w:del w:id="101" w:author="Author">
        <w:r w:rsidDel="00977F1B">
          <w:rPr>
            <w:rFonts w:ascii="Arial" w:eastAsia="Arial" w:hAnsi="Arial" w:cs="Arial"/>
            <w:sz w:val="20"/>
            <w:szCs w:val="20"/>
          </w:rPr>
          <w:delText>changes</w:delText>
        </w:r>
      </w:del>
      <w:r>
        <w:rPr>
          <w:rFonts w:ascii="Arial" w:eastAsia="Arial" w:hAnsi="Arial" w:cs="Arial"/>
          <w:sz w:val="20"/>
          <w:szCs w:val="20"/>
        </w:rPr>
        <w:t xml:space="preserve"> </w:t>
      </w:r>
    </w:p>
    <w:p w14:paraId="2DEF84F5" w14:textId="6F546DC6" w:rsidR="009F4F84" w:rsidRPr="009C6F3B" w:rsidRDefault="002F4C72" w:rsidP="00977F1B">
      <w:pPr>
        <w:pStyle w:val="ListParagraph"/>
        <w:numPr>
          <w:ilvl w:val="0"/>
          <w:numId w:val="34"/>
        </w:numPr>
        <w:rPr>
          <w:ins w:id="102" w:author="Author"/>
          <w:rFonts w:ascii="Arial" w:hAnsi="Arial" w:cs="Arial"/>
          <w:sz w:val="20"/>
          <w:szCs w:val="20"/>
        </w:rPr>
      </w:pPr>
      <w:r w:rsidRPr="283C493E">
        <w:rPr>
          <w:rFonts w:ascii="Arial" w:eastAsia="Arial" w:hAnsi="Arial" w:cs="Arial"/>
          <w:sz w:val="20"/>
          <w:szCs w:val="20"/>
        </w:rPr>
        <w:t xml:space="preserve">The </w:t>
      </w:r>
      <w:r w:rsidR="00E56A7F" w:rsidRPr="283C493E">
        <w:rPr>
          <w:rFonts w:ascii="Arial" w:eastAsia="Arial" w:hAnsi="Arial" w:cs="Arial"/>
          <w:sz w:val="20"/>
          <w:szCs w:val="20"/>
        </w:rPr>
        <w:t xml:space="preserve">additional </w:t>
      </w:r>
      <w:r w:rsidRPr="283C493E">
        <w:rPr>
          <w:rFonts w:ascii="Arial" w:eastAsia="Arial" w:hAnsi="Arial" w:cs="Arial"/>
          <w:sz w:val="20"/>
          <w:szCs w:val="20"/>
        </w:rPr>
        <w:t xml:space="preserve">option </w:t>
      </w:r>
      <w:r w:rsidR="00250613" w:rsidRPr="283C493E">
        <w:rPr>
          <w:rFonts w:ascii="Arial" w:eastAsia="Arial" w:hAnsi="Arial" w:cs="Arial"/>
          <w:sz w:val="20"/>
          <w:szCs w:val="20"/>
        </w:rPr>
        <w:t xml:space="preserve">to participate as an ADER </w:t>
      </w:r>
      <w:r w:rsidR="00804BB5" w:rsidRPr="283C493E">
        <w:rPr>
          <w:rFonts w:ascii="Arial" w:eastAsia="Arial" w:hAnsi="Arial" w:cs="Arial"/>
          <w:sz w:val="20"/>
          <w:szCs w:val="20"/>
        </w:rPr>
        <w:t>using the</w:t>
      </w:r>
      <w:r w:rsidR="00250613" w:rsidRPr="283C493E">
        <w:rPr>
          <w:rFonts w:ascii="Arial" w:eastAsia="Arial" w:hAnsi="Arial" w:cs="Arial"/>
          <w:sz w:val="20"/>
          <w:szCs w:val="20"/>
        </w:rPr>
        <w:t xml:space="preserve"> </w:t>
      </w:r>
      <w:r w:rsidR="00115061">
        <w:rPr>
          <w:rFonts w:ascii="Arial" w:eastAsia="Arial" w:hAnsi="Arial" w:cs="Arial"/>
          <w:sz w:val="20"/>
          <w:szCs w:val="20"/>
        </w:rPr>
        <w:t>n</w:t>
      </w:r>
      <w:r w:rsidR="00250613" w:rsidRPr="283C493E">
        <w:rPr>
          <w:rFonts w:ascii="Arial" w:eastAsia="Arial" w:hAnsi="Arial" w:cs="Arial"/>
          <w:sz w:val="20"/>
          <w:szCs w:val="20"/>
        </w:rPr>
        <w:t xml:space="preserve">on-Controllable Load </w:t>
      </w:r>
      <w:r w:rsidR="00115061">
        <w:rPr>
          <w:rFonts w:ascii="Arial" w:eastAsia="Arial" w:hAnsi="Arial" w:cs="Arial"/>
          <w:sz w:val="20"/>
          <w:szCs w:val="20"/>
        </w:rPr>
        <w:t>Resource</w:t>
      </w:r>
      <w:r w:rsidR="008C0B4C">
        <w:rPr>
          <w:rFonts w:ascii="Arial" w:eastAsia="Arial" w:hAnsi="Arial" w:cs="Arial"/>
          <w:sz w:val="20"/>
          <w:szCs w:val="20"/>
        </w:rPr>
        <w:t xml:space="preserve"> (NCLR)</w:t>
      </w:r>
      <w:r w:rsidR="00115061">
        <w:rPr>
          <w:rFonts w:ascii="Arial" w:eastAsia="Arial" w:hAnsi="Arial" w:cs="Arial"/>
          <w:sz w:val="20"/>
          <w:szCs w:val="20"/>
        </w:rPr>
        <w:t xml:space="preserve"> </w:t>
      </w:r>
      <w:r w:rsidR="00250613" w:rsidRPr="283C493E">
        <w:rPr>
          <w:rFonts w:ascii="Arial" w:eastAsia="Arial" w:hAnsi="Arial" w:cs="Arial"/>
          <w:sz w:val="20"/>
          <w:szCs w:val="20"/>
        </w:rPr>
        <w:t xml:space="preserve">participation </w:t>
      </w:r>
      <w:r w:rsidR="00FE1D3D">
        <w:rPr>
          <w:rFonts w:ascii="Arial" w:eastAsia="Arial" w:hAnsi="Arial" w:cs="Arial"/>
          <w:sz w:val="20"/>
          <w:szCs w:val="20"/>
        </w:rPr>
        <w:t>model</w:t>
      </w:r>
      <w:r w:rsidR="00250613" w:rsidRPr="283C493E">
        <w:rPr>
          <w:rFonts w:ascii="Arial" w:eastAsia="Arial" w:hAnsi="Arial" w:cs="Arial"/>
          <w:sz w:val="20"/>
          <w:szCs w:val="20"/>
        </w:rPr>
        <w:t>.  This allows</w:t>
      </w:r>
      <w:r w:rsidR="006939E9">
        <w:rPr>
          <w:rFonts w:ascii="Arial" w:eastAsia="Arial" w:hAnsi="Arial" w:cs="Arial"/>
          <w:sz w:val="20"/>
          <w:szCs w:val="20"/>
        </w:rPr>
        <w:t xml:space="preserve"> </w:t>
      </w:r>
      <w:r w:rsidR="0080335C" w:rsidRPr="0080335C">
        <w:rPr>
          <w:rFonts w:ascii="Arial" w:eastAsia="Arial" w:hAnsi="Arial" w:cs="Arial"/>
          <w:sz w:val="20"/>
          <w:szCs w:val="20"/>
        </w:rPr>
        <w:t xml:space="preserve">aggregations of sites that </w:t>
      </w:r>
      <w:r w:rsidR="008E1876">
        <w:rPr>
          <w:rFonts w:ascii="Arial" w:eastAsia="Arial" w:hAnsi="Arial" w:cs="Arial"/>
          <w:sz w:val="20"/>
          <w:szCs w:val="20"/>
        </w:rPr>
        <w:t>cannot</w:t>
      </w:r>
      <w:r w:rsidR="0080335C" w:rsidRPr="0080335C">
        <w:rPr>
          <w:rFonts w:ascii="Arial" w:eastAsia="Arial" w:hAnsi="Arial" w:cs="Arial"/>
          <w:sz w:val="20"/>
          <w:szCs w:val="20"/>
        </w:rPr>
        <w:t xml:space="preserve"> incrementally follow SCED basepoints</w:t>
      </w:r>
      <w:r w:rsidR="0080335C" w:rsidRPr="0080335C" w:rsidDel="0080335C">
        <w:rPr>
          <w:rFonts w:ascii="Arial" w:eastAsia="Arial" w:hAnsi="Arial" w:cs="Arial"/>
          <w:sz w:val="20"/>
          <w:szCs w:val="20"/>
        </w:rPr>
        <w:t xml:space="preserve"> </w:t>
      </w:r>
      <w:r w:rsidR="00C446D2" w:rsidRPr="283C493E">
        <w:rPr>
          <w:rFonts w:ascii="Arial" w:eastAsia="Arial" w:hAnsi="Arial" w:cs="Arial"/>
          <w:sz w:val="20"/>
          <w:szCs w:val="20"/>
        </w:rPr>
        <w:t xml:space="preserve">to be eligible to provide Ancillary Services </w:t>
      </w:r>
      <w:r w:rsidR="00EC7AE3" w:rsidRPr="283C493E">
        <w:rPr>
          <w:rFonts w:ascii="Arial" w:eastAsia="Arial" w:hAnsi="Arial" w:cs="Arial"/>
          <w:sz w:val="20"/>
          <w:szCs w:val="20"/>
        </w:rPr>
        <w:t xml:space="preserve">including ERCOT Contingency Reserve Service (ECRS) and Non-Spinning </w:t>
      </w:r>
      <w:r w:rsidR="009F4F84" w:rsidRPr="283C493E">
        <w:rPr>
          <w:rFonts w:ascii="Arial" w:eastAsia="Arial" w:hAnsi="Arial" w:cs="Arial"/>
          <w:sz w:val="20"/>
          <w:szCs w:val="20"/>
        </w:rPr>
        <w:t>Reserve (Non-Spin)</w:t>
      </w:r>
      <w:r w:rsidR="00383162">
        <w:rPr>
          <w:rFonts w:ascii="Arial" w:eastAsia="Arial" w:hAnsi="Arial" w:cs="Arial"/>
          <w:sz w:val="20"/>
          <w:szCs w:val="20"/>
        </w:rPr>
        <w:t>.</w:t>
      </w:r>
    </w:p>
    <w:p w14:paraId="0F85847A" w14:textId="69B0B7B9" w:rsidR="009B59A8" w:rsidRPr="008E75D3" w:rsidRDefault="00B8385D" w:rsidP="0069211F">
      <w:pPr>
        <w:pStyle w:val="ListParagraph"/>
        <w:numPr>
          <w:ilvl w:val="0"/>
          <w:numId w:val="34"/>
        </w:numPr>
        <w:rPr>
          <w:ins w:id="103" w:author="Author"/>
          <w:rFonts w:ascii="Arial" w:hAnsi="Arial" w:cs="Arial"/>
          <w:sz w:val="20"/>
          <w:szCs w:val="20"/>
        </w:rPr>
      </w:pPr>
      <w:ins w:id="104" w:author="Author">
        <w:r>
          <w:rPr>
            <w:rFonts w:ascii="Arial" w:eastAsia="Arial" w:hAnsi="Arial" w:cs="Arial"/>
            <w:sz w:val="20"/>
            <w:szCs w:val="20"/>
          </w:rPr>
          <w:t>Additional</w:t>
        </w:r>
        <w:r w:rsidR="009B59A8">
          <w:rPr>
            <w:rFonts w:ascii="Arial" w:eastAsia="Arial" w:hAnsi="Arial" w:cs="Arial"/>
            <w:sz w:val="20"/>
            <w:szCs w:val="20"/>
          </w:rPr>
          <w:t xml:space="preserve"> </w:t>
        </w:r>
      </w:ins>
      <w:del w:id="105" w:author="Author">
        <w:r w:rsidR="00AD41FA" w:rsidRPr="0082283C">
          <w:rPr>
            <w:rFonts w:ascii="Arial" w:eastAsia="Arial" w:hAnsi="Arial" w:cs="Arial"/>
            <w:sz w:val="20"/>
            <w:szCs w:val="20"/>
          </w:rPr>
          <w:delText>concerning</w:delText>
        </w:r>
        <w:r w:rsidR="009B59A8" w:rsidRPr="0082283C">
          <w:rPr>
            <w:rFonts w:ascii="Arial" w:eastAsia="Arial" w:hAnsi="Arial" w:cs="Arial"/>
            <w:sz w:val="20"/>
            <w:szCs w:val="20"/>
          </w:rPr>
          <w:delText xml:space="preserve"> </w:delText>
        </w:r>
        <w:r w:rsidR="009B59A8" w:rsidRPr="0082283C" w:rsidDel="00A707AD">
          <w:rPr>
            <w:rFonts w:ascii="Arial" w:eastAsia="Arial" w:hAnsi="Arial" w:cs="Arial"/>
            <w:sz w:val="20"/>
            <w:szCs w:val="20"/>
          </w:rPr>
          <w:delText>Ancillary Service eligibility</w:delText>
        </w:r>
        <w:r w:rsidR="00051890">
          <w:rPr>
            <w:rFonts w:ascii="Arial" w:eastAsia="Arial" w:hAnsi="Arial" w:cs="Arial"/>
            <w:sz w:val="20"/>
            <w:szCs w:val="20"/>
          </w:rPr>
          <w:delText xml:space="preserve"> </w:delText>
        </w:r>
        <w:r w:rsidR="009B59A8" w:rsidRPr="0082283C">
          <w:rPr>
            <w:rFonts w:ascii="Arial" w:eastAsia="Arial" w:hAnsi="Arial" w:cs="Arial"/>
            <w:sz w:val="20"/>
            <w:szCs w:val="20"/>
          </w:rPr>
          <w:delText xml:space="preserve">and </w:delText>
        </w:r>
        <w:r w:rsidR="009B59A8" w:rsidRPr="0082283C" w:rsidDel="00CB33B7">
          <w:rPr>
            <w:rFonts w:ascii="Arial" w:eastAsia="Arial" w:hAnsi="Arial" w:cs="Arial"/>
            <w:sz w:val="20"/>
            <w:szCs w:val="20"/>
          </w:rPr>
          <w:delText xml:space="preserve">telemetry validation </w:delText>
        </w:r>
        <w:r w:rsidR="009B59A8" w:rsidRPr="009C6F3B" w:rsidDel="00CB33B7">
          <w:rPr>
            <w:rFonts w:ascii="Arial" w:eastAsia="Arial" w:hAnsi="Arial" w:cs="Arial"/>
            <w:sz w:val="20"/>
            <w:szCs w:val="20"/>
            <w:rPrChange w:id="106" w:author="Author">
              <w:rPr>
                <w:rFonts w:ascii="Times New Roman" w:eastAsia="Arial" w:hAnsi="Times New Roman"/>
                <w:sz w:val="24"/>
                <w:szCs w:val="24"/>
              </w:rPr>
            </w:rPrChange>
          </w:rPr>
          <w:delText>procedures</w:delText>
        </w:r>
      </w:del>
      <w:ins w:id="107" w:author="Author">
        <w:del w:id="108" w:author="Author">
          <w:r w:rsidR="00B743FD">
            <w:rPr>
              <w:rFonts w:ascii="Arial" w:eastAsia="Arial" w:hAnsi="Arial" w:cs="Arial"/>
              <w:sz w:val="20"/>
              <w:szCs w:val="20"/>
            </w:rPr>
            <w:delText xml:space="preserve"> </w:delText>
          </w:r>
        </w:del>
        <w:r w:rsidR="00B743FD">
          <w:rPr>
            <w:rFonts w:ascii="Arial" w:eastAsia="Arial" w:hAnsi="Arial" w:cs="Arial"/>
            <w:sz w:val="20"/>
            <w:szCs w:val="20"/>
          </w:rPr>
          <w:t>c</w:t>
        </w:r>
        <w:r w:rsidR="00CB33B7" w:rsidRPr="00865047">
          <w:rPr>
            <w:rFonts w:ascii="Arial" w:eastAsia="Arial" w:hAnsi="Arial" w:cs="Arial"/>
            <w:sz w:val="20"/>
            <w:szCs w:val="20"/>
          </w:rPr>
          <w:t xml:space="preserve">larification </w:t>
        </w:r>
        <w:r w:rsidR="001F27D2">
          <w:rPr>
            <w:rFonts w:ascii="Arial" w:eastAsia="Arial" w:hAnsi="Arial" w:cs="Arial"/>
            <w:sz w:val="20"/>
            <w:szCs w:val="20"/>
          </w:rPr>
          <w:t xml:space="preserve">related </w:t>
        </w:r>
        <w:r w:rsidR="00CB33B7" w:rsidRPr="00865047">
          <w:rPr>
            <w:rFonts w:ascii="Arial" w:eastAsia="Arial" w:hAnsi="Arial" w:cs="Arial"/>
            <w:sz w:val="20"/>
            <w:szCs w:val="20"/>
          </w:rPr>
          <w:t>to</w:t>
        </w:r>
        <w:r w:rsidR="001C77D7">
          <w:rPr>
            <w:rFonts w:ascii="Arial" w:eastAsia="Arial" w:hAnsi="Arial" w:cs="Arial"/>
            <w:sz w:val="20"/>
            <w:szCs w:val="20"/>
          </w:rPr>
          <w:t xml:space="preserve"> the process </w:t>
        </w:r>
        <w:r w:rsidR="004F076D">
          <w:rPr>
            <w:rFonts w:ascii="Arial" w:eastAsia="Arial" w:hAnsi="Arial" w:cs="Arial"/>
            <w:sz w:val="20"/>
            <w:szCs w:val="20"/>
          </w:rPr>
          <w:t xml:space="preserve">of </w:t>
        </w:r>
        <w:r w:rsidR="001C77D7">
          <w:rPr>
            <w:rFonts w:ascii="Arial" w:eastAsia="Arial" w:hAnsi="Arial" w:cs="Arial"/>
            <w:sz w:val="20"/>
            <w:szCs w:val="20"/>
          </w:rPr>
          <w:t>review</w:t>
        </w:r>
        <w:r w:rsidR="004F076D">
          <w:rPr>
            <w:rFonts w:ascii="Arial" w:eastAsia="Arial" w:hAnsi="Arial" w:cs="Arial"/>
            <w:sz w:val="20"/>
            <w:szCs w:val="20"/>
          </w:rPr>
          <w:t>ing</w:t>
        </w:r>
        <w:r w:rsidR="001C77D7">
          <w:rPr>
            <w:rFonts w:ascii="Arial" w:eastAsia="Arial" w:hAnsi="Arial" w:cs="Arial"/>
            <w:sz w:val="20"/>
            <w:szCs w:val="20"/>
          </w:rPr>
          <w:t xml:space="preserve"> </w:t>
        </w:r>
        <w:r>
          <w:rPr>
            <w:rFonts w:ascii="Arial" w:eastAsia="Arial" w:hAnsi="Arial" w:cs="Arial"/>
            <w:sz w:val="20"/>
            <w:szCs w:val="20"/>
          </w:rPr>
          <w:t>Details of the Aggregation (DOTA) submiss</w:t>
        </w:r>
        <w:r w:rsidR="005E7CE5">
          <w:rPr>
            <w:rFonts w:ascii="Arial" w:eastAsia="Arial" w:hAnsi="Arial" w:cs="Arial"/>
            <w:sz w:val="20"/>
            <w:szCs w:val="20"/>
          </w:rPr>
          <w:t>ions and</w:t>
        </w:r>
        <w:r w:rsidR="00CB33B7" w:rsidRPr="00865047">
          <w:rPr>
            <w:rFonts w:ascii="Arial" w:eastAsia="Arial" w:hAnsi="Arial" w:cs="Arial"/>
            <w:sz w:val="20"/>
            <w:szCs w:val="20"/>
          </w:rPr>
          <w:t xml:space="preserve"> </w:t>
        </w:r>
        <w:r w:rsidR="00CB33B7" w:rsidRPr="0082283C">
          <w:rPr>
            <w:rFonts w:ascii="Arial" w:eastAsia="Arial" w:hAnsi="Arial" w:cs="Arial"/>
            <w:sz w:val="20"/>
            <w:szCs w:val="20"/>
          </w:rPr>
          <w:t xml:space="preserve">participation in </w:t>
        </w:r>
        <w:r w:rsidR="001F64B4" w:rsidRPr="0082283C">
          <w:rPr>
            <w:rFonts w:ascii="Arial" w:eastAsia="Arial" w:hAnsi="Arial" w:cs="Arial"/>
            <w:sz w:val="20"/>
            <w:szCs w:val="20"/>
          </w:rPr>
          <w:t xml:space="preserve">ERCOT’s </w:t>
        </w:r>
        <w:r w:rsidR="005E7CE5">
          <w:rPr>
            <w:rFonts w:ascii="Arial" w:eastAsia="Arial" w:hAnsi="Arial" w:cs="Arial"/>
            <w:sz w:val="20"/>
            <w:szCs w:val="20"/>
          </w:rPr>
          <w:t xml:space="preserve">Emergency </w:t>
        </w:r>
        <w:r w:rsidR="001F64B4" w:rsidRPr="00865047">
          <w:rPr>
            <w:rFonts w:ascii="Arial" w:eastAsia="Arial" w:hAnsi="Arial" w:cs="Arial"/>
            <w:sz w:val="20"/>
            <w:szCs w:val="20"/>
          </w:rPr>
          <w:t>R</w:t>
        </w:r>
        <w:r w:rsidR="005E7CE5">
          <w:rPr>
            <w:rFonts w:ascii="Arial" w:eastAsia="Arial" w:hAnsi="Arial" w:cs="Arial"/>
            <w:sz w:val="20"/>
            <w:szCs w:val="20"/>
          </w:rPr>
          <w:t xml:space="preserve">esponse </w:t>
        </w:r>
        <w:r w:rsidR="001F64B4" w:rsidRPr="00865047">
          <w:rPr>
            <w:rFonts w:ascii="Arial" w:eastAsia="Arial" w:hAnsi="Arial" w:cs="Arial"/>
            <w:sz w:val="20"/>
            <w:szCs w:val="20"/>
          </w:rPr>
          <w:t>S</w:t>
        </w:r>
        <w:r w:rsidR="005E7CE5">
          <w:rPr>
            <w:rFonts w:ascii="Arial" w:eastAsia="Arial" w:hAnsi="Arial" w:cs="Arial"/>
            <w:sz w:val="20"/>
            <w:szCs w:val="20"/>
          </w:rPr>
          <w:t>ervice</w:t>
        </w:r>
        <w:r w:rsidR="001F64B4" w:rsidRPr="0082283C">
          <w:rPr>
            <w:rFonts w:ascii="Arial" w:eastAsia="Arial" w:hAnsi="Arial" w:cs="Arial"/>
            <w:sz w:val="20"/>
            <w:szCs w:val="20"/>
          </w:rPr>
          <w:t xml:space="preserve"> </w:t>
        </w:r>
        <w:r w:rsidR="000F29E7">
          <w:rPr>
            <w:rFonts w:ascii="Arial" w:eastAsia="Arial" w:hAnsi="Arial" w:cs="Arial"/>
            <w:sz w:val="20"/>
            <w:szCs w:val="20"/>
          </w:rPr>
          <w:t xml:space="preserve">(ERS) </w:t>
        </w:r>
        <w:r w:rsidR="001F64B4" w:rsidRPr="0082283C">
          <w:rPr>
            <w:rFonts w:ascii="Arial" w:eastAsia="Arial" w:hAnsi="Arial" w:cs="Arial"/>
            <w:sz w:val="20"/>
            <w:szCs w:val="20"/>
          </w:rPr>
          <w:t>program or</w:t>
        </w:r>
      </w:ins>
      <w:r w:rsidR="001F64B4" w:rsidRPr="0082283C">
        <w:rPr>
          <w:rFonts w:ascii="Arial" w:eastAsia="Arial" w:hAnsi="Arial" w:cs="Arial"/>
          <w:sz w:val="20"/>
          <w:szCs w:val="20"/>
        </w:rPr>
        <w:t xml:space="preserve"> </w:t>
      </w:r>
      <w:ins w:id="109" w:author="Author">
        <w:r w:rsidR="001F64B4" w:rsidRPr="00865047">
          <w:rPr>
            <w:rFonts w:ascii="Arial" w:eastAsia="Arial" w:hAnsi="Arial" w:cs="Arial"/>
            <w:sz w:val="20"/>
            <w:szCs w:val="20"/>
          </w:rPr>
          <w:t>T</w:t>
        </w:r>
        <w:r w:rsidR="000D5235">
          <w:rPr>
            <w:rFonts w:ascii="Arial" w:eastAsia="Arial" w:hAnsi="Arial" w:cs="Arial"/>
            <w:sz w:val="20"/>
            <w:szCs w:val="20"/>
          </w:rPr>
          <w:t xml:space="preserve">ransmission and </w:t>
        </w:r>
        <w:r w:rsidR="001F64B4" w:rsidRPr="00865047">
          <w:rPr>
            <w:rFonts w:ascii="Arial" w:eastAsia="Arial" w:hAnsi="Arial" w:cs="Arial"/>
            <w:sz w:val="20"/>
            <w:szCs w:val="20"/>
          </w:rPr>
          <w:t>D</w:t>
        </w:r>
        <w:r w:rsidR="000D5235">
          <w:rPr>
            <w:rFonts w:ascii="Arial" w:eastAsia="Arial" w:hAnsi="Arial" w:cs="Arial"/>
            <w:sz w:val="20"/>
            <w:szCs w:val="20"/>
          </w:rPr>
          <w:t xml:space="preserve">istribution </w:t>
        </w:r>
        <w:r w:rsidR="001F64B4" w:rsidRPr="00865047">
          <w:rPr>
            <w:rFonts w:ascii="Arial" w:eastAsia="Arial" w:hAnsi="Arial" w:cs="Arial"/>
            <w:sz w:val="20"/>
            <w:szCs w:val="20"/>
          </w:rPr>
          <w:t>U</w:t>
        </w:r>
        <w:r w:rsidR="000D5235">
          <w:rPr>
            <w:rFonts w:ascii="Arial" w:eastAsia="Arial" w:hAnsi="Arial" w:cs="Arial"/>
            <w:sz w:val="20"/>
            <w:szCs w:val="20"/>
          </w:rPr>
          <w:t>tilit</w:t>
        </w:r>
        <w:r w:rsidR="00942FA8">
          <w:rPr>
            <w:rFonts w:ascii="Arial" w:eastAsia="Arial" w:hAnsi="Arial" w:cs="Arial"/>
            <w:sz w:val="20"/>
            <w:szCs w:val="20"/>
          </w:rPr>
          <w:t>y</w:t>
        </w:r>
        <w:del w:id="110" w:author="Author">
          <w:r w:rsidR="001F64B4" w:rsidRPr="009C6F3B" w:rsidDel="008C0B4C">
            <w:rPr>
              <w:rFonts w:ascii="Arial" w:eastAsia="Arial" w:hAnsi="Arial" w:cs="Arial"/>
              <w:sz w:val="20"/>
              <w:szCs w:val="20"/>
              <w:rPrChange w:id="111" w:author="Author">
                <w:rPr>
                  <w:rFonts w:ascii="Times New Roman" w:eastAsia="Arial" w:hAnsi="Times New Roman"/>
                  <w:sz w:val="24"/>
                  <w:szCs w:val="24"/>
                </w:rPr>
              </w:rPrChange>
            </w:rPr>
            <w:delText>’s</w:delText>
          </w:r>
        </w:del>
        <w:r w:rsidR="001F64B4" w:rsidRPr="009C6F3B">
          <w:rPr>
            <w:rFonts w:ascii="Arial" w:eastAsia="Arial" w:hAnsi="Arial" w:cs="Arial"/>
            <w:sz w:val="20"/>
            <w:szCs w:val="20"/>
            <w:rPrChange w:id="112" w:author="Author">
              <w:rPr>
                <w:rFonts w:ascii="Times New Roman" w:eastAsia="Arial" w:hAnsi="Times New Roman"/>
                <w:sz w:val="24"/>
                <w:szCs w:val="24"/>
              </w:rPr>
            </w:rPrChange>
          </w:rPr>
          <w:t xml:space="preserve"> </w:t>
        </w:r>
        <w:r w:rsidR="00942FA8">
          <w:rPr>
            <w:rFonts w:ascii="Arial" w:eastAsia="Arial" w:hAnsi="Arial" w:cs="Arial"/>
            <w:sz w:val="20"/>
            <w:szCs w:val="20"/>
          </w:rPr>
          <w:t>(</w:t>
        </w:r>
        <w:r w:rsidR="001F64B4">
          <w:rPr>
            <w:rFonts w:ascii="Arial" w:eastAsia="Arial" w:hAnsi="Arial" w:cs="Arial"/>
            <w:sz w:val="20"/>
            <w:szCs w:val="20"/>
          </w:rPr>
          <w:t>TDU</w:t>
        </w:r>
        <w:del w:id="113" w:author="Author">
          <w:r w:rsidR="001F64B4" w:rsidDel="008C0B4C">
            <w:rPr>
              <w:rFonts w:ascii="Arial" w:eastAsia="Arial" w:hAnsi="Arial" w:cs="Arial"/>
              <w:sz w:val="20"/>
              <w:szCs w:val="20"/>
            </w:rPr>
            <w:delText>’s</w:delText>
          </w:r>
        </w:del>
        <w:r w:rsidR="00942FA8">
          <w:rPr>
            <w:rFonts w:ascii="Arial" w:eastAsia="Arial" w:hAnsi="Arial" w:cs="Arial"/>
            <w:sz w:val="20"/>
            <w:szCs w:val="20"/>
          </w:rPr>
          <w:t>)</w:t>
        </w:r>
        <w:r w:rsidR="001F64B4">
          <w:rPr>
            <w:rFonts w:ascii="Arial" w:eastAsia="Arial" w:hAnsi="Arial" w:cs="Arial"/>
            <w:sz w:val="20"/>
            <w:szCs w:val="20"/>
          </w:rPr>
          <w:t xml:space="preserve"> </w:t>
        </w:r>
        <w:r w:rsidR="008F2250">
          <w:rPr>
            <w:rFonts w:ascii="Arial" w:eastAsia="Arial" w:hAnsi="Arial" w:cs="Arial"/>
            <w:sz w:val="20"/>
            <w:szCs w:val="20"/>
          </w:rPr>
          <w:t xml:space="preserve">Commercial &amp; Residential </w:t>
        </w:r>
        <w:r w:rsidR="001F64B4" w:rsidRPr="0082283C">
          <w:rPr>
            <w:rFonts w:ascii="Arial" w:eastAsia="Arial" w:hAnsi="Arial" w:cs="Arial"/>
            <w:sz w:val="20"/>
            <w:szCs w:val="20"/>
          </w:rPr>
          <w:t xml:space="preserve">Load Management </w:t>
        </w:r>
        <w:r w:rsidR="008F2250">
          <w:rPr>
            <w:rFonts w:ascii="Arial" w:eastAsia="Arial" w:hAnsi="Arial" w:cs="Arial"/>
            <w:sz w:val="20"/>
            <w:szCs w:val="20"/>
          </w:rPr>
          <w:t>P</w:t>
        </w:r>
        <w:del w:id="114" w:author="Author">
          <w:r w:rsidR="001F64B4" w:rsidRPr="0082283C" w:rsidDel="008F2250">
            <w:rPr>
              <w:rFonts w:ascii="Arial" w:eastAsia="Arial" w:hAnsi="Arial" w:cs="Arial"/>
              <w:sz w:val="20"/>
              <w:szCs w:val="20"/>
            </w:rPr>
            <w:delText>p</w:delText>
          </w:r>
        </w:del>
        <w:r w:rsidR="001F64B4" w:rsidRPr="0082283C">
          <w:rPr>
            <w:rFonts w:ascii="Arial" w:eastAsia="Arial" w:hAnsi="Arial" w:cs="Arial"/>
            <w:sz w:val="20"/>
            <w:szCs w:val="20"/>
          </w:rPr>
          <w:t>rogram</w:t>
        </w:r>
        <w:r w:rsidR="008F2250">
          <w:rPr>
            <w:rFonts w:ascii="Arial" w:eastAsia="Arial" w:hAnsi="Arial" w:cs="Arial"/>
            <w:sz w:val="20"/>
            <w:szCs w:val="20"/>
          </w:rPr>
          <w:t>s</w:t>
        </w:r>
      </w:ins>
      <w:r w:rsidR="009B59A8" w:rsidRPr="0082283C">
        <w:rPr>
          <w:rFonts w:ascii="Arial" w:eastAsia="Arial" w:hAnsi="Arial" w:cs="Arial"/>
          <w:sz w:val="20"/>
          <w:szCs w:val="20"/>
        </w:rPr>
        <w:t xml:space="preserve">. </w:t>
      </w:r>
    </w:p>
    <w:p w14:paraId="13BCC9DD" w14:textId="3BB62396" w:rsidR="009967EE" w:rsidRPr="0082283C" w:rsidRDefault="009967EE" w:rsidP="00865047">
      <w:pPr>
        <w:pStyle w:val="ListParagraph"/>
        <w:numPr>
          <w:ilvl w:val="0"/>
          <w:numId w:val="34"/>
        </w:numPr>
        <w:rPr>
          <w:rFonts w:ascii="Arial" w:hAnsi="Arial" w:cs="Arial"/>
          <w:sz w:val="20"/>
          <w:szCs w:val="20"/>
        </w:rPr>
      </w:pPr>
      <w:ins w:id="115" w:author="Author">
        <w:r>
          <w:rPr>
            <w:rFonts w:ascii="Arial" w:eastAsia="Arial" w:hAnsi="Arial" w:cs="Arial"/>
            <w:sz w:val="20"/>
            <w:szCs w:val="20"/>
          </w:rPr>
          <w:t xml:space="preserve">Updates and clarifications to the processes for </w:t>
        </w:r>
        <w:r w:rsidR="008F16CF">
          <w:rPr>
            <w:rFonts w:ascii="Arial" w:eastAsia="Arial" w:hAnsi="Arial" w:cs="Arial"/>
            <w:sz w:val="20"/>
            <w:szCs w:val="20"/>
          </w:rPr>
          <w:t>P</w:t>
        </w:r>
        <w:r>
          <w:rPr>
            <w:rFonts w:ascii="Arial" w:eastAsia="Arial" w:hAnsi="Arial" w:cs="Arial"/>
            <w:sz w:val="20"/>
            <w:szCs w:val="20"/>
          </w:rPr>
          <w:t>remise</w:t>
        </w:r>
        <w:r w:rsidRPr="00865047">
          <w:rPr>
            <w:rFonts w:ascii="Arial" w:hAnsi="Arial" w:cs="Arial"/>
            <w:sz w:val="20"/>
            <w:szCs w:val="20"/>
          </w:rPr>
          <w:t>-</w:t>
        </w:r>
        <w:r>
          <w:rPr>
            <w:rFonts w:ascii="Arial" w:hAnsi="Arial" w:cs="Arial"/>
            <w:sz w:val="20"/>
            <w:szCs w:val="20"/>
          </w:rPr>
          <w:t>level validations</w:t>
        </w:r>
        <w:r w:rsidR="008736A5">
          <w:rPr>
            <w:rFonts w:ascii="Arial" w:hAnsi="Arial" w:cs="Arial"/>
            <w:sz w:val="20"/>
            <w:szCs w:val="20"/>
          </w:rPr>
          <w:t>.</w:t>
        </w:r>
      </w:ins>
    </w:p>
    <w:p w14:paraId="7BC7BD01" w14:textId="77777777" w:rsidR="009B59A8" w:rsidRPr="00042DF7" w:rsidRDefault="009B59A8" w:rsidP="00EB3CEB">
      <w:pPr>
        <w:rPr>
          <w:rFonts w:ascii="Arial" w:eastAsia="Arial" w:hAnsi="Arial" w:cs="Arial"/>
          <w:sz w:val="20"/>
          <w:szCs w:val="20"/>
        </w:rPr>
      </w:pPr>
    </w:p>
    <w:p w14:paraId="08AD2E29" w14:textId="1CECCB76" w:rsidR="00563172" w:rsidRDefault="28ADA429" w:rsidP="00902F86">
      <w:pPr>
        <w:pStyle w:val="Heading1"/>
        <w:numPr>
          <w:ilvl w:val="0"/>
          <w:numId w:val="6"/>
        </w:numPr>
        <w:ind w:left="360"/>
        <w:rPr>
          <w:color w:val="00AEC7"/>
        </w:rPr>
      </w:pPr>
      <w:bookmarkStart w:id="116" w:name="_Toc155191489"/>
      <w:bookmarkStart w:id="117" w:name="_Toc152570579"/>
      <w:r w:rsidRPr="00E83BD1">
        <w:rPr>
          <w:color w:val="00AEC7"/>
        </w:rPr>
        <w:t>Purpose</w:t>
      </w:r>
      <w:r w:rsidR="271FEE81" w:rsidRPr="00E83BD1">
        <w:rPr>
          <w:color w:val="00AEC7"/>
        </w:rPr>
        <w:t xml:space="preserve"> of the Pilot</w:t>
      </w:r>
      <w:r w:rsidR="5CDC79EB" w:rsidRPr="00E83BD1">
        <w:rPr>
          <w:color w:val="00AEC7"/>
        </w:rPr>
        <w:t xml:space="preserve"> Project</w:t>
      </w:r>
      <w:r w:rsidR="75B8C37B" w:rsidRPr="00E83BD1">
        <w:rPr>
          <w:color w:val="00AEC7"/>
        </w:rPr>
        <w:t xml:space="preserve"> Phase </w:t>
      </w:r>
      <w:del w:id="118" w:author="Author">
        <w:r w:rsidR="00835337" w:rsidDel="001F64B4">
          <w:rPr>
            <w:color w:val="00AEC7"/>
          </w:rPr>
          <w:delText>2</w:delText>
        </w:r>
      </w:del>
      <w:bookmarkEnd w:id="116"/>
      <w:bookmarkEnd w:id="117"/>
      <w:ins w:id="119" w:author="Author">
        <w:r w:rsidR="001F64B4">
          <w:rPr>
            <w:color w:val="00AEC7"/>
          </w:rPr>
          <w:t>3</w:t>
        </w:r>
      </w:ins>
    </w:p>
    <w:p w14:paraId="76D0847A" w14:textId="77777777" w:rsidR="00694A7E" w:rsidRDefault="00694A7E" w:rsidP="001D18E7">
      <w:pPr>
        <w:rPr>
          <w:rFonts w:ascii="Arial" w:hAnsi="Arial" w:cs="Arial"/>
          <w:color w:val="5B6770"/>
          <w:sz w:val="20"/>
          <w:szCs w:val="20"/>
        </w:rPr>
      </w:pPr>
    </w:p>
    <w:p w14:paraId="38773541" w14:textId="6BC1B897" w:rsidR="00694A7E" w:rsidRDefault="00BE0AE0" w:rsidP="6AF95340">
      <w:pPr>
        <w:rPr>
          <w:rFonts w:ascii="Arial" w:hAnsi="Arial" w:cs="Arial"/>
          <w:sz w:val="20"/>
          <w:szCs w:val="20"/>
        </w:rPr>
      </w:pPr>
      <w:r w:rsidRPr="0C649980">
        <w:rPr>
          <w:rFonts w:ascii="Arial" w:hAnsi="Arial" w:cs="Arial"/>
          <w:sz w:val="20"/>
          <w:szCs w:val="20"/>
        </w:rPr>
        <w:t xml:space="preserve">Phase </w:t>
      </w:r>
      <w:del w:id="120" w:author="Author">
        <w:r w:rsidRPr="0C649980" w:rsidDel="00BE0AE0">
          <w:rPr>
            <w:rFonts w:ascii="Arial" w:hAnsi="Arial" w:cs="Arial"/>
            <w:sz w:val="20"/>
            <w:szCs w:val="20"/>
          </w:rPr>
          <w:delText xml:space="preserve">2 </w:delText>
        </w:r>
      </w:del>
      <w:ins w:id="121" w:author="Author">
        <w:r w:rsidR="001F64B4" w:rsidRPr="0C649980">
          <w:rPr>
            <w:rFonts w:ascii="Arial" w:hAnsi="Arial" w:cs="Arial"/>
            <w:sz w:val="20"/>
            <w:szCs w:val="20"/>
          </w:rPr>
          <w:t xml:space="preserve">3 </w:t>
        </w:r>
      </w:ins>
      <w:r w:rsidR="00E66C9E" w:rsidRPr="0C649980">
        <w:rPr>
          <w:rFonts w:ascii="Arial" w:hAnsi="Arial" w:cs="Arial"/>
          <w:sz w:val="20"/>
          <w:szCs w:val="20"/>
        </w:rPr>
        <w:t xml:space="preserve">of the Pilot Project is intended to make </w:t>
      </w:r>
      <w:ins w:id="122" w:author="Author">
        <w:r w:rsidR="001F64B4" w:rsidRPr="0C649980">
          <w:rPr>
            <w:rFonts w:ascii="Arial" w:hAnsi="Arial" w:cs="Arial"/>
            <w:sz w:val="20"/>
            <w:szCs w:val="20"/>
          </w:rPr>
          <w:t>additional</w:t>
        </w:r>
      </w:ins>
      <w:del w:id="123" w:author="Author">
        <w:r w:rsidRPr="0C649980" w:rsidDel="001F64B4">
          <w:rPr>
            <w:rFonts w:ascii="Arial" w:hAnsi="Arial" w:cs="Arial"/>
            <w:sz w:val="20"/>
            <w:szCs w:val="20"/>
          </w:rPr>
          <w:delText xml:space="preserve"> </w:delText>
        </w:r>
        <w:r w:rsidRPr="0C649980" w:rsidDel="00E66C9E">
          <w:rPr>
            <w:rFonts w:ascii="Arial" w:hAnsi="Arial" w:cs="Arial"/>
            <w:sz w:val="20"/>
            <w:szCs w:val="20"/>
          </w:rPr>
          <w:delText>incremental</w:delText>
        </w:r>
      </w:del>
      <w:r w:rsidR="00E66C9E" w:rsidRPr="0C649980">
        <w:rPr>
          <w:rFonts w:ascii="Arial" w:hAnsi="Arial" w:cs="Arial"/>
          <w:sz w:val="20"/>
          <w:szCs w:val="20"/>
        </w:rPr>
        <w:t xml:space="preserve"> improvements </w:t>
      </w:r>
      <w:r w:rsidR="00833E74" w:rsidRPr="0C649980">
        <w:rPr>
          <w:rFonts w:ascii="Arial" w:hAnsi="Arial" w:cs="Arial"/>
          <w:sz w:val="20"/>
          <w:szCs w:val="20"/>
        </w:rPr>
        <w:t xml:space="preserve">and account for </w:t>
      </w:r>
      <w:del w:id="124" w:author="Author">
        <w:r w:rsidRPr="0C649980" w:rsidDel="00833E74">
          <w:rPr>
            <w:rFonts w:ascii="Arial" w:hAnsi="Arial" w:cs="Arial"/>
            <w:sz w:val="20"/>
            <w:szCs w:val="20"/>
          </w:rPr>
          <w:delText xml:space="preserve">early </w:delText>
        </w:r>
      </w:del>
      <w:r w:rsidR="00833E74" w:rsidRPr="0C649980">
        <w:rPr>
          <w:rFonts w:ascii="Arial" w:hAnsi="Arial" w:cs="Arial"/>
          <w:sz w:val="20"/>
          <w:szCs w:val="20"/>
        </w:rPr>
        <w:t>lessons learned from Phase</w:t>
      </w:r>
      <w:ins w:id="125" w:author="Author">
        <w:r w:rsidR="0F796D5B" w:rsidRPr="0C649980">
          <w:rPr>
            <w:rFonts w:ascii="Arial" w:hAnsi="Arial" w:cs="Arial"/>
            <w:sz w:val="20"/>
            <w:szCs w:val="20"/>
          </w:rPr>
          <w:t>s</w:t>
        </w:r>
      </w:ins>
      <w:r w:rsidR="00833E74" w:rsidRPr="0C649980">
        <w:rPr>
          <w:rFonts w:ascii="Arial" w:hAnsi="Arial" w:cs="Arial"/>
          <w:sz w:val="20"/>
          <w:szCs w:val="20"/>
        </w:rPr>
        <w:t xml:space="preserve"> 1</w:t>
      </w:r>
      <w:ins w:id="126" w:author="Author">
        <w:r w:rsidR="001F64B4" w:rsidRPr="0C649980">
          <w:rPr>
            <w:rFonts w:ascii="Arial" w:hAnsi="Arial" w:cs="Arial"/>
            <w:sz w:val="20"/>
            <w:szCs w:val="20"/>
          </w:rPr>
          <w:t xml:space="preserve"> and 2</w:t>
        </w:r>
      </w:ins>
      <w:proofErr w:type="gramStart"/>
      <w:r w:rsidR="00833E74" w:rsidRPr="0C649980">
        <w:rPr>
          <w:rFonts w:ascii="Arial" w:hAnsi="Arial" w:cs="Arial"/>
          <w:sz w:val="20"/>
          <w:szCs w:val="20"/>
        </w:rPr>
        <w:t xml:space="preserve">.  </w:t>
      </w:r>
      <w:r w:rsidR="00CB1E38" w:rsidRPr="0C649980">
        <w:rPr>
          <w:rFonts w:ascii="Arial" w:hAnsi="Arial" w:cs="Arial"/>
          <w:sz w:val="20"/>
          <w:szCs w:val="20"/>
        </w:rPr>
        <w:t>As</w:t>
      </w:r>
      <w:proofErr w:type="gramEnd"/>
      <w:r w:rsidR="00CB1E38" w:rsidRPr="0C649980">
        <w:rPr>
          <w:rFonts w:ascii="Arial" w:hAnsi="Arial" w:cs="Arial"/>
          <w:sz w:val="20"/>
          <w:szCs w:val="20"/>
        </w:rPr>
        <w:t xml:space="preserve"> such, the general goals for this phase </w:t>
      </w:r>
      <w:r w:rsidR="0062244C" w:rsidRPr="0C649980">
        <w:rPr>
          <w:rFonts w:ascii="Arial" w:hAnsi="Arial" w:cs="Arial"/>
          <w:sz w:val="20"/>
          <w:szCs w:val="20"/>
        </w:rPr>
        <w:t xml:space="preserve">largely remain the same.  </w:t>
      </w:r>
      <w:r w:rsidR="01969AA5" w:rsidRPr="0C649980">
        <w:rPr>
          <w:rFonts w:ascii="Arial" w:hAnsi="Arial" w:cs="Arial"/>
          <w:sz w:val="20"/>
          <w:szCs w:val="20"/>
        </w:rPr>
        <w:t xml:space="preserve">The purpose of this </w:t>
      </w:r>
      <w:r w:rsidR="78889CA3" w:rsidRPr="0C649980">
        <w:rPr>
          <w:rFonts w:ascii="Arial" w:hAnsi="Arial" w:cs="Arial"/>
          <w:sz w:val="20"/>
          <w:szCs w:val="20"/>
        </w:rPr>
        <w:t xml:space="preserve">phase of the </w:t>
      </w:r>
      <w:r w:rsidR="1AB15F67" w:rsidRPr="0C649980">
        <w:rPr>
          <w:rFonts w:ascii="Arial" w:hAnsi="Arial" w:cs="Arial"/>
          <w:sz w:val="20"/>
          <w:szCs w:val="20"/>
        </w:rPr>
        <w:t>P</w:t>
      </w:r>
      <w:r w:rsidR="01969AA5" w:rsidRPr="0C649980">
        <w:rPr>
          <w:rFonts w:ascii="Arial" w:hAnsi="Arial" w:cs="Arial"/>
          <w:sz w:val="20"/>
          <w:szCs w:val="20"/>
        </w:rPr>
        <w:t xml:space="preserve">ilot </w:t>
      </w:r>
      <w:r w:rsidR="1AB15F67" w:rsidRPr="0C649980">
        <w:rPr>
          <w:rFonts w:ascii="Arial" w:hAnsi="Arial" w:cs="Arial"/>
          <w:sz w:val="20"/>
          <w:szCs w:val="20"/>
        </w:rPr>
        <w:t>P</w:t>
      </w:r>
      <w:r w:rsidR="01969AA5" w:rsidRPr="0C649980">
        <w:rPr>
          <w:rFonts w:ascii="Arial" w:hAnsi="Arial" w:cs="Arial"/>
          <w:sz w:val="20"/>
          <w:szCs w:val="20"/>
        </w:rPr>
        <w:t>roject is to:</w:t>
      </w:r>
    </w:p>
    <w:p w14:paraId="5042DF0C" w14:textId="77777777" w:rsidR="00694A7E" w:rsidRPr="00694A7E" w:rsidRDefault="00694A7E" w:rsidP="6AF95340">
      <w:pPr>
        <w:rPr>
          <w:rFonts w:ascii="Arial" w:hAnsi="Arial" w:cs="Arial"/>
          <w:sz w:val="20"/>
          <w:szCs w:val="20"/>
        </w:rPr>
      </w:pPr>
    </w:p>
    <w:p w14:paraId="07068B8E" w14:textId="0FF14013" w:rsidR="00246813" w:rsidRPr="00D45759" w:rsidRDefault="7CDCDC83" w:rsidP="00902F86">
      <w:pPr>
        <w:numPr>
          <w:ilvl w:val="0"/>
          <w:numId w:val="7"/>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Assess the operational benefits and challenges of </w:t>
      </w:r>
      <w:r w:rsidR="3122DB23" w:rsidRPr="00E83BD1">
        <w:rPr>
          <w:rFonts w:ascii="Arial" w:eastAsia="Arial" w:hAnsi="Arial" w:cs="Arial"/>
          <w:color w:val="000000" w:themeColor="text1"/>
          <w:sz w:val="20"/>
          <w:szCs w:val="20"/>
        </w:rPr>
        <w:t xml:space="preserve">heterogeneous </w:t>
      </w:r>
      <w:r w:rsidR="0872688C" w:rsidRPr="00E83BD1">
        <w:rPr>
          <w:rFonts w:ascii="Arial" w:eastAsia="Arial" w:hAnsi="Arial" w:cs="Arial"/>
          <w:sz w:val="20"/>
          <w:szCs w:val="20"/>
        </w:rPr>
        <w:t>Distributed Energy Resource</w:t>
      </w:r>
      <w:r w:rsidR="0872688C" w:rsidRPr="00E83BD1">
        <w:rPr>
          <w:rFonts w:ascii="Arial" w:eastAsia="Arial" w:hAnsi="Arial" w:cs="Arial"/>
          <w:color w:val="000000" w:themeColor="text1"/>
          <w:sz w:val="20"/>
          <w:szCs w:val="20"/>
        </w:rPr>
        <w:t xml:space="preserve"> (</w:t>
      </w:r>
      <w:r w:rsidRPr="00E83BD1">
        <w:rPr>
          <w:rFonts w:ascii="Arial" w:eastAsia="Arial" w:hAnsi="Arial" w:cs="Arial"/>
          <w:color w:val="000000" w:themeColor="text1"/>
          <w:sz w:val="20"/>
          <w:szCs w:val="20"/>
        </w:rPr>
        <w:t>DER</w:t>
      </w:r>
      <w:r w:rsidR="0872688C" w:rsidRPr="00E83BD1">
        <w:rPr>
          <w:rFonts w:ascii="Arial" w:eastAsia="Arial" w:hAnsi="Arial" w:cs="Arial"/>
          <w:color w:val="000000" w:themeColor="text1"/>
          <w:sz w:val="20"/>
          <w:szCs w:val="20"/>
        </w:rPr>
        <w:t>)</w:t>
      </w:r>
      <w:r w:rsidRPr="00E83BD1">
        <w:rPr>
          <w:rFonts w:ascii="Arial" w:eastAsia="Arial" w:hAnsi="Arial" w:cs="Arial"/>
          <w:color w:val="000000" w:themeColor="text1"/>
          <w:sz w:val="20"/>
          <w:szCs w:val="20"/>
        </w:rPr>
        <w:t xml:space="preserve"> </w:t>
      </w:r>
      <w:r w:rsidR="1F67F68D" w:rsidRPr="00E83BD1">
        <w:rPr>
          <w:rFonts w:ascii="Arial" w:eastAsia="Arial" w:hAnsi="Arial" w:cs="Arial"/>
          <w:color w:val="000000" w:themeColor="text1"/>
          <w:sz w:val="20"/>
          <w:szCs w:val="20"/>
        </w:rPr>
        <w:t>aggregation</w:t>
      </w:r>
      <w:r w:rsidR="6DC689E4" w:rsidRPr="00E83BD1">
        <w:rPr>
          <w:rFonts w:ascii="Arial" w:eastAsia="Arial" w:hAnsi="Arial" w:cs="Arial"/>
          <w:color w:val="000000" w:themeColor="text1"/>
          <w:sz w:val="20"/>
          <w:szCs w:val="20"/>
        </w:rPr>
        <w:t>s</w:t>
      </w:r>
      <w:r w:rsidR="04F5BA32" w:rsidRPr="00E83BD1">
        <w:rPr>
          <w:rFonts w:ascii="Arial" w:eastAsia="Arial" w:hAnsi="Arial" w:cs="Arial"/>
          <w:color w:val="000000" w:themeColor="text1"/>
          <w:sz w:val="20"/>
          <w:szCs w:val="20"/>
        </w:rPr>
        <w:t xml:space="preserve"> which are net generation or net load</w:t>
      </w:r>
      <w:r w:rsidRPr="00E83BD1">
        <w:rPr>
          <w:rFonts w:ascii="Arial" w:eastAsia="Arial" w:hAnsi="Arial" w:cs="Arial"/>
          <w:color w:val="000000" w:themeColor="text1"/>
          <w:sz w:val="20"/>
          <w:szCs w:val="20"/>
        </w:rPr>
        <w:t xml:space="preserve"> and address those challenges to allow meaningful use of DER aggregation.</w:t>
      </w:r>
    </w:p>
    <w:p w14:paraId="3073A06F" w14:textId="256DF449" w:rsidR="00694A7E" w:rsidRDefault="58692E1C"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lastRenderedPageBreak/>
        <w:t xml:space="preserve">Understand the impact of having </w:t>
      </w:r>
      <w:r w:rsidR="6EF12B80" w:rsidRPr="00E83BD1">
        <w:rPr>
          <w:rFonts w:ascii="Arial" w:eastAsia="Arial" w:hAnsi="Arial" w:cs="Arial"/>
          <w:sz w:val="20"/>
          <w:szCs w:val="20"/>
        </w:rPr>
        <w:t>A</w:t>
      </w:r>
      <w:r w:rsidRPr="00E83BD1">
        <w:rPr>
          <w:rFonts w:ascii="Arial" w:eastAsia="Arial" w:hAnsi="Arial" w:cs="Arial"/>
          <w:sz w:val="20"/>
          <w:szCs w:val="20"/>
        </w:rPr>
        <w:t xml:space="preserve">ncillary </w:t>
      </w:r>
      <w:r w:rsidR="6EF12B80" w:rsidRPr="00E83BD1">
        <w:rPr>
          <w:rFonts w:ascii="Arial" w:eastAsia="Arial" w:hAnsi="Arial" w:cs="Arial"/>
          <w:sz w:val="20"/>
          <w:szCs w:val="20"/>
        </w:rPr>
        <w:t>S</w:t>
      </w:r>
      <w:r w:rsidRPr="00E83BD1">
        <w:rPr>
          <w:rFonts w:ascii="Arial" w:eastAsia="Arial" w:hAnsi="Arial" w:cs="Arial"/>
          <w:sz w:val="20"/>
          <w:szCs w:val="20"/>
        </w:rPr>
        <w:t xml:space="preserve">ervices </w:t>
      </w:r>
      <w:r w:rsidR="237F257F" w:rsidRPr="00E83BD1">
        <w:rPr>
          <w:rFonts w:ascii="Arial" w:eastAsia="Arial" w:hAnsi="Arial" w:cs="Arial"/>
          <w:sz w:val="20"/>
          <w:szCs w:val="20"/>
        </w:rPr>
        <w:t xml:space="preserve">and energy </w:t>
      </w:r>
      <w:r w:rsidR="305CC35A" w:rsidRPr="00E83BD1">
        <w:rPr>
          <w:rFonts w:ascii="Arial" w:eastAsia="Arial" w:hAnsi="Arial" w:cs="Arial"/>
          <w:sz w:val="20"/>
          <w:szCs w:val="20"/>
        </w:rPr>
        <w:t xml:space="preserve">delivered </w:t>
      </w:r>
      <w:r w:rsidR="418E0E8C" w:rsidRPr="00E83BD1">
        <w:rPr>
          <w:rFonts w:ascii="Arial" w:eastAsia="Arial" w:hAnsi="Arial" w:cs="Arial"/>
          <w:sz w:val="20"/>
          <w:szCs w:val="20"/>
        </w:rPr>
        <w:t>by ADERs</w:t>
      </w:r>
      <w:r w:rsidR="4AC41907" w:rsidRPr="00E83BD1">
        <w:rPr>
          <w:rFonts w:ascii="Arial" w:eastAsia="Arial" w:hAnsi="Arial" w:cs="Arial"/>
          <w:sz w:val="20"/>
          <w:szCs w:val="20"/>
        </w:rPr>
        <w:t xml:space="preserve"> and assess how </w:t>
      </w:r>
      <w:r w:rsidR="38C6EFB7" w:rsidRPr="00E83BD1">
        <w:rPr>
          <w:rFonts w:ascii="Arial" w:eastAsia="Arial" w:hAnsi="Arial" w:cs="Arial"/>
          <w:sz w:val="20"/>
          <w:szCs w:val="20"/>
        </w:rPr>
        <w:t>ADERs</w:t>
      </w:r>
      <w:r w:rsidR="4AC41907" w:rsidRPr="00E83BD1">
        <w:rPr>
          <w:rFonts w:ascii="Arial" w:eastAsia="Arial" w:hAnsi="Arial" w:cs="Arial"/>
          <w:sz w:val="20"/>
          <w:szCs w:val="20"/>
        </w:rPr>
        <w:t xml:space="preserve"> can best be used to support reliability</w:t>
      </w:r>
      <w:r w:rsidR="3AA2AB72" w:rsidRPr="00E83BD1">
        <w:rPr>
          <w:rFonts w:ascii="Arial" w:eastAsia="Arial" w:hAnsi="Arial" w:cs="Arial"/>
          <w:sz w:val="20"/>
          <w:szCs w:val="20"/>
        </w:rPr>
        <w:t>.</w:t>
      </w:r>
    </w:p>
    <w:p w14:paraId="5EDE8A54" w14:textId="5DE306AD" w:rsidR="00694A7E" w:rsidRPr="00694A7E" w:rsidRDefault="556F709F"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Assess</w:t>
      </w:r>
      <w:r w:rsidR="70E3C7E4" w:rsidRPr="00E83BD1">
        <w:rPr>
          <w:rFonts w:ascii="Arial" w:eastAsia="Arial" w:hAnsi="Arial" w:cs="Arial"/>
          <w:sz w:val="20"/>
          <w:szCs w:val="20"/>
        </w:rPr>
        <w:t xml:space="preserve"> challenges to</w:t>
      </w:r>
      <w:r w:rsidR="58692E1C" w:rsidRPr="00E83BD1">
        <w:rPr>
          <w:rFonts w:ascii="Arial" w:eastAsia="Arial" w:hAnsi="Arial" w:cs="Arial"/>
          <w:sz w:val="20"/>
          <w:szCs w:val="20"/>
        </w:rPr>
        <w:t xml:space="preserve"> </w:t>
      </w:r>
      <w:proofErr w:type="gramStart"/>
      <w:r w:rsidR="001816A0">
        <w:rPr>
          <w:rFonts w:ascii="Arial" w:eastAsia="Arial" w:hAnsi="Arial" w:cs="Arial"/>
          <w:sz w:val="20"/>
          <w:szCs w:val="20"/>
        </w:rPr>
        <w:t>incentiviz</w:t>
      </w:r>
      <w:r w:rsidR="00BA4FF0">
        <w:rPr>
          <w:rFonts w:ascii="Arial" w:eastAsia="Arial" w:hAnsi="Arial" w:cs="Arial"/>
          <w:sz w:val="20"/>
          <w:szCs w:val="20"/>
        </w:rPr>
        <w:t>ing</w:t>
      </w:r>
      <w:proofErr w:type="gramEnd"/>
      <w:r w:rsidR="6064DB1B" w:rsidRPr="00E83BD1">
        <w:rPr>
          <w:rFonts w:ascii="Arial" w:eastAsia="Arial" w:hAnsi="Arial" w:cs="Arial"/>
          <w:sz w:val="20"/>
          <w:szCs w:val="20"/>
        </w:rPr>
        <w:t xml:space="preserve"> </w:t>
      </w:r>
      <w:r w:rsidR="58692E1C" w:rsidRPr="00E83BD1">
        <w:rPr>
          <w:rFonts w:ascii="Arial" w:eastAsia="Arial" w:hAnsi="Arial" w:cs="Arial"/>
          <w:sz w:val="20"/>
          <w:szCs w:val="20"/>
        </w:rPr>
        <w:t xml:space="preserve">competition and </w:t>
      </w:r>
      <w:r w:rsidR="0F8593D2" w:rsidRPr="00E83BD1">
        <w:rPr>
          <w:rFonts w:ascii="Arial" w:eastAsia="Arial" w:hAnsi="Arial" w:cs="Arial"/>
          <w:sz w:val="20"/>
          <w:szCs w:val="20"/>
        </w:rPr>
        <w:t>attract</w:t>
      </w:r>
      <w:r w:rsidR="58692E1C" w:rsidRPr="00E83BD1">
        <w:rPr>
          <w:rFonts w:ascii="Arial" w:eastAsia="Arial" w:hAnsi="Arial" w:cs="Arial"/>
          <w:sz w:val="20"/>
          <w:szCs w:val="20"/>
        </w:rPr>
        <w:t xml:space="preserve"> </w:t>
      </w:r>
      <w:r w:rsidR="00A4441D">
        <w:rPr>
          <w:rFonts w:ascii="Arial" w:eastAsia="Arial" w:hAnsi="Arial" w:cs="Arial"/>
          <w:sz w:val="20"/>
          <w:szCs w:val="20"/>
        </w:rPr>
        <w:t>broad</w:t>
      </w:r>
      <w:r w:rsidR="4DEEB90E" w:rsidRPr="00E83BD1">
        <w:rPr>
          <w:rFonts w:ascii="Arial" w:eastAsia="Arial" w:hAnsi="Arial" w:cs="Arial"/>
          <w:sz w:val="20"/>
          <w:szCs w:val="20"/>
        </w:rPr>
        <w:t xml:space="preserve"> </w:t>
      </w:r>
      <w:r w:rsidR="58692E1C" w:rsidRPr="00E83BD1">
        <w:rPr>
          <w:rFonts w:ascii="Arial" w:eastAsia="Arial" w:hAnsi="Arial" w:cs="Arial"/>
          <w:sz w:val="20"/>
          <w:szCs w:val="20"/>
        </w:rPr>
        <w:t>DER participation</w:t>
      </w:r>
      <w:r w:rsidR="26D45411" w:rsidRPr="00E83BD1">
        <w:rPr>
          <w:rFonts w:ascii="Arial" w:eastAsia="Arial" w:hAnsi="Arial" w:cs="Arial"/>
          <w:sz w:val="20"/>
          <w:szCs w:val="20"/>
        </w:rPr>
        <w:t xml:space="preserve"> through Load Serving Entities (LSEs), while ensuring adequate customer protections are in place</w:t>
      </w:r>
      <w:r w:rsidR="3AA2AB72" w:rsidRPr="00E83BD1">
        <w:rPr>
          <w:rFonts w:ascii="Arial" w:eastAsia="Arial" w:hAnsi="Arial" w:cs="Arial"/>
          <w:sz w:val="20"/>
          <w:szCs w:val="20"/>
        </w:rPr>
        <w:t>.</w:t>
      </w:r>
    </w:p>
    <w:p w14:paraId="1A6DA7B6" w14:textId="4D9211D2" w:rsidR="00694A7E" w:rsidRPr="00694A7E" w:rsidRDefault="4991DB22" w:rsidP="00902F86">
      <w:pPr>
        <w:numPr>
          <w:ilvl w:val="0"/>
          <w:numId w:val="7"/>
        </w:numPr>
        <w:rPr>
          <w:rFonts w:ascii="Arial" w:eastAsia="Arial" w:hAnsi="Arial" w:cs="Arial"/>
          <w:color w:val="000000" w:themeColor="text1"/>
          <w:sz w:val="20"/>
          <w:szCs w:val="20"/>
        </w:rPr>
      </w:pPr>
      <w:r w:rsidRPr="5ECC500C">
        <w:rPr>
          <w:rFonts w:ascii="Arial" w:eastAsia="Arial" w:hAnsi="Arial" w:cs="Arial"/>
          <w:sz w:val="20"/>
          <w:szCs w:val="20"/>
        </w:rPr>
        <w:t xml:space="preserve">Allow </w:t>
      </w:r>
      <w:r w:rsidR="242AD0AA" w:rsidRPr="5ECC500C">
        <w:rPr>
          <w:rFonts w:ascii="Arial" w:eastAsia="Arial" w:hAnsi="Arial" w:cs="Arial"/>
          <w:sz w:val="20"/>
          <w:szCs w:val="20"/>
        </w:rPr>
        <w:t>Distribution Service Providers (</w:t>
      </w:r>
      <w:r w:rsidRPr="5ECC500C">
        <w:rPr>
          <w:rFonts w:ascii="Arial" w:eastAsia="Arial" w:hAnsi="Arial" w:cs="Arial"/>
          <w:sz w:val="20"/>
          <w:szCs w:val="20"/>
        </w:rPr>
        <w:t>DSPs</w:t>
      </w:r>
      <w:r w:rsidR="242AD0AA" w:rsidRPr="5ECC500C">
        <w:rPr>
          <w:rFonts w:ascii="Arial" w:eastAsia="Arial" w:hAnsi="Arial" w:cs="Arial"/>
          <w:sz w:val="20"/>
          <w:szCs w:val="20"/>
        </w:rPr>
        <w:t>)</w:t>
      </w:r>
      <w:r w:rsidR="7250B072" w:rsidRPr="5ECC500C">
        <w:rPr>
          <w:rFonts w:ascii="Arial" w:eastAsia="Arial" w:hAnsi="Arial" w:cs="Arial"/>
          <w:sz w:val="20"/>
          <w:szCs w:val="20"/>
        </w:rPr>
        <w:t>, the Commission,</w:t>
      </w:r>
      <w:r w:rsidRPr="5ECC500C">
        <w:rPr>
          <w:rFonts w:ascii="Arial" w:eastAsia="Arial" w:hAnsi="Arial" w:cs="Arial"/>
          <w:sz w:val="20"/>
          <w:szCs w:val="20"/>
        </w:rPr>
        <w:t xml:space="preserve"> </w:t>
      </w:r>
      <w:r w:rsidR="3FD6FD9C" w:rsidRPr="5ECC500C">
        <w:rPr>
          <w:rFonts w:ascii="Arial" w:eastAsia="Arial" w:hAnsi="Arial" w:cs="Arial"/>
          <w:sz w:val="20"/>
          <w:szCs w:val="20"/>
        </w:rPr>
        <w:t xml:space="preserve">and others </w:t>
      </w:r>
      <w:r w:rsidRPr="5ECC500C">
        <w:rPr>
          <w:rFonts w:ascii="Arial" w:eastAsia="Arial" w:hAnsi="Arial" w:cs="Arial"/>
          <w:sz w:val="20"/>
          <w:szCs w:val="20"/>
        </w:rPr>
        <w:t>to study</w:t>
      </w:r>
      <w:r w:rsidR="6CADFF51" w:rsidRPr="5ECC500C">
        <w:rPr>
          <w:rFonts w:ascii="Arial" w:eastAsia="Arial" w:hAnsi="Arial" w:cs="Arial"/>
          <w:sz w:val="20"/>
          <w:szCs w:val="20"/>
        </w:rPr>
        <w:t xml:space="preserve"> distribution system impacts of</w:t>
      </w:r>
      <w:r w:rsidR="308695A6" w:rsidRPr="5ECC500C">
        <w:rPr>
          <w:rFonts w:ascii="Arial" w:eastAsia="Arial" w:hAnsi="Arial" w:cs="Arial"/>
          <w:sz w:val="20"/>
          <w:szCs w:val="20"/>
        </w:rPr>
        <w:t xml:space="preserve"> </w:t>
      </w:r>
      <w:r w:rsidR="5ACA944A" w:rsidRPr="5ECC500C">
        <w:rPr>
          <w:rFonts w:ascii="Arial" w:eastAsia="Arial" w:hAnsi="Arial" w:cs="Arial"/>
          <w:sz w:val="20"/>
          <w:szCs w:val="20"/>
        </w:rPr>
        <w:t>ADERs</w:t>
      </w:r>
      <w:r w:rsidR="63288273" w:rsidRPr="5ECC500C">
        <w:rPr>
          <w:rFonts w:ascii="Arial" w:eastAsia="Arial" w:hAnsi="Arial" w:cs="Arial"/>
          <w:sz w:val="20"/>
          <w:szCs w:val="20"/>
        </w:rPr>
        <w:t xml:space="preserve"> which inject to the grid</w:t>
      </w:r>
      <w:r w:rsidR="4AFAEC0B" w:rsidRPr="5ECC500C">
        <w:rPr>
          <w:rFonts w:ascii="Arial" w:eastAsia="Arial" w:hAnsi="Arial" w:cs="Arial"/>
          <w:sz w:val="20"/>
          <w:szCs w:val="20"/>
        </w:rPr>
        <w:t>.</w:t>
      </w:r>
      <w:r w:rsidR="4B528635" w:rsidRPr="5ECC500C">
        <w:rPr>
          <w:rFonts w:ascii="Arial" w:eastAsia="Arial" w:hAnsi="Arial" w:cs="Arial"/>
          <w:sz w:val="20"/>
          <w:szCs w:val="20"/>
        </w:rPr>
        <w:t xml:space="preserve"> </w:t>
      </w:r>
      <w:r w:rsidR="5ACA944A" w:rsidRPr="5ECC500C">
        <w:rPr>
          <w:rFonts w:ascii="Arial" w:eastAsia="Arial" w:hAnsi="Arial" w:cs="Arial"/>
          <w:sz w:val="20"/>
          <w:szCs w:val="20"/>
        </w:rPr>
        <w:t xml:space="preserve"> </w:t>
      </w:r>
    </w:p>
    <w:p w14:paraId="2BA0EBE6" w14:textId="02B514E6" w:rsidR="00401504" w:rsidRDefault="3AA2AB72" w:rsidP="00902F86">
      <w:pPr>
        <w:numPr>
          <w:ilvl w:val="0"/>
          <w:numId w:val="7"/>
        </w:numPr>
        <w:rPr>
          <w:rFonts w:ascii="Arial" w:eastAsia="Arial" w:hAnsi="Arial" w:cs="Arial"/>
          <w:color w:val="000000" w:themeColor="text1"/>
          <w:sz w:val="20"/>
          <w:szCs w:val="20"/>
        </w:rPr>
      </w:pPr>
      <w:r w:rsidRPr="001619D9">
        <w:rPr>
          <w:rFonts w:ascii="Arial" w:eastAsia="Arial" w:hAnsi="Arial" w:cs="Arial"/>
          <w:sz w:val="20"/>
          <w:szCs w:val="20"/>
        </w:rPr>
        <w:t xml:space="preserve">Evaluate </w:t>
      </w:r>
      <w:r w:rsidR="37BA8320" w:rsidRPr="3F2196C0">
        <w:rPr>
          <w:rFonts w:ascii="Arial" w:eastAsia="Arial" w:hAnsi="Arial" w:cs="Arial"/>
          <w:sz w:val="20"/>
          <w:szCs w:val="20"/>
        </w:rPr>
        <w:t xml:space="preserve">the impacts </w:t>
      </w:r>
      <w:r w:rsidR="37BA8320" w:rsidRPr="4A9017F9">
        <w:rPr>
          <w:rFonts w:ascii="Arial" w:eastAsia="Arial" w:hAnsi="Arial" w:cs="Arial"/>
          <w:sz w:val="20"/>
          <w:szCs w:val="20"/>
        </w:rPr>
        <w:t xml:space="preserve">to </w:t>
      </w:r>
      <w:r w:rsidRPr="001619D9">
        <w:rPr>
          <w:rFonts w:ascii="Arial" w:eastAsia="Arial" w:hAnsi="Arial" w:cs="Arial"/>
          <w:sz w:val="20"/>
          <w:szCs w:val="20"/>
        </w:rPr>
        <w:t>transmission system congestion</w:t>
      </w:r>
      <w:r w:rsidRPr="00E83BD1">
        <w:rPr>
          <w:rFonts w:ascii="Arial" w:eastAsia="Arial" w:hAnsi="Arial" w:cs="Arial"/>
          <w:sz w:val="20"/>
          <w:szCs w:val="20"/>
        </w:rPr>
        <w:t xml:space="preserve"> management associated with the dispatch and </w:t>
      </w:r>
      <w:del w:id="127" w:author="Author">
        <w:r w:rsidRPr="00E83BD1" w:rsidDel="006A7D6D">
          <w:rPr>
            <w:rFonts w:ascii="Arial" w:eastAsia="Arial" w:hAnsi="Arial" w:cs="Arial"/>
            <w:sz w:val="20"/>
            <w:szCs w:val="20"/>
          </w:rPr>
          <w:delText>settlement</w:delText>
        </w:r>
      </w:del>
      <w:ins w:id="128" w:author="Author">
        <w:r w:rsidR="006A7D6D">
          <w:rPr>
            <w:rFonts w:ascii="Arial" w:eastAsia="Arial" w:hAnsi="Arial" w:cs="Arial"/>
            <w:sz w:val="20"/>
            <w:szCs w:val="20"/>
          </w:rPr>
          <w:t>Settlement</w:t>
        </w:r>
      </w:ins>
      <w:r w:rsidRPr="00E83BD1">
        <w:rPr>
          <w:rFonts w:ascii="Arial" w:eastAsia="Arial" w:hAnsi="Arial" w:cs="Arial"/>
          <w:sz w:val="20"/>
          <w:szCs w:val="20"/>
        </w:rPr>
        <w:t xml:space="preserve"> of ADER</w:t>
      </w:r>
      <w:r w:rsidR="7D07E9B7" w:rsidRPr="00E83BD1">
        <w:rPr>
          <w:rFonts w:ascii="Arial" w:eastAsia="Arial" w:hAnsi="Arial" w:cs="Arial"/>
          <w:sz w:val="20"/>
          <w:szCs w:val="20"/>
        </w:rPr>
        <w:t>s</w:t>
      </w:r>
      <w:r w:rsidRPr="00E83BD1">
        <w:rPr>
          <w:rFonts w:ascii="Arial" w:eastAsia="Arial" w:hAnsi="Arial" w:cs="Arial"/>
          <w:sz w:val="20"/>
          <w:szCs w:val="20"/>
        </w:rPr>
        <w:t xml:space="preserve"> at a zonal level.</w:t>
      </w:r>
    </w:p>
    <w:p w14:paraId="0BBF7E54" w14:textId="2614C5D6" w:rsidR="004F7DFA" w:rsidRDefault="510678A4" w:rsidP="00902F86">
      <w:pPr>
        <w:pStyle w:val="ListParagraph"/>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Identify potential </w:t>
      </w:r>
      <w:r w:rsidR="1AB15F67" w:rsidRPr="00E83BD1">
        <w:rPr>
          <w:rFonts w:ascii="Arial" w:eastAsia="Arial" w:hAnsi="Arial" w:cs="Arial"/>
          <w:sz w:val="20"/>
          <w:szCs w:val="20"/>
        </w:rPr>
        <w:t>P</w:t>
      </w:r>
      <w:r w:rsidRPr="00E83BD1">
        <w:rPr>
          <w:rFonts w:ascii="Arial" w:eastAsia="Arial" w:hAnsi="Arial" w:cs="Arial"/>
          <w:sz w:val="20"/>
          <w:szCs w:val="20"/>
        </w:rPr>
        <w:t xml:space="preserve">ilot </w:t>
      </w:r>
      <w:r w:rsidR="53DAE0D0" w:rsidRPr="00E83BD1">
        <w:rPr>
          <w:rFonts w:ascii="Arial" w:eastAsia="Arial" w:hAnsi="Arial" w:cs="Arial"/>
          <w:sz w:val="20"/>
          <w:szCs w:val="20"/>
        </w:rPr>
        <w:t>Project</w:t>
      </w:r>
      <w:r w:rsidRPr="00E83BD1">
        <w:rPr>
          <w:rFonts w:ascii="Arial" w:eastAsia="Arial" w:hAnsi="Arial" w:cs="Arial"/>
          <w:sz w:val="20"/>
          <w:szCs w:val="20"/>
        </w:rPr>
        <w:t xml:space="preserve"> enhancements and study </w:t>
      </w:r>
      <w:r w:rsidR="323EFDFD" w:rsidRPr="00E83BD1">
        <w:rPr>
          <w:rFonts w:ascii="Arial" w:eastAsia="Arial" w:hAnsi="Arial" w:cs="Arial"/>
          <w:sz w:val="20"/>
          <w:szCs w:val="20"/>
        </w:rPr>
        <w:t>the need for and benefit of</w:t>
      </w:r>
      <w:r w:rsidRPr="00E83BD1">
        <w:rPr>
          <w:rFonts w:ascii="Arial" w:eastAsia="Arial" w:hAnsi="Arial" w:cs="Arial"/>
          <w:sz w:val="20"/>
          <w:szCs w:val="20"/>
        </w:rPr>
        <w:t xml:space="preserve"> transition</w:t>
      </w:r>
      <w:r w:rsidR="03E26B18" w:rsidRPr="00E83BD1">
        <w:rPr>
          <w:rFonts w:ascii="Arial" w:eastAsia="Arial" w:hAnsi="Arial" w:cs="Arial"/>
          <w:sz w:val="20"/>
          <w:szCs w:val="20"/>
        </w:rPr>
        <w:t>ing</w:t>
      </w:r>
      <w:r w:rsidRPr="00E83BD1">
        <w:rPr>
          <w:rFonts w:ascii="Arial" w:eastAsia="Arial" w:hAnsi="Arial" w:cs="Arial"/>
          <w:sz w:val="20"/>
          <w:szCs w:val="20"/>
        </w:rPr>
        <w:t xml:space="preserve"> </w:t>
      </w:r>
      <w:r w:rsidR="58692E1C" w:rsidRPr="00E83BD1">
        <w:rPr>
          <w:rFonts w:ascii="Arial" w:eastAsia="Arial" w:hAnsi="Arial" w:cs="Arial"/>
          <w:sz w:val="20"/>
          <w:szCs w:val="20"/>
        </w:rPr>
        <w:t xml:space="preserve">distribution-level aggregations to </w:t>
      </w:r>
      <w:r w:rsidR="3003B785" w:rsidRPr="00E83BD1">
        <w:rPr>
          <w:rFonts w:ascii="Arial" w:eastAsia="Arial" w:hAnsi="Arial" w:cs="Arial"/>
          <w:sz w:val="20"/>
          <w:szCs w:val="20"/>
        </w:rPr>
        <w:t xml:space="preserve">different levels of </w:t>
      </w:r>
      <w:r w:rsidR="58692E1C" w:rsidRPr="00E83BD1">
        <w:rPr>
          <w:rFonts w:ascii="Arial" w:eastAsia="Arial" w:hAnsi="Arial" w:cs="Arial"/>
          <w:sz w:val="20"/>
          <w:szCs w:val="20"/>
        </w:rPr>
        <w:t xml:space="preserve">more granular dispatch and </w:t>
      </w:r>
      <w:del w:id="129" w:author="Author">
        <w:r w:rsidR="58692E1C" w:rsidRPr="00E83BD1" w:rsidDel="006A7D6D">
          <w:rPr>
            <w:rFonts w:ascii="Arial" w:eastAsia="Arial" w:hAnsi="Arial" w:cs="Arial"/>
            <w:sz w:val="20"/>
            <w:szCs w:val="20"/>
          </w:rPr>
          <w:delText>settlement</w:delText>
        </w:r>
      </w:del>
      <w:ins w:id="130" w:author="Author">
        <w:r w:rsidR="006A7D6D">
          <w:rPr>
            <w:rFonts w:ascii="Arial" w:eastAsia="Arial" w:hAnsi="Arial" w:cs="Arial"/>
            <w:sz w:val="20"/>
            <w:szCs w:val="20"/>
          </w:rPr>
          <w:t>Settlement</w:t>
        </w:r>
      </w:ins>
      <w:r w:rsidR="5DC2BA69" w:rsidRPr="00E83BD1">
        <w:rPr>
          <w:rFonts w:ascii="Arial" w:eastAsia="Arial" w:hAnsi="Arial" w:cs="Arial"/>
          <w:sz w:val="20"/>
          <w:szCs w:val="20"/>
        </w:rPr>
        <w:t xml:space="preserve"> </w:t>
      </w:r>
      <w:r w:rsidR="65E3CA31" w:rsidRPr="00E83BD1">
        <w:rPr>
          <w:rFonts w:ascii="Arial" w:eastAsia="Arial" w:hAnsi="Arial" w:cs="Arial"/>
          <w:sz w:val="20"/>
          <w:szCs w:val="20"/>
        </w:rPr>
        <w:t xml:space="preserve">and </w:t>
      </w:r>
      <w:r w:rsidR="42C043D9" w:rsidRPr="00E83BD1">
        <w:rPr>
          <w:rFonts w:ascii="Arial" w:eastAsia="Arial" w:hAnsi="Arial" w:cs="Arial"/>
          <w:sz w:val="20"/>
          <w:szCs w:val="20"/>
        </w:rPr>
        <w:t xml:space="preserve">evaluate </w:t>
      </w:r>
      <w:r w:rsidR="5DC2BA69" w:rsidRPr="00E83BD1">
        <w:rPr>
          <w:rFonts w:ascii="Arial" w:eastAsia="Arial" w:hAnsi="Arial" w:cs="Arial"/>
          <w:sz w:val="20"/>
          <w:szCs w:val="20"/>
        </w:rPr>
        <w:t>more complex use-cases and business models</w:t>
      </w:r>
      <w:r w:rsidR="58692E1C" w:rsidRPr="00E83BD1">
        <w:rPr>
          <w:rFonts w:ascii="Arial" w:eastAsia="Arial" w:hAnsi="Arial" w:cs="Arial"/>
          <w:sz w:val="20"/>
          <w:szCs w:val="20"/>
        </w:rPr>
        <w:t>.</w:t>
      </w:r>
    </w:p>
    <w:p w14:paraId="5786975E" w14:textId="18E05BAF" w:rsidR="004F7DFA" w:rsidRDefault="004F7DFA" w:rsidP="6AF95340">
      <w:pPr>
        <w:rPr>
          <w:rFonts w:ascii="Arial" w:hAnsi="Arial" w:cs="Arial"/>
          <w:sz w:val="20"/>
          <w:szCs w:val="20"/>
        </w:rPr>
      </w:pPr>
    </w:p>
    <w:p w14:paraId="6846EBAC" w14:textId="5C807D2B" w:rsidR="00791467" w:rsidRDefault="3338ED3D" w:rsidP="001F4B9F">
      <w:pPr>
        <w:spacing w:line="259" w:lineRule="auto"/>
        <w:rPr>
          <w:ins w:id="131" w:author="Author"/>
          <w:rFonts w:ascii="Arial" w:hAnsi="Arial" w:cs="Arial"/>
          <w:sz w:val="20"/>
          <w:szCs w:val="20"/>
        </w:rPr>
      </w:pPr>
      <w:r w:rsidRPr="602FB206">
        <w:rPr>
          <w:rFonts w:ascii="Arial" w:hAnsi="Arial" w:cs="Arial"/>
          <w:sz w:val="20"/>
          <w:szCs w:val="20"/>
        </w:rPr>
        <w:t>As in Phase 1</w:t>
      </w:r>
      <w:ins w:id="132" w:author="Author">
        <w:r w:rsidR="74FC8605" w:rsidRPr="602FB206">
          <w:rPr>
            <w:rFonts w:ascii="Arial" w:hAnsi="Arial" w:cs="Arial"/>
            <w:sz w:val="20"/>
            <w:szCs w:val="20"/>
          </w:rPr>
          <w:t xml:space="preserve"> and 2</w:t>
        </w:r>
      </w:ins>
      <w:r w:rsidRPr="602FB206">
        <w:rPr>
          <w:rFonts w:ascii="Arial" w:hAnsi="Arial" w:cs="Arial"/>
          <w:sz w:val="20"/>
          <w:szCs w:val="20"/>
        </w:rPr>
        <w:t xml:space="preserve"> of t</w:t>
      </w:r>
      <w:r w:rsidR="0B2A5513" w:rsidRPr="602FB206">
        <w:rPr>
          <w:rFonts w:ascii="Arial" w:hAnsi="Arial" w:cs="Arial"/>
          <w:sz w:val="20"/>
          <w:szCs w:val="20"/>
        </w:rPr>
        <w:t>his</w:t>
      </w:r>
      <w:r w:rsidR="46FB33E6" w:rsidRPr="602FB206">
        <w:rPr>
          <w:rFonts w:ascii="Arial" w:hAnsi="Arial" w:cs="Arial"/>
          <w:sz w:val="20"/>
          <w:szCs w:val="20"/>
        </w:rPr>
        <w:t xml:space="preserve"> </w:t>
      </w:r>
      <w:r w:rsidR="0FE3CA08" w:rsidRPr="602FB206">
        <w:rPr>
          <w:rFonts w:ascii="Arial" w:hAnsi="Arial" w:cs="Arial"/>
          <w:sz w:val="20"/>
          <w:szCs w:val="20"/>
        </w:rPr>
        <w:t>P</w:t>
      </w:r>
      <w:r w:rsidR="2500006E" w:rsidRPr="602FB206">
        <w:rPr>
          <w:rFonts w:ascii="Arial" w:hAnsi="Arial" w:cs="Arial"/>
          <w:sz w:val="20"/>
          <w:szCs w:val="20"/>
        </w:rPr>
        <w:t xml:space="preserve">ilot </w:t>
      </w:r>
      <w:r w:rsidR="3BDE886C" w:rsidRPr="602FB206">
        <w:rPr>
          <w:rFonts w:ascii="Arial" w:hAnsi="Arial" w:cs="Arial"/>
          <w:sz w:val="20"/>
          <w:szCs w:val="20"/>
        </w:rPr>
        <w:t>Project</w:t>
      </w:r>
      <w:r w:rsidRPr="602FB206">
        <w:rPr>
          <w:rFonts w:ascii="Arial" w:hAnsi="Arial" w:cs="Arial"/>
          <w:sz w:val="20"/>
          <w:szCs w:val="20"/>
        </w:rPr>
        <w:t xml:space="preserve">, Phase </w:t>
      </w:r>
      <w:del w:id="133" w:author="Author">
        <w:r w:rsidR="00193613" w:rsidRPr="602FB206" w:rsidDel="3338ED3D">
          <w:rPr>
            <w:rFonts w:ascii="Arial" w:hAnsi="Arial" w:cs="Arial"/>
            <w:sz w:val="20"/>
            <w:szCs w:val="20"/>
          </w:rPr>
          <w:delText>2</w:delText>
        </w:r>
        <w:r w:rsidR="00193613" w:rsidRPr="602FB206" w:rsidDel="46FB33E6">
          <w:rPr>
            <w:rFonts w:ascii="Arial" w:hAnsi="Arial" w:cs="Arial"/>
            <w:sz w:val="20"/>
            <w:szCs w:val="20"/>
          </w:rPr>
          <w:delText xml:space="preserve"> </w:delText>
        </w:r>
      </w:del>
      <w:ins w:id="134" w:author="Author">
        <w:r w:rsidR="74FC8605" w:rsidRPr="602FB206">
          <w:rPr>
            <w:rFonts w:ascii="Arial" w:hAnsi="Arial" w:cs="Arial"/>
            <w:sz w:val="20"/>
            <w:szCs w:val="20"/>
          </w:rPr>
          <w:t xml:space="preserve">3 </w:t>
        </w:r>
      </w:ins>
      <w:r w:rsidR="666648CE" w:rsidRPr="602FB206">
        <w:rPr>
          <w:rFonts w:ascii="Arial" w:hAnsi="Arial" w:cs="Arial"/>
          <w:sz w:val="20"/>
          <w:szCs w:val="20"/>
        </w:rPr>
        <w:t xml:space="preserve">is intended to provide </w:t>
      </w:r>
      <w:r w:rsidR="1B505B84" w:rsidRPr="602FB206">
        <w:rPr>
          <w:rFonts w:ascii="Arial" w:hAnsi="Arial" w:cs="Arial"/>
          <w:sz w:val="20"/>
          <w:szCs w:val="20"/>
        </w:rPr>
        <w:t xml:space="preserve">a means </w:t>
      </w:r>
      <w:r w:rsidR="666648CE" w:rsidRPr="602FB206">
        <w:rPr>
          <w:rFonts w:ascii="Arial" w:hAnsi="Arial" w:cs="Arial"/>
          <w:sz w:val="20"/>
          <w:szCs w:val="20"/>
        </w:rPr>
        <w:t xml:space="preserve">for </w:t>
      </w:r>
      <w:r w:rsidR="731280A6" w:rsidRPr="602FB206">
        <w:rPr>
          <w:rFonts w:ascii="Arial" w:hAnsi="Arial" w:cs="Arial"/>
          <w:sz w:val="20"/>
          <w:szCs w:val="20"/>
        </w:rPr>
        <w:t>Premise</w:t>
      </w:r>
      <w:r w:rsidR="5D1B3D7E" w:rsidRPr="602FB206">
        <w:rPr>
          <w:rFonts w:ascii="Arial" w:hAnsi="Arial" w:cs="Arial"/>
          <w:sz w:val="20"/>
          <w:szCs w:val="20"/>
        </w:rPr>
        <w:t>s</w:t>
      </w:r>
      <w:r w:rsidR="082D3332" w:rsidRPr="602FB206">
        <w:rPr>
          <w:rFonts w:ascii="Arial" w:hAnsi="Arial" w:cs="Arial"/>
          <w:sz w:val="20"/>
          <w:szCs w:val="20"/>
        </w:rPr>
        <w:t xml:space="preserve"> with </w:t>
      </w:r>
      <w:r w:rsidR="4EA58D45" w:rsidRPr="602FB206">
        <w:rPr>
          <w:rFonts w:ascii="Arial" w:hAnsi="Arial" w:cs="Arial"/>
          <w:sz w:val="20"/>
          <w:szCs w:val="20"/>
        </w:rPr>
        <w:t xml:space="preserve">any combination of </w:t>
      </w:r>
      <w:r w:rsidR="6BAEC19E" w:rsidRPr="602FB206">
        <w:rPr>
          <w:rFonts w:ascii="Arial" w:hAnsi="Arial" w:cs="Arial"/>
          <w:sz w:val="20"/>
          <w:szCs w:val="20"/>
        </w:rPr>
        <w:t>generation</w:t>
      </w:r>
      <w:r w:rsidR="3565CE79" w:rsidRPr="602FB206">
        <w:rPr>
          <w:rFonts w:ascii="Arial" w:hAnsi="Arial" w:cs="Arial"/>
          <w:sz w:val="20"/>
          <w:szCs w:val="20"/>
        </w:rPr>
        <w:t>,</w:t>
      </w:r>
      <w:r w:rsidR="6BAEC19E" w:rsidRPr="602FB206">
        <w:rPr>
          <w:rFonts w:ascii="Arial" w:hAnsi="Arial" w:cs="Arial"/>
          <w:sz w:val="20"/>
          <w:szCs w:val="20"/>
        </w:rPr>
        <w:t xml:space="preserve"> energy storage technologies</w:t>
      </w:r>
      <w:r w:rsidR="601A0F68" w:rsidRPr="602FB206">
        <w:rPr>
          <w:rFonts w:ascii="Arial" w:hAnsi="Arial" w:cs="Arial"/>
          <w:sz w:val="20"/>
          <w:szCs w:val="20"/>
        </w:rPr>
        <w:t>, or</w:t>
      </w:r>
      <w:r w:rsidR="558FB3FE" w:rsidRPr="602FB206">
        <w:rPr>
          <w:rFonts w:ascii="Arial" w:hAnsi="Arial" w:cs="Arial"/>
          <w:sz w:val="20"/>
          <w:szCs w:val="20"/>
        </w:rPr>
        <w:t xml:space="preserve"> </w:t>
      </w:r>
      <w:r w:rsidR="601A0F68" w:rsidRPr="602FB206">
        <w:rPr>
          <w:rFonts w:ascii="Arial" w:hAnsi="Arial" w:cs="Arial"/>
          <w:sz w:val="20"/>
          <w:szCs w:val="20"/>
        </w:rPr>
        <w:t>controllable load</w:t>
      </w:r>
      <w:r w:rsidR="666648CE" w:rsidRPr="602FB206">
        <w:rPr>
          <w:rFonts w:ascii="Arial" w:hAnsi="Arial" w:cs="Arial"/>
          <w:sz w:val="20"/>
          <w:szCs w:val="20"/>
        </w:rPr>
        <w:t xml:space="preserve"> </w:t>
      </w:r>
      <w:r w:rsidR="1FE22255" w:rsidRPr="602FB206">
        <w:rPr>
          <w:rFonts w:ascii="Arial" w:hAnsi="Arial" w:cs="Arial"/>
          <w:sz w:val="20"/>
          <w:szCs w:val="20"/>
        </w:rPr>
        <w:t>with the capab</w:t>
      </w:r>
      <w:r w:rsidR="240D6EEE" w:rsidRPr="602FB206">
        <w:rPr>
          <w:rFonts w:ascii="Arial" w:hAnsi="Arial" w:cs="Arial"/>
          <w:sz w:val="20"/>
          <w:szCs w:val="20"/>
        </w:rPr>
        <w:t xml:space="preserve">ility </w:t>
      </w:r>
      <w:r w:rsidR="666648CE" w:rsidRPr="602FB206">
        <w:rPr>
          <w:rFonts w:ascii="Arial" w:hAnsi="Arial" w:cs="Arial"/>
          <w:sz w:val="20"/>
          <w:szCs w:val="20"/>
        </w:rPr>
        <w:t>of 1 MW or less to participate in</w:t>
      </w:r>
      <w:r w:rsidR="090FB915" w:rsidRPr="602FB206">
        <w:rPr>
          <w:rFonts w:ascii="Arial" w:hAnsi="Arial" w:cs="Arial"/>
          <w:sz w:val="20"/>
          <w:szCs w:val="20"/>
        </w:rPr>
        <w:t xml:space="preserve"> </w:t>
      </w:r>
      <w:r w:rsidR="666648CE" w:rsidRPr="602FB206">
        <w:rPr>
          <w:rFonts w:ascii="Arial" w:hAnsi="Arial" w:cs="Arial"/>
          <w:sz w:val="20"/>
          <w:szCs w:val="20"/>
        </w:rPr>
        <w:t xml:space="preserve">the ERCOT </w:t>
      </w:r>
      <w:r w:rsidR="7767A6A5" w:rsidRPr="602FB206">
        <w:rPr>
          <w:rFonts w:ascii="Arial" w:hAnsi="Arial" w:cs="Arial"/>
          <w:sz w:val="20"/>
          <w:szCs w:val="20"/>
        </w:rPr>
        <w:t xml:space="preserve">wholesale </w:t>
      </w:r>
      <w:r w:rsidR="666648CE" w:rsidRPr="602FB206">
        <w:rPr>
          <w:rFonts w:ascii="Arial" w:hAnsi="Arial" w:cs="Arial"/>
          <w:sz w:val="20"/>
          <w:szCs w:val="20"/>
        </w:rPr>
        <w:t>markets</w:t>
      </w:r>
      <w:r w:rsidR="12139BA1" w:rsidRPr="602FB206">
        <w:rPr>
          <w:rFonts w:ascii="Arial" w:hAnsi="Arial" w:cs="Arial"/>
          <w:sz w:val="20"/>
          <w:szCs w:val="20"/>
        </w:rPr>
        <w:t>.</w:t>
      </w:r>
      <w:r w:rsidR="1B2B90A6" w:rsidRPr="602FB206">
        <w:rPr>
          <w:rFonts w:ascii="Arial" w:hAnsi="Arial" w:cs="Arial"/>
          <w:sz w:val="20"/>
          <w:szCs w:val="20"/>
        </w:rPr>
        <w:t xml:space="preserve"> This Pilot Project</w:t>
      </w:r>
      <w:r w:rsidR="1309AF34" w:rsidRPr="602FB206">
        <w:rPr>
          <w:rFonts w:ascii="Arial" w:hAnsi="Arial" w:cs="Arial"/>
          <w:sz w:val="20"/>
          <w:szCs w:val="20"/>
        </w:rPr>
        <w:t xml:space="preserve"> is not intended to investigate or p</w:t>
      </w:r>
      <w:r w:rsidR="0CA348F4" w:rsidRPr="602FB206">
        <w:rPr>
          <w:rFonts w:ascii="Arial" w:hAnsi="Arial" w:cs="Arial"/>
          <w:sz w:val="20"/>
          <w:szCs w:val="20"/>
        </w:rPr>
        <w:t xml:space="preserve">ropose </w:t>
      </w:r>
      <w:r w:rsidR="56B115F3" w:rsidRPr="602FB206">
        <w:rPr>
          <w:rFonts w:ascii="Arial" w:hAnsi="Arial" w:cs="Arial"/>
          <w:sz w:val="20"/>
          <w:szCs w:val="20"/>
        </w:rPr>
        <w:t>changes to existing participation models, such as those for Distributed Genera</w:t>
      </w:r>
      <w:r w:rsidR="5EF5AF1D" w:rsidRPr="602FB206">
        <w:rPr>
          <w:rFonts w:ascii="Arial" w:hAnsi="Arial" w:cs="Arial"/>
          <w:sz w:val="20"/>
          <w:szCs w:val="20"/>
        </w:rPr>
        <w:t xml:space="preserve">tion </w:t>
      </w:r>
      <w:r w:rsidR="3BD8D0EB" w:rsidRPr="602FB206">
        <w:rPr>
          <w:rFonts w:ascii="Arial" w:hAnsi="Arial" w:cs="Arial"/>
          <w:sz w:val="20"/>
          <w:szCs w:val="20"/>
        </w:rPr>
        <w:t>Resources (DGRs), Distributed Energy Storage Resources (</w:t>
      </w:r>
      <w:r w:rsidR="3E638D48" w:rsidRPr="602FB206">
        <w:rPr>
          <w:rFonts w:ascii="Arial" w:hAnsi="Arial" w:cs="Arial"/>
          <w:sz w:val="20"/>
          <w:szCs w:val="20"/>
        </w:rPr>
        <w:t xml:space="preserve">DESRs), </w:t>
      </w:r>
      <w:r w:rsidR="6ADFA511" w:rsidRPr="602FB206">
        <w:rPr>
          <w:rFonts w:ascii="Arial" w:hAnsi="Arial" w:cs="Arial"/>
          <w:sz w:val="20"/>
          <w:szCs w:val="20"/>
        </w:rPr>
        <w:t>Aggregate Load Resources (ALRs)</w:t>
      </w:r>
      <w:r w:rsidR="200CDB95" w:rsidRPr="602FB206">
        <w:rPr>
          <w:rFonts w:ascii="Arial" w:hAnsi="Arial" w:cs="Arial"/>
          <w:sz w:val="20"/>
          <w:szCs w:val="20"/>
        </w:rPr>
        <w:t>, or Settlement Only Distribut</w:t>
      </w:r>
      <w:ins w:id="135" w:author="Author">
        <w:r w:rsidR="2479C72D" w:rsidRPr="602FB206">
          <w:rPr>
            <w:rFonts w:ascii="Arial" w:hAnsi="Arial" w:cs="Arial"/>
            <w:sz w:val="20"/>
            <w:szCs w:val="20"/>
          </w:rPr>
          <w:t>ion</w:t>
        </w:r>
      </w:ins>
      <w:del w:id="136" w:author="Author">
        <w:r w:rsidR="00193613" w:rsidRPr="602FB206" w:rsidDel="200CDB95">
          <w:rPr>
            <w:rFonts w:ascii="Arial" w:hAnsi="Arial" w:cs="Arial"/>
            <w:sz w:val="20"/>
            <w:szCs w:val="20"/>
          </w:rPr>
          <w:delText>ed</w:delText>
        </w:r>
      </w:del>
      <w:r w:rsidR="200CDB95" w:rsidRPr="602FB206">
        <w:rPr>
          <w:rFonts w:ascii="Arial" w:hAnsi="Arial" w:cs="Arial"/>
          <w:sz w:val="20"/>
          <w:szCs w:val="20"/>
        </w:rPr>
        <w:t xml:space="preserve"> Generators (SODG</w:t>
      </w:r>
      <w:r w:rsidR="1AEEDBD8" w:rsidRPr="602FB206">
        <w:rPr>
          <w:rFonts w:ascii="Arial" w:hAnsi="Arial" w:cs="Arial"/>
          <w:sz w:val="20"/>
          <w:szCs w:val="20"/>
        </w:rPr>
        <w:t>s</w:t>
      </w:r>
      <w:r w:rsidR="200CDB95" w:rsidRPr="602FB206">
        <w:rPr>
          <w:rFonts w:ascii="Arial" w:hAnsi="Arial" w:cs="Arial"/>
          <w:sz w:val="20"/>
          <w:szCs w:val="20"/>
        </w:rPr>
        <w:t>) greater than 1 MW</w:t>
      </w:r>
      <w:r w:rsidR="6ADFA511" w:rsidRPr="602FB206">
        <w:rPr>
          <w:rFonts w:ascii="Arial" w:hAnsi="Arial" w:cs="Arial"/>
          <w:sz w:val="20"/>
          <w:szCs w:val="20"/>
        </w:rPr>
        <w:t>.</w:t>
      </w:r>
      <w:r w:rsidR="5032C6E4" w:rsidRPr="602FB206">
        <w:rPr>
          <w:rFonts w:ascii="Arial" w:hAnsi="Arial" w:cs="Arial"/>
          <w:sz w:val="20"/>
          <w:szCs w:val="20"/>
        </w:rPr>
        <w:t xml:space="preserve">  </w:t>
      </w:r>
      <w:ins w:id="137" w:author="Author">
        <w:r w:rsidR="4D7A1B77" w:rsidRPr="602FB206">
          <w:rPr>
            <w:rFonts w:ascii="Arial" w:hAnsi="Arial" w:cs="Arial"/>
            <w:sz w:val="20"/>
            <w:szCs w:val="20"/>
          </w:rPr>
          <w:t xml:space="preserve">For previous </w:t>
        </w:r>
        <w:r w:rsidR="0AF1CCD5" w:rsidRPr="602FB206">
          <w:rPr>
            <w:rFonts w:ascii="Arial" w:hAnsi="Arial" w:cs="Arial"/>
            <w:sz w:val="20"/>
            <w:szCs w:val="20"/>
          </w:rPr>
          <w:t>phases of the Pilot Project w</w:t>
        </w:r>
        <w:r w:rsidR="6EAC0F8B" w:rsidRPr="602FB206">
          <w:rPr>
            <w:rFonts w:ascii="Arial" w:hAnsi="Arial" w:cs="Arial"/>
            <w:sz w:val="20"/>
            <w:szCs w:val="20"/>
          </w:rPr>
          <w:t>hich w</w:t>
        </w:r>
        <w:r w:rsidR="5249CE31" w:rsidRPr="602FB206">
          <w:rPr>
            <w:rFonts w:ascii="Arial" w:hAnsi="Arial" w:cs="Arial"/>
            <w:sz w:val="20"/>
            <w:szCs w:val="20"/>
          </w:rPr>
          <w:t>ere design</w:t>
        </w:r>
        <w:r w:rsidR="0B92ED54" w:rsidRPr="602FB206">
          <w:rPr>
            <w:rFonts w:ascii="Arial" w:hAnsi="Arial" w:cs="Arial"/>
            <w:sz w:val="20"/>
            <w:szCs w:val="20"/>
          </w:rPr>
          <w:t>ed</w:t>
        </w:r>
        <w:r w:rsidR="5249CE31" w:rsidRPr="602FB206">
          <w:rPr>
            <w:rFonts w:ascii="Arial" w:hAnsi="Arial" w:cs="Arial"/>
            <w:sz w:val="20"/>
            <w:szCs w:val="20"/>
          </w:rPr>
          <w:t xml:space="preserve"> to make use of the</w:t>
        </w:r>
        <w:r w:rsidR="2E9D660D" w:rsidRPr="602FB206">
          <w:rPr>
            <w:rFonts w:ascii="Arial" w:hAnsi="Arial" w:cs="Arial"/>
            <w:sz w:val="20"/>
            <w:szCs w:val="20"/>
          </w:rPr>
          <w:t xml:space="preserve"> ALR participation model, </w:t>
        </w:r>
        <w:r w:rsidR="40616A44" w:rsidRPr="602FB206">
          <w:rPr>
            <w:rFonts w:ascii="Arial" w:hAnsi="Arial" w:cs="Arial"/>
            <w:sz w:val="20"/>
            <w:szCs w:val="20"/>
          </w:rPr>
          <w:t>a</w:t>
        </w:r>
      </w:ins>
      <w:del w:id="138" w:author="Author">
        <w:r w:rsidR="00193613" w:rsidRPr="602FB206" w:rsidDel="09D6462A">
          <w:rPr>
            <w:rFonts w:ascii="Arial" w:hAnsi="Arial" w:cs="Arial"/>
            <w:sz w:val="20"/>
            <w:szCs w:val="20"/>
          </w:rPr>
          <w:delText>A</w:delText>
        </w:r>
      </w:del>
      <w:r w:rsidR="686B4EE6" w:rsidRPr="602FB206">
        <w:rPr>
          <w:rFonts w:ascii="Arial" w:hAnsi="Arial" w:cs="Arial"/>
          <w:sz w:val="20"/>
          <w:szCs w:val="20"/>
        </w:rPr>
        <w:t xml:space="preserve">ggregations of multiple </w:t>
      </w:r>
      <w:r w:rsidR="731280A6" w:rsidRPr="602FB206">
        <w:rPr>
          <w:rFonts w:ascii="Arial" w:hAnsi="Arial" w:cs="Arial"/>
          <w:sz w:val="20"/>
          <w:szCs w:val="20"/>
        </w:rPr>
        <w:t>Premise</w:t>
      </w:r>
      <w:r w:rsidR="2D34CEDE" w:rsidRPr="602FB206">
        <w:rPr>
          <w:rFonts w:ascii="Arial" w:hAnsi="Arial" w:cs="Arial"/>
          <w:sz w:val="20"/>
          <w:szCs w:val="20"/>
        </w:rPr>
        <w:t>s</w:t>
      </w:r>
      <w:r w:rsidR="686B4EE6" w:rsidRPr="602FB206">
        <w:rPr>
          <w:rFonts w:ascii="Arial" w:hAnsi="Arial" w:cs="Arial"/>
          <w:sz w:val="20"/>
          <w:szCs w:val="20"/>
        </w:rPr>
        <w:t xml:space="preserve"> that include</w:t>
      </w:r>
      <w:ins w:id="139" w:author="Author">
        <w:r w:rsidR="5249CE31" w:rsidRPr="602FB206">
          <w:rPr>
            <w:rFonts w:ascii="Arial" w:hAnsi="Arial" w:cs="Arial"/>
            <w:sz w:val="20"/>
            <w:szCs w:val="20"/>
          </w:rPr>
          <w:t>d</w:t>
        </w:r>
      </w:ins>
      <w:r w:rsidR="686B4EE6" w:rsidRPr="602FB206">
        <w:rPr>
          <w:rFonts w:ascii="Arial" w:hAnsi="Arial" w:cs="Arial"/>
          <w:sz w:val="20"/>
          <w:szCs w:val="20"/>
        </w:rPr>
        <w:t xml:space="preserve"> only </w:t>
      </w:r>
      <w:r w:rsidR="6754C46B" w:rsidRPr="602FB206">
        <w:rPr>
          <w:rFonts w:ascii="Arial" w:hAnsi="Arial" w:cs="Arial"/>
          <w:sz w:val="20"/>
          <w:szCs w:val="20"/>
        </w:rPr>
        <w:t>L</w:t>
      </w:r>
      <w:r w:rsidR="686B4EE6" w:rsidRPr="602FB206">
        <w:rPr>
          <w:rFonts w:ascii="Arial" w:hAnsi="Arial" w:cs="Arial"/>
          <w:sz w:val="20"/>
          <w:szCs w:val="20"/>
        </w:rPr>
        <w:t xml:space="preserve">oad </w:t>
      </w:r>
      <w:ins w:id="140" w:author="Author">
        <w:r w:rsidR="7F6F8707" w:rsidRPr="602FB206">
          <w:rPr>
            <w:rFonts w:ascii="Arial" w:hAnsi="Arial" w:cs="Arial"/>
            <w:sz w:val="20"/>
            <w:szCs w:val="20"/>
          </w:rPr>
          <w:t>were not able to participat</w:t>
        </w:r>
        <w:r w:rsidR="7D8DF665" w:rsidRPr="602FB206">
          <w:rPr>
            <w:rFonts w:ascii="Arial" w:hAnsi="Arial" w:cs="Arial"/>
            <w:sz w:val="20"/>
            <w:szCs w:val="20"/>
          </w:rPr>
          <w:t xml:space="preserve">e </w:t>
        </w:r>
        <w:r w:rsidR="25A4BE95" w:rsidRPr="602FB206">
          <w:rPr>
            <w:rFonts w:ascii="Arial" w:hAnsi="Arial" w:cs="Arial"/>
            <w:sz w:val="20"/>
            <w:szCs w:val="20"/>
          </w:rPr>
          <w:t>as there is already a pathway for the</w:t>
        </w:r>
        <w:r w:rsidR="6C2C89FB" w:rsidRPr="602FB206">
          <w:rPr>
            <w:rFonts w:ascii="Arial" w:hAnsi="Arial" w:cs="Arial"/>
            <w:sz w:val="20"/>
            <w:szCs w:val="20"/>
          </w:rPr>
          <w:t>ir</w:t>
        </w:r>
        <w:r w:rsidR="25A4BE95" w:rsidRPr="602FB206">
          <w:rPr>
            <w:rFonts w:ascii="Arial" w:hAnsi="Arial" w:cs="Arial"/>
            <w:sz w:val="20"/>
            <w:szCs w:val="20"/>
          </w:rPr>
          <w:t xml:space="preserve"> participation </w:t>
        </w:r>
        <w:r w:rsidR="6C2C89FB" w:rsidRPr="602FB206">
          <w:rPr>
            <w:rFonts w:ascii="Arial" w:hAnsi="Arial" w:cs="Arial"/>
            <w:sz w:val="20"/>
            <w:szCs w:val="20"/>
          </w:rPr>
          <w:t xml:space="preserve">in the </w:t>
        </w:r>
        <w:r w:rsidR="0CC5490B" w:rsidRPr="602FB206">
          <w:rPr>
            <w:rFonts w:ascii="Arial" w:hAnsi="Arial" w:cs="Arial"/>
            <w:sz w:val="20"/>
            <w:szCs w:val="20"/>
          </w:rPr>
          <w:t>Protocol</w:t>
        </w:r>
        <w:r w:rsidR="70D1B167" w:rsidRPr="602FB206">
          <w:rPr>
            <w:rFonts w:ascii="Arial" w:hAnsi="Arial" w:cs="Arial"/>
            <w:sz w:val="20"/>
            <w:szCs w:val="20"/>
          </w:rPr>
          <w:t>s</w:t>
        </w:r>
        <w:r w:rsidR="3334D68A" w:rsidRPr="602FB206">
          <w:rPr>
            <w:rFonts w:ascii="Arial" w:hAnsi="Arial" w:cs="Arial"/>
            <w:sz w:val="20"/>
            <w:szCs w:val="20"/>
          </w:rPr>
          <w:t xml:space="preserve"> </w:t>
        </w:r>
        <w:r w:rsidR="6107C6A2" w:rsidRPr="602FB206">
          <w:rPr>
            <w:rFonts w:ascii="Arial" w:hAnsi="Arial" w:cs="Arial"/>
            <w:sz w:val="20"/>
            <w:szCs w:val="20"/>
          </w:rPr>
          <w:t>if the aggregation is “controllable.”</w:t>
        </w:r>
        <w:r w:rsidR="45AFC9F3" w:rsidRPr="602FB206">
          <w:rPr>
            <w:rFonts w:ascii="Arial" w:hAnsi="Arial" w:cs="Arial"/>
            <w:sz w:val="20"/>
            <w:szCs w:val="20"/>
          </w:rPr>
          <w:t xml:space="preserve">  Howe</w:t>
        </w:r>
        <w:r w:rsidR="3FA5A7E6" w:rsidRPr="602FB206">
          <w:rPr>
            <w:rFonts w:ascii="Arial" w:hAnsi="Arial" w:cs="Arial"/>
            <w:sz w:val="20"/>
            <w:szCs w:val="20"/>
          </w:rPr>
          <w:t xml:space="preserve">ver, that is changing with Phase </w:t>
        </w:r>
        <w:r w:rsidR="248FC47B" w:rsidRPr="602FB206">
          <w:rPr>
            <w:rFonts w:ascii="Arial" w:hAnsi="Arial" w:cs="Arial"/>
            <w:sz w:val="20"/>
            <w:szCs w:val="20"/>
          </w:rPr>
          <w:t xml:space="preserve">3 as </w:t>
        </w:r>
        <w:r w:rsidR="6BF3D0C0" w:rsidRPr="602FB206">
          <w:rPr>
            <w:rFonts w:ascii="Arial" w:hAnsi="Arial" w:cs="Arial"/>
            <w:sz w:val="20"/>
            <w:szCs w:val="20"/>
          </w:rPr>
          <w:t>an ADER will now be a</w:t>
        </w:r>
        <w:r w:rsidR="1D3A46B4" w:rsidRPr="602FB206">
          <w:rPr>
            <w:rFonts w:ascii="Arial" w:hAnsi="Arial" w:cs="Arial"/>
            <w:sz w:val="20"/>
            <w:szCs w:val="20"/>
          </w:rPr>
          <w:t xml:space="preserve">ble to </w:t>
        </w:r>
        <w:r w:rsidR="211E010C" w:rsidRPr="602FB206">
          <w:rPr>
            <w:rFonts w:ascii="Arial" w:hAnsi="Arial" w:cs="Arial"/>
            <w:sz w:val="20"/>
            <w:szCs w:val="20"/>
          </w:rPr>
          <w:t xml:space="preserve">participate </w:t>
        </w:r>
        <w:r w:rsidR="51B71555" w:rsidRPr="602FB206">
          <w:rPr>
            <w:rFonts w:ascii="Arial" w:hAnsi="Arial" w:cs="Arial"/>
            <w:sz w:val="20"/>
            <w:szCs w:val="20"/>
          </w:rPr>
          <w:t>in the market similar to a non-Controllable Load Resource</w:t>
        </w:r>
        <w:r w:rsidR="0710ADA9" w:rsidRPr="602FB206">
          <w:rPr>
            <w:rFonts w:ascii="Arial" w:hAnsi="Arial" w:cs="Arial"/>
            <w:sz w:val="20"/>
            <w:szCs w:val="20"/>
          </w:rPr>
          <w:t xml:space="preserve"> (NCLR)</w:t>
        </w:r>
        <w:r w:rsidR="51B71555" w:rsidRPr="602FB206">
          <w:rPr>
            <w:rFonts w:ascii="Arial" w:hAnsi="Arial" w:cs="Arial"/>
            <w:sz w:val="20"/>
            <w:szCs w:val="20"/>
          </w:rPr>
          <w:t>.</w:t>
        </w:r>
      </w:ins>
      <w:del w:id="141" w:author="Author">
        <w:r w:rsidR="00193613" w:rsidRPr="602FB206" w:rsidDel="686B4EE6">
          <w:rPr>
            <w:rFonts w:ascii="Arial" w:hAnsi="Arial" w:cs="Arial"/>
            <w:sz w:val="20"/>
            <w:szCs w:val="20"/>
          </w:rPr>
          <w:delText xml:space="preserve">may </w:delText>
        </w:r>
        <w:r w:rsidR="00193613" w:rsidRPr="602FB206" w:rsidDel="56A727CD">
          <w:rPr>
            <w:rFonts w:ascii="Arial" w:hAnsi="Arial" w:cs="Arial"/>
            <w:sz w:val="20"/>
            <w:szCs w:val="20"/>
          </w:rPr>
          <w:delText xml:space="preserve">already </w:delText>
        </w:r>
        <w:r w:rsidR="00193613" w:rsidRPr="602FB206" w:rsidDel="686B4EE6">
          <w:rPr>
            <w:rFonts w:ascii="Arial" w:hAnsi="Arial" w:cs="Arial"/>
            <w:sz w:val="20"/>
            <w:szCs w:val="20"/>
          </w:rPr>
          <w:delText xml:space="preserve">participate as </w:delText>
        </w:r>
        <w:r w:rsidR="00193613" w:rsidRPr="602FB206" w:rsidDel="49C03163">
          <w:rPr>
            <w:rFonts w:ascii="Arial" w:hAnsi="Arial" w:cs="Arial"/>
            <w:sz w:val="20"/>
            <w:szCs w:val="20"/>
          </w:rPr>
          <w:delText>ALRs</w:delText>
        </w:r>
        <w:r w:rsidR="00193613" w:rsidRPr="602FB206" w:rsidDel="686B4EE6">
          <w:rPr>
            <w:rFonts w:ascii="Arial" w:hAnsi="Arial" w:cs="Arial"/>
            <w:sz w:val="20"/>
            <w:szCs w:val="20"/>
          </w:rPr>
          <w:delText xml:space="preserve"> and are not eligible to participate in this Pilot .</w:delText>
        </w:r>
      </w:del>
      <w:r w:rsidR="57D345F8" w:rsidRPr="602FB206">
        <w:rPr>
          <w:rFonts w:ascii="Arial" w:hAnsi="Arial" w:cs="Arial"/>
          <w:sz w:val="20"/>
          <w:szCs w:val="20"/>
        </w:rPr>
        <w:t xml:space="preserve"> </w:t>
      </w:r>
      <w:ins w:id="142" w:author="Author">
        <w:r w:rsidR="6107C6A2" w:rsidRPr="602FB206">
          <w:rPr>
            <w:rFonts w:ascii="Arial" w:hAnsi="Arial" w:cs="Arial"/>
            <w:sz w:val="20"/>
            <w:szCs w:val="20"/>
          </w:rPr>
          <w:t xml:space="preserve"> </w:t>
        </w:r>
      </w:ins>
    </w:p>
    <w:p w14:paraId="6B942AF0" w14:textId="77777777" w:rsidR="00791467" w:rsidRDefault="00791467" w:rsidP="001F4B9F">
      <w:pPr>
        <w:spacing w:line="259" w:lineRule="auto"/>
        <w:rPr>
          <w:ins w:id="143" w:author="Author"/>
          <w:rFonts w:ascii="Arial" w:hAnsi="Arial" w:cs="Arial"/>
          <w:sz w:val="20"/>
          <w:szCs w:val="20"/>
        </w:rPr>
      </w:pPr>
    </w:p>
    <w:p w14:paraId="7776FC39" w14:textId="2DB3F393" w:rsidR="004F7DFA" w:rsidRDefault="00791467" w:rsidP="001F4B9F">
      <w:pPr>
        <w:spacing w:line="259" w:lineRule="auto"/>
        <w:rPr>
          <w:rFonts w:ascii="Arial" w:hAnsi="Arial" w:cs="Arial"/>
          <w:sz w:val="20"/>
          <w:szCs w:val="20"/>
        </w:rPr>
      </w:pPr>
      <w:ins w:id="144" w:author="Author">
        <w:r>
          <w:rPr>
            <w:rFonts w:ascii="Arial" w:hAnsi="Arial" w:cs="Arial"/>
            <w:sz w:val="20"/>
            <w:szCs w:val="20"/>
          </w:rPr>
          <w:t>U</w:t>
        </w:r>
      </w:ins>
      <w:del w:id="145" w:author="Author">
        <w:r w:rsidR="6C409D1E" w:rsidRPr="34CC0A4B" w:rsidDel="0064521B">
          <w:rPr>
            <w:rFonts w:ascii="Arial" w:hAnsi="Arial" w:cs="Arial"/>
            <w:sz w:val="20"/>
            <w:szCs w:val="20"/>
          </w:rPr>
          <w:delText>U</w:delText>
        </w:r>
      </w:del>
      <w:r w:rsidR="6C409D1E" w:rsidRPr="34CC0A4B">
        <w:rPr>
          <w:rFonts w:ascii="Arial" w:hAnsi="Arial" w:cs="Arial"/>
          <w:sz w:val="20"/>
          <w:szCs w:val="20"/>
        </w:rPr>
        <w:t xml:space="preserve">nder Phase </w:t>
      </w:r>
      <w:del w:id="146" w:author="Author">
        <w:r w:rsidR="6C409D1E" w:rsidRPr="34CC0A4B" w:rsidDel="00601E28">
          <w:rPr>
            <w:rFonts w:ascii="Arial" w:hAnsi="Arial" w:cs="Arial"/>
            <w:sz w:val="20"/>
            <w:szCs w:val="20"/>
          </w:rPr>
          <w:delText xml:space="preserve">2 </w:delText>
        </w:r>
      </w:del>
      <w:ins w:id="147" w:author="Author">
        <w:r w:rsidR="00601E28">
          <w:rPr>
            <w:rFonts w:ascii="Arial" w:hAnsi="Arial" w:cs="Arial"/>
            <w:sz w:val="20"/>
            <w:szCs w:val="20"/>
          </w:rPr>
          <w:t>3</w:t>
        </w:r>
        <w:r w:rsidR="00601E28" w:rsidRPr="34CC0A4B">
          <w:rPr>
            <w:rFonts w:ascii="Arial" w:hAnsi="Arial" w:cs="Arial"/>
            <w:sz w:val="20"/>
            <w:szCs w:val="20"/>
          </w:rPr>
          <w:t xml:space="preserve"> </w:t>
        </w:r>
      </w:ins>
      <w:r w:rsidR="6C409D1E" w:rsidRPr="34CC0A4B">
        <w:rPr>
          <w:rFonts w:ascii="Arial" w:hAnsi="Arial" w:cs="Arial"/>
          <w:sz w:val="20"/>
          <w:szCs w:val="20"/>
        </w:rPr>
        <w:t>of the Pilot Pro</w:t>
      </w:r>
      <w:r w:rsidR="331CE1C5" w:rsidRPr="0CEC6C33">
        <w:rPr>
          <w:rFonts w:ascii="Arial" w:hAnsi="Arial" w:cs="Arial"/>
          <w:sz w:val="20"/>
          <w:szCs w:val="20"/>
        </w:rPr>
        <w:t>ject</w:t>
      </w:r>
      <w:r w:rsidR="6C409D1E" w:rsidRPr="0CEC6C33">
        <w:rPr>
          <w:rFonts w:ascii="Arial" w:hAnsi="Arial" w:cs="Arial"/>
          <w:sz w:val="20"/>
          <w:szCs w:val="20"/>
        </w:rPr>
        <w:t>:</w:t>
      </w:r>
    </w:p>
    <w:p w14:paraId="23030E71" w14:textId="3CA1649D" w:rsidR="004F7DFA" w:rsidRDefault="05A56F03"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ADERs will be eligible</w:t>
      </w:r>
      <w:ins w:id="148" w:author="Author">
        <w:r w:rsidR="00A841C4">
          <w:rPr>
            <w:rFonts w:ascii="Arial" w:eastAsia="Arial" w:hAnsi="Arial" w:cs="Arial"/>
            <w:sz w:val="20"/>
            <w:szCs w:val="20"/>
          </w:rPr>
          <w:t xml:space="preserve"> </w:t>
        </w:r>
      </w:ins>
      <w:del w:id="149" w:author="Author">
        <w:r w:rsidRPr="001F4B9F">
          <w:rPr>
            <w:rFonts w:ascii="Arial" w:eastAsia="Arial" w:hAnsi="Arial" w:cs="Arial"/>
            <w:sz w:val="20"/>
            <w:szCs w:val="20"/>
          </w:rPr>
          <w:delText>, upon qualification</w:delText>
        </w:r>
        <w:r w:rsidR="00E55875">
          <w:rPr>
            <w:rFonts w:ascii="Arial" w:eastAsia="Arial" w:hAnsi="Arial" w:cs="Arial"/>
            <w:sz w:val="20"/>
            <w:szCs w:val="20"/>
          </w:rPr>
          <w:delText>,</w:delText>
        </w:r>
        <w:r w:rsidRPr="001F4B9F">
          <w:rPr>
            <w:rFonts w:ascii="Arial" w:eastAsia="Arial" w:hAnsi="Arial" w:cs="Arial"/>
            <w:sz w:val="20"/>
            <w:szCs w:val="20"/>
          </w:rPr>
          <w:delText xml:space="preserve"> </w:delText>
        </w:r>
      </w:del>
      <w:r w:rsidRPr="001F4B9F">
        <w:rPr>
          <w:rFonts w:ascii="Arial" w:eastAsia="Arial" w:hAnsi="Arial" w:cs="Arial"/>
          <w:sz w:val="20"/>
          <w:szCs w:val="20"/>
        </w:rPr>
        <w:t xml:space="preserve">to </w:t>
      </w:r>
      <w:ins w:id="150" w:author="Author">
        <w:r w:rsidR="00E143F0">
          <w:rPr>
            <w:rFonts w:ascii="Arial" w:eastAsia="Arial" w:hAnsi="Arial" w:cs="Arial"/>
            <w:sz w:val="20"/>
            <w:szCs w:val="20"/>
          </w:rPr>
          <w:t xml:space="preserve">register </w:t>
        </w:r>
        <w:r w:rsidR="00A841C4">
          <w:rPr>
            <w:rFonts w:ascii="Arial" w:eastAsia="Arial" w:hAnsi="Arial" w:cs="Arial"/>
            <w:sz w:val="20"/>
            <w:szCs w:val="20"/>
          </w:rPr>
          <w:t xml:space="preserve">and </w:t>
        </w:r>
      </w:ins>
      <w:del w:id="151" w:author="Author">
        <w:r w:rsidRPr="001F4B9F" w:rsidDel="006C7F2D">
          <w:rPr>
            <w:rFonts w:ascii="Arial" w:eastAsia="Arial" w:hAnsi="Arial" w:cs="Arial"/>
            <w:sz w:val="20"/>
            <w:szCs w:val="20"/>
          </w:rPr>
          <w:delText xml:space="preserve">provide ERCOT Contingency Reserve Service </w:delText>
        </w:r>
        <w:r w:rsidR="779BAE7C" w:rsidRPr="001F4B9F" w:rsidDel="006C7F2D">
          <w:rPr>
            <w:rFonts w:ascii="Arial" w:eastAsia="Arial" w:hAnsi="Arial" w:cs="Arial"/>
            <w:sz w:val="20"/>
            <w:szCs w:val="20"/>
          </w:rPr>
          <w:delText>(ECRS) in addition to Non-Spinning Reserve Service (Non-Spin)</w:delText>
        </w:r>
      </w:del>
      <w:ins w:id="152" w:author="Author">
        <w:r w:rsidR="006C7F2D">
          <w:rPr>
            <w:rFonts w:ascii="Arial" w:eastAsia="Arial" w:hAnsi="Arial" w:cs="Arial"/>
            <w:sz w:val="20"/>
            <w:szCs w:val="20"/>
          </w:rPr>
          <w:t xml:space="preserve">participate </w:t>
        </w:r>
        <w:r w:rsidR="00BD5968">
          <w:rPr>
            <w:rFonts w:ascii="Arial" w:eastAsia="Arial" w:hAnsi="Arial" w:cs="Arial"/>
            <w:sz w:val="20"/>
            <w:szCs w:val="20"/>
          </w:rPr>
          <w:t xml:space="preserve">in the market in a manner </w:t>
        </w:r>
        <w:r w:rsidR="0018354B">
          <w:rPr>
            <w:rFonts w:ascii="Arial" w:eastAsia="Arial" w:hAnsi="Arial" w:cs="Arial"/>
            <w:sz w:val="20"/>
            <w:szCs w:val="20"/>
          </w:rPr>
          <w:t>equivalent to</w:t>
        </w:r>
        <w:r w:rsidR="009B47F2">
          <w:rPr>
            <w:rFonts w:ascii="Arial" w:eastAsia="Arial" w:hAnsi="Arial" w:cs="Arial"/>
            <w:sz w:val="20"/>
            <w:szCs w:val="20"/>
          </w:rPr>
          <w:t xml:space="preserve"> a</w:t>
        </w:r>
        <w:r w:rsidR="008C0B4C">
          <w:rPr>
            <w:rFonts w:ascii="Arial" w:eastAsia="Arial" w:hAnsi="Arial" w:cs="Arial"/>
            <w:sz w:val="20"/>
            <w:szCs w:val="20"/>
          </w:rPr>
          <w:t>n</w:t>
        </w:r>
        <w:r w:rsidR="0018354B">
          <w:rPr>
            <w:rFonts w:ascii="Arial" w:eastAsia="Arial" w:hAnsi="Arial" w:cs="Arial"/>
            <w:sz w:val="20"/>
            <w:szCs w:val="20"/>
          </w:rPr>
          <w:t xml:space="preserve"> </w:t>
        </w:r>
        <w:r w:rsidR="002F2BA5">
          <w:rPr>
            <w:rFonts w:ascii="Arial" w:eastAsia="Arial" w:hAnsi="Arial" w:cs="Arial"/>
            <w:sz w:val="20"/>
            <w:szCs w:val="20"/>
          </w:rPr>
          <w:t>NCLR</w:t>
        </w:r>
        <w:r w:rsidR="009B47F2">
          <w:rPr>
            <w:rFonts w:ascii="Arial" w:eastAsia="Arial" w:hAnsi="Arial" w:cs="Arial"/>
            <w:sz w:val="20"/>
            <w:szCs w:val="20"/>
          </w:rPr>
          <w:t>.  This is</w:t>
        </w:r>
      </w:ins>
      <w:r w:rsidR="00A07AD2">
        <w:rPr>
          <w:rFonts w:ascii="Arial" w:eastAsia="Arial" w:hAnsi="Arial" w:cs="Arial"/>
          <w:sz w:val="20"/>
          <w:szCs w:val="20"/>
        </w:rPr>
        <w:t xml:space="preserve"> </w:t>
      </w:r>
      <w:ins w:id="153" w:author="Author">
        <w:r w:rsidR="00E143F0">
          <w:rPr>
            <w:rFonts w:ascii="Arial" w:eastAsia="Arial" w:hAnsi="Arial" w:cs="Arial"/>
            <w:sz w:val="20"/>
            <w:szCs w:val="20"/>
          </w:rPr>
          <w:t>in addition to the current</w:t>
        </w:r>
        <w:r w:rsidR="00A841C4">
          <w:rPr>
            <w:rFonts w:ascii="Arial" w:eastAsia="Arial" w:hAnsi="Arial" w:cs="Arial"/>
            <w:sz w:val="20"/>
            <w:szCs w:val="20"/>
          </w:rPr>
          <w:t xml:space="preserve"> Aggregate Load Resource (ALR) participation </w:t>
        </w:r>
        <w:proofErr w:type="gramStart"/>
        <w:r w:rsidR="00F76809">
          <w:rPr>
            <w:rFonts w:ascii="Arial" w:eastAsia="Arial" w:hAnsi="Arial" w:cs="Arial"/>
            <w:sz w:val="20"/>
            <w:szCs w:val="20"/>
          </w:rPr>
          <w:t>model</w:t>
        </w:r>
      </w:ins>
      <w:r w:rsidR="779BAE7C" w:rsidRPr="001F4B9F">
        <w:rPr>
          <w:rFonts w:ascii="Arial" w:eastAsia="Arial" w:hAnsi="Arial" w:cs="Arial"/>
          <w:sz w:val="20"/>
          <w:szCs w:val="20"/>
        </w:rPr>
        <w:t>;</w:t>
      </w:r>
      <w:proofErr w:type="gramEnd"/>
    </w:p>
    <w:p w14:paraId="2A0106ED" w14:textId="4D22872C" w:rsidR="004F7DFA" w:rsidRDefault="00677B68" w:rsidP="001F4B9F">
      <w:pPr>
        <w:pStyle w:val="ListParagraph"/>
        <w:numPr>
          <w:ilvl w:val="0"/>
          <w:numId w:val="33"/>
        </w:numPr>
        <w:spacing w:after="0"/>
        <w:rPr>
          <w:rFonts w:ascii="Arial" w:eastAsia="Arial" w:hAnsi="Arial" w:cs="Arial"/>
          <w:sz w:val="20"/>
          <w:szCs w:val="20"/>
        </w:rPr>
      </w:pPr>
      <w:ins w:id="154" w:author="Author">
        <w:r w:rsidRPr="1FD3B986">
          <w:rPr>
            <w:rFonts w:ascii="Arial" w:eastAsia="Arial" w:hAnsi="Arial" w:cs="Arial"/>
            <w:sz w:val="20"/>
            <w:szCs w:val="20"/>
          </w:rPr>
          <w:t>Clarification is offered where a customer has enrolled in an ADER</w:t>
        </w:r>
        <w:r w:rsidR="00013A42" w:rsidRPr="1FD3B986">
          <w:rPr>
            <w:rFonts w:ascii="Arial" w:eastAsia="Arial" w:hAnsi="Arial" w:cs="Arial"/>
            <w:sz w:val="20"/>
            <w:szCs w:val="20"/>
          </w:rPr>
          <w:t xml:space="preserve">, as </w:t>
        </w:r>
        <w:r w:rsidR="000F0F5F" w:rsidRPr="1FD3B986">
          <w:rPr>
            <w:rFonts w:ascii="Arial" w:eastAsia="Arial" w:hAnsi="Arial" w:cs="Arial"/>
            <w:sz w:val="20"/>
            <w:szCs w:val="20"/>
          </w:rPr>
          <w:t>p</w:t>
        </w:r>
        <w:r w:rsidR="00331953" w:rsidRPr="1FD3B986">
          <w:rPr>
            <w:rFonts w:ascii="Arial" w:eastAsia="Arial" w:hAnsi="Arial" w:cs="Arial"/>
            <w:sz w:val="20"/>
            <w:szCs w:val="20"/>
          </w:rPr>
          <w:t>roposed through a DOTA submission,</w:t>
        </w:r>
        <w:r w:rsidRPr="1FD3B986">
          <w:rPr>
            <w:rFonts w:ascii="Arial" w:eastAsia="Arial" w:hAnsi="Arial" w:cs="Arial"/>
            <w:sz w:val="20"/>
            <w:szCs w:val="20"/>
          </w:rPr>
          <w:t xml:space="preserve"> and also ERCOT’s ERS program or a TDU’s Load Management </w:t>
        </w:r>
        <w:r w:rsidR="004D0D1C" w:rsidRPr="1FD3B986">
          <w:rPr>
            <w:rFonts w:ascii="Arial" w:eastAsia="Arial" w:hAnsi="Arial" w:cs="Arial"/>
            <w:sz w:val="20"/>
            <w:szCs w:val="20"/>
          </w:rPr>
          <w:t>P</w:t>
        </w:r>
        <w:r w:rsidRPr="1FD3B986">
          <w:rPr>
            <w:rFonts w:ascii="Arial" w:eastAsia="Arial" w:hAnsi="Arial" w:cs="Arial"/>
            <w:sz w:val="20"/>
            <w:szCs w:val="20"/>
          </w:rPr>
          <w:t>rogram</w:t>
        </w:r>
      </w:ins>
      <w:del w:id="155" w:author="Author">
        <w:r w:rsidRPr="1FD3B986" w:rsidDel="00D13E88">
          <w:rPr>
            <w:rFonts w:ascii="Arial" w:eastAsia="Arial" w:hAnsi="Arial" w:cs="Arial"/>
            <w:sz w:val="20"/>
            <w:szCs w:val="20"/>
          </w:rPr>
          <w:delText>Telemetry validation processes have been modified to reflect lessons</w:delText>
        </w:r>
        <w:r w:rsidRPr="1FD3B986" w:rsidDel="00D36A5F">
          <w:rPr>
            <w:rFonts w:ascii="Arial" w:eastAsia="Arial" w:hAnsi="Arial" w:cs="Arial"/>
            <w:sz w:val="20"/>
            <w:szCs w:val="20"/>
          </w:rPr>
          <w:delText xml:space="preserve"> </w:delText>
        </w:r>
        <w:r w:rsidRPr="1FD3B986" w:rsidDel="00D13E88">
          <w:rPr>
            <w:rFonts w:ascii="Arial" w:eastAsia="Arial" w:hAnsi="Arial" w:cs="Arial"/>
            <w:sz w:val="20"/>
            <w:szCs w:val="20"/>
          </w:rPr>
          <w:delText>learned in Phase 1</w:delText>
        </w:r>
      </w:del>
      <w:r w:rsidR="00CB6FF7" w:rsidRPr="1FD3B986">
        <w:rPr>
          <w:rFonts w:ascii="Arial" w:eastAsia="Arial" w:hAnsi="Arial" w:cs="Arial"/>
          <w:sz w:val="20"/>
          <w:szCs w:val="20"/>
        </w:rPr>
        <w:t>;</w:t>
      </w:r>
    </w:p>
    <w:p w14:paraId="5FC848F3" w14:textId="4D2D43B4" w:rsidR="004F7DFA" w:rsidRDefault="3DC000C4"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Other areas of the Pilot Pro</w:t>
      </w:r>
      <w:r w:rsidR="2E6B5D63" w:rsidRPr="001F4B9F">
        <w:rPr>
          <w:rFonts w:ascii="Arial" w:eastAsia="Arial" w:hAnsi="Arial" w:cs="Arial"/>
          <w:sz w:val="20"/>
          <w:szCs w:val="20"/>
        </w:rPr>
        <w:t>ject</w:t>
      </w:r>
      <w:r w:rsidRPr="001F4B9F">
        <w:rPr>
          <w:rFonts w:ascii="Arial" w:eastAsia="Arial" w:hAnsi="Arial" w:cs="Arial"/>
          <w:sz w:val="20"/>
          <w:szCs w:val="20"/>
        </w:rPr>
        <w:t xml:space="preserve"> will continue to be monitored to inform </w:t>
      </w:r>
      <w:del w:id="156" w:author="Author">
        <w:r w:rsidRPr="001F4B9F">
          <w:rPr>
            <w:rFonts w:ascii="Arial" w:eastAsia="Arial" w:hAnsi="Arial" w:cs="Arial"/>
            <w:sz w:val="20"/>
            <w:szCs w:val="20"/>
          </w:rPr>
          <w:delText xml:space="preserve">Pilot </w:delText>
        </w:r>
      </w:del>
      <w:r w:rsidRPr="001F4B9F">
        <w:rPr>
          <w:rFonts w:ascii="Arial" w:eastAsia="Arial" w:hAnsi="Arial" w:cs="Arial"/>
          <w:sz w:val="20"/>
          <w:szCs w:val="20"/>
        </w:rPr>
        <w:t xml:space="preserve">design enhancements </w:t>
      </w:r>
      <w:r w:rsidR="6AA84FB7" w:rsidRPr="001F4B9F">
        <w:rPr>
          <w:rFonts w:ascii="Arial" w:eastAsia="Arial" w:hAnsi="Arial" w:cs="Arial"/>
          <w:sz w:val="20"/>
          <w:szCs w:val="20"/>
        </w:rPr>
        <w:t xml:space="preserve">in </w:t>
      </w:r>
      <w:ins w:id="157" w:author="Author">
        <w:r w:rsidR="000971EF">
          <w:rPr>
            <w:rFonts w:ascii="Arial" w:eastAsia="Arial" w:hAnsi="Arial" w:cs="Arial"/>
            <w:sz w:val="20"/>
            <w:szCs w:val="20"/>
          </w:rPr>
          <w:t xml:space="preserve">the </w:t>
        </w:r>
      </w:ins>
      <w:r w:rsidR="6AA84FB7" w:rsidRPr="001F4B9F">
        <w:rPr>
          <w:rFonts w:ascii="Arial" w:eastAsia="Arial" w:hAnsi="Arial" w:cs="Arial"/>
          <w:sz w:val="20"/>
          <w:szCs w:val="20"/>
        </w:rPr>
        <w:t>future</w:t>
      </w:r>
      <w:del w:id="158" w:author="Author">
        <w:r w:rsidR="6AA84FB7" w:rsidRPr="001F4B9F">
          <w:rPr>
            <w:rFonts w:ascii="Arial" w:eastAsia="Arial" w:hAnsi="Arial" w:cs="Arial"/>
            <w:sz w:val="20"/>
            <w:szCs w:val="20"/>
          </w:rPr>
          <w:delText xml:space="preserve"> phases</w:delText>
        </w:r>
      </w:del>
      <w:r w:rsidR="6AA84FB7" w:rsidRPr="001F4B9F">
        <w:rPr>
          <w:rFonts w:ascii="Arial" w:eastAsia="Arial" w:hAnsi="Arial" w:cs="Arial"/>
          <w:sz w:val="20"/>
          <w:szCs w:val="20"/>
        </w:rPr>
        <w:t>.</w:t>
      </w:r>
    </w:p>
    <w:p w14:paraId="52752AD0" w14:textId="6EA45474" w:rsidR="004F7DFA" w:rsidRDefault="004F7DFA" w:rsidP="001F4B9F">
      <w:pPr>
        <w:spacing w:line="259" w:lineRule="auto"/>
        <w:rPr>
          <w:rFonts w:ascii="Calibri" w:eastAsia="Calibri" w:hAnsi="Calibri"/>
        </w:rPr>
      </w:pPr>
    </w:p>
    <w:p w14:paraId="6169CF8E" w14:textId="7DE489DE" w:rsidR="004F7DFA" w:rsidRDefault="004F7DFA" w:rsidP="34CC0A4B">
      <w:pPr>
        <w:spacing w:line="259" w:lineRule="auto"/>
        <w:rPr>
          <w:rFonts w:ascii="Arial" w:hAnsi="Arial" w:cs="Arial"/>
          <w:sz w:val="20"/>
          <w:szCs w:val="20"/>
        </w:rPr>
      </w:pPr>
    </w:p>
    <w:p w14:paraId="174BF1DA" w14:textId="6DC2D2CD" w:rsidR="001D18E7" w:rsidRDefault="008416DE" w:rsidP="00902F86">
      <w:pPr>
        <w:pStyle w:val="Heading1"/>
        <w:numPr>
          <w:ilvl w:val="0"/>
          <w:numId w:val="6"/>
        </w:numPr>
        <w:ind w:left="360"/>
        <w:rPr>
          <w:color w:val="00AEC7"/>
        </w:rPr>
      </w:pPr>
      <w:bookmarkStart w:id="159" w:name="_Toc113534967"/>
      <w:bookmarkStart w:id="160" w:name="_Toc152570580"/>
      <w:bookmarkStart w:id="161" w:name="_Toc155191490"/>
      <w:bookmarkEnd w:id="159"/>
      <w:r>
        <w:rPr>
          <w:color w:val="00AEC7"/>
        </w:rPr>
        <w:t xml:space="preserve">Phase </w:t>
      </w:r>
      <w:del w:id="162" w:author="Author">
        <w:r w:rsidDel="00BE3DD9">
          <w:rPr>
            <w:color w:val="00AEC7"/>
          </w:rPr>
          <w:delText xml:space="preserve">2 </w:delText>
        </w:r>
      </w:del>
      <w:ins w:id="163" w:author="Author">
        <w:r w:rsidR="00BE3DD9">
          <w:rPr>
            <w:color w:val="00AEC7"/>
          </w:rPr>
          <w:t xml:space="preserve">3 </w:t>
        </w:r>
      </w:ins>
      <w:r w:rsidR="00AB1D27">
        <w:rPr>
          <w:color w:val="00AEC7"/>
        </w:rPr>
        <w:t xml:space="preserve">Pilot </w:t>
      </w:r>
      <w:r w:rsidR="3FCA2CC2" w:rsidRPr="6AF95340">
        <w:rPr>
          <w:color w:val="00AEC7"/>
        </w:rPr>
        <w:t xml:space="preserve">Project Timeline </w:t>
      </w:r>
      <w:r w:rsidR="3FCA2CC2" w:rsidRPr="6AF95340" w:rsidDel="008416DE">
        <w:rPr>
          <w:color w:val="00AEC7"/>
        </w:rPr>
        <w:t>and Duration</w:t>
      </w:r>
      <w:bookmarkEnd w:id="160"/>
      <w:bookmarkEnd w:id="161"/>
    </w:p>
    <w:p w14:paraId="5789F6E9" w14:textId="77777777" w:rsidR="004F7DFA" w:rsidRPr="004F7DFA" w:rsidRDefault="004F7DFA" w:rsidP="004F7DFA"/>
    <w:p w14:paraId="62D223C1" w14:textId="280B55A1" w:rsidR="001D18E7" w:rsidRPr="00E8689F" w:rsidRDefault="271FEE81" w:rsidP="6AF95340">
      <w:pPr>
        <w:rPr>
          <w:rFonts w:ascii="Arial" w:eastAsia="Arial" w:hAnsi="Arial" w:cs="Arial"/>
          <w:sz w:val="20"/>
          <w:szCs w:val="20"/>
        </w:rPr>
      </w:pPr>
      <w:r w:rsidRPr="5ECC500C">
        <w:rPr>
          <w:rFonts w:ascii="Arial" w:eastAsia="Arial" w:hAnsi="Arial" w:cs="Arial"/>
          <w:sz w:val="20"/>
          <w:szCs w:val="20"/>
        </w:rPr>
        <w:t xml:space="preserve">The </w:t>
      </w:r>
      <w:r w:rsidR="1AB15F67" w:rsidRPr="5ECC500C">
        <w:rPr>
          <w:rFonts w:ascii="Arial" w:eastAsia="Arial" w:hAnsi="Arial" w:cs="Arial"/>
          <w:sz w:val="20"/>
          <w:szCs w:val="20"/>
        </w:rPr>
        <w:t>P</w:t>
      </w:r>
      <w:r w:rsidRPr="5ECC500C">
        <w:rPr>
          <w:rFonts w:ascii="Arial" w:eastAsia="Arial" w:hAnsi="Arial" w:cs="Arial"/>
          <w:sz w:val="20"/>
          <w:szCs w:val="20"/>
        </w:rPr>
        <w:t xml:space="preserve">ilot </w:t>
      </w:r>
      <w:r w:rsidR="33B82B86" w:rsidRPr="5ECC500C">
        <w:rPr>
          <w:rFonts w:ascii="Arial" w:eastAsia="Arial" w:hAnsi="Arial" w:cs="Arial"/>
          <w:sz w:val="20"/>
          <w:szCs w:val="20"/>
        </w:rPr>
        <w:t xml:space="preserve">Project </w:t>
      </w:r>
      <w:r w:rsidR="63ED1292" w:rsidRPr="5ECC500C">
        <w:rPr>
          <w:rFonts w:ascii="Arial" w:eastAsia="Arial" w:hAnsi="Arial" w:cs="Arial"/>
          <w:sz w:val="20"/>
          <w:szCs w:val="20"/>
        </w:rPr>
        <w:t>will</w:t>
      </w:r>
      <w:r w:rsidRPr="5ECC500C">
        <w:rPr>
          <w:rFonts w:ascii="Arial" w:eastAsia="Arial" w:hAnsi="Arial" w:cs="Arial"/>
          <w:sz w:val="20"/>
          <w:szCs w:val="20"/>
        </w:rPr>
        <w:t xml:space="preserve"> continue </w:t>
      </w:r>
      <w:ins w:id="164" w:author="Author">
        <w:r w:rsidR="00453DE6">
          <w:rPr>
            <w:rFonts w:ascii="Arial" w:eastAsia="Arial" w:hAnsi="Arial" w:cs="Arial"/>
            <w:sz w:val="20"/>
            <w:szCs w:val="20"/>
          </w:rPr>
          <w:t xml:space="preserve">under Phase 3 </w:t>
        </w:r>
      </w:ins>
      <w:r w:rsidRPr="5ECC500C">
        <w:rPr>
          <w:rFonts w:ascii="Arial" w:eastAsia="Arial" w:hAnsi="Arial" w:cs="Arial"/>
          <w:sz w:val="20"/>
          <w:szCs w:val="20"/>
        </w:rPr>
        <w:t xml:space="preserve">until implementation of ERCOT market rules </w:t>
      </w:r>
      <w:r w:rsidR="3D2A5AFC" w:rsidRPr="5ECC500C">
        <w:rPr>
          <w:rFonts w:ascii="Arial" w:eastAsia="Arial" w:hAnsi="Arial" w:cs="Arial"/>
          <w:sz w:val="20"/>
          <w:szCs w:val="20"/>
        </w:rPr>
        <w:t xml:space="preserve">and systems are in place </w:t>
      </w:r>
      <w:r w:rsidRPr="5ECC500C">
        <w:rPr>
          <w:rFonts w:ascii="Arial" w:eastAsia="Arial" w:hAnsi="Arial" w:cs="Arial"/>
          <w:sz w:val="20"/>
          <w:szCs w:val="20"/>
        </w:rPr>
        <w:t xml:space="preserve">to accommodate </w:t>
      </w:r>
      <w:r w:rsidR="7AACA6A1" w:rsidRPr="5ECC500C">
        <w:rPr>
          <w:rFonts w:ascii="Arial" w:eastAsia="Arial" w:hAnsi="Arial" w:cs="Arial"/>
          <w:sz w:val="20"/>
          <w:szCs w:val="20"/>
        </w:rPr>
        <w:t>participation by ADERs</w:t>
      </w:r>
      <w:r w:rsidR="000D280B" w:rsidRPr="00633814">
        <w:rPr>
          <w:rFonts w:ascii="Arial" w:eastAsia="Arial" w:hAnsi="Arial" w:cs="Arial"/>
          <w:sz w:val="20"/>
          <w:szCs w:val="20"/>
        </w:rPr>
        <w:t>, considering any direction from the PUCT,</w:t>
      </w:r>
      <w:r w:rsidRPr="00633814">
        <w:rPr>
          <w:rFonts w:ascii="Arial" w:eastAsia="Arial" w:hAnsi="Arial" w:cs="Arial"/>
          <w:sz w:val="20"/>
          <w:szCs w:val="20"/>
        </w:rPr>
        <w:t xml:space="preserve"> or</w:t>
      </w:r>
      <w:r w:rsidRPr="5ECC500C">
        <w:rPr>
          <w:rFonts w:ascii="Arial" w:eastAsia="Arial" w:hAnsi="Arial" w:cs="Arial"/>
          <w:sz w:val="20"/>
          <w:szCs w:val="20"/>
        </w:rPr>
        <w:t xml:space="preserve"> until </w:t>
      </w:r>
      <w:r w:rsidR="00733630" w:rsidRPr="5ECC500C">
        <w:rPr>
          <w:rFonts w:ascii="Arial" w:eastAsia="Arial" w:hAnsi="Arial" w:cs="Arial"/>
          <w:sz w:val="20"/>
          <w:szCs w:val="20"/>
        </w:rPr>
        <w:t xml:space="preserve">ERCOT, </w:t>
      </w:r>
      <w:r w:rsidR="00DB77E7" w:rsidRPr="5ECC500C">
        <w:rPr>
          <w:rFonts w:ascii="Arial" w:eastAsia="Arial" w:hAnsi="Arial" w:cs="Arial"/>
          <w:sz w:val="20"/>
          <w:szCs w:val="20"/>
        </w:rPr>
        <w:t>following</w:t>
      </w:r>
      <w:r w:rsidR="00733630" w:rsidRPr="5ECC500C">
        <w:rPr>
          <w:rFonts w:ascii="Arial" w:eastAsia="Arial" w:hAnsi="Arial" w:cs="Arial"/>
          <w:sz w:val="20"/>
          <w:szCs w:val="20"/>
        </w:rPr>
        <w:t xml:space="preserve"> PUCT consultation, or </w:t>
      </w:r>
      <w:r w:rsidR="1B658257" w:rsidRPr="5ECC500C">
        <w:rPr>
          <w:rFonts w:ascii="Arial" w:eastAsia="Arial" w:hAnsi="Arial" w:cs="Arial"/>
          <w:sz w:val="20"/>
          <w:szCs w:val="20"/>
        </w:rPr>
        <w:t xml:space="preserve">the PUCT </w:t>
      </w:r>
      <w:r w:rsidRPr="5ECC500C">
        <w:rPr>
          <w:rFonts w:ascii="Arial" w:eastAsia="Arial" w:hAnsi="Arial" w:cs="Arial"/>
          <w:sz w:val="20"/>
          <w:szCs w:val="20"/>
        </w:rPr>
        <w:t xml:space="preserve">deems </w:t>
      </w:r>
      <w:r w:rsidRPr="00F0656B">
        <w:rPr>
          <w:rFonts w:ascii="Arial" w:eastAsia="Arial" w:hAnsi="Arial" w:cs="Arial"/>
          <w:sz w:val="20"/>
          <w:szCs w:val="20"/>
        </w:rPr>
        <w:t xml:space="preserve">the </w:t>
      </w:r>
      <w:r w:rsidR="53AEB3A2" w:rsidRPr="00F0656B">
        <w:rPr>
          <w:rFonts w:ascii="Arial" w:eastAsia="Arial" w:hAnsi="Arial" w:cs="Arial"/>
          <w:sz w:val="20"/>
          <w:szCs w:val="20"/>
        </w:rPr>
        <w:t>P</w:t>
      </w:r>
      <w:r w:rsidRPr="00F0656B">
        <w:rPr>
          <w:rFonts w:ascii="Arial" w:eastAsia="Arial" w:hAnsi="Arial" w:cs="Arial"/>
          <w:sz w:val="20"/>
          <w:szCs w:val="20"/>
        </w:rPr>
        <w:t xml:space="preserve">ilot </w:t>
      </w:r>
      <w:r w:rsidR="53AEB3A2" w:rsidRPr="00F0656B">
        <w:rPr>
          <w:rFonts w:ascii="Arial" w:eastAsia="Arial" w:hAnsi="Arial" w:cs="Arial"/>
          <w:sz w:val="20"/>
          <w:szCs w:val="20"/>
        </w:rPr>
        <w:t>P</w:t>
      </w:r>
      <w:r w:rsidRPr="00F0656B">
        <w:rPr>
          <w:rFonts w:ascii="Arial" w:eastAsia="Arial" w:hAnsi="Arial" w:cs="Arial"/>
          <w:sz w:val="20"/>
          <w:szCs w:val="20"/>
        </w:rPr>
        <w:t>roject unnecessary.</w:t>
      </w:r>
      <w:r w:rsidR="01921046" w:rsidRPr="00F0656B">
        <w:rPr>
          <w:rFonts w:ascii="Arial" w:eastAsia="Arial" w:hAnsi="Arial" w:cs="Arial"/>
          <w:sz w:val="20"/>
          <w:szCs w:val="20"/>
        </w:rPr>
        <w:t xml:space="preserve"> </w:t>
      </w:r>
      <w:r w:rsidR="0BE7BC0F" w:rsidRPr="00F0656B">
        <w:rPr>
          <w:rFonts w:ascii="Arial" w:eastAsia="Arial" w:hAnsi="Arial" w:cs="Arial"/>
          <w:sz w:val="20"/>
          <w:szCs w:val="20"/>
        </w:rPr>
        <w:t xml:space="preserve">ERCOT expects that the Pilot Project will need to continue for </w:t>
      </w:r>
      <w:r w:rsidR="00572898" w:rsidRPr="00F0656B">
        <w:rPr>
          <w:rFonts w:ascii="Arial" w:eastAsia="Arial" w:hAnsi="Arial" w:cs="Arial"/>
          <w:sz w:val="20"/>
          <w:szCs w:val="20"/>
        </w:rPr>
        <w:t xml:space="preserve"> </w:t>
      </w:r>
      <w:r w:rsidR="13310FC7" w:rsidRPr="00F0656B">
        <w:rPr>
          <w:rFonts w:ascii="Arial" w:eastAsia="Arial" w:hAnsi="Arial" w:cs="Arial"/>
          <w:sz w:val="20"/>
          <w:szCs w:val="20"/>
        </w:rPr>
        <w:t>a</w:t>
      </w:r>
      <w:r w:rsidRPr="00F0656B">
        <w:rPr>
          <w:rFonts w:ascii="Arial" w:eastAsia="Arial" w:hAnsi="Arial" w:cs="Arial"/>
          <w:sz w:val="20"/>
          <w:szCs w:val="20"/>
        </w:rPr>
        <w:t xml:space="preserve"> minimum</w:t>
      </w:r>
      <w:r w:rsidRPr="00ED2148">
        <w:rPr>
          <w:rFonts w:ascii="Arial" w:eastAsia="Arial" w:hAnsi="Arial" w:cs="Arial"/>
          <w:sz w:val="20"/>
          <w:szCs w:val="20"/>
        </w:rPr>
        <w:t xml:space="preserve"> of </w:t>
      </w:r>
      <w:del w:id="165" w:author="Author">
        <w:r w:rsidR="00342700" w:rsidRPr="00ED2148" w:rsidDel="00F0656B">
          <w:rPr>
            <w:rFonts w:ascii="Arial" w:eastAsia="Arial" w:hAnsi="Arial" w:cs="Arial"/>
            <w:sz w:val="20"/>
            <w:szCs w:val="20"/>
          </w:rPr>
          <w:delText>two</w:delText>
        </w:r>
        <w:r w:rsidR="00B44E7C" w:rsidRPr="00ED2148" w:rsidDel="00F0656B">
          <w:rPr>
            <w:rFonts w:ascii="Arial" w:eastAsia="Arial" w:hAnsi="Arial" w:cs="Arial"/>
            <w:sz w:val="20"/>
            <w:szCs w:val="20"/>
          </w:rPr>
          <w:delText xml:space="preserve"> </w:delText>
        </w:r>
      </w:del>
      <w:ins w:id="166" w:author="Author">
        <w:r w:rsidR="00F0656B">
          <w:rPr>
            <w:rFonts w:ascii="Arial" w:eastAsia="Arial" w:hAnsi="Arial" w:cs="Arial"/>
            <w:sz w:val="20"/>
            <w:szCs w:val="20"/>
          </w:rPr>
          <w:t>one</w:t>
        </w:r>
        <w:r w:rsidR="00F0656B" w:rsidRPr="00ED2148">
          <w:rPr>
            <w:rFonts w:ascii="Arial" w:eastAsia="Arial" w:hAnsi="Arial" w:cs="Arial"/>
            <w:sz w:val="20"/>
            <w:szCs w:val="20"/>
          </w:rPr>
          <w:t xml:space="preserve"> </w:t>
        </w:r>
      </w:ins>
      <w:r w:rsidR="00B44E7C" w:rsidRPr="00ED2148">
        <w:rPr>
          <w:rFonts w:ascii="Arial" w:eastAsia="Arial" w:hAnsi="Arial" w:cs="Arial"/>
          <w:sz w:val="20"/>
          <w:szCs w:val="20"/>
        </w:rPr>
        <w:t>additional</w:t>
      </w:r>
      <w:r w:rsidR="00342700" w:rsidRPr="00ED2148">
        <w:rPr>
          <w:rFonts w:ascii="Arial" w:eastAsia="Arial" w:hAnsi="Arial" w:cs="Arial"/>
          <w:sz w:val="20"/>
          <w:szCs w:val="20"/>
        </w:rPr>
        <w:t xml:space="preserve"> </w:t>
      </w:r>
      <w:r w:rsidRPr="00ED2148">
        <w:rPr>
          <w:rFonts w:ascii="Arial" w:eastAsia="Arial" w:hAnsi="Arial" w:cs="Arial"/>
          <w:sz w:val="20"/>
          <w:szCs w:val="20"/>
        </w:rPr>
        <w:t>year</w:t>
      </w:r>
      <w:del w:id="167" w:author="Author">
        <w:r w:rsidRPr="00ED2148" w:rsidDel="00F0656B">
          <w:rPr>
            <w:rFonts w:ascii="Arial" w:eastAsia="Arial" w:hAnsi="Arial" w:cs="Arial"/>
            <w:sz w:val="20"/>
            <w:szCs w:val="20"/>
          </w:rPr>
          <w:delText>s</w:delText>
        </w:r>
      </w:del>
      <w:r w:rsidR="006C5FB7" w:rsidRPr="00ED2148">
        <w:rPr>
          <w:rFonts w:ascii="Arial" w:eastAsia="Arial" w:hAnsi="Arial" w:cs="Arial"/>
          <w:sz w:val="20"/>
          <w:szCs w:val="20"/>
        </w:rPr>
        <w:t xml:space="preserve"> from the formal adoption of the Phase </w:t>
      </w:r>
      <w:del w:id="168" w:author="Author">
        <w:r w:rsidR="006C5FB7" w:rsidRPr="00ED2148" w:rsidDel="00ED2148">
          <w:rPr>
            <w:rFonts w:ascii="Arial" w:eastAsia="Arial" w:hAnsi="Arial" w:cs="Arial"/>
            <w:sz w:val="20"/>
            <w:szCs w:val="20"/>
          </w:rPr>
          <w:delText xml:space="preserve">2 </w:delText>
        </w:r>
      </w:del>
      <w:ins w:id="169" w:author="Author">
        <w:r w:rsidR="00ED2148">
          <w:rPr>
            <w:rFonts w:ascii="Arial" w:eastAsia="Arial" w:hAnsi="Arial" w:cs="Arial"/>
            <w:sz w:val="20"/>
            <w:szCs w:val="20"/>
          </w:rPr>
          <w:t>3</w:t>
        </w:r>
        <w:r w:rsidR="00ED2148" w:rsidRPr="00ED2148">
          <w:rPr>
            <w:rFonts w:ascii="Arial" w:eastAsia="Arial" w:hAnsi="Arial" w:cs="Arial"/>
            <w:sz w:val="20"/>
            <w:szCs w:val="20"/>
          </w:rPr>
          <w:t xml:space="preserve"> </w:t>
        </w:r>
      </w:ins>
      <w:r w:rsidR="006C5FB7" w:rsidRPr="00ED2148">
        <w:rPr>
          <w:rFonts w:ascii="Arial" w:eastAsia="Arial" w:hAnsi="Arial" w:cs="Arial"/>
          <w:sz w:val="20"/>
          <w:szCs w:val="20"/>
        </w:rPr>
        <w:t>Governing</w:t>
      </w:r>
      <w:r w:rsidR="006C5FB7">
        <w:rPr>
          <w:rFonts w:ascii="Arial" w:eastAsia="Arial" w:hAnsi="Arial" w:cs="Arial"/>
          <w:sz w:val="20"/>
          <w:szCs w:val="20"/>
        </w:rPr>
        <w:t xml:space="preserve"> Document</w:t>
      </w:r>
      <w:r w:rsidR="00B612E4" w:rsidRPr="5ECC500C">
        <w:rPr>
          <w:rFonts w:ascii="Arial" w:eastAsia="Arial" w:hAnsi="Arial" w:cs="Arial"/>
          <w:sz w:val="20"/>
          <w:szCs w:val="20"/>
        </w:rPr>
        <w:t xml:space="preserve">, </w:t>
      </w:r>
      <w:r w:rsidR="0026091E">
        <w:rPr>
          <w:rFonts w:ascii="Arial" w:eastAsia="Arial" w:hAnsi="Arial" w:cs="Arial"/>
          <w:sz w:val="20"/>
          <w:szCs w:val="20"/>
        </w:rPr>
        <w:t>including</w:t>
      </w:r>
      <w:r w:rsidR="002B66C0">
        <w:rPr>
          <w:rFonts w:ascii="Arial" w:eastAsia="Arial" w:hAnsi="Arial" w:cs="Arial"/>
          <w:sz w:val="20"/>
          <w:szCs w:val="20"/>
        </w:rPr>
        <w:t xml:space="preserve"> any </w:t>
      </w:r>
      <w:ins w:id="170" w:author="VISTRA" w:date="2025-03-27T09:19:00Z" w16du:dateUtc="2025-03-27T14:19:00Z">
        <w:r w:rsidR="00062382">
          <w:rPr>
            <w:rFonts w:ascii="Arial" w:eastAsia="Arial" w:hAnsi="Arial" w:cs="Arial"/>
            <w:sz w:val="20"/>
            <w:szCs w:val="20"/>
          </w:rPr>
          <w:t xml:space="preserve">potential </w:t>
        </w:r>
      </w:ins>
      <w:r w:rsidR="002B66C0">
        <w:rPr>
          <w:rFonts w:ascii="Arial" w:eastAsia="Arial" w:hAnsi="Arial" w:cs="Arial"/>
          <w:sz w:val="20"/>
          <w:szCs w:val="20"/>
        </w:rPr>
        <w:t>future</w:t>
      </w:r>
      <w:r w:rsidR="00B612E4" w:rsidRPr="5ECC500C">
        <w:rPr>
          <w:rFonts w:ascii="Arial" w:eastAsia="Arial" w:hAnsi="Arial" w:cs="Arial"/>
          <w:sz w:val="20"/>
          <w:szCs w:val="20"/>
        </w:rPr>
        <w:t xml:space="preserve"> phases,</w:t>
      </w:r>
      <w:r w:rsidRPr="5ECC500C">
        <w:rPr>
          <w:rFonts w:ascii="Arial" w:eastAsia="Arial" w:hAnsi="Arial" w:cs="Arial"/>
          <w:sz w:val="20"/>
          <w:szCs w:val="20"/>
        </w:rPr>
        <w:t xml:space="preserve"> </w:t>
      </w:r>
      <w:r w:rsidR="01921046" w:rsidRPr="5ECC500C">
        <w:rPr>
          <w:rFonts w:ascii="Arial" w:eastAsia="Arial" w:hAnsi="Arial" w:cs="Arial"/>
          <w:sz w:val="20"/>
          <w:szCs w:val="20"/>
        </w:rPr>
        <w:t>to</w:t>
      </w:r>
      <w:r w:rsidRPr="5ECC500C">
        <w:rPr>
          <w:rFonts w:ascii="Arial" w:eastAsia="Arial" w:hAnsi="Arial" w:cs="Arial"/>
          <w:sz w:val="20"/>
          <w:szCs w:val="20"/>
        </w:rPr>
        <w:t xml:space="preserve"> allow for </w:t>
      </w:r>
      <w:r w:rsidR="01921046" w:rsidRPr="5ECC500C">
        <w:rPr>
          <w:rFonts w:ascii="Arial" w:eastAsia="Arial" w:hAnsi="Arial" w:cs="Arial"/>
          <w:sz w:val="20"/>
          <w:szCs w:val="20"/>
        </w:rPr>
        <w:t xml:space="preserve">any </w:t>
      </w:r>
      <w:r w:rsidRPr="5ECC500C">
        <w:rPr>
          <w:rFonts w:ascii="Arial" w:eastAsia="Arial" w:hAnsi="Arial" w:cs="Arial"/>
          <w:sz w:val="20"/>
          <w:szCs w:val="20"/>
        </w:rPr>
        <w:t xml:space="preserve">incorporation of </w:t>
      </w:r>
      <w:r w:rsidR="418E0E8C" w:rsidRPr="5ECC500C">
        <w:rPr>
          <w:rFonts w:ascii="Arial" w:eastAsia="Arial" w:hAnsi="Arial" w:cs="Arial"/>
          <w:sz w:val="20"/>
          <w:szCs w:val="20"/>
        </w:rPr>
        <w:t xml:space="preserve">ERCOT system </w:t>
      </w:r>
      <w:r w:rsidRPr="5ECC500C">
        <w:rPr>
          <w:rFonts w:ascii="Arial" w:eastAsia="Arial" w:hAnsi="Arial" w:cs="Arial"/>
          <w:sz w:val="20"/>
          <w:szCs w:val="20"/>
        </w:rPr>
        <w:t xml:space="preserve">upgrades, testing of customer migration, and qualifying </w:t>
      </w:r>
      <w:r w:rsidR="01921046" w:rsidRPr="5ECC500C">
        <w:rPr>
          <w:rFonts w:ascii="Arial" w:eastAsia="Arial" w:hAnsi="Arial" w:cs="Arial"/>
          <w:sz w:val="20"/>
          <w:szCs w:val="20"/>
        </w:rPr>
        <w:t>R</w:t>
      </w:r>
      <w:r w:rsidRPr="5ECC500C">
        <w:rPr>
          <w:rFonts w:ascii="Arial" w:eastAsia="Arial" w:hAnsi="Arial" w:cs="Arial"/>
          <w:sz w:val="20"/>
          <w:szCs w:val="20"/>
        </w:rPr>
        <w:t>esources for</w:t>
      </w:r>
      <w:r w:rsidR="2EF6309C" w:rsidRPr="5ECC500C">
        <w:rPr>
          <w:rFonts w:ascii="Arial" w:eastAsia="Arial" w:hAnsi="Arial" w:cs="Arial"/>
          <w:sz w:val="20"/>
          <w:szCs w:val="20"/>
        </w:rPr>
        <w:t xml:space="preserve"> multiple</w:t>
      </w:r>
      <w:r w:rsidRPr="5ECC500C">
        <w:rPr>
          <w:rFonts w:ascii="Arial" w:eastAsia="Arial" w:hAnsi="Arial" w:cs="Arial"/>
          <w:sz w:val="20"/>
          <w:szCs w:val="20"/>
        </w:rPr>
        <w:t xml:space="preserve"> ERCOT services</w:t>
      </w:r>
      <w:r w:rsidR="007279EE" w:rsidRPr="5ECC500C">
        <w:rPr>
          <w:rFonts w:ascii="Arial" w:eastAsia="Arial" w:hAnsi="Arial" w:cs="Arial"/>
          <w:sz w:val="20"/>
          <w:szCs w:val="20"/>
        </w:rPr>
        <w:t>, as de</w:t>
      </w:r>
      <w:r w:rsidR="00982521" w:rsidRPr="5ECC500C">
        <w:rPr>
          <w:rFonts w:ascii="Arial" w:eastAsia="Arial" w:hAnsi="Arial" w:cs="Arial"/>
          <w:sz w:val="20"/>
          <w:szCs w:val="20"/>
        </w:rPr>
        <w:t>termined to be</w:t>
      </w:r>
      <w:r w:rsidR="007279EE" w:rsidRPr="5ECC500C">
        <w:rPr>
          <w:rFonts w:ascii="Arial" w:eastAsia="Arial" w:hAnsi="Arial" w:cs="Arial"/>
          <w:sz w:val="20"/>
          <w:szCs w:val="20"/>
        </w:rPr>
        <w:t xml:space="preserve"> allowa</w:t>
      </w:r>
      <w:r w:rsidR="00C04969" w:rsidRPr="5ECC500C">
        <w:rPr>
          <w:rFonts w:ascii="Arial" w:eastAsia="Arial" w:hAnsi="Arial" w:cs="Arial"/>
          <w:sz w:val="20"/>
          <w:szCs w:val="20"/>
        </w:rPr>
        <w:t>ble</w:t>
      </w:r>
      <w:r w:rsidR="00F12C2E" w:rsidRPr="5ECC500C">
        <w:rPr>
          <w:rFonts w:ascii="Arial" w:eastAsia="Arial" w:hAnsi="Arial" w:cs="Arial"/>
          <w:sz w:val="20"/>
          <w:szCs w:val="20"/>
        </w:rPr>
        <w:t xml:space="preserve"> </w:t>
      </w:r>
      <w:r w:rsidR="00103609" w:rsidRPr="5ECC500C">
        <w:rPr>
          <w:rFonts w:ascii="Arial" w:eastAsia="Arial" w:hAnsi="Arial" w:cs="Arial"/>
          <w:sz w:val="20"/>
          <w:szCs w:val="20"/>
        </w:rPr>
        <w:t>while</w:t>
      </w:r>
      <w:r w:rsidR="00F12C2E" w:rsidRPr="5ECC500C">
        <w:rPr>
          <w:rFonts w:ascii="Arial" w:eastAsia="Arial" w:hAnsi="Arial" w:cs="Arial"/>
          <w:sz w:val="20"/>
          <w:szCs w:val="20"/>
        </w:rPr>
        <w:t xml:space="preserve"> maintaining grid reliability</w:t>
      </w:r>
      <w:r w:rsidRPr="5ECC500C">
        <w:rPr>
          <w:rFonts w:ascii="Arial" w:eastAsia="Arial" w:hAnsi="Arial" w:cs="Arial"/>
          <w:sz w:val="20"/>
          <w:szCs w:val="20"/>
        </w:rPr>
        <w:t>.</w:t>
      </w:r>
    </w:p>
    <w:p w14:paraId="32B29E85" w14:textId="64B77097" w:rsidR="00E8689F" w:rsidRDefault="00E8689F" w:rsidP="6AF95340">
      <w:pPr>
        <w:rPr>
          <w:rFonts w:ascii="Arial" w:eastAsia="Arial" w:hAnsi="Arial" w:cs="Arial"/>
          <w:sz w:val="20"/>
          <w:szCs w:val="20"/>
        </w:rPr>
      </w:pPr>
    </w:p>
    <w:p w14:paraId="09783461" w14:textId="05CDF4AC" w:rsidR="00550FF5" w:rsidRDefault="01921046" w:rsidP="6AF95340">
      <w:pPr>
        <w:rPr>
          <w:rFonts w:ascii="Arial" w:eastAsia="Arial" w:hAnsi="Arial" w:cs="Arial"/>
          <w:sz w:val="20"/>
          <w:szCs w:val="20"/>
        </w:rPr>
      </w:pPr>
      <w:r w:rsidRPr="1FD3B986">
        <w:rPr>
          <w:rFonts w:ascii="Arial" w:eastAsia="Arial" w:hAnsi="Arial" w:cs="Arial"/>
          <w:sz w:val="20"/>
          <w:szCs w:val="20"/>
        </w:rPr>
        <w:t xml:space="preserve">This </w:t>
      </w:r>
      <w:r w:rsidR="5E5F3BEB" w:rsidRPr="1FD3B986">
        <w:rPr>
          <w:rFonts w:ascii="Arial" w:eastAsia="Arial" w:hAnsi="Arial" w:cs="Arial"/>
          <w:sz w:val="20"/>
          <w:szCs w:val="20"/>
        </w:rPr>
        <w:t xml:space="preserve">Phase </w:t>
      </w:r>
      <w:del w:id="171" w:author="Author">
        <w:r w:rsidRPr="1FD3B986" w:rsidDel="5E5F3BEB">
          <w:rPr>
            <w:rFonts w:ascii="Arial" w:eastAsia="Arial" w:hAnsi="Arial" w:cs="Arial"/>
            <w:sz w:val="20"/>
            <w:szCs w:val="20"/>
          </w:rPr>
          <w:delText xml:space="preserve">2 </w:delText>
        </w:r>
      </w:del>
      <w:ins w:id="172" w:author="Author">
        <w:r w:rsidR="003A3660" w:rsidRPr="1FD3B986">
          <w:rPr>
            <w:rFonts w:ascii="Arial" w:eastAsia="Arial" w:hAnsi="Arial" w:cs="Arial"/>
            <w:sz w:val="20"/>
            <w:szCs w:val="20"/>
          </w:rPr>
          <w:t xml:space="preserve">3 </w:t>
        </w:r>
      </w:ins>
      <w:r w:rsidR="0BE7BC0F" w:rsidRPr="1FD3B986">
        <w:rPr>
          <w:rFonts w:ascii="Arial" w:eastAsia="Arial" w:hAnsi="Arial" w:cs="Arial"/>
          <w:sz w:val="20"/>
          <w:szCs w:val="20"/>
        </w:rPr>
        <w:t>G</w:t>
      </w:r>
      <w:r w:rsidRPr="1FD3B986">
        <w:rPr>
          <w:rFonts w:ascii="Arial" w:eastAsia="Arial" w:hAnsi="Arial" w:cs="Arial"/>
          <w:sz w:val="20"/>
          <w:szCs w:val="20"/>
        </w:rPr>
        <w:t xml:space="preserve">overning </w:t>
      </w:r>
      <w:r w:rsidR="0BE7BC0F" w:rsidRPr="1FD3B986">
        <w:rPr>
          <w:rFonts w:ascii="Arial" w:eastAsia="Arial" w:hAnsi="Arial" w:cs="Arial"/>
          <w:sz w:val="20"/>
          <w:szCs w:val="20"/>
        </w:rPr>
        <w:t>D</w:t>
      </w:r>
      <w:r w:rsidRPr="1FD3B986">
        <w:rPr>
          <w:rFonts w:ascii="Arial" w:eastAsia="Arial" w:hAnsi="Arial" w:cs="Arial"/>
          <w:sz w:val="20"/>
          <w:szCs w:val="20"/>
        </w:rPr>
        <w:t xml:space="preserve">ocument </w:t>
      </w:r>
      <w:r w:rsidR="7FEB806C" w:rsidRPr="1FD3B986">
        <w:rPr>
          <w:rFonts w:ascii="Arial" w:eastAsia="Arial" w:hAnsi="Arial" w:cs="Arial"/>
          <w:sz w:val="20"/>
          <w:szCs w:val="20"/>
        </w:rPr>
        <w:t>provides the necessary details for</w:t>
      </w:r>
      <w:r w:rsidRPr="1FD3B986">
        <w:rPr>
          <w:rFonts w:ascii="Arial" w:eastAsia="Arial" w:hAnsi="Arial" w:cs="Arial"/>
          <w:sz w:val="20"/>
          <w:szCs w:val="20"/>
        </w:rPr>
        <w:t xml:space="preserve"> a </w:t>
      </w:r>
      <w:del w:id="173" w:author="Author">
        <w:r w:rsidRPr="1FD3B986" w:rsidDel="002B66C0">
          <w:rPr>
            <w:rFonts w:ascii="Arial" w:eastAsia="Arial" w:hAnsi="Arial" w:cs="Arial"/>
            <w:sz w:val="20"/>
            <w:szCs w:val="20"/>
          </w:rPr>
          <w:delText>second</w:delText>
        </w:r>
        <w:r w:rsidRPr="1FD3B986" w:rsidDel="01921046">
          <w:rPr>
            <w:rFonts w:ascii="Arial" w:eastAsia="Arial" w:hAnsi="Arial" w:cs="Arial"/>
            <w:sz w:val="20"/>
            <w:szCs w:val="20"/>
          </w:rPr>
          <w:delText xml:space="preserve"> </w:delText>
        </w:r>
      </w:del>
      <w:ins w:id="174" w:author="Author">
        <w:r w:rsidR="0095514F" w:rsidRPr="1FD3B986">
          <w:rPr>
            <w:rFonts w:ascii="Arial" w:eastAsia="Arial" w:hAnsi="Arial" w:cs="Arial"/>
            <w:sz w:val="20"/>
            <w:szCs w:val="20"/>
          </w:rPr>
          <w:t xml:space="preserve">third </w:t>
        </w:r>
      </w:ins>
      <w:r w:rsidRPr="1FD3B986">
        <w:rPr>
          <w:rFonts w:ascii="Arial" w:eastAsia="Arial" w:hAnsi="Arial" w:cs="Arial"/>
          <w:sz w:val="20"/>
          <w:szCs w:val="20"/>
        </w:rPr>
        <w:t xml:space="preserve">phase </w:t>
      </w:r>
      <w:r w:rsidR="1E1866C7" w:rsidRPr="1FD3B986">
        <w:rPr>
          <w:rFonts w:ascii="Arial" w:eastAsia="Arial" w:hAnsi="Arial" w:cs="Arial"/>
          <w:sz w:val="20"/>
          <w:szCs w:val="20"/>
        </w:rPr>
        <w:t xml:space="preserve">of </w:t>
      </w:r>
      <w:r w:rsidRPr="1FD3B986">
        <w:rPr>
          <w:rFonts w:ascii="Arial" w:eastAsia="Arial" w:hAnsi="Arial" w:cs="Arial"/>
          <w:sz w:val="20"/>
          <w:szCs w:val="20"/>
        </w:rPr>
        <w:t xml:space="preserve">the </w:t>
      </w:r>
      <w:r w:rsidR="53AEB3A2" w:rsidRPr="1FD3B986">
        <w:rPr>
          <w:rFonts w:ascii="Arial" w:eastAsia="Arial" w:hAnsi="Arial" w:cs="Arial"/>
          <w:sz w:val="20"/>
          <w:szCs w:val="20"/>
        </w:rPr>
        <w:t>P</w:t>
      </w:r>
      <w:r w:rsidRPr="1FD3B986">
        <w:rPr>
          <w:rFonts w:ascii="Arial" w:eastAsia="Arial" w:hAnsi="Arial" w:cs="Arial"/>
          <w:sz w:val="20"/>
          <w:szCs w:val="20"/>
        </w:rPr>
        <w:t>ilot</w:t>
      </w:r>
      <w:r w:rsidR="53DAE0D0" w:rsidRPr="1FD3B986">
        <w:rPr>
          <w:rFonts w:ascii="Arial" w:eastAsia="Arial" w:hAnsi="Arial" w:cs="Arial"/>
          <w:sz w:val="20"/>
          <w:szCs w:val="20"/>
        </w:rPr>
        <w:t xml:space="preserve"> Project</w:t>
      </w:r>
      <w:bookmarkStart w:id="175" w:name="_Hlk111114781"/>
      <w:r w:rsidRPr="1FD3B986">
        <w:rPr>
          <w:rFonts w:ascii="Arial" w:eastAsia="Arial" w:hAnsi="Arial" w:cs="Arial"/>
          <w:sz w:val="20"/>
          <w:szCs w:val="20"/>
        </w:rPr>
        <w:t xml:space="preserve"> to </w:t>
      </w:r>
      <w:r w:rsidR="00615642" w:rsidRPr="1FD3B986">
        <w:rPr>
          <w:rFonts w:ascii="Arial" w:eastAsia="Arial" w:hAnsi="Arial" w:cs="Arial"/>
          <w:sz w:val="20"/>
          <w:szCs w:val="20"/>
        </w:rPr>
        <w:t xml:space="preserve">continue </w:t>
      </w:r>
      <w:r w:rsidR="00A6008E" w:rsidRPr="1FD3B986">
        <w:rPr>
          <w:rFonts w:ascii="Arial" w:eastAsia="Arial" w:hAnsi="Arial" w:cs="Arial"/>
          <w:sz w:val="20"/>
          <w:szCs w:val="20"/>
        </w:rPr>
        <w:t>the</w:t>
      </w:r>
      <w:del w:id="176" w:author="Author">
        <w:r w:rsidRPr="1FD3B986" w:rsidDel="00A6008E">
          <w:rPr>
            <w:rFonts w:ascii="Arial" w:eastAsia="Arial" w:hAnsi="Arial" w:cs="Arial"/>
            <w:sz w:val="20"/>
            <w:szCs w:val="20"/>
          </w:rPr>
          <w:delText xml:space="preserve"> </w:delText>
        </w:r>
        <w:r w:rsidRPr="1FD3B986" w:rsidDel="73D42049">
          <w:rPr>
            <w:rFonts w:ascii="Arial" w:eastAsia="Arial" w:hAnsi="Arial" w:cs="Arial"/>
            <w:sz w:val="20"/>
            <w:szCs w:val="20"/>
          </w:rPr>
          <w:delText>prompt</w:delText>
        </w:r>
        <w:r w:rsidRPr="1FD3B986" w:rsidDel="4AA1E036">
          <w:rPr>
            <w:rFonts w:ascii="Arial" w:eastAsia="Arial" w:hAnsi="Arial" w:cs="Arial"/>
            <w:sz w:val="20"/>
            <w:szCs w:val="20"/>
          </w:rPr>
          <w:delText xml:space="preserve"> and efficient</w:delText>
        </w:r>
      </w:del>
      <w:r w:rsidR="4AA1E036" w:rsidRPr="1FD3B986">
        <w:rPr>
          <w:rFonts w:ascii="Arial" w:eastAsia="Arial" w:hAnsi="Arial" w:cs="Arial"/>
          <w:sz w:val="20"/>
          <w:szCs w:val="20"/>
        </w:rPr>
        <w:t xml:space="preserve"> implement</w:t>
      </w:r>
      <w:r w:rsidR="00A6008E" w:rsidRPr="1FD3B986">
        <w:rPr>
          <w:rFonts w:ascii="Arial" w:eastAsia="Arial" w:hAnsi="Arial" w:cs="Arial"/>
          <w:sz w:val="20"/>
          <w:szCs w:val="20"/>
        </w:rPr>
        <w:t>ation of</w:t>
      </w:r>
      <w:r w:rsidR="4AA1E036" w:rsidRPr="1FD3B986">
        <w:rPr>
          <w:rFonts w:ascii="Arial" w:eastAsia="Arial" w:hAnsi="Arial" w:cs="Arial"/>
          <w:sz w:val="20"/>
          <w:szCs w:val="20"/>
        </w:rPr>
        <w:t xml:space="preserve"> an ADER program</w:t>
      </w:r>
      <w:r w:rsidR="67873212" w:rsidRPr="1FD3B986">
        <w:rPr>
          <w:rFonts w:ascii="Arial" w:eastAsia="Arial" w:hAnsi="Arial" w:cs="Arial"/>
          <w:sz w:val="20"/>
          <w:szCs w:val="20"/>
        </w:rPr>
        <w:t xml:space="preserve"> with minim</w:t>
      </w:r>
      <w:ins w:id="177" w:author="Author">
        <w:r w:rsidR="005407C8" w:rsidRPr="1FD3B986">
          <w:rPr>
            <w:rFonts w:ascii="Arial" w:eastAsia="Arial" w:hAnsi="Arial" w:cs="Arial"/>
            <w:sz w:val="20"/>
            <w:szCs w:val="20"/>
          </w:rPr>
          <w:t>al</w:t>
        </w:r>
      </w:ins>
      <w:del w:id="178" w:author="Author">
        <w:r w:rsidRPr="1FD3B986" w:rsidDel="67873212">
          <w:rPr>
            <w:rFonts w:ascii="Arial" w:eastAsia="Arial" w:hAnsi="Arial" w:cs="Arial"/>
            <w:sz w:val="20"/>
            <w:szCs w:val="20"/>
          </w:rPr>
          <w:delText>um</w:delText>
        </w:r>
      </w:del>
      <w:r w:rsidR="67873212" w:rsidRPr="1FD3B986">
        <w:rPr>
          <w:rFonts w:ascii="Arial" w:eastAsia="Arial" w:hAnsi="Arial" w:cs="Arial"/>
          <w:sz w:val="20"/>
          <w:szCs w:val="20"/>
        </w:rPr>
        <w:t xml:space="preserve"> </w:t>
      </w:r>
      <w:r w:rsidRPr="1FD3B986">
        <w:rPr>
          <w:rFonts w:ascii="Arial" w:eastAsia="Arial" w:hAnsi="Arial" w:cs="Arial"/>
          <w:sz w:val="20"/>
          <w:szCs w:val="20"/>
        </w:rPr>
        <w:t>changes</w:t>
      </w:r>
      <w:bookmarkEnd w:id="175"/>
      <w:r w:rsidR="67873212" w:rsidRPr="1FD3B986">
        <w:rPr>
          <w:rFonts w:ascii="Arial" w:eastAsia="Arial" w:hAnsi="Arial" w:cs="Arial"/>
          <w:sz w:val="20"/>
          <w:szCs w:val="20"/>
        </w:rPr>
        <w:t xml:space="preserve"> to ERCOT </w:t>
      </w:r>
      <w:r w:rsidR="00D57182" w:rsidRPr="1FD3B986">
        <w:rPr>
          <w:rFonts w:ascii="Arial" w:eastAsia="Arial" w:hAnsi="Arial" w:cs="Arial"/>
          <w:sz w:val="20"/>
          <w:szCs w:val="20"/>
        </w:rPr>
        <w:t xml:space="preserve">and </w:t>
      </w:r>
      <w:r w:rsidR="00CB2BFF" w:rsidRPr="1FD3B986">
        <w:rPr>
          <w:rFonts w:ascii="Arial" w:eastAsia="Arial" w:hAnsi="Arial" w:cs="Arial"/>
          <w:sz w:val="20"/>
          <w:szCs w:val="20"/>
        </w:rPr>
        <w:t>DSP</w:t>
      </w:r>
      <w:r w:rsidR="00D57182" w:rsidRPr="1FD3B986">
        <w:rPr>
          <w:rFonts w:ascii="Arial" w:eastAsia="Arial" w:hAnsi="Arial" w:cs="Arial"/>
          <w:sz w:val="20"/>
          <w:szCs w:val="20"/>
        </w:rPr>
        <w:t xml:space="preserve"> </w:t>
      </w:r>
      <w:r w:rsidR="67873212" w:rsidRPr="1FD3B986">
        <w:rPr>
          <w:rFonts w:ascii="Arial" w:eastAsia="Arial" w:hAnsi="Arial" w:cs="Arial"/>
          <w:sz w:val="20"/>
          <w:szCs w:val="20"/>
        </w:rPr>
        <w:t>systems</w:t>
      </w:r>
      <w:r w:rsidR="667BDFFF" w:rsidRPr="1FD3B986">
        <w:rPr>
          <w:rFonts w:ascii="Arial" w:eastAsia="Arial" w:hAnsi="Arial" w:cs="Arial"/>
          <w:sz w:val="20"/>
          <w:szCs w:val="20"/>
        </w:rPr>
        <w:t>.</w:t>
      </w:r>
      <w:r w:rsidRPr="1FD3B986">
        <w:rPr>
          <w:rFonts w:ascii="Arial" w:eastAsia="Arial" w:hAnsi="Arial" w:cs="Arial"/>
          <w:sz w:val="20"/>
          <w:szCs w:val="20"/>
        </w:rPr>
        <w:t xml:space="preserve">  </w:t>
      </w:r>
      <w:r w:rsidR="5A10EA90" w:rsidRPr="1FD3B986">
        <w:rPr>
          <w:rFonts w:ascii="Arial" w:eastAsia="Arial" w:hAnsi="Arial" w:cs="Arial"/>
          <w:sz w:val="20"/>
          <w:szCs w:val="20"/>
        </w:rPr>
        <w:t xml:space="preserve"> </w:t>
      </w:r>
      <w:ins w:id="179" w:author="Author">
        <w:r w:rsidR="00113F5C">
          <w:rPr>
            <w:rFonts w:ascii="Arial" w:eastAsia="Arial" w:hAnsi="Arial" w:cs="Arial"/>
            <w:sz w:val="20"/>
            <w:szCs w:val="20"/>
          </w:rPr>
          <w:t>Potential f</w:t>
        </w:r>
      </w:ins>
      <w:del w:id="180" w:author="Author">
        <w:r w:rsidRPr="1FD3B986" w:rsidDel="00113F5C">
          <w:rPr>
            <w:rFonts w:ascii="Arial" w:eastAsia="Arial" w:hAnsi="Arial" w:cs="Arial"/>
            <w:sz w:val="20"/>
            <w:szCs w:val="20"/>
          </w:rPr>
          <w:delText>F</w:delText>
        </w:r>
      </w:del>
      <w:r w:rsidRPr="1FD3B986">
        <w:rPr>
          <w:rFonts w:ascii="Arial" w:eastAsia="Arial" w:hAnsi="Arial" w:cs="Arial"/>
          <w:sz w:val="20"/>
          <w:szCs w:val="20"/>
        </w:rPr>
        <w:t xml:space="preserve">uture phases may introduce additional design elements to help expand participation opportunities while still maintaining distribution and transmission </w:t>
      </w:r>
      <w:proofErr w:type="gramStart"/>
      <w:r w:rsidRPr="1FD3B986">
        <w:rPr>
          <w:rFonts w:ascii="Arial" w:eastAsia="Arial" w:hAnsi="Arial" w:cs="Arial"/>
          <w:sz w:val="20"/>
          <w:szCs w:val="20"/>
        </w:rPr>
        <w:t>grid .</w:t>
      </w:r>
      <w:proofErr w:type="gramEnd"/>
    </w:p>
    <w:p w14:paraId="637E1B78" w14:textId="77777777" w:rsidR="00A745AD" w:rsidRDefault="00A745AD" w:rsidP="6AF95340">
      <w:pPr>
        <w:rPr>
          <w:rFonts w:ascii="Arial" w:eastAsia="Arial" w:hAnsi="Arial" w:cs="Arial"/>
          <w:sz w:val="20"/>
          <w:szCs w:val="20"/>
        </w:rPr>
      </w:pPr>
    </w:p>
    <w:p w14:paraId="77F0A734" w14:textId="3496F14C" w:rsidR="00A745AD" w:rsidRPr="00C26354" w:rsidRDefault="76498D63" w:rsidP="6AF95340">
      <w:pPr>
        <w:jc w:val="both"/>
        <w:rPr>
          <w:rFonts w:ascii="Arial" w:eastAsia="Arial" w:hAnsi="Arial" w:cs="Arial"/>
          <w:sz w:val="20"/>
          <w:szCs w:val="20"/>
        </w:rPr>
      </w:pPr>
      <w:r w:rsidRPr="6AF95340">
        <w:rPr>
          <w:rFonts w:ascii="Arial" w:eastAsia="Arial" w:hAnsi="Arial" w:cs="Arial"/>
          <w:sz w:val="20"/>
          <w:szCs w:val="20"/>
        </w:rPr>
        <w:t xml:space="preserve">Subject to any ERCOT decision </w:t>
      </w:r>
      <w:r w:rsidR="001E0A4D">
        <w:rPr>
          <w:rFonts w:ascii="Arial" w:eastAsia="Arial" w:hAnsi="Arial" w:cs="Arial"/>
          <w:sz w:val="20"/>
          <w:szCs w:val="20"/>
        </w:rPr>
        <w:t>or PUCT directive</w:t>
      </w:r>
      <w:r w:rsidRPr="6AF95340">
        <w:rPr>
          <w:rFonts w:ascii="Arial" w:eastAsia="Arial" w:hAnsi="Arial" w:cs="Arial"/>
          <w:sz w:val="20"/>
          <w:szCs w:val="20"/>
        </w:rPr>
        <w:t xml:space="preserve"> to delay project implementation, </w:t>
      </w:r>
      <w:r w:rsidR="00A346AC">
        <w:rPr>
          <w:rFonts w:ascii="Arial" w:eastAsia="Arial" w:hAnsi="Arial" w:cs="Arial"/>
          <w:sz w:val="20"/>
          <w:szCs w:val="20"/>
        </w:rPr>
        <w:t xml:space="preserve">Phase </w:t>
      </w:r>
      <w:del w:id="181" w:author="Author">
        <w:r w:rsidR="00A346AC" w:rsidDel="003A3660">
          <w:rPr>
            <w:rFonts w:ascii="Arial" w:eastAsia="Arial" w:hAnsi="Arial" w:cs="Arial"/>
            <w:sz w:val="20"/>
            <w:szCs w:val="20"/>
          </w:rPr>
          <w:delText xml:space="preserve">2 </w:delText>
        </w:r>
      </w:del>
      <w:ins w:id="182" w:author="Author">
        <w:r w:rsidR="003A3660">
          <w:rPr>
            <w:rFonts w:ascii="Arial" w:eastAsia="Arial" w:hAnsi="Arial" w:cs="Arial"/>
            <w:sz w:val="20"/>
            <w:szCs w:val="20"/>
          </w:rPr>
          <w:t xml:space="preserve">3 </w:t>
        </w:r>
      </w:ins>
      <w:r w:rsidR="00A346AC">
        <w:rPr>
          <w:rFonts w:ascii="Arial" w:eastAsia="Arial" w:hAnsi="Arial" w:cs="Arial"/>
          <w:sz w:val="20"/>
          <w:szCs w:val="20"/>
        </w:rPr>
        <w:t xml:space="preserve">of the </w:t>
      </w:r>
      <w:r w:rsidRPr="6AF95340">
        <w:rPr>
          <w:rFonts w:ascii="Arial" w:eastAsia="Arial" w:hAnsi="Arial" w:cs="Arial"/>
          <w:sz w:val="20"/>
          <w:szCs w:val="20"/>
        </w:rPr>
        <w:t>Pilot Project will proceed according to the following timeline:</w:t>
      </w:r>
    </w:p>
    <w:p w14:paraId="664B6336" w14:textId="440BF05C" w:rsidR="00A745AD" w:rsidRDefault="00650C72" w:rsidP="00902F86">
      <w:pPr>
        <w:numPr>
          <w:ilvl w:val="0"/>
          <w:numId w:val="5"/>
        </w:numPr>
        <w:jc w:val="both"/>
        <w:rPr>
          <w:rFonts w:ascii="Arial" w:eastAsia="Arial" w:hAnsi="Arial" w:cs="Arial"/>
          <w:color w:val="000000" w:themeColor="text1"/>
          <w:sz w:val="20"/>
          <w:szCs w:val="20"/>
        </w:rPr>
      </w:pPr>
      <w:del w:id="183" w:author="Author">
        <w:r w:rsidDel="00C756FD">
          <w:rPr>
            <w:rFonts w:ascii="Arial" w:eastAsia="Arial" w:hAnsi="Arial" w:cs="Arial"/>
            <w:sz w:val="20"/>
            <w:szCs w:val="20"/>
          </w:rPr>
          <w:delText>February 27</w:delText>
        </w:r>
        <w:r w:rsidDel="00657F38">
          <w:rPr>
            <w:rFonts w:ascii="Arial" w:eastAsia="Arial" w:hAnsi="Arial" w:cs="Arial"/>
            <w:sz w:val="20"/>
            <w:szCs w:val="20"/>
          </w:rPr>
          <w:delText>, 2024</w:delText>
        </w:r>
        <w:r w:rsidR="00657F38" w:rsidDel="00752C0F">
          <w:rPr>
            <w:rFonts w:ascii="Arial" w:eastAsia="Arial" w:hAnsi="Arial" w:cs="Arial"/>
            <w:sz w:val="20"/>
            <w:szCs w:val="20"/>
          </w:rPr>
          <w:delText xml:space="preserve"> </w:delText>
        </w:r>
      </w:del>
      <w:ins w:id="184" w:author="Author">
        <w:r w:rsidR="00752C0F">
          <w:rPr>
            <w:rFonts w:ascii="Arial" w:eastAsia="Arial" w:hAnsi="Arial" w:cs="Arial"/>
            <w:sz w:val="20"/>
            <w:szCs w:val="20"/>
          </w:rPr>
          <w:t xml:space="preserve"> </w:t>
        </w:r>
        <w:r w:rsidR="00752C0F" w:rsidRPr="00865047">
          <w:rPr>
            <w:rFonts w:ascii="Arial" w:eastAsia="Arial" w:hAnsi="Arial" w:cs="Arial"/>
            <w:sz w:val="20"/>
            <w:szCs w:val="20"/>
            <w:highlight w:val="yellow"/>
          </w:rPr>
          <w:t>XXX</w:t>
        </w:r>
        <w:r w:rsidR="00752C0F">
          <w:rPr>
            <w:rFonts w:ascii="Arial" w:eastAsia="Arial" w:hAnsi="Arial" w:cs="Arial"/>
            <w:sz w:val="20"/>
            <w:szCs w:val="20"/>
          </w:rPr>
          <w:t xml:space="preserve"> </w:t>
        </w:r>
        <w:r w:rsidR="00657F38">
          <w:rPr>
            <w:rFonts w:ascii="Arial" w:eastAsia="Arial" w:hAnsi="Arial" w:cs="Arial"/>
            <w:sz w:val="20"/>
            <w:szCs w:val="20"/>
          </w:rPr>
          <w:t>2025</w:t>
        </w:r>
      </w:ins>
      <w:r w:rsidR="76498D63" w:rsidRPr="6AF95340">
        <w:rPr>
          <w:rFonts w:ascii="Arial" w:eastAsia="Arial" w:hAnsi="Arial" w:cs="Arial"/>
          <w:sz w:val="20"/>
          <w:szCs w:val="20"/>
        </w:rPr>
        <w:t>: Board approval</w:t>
      </w:r>
      <w:r w:rsidR="006C06F2">
        <w:rPr>
          <w:rFonts w:ascii="Arial" w:eastAsia="Arial" w:hAnsi="Arial" w:cs="Arial"/>
          <w:sz w:val="20"/>
          <w:szCs w:val="20"/>
        </w:rPr>
        <w:t xml:space="preserve"> of</w:t>
      </w:r>
      <w:r w:rsidR="00A346AC">
        <w:rPr>
          <w:rFonts w:ascii="Arial" w:eastAsia="Arial" w:hAnsi="Arial" w:cs="Arial"/>
          <w:sz w:val="20"/>
          <w:szCs w:val="20"/>
        </w:rPr>
        <w:t xml:space="preserve"> Phase </w:t>
      </w:r>
      <w:del w:id="185" w:author="Author">
        <w:r w:rsidR="00A346AC" w:rsidDel="003A3660">
          <w:rPr>
            <w:rFonts w:ascii="Arial" w:eastAsia="Arial" w:hAnsi="Arial" w:cs="Arial"/>
            <w:sz w:val="20"/>
            <w:szCs w:val="20"/>
          </w:rPr>
          <w:delText xml:space="preserve">2 </w:delText>
        </w:r>
      </w:del>
      <w:ins w:id="186" w:author="Author">
        <w:r w:rsidR="003A3660">
          <w:rPr>
            <w:rFonts w:ascii="Arial" w:eastAsia="Arial" w:hAnsi="Arial" w:cs="Arial"/>
            <w:sz w:val="20"/>
            <w:szCs w:val="20"/>
          </w:rPr>
          <w:t xml:space="preserve">3 </w:t>
        </w:r>
      </w:ins>
      <w:r w:rsidR="00A346AC">
        <w:rPr>
          <w:rFonts w:ascii="Arial" w:eastAsia="Arial" w:hAnsi="Arial" w:cs="Arial"/>
          <w:sz w:val="20"/>
          <w:szCs w:val="20"/>
        </w:rPr>
        <w:t>of</w:t>
      </w:r>
      <w:r w:rsidR="00A97C6D">
        <w:rPr>
          <w:rFonts w:ascii="Arial" w:eastAsia="Arial" w:hAnsi="Arial" w:cs="Arial"/>
          <w:sz w:val="20"/>
          <w:szCs w:val="20"/>
        </w:rPr>
        <w:t xml:space="preserve"> the</w:t>
      </w:r>
      <w:r w:rsidR="006C06F2">
        <w:rPr>
          <w:rFonts w:ascii="Arial" w:eastAsia="Arial" w:hAnsi="Arial" w:cs="Arial"/>
          <w:sz w:val="20"/>
          <w:szCs w:val="20"/>
        </w:rPr>
        <w:t xml:space="preserve"> Pilot Project</w:t>
      </w:r>
      <w:r w:rsidR="00A57432">
        <w:rPr>
          <w:rFonts w:ascii="Arial" w:eastAsia="Arial" w:hAnsi="Arial" w:cs="Arial"/>
          <w:sz w:val="20"/>
          <w:szCs w:val="20"/>
        </w:rPr>
        <w:t>.</w:t>
      </w:r>
    </w:p>
    <w:p w14:paraId="1A348CB9" w14:textId="7850B9E3" w:rsidR="00661AEC" w:rsidRPr="00F0656B" w:rsidRDefault="00201508" w:rsidP="00902F86">
      <w:pPr>
        <w:numPr>
          <w:ilvl w:val="0"/>
          <w:numId w:val="5"/>
        </w:numPr>
        <w:jc w:val="both"/>
        <w:rPr>
          <w:rFonts w:ascii="Arial" w:eastAsia="Arial" w:hAnsi="Arial" w:cs="Arial"/>
          <w:color w:val="000000" w:themeColor="text1"/>
          <w:sz w:val="20"/>
          <w:szCs w:val="20"/>
        </w:rPr>
      </w:pPr>
      <w:r w:rsidRPr="00F0656B">
        <w:rPr>
          <w:rFonts w:ascii="Arial" w:eastAsia="Arial" w:hAnsi="Arial" w:cs="Arial"/>
          <w:sz w:val="20"/>
          <w:szCs w:val="20"/>
        </w:rPr>
        <w:t xml:space="preserve">Following </w:t>
      </w:r>
      <w:r w:rsidR="7813FB7E" w:rsidRPr="00F0656B">
        <w:rPr>
          <w:rFonts w:ascii="Arial" w:eastAsia="Arial" w:hAnsi="Arial" w:cs="Arial"/>
          <w:sz w:val="20"/>
          <w:szCs w:val="20"/>
        </w:rPr>
        <w:t xml:space="preserve">a </w:t>
      </w:r>
      <w:r w:rsidR="6CA92741" w:rsidRPr="00F0656B">
        <w:rPr>
          <w:rFonts w:ascii="Arial" w:eastAsia="Arial" w:hAnsi="Arial" w:cs="Arial"/>
          <w:sz w:val="20"/>
          <w:szCs w:val="20"/>
        </w:rPr>
        <w:t xml:space="preserve">period of at least six months of Phase </w:t>
      </w:r>
      <w:del w:id="187" w:author="Author">
        <w:r w:rsidR="6CA92741" w:rsidRPr="00F0656B" w:rsidDel="00ED2148">
          <w:rPr>
            <w:rFonts w:ascii="Arial" w:eastAsia="Arial" w:hAnsi="Arial" w:cs="Arial"/>
            <w:sz w:val="20"/>
            <w:szCs w:val="20"/>
          </w:rPr>
          <w:delText>2</w:delText>
        </w:r>
      </w:del>
      <w:ins w:id="188" w:author="Author">
        <w:r w:rsidR="00ED2148" w:rsidRPr="00F0656B">
          <w:rPr>
            <w:rFonts w:ascii="Arial" w:eastAsia="Arial" w:hAnsi="Arial" w:cs="Arial"/>
            <w:sz w:val="20"/>
            <w:szCs w:val="20"/>
          </w:rPr>
          <w:t>3</w:t>
        </w:r>
      </w:ins>
      <w:r w:rsidR="6CA92741" w:rsidRPr="00F0656B">
        <w:rPr>
          <w:rFonts w:ascii="Arial" w:eastAsia="Arial" w:hAnsi="Arial" w:cs="Arial"/>
          <w:sz w:val="20"/>
          <w:szCs w:val="20"/>
        </w:rPr>
        <w:t xml:space="preserve">, </w:t>
      </w:r>
      <w:r w:rsidR="165843F2" w:rsidRPr="00F0656B">
        <w:rPr>
          <w:rFonts w:ascii="Arial" w:eastAsia="Arial" w:hAnsi="Arial" w:cs="Arial"/>
          <w:sz w:val="20"/>
          <w:szCs w:val="20"/>
        </w:rPr>
        <w:t>ERCOT shall prepare a</w:t>
      </w:r>
      <w:r w:rsidR="00DE521B" w:rsidRPr="00F0656B">
        <w:rPr>
          <w:rFonts w:ascii="Arial" w:eastAsia="Arial" w:hAnsi="Arial" w:cs="Arial"/>
          <w:sz w:val="20"/>
          <w:szCs w:val="20"/>
        </w:rPr>
        <w:t xml:space="preserve"> recommendation on whether</w:t>
      </w:r>
      <w:r w:rsidR="5DA399B3" w:rsidRPr="00F0656B">
        <w:rPr>
          <w:rFonts w:ascii="Arial" w:eastAsia="Arial" w:hAnsi="Arial" w:cs="Arial"/>
          <w:sz w:val="20"/>
          <w:szCs w:val="20"/>
        </w:rPr>
        <w:t xml:space="preserve"> Phase </w:t>
      </w:r>
      <w:del w:id="189" w:author="Author">
        <w:r w:rsidR="5DA399B3" w:rsidRPr="00F0656B" w:rsidDel="00ED2148">
          <w:rPr>
            <w:rFonts w:ascii="Arial" w:eastAsia="Arial" w:hAnsi="Arial" w:cs="Arial"/>
            <w:sz w:val="20"/>
            <w:szCs w:val="20"/>
          </w:rPr>
          <w:delText>2</w:delText>
        </w:r>
        <w:r w:rsidR="00B50BEF" w:rsidRPr="00F0656B" w:rsidDel="00ED2148">
          <w:rPr>
            <w:rFonts w:ascii="Arial" w:eastAsia="Arial" w:hAnsi="Arial" w:cs="Arial"/>
            <w:sz w:val="20"/>
            <w:szCs w:val="20"/>
          </w:rPr>
          <w:delText xml:space="preserve"> </w:delText>
        </w:r>
      </w:del>
      <w:ins w:id="190" w:author="Author">
        <w:r w:rsidR="00ED2148" w:rsidRPr="00F0656B">
          <w:rPr>
            <w:rFonts w:ascii="Arial" w:eastAsia="Arial" w:hAnsi="Arial" w:cs="Arial"/>
            <w:sz w:val="20"/>
            <w:szCs w:val="20"/>
          </w:rPr>
          <w:t xml:space="preserve">3 </w:t>
        </w:r>
      </w:ins>
      <w:r w:rsidR="00B50BEF" w:rsidRPr="00F0656B">
        <w:rPr>
          <w:rFonts w:ascii="Arial" w:eastAsia="Arial" w:hAnsi="Arial" w:cs="Arial"/>
          <w:sz w:val="20"/>
          <w:szCs w:val="20"/>
        </w:rPr>
        <w:t>should continue</w:t>
      </w:r>
      <w:r w:rsidR="004621E7" w:rsidRPr="00F0656B">
        <w:rPr>
          <w:rFonts w:ascii="Arial" w:eastAsia="Arial" w:hAnsi="Arial" w:cs="Arial"/>
          <w:sz w:val="20"/>
          <w:szCs w:val="20"/>
        </w:rPr>
        <w:t xml:space="preserve"> in order to </w:t>
      </w:r>
      <w:r w:rsidR="00B32ACE" w:rsidRPr="00F0656B">
        <w:rPr>
          <w:rFonts w:ascii="Arial" w:eastAsia="Arial" w:hAnsi="Arial" w:cs="Arial"/>
          <w:sz w:val="20"/>
          <w:szCs w:val="20"/>
        </w:rPr>
        <w:t xml:space="preserve">gain more </w:t>
      </w:r>
      <w:r w:rsidR="00996874" w:rsidRPr="00F0656B">
        <w:rPr>
          <w:rFonts w:ascii="Arial" w:eastAsia="Arial" w:hAnsi="Arial" w:cs="Arial"/>
          <w:sz w:val="20"/>
          <w:szCs w:val="20"/>
        </w:rPr>
        <w:t>data</w:t>
      </w:r>
      <w:del w:id="191" w:author="Author">
        <w:r w:rsidR="00327D86" w:rsidRPr="00F0656B" w:rsidDel="00ED2148">
          <w:rPr>
            <w:rFonts w:ascii="Arial" w:eastAsia="Arial" w:hAnsi="Arial" w:cs="Arial"/>
            <w:sz w:val="20"/>
            <w:szCs w:val="20"/>
          </w:rPr>
          <w:delText>, or whether moving to a</w:delText>
        </w:r>
        <w:r w:rsidR="009D4582" w:rsidRPr="00F0656B" w:rsidDel="00ED2148">
          <w:rPr>
            <w:rFonts w:ascii="Arial" w:eastAsia="Arial" w:hAnsi="Arial" w:cs="Arial"/>
            <w:sz w:val="20"/>
            <w:szCs w:val="20"/>
          </w:rPr>
          <w:delText xml:space="preserve"> Phase</w:delText>
        </w:r>
        <w:r w:rsidR="5DA399B3" w:rsidRPr="00F0656B" w:rsidDel="00ED2148">
          <w:rPr>
            <w:rFonts w:ascii="Arial" w:eastAsia="Arial" w:hAnsi="Arial" w:cs="Arial"/>
            <w:sz w:val="20"/>
            <w:szCs w:val="20"/>
          </w:rPr>
          <w:delText xml:space="preserve"> </w:delText>
        </w:r>
        <w:r w:rsidR="00103BED" w:rsidRPr="00F0656B" w:rsidDel="00ED2148">
          <w:rPr>
            <w:rFonts w:ascii="Arial" w:eastAsia="Arial" w:hAnsi="Arial" w:cs="Arial"/>
            <w:sz w:val="20"/>
            <w:szCs w:val="20"/>
          </w:rPr>
          <w:delText xml:space="preserve">3 </w:delText>
        </w:r>
        <w:r w:rsidR="5DA399B3" w:rsidRPr="00F0656B" w:rsidDel="00ED2148">
          <w:rPr>
            <w:rFonts w:ascii="Arial" w:eastAsia="Arial" w:hAnsi="Arial" w:cs="Arial"/>
            <w:sz w:val="20"/>
            <w:szCs w:val="20"/>
          </w:rPr>
          <w:delText>of the Pilot</w:delText>
        </w:r>
        <w:r w:rsidR="7A191D31" w:rsidRPr="00F0656B" w:rsidDel="00ED2148">
          <w:rPr>
            <w:rFonts w:ascii="Arial" w:eastAsia="Arial" w:hAnsi="Arial" w:cs="Arial"/>
            <w:sz w:val="20"/>
            <w:szCs w:val="20"/>
          </w:rPr>
          <w:delText xml:space="preserve"> Project</w:delText>
        </w:r>
        <w:r w:rsidR="008E4E23" w:rsidRPr="00F0656B" w:rsidDel="00ED2148">
          <w:rPr>
            <w:rFonts w:ascii="Arial" w:eastAsia="Arial" w:hAnsi="Arial" w:cs="Arial"/>
            <w:sz w:val="20"/>
            <w:szCs w:val="20"/>
          </w:rPr>
          <w:delText xml:space="preserve"> </w:delText>
        </w:r>
        <w:r w:rsidR="009F22A6" w:rsidRPr="00F0656B" w:rsidDel="00ED2148">
          <w:rPr>
            <w:rFonts w:ascii="Arial" w:eastAsia="Arial" w:hAnsi="Arial" w:cs="Arial"/>
            <w:sz w:val="20"/>
            <w:szCs w:val="20"/>
          </w:rPr>
          <w:delText>is warranted</w:delText>
        </w:r>
      </w:del>
      <w:r w:rsidR="7613188A" w:rsidRPr="00F0656B">
        <w:rPr>
          <w:rFonts w:ascii="Arial" w:eastAsia="Arial" w:hAnsi="Arial" w:cs="Arial"/>
          <w:sz w:val="20"/>
          <w:szCs w:val="20"/>
        </w:rPr>
        <w:t>.</w:t>
      </w:r>
    </w:p>
    <w:p w14:paraId="6D074F93" w14:textId="6F683707" w:rsidR="00661AEC" w:rsidRPr="00ED2148" w:rsidDel="00ED2148" w:rsidRDefault="00172F27" w:rsidP="00902F86">
      <w:pPr>
        <w:numPr>
          <w:ilvl w:val="0"/>
          <w:numId w:val="5"/>
        </w:numPr>
        <w:jc w:val="both"/>
        <w:rPr>
          <w:del w:id="192" w:author="Author"/>
          <w:rFonts w:ascii="Arial" w:eastAsia="Arial" w:hAnsi="Arial" w:cs="Arial"/>
          <w:color w:val="000000" w:themeColor="text1"/>
          <w:sz w:val="20"/>
          <w:szCs w:val="20"/>
        </w:rPr>
      </w:pPr>
      <w:del w:id="193" w:author="Author">
        <w:r w:rsidRPr="00ED2148" w:rsidDel="00ED2148">
          <w:rPr>
            <w:rFonts w:ascii="Arial" w:eastAsia="Arial" w:hAnsi="Arial" w:cs="Arial"/>
            <w:color w:val="000000" w:themeColor="text1"/>
            <w:sz w:val="20"/>
            <w:szCs w:val="20"/>
          </w:rPr>
          <w:delText>No later tha</w:delText>
        </w:r>
        <w:r w:rsidR="00C7113A" w:rsidRPr="00ED2148" w:rsidDel="00ED2148">
          <w:rPr>
            <w:rFonts w:ascii="Arial" w:eastAsia="Arial" w:hAnsi="Arial" w:cs="Arial"/>
            <w:color w:val="000000" w:themeColor="text1"/>
            <w:sz w:val="20"/>
            <w:szCs w:val="20"/>
          </w:rPr>
          <w:delText xml:space="preserve">n </w:delText>
        </w:r>
        <w:r w:rsidR="00A97C6D" w:rsidRPr="00ED2148" w:rsidDel="00ED2148">
          <w:rPr>
            <w:rFonts w:ascii="Arial" w:eastAsia="Arial" w:hAnsi="Arial" w:cs="Arial"/>
            <w:sz w:val="20"/>
            <w:szCs w:val="20"/>
          </w:rPr>
          <w:delText xml:space="preserve"> </w:delText>
        </w:r>
        <w:r w:rsidR="00E351C5" w:rsidRPr="00ED2148" w:rsidDel="00ED2148">
          <w:rPr>
            <w:rFonts w:ascii="Arial" w:eastAsia="Arial" w:hAnsi="Arial" w:cs="Arial"/>
            <w:sz w:val="20"/>
            <w:szCs w:val="20"/>
          </w:rPr>
          <w:delText xml:space="preserve">the date of </w:delText>
        </w:r>
        <w:r w:rsidR="5FE49CC1" w:rsidRPr="00ED2148" w:rsidDel="00ED2148">
          <w:rPr>
            <w:rFonts w:ascii="Arial" w:eastAsia="Arial" w:hAnsi="Arial" w:cs="Arial"/>
            <w:sz w:val="20"/>
            <w:szCs w:val="20"/>
          </w:rPr>
          <w:delText>submission of the Phase 3 Governing Document to the Board for approval</w:delText>
        </w:r>
        <w:r w:rsidR="00AD784F" w:rsidRPr="00ED2148" w:rsidDel="00ED2148">
          <w:rPr>
            <w:rFonts w:ascii="Arial" w:eastAsia="Arial" w:hAnsi="Arial" w:cs="Arial"/>
            <w:sz w:val="20"/>
            <w:szCs w:val="20"/>
          </w:rPr>
          <w:delText xml:space="preserve">, </w:delText>
        </w:r>
        <w:r w:rsidR="12891D15" w:rsidRPr="00ED2148" w:rsidDel="00ED2148">
          <w:rPr>
            <w:rFonts w:ascii="Arial" w:eastAsia="Arial" w:hAnsi="Arial" w:cs="Arial"/>
            <w:sz w:val="20"/>
            <w:szCs w:val="20"/>
          </w:rPr>
          <w:delText xml:space="preserve">the </w:delText>
        </w:r>
        <w:r w:rsidR="3871D4D4" w:rsidRPr="00ED2148" w:rsidDel="00ED2148">
          <w:rPr>
            <w:rFonts w:ascii="Arial" w:eastAsia="Arial" w:hAnsi="Arial" w:cs="Arial"/>
            <w:sz w:val="20"/>
            <w:szCs w:val="20"/>
          </w:rPr>
          <w:delText>Task Force</w:delText>
        </w:r>
        <w:r w:rsidR="7EE159A6" w:rsidRPr="00ED2148" w:rsidDel="00ED2148">
          <w:rPr>
            <w:rFonts w:ascii="Arial" w:eastAsia="Arial" w:hAnsi="Arial" w:cs="Arial"/>
            <w:sz w:val="20"/>
            <w:szCs w:val="20"/>
          </w:rPr>
          <w:delText xml:space="preserve"> </w:delText>
        </w:r>
        <w:r w:rsidR="4CA2B2E9" w:rsidRPr="00ED2148" w:rsidDel="00ED2148">
          <w:rPr>
            <w:rFonts w:ascii="Arial" w:eastAsia="Arial" w:hAnsi="Arial" w:cs="Arial"/>
            <w:sz w:val="20"/>
            <w:szCs w:val="20"/>
          </w:rPr>
          <w:delText>Task Force</w:delText>
        </w:r>
        <w:r w:rsidR="3871D4D4" w:rsidRPr="00ED2148" w:rsidDel="00ED2148">
          <w:rPr>
            <w:rFonts w:ascii="Arial" w:eastAsia="Arial" w:hAnsi="Arial" w:cs="Arial"/>
            <w:sz w:val="20"/>
            <w:szCs w:val="20"/>
          </w:rPr>
          <w:delText xml:space="preserve"> and ER</w:delText>
        </w:r>
        <w:r w:rsidR="5B46FDCE" w:rsidRPr="00ED2148" w:rsidDel="00ED2148">
          <w:rPr>
            <w:rFonts w:ascii="Arial" w:eastAsia="Arial" w:hAnsi="Arial" w:cs="Arial"/>
            <w:sz w:val="20"/>
            <w:szCs w:val="20"/>
          </w:rPr>
          <w:delText xml:space="preserve">COT </w:delText>
        </w:r>
        <w:r w:rsidR="00AD784F" w:rsidRPr="00ED2148" w:rsidDel="00ED2148">
          <w:rPr>
            <w:rFonts w:ascii="Arial" w:eastAsia="Arial" w:hAnsi="Arial" w:cs="Arial"/>
            <w:sz w:val="20"/>
            <w:szCs w:val="20"/>
          </w:rPr>
          <w:delText>will</w:delText>
        </w:r>
        <w:r w:rsidR="5B46FDCE" w:rsidRPr="00ED2148" w:rsidDel="00ED2148">
          <w:rPr>
            <w:rFonts w:ascii="Arial" w:eastAsia="Arial" w:hAnsi="Arial" w:cs="Arial"/>
            <w:sz w:val="20"/>
            <w:szCs w:val="20"/>
          </w:rPr>
          <w:delText xml:space="preserve"> prepare </w:delText>
        </w:r>
        <w:r w:rsidR="00AD784F" w:rsidRPr="00ED2148" w:rsidDel="00ED2148">
          <w:rPr>
            <w:rFonts w:ascii="Arial" w:eastAsia="Arial" w:hAnsi="Arial" w:cs="Arial"/>
            <w:sz w:val="20"/>
            <w:szCs w:val="20"/>
          </w:rPr>
          <w:delText xml:space="preserve">a </w:delText>
        </w:r>
        <w:r w:rsidR="25CCEF87" w:rsidRPr="00ED2148" w:rsidDel="00ED2148">
          <w:rPr>
            <w:rFonts w:ascii="Arial" w:eastAsia="Arial" w:hAnsi="Arial" w:cs="Arial"/>
            <w:sz w:val="20"/>
            <w:szCs w:val="20"/>
          </w:rPr>
          <w:delText xml:space="preserve">Phase </w:delText>
        </w:r>
        <w:r w:rsidR="007273E2" w:rsidRPr="00ED2148" w:rsidDel="00ED2148">
          <w:rPr>
            <w:rFonts w:ascii="Arial" w:eastAsia="Arial" w:hAnsi="Arial" w:cs="Arial"/>
            <w:sz w:val="20"/>
            <w:szCs w:val="20"/>
          </w:rPr>
          <w:delText>2</w:delText>
        </w:r>
        <w:r w:rsidR="25CCEF87" w:rsidRPr="00ED2148" w:rsidDel="00ED2148">
          <w:rPr>
            <w:rFonts w:ascii="Arial" w:eastAsia="Arial" w:hAnsi="Arial" w:cs="Arial"/>
            <w:sz w:val="20"/>
            <w:szCs w:val="20"/>
          </w:rPr>
          <w:delText xml:space="preserve"> </w:delText>
        </w:r>
        <w:r w:rsidR="1ED9A400" w:rsidRPr="00ED2148" w:rsidDel="00ED2148">
          <w:rPr>
            <w:rFonts w:ascii="Arial" w:eastAsia="Arial" w:hAnsi="Arial" w:cs="Arial"/>
            <w:sz w:val="20"/>
            <w:szCs w:val="20"/>
          </w:rPr>
          <w:delText xml:space="preserve">Report and </w:delText>
        </w:r>
        <w:r w:rsidR="787118AE" w:rsidRPr="00ED2148" w:rsidDel="00ED2148">
          <w:rPr>
            <w:rFonts w:ascii="Arial" w:eastAsia="Arial" w:hAnsi="Arial" w:cs="Arial"/>
            <w:sz w:val="20"/>
            <w:szCs w:val="20"/>
          </w:rPr>
          <w:delText>consider</w:delText>
        </w:r>
        <w:r w:rsidR="003638E5" w:rsidRPr="00ED2148" w:rsidDel="00ED2148">
          <w:rPr>
            <w:rFonts w:ascii="Arial" w:eastAsia="Arial" w:hAnsi="Arial" w:cs="Arial"/>
            <w:sz w:val="20"/>
            <w:szCs w:val="20"/>
          </w:rPr>
          <w:delText xml:space="preserve"> the</w:delText>
        </w:r>
        <w:r w:rsidR="787118AE" w:rsidRPr="00ED2148" w:rsidDel="00ED2148">
          <w:rPr>
            <w:rFonts w:ascii="Arial" w:eastAsia="Arial" w:hAnsi="Arial" w:cs="Arial"/>
            <w:sz w:val="20"/>
            <w:szCs w:val="20"/>
          </w:rPr>
          <w:delText xml:space="preserve"> </w:delText>
        </w:r>
        <w:r w:rsidR="008A76D1" w:rsidRPr="00ED2148" w:rsidDel="00ED2148">
          <w:rPr>
            <w:rFonts w:ascii="Arial" w:eastAsia="Arial" w:hAnsi="Arial" w:cs="Arial"/>
            <w:sz w:val="20"/>
            <w:szCs w:val="20"/>
          </w:rPr>
          <w:delText>p</w:delText>
        </w:r>
        <w:r w:rsidR="1ED9A400" w:rsidRPr="00ED2148" w:rsidDel="00ED2148">
          <w:rPr>
            <w:rFonts w:ascii="Arial" w:eastAsia="Arial" w:hAnsi="Arial" w:cs="Arial"/>
            <w:sz w:val="20"/>
            <w:szCs w:val="20"/>
          </w:rPr>
          <w:delText xml:space="preserve">ossible </w:delText>
        </w:r>
        <w:r w:rsidR="008A76D1" w:rsidRPr="00ED2148" w:rsidDel="00ED2148">
          <w:rPr>
            <w:rFonts w:ascii="Arial" w:eastAsia="Arial" w:hAnsi="Arial" w:cs="Arial"/>
            <w:sz w:val="20"/>
            <w:szCs w:val="20"/>
          </w:rPr>
          <w:delText>c</w:delText>
        </w:r>
        <w:r w:rsidR="1ED9A400" w:rsidRPr="00ED2148" w:rsidDel="00ED2148">
          <w:rPr>
            <w:rFonts w:ascii="Arial" w:eastAsia="Arial" w:hAnsi="Arial" w:cs="Arial"/>
            <w:sz w:val="20"/>
            <w:szCs w:val="20"/>
          </w:rPr>
          <w:delText xml:space="preserve">losing of Phase </w:delText>
        </w:r>
        <w:r w:rsidR="007273E2" w:rsidRPr="00ED2148" w:rsidDel="00ED2148">
          <w:rPr>
            <w:rFonts w:ascii="Arial" w:eastAsia="Arial" w:hAnsi="Arial" w:cs="Arial"/>
            <w:sz w:val="20"/>
            <w:szCs w:val="20"/>
          </w:rPr>
          <w:delText>2</w:delText>
        </w:r>
        <w:r w:rsidR="2503D542" w:rsidRPr="00ED2148" w:rsidDel="00ED2148">
          <w:rPr>
            <w:rFonts w:ascii="Arial" w:eastAsia="Arial" w:hAnsi="Arial" w:cs="Arial"/>
            <w:sz w:val="20"/>
            <w:szCs w:val="20"/>
          </w:rPr>
          <w:delText>.</w:delText>
        </w:r>
      </w:del>
    </w:p>
    <w:p w14:paraId="6E7CC5D6" w14:textId="5CE3499E" w:rsidR="006F0DF3" w:rsidRPr="00ED2148" w:rsidRDefault="111A23CA" w:rsidP="00902F86">
      <w:pPr>
        <w:numPr>
          <w:ilvl w:val="0"/>
          <w:numId w:val="5"/>
        </w:numPr>
        <w:jc w:val="both"/>
        <w:rPr>
          <w:rFonts w:ascii="Arial" w:hAnsi="Arial" w:cs="Arial"/>
          <w:color w:val="5B6770"/>
        </w:rPr>
      </w:pPr>
      <w:r w:rsidRPr="00ED2148">
        <w:rPr>
          <w:rFonts w:ascii="Arial" w:eastAsia="Arial" w:hAnsi="Arial" w:cs="Arial"/>
          <w:sz w:val="20"/>
          <w:szCs w:val="20"/>
        </w:rPr>
        <w:t xml:space="preserve">Quarterly: </w:t>
      </w:r>
      <w:r w:rsidR="0FE2F7A7" w:rsidRPr="00ED2148">
        <w:rPr>
          <w:rFonts w:ascii="Arial" w:eastAsia="Arial" w:hAnsi="Arial" w:cs="Arial"/>
          <w:sz w:val="20"/>
          <w:szCs w:val="20"/>
        </w:rPr>
        <w:t xml:space="preserve">Task Force to </w:t>
      </w:r>
      <w:r w:rsidR="05E0EEE4" w:rsidRPr="00ED2148">
        <w:rPr>
          <w:rFonts w:ascii="Arial" w:eastAsia="Arial" w:hAnsi="Arial" w:cs="Arial"/>
          <w:sz w:val="20"/>
          <w:szCs w:val="20"/>
        </w:rPr>
        <w:t xml:space="preserve">draft </w:t>
      </w:r>
      <w:r w:rsidR="76EA5327" w:rsidRPr="00ED2148">
        <w:rPr>
          <w:rFonts w:ascii="Arial" w:eastAsia="Arial" w:hAnsi="Arial" w:cs="Arial"/>
          <w:sz w:val="20"/>
          <w:szCs w:val="20"/>
        </w:rPr>
        <w:t>q</w:t>
      </w:r>
      <w:r w:rsidR="485E3392" w:rsidRPr="00ED2148">
        <w:rPr>
          <w:rFonts w:ascii="Arial" w:eastAsia="Arial" w:hAnsi="Arial" w:cs="Arial"/>
          <w:sz w:val="20"/>
          <w:szCs w:val="20"/>
        </w:rPr>
        <w:t xml:space="preserve">uarterly </w:t>
      </w:r>
      <w:r w:rsidR="6E9CF1E6" w:rsidRPr="00ED2148">
        <w:rPr>
          <w:rFonts w:ascii="Arial" w:eastAsia="Arial" w:hAnsi="Arial" w:cs="Arial"/>
          <w:sz w:val="20"/>
          <w:szCs w:val="20"/>
        </w:rPr>
        <w:t>r</w:t>
      </w:r>
      <w:r w:rsidR="485E3392" w:rsidRPr="00ED2148">
        <w:rPr>
          <w:rFonts w:ascii="Arial" w:eastAsia="Arial" w:hAnsi="Arial" w:cs="Arial"/>
          <w:sz w:val="20"/>
          <w:szCs w:val="20"/>
        </w:rPr>
        <w:t xml:space="preserve">eports </w:t>
      </w:r>
      <w:r w:rsidR="011101C3" w:rsidRPr="00ED2148">
        <w:rPr>
          <w:rFonts w:ascii="Arial" w:eastAsia="Arial" w:hAnsi="Arial" w:cs="Arial"/>
          <w:sz w:val="20"/>
          <w:szCs w:val="20"/>
        </w:rPr>
        <w:t xml:space="preserve">and </w:t>
      </w:r>
      <w:r w:rsidR="0FE2F7A7" w:rsidRPr="00ED2148">
        <w:rPr>
          <w:rFonts w:ascii="Arial" w:eastAsia="Arial" w:hAnsi="Arial" w:cs="Arial"/>
          <w:sz w:val="20"/>
          <w:szCs w:val="20"/>
        </w:rPr>
        <w:t xml:space="preserve">file </w:t>
      </w:r>
      <w:r w:rsidR="1EB8B455" w:rsidRPr="00ED2148">
        <w:rPr>
          <w:rFonts w:ascii="Arial" w:eastAsia="Arial" w:hAnsi="Arial" w:cs="Arial"/>
          <w:sz w:val="20"/>
          <w:szCs w:val="20"/>
        </w:rPr>
        <w:t xml:space="preserve">them </w:t>
      </w:r>
      <w:r w:rsidR="0FE2F7A7" w:rsidRPr="00ED2148">
        <w:rPr>
          <w:rFonts w:ascii="Arial" w:eastAsia="Arial" w:hAnsi="Arial" w:cs="Arial"/>
          <w:sz w:val="20"/>
          <w:szCs w:val="20"/>
        </w:rPr>
        <w:t>with the</w:t>
      </w:r>
      <w:r w:rsidR="485E3392" w:rsidRPr="00ED2148">
        <w:rPr>
          <w:rFonts w:ascii="Arial" w:eastAsia="Arial" w:hAnsi="Arial" w:cs="Arial"/>
          <w:sz w:val="20"/>
          <w:szCs w:val="20"/>
        </w:rPr>
        <w:t xml:space="preserve"> PUCT</w:t>
      </w:r>
      <w:r w:rsidR="7908D0DA" w:rsidRPr="00ED2148">
        <w:rPr>
          <w:rFonts w:ascii="Arial" w:eastAsia="Arial" w:hAnsi="Arial" w:cs="Arial"/>
          <w:sz w:val="20"/>
          <w:szCs w:val="20"/>
        </w:rPr>
        <w:t>.</w:t>
      </w:r>
    </w:p>
    <w:p w14:paraId="619CA00B" w14:textId="03CFD4A9" w:rsidR="6AF95340" w:rsidRDefault="4B010860" w:rsidP="00902F86">
      <w:pPr>
        <w:pStyle w:val="Heading1"/>
        <w:numPr>
          <w:ilvl w:val="0"/>
          <w:numId w:val="6"/>
        </w:numPr>
        <w:spacing w:line="259" w:lineRule="auto"/>
        <w:ind w:left="360"/>
        <w:rPr>
          <w:rFonts w:eastAsia="Arial"/>
          <w:color w:val="00AEC7"/>
        </w:rPr>
      </w:pPr>
      <w:bookmarkStart w:id="194" w:name="_Toc152570581"/>
      <w:bookmarkStart w:id="195" w:name="_Toc155191491"/>
      <w:r w:rsidRPr="00E83BD1">
        <w:rPr>
          <w:rFonts w:eastAsia="Arial"/>
          <w:color w:val="00AEC7"/>
        </w:rPr>
        <w:t xml:space="preserve">Policy </w:t>
      </w:r>
      <w:r w:rsidRPr="00E83BD1">
        <w:rPr>
          <w:color w:val="00AEC7"/>
        </w:rPr>
        <w:t xml:space="preserve">Questions to be Considered in Phase </w:t>
      </w:r>
      <w:del w:id="196" w:author="Author">
        <w:r w:rsidR="0044146E" w:rsidDel="00DA40F0">
          <w:rPr>
            <w:color w:val="00AEC7"/>
          </w:rPr>
          <w:delText>2</w:delText>
        </w:r>
      </w:del>
      <w:bookmarkEnd w:id="194"/>
      <w:bookmarkEnd w:id="195"/>
      <w:ins w:id="197" w:author="Author">
        <w:r w:rsidR="00DA40F0">
          <w:rPr>
            <w:color w:val="00AEC7"/>
          </w:rPr>
          <w:t>3</w:t>
        </w:r>
      </w:ins>
    </w:p>
    <w:p w14:paraId="4AEBE089" w14:textId="4C67519F" w:rsidR="66AA7A9A" w:rsidRPr="007B4C6C" w:rsidRDefault="00903E41" w:rsidP="66AA7A9A">
      <w:pPr>
        <w:jc w:val="both"/>
        <w:rPr>
          <w:rFonts w:ascii="Arial" w:eastAsia="Arial" w:hAnsi="Arial" w:cs="Arial"/>
          <w:color w:val="000000" w:themeColor="text1"/>
        </w:rPr>
      </w:pPr>
      <w:r>
        <w:rPr>
          <w:rFonts w:ascii="Arial" w:eastAsia="Arial" w:hAnsi="Arial" w:cs="Arial"/>
          <w:color w:val="000000" w:themeColor="text1"/>
          <w:sz w:val="20"/>
          <w:szCs w:val="20"/>
        </w:rPr>
        <w:t xml:space="preserve">During </w:t>
      </w:r>
      <w:r w:rsidR="05B675D6" w:rsidRPr="00E83BD1">
        <w:rPr>
          <w:rFonts w:ascii="Arial" w:eastAsia="Arial" w:hAnsi="Arial" w:cs="Arial"/>
          <w:color w:val="000000" w:themeColor="text1"/>
          <w:sz w:val="20"/>
          <w:szCs w:val="20"/>
        </w:rPr>
        <w:t xml:space="preserve">Phase </w:t>
      </w:r>
      <w:del w:id="198" w:author="Author">
        <w:r w:rsidR="0044146E" w:rsidDel="00DA40F0">
          <w:rPr>
            <w:rFonts w:ascii="Arial" w:eastAsia="Arial" w:hAnsi="Arial" w:cs="Arial"/>
            <w:color w:val="000000" w:themeColor="text1"/>
            <w:sz w:val="20"/>
            <w:szCs w:val="20"/>
          </w:rPr>
          <w:delText>2</w:delText>
        </w:r>
      </w:del>
      <w:ins w:id="199" w:author="Author">
        <w:r w:rsidR="00DA40F0">
          <w:rPr>
            <w:rFonts w:ascii="Arial" w:eastAsia="Arial" w:hAnsi="Arial" w:cs="Arial"/>
            <w:color w:val="000000" w:themeColor="text1"/>
            <w:sz w:val="20"/>
            <w:szCs w:val="20"/>
          </w:rPr>
          <w:t>3</w:t>
        </w:r>
      </w:ins>
      <w:r w:rsidR="05B675D6" w:rsidRPr="00E83BD1">
        <w:rPr>
          <w:rFonts w:ascii="Arial" w:eastAsia="Arial" w:hAnsi="Arial" w:cs="Arial"/>
          <w:color w:val="000000" w:themeColor="text1"/>
          <w:sz w:val="20"/>
          <w:szCs w:val="20"/>
        </w:rPr>
        <w:t>, the Task</w:t>
      </w:r>
      <w:r w:rsidR="03F6F9D3" w:rsidRPr="00E83BD1">
        <w:rPr>
          <w:rFonts w:ascii="Arial" w:eastAsia="Arial" w:hAnsi="Arial" w:cs="Arial"/>
          <w:color w:val="000000" w:themeColor="text1"/>
          <w:sz w:val="20"/>
          <w:szCs w:val="20"/>
        </w:rPr>
        <w:t xml:space="preserve"> F</w:t>
      </w:r>
      <w:r w:rsidR="05B675D6" w:rsidRPr="00E83BD1">
        <w:rPr>
          <w:rFonts w:ascii="Arial" w:eastAsia="Arial" w:hAnsi="Arial" w:cs="Arial"/>
          <w:color w:val="000000" w:themeColor="text1"/>
          <w:sz w:val="20"/>
          <w:szCs w:val="20"/>
        </w:rPr>
        <w:t xml:space="preserve">orce </w:t>
      </w:r>
      <w:r w:rsidR="000D280B" w:rsidRPr="00F96F5F">
        <w:rPr>
          <w:rFonts w:ascii="Arial" w:eastAsia="Arial" w:hAnsi="Arial" w:cs="Arial"/>
          <w:color w:val="000000" w:themeColor="text1"/>
          <w:sz w:val="20"/>
          <w:szCs w:val="20"/>
        </w:rPr>
        <w:t>shall</w:t>
      </w:r>
      <w:r w:rsidR="0077387C" w:rsidRPr="4E7D63E9">
        <w:rPr>
          <w:rFonts w:ascii="Arial" w:eastAsia="Arial" w:hAnsi="Arial" w:cs="Arial"/>
          <w:color w:val="000000" w:themeColor="text1"/>
          <w:sz w:val="20"/>
          <w:szCs w:val="20"/>
        </w:rPr>
        <w:t xml:space="preserve"> consider</w:t>
      </w:r>
      <w:r w:rsidR="05B675D6" w:rsidRPr="4E7D63E9">
        <w:rPr>
          <w:rFonts w:ascii="Arial" w:eastAsia="Arial" w:hAnsi="Arial" w:cs="Arial"/>
          <w:color w:val="000000" w:themeColor="text1"/>
          <w:sz w:val="20"/>
          <w:szCs w:val="20"/>
        </w:rPr>
        <w:t xml:space="preserve"> recommendation</w:t>
      </w:r>
      <w:r w:rsidR="0077387C" w:rsidRPr="4E7D63E9">
        <w:rPr>
          <w:rFonts w:ascii="Arial" w:eastAsia="Arial" w:hAnsi="Arial" w:cs="Arial"/>
          <w:color w:val="000000" w:themeColor="text1"/>
          <w:sz w:val="20"/>
          <w:szCs w:val="20"/>
        </w:rPr>
        <w:t>s</w:t>
      </w:r>
      <w:r w:rsidR="2435A2FF" w:rsidRPr="00E83BD1">
        <w:rPr>
          <w:rFonts w:ascii="Arial" w:eastAsia="Arial" w:hAnsi="Arial" w:cs="Arial"/>
          <w:color w:val="000000" w:themeColor="text1"/>
          <w:sz w:val="20"/>
          <w:szCs w:val="20"/>
        </w:rPr>
        <w:t xml:space="preserve"> to the </w:t>
      </w:r>
      <w:r w:rsidR="33049A13" w:rsidRPr="00E83BD1">
        <w:rPr>
          <w:rFonts w:ascii="Arial" w:eastAsia="Arial" w:hAnsi="Arial" w:cs="Arial"/>
          <w:color w:val="000000" w:themeColor="text1"/>
          <w:sz w:val="20"/>
          <w:szCs w:val="20"/>
        </w:rPr>
        <w:t>PUCT</w:t>
      </w:r>
      <w:r w:rsidR="05B675D6" w:rsidRPr="00E83BD1">
        <w:rPr>
          <w:rFonts w:ascii="Arial" w:eastAsia="Arial" w:hAnsi="Arial" w:cs="Arial"/>
          <w:color w:val="000000" w:themeColor="text1"/>
          <w:sz w:val="20"/>
          <w:szCs w:val="20"/>
        </w:rPr>
        <w:t xml:space="preserve"> </w:t>
      </w:r>
      <w:r w:rsidR="12A74E34" w:rsidRPr="00E83BD1">
        <w:rPr>
          <w:rFonts w:ascii="Arial" w:eastAsia="Arial" w:hAnsi="Arial" w:cs="Arial"/>
          <w:color w:val="000000" w:themeColor="text1"/>
          <w:sz w:val="20"/>
          <w:szCs w:val="20"/>
        </w:rPr>
        <w:t>on the following issues</w:t>
      </w:r>
      <w:r w:rsidR="56662665" w:rsidRPr="00E83BD1">
        <w:rPr>
          <w:rFonts w:ascii="Arial" w:eastAsia="Arial" w:hAnsi="Arial" w:cs="Arial"/>
          <w:color w:val="000000" w:themeColor="text1"/>
          <w:sz w:val="20"/>
          <w:szCs w:val="20"/>
        </w:rPr>
        <w:t xml:space="preserve">, to be included in </w:t>
      </w:r>
      <w:r w:rsidR="55F42B74" w:rsidRPr="00E83BD1">
        <w:rPr>
          <w:rFonts w:ascii="Arial" w:eastAsia="Arial" w:hAnsi="Arial" w:cs="Arial"/>
          <w:color w:val="000000" w:themeColor="text1"/>
          <w:sz w:val="20"/>
          <w:szCs w:val="20"/>
        </w:rPr>
        <w:t xml:space="preserve">one of its </w:t>
      </w:r>
      <w:r w:rsidR="00922EBF">
        <w:rPr>
          <w:rFonts w:ascii="Arial" w:eastAsia="Arial" w:hAnsi="Arial" w:cs="Arial"/>
          <w:color w:val="000000" w:themeColor="text1"/>
          <w:sz w:val="20"/>
          <w:szCs w:val="20"/>
        </w:rPr>
        <w:t>q</w:t>
      </w:r>
      <w:r w:rsidR="55F42B74" w:rsidRPr="00E83BD1">
        <w:rPr>
          <w:rFonts w:ascii="Arial" w:eastAsia="Arial" w:hAnsi="Arial" w:cs="Arial"/>
          <w:color w:val="000000" w:themeColor="text1"/>
          <w:sz w:val="20"/>
          <w:szCs w:val="20"/>
        </w:rPr>
        <w:t xml:space="preserve">uarterly </w:t>
      </w:r>
      <w:r w:rsidR="00922EBF">
        <w:rPr>
          <w:rFonts w:ascii="Arial" w:eastAsia="Arial" w:hAnsi="Arial" w:cs="Arial"/>
          <w:color w:val="000000" w:themeColor="text1"/>
          <w:sz w:val="20"/>
          <w:szCs w:val="20"/>
        </w:rPr>
        <w:t>r</w:t>
      </w:r>
      <w:r w:rsidR="55F42B74" w:rsidRPr="00E83BD1">
        <w:rPr>
          <w:rFonts w:ascii="Arial" w:eastAsia="Arial" w:hAnsi="Arial" w:cs="Arial"/>
          <w:color w:val="000000" w:themeColor="text1"/>
          <w:sz w:val="20"/>
          <w:szCs w:val="20"/>
        </w:rPr>
        <w:t xml:space="preserve">eports </w:t>
      </w:r>
      <w:proofErr w:type="gramStart"/>
      <w:r w:rsidR="55F42B74" w:rsidRPr="00E83BD1">
        <w:rPr>
          <w:rFonts w:ascii="Arial" w:eastAsia="Arial" w:hAnsi="Arial" w:cs="Arial"/>
          <w:color w:val="000000" w:themeColor="text1"/>
          <w:sz w:val="20"/>
          <w:szCs w:val="20"/>
        </w:rPr>
        <w:t>to</w:t>
      </w:r>
      <w:proofErr w:type="gramEnd"/>
      <w:r w:rsidR="55F42B74" w:rsidRPr="00E83BD1">
        <w:rPr>
          <w:rFonts w:ascii="Arial" w:eastAsia="Arial" w:hAnsi="Arial" w:cs="Arial"/>
          <w:color w:val="000000" w:themeColor="text1"/>
          <w:sz w:val="20"/>
          <w:szCs w:val="20"/>
        </w:rPr>
        <w:t xml:space="preserve"> the PUCT</w:t>
      </w:r>
      <w:r w:rsidR="12A74E34" w:rsidRPr="00E83BD1">
        <w:rPr>
          <w:rFonts w:ascii="Arial" w:eastAsia="Arial" w:hAnsi="Arial" w:cs="Arial"/>
          <w:color w:val="000000" w:themeColor="text1"/>
          <w:sz w:val="20"/>
          <w:szCs w:val="20"/>
        </w:rPr>
        <w:t>:</w:t>
      </w:r>
      <w:r w:rsidR="000D280B">
        <w:rPr>
          <w:rFonts w:ascii="Arial" w:eastAsia="Arial" w:hAnsi="Arial" w:cs="Arial"/>
          <w:color w:val="000000" w:themeColor="text1"/>
          <w:sz w:val="20"/>
          <w:szCs w:val="20"/>
        </w:rPr>
        <w:t xml:space="preserve"> </w:t>
      </w:r>
    </w:p>
    <w:p w14:paraId="428A0855" w14:textId="0B6517C7" w:rsidR="00E83BD1" w:rsidRDefault="00E83BD1" w:rsidP="006146A2">
      <w:pPr>
        <w:pStyle w:val="ListParagraph"/>
        <w:spacing w:after="0"/>
        <w:jc w:val="both"/>
        <w:rPr>
          <w:rFonts w:cs="Calibri"/>
          <w:color w:val="000000" w:themeColor="text1"/>
        </w:rPr>
      </w:pPr>
    </w:p>
    <w:p w14:paraId="4DBE1E05" w14:textId="27D9BB7D" w:rsidR="002C3B55" w:rsidRPr="00E4612C" w:rsidRDefault="006D66EC" w:rsidP="00175D29">
      <w:pPr>
        <w:pStyle w:val="ListParagraph"/>
        <w:numPr>
          <w:ilvl w:val="0"/>
          <w:numId w:val="5"/>
        </w:numPr>
        <w:spacing w:after="0"/>
      </w:pPr>
      <w:r w:rsidRPr="006D66EC">
        <w:rPr>
          <w:rFonts w:ascii="Arial" w:eastAsia="Arial" w:hAnsi="Arial" w:cs="Arial"/>
          <w:color w:val="000000" w:themeColor="text1"/>
          <w:sz w:val="20"/>
          <w:szCs w:val="20"/>
        </w:rPr>
        <w:t>Device</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 xml:space="preserve">level </w:t>
      </w:r>
      <w:r w:rsidR="00E6312A">
        <w:rPr>
          <w:rFonts w:ascii="Arial" w:eastAsia="Arial" w:hAnsi="Arial" w:cs="Arial"/>
          <w:color w:val="000000" w:themeColor="text1"/>
          <w:sz w:val="20"/>
          <w:szCs w:val="20"/>
        </w:rPr>
        <w:t>sub</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meter data, power quality metering, or methods for independent certification of QSE-provided data</w:t>
      </w:r>
      <w:proofErr w:type="gramStart"/>
      <w:r w:rsidR="00380D33">
        <w:rPr>
          <w:rFonts w:ascii="Arial" w:eastAsia="Arial" w:hAnsi="Arial" w:cs="Arial"/>
          <w:color w:val="000000" w:themeColor="text1"/>
          <w:sz w:val="20"/>
          <w:szCs w:val="20"/>
        </w:rPr>
        <w:t>:</w:t>
      </w:r>
      <w:r w:rsidR="001D60D2">
        <w:rPr>
          <w:rFonts w:ascii="Arial" w:eastAsia="Arial" w:hAnsi="Arial" w:cs="Arial"/>
          <w:color w:val="000000" w:themeColor="text1"/>
          <w:sz w:val="20"/>
          <w:szCs w:val="20"/>
        </w:rPr>
        <w:t xml:space="preserve">  </w:t>
      </w:r>
      <w:r w:rsidR="0014712E">
        <w:rPr>
          <w:rFonts w:ascii="Arial" w:eastAsia="Arial" w:hAnsi="Arial" w:cs="Arial"/>
          <w:color w:val="000000" w:themeColor="text1"/>
          <w:sz w:val="20"/>
          <w:szCs w:val="20"/>
        </w:rPr>
        <w:t>This</w:t>
      </w:r>
      <w:proofErr w:type="gramEnd"/>
      <w:r w:rsidR="0014712E">
        <w:rPr>
          <w:rFonts w:ascii="Arial" w:eastAsia="Arial" w:hAnsi="Arial" w:cs="Arial"/>
          <w:color w:val="000000" w:themeColor="text1"/>
          <w:sz w:val="20"/>
          <w:szCs w:val="20"/>
        </w:rPr>
        <w:t xml:space="preserve"> </w:t>
      </w:r>
      <w:r w:rsidR="008935CB">
        <w:rPr>
          <w:rFonts w:ascii="Arial" w:eastAsia="Arial" w:hAnsi="Arial" w:cs="Arial"/>
          <w:color w:val="000000" w:themeColor="text1"/>
          <w:sz w:val="20"/>
          <w:szCs w:val="20"/>
        </w:rPr>
        <w:t>Pilot Project will</w:t>
      </w:r>
      <w:r w:rsidR="00D30DD4">
        <w:rPr>
          <w:rFonts w:ascii="Arial" w:eastAsia="Arial" w:hAnsi="Arial" w:cs="Arial"/>
          <w:color w:val="000000" w:themeColor="text1"/>
          <w:sz w:val="20"/>
          <w:szCs w:val="20"/>
        </w:rPr>
        <w:t xml:space="preserve"> need to</w:t>
      </w:r>
      <w:r w:rsidR="008935CB">
        <w:rPr>
          <w:rFonts w:ascii="Arial" w:eastAsia="Arial" w:hAnsi="Arial" w:cs="Arial"/>
          <w:color w:val="000000" w:themeColor="text1"/>
          <w:sz w:val="20"/>
          <w:szCs w:val="20"/>
        </w:rPr>
        <w:t xml:space="preserve"> evaluate </w:t>
      </w:r>
      <w:r w:rsidR="00CF5239">
        <w:rPr>
          <w:rFonts w:ascii="Arial" w:eastAsia="Arial" w:hAnsi="Arial" w:cs="Arial"/>
          <w:color w:val="000000" w:themeColor="text1"/>
          <w:sz w:val="20"/>
          <w:szCs w:val="20"/>
        </w:rPr>
        <w:t xml:space="preserve">the need for and </w:t>
      </w:r>
      <w:r w:rsidR="00D30DD4">
        <w:rPr>
          <w:rFonts w:ascii="Arial" w:eastAsia="Arial" w:hAnsi="Arial" w:cs="Arial"/>
          <w:color w:val="000000" w:themeColor="text1"/>
          <w:sz w:val="20"/>
          <w:szCs w:val="20"/>
        </w:rPr>
        <w:t>methods for collecting</w:t>
      </w:r>
      <w:r w:rsidR="00214480">
        <w:rPr>
          <w:rFonts w:ascii="Arial" w:eastAsia="Arial" w:hAnsi="Arial" w:cs="Arial"/>
          <w:color w:val="000000" w:themeColor="text1"/>
          <w:sz w:val="20"/>
          <w:szCs w:val="20"/>
        </w:rPr>
        <w:t xml:space="preserve"> </w:t>
      </w:r>
      <w:r w:rsidR="00E222D2">
        <w:rPr>
          <w:rFonts w:ascii="Arial" w:eastAsia="Arial" w:hAnsi="Arial" w:cs="Arial"/>
          <w:color w:val="000000" w:themeColor="text1"/>
          <w:sz w:val="20"/>
          <w:szCs w:val="20"/>
        </w:rPr>
        <w:t xml:space="preserve">data from individual Premises or devices </w:t>
      </w:r>
      <w:r w:rsidR="00CF5239">
        <w:rPr>
          <w:rFonts w:ascii="Arial" w:eastAsia="Arial" w:hAnsi="Arial" w:cs="Arial"/>
          <w:color w:val="000000" w:themeColor="text1"/>
          <w:sz w:val="20"/>
          <w:szCs w:val="20"/>
        </w:rPr>
        <w:t>that can be u</w:t>
      </w:r>
      <w:r w:rsidR="00184476">
        <w:rPr>
          <w:rFonts w:ascii="Arial" w:eastAsia="Arial" w:hAnsi="Arial" w:cs="Arial"/>
          <w:color w:val="000000" w:themeColor="text1"/>
          <w:sz w:val="20"/>
          <w:szCs w:val="20"/>
        </w:rPr>
        <w:t>sed to validate ADER performance and compliance of ADERs</w:t>
      </w:r>
      <w:r w:rsidR="00944592">
        <w:rPr>
          <w:rFonts w:ascii="Arial" w:eastAsia="Arial" w:hAnsi="Arial" w:cs="Arial"/>
          <w:color w:val="000000" w:themeColor="text1"/>
          <w:sz w:val="20"/>
          <w:szCs w:val="20"/>
        </w:rPr>
        <w:t xml:space="preserve">, </w:t>
      </w:r>
      <w:r w:rsidR="00CD7D14">
        <w:rPr>
          <w:rFonts w:ascii="Arial" w:eastAsia="Arial" w:hAnsi="Arial" w:cs="Arial"/>
          <w:color w:val="000000" w:themeColor="text1"/>
          <w:sz w:val="20"/>
          <w:szCs w:val="20"/>
        </w:rPr>
        <w:t>i</w:t>
      </w:r>
      <w:r w:rsidR="00944592">
        <w:rPr>
          <w:rFonts w:ascii="Arial" w:eastAsia="Arial" w:hAnsi="Arial" w:cs="Arial"/>
          <w:color w:val="000000" w:themeColor="text1"/>
          <w:sz w:val="20"/>
          <w:szCs w:val="20"/>
        </w:rPr>
        <w:t>ncluding for the provision of additional Ancillary Services</w:t>
      </w:r>
      <w:r w:rsidR="00184476">
        <w:rPr>
          <w:rFonts w:ascii="Arial" w:eastAsia="Arial" w:hAnsi="Arial" w:cs="Arial"/>
          <w:color w:val="000000" w:themeColor="text1"/>
          <w:sz w:val="20"/>
          <w:szCs w:val="20"/>
        </w:rPr>
        <w:t>.</w:t>
      </w:r>
      <w:r w:rsidR="006E634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 xml:space="preserve">This may include </w:t>
      </w:r>
      <w:r w:rsidR="00C47781">
        <w:rPr>
          <w:rFonts w:ascii="Arial" w:eastAsia="Arial" w:hAnsi="Arial" w:cs="Arial"/>
          <w:color w:val="000000" w:themeColor="text1"/>
          <w:sz w:val="20"/>
          <w:szCs w:val="20"/>
        </w:rPr>
        <w:t>requiring</w:t>
      </w:r>
      <w:del w:id="200" w:author="VISTRA" w:date="2025-03-27T09:20:00Z" w16du:dateUtc="2025-03-27T14:20:00Z">
        <w:r w:rsidR="00C47781" w:rsidDel="00CB79E1">
          <w:rPr>
            <w:rFonts w:ascii="Arial" w:eastAsia="Arial" w:hAnsi="Arial" w:cs="Arial"/>
            <w:color w:val="000000" w:themeColor="text1"/>
            <w:sz w:val="20"/>
            <w:szCs w:val="20"/>
          </w:rPr>
          <w:delText xml:space="preserve">, for </w:delText>
        </w:r>
        <w:r w:rsidR="00B44E22" w:rsidDel="00CB79E1">
          <w:rPr>
            <w:rFonts w:ascii="Arial" w:eastAsia="Arial" w:hAnsi="Arial" w:cs="Arial"/>
            <w:color w:val="000000" w:themeColor="text1"/>
            <w:sz w:val="20"/>
            <w:szCs w:val="20"/>
          </w:rPr>
          <w:delText>future Pilot Project phases,</w:delText>
        </w:r>
      </w:del>
      <w:r w:rsidR="00C4778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d</w:t>
      </w:r>
      <w:r w:rsidR="4917ECEF" w:rsidRPr="00E4612C">
        <w:rPr>
          <w:rFonts w:ascii="Arial" w:eastAsia="Arial" w:hAnsi="Arial" w:cs="Arial"/>
          <w:color w:val="000000" w:themeColor="text1"/>
          <w:sz w:val="20"/>
          <w:szCs w:val="20"/>
        </w:rPr>
        <w:t xml:space="preserve">ata recorders </w:t>
      </w:r>
      <w:r w:rsidR="3BDDFC70" w:rsidRPr="00E4612C">
        <w:rPr>
          <w:rFonts w:ascii="Arial" w:eastAsia="Arial" w:hAnsi="Arial" w:cs="Arial"/>
          <w:color w:val="000000" w:themeColor="text1"/>
          <w:sz w:val="20"/>
          <w:szCs w:val="20"/>
        </w:rPr>
        <w:t>located on individual DER</w:t>
      </w:r>
      <w:r w:rsidR="00BF7A02" w:rsidRPr="00E4612C">
        <w:rPr>
          <w:rFonts w:ascii="Arial" w:eastAsia="Arial" w:hAnsi="Arial" w:cs="Arial"/>
          <w:color w:val="000000" w:themeColor="text1"/>
          <w:sz w:val="20"/>
          <w:szCs w:val="20"/>
        </w:rPr>
        <w:t>s</w:t>
      </w:r>
      <w:r w:rsidR="3BDDFC70" w:rsidRPr="00E4612C">
        <w:rPr>
          <w:rFonts w:ascii="Arial" w:eastAsia="Arial" w:hAnsi="Arial" w:cs="Arial"/>
          <w:color w:val="000000" w:themeColor="text1"/>
          <w:sz w:val="20"/>
          <w:szCs w:val="20"/>
        </w:rPr>
        <w:t xml:space="preserve"> and on </w:t>
      </w:r>
      <w:r w:rsidR="00116787" w:rsidRPr="00E4612C">
        <w:rPr>
          <w:rFonts w:ascii="Arial" w:eastAsia="Arial" w:hAnsi="Arial" w:cs="Arial"/>
          <w:color w:val="000000" w:themeColor="text1"/>
          <w:sz w:val="20"/>
          <w:szCs w:val="20"/>
        </w:rPr>
        <w:t xml:space="preserve">the </w:t>
      </w:r>
      <w:r w:rsidR="3BDDFC70" w:rsidRPr="00E4612C">
        <w:rPr>
          <w:rFonts w:ascii="Arial" w:eastAsia="Arial" w:hAnsi="Arial" w:cs="Arial"/>
          <w:color w:val="000000" w:themeColor="text1"/>
          <w:sz w:val="20"/>
          <w:szCs w:val="20"/>
        </w:rPr>
        <w:t>distribution system</w:t>
      </w:r>
      <w:ins w:id="201" w:author="VISTRA" w:date="2025-03-27T09:20:00Z" w16du:dateUtc="2025-03-27T14:20:00Z">
        <w:r w:rsidR="00CB79E1">
          <w:rPr>
            <w:rFonts w:ascii="Arial" w:eastAsia="Arial" w:hAnsi="Arial" w:cs="Arial"/>
            <w:color w:val="000000" w:themeColor="text1"/>
            <w:sz w:val="20"/>
            <w:szCs w:val="20"/>
          </w:rPr>
          <w:t xml:space="preserve"> in the future</w:t>
        </w:r>
      </w:ins>
      <w:r w:rsidR="510678A4" w:rsidRPr="00E4612C">
        <w:rPr>
          <w:rFonts w:ascii="Arial" w:eastAsia="Arial" w:hAnsi="Arial" w:cs="Arial"/>
          <w:color w:val="000000" w:themeColor="text1"/>
          <w:sz w:val="20"/>
          <w:szCs w:val="20"/>
        </w:rPr>
        <w:t xml:space="preserve">. </w:t>
      </w:r>
      <w:r w:rsidR="0F3ACEDB" w:rsidRPr="00E4612C">
        <w:rPr>
          <w:rFonts w:ascii="Arial" w:eastAsia="Arial" w:hAnsi="Arial" w:cs="Arial"/>
          <w:color w:val="000000" w:themeColor="text1"/>
          <w:sz w:val="20"/>
          <w:szCs w:val="20"/>
        </w:rPr>
        <w:t>If that is needed, w</w:t>
      </w:r>
      <w:r w:rsidR="510678A4" w:rsidRPr="00E4612C">
        <w:rPr>
          <w:rFonts w:ascii="Arial" w:eastAsia="Arial" w:hAnsi="Arial" w:cs="Arial"/>
          <w:color w:val="000000" w:themeColor="text1"/>
          <w:sz w:val="20"/>
          <w:szCs w:val="20"/>
        </w:rPr>
        <w:t xml:space="preserve">ho installs/owns these </w:t>
      </w:r>
      <w:r w:rsidR="63503F04" w:rsidRPr="00E4612C">
        <w:rPr>
          <w:rFonts w:ascii="Arial" w:eastAsia="Arial" w:hAnsi="Arial" w:cs="Arial"/>
          <w:color w:val="000000" w:themeColor="text1"/>
          <w:sz w:val="20"/>
          <w:szCs w:val="20"/>
        </w:rPr>
        <w:t>d</w:t>
      </w:r>
      <w:r w:rsidR="510678A4" w:rsidRPr="00E4612C">
        <w:rPr>
          <w:rFonts w:ascii="Arial" w:eastAsia="Arial" w:hAnsi="Arial" w:cs="Arial"/>
          <w:color w:val="000000" w:themeColor="text1"/>
          <w:sz w:val="20"/>
          <w:szCs w:val="20"/>
        </w:rPr>
        <w:t xml:space="preserve">ata </w:t>
      </w:r>
      <w:r w:rsidR="56EC44C4" w:rsidRPr="00E4612C">
        <w:rPr>
          <w:rFonts w:ascii="Arial" w:eastAsia="Arial" w:hAnsi="Arial" w:cs="Arial"/>
          <w:color w:val="000000" w:themeColor="text1"/>
          <w:sz w:val="20"/>
          <w:szCs w:val="20"/>
        </w:rPr>
        <w:t>r</w:t>
      </w:r>
      <w:r w:rsidR="510678A4" w:rsidRPr="00E4612C">
        <w:rPr>
          <w:rFonts w:ascii="Arial" w:eastAsia="Arial" w:hAnsi="Arial" w:cs="Arial"/>
          <w:color w:val="000000" w:themeColor="text1"/>
          <w:sz w:val="20"/>
          <w:szCs w:val="20"/>
        </w:rPr>
        <w:t>ecorders</w:t>
      </w:r>
      <w:r w:rsidR="3191578E" w:rsidRPr="00E4612C">
        <w:rPr>
          <w:rFonts w:ascii="Arial" w:eastAsia="Arial" w:hAnsi="Arial" w:cs="Arial"/>
          <w:color w:val="000000" w:themeColor="text1"/>
          <w:sz w:val="20"/>
          <w:szCs w:val="20"/>
        </w:rPr>
        <w:t xml:space="preserve"> and</w:t>
      </w:r>
      <w:r w:rsidR="7D6A6476" w:rsidRPr="00E4612C">
        <w:rPr>
          <w:rFonts w:ascii="Arial" w:eastAsia="Arial" w:hAnsi="Arial" w:cs="Arial"/>
          <w:color w:val="000000" w:themeColor="text1"/>
          <w:sz w:val="20"/>
          <w:szCs w:val="20"/>
        </w:rPr>
        <w:t xml:space="preserve"> h</w:t>
      </w:r>
      <w:r w:rsidR="510678A4" w:rsidRPr="00E4612C">
        <w:rPr>
          <w:rFonts w:ascii="Arial" w:eastAsia="Arial" w:hAnsi="Arial" w:cs="Arial"/>
          <w:color w:val="000000" w:themeColor="text1"/>
          <w:sz w:val="20"/>
          <w:szCs w:val="20"/>
        </w:rPr>
        <w:t>ow is the accuracy of data provided for performance</w:t>
      </w:r>
      <w:r w:rsidR="00B44E22">
        <w:rPr>
          <w:rFonts w:ascii="Arial" w:eastAsia="Arial" w:hAnsi="Arial" w:cs="Arial"/>
          <w:color w:val="000000" w:themeColor="text1"/>
          <w:sz w:val="20"/>
          <w:szCs w:val="20"/>
        </w:rPr>
        <w:t xml:space="preserve"> and </w:t>
      </w:r>
      <w:r w:rsidR="510678A4" w:rsidRPr="00E4612C">
        <w:rPr>
          <w:rFonts w:ascii="Arial" w:eastAsia="Arial" w:hAnsi="Arial" w:cs="Arial"/>
          <w:color w:val="000000" w:themeColor="text1"/>
          <w:sz w:val="20"/>
          <w:szCs w:val="20"/>
        </w:rPr>
        <w:t>compliance guaranteed</w:t>
      </w:r>
      <w:r w:rsidR="209A9EC2" w:rsidRPr="00E4612C">
        <w:rPr>
          <w:rFonts w:ascii="Arial" w:eastAsia="Arial" w:hAnsi="Arial" w:cs="Arial"/>
          <w:color w:val="000000" w:themeColor="text1"/>
          <w:sz w:val="20"/>
          <w:szCs w:val="20"/>
        </w:rPr>
        <w:t xml:space="preserve"> or certified</w:t>
      </w:r>
      <w:r w:rsidR="510678A4" w:rsidRPr="00E4612C">
        <w:rPr>
          <w:rFonts w:ascii="Arial" w:eastAsia="Arial" w:hAnsi="Arial" w:cs="Arial"/>
          <w:color w:val="000000" w:themeColor="text1"/>
          <w:sz w:val="20"/>
          <w:szCs w:val="20"/>
        </w:rPr>
        <w:t>?</w:t>
      </w:r>
    </w:p>
    <w:p w14:paraId="4F6612E4" w14:textId="0AED5195" w:rsidR="00E4612C" w:rsidRPr="00E4612C" w:rsidRDefault="00E4612C" w:rsidP="00175D29">
      <w:pPr>
        <w:pStyle w:val="ListParagraph"/>
        <w:numPr>
          <w:ilvl w:val="0"/>
          <w:numId w:val="5"/>
        </w:numPr>
        <w:rPr>
          <w:rFonts w:ascii="Times New Roman" w:eastAsia="Times New Roman" w:hAnsi="Times New Roman"/>
          <w:sz w:val="24"/>
          <w:szCs w:val="24"/>
        </w:rPr>
      </w:pPr>
      <w:r>
        <w:rPr>
          <w:rFonts w:ascii="Arial" w:eastAsia="Arial" w:hAnsi="Arial" w:cs="Arial"/>
          <w:color w:val="000000" w:themeColor="text1"/>
          <w:sz w:val="20"/>
          <w:szCs w:val="20"/>
        </w:rPr>
        <w:t xml:space="preserve">Provision of </w:t>
      </w:r>
      <w:r w:rsidR="005A540C">
        <w:rPr>
          <w:rFonts w:ascii="Arial" w:eastAsia="Arial" w:hAnsi="Arial" w:cs="Arial"/>
          <w:color w:val="000000" w:themeColor="text1"/>
          <w:sz w:val="20"/>
          <w:szCs w:val="20"/>
        </w:rPr>
        <w:t xml:space="preserve">additional </w:t>
      </w:r>
      <w:r>
        <w:rPr>
          <w:rFonts w:ascii="Arial" w:eastAsia="Arial" w:hAnsi="Arial" w:cs="Arial"/>
          <w:color w:val="000000" w:themeColor="text1"/>
          <w:sz w:val="20"/>
          <w:szCs w:val="20"/>
        </w:rPr>
        <w:t xml:space="preserve">Ancillary Services: </w:t>
      </w:r>
      <w:r w:rsidR="1A7E1AEB" w:rsidRPr="00E83BD1">
        <w:rPr>
          <w:rFonts w:ascii="Arial" w:eastAsia="Arial" w:hAnsi="Arial" w:cs="Arial"/>
          <w:color w:val="000000" w:themeColor="text1"/>
          <w:sz w:val="20"/>
          <w:szCs w:val="20"/>
        </w:rPr>
        <w:t xml:space="preserve">During Phase </w:t>
      </w:r>
      <w:del w:id="202" w:author="Author">
        <w:r w:rsidR="007D158C" w:rsidDel="0007408A">
          <w:rPr>
            <w:rFonts w:ascii="Arial" w:eastAsia="Arial" w:hAnsi="Arial" w:cs="Arial"/>
            <w:color w:val="000000" w:themeColor="text1"/>
            <w:sz w:val="20"/>
            <w:szCs w:val="20"/>
          </w:rPr>
          <w:delText>2</w:delText>
        </w:r>
        <w:r w:rsidR="007D158C" w:rsidRPr="00E83BD1" w:rsidDel="0007408A">
          <w:rPr>
            <w:rFonts w:ascii="Arial" w:eastAsia="Arial" w:hAnsi="Arial" w:cs="Arial"/>
            <w:color w:val="000000" w:themeColor="text1"/>
            <w:sz w:val="20"/>
            <w:szCs w:val="20"/>
          </w:rPr>
          <w:delText xml:space="preserve"> </w:delText>
        </w:r>
      </w:del>
      <w:ins w:id="203" w:author="Author">
        <w:r w:rsidR="0007408A">
          <w:rPr>
            <w:rFonts w:ascii="Arial" w:eastAsia="Arial" w:hAnsi="Arial" w:cs="Arial"/>
            <w:color w:val="000000" w:themeColor="text1"/>
            <w:sz w:val="20"/>
            <w:szCs w:val="20"/>
          </w:rPr>
          <w:t>3</w:t>
        </w:r>
        <w:r w:rsidR="0007408A" w:rsidRPr="00E83BD1">
          <w:rPr>
            <w:rFonts w:ascii="Arial" w:eastAsia="Arial" w:hAnsi="Arial" w:cs="Arial"/>
            <w:color w:val="000000" w:themeColor="text1"/>
            <w:sz w:val="20"/>
            <w:szCs w:val="20"/>
          </w:rPr>
          <w:t xml:space="preserve"> </w:t>
        </w:r>
      </w:ins>
      <w:r w:rsidR="1A7E1AEB" w:rsidRPr="00E83BD1">
        <w:rPr>
          <w:rFonts w:ascii="Arial" w:eastAsia="Arial" w:hAnsi="Arial" w:cs="Arial"/>
          <w:color w:val="000000" w:themeColor="text1"/>
          <w:sz w:val="20"/>
          <w:szCs w:val="20"/>
        </w:rPr>
        <w:t xml:space="preserve">of the Pilot Project, ERCOT will </w:t>
      </w:r>
      <w:ins w:id="204" w:author="Author">
        <w:r w:rsidR="0007408A">
          <w:rPr>
            <w:rFonts w:ascii="Arial" w:eastAsia="Arial" w:hAnsi="Arial" w:cs="Arial"/>
            <w:color w:val="000000" w:themeColor="text1"/>
            <w:sz w:val="20"/>
            <w:szCs w:val="20"/>
          </w:rPr>
          <w:t xml:space="preserve">continue to </w:t>
        </w:r>
      </w:ins>
      <w:r w:rsidR="007D158C">
        <w:rPr>
          <w:rFonts w:ascii="Arial" w:eastAsia="Arial" w:hAnsi="Arial" w:cs="Arial"/>
          <w:color w:val="000000" w:themeColor="text1"/>
          <w:sz w:val="20"/>
          <w:szCs w:val="20"/>
        </w:rPr>
        <w:t xml:space="preserve">study the </w:t>
      </w:r>
      <w:r w:rsidR="00D223CF">
        <w:rPr>
          <w:rFonts w:ascii="Arial" w:eastAsia="Arial" w:hAnsi="Arial" w:cs="Arial"/>
          <w:color w:val="000000" w:themeColor="text1"/>
          <w:sz w:val="20"/>
          <w:szCs w:val="20"/>
        </w:rPr>
        <w:t>provision</w:t>
      </w:r>
      <w:r w:rsidR="007D158C">
        <w:rPr>
          <w:rFonts w:ascii="Arial" w:eastAsia="Arial" w:hAnsi="Arial" w:cs="Arial"/>
          <w:color w:val="000000" w:themeColor="text1"/>
          <w:sz w:val="20"/>
          <w:szCs w:val="20"/>
        </w:rPr>
        <w:t xml:space="preserve"> of ECRS by ADERs and will </w:t>
      </w:r>
      <w:r w:rsidR="1A7E1AEB" w:rsidRPr="00E83BD1">
        <w:rPr>
          <w:rFonts w:ascii="Arial" w:eastAsia="Arial" w:hAnsi="Arial" w:cs="Arial"/>
          <w:color w:val="000000" w:themeColor="text1"/>
          <w:sz w:val="20"/>
          <w:szCs w:val="20"/>
        </w:rPr>
        <w:t xml:space="preserve">continue to work with the PUCT and stakeholders regarding the provision of </w:t>
      </w:r>
      <w:r w:rsidR="005A540C">
        <w:rPr>
          <w:rFonts w:ascii="Arial" w:eastAsia="Arial" w:hAnsi="Arial" w:cs="Arial"/>
          <w:color w:val="000000" w:themeColor="text1"/>
          <w:sz w:val="20"/>
          <w:szCs w:val="20"/>
        </w:rPr>
        <w:t xml:space="preserve">additional </w:t>
      </w:r>
      <w:r w:rsidR="1A7E1AEB" w:rsidRPr="00E83BD1">
        <w:rPr>
          <w:rFonts w:ascii="Arial" w:eastAsia="Arial" w:hAnsi="Arial" w:cs="Arial"/>
          <w:color w:val="000000" w:themeColor="text1"/>
          <w:sz w:val="20"/>
          <w:szCs w:val="20"/>
        </w:rPr>
        <w:t>Ancillary Services by Resources connected to the distribution system. The approach taken for ADERs will be linked to broader discussions on this topic</w:t>
      </w:r>
      <w:r w:rsidR="00BB24A5">
        <w:rPr>
          <w:rFonts w:ascii="Arial" w:eastAsia="Arial" w:hAnsi="Arial" w:cs="Arial"/>
          <w:color w:val="000000" w:themeColor="text1"/>
          <w:sz w:val="20"/>
          <w:szCs w:val="20"/>
        </w:rPr>
        <w:t>, under PUCT Project No. 51603,</w:t>
      </w:r>
      <w:r w:rsidR="1A7E1AEB" w:rsidRPr="00E83BD1">
        <w:rPr>
          <w:rFonts w:ascii="Arial" w:eastAsia="Arial" w:hAnsi="Arial" w:cs="Arial"/>
          <w:color w:val="000000" w:themeColor="text1"/>
          <w:sz w:val="20"/>
          <w:szCs w:val="20"/>
        </w:rPr>
        <w:t xml:space="preserve"> as it relates to all distribution-connected Resources.  </w:t>
      </w:r>
    </w:p>
    <w:p w14:paraId="196F5C30" w14:textId="525C5011" w:rsidR="00E4612C" w:rsidRPr="000D280B" w:rsidRDefault="00E4612C" w:rsidP="00175D29">
      <w:pPr>
        <w:pStyle w:val="ListParagraph"/>
        <w:numPr>
          <w:ilvl w:val="0"/>
          <w:numId w:val="5"/>
        </w:numPr>
      </w:pPr>
      <w:r w:rsidRPr="5ECC500C">
        <w:rPr>
          <w:rFonts w:ascii="Arial" w:eastAsia="Arial" w:hAnsi="Arial" w:cs="Arial"/>
          <w:color w:val="000000" w:themeColor="text1"/>
          <w:sz w:val="20"/>
          <w:szCs w:val="20"/>
        </w:rPr>
        <w:t>ADER modeling with</w:t>
      </w:r>
      <w:r>
        <w:t xml:space="preserve"> </w:t>
      </w:r>
      <w:r w:rsidRPr="5ECC500C">
        <w:rPr>
          <w:rFonts w:ascii="Arial" w:eastAsia="Arial" w:hAnsi="Arial" w:cs="Arial"/>
          <w:color w:val="000000" w:themeColor="text1"/>
          <w:sz w:val="20"/>
          <w:szCs w:val="20"/>
        </w:rPr>
        <w:t xml:space="preserve">alternative dispatch and pricing schemes: As part of this Pilot Project, ERCOT will evaluate a Logical Resource Node (LRN) concept and other </w:t>
      </w:r>
      <w:r w:rsidRPr="5ECC500C">
        <w:rPr>
          <w:rFonts w:ascii="Arial" w:eastAsia="Times New Roman" w:hAnsi="Arial" w:cs="Arial"/>
          <w:sz w:val="20"/>
          <w:szCs w:val="20"/>
        </w:rPr>
        <w:t>alternative dispatch and pricing schemes</w:t>
      </w:r>
      <w:r w:rsidRPr="5ECC500C">
        <w:rPr>
          <w:rFonts w:ascii="Arial" w:eastAsia="Arial" w:hAnsi="Arial" w:cs="Arial"/>
          <w:color w:val="000000" w:themeColor="text1"/>
          <w:sz w:val="20"/>
          <w:szCs w:val="20"/>
        </w:rPr>
        <w:t xml:space="preserve">. Specific to the LRN concept, implementation of this model approach will require the Settlement Meter location for each Premise to be identical to the Premise’s telemetry location. If a Premise has only one Settlement Meter, then the telemetry location will be required to correspond to the Settlement Meter location. This implies that all native load behind the Settlement Meter will be settled at an LRN price. Among other issues, this scheme will require consideration of the consistency with 16 TAC § 25.501(h), which requires load to be settled at a zonal price. While this issue may be resolved by both placing a Settlement </w:t>
      </w:r>
      <w:ins w:id="205" w:author="Author">
        <w:r w:rsidR="00413BEC">
          <w:rPr>
            <w:rFonts w:ascii="Arial" w:eastAsia="Arial" w:hAnsi="Arial" w:cs="Arial"/>
            <w:color w:val="000000" w:themeColor="text1"/>
            <w:sz w:val="20"/>
            <w:szCs w:val="20"/>
          </w:rPr>
          <w:t>M</w:t>
        </w:r>
      </w:ins>
      <w:del w:id="206" w:author="Author">
        <w:r w:rsidRPr="5ECC500C" w:rsidDel="00413BEC">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 xml:space="preserve">eter that measures only the ADER dispatchable component at the Premise and having the telemetry correspond to the dispatchable (device-level) component at the Premise, this will also raise the question of who would be responsible for installing, maintaining, and reading this separate Settlement </w:t>
      </w:r>
      <w:ins w:id="207" w:author="Author">
        <w:r w:rsidR="006A7D6D">
          <w:rPr>
            <w:rFonts w:ascii="Arial" w:eastAsia="Arial" w:hAnsi="Arial" w:cs="Arial"/>
            <w:color w:val="000000" w:themeColor="text1"/>
            <w:sz w:val="20"/>
            <w:szCs w:val="20"/>
          </w:rPr>
          <w:t>M</w:t>
        </w:r>
      </w:ins>
      <w:del w:id="208" w:author="Author">
        <w:r w:rsidRPr="5ECC500C" w:rsidDel="006A7D6D">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eter</w:t>
      </w:r>
      <w:r w:rsidR="6D171FC7" w:rsidRPr="5ECC500C">
        <w:rPr>
          <w:rFonts w:ascii="Arial" w:eastAsia="Arial" w:hAnsi="Arial" w:cs="Arial"/>
          <w:color w:val="000000" w:themeColor="text1"/>
          <w:sz w:val="20"/>
          <w:szCs w:val="20"/>
        </w:rPr>
        <w:t>.</w:t>
      </w:r>
    </w:p>
    <w:p w14:paraId="2966F4F4" w14:textId="47DCCF2C" w:rsidR="000D280B" w:rsidRPr="00490199" w:rsidRDefault="000D280B" w:rsidP="00175D29">
      <w:pPr>
        <w:pStyle w:val="ListParagraph"/>
        <w:numPr>
          <w:ilvl w:val="0"/>
          <w:numId w:val="5"/>
        </w:numPr>
      </w:pPr>
      <w:del w:id="209" w:author="Author">
        <w:r w:rsidRPr="00490199" w:rsidDel="005667F4">
          <w:rPr>
            <w:rFonts w:ascii="Arial" w:eastAsia="Arial" w:hAnsi="Arial" w:cs="Arial"/>
            <w:color w:val="000000" w:themeColor="text1"/>
            <w:sz w:val="20"/>
            <w:szCs w:val="20"/>
          </w:rPr>
          <w:delText xml:space="preserve">Additional ADER participation models to facilitate participation of a wider range of DERs in the ADER pilot, including “blocky” resources. </w:delText>
        </w:r>
      </w:del>
      <w:r w:rsidRPr="00490199">
        <w:rPr>
          <w:rFonts w:ascii="Arial" w:eastAsia="Arial" w:hAnsi="Arial" w:cs="Arial"/>
          <w:color w:val="000000" w:themeColor="text1"/>
          <w:sz w:val="20"/>
          <w:szCs w:val="20"/>
        </w:rPr>
        <w:t>Alternative telemetry requirements may be considered</w:t>
      </w:r>
      <w:del w:id="210" w:author="Author">
        <w:r w:rsidRPr="00490199" w:rsidDel="005667F4">
          <w:rPr>
            <w:rFonts w:ascii="Arial" w:eastAsia="Arial" w:hAnsi="Arial" w:cs="Arial"/>
            <w:color w:val="000000" w:themeColor="text1"/>
            <w:sz w:val="20"/>
            <w:szCs w:val="20"/>
          </w:rPr>
          <w:delText xml:space="preserve"> in the proposals</w:delText>
        </w:r>
      </w:del>
      <w:r w:rsidRPr="00490199">
        <w:rPr>
          <w:rFonts w:ascii="Arial" w:eastAsia="Arial" w:hAnsi="Arial" w:cs="Arial"/>
          <w:color w:val="000000" w:themeColor="text1"/>
          <w:sz w:val="20"/>
          <w:szCs w:val="20"/>
        </w:rPr>
        <w:t xml:space="preserve">. </w:t>
      </w:r>
    </w:p>
    <w:p w14:paraId="12756126" w14:textId="23CB56EA" w:rsidR="00D67EA7" w:rsidRPr="00865047" w:rsidRDefault="0008090E" w:rsidP="00175D29">
      <w:pPr>
        <w:pStyle w:val="ListParagraph"/>
        <w:numPr>
          <w:ilvl w:val="0"/>
          <w:numId w:val="5"/>
        </w:numPr>
        <w:rPr>
          <w:ins w:id="211" w:author="Author"/>
        </w:rPr>
      </w:pPr>
      <w:r>
        <w:rPr>
          <w:rFonts w:ascii="Arial" w:eastAsia="Arial" w:hAnsi="Arial" w:cs="Arial"/>
          <w:color w:val="000000" w:themeColor="text1"/>
          <w:sz w:val="20"/>
          <w:szCs w:val="20"/>
        </w:rPr>
        <w:t>Potential r</w:t>
      </w:r>
      <w:r w:rsidR="00F37151">
        <w:rPr>
          <w:rFonts w:ascii="Arial" w:eastAsia="Arial" w:hAnsi="Arial" w:cs="Arial"/>
          <w:color w:val="000000" w:themeColor="text1"/>
          <w:sz w:val="20"/>
          <w:szCs w:val="20"/>
        </w:rPr>
        <w:t>ule</w:t>
      </w:r>
      <w:r>
        <w:rPr>
          <w:rFonts w:ascii="Arial" w:eastAsia="Arial" w:hAnsi="Arial" w:cs="Arial"/>
          <w:color w:val="000000" w:themeColor="text1"/>
          <w:sz w:val="20"/>
          <w:szCs w:val="20"/>
        </w:rPr>
        <w:t xml:space="preserve"> or rule changes regarding</w:t>
      </w:r>
      <w:r w:rsidR="00F37151">
        <w:rPr>
          <w:rFonts w:ascii="Arial" w:eastAsia="Arial" w:hAnsi="Arial" w:cs="Arial"/>
          <w:color w:val="000000" w:themeColor="text1"/>
          <w:sz w:val="20"/>
          <w:szCs w:val="20"/>
        </w:rPr>
        <w:t xml:space="preserve"> </w:t>
      </w:r>
      <w:r w:rsidR="002159A9">
        <w:rPr>
          <w:rFonts w:ascii="Arial" w:eastAsia="Arial" w:hAnsi="Arial" w:cs="Arial"/>
          <w:color w:val="000000" w:themeColor="text1"/>
          <w:sz w:val="20"/>
          <w:szCs w:val="20"/>
        </w:rPr>
        <w:t>interoperability standards and their application to devices participating in the ADER Pilot</w:t>
      </w:r>
      <w:r w:rsidR="00211BDE">
        <w:rPr>
          <w:rFonts w:ascii="Arial" w:eastAsia="Arial" w:hAnsi="Arial" w:cs="Arial"/>
          <w:color w:val="000000" w:themeColor="text1"/>
          <w:sz w:val="20"/>
          <w:szCs w:val="20"/>
        </w:rPr>
        <w:t xml:space="preserve"> Project</w:t>
      </w:r>
      <w:r w:rsidR="002159A9">
        <w:rPr>
          <w:rFonts w:ascii="Arial" w:eastAsia="Arial" w:hAnsi="Arial" w:cs="Arial"/>
          <w:color w:val="000000" w:themeColor="text1"/>
          <w:sz w:val="20"/>
          <w:szCs w:val="20"/>
        </w:rPr>
        <w:t>.</w:t>
      </w:r>
    </w:p>
    <w:p w14:paraId="3BF85BFD" w14:textId="6707F5D2" w:rsidR="000C1EB3" w:rsidRPr="00752C0F" w:rsidRDefault="00FC44E7" w:rsidP="00175D29">
      <w:pPr>
        <w:pStyle w:val="ListParagraph"/>
        <w:numPr>
          <w:ilvl w:val="0"/>
          <w:numId w:val="5"/>
        </w:numPr>
        <w:rPr>
          <w:rFonts w:ascii="Arial" w:eastAsia="Arial" w:hAnsi="Arial" w:cs="Arial"/>
          <w:color w:val="000000" w:themeColor="text1"/>
          <w:sz w:val="20"/>
          <w:szCs w:val="20"/>
        </w:rPr>
      </w:pPr>
      <w:commentRangeStart w:id="212"/>
      <w:ins w:id="213" w:author="Author">
        <w:del w:id="214" w:author="VISTRA" w:date="2025-03-27T09:20:00Z" w16du:dateUtc="2025-03-27T14:20:00Z">
          <w:r w:rsidRPr="00865047" w:rsidDel="00CB79E1">
            <w:rPr>
              <w:rFonts w:ascii="Arial" w:eastAsia="Arial" w:hAnsi="Arial" w:cs="Arial"/>
              <w:color w:val="000000" w:themeColor="text1"/>
              <w:sz w:val="20"/>
              <w:szCs w:val="20"/>
            </w:rPr>
            <w:delText xml:space="preserve">Before end of Q2 2025, address broader procedures and rules required to facilitate broader 3rd party aggregation (i.e., not just for large facilities participating in NCLR, for which there are accepted contractual and registration practices today to coordinate QSE and LSE operations) including: (1) any applicable notification, permissions, and customer protection requirements for </w:delText>
          </w:r>
          <w:r w:rsidRPr="00865047" w:rsidDel="00CB79E1">
            <w:rPr>
              <w:rFonts w:ascii="Arial" w:eastAsia="Arial" w:hAnsi="Arial" w:cs="Arial"/>
              <w:color w:val="000000" w:themeColor="text1"/>
              <w:sz w:val="20"/>
              <w:szCs w:val="20"/>
            </w:rPr>
            <w:lastRenderedPageBreak/>
            <w:delText>non-REP entities and (2) exploration of TDU Load Management programs as an alternate route for 3rd party DERs if current ADER pathways are not suitable</w:delText>
          </w:r>
          <w:r w:rsidR="00C9457C" w:rsidDel="00CB79E1">
            <w:rPr>
              <w:rFonts w:ascii="Arial" w:eastAsia="Arial" w:hAnsi="Arial" w:cs="Arial"/>
              <w:color w:val="000000" w:themeColor="text1"/>
              <w:sz w:val="20"/>
              <w:szCs w:val="20"/>
            </w:rPr>
            <w:delText xml:space="preserve">. </w:delText>
          </w:r>
        </w:del>
      </w:ins>
      <w:commentRangeEnd w:id="212"/>
      <w:del w:id="215" w:author="VISTRA" w:date="2025-03-27T09:20:00Z" w16du:dateUtc="2025-03-27T14:20:00Z">
        <w:r w:rsidR="00A8449D" w:rsidDel="00CB79E1">
          <w:rPr>
            <w:rStyle w:val="CommentReference"/>
            <w:rFonts w:ascii="Times New Roman" w:eastAsia="Times New Roman" w:hAnsi="Times New Roman"/>
          </w:rPr>
          <w:commentReference w:id="212"/>
        </w:r>
      </w:del>
    </w:p>
    <w:p w14:paraId="50C27743" w14:textId="77777777" w:rsidR="00E4612C" w:rsidRPr="00E4612C" w:rsidRDefault="00E4612C" w:rsidP="00E4612C">
      <w:pPr>
        <w:ind w:left="360"/>
        <w:jc w:val="both"/>
      </w:pPr>
    </w:p>
    <w:p w14:paraId="24A605BB" w14:textId="431BB5F3" w:rsidR="00E83BD1" w:rsidRDefault="00E83BD1" w:rsidP="00B56EA2">
      <w:pPr>
        <w:jc w:val="both"/>
      </w:pPr>
    </w:p>
    <w:p w14:paraId="43BE9349" w14:textId="3687D390" w:rsidR="00F60B77" w:rsidRDefault="2ECD3B0C" w:rsidP="00902F86">
      <w:pPr>
        <w:pStyle w:val="Heading1"/>
        <w:numPr>
          <w:ilvl w:val="0"/>
          <w:numId w:val="6"/>
        </w:numPr>
        <w:ind w:left="360"/>
        <w:rPr>
          <w:color w:val="00AEC7"/>
        </w:rPr>
      </w:pPr>
      <w:bookmarkStart w:id="216" w:name="_Toc152570582"/>
      <w:bookmarkStart w:id="217" w:name="_Toc155191492"/>
      <w:r w:rsidRPr="4B864BCE">
        <w:rPr>
          <w:color w:val="00AEC7"/>
        </w:rPr>
        <w:t xml:space="preserve">Phase </w:t>
      </w:r>
      <w:del w:id="218" w:author="Author">
        <w:r w:rsidR="00E902C4" w:rsidDel="00440D31">
          <w:rPr>
            <w:color w:val="00AEC7"/>
          </w:rPr>
          <w:delText>2</w:delText>
        </w:r>
        <w:r w:rsidR="00E902C4" w:rsidRPr="4B864BCE" w:rsidDel="00440D31">
          <w:rPr>
            <w:color w:val="00AEC7"/>
          </w:rPr>
          <w:delText xml:space="preserve"> </w:delText>
        </w:r>
      </w:del>
      <w:ins w:id="219" w:author="Author">
        <w:r w:rsidR="00440D31">
          <w:rPr>
            <w:color w:val="00AEC7"/>
          </w:rPr>
          <w:t>3</w:t>
        </w:r>
        <w:r w:rsidR="00440D31" w:rsidRPr="4B864BCE">
          <w:rPr>
            <w:color w:val="00AEC7"/>
          </w:rPr>
          <w:t xml:space="preserve"> </w:t>
        </w:r>
      </w:ins>
      <w:r w:rsidR="2DD1ED87" w:rsidRPr="4B864BCE">
        <w:rPr>
          <w:color w:val="00AEC7"/>
        </w:rPr>
        <w:t>of the Multi-phase Pilot</w:t>
      </w:r>
      <w:r w:rsidR="004D6590">
        <w:rPr>
          <w:color w:val="00AEC7"/>
        </w:rPr>
        <w:t xml:space="preserve"> Project</w:t>
      </w:r>
      <w:bookmarkEnd w:id="216"/>
      <w:bookmarkEnd w:id="217"/>
    </w:p>
    <w:p w14:paraId="09E6737A" w14:textId="3D819864" w:rsidR="002A34A9" w:rsidRDefault="4A3E9200" w:rsidP="00902F86">
      <w:pPr>
        <w:pStyle w:val="Heading1"/>
        <w:numPr>
          <w:ilvl w:val="1"/>
          <w:numId w:val="6"/>
        </w:numPr>
        <w:ind w:left="720"/>
        <w:rPr>
          <w:color w:val="00AEC7"/>
        </w:rPr>
      </w:pPr>
      <w:bookmarkStart w:id="220" w:name="_Toc113534971"/>
      <w:bookmarkStart w:id="221" w:name="_Toc152570583"/>
      <w:bookmarkStart w:id="222" w:name="_Toc155191493"/>
      <w:bookmarkEnd w:id="220"/>
      <w:r w:rsidRPr="6AF95340">
        <w:rPr>
          <w:color w:val="00AEC7"/>
        </w:rPr>
        <w:t>Background</w:t>
      </w:r>
      <w:r w:rsidR="002F67DA">
        <w:rPr>
          <w:color w:val="00AEC7"/>
        </w:rPr>
        <w:t xml:space="preserve"> and Basic Program Parameters</w:t>
      </w:r>
      <w:bookmarkEnd w:id="221"/>
      <w:bookmarkEnd w:id="222"/>
    </w:p>
    <w:p w14:paraId="68E8D3BB" w14:textId="77777777" w:rsidR="002A34A9" w:rsidRPr="002A34A9" w:rsidRDefault="002A34A9" w:rsidP="002A34A9"/>
    <w:p w14:paraId="7941B694" w14:textId="6D0F28ED" w:rsidR="00F60B77" w:rsidRDefault="31F3B7D1" w:rsidP="3F37082E">
      <w:pPr>
        <w:ind w:left="360"/>
        <w:rPr>
          <w:rFonts w:ascii="Arial" w:hAnsi="Arial" w:cs="Arial"/>
        </w:rPr>
      </w:pPr>
      <w:r w:rsidRPr="00E83BD1">
        <w:rPr>
          <w:rFonts w:ascii="Arial" w:eastAsia="Arial" w:hAnsi="Arial" w:cs="Arial"/>
          <w:sz w:val="20"/>
          <w:szCs w:val="20"/>
        </w:rPr>
        <w:t xml:space="preserve">The </w:t>
      </w:r>
      <w:del w:id="223" w:author="Author">
        <w:r w:rsidR="00E902C4" w:rsidDel="00440D31">
          <w:rPr>
            <w:rFonts w:ascii="Arial" w:eastAsia="Arial" w:hAnsi="Arial" w:cs="Arial"/>
            <w:sz w:val="20"/>
            <w:szCs w:val="20"/>
          </w:rPr>
          <w:delText>secon</w:delText>
        </w:r>
        <w:r w:rsidR="00B7220D" w:rsidDel="00440D31">
          <w:rPr>
            <w:rFonts w:ascii="Arial" w:eastAsia="Arial" w:hAnsi="Arial" w:cs="Arial"/>
            <w:sz w:val="20"/>
            <w:szCs w:val="20"/>
          </w:rPr>
          <w:delText>d</w:delText>
        </w:r>
        <w:r w:rsidRPr="00E83BD1" w:rsidDel="00440D31">
          <w:rPr>
            <w:rFonts w:ascii="Arial" w:eastAsia="Arial" w:hAnsi="Arial" w:cs="Arial"/>
            <w:sz w:val="20"/>
            <w:szCs w:val="20"/>
          </w:rPr>
          <w:delText xml:space="preserve"> </w:delText>
        </w:r>
      </w:del>
      <w:ins w:id="224" w:author="Author">
        <w:r w:rsidR="00440D31">
          <w:rPr>
            <w:rFonts w:ascii="Arial" w:eastAsia="Arial" w:hAnsi="Arial" w:cs="Arial"/>
            <w:sz w:val="20"/>
            <w:szCs w:val="20"/>
          </w:rPr>
          <w:t>third</w:t>
        </w:r>
        <w:r w:rsidR="00440D31"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sidDel="00B7220D">
        <w:rPr>
          <w:rFonts w:ascii="Arial" w:eastAsia="Arial" w:hAnsi="Arial" w:cs="Arial"/>
          <w:sz w:val="20"/>
          <w:szCs w:val="20"/>
        </w:rPr>
        <w:t xml:space="preserve"> </w:t>
      </w:r>
      <w:r w:rsidRPr="00E83BD1">
        <w:rPr>
          <w:rFonts w:ascii="Arial" w:eastAsia="Arial" w:hAnsi="Arial" w:cs="Arial"/>
          <w:sz w:val="20"/>
          <w:szCs w:val="20"/>
        </w:rPr>
        <w:t xml:space="preserve">design </w:t>
      </w:r>
      <w:r w:rsidR="00874593">
        <w:rPr>
          <w:rFonts w:ascii="Arial" w:eastAsia="Arial" w:hAnsi="Arial" w:cs="Arial"/>
          <w:sz w:val="20"/>
          <w:szCs w:val="20"/>
        </w:rPr>
        <w:t>will continue</w:t>
      </w:r>
      <w:r w:rsidRPr="00E83BD1">
        <w:rPr>
          <w:rFonts w:ascii="Arial" w:eastAsia="Arial" w:hAnsi="Arial" w:cs="Arial"/>
          <w:sz w:val="20"/>
          <w:szCs w:val="20"/>
        </w:rPr>
        <w:t xml:space="preserve"> to minimize ERCOT </w:t>
      </w:r>
      <w:r w:rsidR="1C171C89" w:rsidRPr="00E83BD1">
        <w:rPr>
          <w:rFonts w:ascii="Arial" w:eastAsia="Arial" w:hAnsi="Arial" w:cs="Arial"/>
          <w:sz w:val="20"/>
          <w:szCs w:val="20"/>
        </w:rPr>
        <w:t xml:space="preserve">and </w:t>
      </w:r>
      <w:r w:rsidR="006723D4">
        <w:rPr>
          <w:rFonts w:ascii="Arial" w:eastAsia="Arial" w:hAnsi="Arial" w:cs="Arial"/>
          <w:sz w:val="20"/>
          <w:szCs w:val="20"/>
        </w:rPr>
        <w:t>DSP</w:t>
      </w:r>
      <w:r w:rsidR="00CD6115">
        <w:rPr>
          <w:rFonts w:ascii="Arial" w:eastAsia="Arial" w:hAnsi="Arial" w:cs="Arial"/>
          <w:sz w:val="20"/>
          <w:szCs w:val="20"/>
        </w:rPr>
        <w:t xml:space="preserve"> </w:t>
      </w:r>
      <w:r w:rsidRPr="00E83BD1">
        <w:rPr>
          <w:rFonts w:ascii="Arial" w:eastAsia="Arial" w:hAnsi="Arial" w:cs="Arial"/>
          <w:sz w:val="20"/>
          <w:szCs w:val="20"/>
        </w:rPr>
        <w:t xml:space="preserve">required system changes and expedite </w:t>
      </w:r>
      <w:r w:rsidR="00EC60A2">
        <w:rPr>
          <w:rFonts w:ascii="Arial" w:eastAsia="Arial" w:hAnsi="Arial" w:cs="Arial"/>
          <w:sz w:val="20"/>
          <w:szCs w:val="20"/>
        </w:rPr>
        <w:t>an expanded</w:t>
      </w:r>
      <w:r w:rsidR="00EC60A2" w:rsidRPr="00E83BD1">
        <w:rPr>
          <w:rFonts w:ascii="Arial" w:eastAsia="Arial" w:hAnsi="Arial" w:cs="Arial"/>
          <w:sz w:val="20"/>
          <w:szCs w:val="20"/>
        </w:rPr>
        <w:t xml:space="preserve"> </w:t>
      </w:r>
      <w:r w:rsidR="53AEB3A2" w:rsidRPr="00E83BD1">
        <w:rPr>
          <w:rFonts w:ascii="Arial" w:eastAsia="Arial" w:hAnsi="Arial" w:cs="Arial"/>
          <w:sz w:val="20"/>
          <w:szCs w:val="20"/>
        </w:rPr>
        <w:t>Pilot</w:t>
      </w:r>
      <w:r w:rsidRPr="00E83BD1">
        <w:rPr>
          <w:rFonts w:ascii="Arial" w:eastAsia="Arial" w:hAnsi="Arial" w:cs="Arial"/>
          <w:sz w:val="20"/>
          <w:szCs w:val="20"/>
        </w:rPr>
        <w:t xml:space="preserve"> </w:t>
      </w:r>
      <w:r w:rsidR="7FEAFBAD" w:rsidRPr="00E83BD1">
        <w:rPr>
          <w:rFonts w:ascii="Arial" w:eastAsia="Arial" w:hAnsi="Arial" w:cs="Arial"/>
          <w:sz w:val="20"/>
          <w:szCs w:val="20"/>
        </w:rPr>
        <w:t>Project</w:t>
      </w:r>
      <w:r w:rsidRPr="00E83BD1">
        <w:rPr>
          <w:rFonts w:ascii="Arial" w:eastAsia="Arial" w:hAnsi="Arial" w:cs="Arial"/>
          <w:sz w:val="20"/>
          <w:szCs w:val="20"/>
        </w:rPr>
        <w:t xml:space="preserve">. ERCOT expects to </w:t>
      </w:r>
      <w:r w:rsidR="6E27EF0E" w:rsidRPr="00E83BD1">
        <w:rPr>
          <w:rFonts w:ascii="Arial" w:eastAsia="Arial" w:hAnsi="Arial" w:cs="Arial"/>
          <w:sz w:val="20"/>
          <w:szCs w:val="20"/>
        </w:rPr>
        <w:t xml:space="preserve">use </w:t>
      </w:r>
      <w:r w:rsidRPr="00E83BD1">
        <w:rPr>
          <w:rFonts w:ascii="Arial" w:eastAsia="Arial" w:hAnsi="Arial" w:cs="Arial"/>
          <w:sz w:val="20"/>
          <w:szCs w:val="20"/>
        </w:rPr>
        <w:t xml:space="preserve">lessons learned from this phase to evaluate </w:t>
      </w:r>
      <w:ins w:id="225" w:author="Author">
        <w:r w:rsidR="00596692" w:rsidRPr="002E5ED0">
          <w:rPr>
            <w:rFonts w:ascii="Arial" w:eastAsia="Arial" w:hAnsi="Arial" w:cs="Arial"/>
            <w:sz w:val="20"/>
            <w:szCs w:val="20"/>
          </w:rPr>
          <w:t>possible</w:t>
        </w:r>
        <w:r w:rsidR="00596692">
          <w:rPr>
            <w:rFonts w:ascii="Arial" w:eastAsia="Arial" w:hAnsi="Arial" w:cs="Arial"/>
            <w:sz w:val="20"/>
            <w:szCs w:val="20"/>
          </w:rPr>
          <w:t xml:space="preserve"> </w:t>
        </w:r>
      </w:ins>
      <w:r w:rsidRPr="00E83BD1">
        <w:rPr>
          <w:rFonts w:ascii="Arial" w:eastAsia="Arial" w:hAnsi="Arial" w:cs="Arial"/>
          <w:sz w:val="20"/>
          <w:szCs w:val="20"/>
        </w:rPr>
        <w:t xml:space="preserve">further phases for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xml:space="preserve"> that could expand overall</w:t>
      </w:r>
      <w:r w:rsidRPr="00ED2148">
        <w:rPr>
          <w:rFonts w:ascii="Arial" w:eastAsia="Arial" w:hAnsi="Arial" w:cs="Arial"/>
          <w:sz w:val="20"/>
          <w:szCs w:val="20"/>
        </w:rPr>
        <w:t xml:space="preserve"> participation </w:t>
      </w:r>
      <w:r w:rsidRPr="00E83BD1">
        <w:rPr>
          <w:rFonts w:ascii="Arial" w:eastAsia="Arial" w:hAnsi="Arial" w:cs="Arial"/>
          <w:sz w:val="20"/>
          <w:szCs w:val="20"/>
        </w:rPr>
        <w:t xml:space="preserve">while </w:t>
      </w:r>
      <w:r w:rsidR="47641982" w:rsidRPr="00E83BD1">
        <w:rPr>
          <w:rFonts w:ascii="Arial" w:eastAsia="Arial" w:hAnsi="Arial" w:cs="Arial"/>
          <w:sz w:val="20"/>
          <w:szCs w:val="20"/>
        </w:rPr>
        <w:t xml:space="preserve">ensuring the </w:t>
      </w:r>
      <w:r w:rsidRPr="00E83BD1">
        <w:rPr>
          <w:rFonts w:ascii="Arial" w:eastAsia="Arial" w:hAnsi="Arial" w:cs="Arial"/>
          <w:sz w:val="20"/>
          <w:szCs w:val="20"/>
        </w:rPr>
        <w:t xml:space="preserve">reliable operation of the </w:t>
      </w:r>
      <w:r w:rsidR="130C69A5" w:rsidRPr="00E83BD1">
        <w:rPr>
          <w:rFonts w:ascii="Arial" w:eastAsia="Arial" w:hAnsi="Arial" w:cs="Arial"/>
          <w:sz w:val="20"/>
          <w:szCs w:val="20"/>
        </w:rPr>
        <w:t xml:space="preserve">electric </w:t>
      </w:r>
      <w:r w:rsidRPr="00E83BD1">
        <w:rPr>
          <w:rFonts w:ascii="Arial" w:eastAsia="Arial" w:hAnsi="Arial" w:cs="Arial"/>
          <w:sz w:val="20"/>
          <w:szCs w:val="20"/>
        </w:rPr>
        <w:t xml:space="preserve">grid. During the </w:t>
      </w:r>
      <w:del w:id="226" w:author="Author">
        <w:r w:rsidR="00BE5618" w:rsidDel="001E1987">
          <w:rPr>
            <w:rFonts w:ascii="Arial" w:eastAsia="Arial" w:hAnsi="Arial" w:cs="Arial"/>
            <w:sz w:val="20"/>
            <w:szCs w:val="20"/>
          </w:rPr>
          <w:delText>second</w:delText>
        </w:r>
        <w:r w:rsidR="00BE5618" w:rsidRPr="00E83BD1" w:rsidDel="001E1987">
          <w:rPr>
            <w:rFonts w:ascii="Arial" w:eastAsia="Arial" w:hAnsi="Arial" w:cs="Arial"/>
            <w:sz w:val="20"/>
            <w:szCs w:val="20"/>
          </w:rPr>
          <w:delText xml:space="preserve"> </w:delText>
        </w:r>
      </w:del>
      <w:ins w:id="227" w:author="Author">
        <w:r w:rsidR="001E1987">
          <w:rPr>
            <w:rFonts w:ascii="Arial" w:eastAsia="Arial" w:hAnsi="Arial" w:cs="Arial"/>
            <w:sz w:val="20"/>
            <w:szCs w:val="20"/>
          </w:rPr>
          <w:t>third</w:t>
        </w:r>
        <w:r w:rsidR="001E1987"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the registered ADER must always be seen in aggregate as a net consumer of energy by ERCOT</w:t>
      </w:r>
      <w:r w:rsidR="42FDB291" w:rsidRPr="00E83BD1">
        <w:rPr>
          <w:rFonts w:ascii="Arial" w:eastAsia="Arial" w:hAnsi="Arial" w:cs="Arial"/>
          <w:sz w:val="20"/>
          <w:szCs w:val="20"/>
        </w:rPr>
        <w:t>, in terms of telemetry and other market submissions</w:t>
      </w:r>
      <w:r w:rsidR="615AAA93" w:rsidRPr="00E83BD1">
        <w:rPr>
          <w:rFonts w:ascii="Arial" w:eastAsia="Arial" w:hAnsi="Arial" w:cs="Arial"/>
          <w:sz w:val="20"/>
          <w:szCs w:val="20"/>
        </w:rPr>
        <w:t xml:space="preserve"> to ERCOT</w:t>
      </w:r>
      <w:r w:rsidRPr="00E83BD1">
        <w:rPr>
          <w:rFonts w:ascii="Arial" w:eastAsia="Arial" w:hAnsi="Arial" w:cs="Arial"/>
          <w:sz w:val="20"/>
          <w:szCs w:val="20"/>
        </w:rPr>
        <w:t xml:space="preserve">. However, it will be acceptable if individual </w:t>
      </w:r>
      <w:r w:rsidR="00721665">
        <w:rPr>
          <w:rFonts w:ascii="Arial" w:eastAsia="Arial" w:hAnsi="Arial" w:cs="Arial"/>
          <w:sz w:val="20"/>
          <w:szCs w:val="20"/>
        </w:rPr>
        <w:t>Premise</w:t>
      </w:r>
      <w:r w:rsidRPr="00E83BD1">
        <w:rPr>
          <w:rFonts w:ascii="Arial" w:eastAsia="Arial" w:hAnsi="Arial" w:cs="Arial"/>
          <w:sz w:val="20"/>
          <w:szCs w:val="20"/>
        </w:rPr>
        <w:t>s that are components of the aggregation are net injectors of energy</w:t>
      </w:r>
      <w:r w:rsidR="00DE55DA">
        <w:rPr>
          <w:rFonts w:ascii="Arial" w:eastAsia="Arial" w:hAnsi="Arial" w:cs="Arial"/>
          <w:sz w:val="20"/>
          <w:szCs w:val="20"/>
        </w:rPr>
        <w:t xml:space="preserve"> </w:t>
      </w:r>
      <w:r w:rsidR="00DE55DA" w:rsidRPr="5ECC500C">
        <w:rPr>
          <w:rFonts w:ascii="Arial" w:eastAsia="Arial" w:hAnsi="Arial" w:cs="Arial"/>
          <w:sz w:val="20"/>
          <w:szCs w:val="20"/>
        </w:rPr>
        <w:t>and an ADER may provide a net injection on an aggregated basis</w:t>
      </w:r>
      <w:r w:rsidRPr="00E83BD1">
        <w:rPr>
          <w:rFonts w:ascii="Arial" w:eastAsia="Arial" w:hAnsi="Arial" w:cs="Arial"/>
          <w:sz w:val="20"/>
          <w:szCs w:val="20"/>
        </w:rPr>
        <w:t xml:space="preserve">. </w:t>
      </w:r>
      <w:del w:id="228" w:author="Author">
        <w:r w:rsidRPr="00E83BD1">
          <w:rPr>
            <w:rFonts w:ascii="Arial" w:eastAsia="Arial" w:hAnsi="Arial" w:cs="Arial"/>
            <w:sz w:val="20"/>
            <w:szCs w:val="20"/>
          </w:rPr>
          <w:delText xml:space="preserve">Details for the next phases will be determined and documented later.  </w:delText>
        </w:r>
      </w:del>
    </w:p>
    <w:p w14:paraId="67603F10" w14:textId="3CFA164E" w:rsidR="00F60B77" w:rsidRDefault="00F60B77" w:rsidP="3F37082E">
      <w:pPr>
        <w:ind w:left="360"/>
        <w:rPr>
          <w:rFonts w:ascii="Arial" w:hAnsi="Arial" w:cs="Arial"/>
          <w:sz w:val="20"/>
          <w:szCs w:val="20"/>
        </w:rPr>
      </w:pPr>
    </w:p>
    <w:p w14:paraId="37636B09" w14:textId="5FB67C09" w:rsidR="00D1340C" w:rsidRDefault="5F9EBBD4" w:rsidP="00902F86">
      <w:pPr>
        <w:numPr>
          <w:ilvl w:val="1"/>
          <w:numId w:val="4"/>
        </w:numPr>
        <w:ind w:left="720"/>
        <w:rPr>
          <w:ins w:id="229" w:author="Author"/>
          <w:rFonts w:ascii="Arial" w:hAnsi="Arial" w:cs="Arial"/>
          <w:sz w:val="20"/>
          <w:szCs w:val="20"/>
        </w:rPr>
      </w:pPr>
      <w:del w:id="230" w:author="Author">
        <w:r w:rsidRPr="5ECC500C" w:rsidDel="004C19D3">
          <w:rPr>
            <w:rFonts w:ascii="Arial" w:hAnsi="Arial" w:cs="Arial"/>
            <w:sz w:val="20"/>
            <w:szCs w:val="20"/>
          </w:rPr>
          <w:delText>A</w:delText>
        </w:r>
        <w:r w:rsidR="00912805" w:rsidDel="004C19D3">
          <w:rPr>
            <w:rFonts w:ascii="Arial" w:hAnsi="Arial" w:cs="Arial"/>
            <w:sz w:val="20"/>
            <w:szCs w:val="20"/>
          </w:rPr>
          <w:delText>s in Phase 1, in Phase 2</w:delText>
        </w:r>
        <w:r w:rsidR="003E2BBD" w:rsidDel="004C19D3">
          <w:rPr>
            <w:rFonts w:ascii="Arial" w:hAnsi="Arial" w:cs="Arial"/>
            <w:sz w:val="20"/>
            <w:szCs w:val="20"/>
          </w:rPr>
          <w:delText>,</w:delText>
        </w:r>
      </w:del>
      <w:ins w:id="231" w:author="Author">
        <w:r w:rsidR="004C19D3">
          <w:rPr>
            <w:rFonts w:ascii="Arial" w:hAnsi="Arial" w:cs="Arial"/>
            <w:sz w:val="20"/>
            <w:szCs w:val="20"/>
          </w:rPr>
          <w:t>Continuing in Phase 3</w:t>
        </w:r>
        <w:r w:rsidR="00CA3D1D">
          <w:rPr>
            <w:rFonts w:ascii="Arial" w:hAnsi="Arial" w:cs="Arial"/>
            <w:sz w:val="20"/>
            <w:szCs w:val="20"/>
          </w:rPr>
          <w:t>,</w:t>
        </w:r>
      </w:ins>
      <w:r w:rsidR="003E2BBD">
        <w:rPr>
          <w:rFonts w:ascii="Arial" w:hAnsi="Arial" w:cs="Arial"/>
          <w:sz w:val="20"/>
          <w:szCs w:val="20"/>
        </w:rPr>
        <w:t xml:space="preserve"> a</w:t>
      </w:r>
      <w:r w:rsidRPr="5ECC500C">
        <w:rPr>
          <w:rFonts w:ascii="Arial" w:hAnsi="Arial" w:cs="Arial"/>
          <w:sz w:val="20"/>
          <w:szCs w:val="20"/>
        </w:rPr>
        <w:t xml:space="preserve">n ADER </w:t>
      </w:r>
      <w:ins w:id="232" w:author="Author">
        <w:r w:rsidR="004C19D3">
          <w:rPr>
            <w:rFonts w:ascii="Arial" w:hAnsi="Arial" w:cs="Arial"/>
            <w:sz w:val="20"/>
            <w:szCs w:val="20"/>
          </w:rPr>
          <w:t xml:space="preserve">participating as an ALR </w:t>
        </w:r>
      </w:ins>
      <w:r w:rsidR="000E2CDF" w:rsidRPr="5ECC500C">
        <w:rPr>
          <w:rFonts w:ascii="Arial" w:hAnsi="Arial" w:cs="Arial"/>
          <w:sz w:val="20"/>
          <w:szCs w:val="20"/>
        </w:rPr>
        <w:t xml:space="preserve">will be modeled as </w:t>
      </w:r>
      <w:r w:rsidRPr="5ECC500C">
        <w:rPr>
          <w:rFonts w:ascii="Arial" w:hAnsi="Arial" w:cs="Arial"/>
          <w:sz w:val="20"/>
          <w:szCs w:val="20"/>
        </w:rPr>
        <w:t xml:space="preserve">a Load Resource </w:t>
      </w:r>
      <w:r w:rsidR="00F77A86" w:rsidRPr="5ECC500C">
        <w:rPr>
          <w:rFonts w:ascii="Arial" w:hAnsi="Arial" w:cs="Arial"/>
          <w:sz w:val="20"/>
          <w:szCs w:val="20"/>
        </w:rPr>
        <w:t>and</w:t>
      </w:r>
      <w:r w:rsidRPr="5ECC500C">
        <w:rPr>
          <w:rFonts w:ascii="Arial" w:hAnsi="Arial" w:cs="Arial"/>
          <w:sz w:val="20"/>
          <w:szCs w:val="20"/>
        </w:rPr>
        <w:t xml:space="preserve"> is an aggregation of </w:t>
      </w:r>
      <w:r w:rsidR="00721665" w:rsidRPr="5ECC500C">
        <w:rPr>
          <w:rFonts w:ascii="Arial" w:hAnsi="Arial" w:cs="Arial"/>
          <w:sz w:val="20"/>
          <w:szCs w:val="20"/>
        </w:rPr>
        <w:t>Premise</w:t>
      </w:r>
      <w:r w:rsidR="005271C0" w:rsidRPr="5ECC500C">
        <w:rPr>
          <w:rFonts w:ascii="Arial" w:hAnsi="Arial" w:cs="Arial"/>
          <w:sz w:val="20"/>
          <w:szCs w:val="20"/>
        </w:rPr>
        <w:t>s</w:t>
      </w:r>
      <w:r w:rsidRPr="5ECC500C">
        <w:rPr>
          <w:rFonts w:ascii="Arial" w:hAnsi="Arial" w:cs="Arial"/>
          <w:sz w:val="20"/>
          <w:szCs w:val="20"/>
        </w:rPr>
        <w:t xml:space="preserve">, </w:t>
      </w:r>
      <w:r w:rsidR="038F944E" w:rsidRPr="5ECC500C">
        <w:rPr>
          <w:rFonts w:ascii="Arial" w:hAnsi="Arial" w:cs="Arial"/>
          <w:sz w:val="20"/>
          <w:szCs w:val="20"/>
        </w:rPr>
        <w:t xml:space="preserve">where </w:t>
      </w:r>
      <w:r w:rsidRPr="5ECC500C">
        <w:rPr>
          <w:rFonts w:ascii="Arial" w:hAnsi="Arial" w:cs="Arial"/>
          <w:sz w:val="20"/>
          <w:szCs w:val="20"/>
        </w:rPr>
        <w:t xml:space="preserve">all </w:t>
      </w:r>
      <w:r w:rsidR="3D46F4E3" w:rsidRPr="5ECC500C">
        <w:rPr>
          <w:rFonts w:ascii="Arial" w:hAnsi="Arial" w:cs="Arial"/>
          <w:sz w:val="20"/>
          <w:szCs w:val="20"/>
        </w:rPr>
        <w:t>the</w:t>
      </w:r>
      <w:r w:rsidRPr="5ECC500C">
        <w:rPr>
          <w:rFonts w:ascii="Arial" w:hAnsi="Arial" w:cs="Arial"/>
          <w:sz w:val="20"/>
          <w:szCs w:val="20"/>
        </w:rPr>
        <w:t xml:space="preserve"> sites are located within a single Load Zone and </w:t>
      </w:r>
      <w:r w:rsidR="5E390BDA" w:rsidRPr="5ECC500C">
        <w:rPr>
          <w:rFonts w:ascii="Arial" w:hAnsi="Arial" w:cs="Arial"/>
          <w:sz w:val="20"/>
          <w:szCs w:val="20"/>
        </w:rPr>
        <w:t xml:space="preserve">have </w:t>
      </w:r>
      <w:r w:rsidR="2D5B52EF" w:rsidRPr="5ECC500C">
        <w:rPr>
          <w:rFonts w:ascii="Arial" w:hAnsi="Arial" w:cs="Arial"/>
          <w:sz w:val="20"/>
          <w:szCs w:val="20"/>
        </w:rPr>
        <w:t>the same</w:t>
      </w:r>
      <w:r w:rsidRPr="5ECC500C">
        <w:rPr>
          <w:rFonts w:ascii="Arial" w:hAnsi="Arial" w:cs="Arial"/>
          <w:sz w:val="20"/>
          <w:szCs w:val="20"/>
        </w:rPr>
        <w:t xml:space="preserve"> </w:t>
      </w:r>
      <w:r w:rsidR="304901BE" w:rsidRPr="5ECC500C" w:rsidDel="00F57860">
        <w:rPr>
          <w:rFonts w:ascii="Arial" w:hAnsi="Arial" w:cs="Arial"/>
          <w:sz w:val="20"/>
          <w:szCs w:val="20"/>
        </w:rPr>
        <w:t xml:space="preserve">LSE and </w:t>
      </w:r>
      <w:r w:rsidRPr="5ECC500C">
        <w:rPr>
          <w:rFonts w:ascii="Arial" w:hAnsi="Arial" w:cs="Arial"/>
          <w:sz w:val="20"/>
          <w:szCs w:val="20"/>
        </w:rPr>
        <w:t xml:space="preserve">DSP. </w:t>
      </w:r>
    </w:p>
    <w:p w14:paraId="1717A6DC" w14:textId="6714D110" w:rsidR="00FB3390" w:rsidRPr="003D20D8" w:rsidRDefault="548AF6FF" w:rsidP="003D20D8">
      <w:pPr>
        <w:numPr>
          <w:ilvl w:val="1"/>
          <w:numId w:val="4"/>
        </w:numPr>
        <w:ind w:left="720"/>
        <w:rPr>
          <w:ins w:id="233" w:author="Author"/>
          <w:rFonts w:ascii="Arial" w:hAnsi="Arial" w:cs="Arial"/>
          <w:sz w:val="20"/>
          <w:szCs w:val="20"/>
        </w:rPr>
      </w:pPr>
      <w:ins w:id="234" w:author="Author">
        <w:r w:rsidRPr="4A9F91F7">
          <w:rPr>
            <w:rFonts w:ascii="Arial" w:hAnsi="Arial" w:cs="Arial"/>
            <w:sz w:val="20"/>
            <w:szCs w:val="20"/>
          </w:rPr>
          <w:t>An ADER participating as a</w:t>
        </w:r>
        <w:r w:rsidR="7BD6578F" w:rsidRPr="4A9F91F7">
          <w:rPr>
            <w:rFonts w:ascii="Arial" w:hAnsi="Arial" w:cs="Arial"/>
            <w:sz w:val="20"/>
            <w:szCs w:val="20"/>
          </w:rPr>
          <w:t>n</w:t>
        </w:r>
        <w:r w:rsidRPr="4A9F91F7">
          <w:rPr>
            <w:rFonts w:ascii="Arial" w:hAnsi="Arial" w:cs="Arial"/>
            <w:sz w:val="20"/>
            <w:szCs w:val="20"/>
          </w:rPr>
          <w:t xml:space="preserve"> NCLR will be modeled as a Load Resource and is an aggregation of Premises, where all the sites are located within </w:t>
        </w:r>
        <w:r w:rsidR="498C4755" w:rsidRPr="4A9F91F7">
          <w:rPr>
            <w:rFonts w:ascii="Arial" w:hAnsi="Arial" w:cs="Arial"/>
            <w:sz w:val="20"/>
            <w:szCs w:val="20"/>
          </w:rPr>
          <w:t>a single Load Zone</w:t>
        </w:r>
        <w:r w:rsidR="3132FC7B" w:rsidRPr="4A9F91F7">
          <w:rPr>
            <w:rFonts w:ascii="Arial" w:hAnsi="Arial" w:cs="Arial"/>
            <w:sz w:val="20"/>
            <w:szCs w:val="20"/>
          </w:rPr>
          <w:t xml:space="preserve"> and with the same DSP</w:t>
        </w:r>
        <w:r w:rsidR="498C4755" w:rsidRPr="4A9F91F7">
          <w:rPr>
            <w:rFonts w:ascii="Arial" w:hAnsi="Arial" w:cs="Arial"/>
            <w:sz w:val="20"/>
            <w:szCs w:val="20"/>
          </w:rPr>
          <w:t xml:space="preserve">.  </w:t>
        </w:r>
        <w:r w:rsidR="498C4755" w:rsidRPr="003D20D8">
          <w:rPr>
            <w:rFonts w:ascii="Arial" w:hAnsi="Arial" w:cs="Arial"/>
            <w:sz w:val="20"/>
            <w:szCs w:val="20"/>
            <w:highlight w:val="yellow"/>
          </w:rPr>
          <w:t>For ADERs participating as a</w:t>
        </w:r>
        <w:r w:rsidR="6455FAC6" w:rsidRPr="003D20D8">
          <w:rPr>
            <w:rFonts w:ascii="Arial" w:hAnsi="Arial" w:cs="Arial"/>
            <w:sz w:val="20"/>
            <w:szCs w:val="20"/>
            <w:highlight w:val="yellow"/>
          </w:rPr>
          <w:t>n</w:t>
        </w:r>
        <w:r w:rsidR="498C4755" w:rsidRPr="003D20D8">
          <w:rPr>
            <w:rFonts w:ascii="Arial" w:hAnsi="Arial" w:cs="Arial"/>
            <w:sz w:val="20"/>
            <w:szCs w:val="20"/>
            <w:highlight w:val="yellow"/>
          </w:rPr>
          <w:t xml:space="preserve"> NCLR</w:t>
        </w:r>
      </w:ins>
      <w:ins w:id="235" w:author="Maggio, Dave" w:date="2025-02-27T13:56:00Z">
        <w:r w:rsidR="00A366AF" w:rsidRPr="003D20D8">
          <w:rPr>
            <w:rFonts w:ascii="Arial" w:hAnsi="Arial" w:cs="Arial"/>
            <w:sz w:val="20"/>
            <w:szCs w:val="20"/>
            <w:highlight w:val="yellow"/>
          </w:rPr>
          <w:t xml:space="preserve"> where the individual premises </w:t>
        </w:r>
      </w:ins>
      <w:ins w:id="236" w:author="Maggio, Dave" w:date="2025-02-27T14:04:00Z">
        <w:r w:rsidR="008468AF" w:rsidRPr="003D20D8">
          <w:rPr>
            <w:rFonts w:ascii="Arial" w:hAnsi="Arial" w:cs="Arial"/>
            <w:sz w:val="20"/>
            <w:szCs w:val="20"/>
            <w:highlight w:val="yellow"/>
          </w:rPr>
          <w:t>associated with</w:t>
        </w:r>
      </w:ins>
      <w:ins w:id="237" w:author="Maggio, Dave" w:date="2025-02-27T13:58:00Z">
        <w:r w:rsidR="00972A2F" w:rsidRPr="003D20D8">
          <w:rPr>
            <w:rFonts w:ascii="Arial" w:hAnsi="Arial" w:cs="Arial"/>
            <w:sz w:val="20"/>
            <w:szCs w:val="20"/>
            <w:highlight w:val="yellow"/>
          </w:rPr>
          <w:t xml:space="preserve"> the aggregation</w:t>
        </w:r>
      </w:ins>
      <w:ins w:id="238" w:author="Maggio, Dave" w:date="2025-02-27T13:57:00Z">
        <w:r w:rsidR="00A366AF" w:rsidRPr="003D20D8">
          <w:rPr>
            <w:rFonts w:ascii="Arial" w:hAnsi="Arial" w:cs="Arial"/>
            <w:sz w:val="20"/>
            <w:szCs w:val="20"/>
            <w:highlight w:val="yellow"/>
          </w:rPr>
          <w:t xml:space="preserve"> have </w:t>
        </w:r>
      </w:ins>
      <w:ins w:id="239" w:author="Author">
        <w:del w:id="240" w:author="VISTRA" w:date="2025-04-09T11:38:00Z" w16du:dateUtc="2025-04-09T16:38:00Z">
          <w:r w:rsidR="498C4755" w:rsidRPr="003D20D8" w:rsidDel="00E03317">
            <w:rPr>
              <w:rFonts w:ascii="Arial" w:hAnsi="Arial" w:cs="Arial"/>
              <w:sz w:val="20"/>
              <w:szCs w:val="20"/>
              <w:highlight w:val="yellow"/>
            </w:rPr>
            <w:delText xml:space="preserve">, </w:delText>
          </w:r>
        </w:del>
      </w:ins>
      <w:del w:id="241" w:author="VISTRA" w:date="2025-04-09T11:38:00Z" w16du:dateUtc="2025-04-09T16:38:00Z">
        <w:r w:rsidR="3132FC7B" w:rsidRPr="003D20D8" w:rsidDel="00E03317">
          <w:rPr>
            <w:rFonts w:ascii="Arial" w:hAnsi="Arial" w:cs="Arial"/>
            <w:sz w:val="20"/>
            <w:szCs w:val="20"/>
            <w:highlight w:val="yellow"/>
          </w:rPr>
          <w:delText xml:space="preserve">the </w:delText>
        </w:r>
      </w:del>
      <w:ins w:id="242" w:author="Author">
        <w:del w:id="243" w:author="VISTRA" w:date="2025-04-09T11:38:00Z" w16du:dateUtc="2025-04-09T16:38:00Z">
          <w:r w:rsidR="00154527" w:rsidRPr="003D20D8" w:rsidDel="00E03317">
            <w:rPr>
              <w:rFonts w:ascii="Arial" w:hAnsi="Arial" w:cs="Arial"/>
              <w:sz w:val="20"/>
              <w:szCs w:val="20"/>
            </w:rPr>
            <w:delText>premise</w:delText>
          </w:r>
          <w:r w:rsidR="002D0727" w:rsidRPr="003D20D8" w:rsidDel="00E03317">
            <w:rPr>
              <w:rFonts w:ascii="Arial" w:hAnsi="Arial" w:cs="Arial"/>
              <w:sz w:val="20"/>
              <w:szCs w:val="20"/>
            </w:rPr>
            <w:delText>s with</w:delText>
          </w:r>
          <w:r w:rsidR="00154527" w:rsidRPr="003D20D8" w:rsidDel="00E03317">
            <w:rPr>
              <w:rFonts w:ascii="Arial" w:hAnsi="Arial" w:cs="Arial"/>
              <w:sz w:val="20"/>
              <w:szCs w:val="20"/>
            </w:rPr>
            <w:delText xml:space="preserve"> usage</w:delText>
          </w:r>
        </w:del>
      </w:ins>
      <w:ins w:id="244" w:author="Maggio, Dave" w:date="2025-02-27T14:03:00Z">
        <w:r w:rsidR="008468AF" w:rsidRPr="003D20D8">
          <w:rPr>
            <w:rFonts w:ascii="Arial" w:hAnsi="Arial" w:cs="Arial"/>
            <w:sz w:val="20"/>
            <w:szCs w:val="20"/>
          </w:rPr>
          <w:t>electric consumption exceeding</w:t>
        </w:r>
      </w:ins>
      <w:ins w:id="245" w:author="Author">
        <w:r w:rsidR="00154527" w:rsidRPr="003D20D8">
          <w:rPr>
            <w:rFonts w:ascii="Arial" w:hAnsi="Arial" w:cs="Arial"/>
            <w:sz w:val="20"/>
            <w:szCs w:val="20"/>
          </w:rPr>
          <w:t xml:space="preserve"> </w:t>
        </w:r>
        <w:del w:id="246" w:author="VISTRA" w:date="2025-04-09T11:38:00Z" w16du:dateUtc="2025-04-09T16:38:00Z">
          <w:r w:rsidR="00154527" w:rsidRPr="003D20D8" w:rsidDel="00E03317">
            <w:rPr>
              <w:rFonts w:ascii="Arial" w:hAnsi="Arial" w:cs="Arial"/>
              <w:sz w:val="20"/>
              <w:szCs w:val="20"/>
            </w:rPr>
            <w:delText xml:space="preserve">above </w:delText>
          </w:r>
        </w:del>
        <w:r w:rsidR="00154527" w:rsidRPr="003D20D8">
          <w:rPr>
            <w:rFonts w:ascii="Arial" w:hAnsi="Arial" w:cs="Arial"/>
            <w:sz w:val="20"/>
            <w:szCs w:val="20"/>
          </w:rPr>
          <w:t>100kW</w:t>
        </w:r>
      </w:ins>
      <w:ins w:id="247" w:author="Maggio, Dave" w:date="2025-02-27T13:59:00Z">
        <w:r w:rsidR="00972A2F" w:rsidRPr="003D20D8">
          <w:rPr>
            <w:rFonts w:ascii="Arial" w:hAnsi="Arial" w:cs="Arial"/>
            <w:sz w:val="20"/>
            <w:szCs w:val="20"/>
          </w:rPr>
          <w:t>, those premises</w:t>
        </w:r>
      </w:ins>
      <w:ins w:id="248" w:author="Author">
        <w:r w:rsidR="00293022" w:rsidRPr="003D20D8">
          <w:rPr>
            <w:rFonts w:ascii="Arial" w:hAnsi="Arial" w:cs="Arial"/>
            <w:sz w:val="20"/>
            <w:szCs w:val="20"/>
          </w:rPr>
          <w:t xml:space="preserve"> </w:t>
        </w:r>
      </w:ins>
      <w:del w:id="249" w:author="VISTRA" w:date="2025-04-09T11:38:00Z" w16du:dateUtc="2025-04-09T16:38:00Z">
        <w:r w:rsidR="3132FC7B" w:rsidRPr="003D20D8" w:rsidDel="00E03317">
          <w:rPr>
            <w:rFonts w:ascii="Arial" w:hAnsi="Arial" w:cs="Arial"/>
            <w:sz w:val="20"/>
            <w:szCs w:val="20"/>
            <w:highlight w:val="yellow"/>
            <w:rPrChange w:id="250" w:author="VISTRA" w:date="2025-04-09T11:42:00Z" w16du:dateUtc="2025-04-09T16:42:00Z">
              <w:rPr>
                <w:rFonts w:ascii="Arial" w:hAnsi="Arial" w:cs="Arial"/>
                <w:sz w:val="20"/>
                <w:szCs w:val="20"/>
              </w:rPr>
            </w:rPrChange>
          </w:rPr>
          <w:delText xml:space="preserve">sites </w:delText>
        </w:r>
      </w:del>
      <w:ins w:id="251" w:author="Author">
        <w:r w:rsidR="65C084F3" w:rsidRPr="003D20D8">
          <w:rPr>
            <w:rFonts w:ascii="Arial" w:hAnsi="Arial" w:cs="Arial"/>
            <w:sz w:val="20"/>
            <w:szCs w:val="20"/>
            <w:highlight w:val="yellow"/>
          </w:rPr>
          <w:t>are not</w:t>
        </w:r>
        <w:r w:rsidR="24E41300" w:rsidRPr="003D20D8">
          <w:rPr>
            <w:rFonts w:ascii="Arial" w:hAnsi="Arial" w:cs="Arial"/>
            <w:sz w:val="20"/>
            <w:szCs w:val="20"/>
            <w:highlight w:val="yellow"/>
          </w:rPr>
          <w:t xml:space="preserve"> required to have </w:t>
        </w:r>
        <w:r w:rsidR="3132FC7B" w:rsidRPr="003D20D8">
          <w:rPr>
            <w:rFonts w:ascii="Arial" w:hAnsi="Arial" w:cs="Arial"/>
            <w:sz w:val="20"/>
            <w:szCs w:val="20"/>
            <w:highlight w:val="yellow"/>
          </w:rPr>
          <w:t>the same LSE</w:t>
        </w:r>
      </w:ins>
      <w:ins w:id="252" w:author="VISTRA" w:date="2025-04-09T11:38:00Z" w16du:dateUtc="2025-04-09T16:38:00Z">
        <w:r w:rsidR="00C9098A" w:rsidRPr="003D20D8">
          <w:rPr>
            <w:rFonts w:ascii="Arial" w:hAnsi="Arial" w:cs="Arial"/>
            <w:sz w:val="20"/>
            <w:szCs w:val="20"/>
          </w:rPr>
          <w:t xml:space="preserve"> </w:t>
        </w:r>
      </w:ins>
      <w:ins w:id="253" w:author="VISTRA" w:date="2025-04-09T14:21:00Z" w16du:dateUtc="2025-04-09T19:21:00Z">
        <w:r w:rsidR="009E455F">
          <w:rPr>
            <w:rFonts w:ascii="Arial" w:hAnsi="Arial" w:cs="Arial"/>
            <w:sz w:val="20"/>
            <w:szCs w:val="20"/>
          </w:rPr>
          <w:t>provided</w:t>
        </w:r>
      </w:ins>
      <w:ins w:id="254" w:author="VISTRA" w:date="2025-04-09T11:38:00Z" w16du:dateUtc="2025-04-09T16:38:00Z">
        <w:r w:rsidR="00C9098A" w:rsidRPr="003D20D8">
          <w:rPr>
            <w:rFonts w:ascii="Arial" w:hAnsi="Arial" w:cs="Arial"/>
            <w:sz w:val="20"/>
            <w:szCs w:val="20"/>
          </w:rPr>
          <w:t xml:space="preserve"> </w:t>
        </w:r>
      </w:ins>
      <w:ins w:id="255" w:author="VISTRA" w:date="2025-04-09T14:25:00Z" w16du:dateUtc="2025-04-09T19:25:00Z">
        <w:r w:rsidR="003718CB">
          <w:rPr>
            <w:rFonts w:ascii="Arial" w:hAnsi="Arial" w:cs="Arial"/>
            <w:sz w:val="20"/>
            <w:szCs w:val="20"/>
          </w:rPr>
          <w:t xml:space="preserve">that </w:t>
        </w:r>
      </w:ins>
      <w:ins w:id="256" w:author="VISTRA" w:date="2025-04-09T11:38:00Z" w16du:dateUtc="2025-04-09T16:38:00Z">
        <w:r w:rsidR="00C9098A" w:rsidRPr="003D20D8">
          <w:rPr>
            <w:rFonts w:ascii="Arial" w:hAnsi="Arial" w:cs="Arial"/>
            <w:sz w:val="20"/>
            <w:szCs w:val="20"/>
          </w:rPr>
          <w:t xml:space="preserve">ERCOT </w:t>
        </w:r>
      </w:ins>
      <w:ins w:id="257" w:author="VISTRA" w:date="2025-04-09T16:25:00Z" w16du:dateUtc="2025-04-09T21:25:00Z">
        <w:r w:rsidR="00FF557A">
          <w:rPr>
            <w:rFonts w:ascii="Arial" w:hAnsi="Arial" w:cs="Arial"/>
            <w:sz w:val="20"/>
            <w:szCs w:val="20"/>
          </w:rPr>
          <w:t>has received</w:t>
        </w:r>
      </w:ins>
      <w:ins w:id="258" w:author="VISTRA" w:date="2025-04-09T11:39:00Z" w16du:dateUtc="2025-04-09T16:39:00Z">
        <w:r w:rsidR="00C9098A" w:rsidRPr="003D20D8">
          <w:rPr>
            <w:rFonts w:ascii="Arial" w:hAnsi="Arial" w:cs="Arial"/>
            <w:sz w:val="20"/>
            <w:szCs w:val="20"/>
          </w:rPr>
          <w:t xml:space="preserve"> </w:t>
        </w:r>
      </w:ins>
      <w:ins w:id="259" w:author="VISTRA" w:date="2025-04-09T16:26:00Z" w16du:dateUtc="2025-04-09T21:26:00Z">
        <w:r w:rsidR="009A4A26">
          <w:rPr>
            <w:rFonts w:ascii="Arial" w:hAnsi="Arial" w:cs="Arial"/>
            <w:sz w:val="20"/>
            <w:szCs w:val="20"/>
          </w:rPr>
          <w:t xml:space="preserve">from </w:t>
        </w:r>
      </w:ins>
      <w:ins w:id="260" w:author="VISTRA" w:date="2025-04-09T11:39:00Z" w16du:dateUtc="2025-04-09T16:39:00Z">
        <w:r w:rsidR="00DB56BD" w:rsidRPr="003D20D8">
          <w:rPr>
            <w:rFonts w:ascii="Arial" w:hAnsi="Arial" w:cs="Arial"/>
            <w:sz w:val="20"/>
            <w:szCs w:val="20"/>
          </w:rPr>
          <w:t>the LSE</w:t>
        </w:r>
      </w:ins>
      <w:ins w:id="261" w:author="VISTRA" w:date="2025-04-09T14:25:00Z" w16du:dateUtc="2025-04-09T19:25:00Z">
        <w:r w:rsidR="00D55F3B">
          <w:rPr>
            <w:rFonts w:ascii="Arial" w:hAnsi="Arial" w:cs="Arial"/>
            <w:sz w:val="20"/>
            <w:szCs w:val="20"/>
          </w:rPr>
          <w:t>’s QSE</w:t>
        </w:r>
      </w:ins>
      <w:ins w:id="262" w:author="VISTRA" w:date="2025-04-09T16:26:00Z" w16du:dateUtc="2025-04-09T21:26:00Z">
        <w:r w:rsidR="00140F2E">
          <w:rPr>
            <w:rFonts w:ascii="Arial" w:hAnsi="Arial" w:cs="Arial"/>
            <w:sz w:val="20"/>
            <w:szCs w:val="20"/>
          </w:rPr>
          <w:t xml:space="preserve"> an active</w:t>
        </w:r>
      </w:ins>
      <w:ins w:id="263" w:author="VISTRA" w:date="2025-04-09T14:22:00Z" w16du:dateUtc="2025-04-09T19:22:00Z">
        <w:r w:rsidR="002E30E1">
          <w:rPr>
            <w:rFonts w:ascii="Arial" w:hAnsi="Arial" w:cs="Arial"/>
            <w:sz w:val="20"/>
            <w:szCs w:val="20"/>
          </w:rPr>
          <w:t xml:space="preserve"> </w:t>
        </w:r>
      </w:ins>
      <w:ins w:id="264" w:author="VISTRA" w:date="2025-04-09T14:23:00Z" w16du:dateUtc="2025-04-09T19:23:00Z">
        <w:r w:rsidR="00CE570D">
          <w:rPr>
            <w:rFonts w:ascii="Arial" w:hAnsi="Arial" w:cs="Arial"/>
            <w:sz w:val="20"/>
            <w:szCs w:val="20"/>
          </w:rPr>
          <w:t>“</w:t>
        </w:r>
      </w:ins>
      <w:ins w:id="265" w:author="VISTRA" w:date="2025-04-09T14:22:00Z" w16du:dateUtc="2025-04-09T19:22:00Z">
        <w:r w:rsidR="002E30E1">
          <w:rPr>
            <w:rFonts w:ascii="Arial" w:hAnsi="Arial" w:cs="Arial"/>
            <w:sz w:val="20"/>
            <w:szCs w:val="20"/>
          </w:rPr>
          <w:t>LSE</w:t>
        </w:r>
      </w:ins>
      <w:ins w:id="266" w:author="VISTRA" w:date="2025-04-09T14:26:00Z" w16du:dateUtc="2025-04-09T19:26:00Z">
        <w:r w:rsidR="00D55F3B">
          <w:rPr>
            <w:rFonts w:ascii="Arial" w:hAnsi="Arial" w:cs="Arial"/>
            <w:sz w:val="20"/>
            <w:szCs w:val="20"/>
          </w:rPr>
          <w:t>’</w:t>
        </w:r>
      </w:ins>
      <w:ins w:id="267" w:author="VISTRA" w:date="2025-04-09T14:22:00Z" w16du:dateUtc="2025-04-09T19:22:00Z">
        <w:r w:rsidR="00CE570D">
          <w:rPr>
            <w:rFonts w:ascii="Arial" w:hAnsi="Arial" w:cs="Arial"/>
            <w:sz w:val="20"/>
            <w:szCs w:val="20"/>
          </w:rPr>
          <w:t xml:space="preserve">s </w:t>
        </w:r>
      </w:ins>
      <w:ins w:id="268" w:author="VISTRA" w:date="2025-04-09T14:23:00Z" w16du:dateUtc="2025-04-09T19:23:00Z">
        <w:r w:rsidR="00CE570D">
          <w:rPr>
            <w:rFonts w:ascii="Arial" w:hAnsi="Arial" w:cs="Arial"/>
            <w:sz w:val="20"/>
            <w:szCs w:val="20"/>
          </w:rPr>
          <w:t xml:space="preserve">QSE </w:t>
        </w:r>
        <w:r w:rsidR="00CE570D" w:rsidRPr="00CE570D">
          <w:rPr>
            <w:rFonts w:ascii="Arial" w:hAnsi="Arial" w:cs="Arial"/>
            <w:sz w:val="20"/>
            <w:szCs w:val="20"/>
          </w:rPr>
          <w:t>Acknowledgment for NCLR-Type Participation</w:t>
        </w:r>
        <w:r w:rsidR="00CE570D">
          <w:rPr>
            <w:rFonts w:ascii="Arial" w:hAnsi="Arial" w:cs="Arial"/>
            <w:sz w:val="20"/>
            <w:szCs w:val="20"/>
          </w:rPr>
          <w:t>” form</w:t>
        </w:r>
      </w:ins>
      <w:ins w:id="269" w:author="VISTRA" w:date="2025-04-09T16:13:00Z" w16du:dateUtc="2025-04-09T21:13:00Z">
        <w:r w:rsidR="00E9035F">
          <w:rPr>
            <w:rFonts w:ascii="Arial" w:hAnsi="Arial" w:cs="Arial"/>
            <w:sz w:val="20"/>
            <w:szCs w:val="20"/>
          </w:rPr>
          <w:t xml:space="preserve"> </w:t>
        </w:r>
        <w:r w:rsidR="00E9035F" w:rsidRPr="09AC0629">
          <w:rPr>
            <w:rFonts w:ascii="Arial" w:hAnsi="Arial" w:cs="Arial"/>
            <w:sz w:val="20"/>
            <w:szCs w:val="20"/>
          </w:rPr>
          <w:t>(hereinafter, “</w:t>
        </w:r>
        <w:r w:rsidR="00E9035F">
          <w:rPr>
            <w:rFonts w:ascii="Arial" w:hAnsi="Arial" w:cs="Arial"/>
            <w:sz w:val="20"/>
            <w:szCs w:val="20"/>
          </w:rPr>
          <w:t>LSE</w:t>
        </w:r>
        <w:r w:rsidR="00E9035F" w:rsidRPr="09AC0629">
          <w:rPr>
            <w:rFonts w:ascii="Arial" w:hAnsi="Arial" w:cs="Arial"/>
            <w:sz w:val="20"/>
            <w:szCs w:val="20"/>
          </w:rPr>
          <w:t xml:space="preserve"> Acknowledgment”)</w:t>
        </w:r>
      </w:ins>
      <w:ins w:id="270" w:author="VISTRA" w:date="2025-04-09T14:23:00Z" w16du:dateUtc="2025-04-09T19:23:00Z">
        <w:r w:rsidR="00CE570D">
          <w:rPr>
            <w:rFonts w:ascii="Arial" w:hAnsi="Arial" w:cs="Arial"/>
            <w:sz w:val="20"/>
            <w:szCs w:val="20"/>
          </w:rPr>
          <w:t xml:space="preserve"> (</w:t>
        </w:r>
      </w:ins>
      <w:ins w:id="271" w:author="VISTRA" w:date="2025-04-09T14:24:00Z" w16du:dateUtc="2025-04-09T19:24:00Z">
        <w:r w:rsidR="00E25849">
          <w:rPr>
            <w:rFonts w:ascii="Arial" w:hAnsi="Arial" w:cs="Arial"/>
            <w:i/>
            <w:iCs/>
            <w:sz w:val="20"/>
            <w:szCs w:val="20"/>
          </w:rPr>
          <w:t xml:space="preserve">See </w:t>
        </w:r>
      </w:ins>
      <w:ins w:id="272" w:author="VISTRA" w:date="2025-04-09T14:23:00Z" w16du:dateUtc="2025-04-09T19:23:00Z">
        <w:r w:rsidR="00CE570D">
          <w:rPr>
            <w:rFonts w:ascii="Arial" w:hAnsi="Arial" w:cs="Arial"/>
            <w:sz w:val="20"/>
            <w:szCs w:val="20"/>
          </w:rPr>
          <w:t>Appendix C)</w:t>
        </w:r>
      </w:ins>
      <w:ins w:id="273" w:author="Author">
        <w:r w:rsidR="075371B3" w:rsidRPr="003D20D8">
          <w:rPr>
            <w:rFonts w:ascii="Arial" w:hAnsi="Arial" w:cs="Arial"/>
            <w:sz w:val="20"/>
            <w:szCs w:val="20"/>
          </w:rPr>
          <w:t>.</w:t>
        </w:r>
        <w:commentRangeStart w:id="274"/>
        <w:r w:rsidR="1957E128" w:rsidRPr="003D20D8">
          <w:rPr>
            <w:rFonts w:ascii="Arial" w:hAnsi="Arial" w:cs="Arial"/>
            <w:sz w:val="20"/>
            <w:szCs w:val="20"/>
          </w:rPr>
          <w:t xml:space="preserve"> </w:t>
        </w:r>
      </w:ins>
      <w:commentRangeEnd w:id="274"/>
      <w:r w:rsidR="005B5316">
        <w:rPr>
          <w:rStyle w:val="CommentReference"/>
        </w:rPr>
        <w:commentReference w:id="274"/>
      </w:r>
      <w:ins w:id="275" w:author="Author">
        <w:r w:rsidR="423E1F65" w:rsidRPr="003D20D8">
          <w:rPr>
            <w:rFonts w:ascii="Arial" w:hAnsi="Arial" w:cs="Arial"/>
            <w:sz w:val="20"/>
            <w:szCs w:val="20"/>
          </w:rPr>
          <w:t>Also</w:t>
        </w:r>
        <w:r w:rsidR="075371B3" w:rsidRPr="003D20D8">
          <w:rPr>
            <w:rFonts w:ascii="Arial" w:hAnsi="Arial" w:cs="Arial"/>
            <w:sz w:val="20"/>
            <w:szCs w:val="20"/>
          </w:rPr>
          <w:t>,</w:t>
        </w:r>
        <w:r w:rsidR="423E1F65" w:rsidRPr="003D20D8">
          <w:rPr>
            <w:rFonts w:ascii="Arial" w:hAnsi="Arial" w:cs="Arial"/>
            <w:sz w:val="20"/>
            <w:szCs w:val="20"/>
          </w:rPr>
          <w:t xml:space="preserve"> </w:t>
        </w:r>
        <w:r w:rsidR="67347AE4" w:rsidRPr="003D20D8">
          <w:rPr>
            <w:rFonts w:ascii="Arial" w:hAnsi="Arial" w:cs="Arial"/>
            <w:sz w:val="20"/>
            <w:szCs w:val="20"/>
          </w:rPr>
          <w:t>A</w:t>
        </w:r>
        <w:r w:rsidR="2FA28F7E" w:rsidRPr="003D20D8">
          <w:rPr>
            <w:rFonts w:ascii="Arial" w:hAnsi="Arial" w:cs="Arial"/>
            <w:sz w:val="20"/>
            <w:szCs w:val="20"/>
          </w:rPr>
          <w:t xml:space="preserve">DERs participating </w:t>
        </w:r>
        <w:r w:rsidR="0266DA8D" w:rsidRPr="003D20D8">
          <w:rPr>
            <w:rFonts w:ascii="Arial" w:hAnsi="Arial" w:cs="Arial"/>
            <w:sz w:val="20"/>
            <w:szCs w:val="20"/>
          </w:rPr>
          <w:t xml:space="preserve">as </w:t>
        </w:r>
        <w:r w:rsidR="04C4ED4C" w:rsidRPr="003D20D8">
          <w:rPr>
            <w:rFonts w:ascii="Arial" w:hAnsi="Arial" w:cs="Arial"/>
            <w:sz w:val="20"/>
            <w:szCs w:val="20"/>
          </w:rPr>
          <w:t>a</w:t>
        </w:r>
        <w:r w:rsidR="2A90C4E0" w:rsidRPr="003D20D8">
          <w:rPr>
            <w:rFonts w:ascii="Arial" w:hAnsi="Arial" w:cs="Arial"/>
            <w:sz w:val="20"/>
            <w:szCs w:val="20"/>
          </w:rPr>
          <w:t>n</w:t>
        </w:r>
        <w:r w:rsidR="0266DA8D" w:rsidRPr="003D20D8">
          <w:rPr>
            <w:rFonts w:ascii="Arial" w:hAnsi="Arial" w:cs="Arial"/>
            <w:sz w:val="20"/>
            <w:szCs w:val="20"/>
          </w:rPr>
          <w:t xml:space="preserve"> NCLR </w:t>
        </w:r>
        <w:r w:rsidR="672771B0" w:rsidRPr="003D20D8">
          <w:rPr>
            <w:rFonts w:ascii="Arial" w:hAnsi="Arial" w:cs="Arial"/>
            <w:sz w:val="20"/>
            <w:szCs w:val="20"/>
          </w:rPr>
          <w:t xml:space="preserve">may </w:t>
        </w:r>
        <w:r w:rsidR="2B022223" w:rsidRPr="003D20D8">
          <w:rPr>
            <w:rFonts w:ascii="Arial" w:hAnsi="Arial" w:cs="Arial"/>
            <w:sz w:val="20"/>
            <w:szCs w:val="20"/>
          </w:rPr>
          <w:t xml:space="preserve">be an aggregation </w:t>
        </w:r>
        <w:r w:rsidR="0A3C5DB1" w:rsidRPr="003D20D8">
          <w:rPr>
            <w:rFonts w:ascii="Arial" w:hAnsi="Arial" w:cs="Arial"/>
            <w:sz w:val="20"/>
            <w:szCs w:val="20"/>
          </w:rPr>
          <w:t xml:space="preserve">of </w:t>
        </w:r>
        <w:r w:rsidR="3AA7503F" w:rsidRPr="003D20D8">
          <w:rPr>
            <w:rFonts w:ascii="Arial" w:hAnsi="Arial" w:cs="Arial"/>
            <w:sz w:val="20"/>
            <w:szCs w:val="20"/>
          </w:rPr>
          <w:t>load</w:t>
        </w:r>
        <w:r w:rsidR="65334D23" w:rsidRPr="003D20D8">
          <w:rPr>
            <w:rFonts w:ascii="Arial" w:hAnsi="Arial" w:cs="Arial"/>
            <w:sz w:val="20"/>
            <w:szCs w:val="20"/>
          </w:rPr>
          <w:t>-</w:t>
        </w:r>
      </w:ins>
      <w:del w:id="276" w:author="Author">
        <w:r w:rsidR="1D567495" w:rsidRPr="003D20D8" w:rsidDel="52353936">
          <w:rPr>
            <w:rFonts w:ascii="Arial" w:hAnsi="Arial" w:cs="Arial"/>
            <w:sz w:val="20"/>
            <w:szCs w:val="20"/>
          </w:rPr>
          <w:delText xml:space="preserve"> </w:delText>
        </w:r>
      </w:del>
      <w:ins w:id="277" w:author="Author">
        <w:r w:rsidR="79F67643" w:rsidRPr="003D20D8">
          <w:rPr>
            <w:rFonts w:ascii="Arial" w:hAnsi="Arial" w:cs="Arial"/>
            <w:sz w:val="20"/>
            <w:szCs w:val="20"/>
          </w:rPr>
          <w:t>only sites</w:t>
        </w:r>
        <w:r w:rsidR="792D4BEA" w:rsidRPr="003D20D8">
          <w:rPr>
            <w:rFonts w:ascii="Arial" w:hAnsi="Arial" w:cs="Arial"/>
            <w:sz w:val="20"/>
            <w:szCs w:val="20"/>
          </w:rPr>
          <w:t>.</w:t>
        </w:r>
      </w:ins>
    </w:p>
    <w:p w14:paraId="7C6F3FCC" w14:textId="341A9F43" w:rsidR="009660CB" w:rsidRPr="00B124A6" w:rsidRDefault="7ADB2966" w:rsidP="00902F86">
      <w:pPr>
        <w:numPr>
          <w:ilvl w:val="1"/>
          <w:numId w:val="4"/>
        </w:numPr>
        <w:ind w:left="720"/>
        <w:rPr>
          <w:rFonts w:ascii="Arial" w:hAnsi="Arial" w:cs="Arial"/>
          <w:sz w:val="20"/>
          <w:szCs w:val="20"/>
        </w:rPr>
      </w:pPr>
      <w:r w:rsidRPr="5ECC500C">
        <w:rPr>
          <w:rFonts w:ascii="Arial" w:hAnsi="Arial" w:cs="Arial"/>
          <w:sz w:val="20"/>
          <w:szCs w:val="20"/>
        </w:rPr>
        <w:t xml:space="preserve">Each </w:t>
      </w:r>
      <w:r w:rsidR="00721665" w:rsidRPr="5ECC500C">
        <w:rPr>
          <w:rFonts w:ascii="Arial" w:hAnsi="Arial" w:cs="Arial"/>
          <w:sz w:val="20"/>
          <w:szCs w:val="20"/>
        </w:rPr>
        <w:t>Premise</w:t>
      </w:r>
      <w:r w:rsidR="5F9EBBD4" w:rsidRPr="5ECC500C">
        <w:rPr>
          <w:rFonts w:ascii="Arial" w:hAnsi="Arial" w:cs="Arial"/>
          <w:sz w:val="20"/>
          <w:szCs w:val="20"/>
        </w:rPr>
        <w:t xml:space="preserve"> within an ADER may be net load or net generation. </w:t>
      </w:r>
      <w:r w:rsidR="5EEFE5F8" w:rsidRPr="5ECC500C">
        <w:rPr>
          <w:rFonts w:ascii="Arial" w:hAnsi="Arial" w:cs="Arial"/>
          <w:sz w:val="20"/>
          <w:szCs w:val="20"/>
        </w:rPr>
        <w:t xml:space="preserve">The aggregation </w:t>
      </w:r>
      <w:r w:rsidR="1A8C8DC2" w:rsidRPr="5ECC500C">
        <w:rPr>
          <w:rFonts w:ascii="Arial" w:hAnsi="Arial" w:cs="Arial"/>
          <w:sz w:val="20"/>
          <w:szCs w:val="20"/>
        </w:rPr>
        <w:t xml:space="preserve">must </w:t>
      </w:r>
      <w:r w:rsidR="00333BA0">
        <w:rPr>
          <w:rFonts w:ascii="Arial" w:hAnsi="Arial" w:cs="Arial"/>
          <w:sz w:val="20"/>
          <w:szCs w:val="20"/>
        </w:rPr>
        <w:t xml:space="preserve">have the capability to </w:t>
      </w:r>
      <w:r w:rsidR="4C62F40A" w:rsidRPr="5ECC500C">
        <w:rPr>
          <w:rFonts w:ascii="Arial" w:hAnsi="Arial" w:cs="Arial"/>
          <w:sz w:val="20"/>
          <w:szCs w:val="20"/>
        </w:rPr>
        <w:t xml:space="preserve">provide at least </w:t>
      </w:r>
      <w:r w:rsidR="1A8C8DC2" w:rsidRPr="5ECC500C">
        <w:rPr>
          <w:rFonts w:ascii="Arial" w:hAnsi="Arial" w:cs="Arial"/>
          <w:sz w:val="20"/>
          <w:szCs w:val="20"/>
        </w:rPr>
        <w:t>1</w:t>
      </w:r>
      <w:r w:rsidR="4C7A5034" w:rsidRPr="5ECC500C">
        <w:rPr>
          <w:rFonts w:ascii="Arial" w:hAnsi="Arial" w:cs="Arial"/>
          <w:sz w:val="20"/>
          <w:szCs w:val="20"/>
        </w:rPr>
        <w:t xml:space="preserve">00 kW </w:t>
      </w:r>
      <w:r w:rsidR="00EF280D">
        <w:rPr>
          <w:rFonts w:ascii="Arial" w:hAnsi="Arial" w:cs="Arial"/>
          <w:sz w:val="20"/>
          <w:szCs w:val="20"/>
        </w:rPr>
        <w:t xml:space="preserve">of response </w:t>
      </w:r>
      <w:r w:rsidR="00EF280D" w:rsidRPr="5ECC500C">
        <w:rPr>
          <w:rFonts w:ascii="Arial" w:hAnsi="Arial" w:cs="Arial"/>
          <w:sz w:val="20"/>
          <w:szCs w:val="20"/>
        </w:rPr>
        <w:t>(Demand response capability plus injection capability</w:t>
      </w:r>
      <w:proofErr w:type="gramStart"/>
      <w:r w:rsidR="00EF280D" w:rsidRPr="5ECC500C">
        <w:rPr>
          <w:rFonts w:ascii="Arial" w:hAnsi="Arial" w:cs="Arial"/>
          <w:sz w:val="20"/>
          <w:szCs w:val="20"/>
        </w:rPr>
        <w:t>)</w:t>
      </w:r>
      <w:proofErr w:type="gramEnd"/>
      <w:r w:rsidR="4C7A5034" w:rsidRPr="5ECC500C">
        <w:rPr>
          <w:rFonts w:ascii="Arial" w:hAnsi="Arial" w:cs="Arial"/>
          <w:sz w:val="20"/>
          <w:szCs w:val="20"/>
        </w:rPr>
        <w:t xml:space="preserve"> and </w:t>
      </w:r>
      <w:r w:rsidR="1E36E5E0" w:rsidRPr="5ECC500C">
        <w:rPr>
          <w:rFonts w:ascii="Arial" w:hAnsi="Arial" w:cs="Arial"/>
          <w:sz w:val="20"/>
          <w:szCs w:val="20"/>
        </w:rPr>
        <w:t xml:space="preserve">each </w:t>
      </w:r>
      <w:r w:rsidR="00721665" w:rsidRPr="5ECC500C">
        <w:rPr>
          <w:rFonts w:ascii="Arial" w:hAnsi="Arial" w:cs="Arial"/>
          <w:sz w:val="20"/>
          <w:szCs w:val="20"/>
        </w:rPr>
        <w:t>Premise</w:t>
      </w:r>
      <w:r w:rsidR="1E36E5E0" w:rsidRPr="5ECC500C">
        <w:rPr>
          <w:rFonts w:ascii="Arial" w:hAnsi="Arial" w:cs="Arial"/>
          <w:sz w:val="20"/>
          <w:szCs w:val="20"/>
        </w:rPr>
        <w:t xml:space="preserve"> must </w:t>
      </w:r>
      <w:r w:rsidR="34F656CD" w:rsidRPr="5ECC500C">
        <w:rPr>
          <w:rFonts w:ascii="Arial" w:hAnsi="Arial" w:cs="Arial"/>
          <w:sz w:val="20"/>
          <w:szCs w:val="20"/>
        </w:rPr>
        <w:t>provide</w:t>
      </w:r>
      <w:r w:rsidR="1E36E5E0" w:rsidRPr="5ECC500C">
        <w:rPr>
          <w:rFonts w:ascii="Arial" w:hAnsi="Arial" w:cs="Arial"/>
          <w:sz w:val="20"/>
          <w:szCs w:val="20"/>
        </w:rPr>
        <w:t xml:space="preserve"> </w:t>
      </w:r>
      <w:r w:rsidR="71F679D3" w:rsidRPr="5ECC500C">
        <w:rPr>
          <w:rFonts w:ascii="Arial" w:hAnsi="Arial" w:cs="Arial"/>
          <w:sz w:val="20"/>
          <w:szCs w:val="20"/>
        </w:rPr>
        <w:t xml:space="preserve">1 </w:t>
      </w:r>
      <w:r w:rsidR="5EEFE5F8" w:rsidRPr="5ECC500C">
        <w:rPr>
          <w:rFonts w:ascii="Arial" w:hAnsi="Arial" w:cs="Arial"/>
          <w:sz w:val="20"/>
          <w:szCs w:val="20"/>
        </w:rPr>
        <w:t xml:space="preserve">MW </w:t>
      </w:r>
      <w:r w:rsidR="3BEAE4CB" w:rsidRPr="5ECC500C">
        <w:rPr>
          <w:rFonts w:ascii="Arial" w:hAnsi="Arial" w:cs="Arial"/>
          <w:sz w:val="20"/>
          <w:szCs w:val="20"/>
        </w:rPr>
        <w:t xml:space="preserve">or less </w:t>
      </w:r>
      <w:r w:rsidR="5EEFE5F8" w:rsidRPr="5ECC500C">
        <w:rPr>
          <w:rFonts w:ascii="Arial" w:hAnsi="Arial" w:cs="Arial"/>
          <w:sz w:val="20"/>
          <w:szCs w:val="20"/>
        </w:rPr>
        <w:t xml:space="preserve">of </w:t>
      </w:r>
      <w:r w:rsidR="00657A0B" w:rsidRPr="5ECC500C">
        <w:rPr>
          <w:rFonts w:ascii="Arial" w:hAnsi="Arial" w:cs="Arial"/>
          <w:sz w:val="20"/>
          <w:szCs w:val="20"/>
        </w:rPr>
        <w:t>response</w:t>
      </w:r>
      <w:r w:rsidR="00481D9C" w:rsidRPr="5ECC500C">
        <w:rPr>
          <w:rFonts w:ascii="Arial" w:hAnsi="Arial" w:cs="Arial"/>
          <w:sz w:val="20"/>
          <w:szCs w:val="20"/>
        </w:rPr>
        <w:t xml:space="preserve"> </w:t>
      </w:r>
      <w:r w:rsidR="001D57C7" w:rsidRPr="5ECC500C">
        <w:rPr>
          <w:rFonts w:ascii="Arial" w:hAnsi="Arial" w:cs="Arial"/>
          <w:sz w:val="20"/>
          <w:szCs w:val="20"/>
        </w:rPr>
        <w:t>(</w:t>
      </w:r>
      <w:r w:rsidR="5EEFE5F8" w:rsidRPr="5ECC500C">
        <w:rPr>
          <w:rFonts w:ascii="Arial" w:hAnsi="Arial" w:cs="Arial"/>
          <w:sz w:val="20"/>
          <w:szCs w:val="20"/>
        </w:rPr>
        <w:t>Demand response capabil</w:t>
      </w:r>
      <w:r w:rsidR="5FC82AC5" w:rsidRPr="5ECC500C">
        <w:rPr>
          <w:rFonts w:ascii="Arial" w:hAnsi="Arial" w:cs="Arial"/>
          <w:sz w:val="20"/>
          <w:szCs w:val="20"/>
        </w:rPr>
        <w:t>i</w:t>
      </w:r>
      <w:r w:rsidR="5EEFE5F8" w:rsidRPr="5ECC500C">
        <w:rPr>
          <w:rFonts w:ascii="Arial" w:hAnsi="Arial" w:cs="Arial"/>
          <w:sz w:val="20"/>
          <w:szCs w:val="20"/>
        </w:rPr>
        <w:t>ty</w:t>
      </w:r>
      <w:r w:rsidR="215828BB" w:rsidRPr="5ECC500C">
        <w:rPr>
          <w:rFonts w:ascii="Arial" w:hAnsi="Arial" w:cs="Arial"/>
          <w:sz w:val="20"/>
          <w:szCs w:val="20"/>
        </w:rPr>
        <w:t xml:space="preserve"> </w:t>
      </w:r>
      <w:r w:rsidR="0002225B" w:rsidRPr="5ECC500C">
        <w:rPr>
          <w:rFonts w:ascii="Arial" w:hAnsi="Arial" w:cs="Arial"/>
          <w:sz w:val="20"/>
          <w:szCs w:val="20"/>
        </w:rPr>
        <w:t>plus</w:t>
      </w:r>
      <w:r w:rsidR="215828BB" w:rsidRPr="5ECC500C">
        <w:rPr>
          <w:rFonts w:ascii="Arial" w:hAnsi="Arial" w:cs="Arial"/>
          <w:sz w:val="20"/>
          <w:szCs w:val="20"/>
        </w:rPr>
        <w:t xml:space="preserve"> injection capability</w:t>
      </w:r>
      <w:r w:rsidR="001D57C7" w:rsidRPr="5ECC500C">
        <w:rPr>
          <w:rFonts w:ascii="Arial" w:hAnsi="Arial" w:cs="Arial"/>
          <w:sz w:val="20"/>
          <w:szCs w:val="20"/>
        </w:rPr>
        <w:t>)</w:t>
      </w:r>
      <w:r w:rsidR="5C137E44" w:rsidRPr="5ECC500C">
        <w:rPr>
          <w:rFonts w:ascii="Arial" w:hAnsi="Arial" w:cs="Arial"/>
          <w:sz w:val="20"/>
          <w:szCs w:val="20"/>
        </w:rPr>
        <w:t>.</w:t>
      </w:r>
      <w:r w:rsidR="5EEFE5F8" w:rsidRPr="5ECC500C">
        <w:rPr>
          <w:rFonts w:ascii="Arial" w:hAnsi="Arial" w:cs="Arial"/>
          <w:sz w:val="20"/>
          <w:szCs w:val="20"/>
        </w:rPr>
        <w:t xml:space="preserve"> </w:t>
      </w:r>
      <w:r w:rsidR="00721665" w:rsidRPr="5ECC500C">
        <w:rPr>
          <w:rFonts w:ascii="Arial" w:hAnsi="Arial" w:cs="Arial"/>
          <w:sz w:val="20"/>
          <w:szCs w:val="20"/>
        </w:rPr>
        <w:t>Premise</w:t>
      </w:r>
      <w:r w:rsidR="00B713D0" w:rsidRPr="5ECC500C">
        <w:rPr>
          <w:rFonts w:ascii="Arial" w:hAnsi="Arial" w:cs="Arial"/>
          <w:sz w:val="20"/>
          <w:szCs w:val="20"/>
        </w:rPr>
        <w:t>s</w:t>
      </w:r>
      <w:r w:rsidR="4EDA4D79" w:rsidRPr="5ECC500C">
        <w:rPr>
          <w:rFonts w:ascii="Arial" w:hAnsi="Arial" w:cs="Arial"/>
          <w:sz w:val="20"/>
          <w:szCs w:val="20"/>
        </w:rPr>
        <w:t xml:space="preserve"> </w:t>
      </w:r>
      <w:r w:rsidR="1E1E6A7E" w:rsidRPr="5ECC500C">
        <w:rPr>
          <w:rFonts w:ascii="Arial" w:hAnsi="Arial" w:cs="Arial"/>
          <w:sz w:val="20"/>
          <w:szCs w:val="20"/>
        </w:rPr>
        <w:t xml:space="preserve">or aggregations </w:t>
      </w:r>
      <w:r w:rsidR="4EDA4D79" w:rsidRPr="5ECC500C">
        <w:rPr>
          <w:rFonts w:ascii="Arial" w:hAnsi="Arial" w:cs="Arial"/>
          <w:sz w:val="20"/>
          <w:szCs w:val="20"/>
        </w:rPr>
        <w:t xml:space="preserve">that are otherwise able to participate in </w:t>
      </w:r>
      <w:r w:rsidR="2AA976AB" w:rsidRPr="5ECC500C">
        <w:rPr>
          <w:rFonts w:ascii="Arial" w:hAnsi="Arial" w:cs="Arial"/>
          <w:sz w:val="20"/>
          <w:szCs w:val="20"/>
        </w:rPr>
        <w:t xml:space="preserve">the </w:t>
      </w:r>
      <w:r w:rsidR="4EDA4D79" w:rsidRPr="5ECC500C">
        <w:rPr>
          <w:rFonts w:ascii="Arial" w:hAnsi="Arial" w:cs="Arial"/>
          <w:sz w:val="20"/>
          <w:szCs w:val="20"/>
        </w:rPr>
        <w:t xml:space="preserve">ERCOT </w:t>
      </w:r>
      <w:r w:rsidR="48D58EF3" w:rsidRPr="5ECC500C">
        <w:rPr>
          <w:rFonts w:ascii="Arial" w:hAnsi="Arial" w:cs="Arial"/>
          <w:sz w:val="20"/>
          <w:szCs w:val="20"/>
        </w:rPr>
        <w:t xml:space="preserve">market </w:t>
      </w:r>
      <w:r w:rsidR="4EDA4D79" w:rsidRPr="5ECC500C">
        <w:rPr>
          <w:rFonts w:ascii="Arial" w:hAnsi="Arial" w:cs="Arial"/>
          <w:sz w:val="20"/>
          <w:szCs w:val="20"/>
        </w:rPr>
        <w:t>(e.g., as a DGR</w:t>
      </w:r>
      <w:r w:rsidR="357E172C" w:rsidRPr="5ECC500C">
        <w:rPr>
          <w:rFonts w:ascii="Arial" w:hAnsi="Arial" w:cs="Arial"/>
          <w:sz w:val="20"/>
          <w:szCs w:val="20"/>
        </w:rPr>
        <w:t>,</w:t>
      </w:r>
      <w:r w:rsidR="1FC1F677" w:rsidRPr="5ECC500C">
        <w:rPr>
          <w:rFonts w:ascii="Arial" w:hAnsi="Arial" w:cs="Arial"/>
          <w:sz w:val="20"/>
          <w:szCs w:val="20"/>
        </w:rPr>
        <w:t xml:space="preserve"> </w:t>
      </w:r>
      <w:r w:rsidR="4EDA4D79" w:rsidRPr="5ECC500C">
        <w:rPr>
          <w:rFonts w:ascii="Arial" w:hAnsi="Arial" w:cs="Arial"/>
          <w:sz w:val="20"/>
          <w:szCs w:val="20"/>
        </w:rPr>
        <w:t>DESR</w:t>
      </w:r>
      <w:r w:rsidR="2CCE5C02" w:rsidRPr="5ECC500C">
        <w:rPr>
          <w:rFonts w:ascii="Arial" w:hAnsi="Arial" w:cs="Arial"/>
          <w:sz w:val="20"/>
          <w:szCs w:val="20"/>
        </w:rPr>
        <w:t>,</w:t>
      </w:r>
      <w:r w:rsidR="352FBEE1" w:rsidRPr="5ECC500C">
        <w:rPr>
          <w:rFonts w:ascii="Arial" w:hAnsi="Arial" w:cs="Arial"/>
          <w:sz w:val="20"/>
          <w:szCs w:val="20"/>
        </w:rPr>
        <w:t xml:space="preserve"> </w:t>
      </w:r>
      <w:r w:rsidR="30296E16" w:rsidRPr="5ECC500C">
        <w:rPr>
          <w:rFonts w:ascii="Arial" w:hAnsi="Arial" w:cs="Arial"/>
          <w:sz w:val="20"/>
          <w:szCs w:val="20"/>
        </w:rPr>
        <w:t>SODG</w:t>
      </w:r>
      <w:r w:rsidR="00D06B16" w:rsidRPr="5ECC500C">
        <w:rPr>
          <w:rFonts w:ascii="Arial" w:hAnsi="Arial" w:cs="Arial"/>
          <w:sz w:val="20"/>
          <w:szCs w:val="20"/>
        </w:rPr>
        <w:t xml:space="preserve"> larger than </w:t>
      </w:r>
      <w:r w:rsidR="30296E16" w:rsidRPr="5ECC500C">
        <w:rPr>
          <w:rFonts w:ascii="Arial" w:hAnsi="Arial" w:cs="Arial"/>
          <w:sz w:val="20"/>
          <w:szCs w:val="20"/>
        </w:rPr>
        <w:t xml:space="preserve">1 MW, </w:t>
      </w:r>
      <w:r w:rsidR="352FBEE1" w:rsidRPr="5ECC500C">
        <w:rPr>
          <w:rFonts w:ascii="Arial" w:hAnsi="Arial" w:cs="Arial"/>
          <w:sz w:val="20"/>
          <w:szCs w:val="20"/>
        </w:rPr>
        <w:t>or ALR</w:t>
      </w:r>
      <w:r w:rsidR="4EDA4D79" w:rsidRPr="5ECC500C">
        <w:rPr>
          <w:rFonts w:ascii="Arial" w:hAnsi="Arial" w:cs="Arial"/>
          <w:sz w:val="20"/>
          <w:szCs w:val="20"/>
        </w:rPr>
        <w:t xml:space="preserve">) </w:t>
      </w:r>
      <w:r w:rsidR="1963B2C0" w:rsidRPr="5ECC500C">
        <w:rPr>
          <w:rFonts w:ascii="Arial" w:hAnsi="Arial" w:cs="Arial"/>
          <w:sz w:val="20"/>
          <w:szCs w:val="20"/>
        </w:rPr>
        <w:t>should</w:t>
      </w:r>
      <w:r w:rsidR="4EDA4D79" w:rsidRPr="5ECC500C">
        <w:rPr>
          <w:rFonts w:ascii="Arial" w:hAnsi="Arial" w:cs="Arial"/>
          <w:sz w:val="20"/>
          <w:szCs w:val="20"/>
        </w:rPr>
        <w:t xml:space="preserve"> not be in</w:t>
      </w:r>
      <w:r w:rsidR="45A3A2E5" w:rsidRPr="5ECC500C">
        <w:rPr>
          <w:rFonts w:ascii="Arial" w:hAnsi="Arial" w:cs="Arial"/>
          <w:sz w:val="20"/>
          <w:szCs w:val="20"/>
        </w:rPr>
        <w:t>c</w:t>
      </w:r>
      <w:r w:rsidR="4EDA4D79" w:rsidRPr="5ECC500C">
        <w:rPr>
          <w:rFonts w:ascii="Arial" w:hAnsi="Arial" w:cs="Arial"/>
          <w:sz w:val="20"/>
          <w:szCs w:val="20"/>
        </w:rPr>
        <w:t xml:space="preserve">luded </w:t>
      </w:r>
      <w:r w:rsidR="6AB1845F" w:rsidRPr="5ECC500C">
        <w:rPr>
          <w:rFonts w:ascii="Arial" w:hAnsi="Arial" w:cs="Arial"/>
          <w:sz w:val="20"/>
          <w:szCs w:val="20"/>
        </w:rPr>
        <w:t>as part of an ADER</w:t>
      </w:r>
      <w:r w:rsidR="0847509A" w:rsidRPr="5ECC500C">
        <w:rPr>
          <w:rFonts w:ascii="Arial" w:hAnsi="Arial" w:cs="Arial"/>
          <w:sz w:val="20"/>
          <w:szCs w:val="20"/>
        </w:rPr>
        <w:t>.</w:t>
      </w:r>
      <w:r w:rsidR="5F9EBBD4" w:rsidRPr="5ECC500C">
        <w:rPr>
          <w:rFonts w:ascii="Arial" w:hAnsi="Arial" w:cs="Arial"/>
          <w:sz w:val="20"/>
          <w:szCs w:val="20"/>
        </w:rPr>
        <w:t xml:space="preserve"> The ADER</w:t>
      </w:r>
      <w:r w:rsidR="23F2459B" w:rsidRPr="5ECC500C">
        <w:rPr>
          <w:rFonts w:ascii="Arial" w:hAnsi="Arial" w:cs="Arial"/>
          <w:sz w:val="20"/>
          <w:szCs w:val="20"/>
        </w:rPr>
        <w:t>’s performance</w:t>
      </w:r>
      <w:r w:rsidR="5F9EBBD4" w:rsidRPr="5ECC500C">
        <w:rPr>
          <w:rFonts w:ascii="Arial" w:hAnsi="Arial" w:cs="Arial"/>
          <w:sz w:val="20"/>
          <w:szCs w:val="20"/>
        </w:rPr>
        <w:t xml:space="preserve"> should always be </w:t>
      </w:r>
      <w:r w:rsidR="434F5648" w:rsidRPr="5ECC500C">
        <w:rPr>
          <w:rFonts w:ascii="Arial" w:hAnsi="Arial" w:cs="Arial"/>
          <w:sz w:val="20"/>
          <w:szCs w:val="20"/>
        </w:rPr>
        <w:t xml:space="preserve">represented as </w:t>
      </w:r>
      <w:r w:rsidR="5F9EBBD4" w:rsidRPr="5ECC500C">
        <w:rPr>
          <w:rFonts w:ascii="Arial" w:hAnsi="Arial" w:cs="Arial"/>
          <w:sz w:val="20"/>
          <w:szCs w:val="20"/>
        </w:rPr>
        <w:t xml:space="preserve">a net </w:t>
      </w:r>
      <w:r w:rsidR="727513E7" w:rsidRPr="5ECC500C">
        <w:rPr>
          <w:rFonts w:ascii="Arial" w:hAnsi="Arial" w:cs="Arial"/>
          <w:sz w:val="20"/>
          <w:szCs w:val="20"/>
        </w:rPr>
        <w:t>L</w:t>
      </w:r>
      <w:r w:rsidR="5F9EBBD4" w:rsidRPr="5ECC500C">
        <w:rPr>
          <w:rFonts w:ascii="Arial" w:hAnsi="Arial" w:cs="Arial"/>
          <w:sz w:val="20"/>
          <w:szCs w:val="20"/>
        </w:rPr>
        <w:t xml:space="preserve">oad for purposes of telemetry and other market submissions to ERCOT. </w:t>
      </w:r>
    </w:p>
    <w:p w14:paraId="29FB36AF" w14:textId="16F3963C" w:rsidR="000C2589" w:rsidRPr="00BB5A22" w:rsidRDefault="61116AAE" w:rsidP="00B124A6">
      <w:pPr>
        <w:numPr>
          <w:ilvl w:val="1"/>
          <w:numId w:val="4"/>
        </w:numPr>
        <w:ind w:left="720"/>
        <w:rPr>
          <w:rFonts w:ascii="Arial" w:eastAsia="Arial" w:hAnsi="Arial" w:cs="Arial"/>
          <w:strike/>
          <w:sz w:val="20"/>
          <w:szCs w:val="20"/>
        </w:rPr>
      </w:pPr>
      <w:r w:rsidRPr="4A9F91F7">
        <w:rPr>
          <w:rFonts w:ascii="Arial" w:hAnsi="Arial" w:cs="Arial"/>
          <w:sz w:val="20"/>
          <w:szCs w:val="20"/>
        </w:rPr>
        <w:t>For the initiation of Phase</w:t>
      </w:r>
      <w:del w:id="278" w:author="Author">
        <w:r w:rsidR="03658DB8" w:rsidRPr="4A9F91F7" w:rsidDel="065E61D7">
          <w:rPr>
            <w:rFonts w:ascii="Arial" w:hAnsi="Arial" w:cs="Arial"/>
            <w:sz w:val="20"/>
            <w:szCs w:val="20"/>
          </w:rPr>
          <w:delText xml:space="preserve"> 2</w:delText>
        </w:r>
      </w:del>
      <w:ins w:id="279" w:author="Author">
        <w:r w:rsidR="4C44602F" w:rsidRPr="4A9F91F7">
          <w:rPr>
            <w:rFonts w:ascii="Arial" w:hAnsi="Arial" w:cs="Arial"/>
            <w:sz w:val="20"/>
            <w:szCs w:val="20"/>
          </w:rPr>
          <w:t xml:space="preserve"> 3</w:t>
        </w:r>
      </w:ins>
      <w:r w:rsidRPr="4A9F91F7">
        <w:rPr>
          <w:rFonts w:ascii="Arial" w:hAnsi="Arial" w:cs="Arial"/>
          <w:sz w:val="20"/>
          <w:szCs w:val="20"/>
        </w:rPr>
        <w:t xml:space="preserve"> of the </w:t>
      </w:r>
      <w:r w:rsidR="46D03ABB" w:rsidRPr="4A9F91F7">
        <w:rPr>
          <w:rFonts w:ascii="Arial" w:hAnsi="Arial" w:cs="Arial"/>
          <w:sz w:val="20"/>
          <w:szCs w:val="20"/>
        </w:rPr>
        <w:t>P</w:t>
      </w:r>
      <w:r w:rsidRPr="4A9F91F7">
        <w:rPr>
          <w:rFonts w:ascii="Arial" w:hAnsi="Arial" w:cs="Arial"/>
          <w:sz w:val="20"/>
          <w:szCs w:val="20"/>
        </w:rPr>
        <w:t>ilot</w:t>
      </w:r>
      <w:r w:rsidR="1AFDF1F4" w:rsidRPr="4A9F91F7">
        <w:rPr>
          <w:rFonts w:ascii="Arial" w:hAnsi="Arial" w:cs="Arial"/>
          <w:sz w:val="20"/>
          <w:szCs w:val="20"/>
        </w:rPr>
        <w:t xml:space="preserve"> Project</w:t>
      </w:r>
      <w:r w:rsidRPr="4A9F91F7">
        <w:rPr>
          <w:rFonts w:ascii="Arial" w:hAnsi="Arial" w:cs="Arial"/>
          <w:sz w:val="20"/>
          <w:szCs w:val="20"/>
        </w:rPr>
        <w:t xml:space="preserve">, the total registered MW capacity of all the ADERs must be no greater than </w:t>
      </w:r>
      <w:del w:id="280" w:author="Author">
        <w:r w:rsidR="03658DB8" w:rsidRPr="4A9F91F7" w:rsidDel="065E61D7">
          <w:rPr>
            <w:rFonts w:ascii="Arial" w:hAnsi="Arial" w:cs="Arial"/>
            <w:sz w:val="20"/>
            <w:szCs w:val="20"/>
          </w:rPr>
          <w:delText xml:space="preserve">80 </w:delText>
        </w:r>
      </w:del>
      <w:ins w:id="281" w:author="Author">
        <w:r w:rsidR="11B3683C" w:rsidRPr="4A9F91F7">
          <w:rPr>
            <w:rFonts w:ascii="Arial" w:hAnsi="Arial" w:cs="Arial"/>
            <w:sz w:val="20"/>
            <w:szCs w:val="20"/>
          </w:rPr>
          <w:t xml:space="preserve">160 </w:t>
        </w:r>
      </w:ins>
      <w:r w:rsidRPr="4A9F91F7">
        <w:rPr>
          <w:rFonts w:ascii="Arial" w:hAnsi="Arial" w:cs="Arial"/>
          <w:sz w:val="20"/>
          <w:szCs w:val="20"/>
        </w:rPr>
        <w:t xml:space="preserve">MW system wide. These ADERs will be limited to providing no more than </w:t>
      </w:r>
      <w:del w:id="282" w:author="Author">
        <w:r w:rsidR="03658DB8" w:rsidRPr="4A9F91F7" w:rsidDel="065E61D7">
          <w:rPr>
            <w:rFonts w:ascii="Arial" w:hAnsi="Arial" w:cs="Arial"/>
            <w:sz w:val="20"/>
            <w:szCs w:val="20"/>
          </w:rPr>
          <w:delText xml:space="preserve">40 </w:delText>
        </w:r>
      </w:del>
      <w:ins w:id="283" w:author="Author">
        <w:r w:rsidR="7A43CFD8" w:rsidRPr="4A9F91F7">
          <w:rPr>
            <w:rFonts w:ascii="Arial" w:hAnsi="Arial" w:cs="Arial"/>
            <w:sz w:val="20"/>
            <w:szCs w:val="20"/>
          </w:rPr>
          <w:t xml:space="preserve">80 </w:t>
        </w:r>
      </w:ins>
      <w:r w:rsidRPr="4A9F91F7">
        <w:rPr>
          <w:rFonts w:ascii="Arial" w:hAnsi="Arial" w:cs="Arial"/>
          <w:sz w:val="20"/>
          <w:szCs w:val="20"/>
        </w:rPr>
        <w:t xml:space="preserve">MW of </w:t>
      </w:r>
      <w:r w:rsidR="6ED4674A" w:rsidRPr="4A9F91F7">
        <w:rPr>
          <w:rFonts w:ascii="Arial" w:hAnsi="Arial" w:cs="Arial"/>
          <w:sz w:val="20"/>
          <w:szCs w:val="20"/>
        </w:rPr>
        <w:t>Non-Spinning Reserve (</w:t>
      </w:r>
      <w:r w:rsidRPr="4A9F91F7">
        <w:rPr>
          <w:rFonts w:ascii="Arial" w:hAnsi="Arial" w:cs="Arial"/>
          <w:sz w:val="20"/>
          <w:szCs w:val="20"/>
        </w:rPr>
        <w:t>Non-Spin</w:t>
      </w:r>
      <w:r w:rsidR="6ED4674A" w:rsidRPr="4A9F91F7">
        <w:rPr>
          <w:rFonts w:ascii="Arial" w:hAnsi="Arial" w:cs="Arial"/>
          <w:sz w:val="20"/>
          <w:szCs w:val="20"/>
        </w:rPr>
        <w:t>)</w:t>
      </w:r>
      <w:r w:rsidRPr="4A9F91F7">
        <w:rPr>
          <w:rFonts w:ascii="Arial" w:hAnsi="Arial" w:cs="Arial"/>
          <w:sz w:val="20"/>
          <w:szCs w:val="20"/>
        </w:rPr>
        <w:t xml:space="preserve"> system</w:t>
      </w:r>
      <w:r w:rsidR="17FF05DC" w:rsidRPr="4A9F91F7">
        <w:rPr>
          <w:rFonts w:ascii="Arial" w:hAnsi="Arial" w:cs="Arial"/>
          <w:sz w:val="20"/>
          <w:szCs w:val="20"/>
        </w:rPr>
        <w:t>-</w:t>
      </w:r>
      <w:r w:rsidRPr="4A9F91F7">
        <w:rPr>
          <w:rFonts w:ascii="Arial" w:hAnsi="Arial" w:cs="Arial"/>
          <w:sz w:val="20"/>
          <w:szCs w:val="20"/>
        </w:rPr>
        <w:t>wide</w:t>
      </w:r>
      <w:r w:rsidR="6ED4674A" w:rsidRPr="4A9F91F7">
        <w:rPr>
          <w:rFonts w:ascii="Arial" w:hAnsi="Arial" w:cs="Arial"/>
          <w:sz w:val="20"/>
          <w:szCs w:val="20"/>
        </w:rPr>
        <w:t xml:space="preserve"> and no more than </w:t>
      </w:r>
      <w:del w:id="284" w:author="Author">
        <w:r w:rsidR="03658DB8" w:rsidRPr="4A9F91F7" w:rsidDel="065E61D7">
          <w:rPr>
            <w:rFonts w:ascii="Arial" w:hAnsi="Arial" w:cs="Arial"/>
            <w:sz w:val="20"/>
            <w:szCs w:val="20"/>
          </w:rPr>
          <w:delText xml:space="preserve">40 </w:delText>
        </w:r>
      </w:del>
      <w:ins w:id="285" w:author="Author">
        <w:r w:rsidR="7A43CFD8" w:rsidRPr="4A9F91F7">
          <w:rPr>
            <w:rFonts w:ascii="Arial" w:hAnsi="Arial" w:cs="Arial"/>
            <w:sz w:val="20"/>
            <w:szCs w:val="20"/>
          </w:rPr>
          <w:t xml:space="preserve">80 </w:t>
        </w:r>
      </w:ins>
      <w:r w:rsidR="6ED4674A" w:rsidRPr="4A9F91F7">
        <w:rPr>
          <w:rFonts w:ascii="Arial" w:hAnsi="Arial" w:cs="Arial"/>
          <w:sz w:val="20"/>
          <w:szCs w:val="20"/>
        </w:rPr>
        <w:t>MW of ERCOT Contingency Reserve Service (ECRS) system</w:t>
      </w:r>
      <w:r w:rsidR="17FF05DC" w:rsidRPr="4A9F91F7">
        <w:rPr>
          <w:rFonts w:ascii="Arial" w:hAnsi="Arial" w:cs="Arial"/>
          <w:sz w:val="20"/>
          <w:szCs w:val="20"/>
        </w:rPr>
        <w:t>-</w:t>
      </w:r>
      <w:r w:rsidR="6ED4674A" w:rsidRPr="4A9F91F7">
        <w:rPr>
          <w:rFonts w:ascii="Arial" w:hAnsi="Arial" w:cs="Arial"/>
          <w:sz w:val="20"/>
          <w:szCs w:val="20"/>
        </w:rPr>
        <w:t>wide</w:t>
      </w:r>
      <w:r w:rsidRPr="4A9F91F7">
        <w:rPr>
          <w:rFonts w:ascii="Arial" w:hAnsi="Arial" w:cs="Arial"/>
          <w:sz w:val="20"/>
          <w:szCs w:val="20"/>
        </w:rPr>
        <w:t xml:space="preserve">. As part of the “Details of the Aggregation” provided to ERCOT, the QSE shall indicate the anticipated MW capacity that is intended to be registered as well as an amount of Non-Spin </w:t>
      </w:r>
      <w:r w:rsidR="17FF05DC" w:rsidRPr="4A9F91F7">
        <w:rPr>
          <w:rFonts w:ascii="Arial" w:hAnsi="Arial" w:cs="Arial"/>
          <w:sz w:val="20"/>
          <w:szCs w:val="20"/>
        </w:rPr>
        <w:t>and ECRS</w:t>
      </w:r>
      <w:r w:rsidR="2B4D7286" w:rsidRPr="4A9F91F7">
        <w:rPr>
          <w:rFonts w:ascii="Arial" w:hAnsi="Arial" w:cs="Arial"/>
          <w:sz w:val="20"/>
          <w:szCs w:val="20"/>
        </w:rPr>
        <w:t xml:space="preserve"> </w:t>
      </w:r>
      <w:r w:rsidRPr="4A9F91F7">
        <w:rPr>
          <w:rFonts w:ascii="Arial" w:hAnsi="Arial" w:cs="Arial"/>
          <w:sz w:val="20"/>
          <w:szCs w:val="20"/>
        </w:rPr>
        <w:t>for which the QSE is intending to qualify the ADER</w:t>
      </w:r>
      <w:r w:rsidR="3401607C" w:rsidRPr="4A9F91F7">
        <w:rPr>
          <w:rFonts w:ascii="Arial" w:hAnsi="Arial" w:cs="Arial"/>
          <w:sz w:val="20"/>
          <w:szCs w:val="20"/>
        </w:rPr>
        <w:t>. These ADER MW quantities will</w:t>
      </w:r>
      <w:r w:rsidR="46D03ABB" w:rsidRPr="4A9F91F7">
        <w:rPr>
          <w:rFonts w:ascii="Arial" w:hAnsi="Arial" w:cs="Arial"/>
          <w:sz w:val="20"/>
          <w:szCs w:val="20"/>
        </w:rPr>
        <w:t xml:space="preserve"> be evaluated against these ERCOT Pilot</w:t>
      </w:r>
      <w:r w:rsidR="1AFDF1F4" w:rsidRPr="4A9F91F7">
        <w:rPr>
          <w:rFonts w:ascii="Arial" w:hAnsi="Arial" w:cs="Arial"/>
          <w:sz w:val="20"/>
          <w:szCs w:val="20"/>
        </w:rPr>
        <w:t xml:space="preserve"> Project</w:t>
      </w:r>
      <w:r w:rsidR="46D03ABB" w:rsidRPr="4A9F91F7">
        <w:rPr>
          <w:rFonts w:ascii="Arial" w:hAnsi="Arial" w:cs="Arial"/>
          <w:sz w:val="20"/>
          <w:szCs w:val="20"/>
        </w:rPr>
        <w:t xml:space="preserve"> participation limits</w:t>
      </w:r>
      <w:r w:rsidRPr="4A9F91F7">
        <w:rPr>
          <w:rFonts w:ascii="Arial" w:hAnsi="Arial" w:cs="Arial"/>
          <w:sz w:val="20"/>
          <w:szCs w:val="20"/>
        </w:rPr>
        <w:t>.</w:t>
      </w:r>
      <w:r w:rsidR="5484C73D" w:rsidRPr="4A9F91F7">
        <w:rPr>
          <w:rFonts w:ascii="Arial" w:eastAsia="Arial" w:hAnsi="Arial" w:cs="Arial"/>
          <w:color w:val="881798"/>
          <w:sz w:val="20"/>
          <w:szCs w:val="20"/>
          <w:u w:val="single"/>
        </w:rPr>
        <w:t xml:space="preserve"> </w:t>
      </w:r>
      <w:r w:rsidR="03658DB8" w:rsidRPr="4A9F91F7">
        <w:rPr>
          <w:rFonts w:ascii="Arial" w:eastAsia="Arial" w:hAnsi="Arial" w:cs="Arial"/>
          <w:sz w:val="20"/>
          <w:szCs w:val="20"/>
        </w:rPr>
        <w:t>Additionally, no QSE will be allowed to register more than 20% of these system-wide limits.</w:t>
      </w:r>
      <w:r w:rsidR="03658DB8" w:rsidRPr="4A9F91F7">
        <w:rPr>
          <w:rFonts w:ascii="Arial" w:hAnsi="Arial" w:cs="Arial"/>
          <w:sz w:val="20"/>
          <w:szCs w:val="20"/>
        </w:rPr>
        <w:t xml:space="preserve">  </w:t>
      </w:r>
    </w:p>
    <w:p w14:paraId="7F3ED696" w14:textId="333E8EBD" w:rsidR="000C2589" w:rsidRPr="00235E04" w:rsidRDefault="000C2589" w:rsidP="001A1B03">
      <w:pPr>
        <w:numPr>
          <w:ilvl w:val="0"/>
          <w:numId w:val="32"/>
        </w:numPr>
        <w:textAlignment w:val="baseline"/>
        <w:rPr>
          <w:del w:id="286" w:author="Author"/>
          <w:rFonts w:ascii="Arial" w:eastAsia="Arial" w:hAnsi="Arial" w:cs="Arial"/>
          <w:sz w:val="20"/>
          <w:szCs w:val="20"/>
        </w:rPr>
      </w:pPr>
      <w:del w:id="287" w:author="Author">
        <w:r w:rsidRPr="5ECC500C">
          <w:rPr>
            <w:rFonts w:ascii="Arial" w:hAnsi="Arial" w:cs="Arial"/>
            <w:sz w:val="20"/>
            <w:szCs w:val="20"/>
          </w:rPr>
          <w:delText>To allow for participation to be dispersed across the ERCOT region, these system-wide limits will initially be ratio-shared by Load Zone</w:delText>
        </w:r>
        <w:r w:rsidR="1DEA4279" w:rsidRPr="5ECC500C">
          <w:rPr>
            <w:rFonts w:ascii="Arial" w:hAnsi="Arial" w:cs="Arial"/>
            <w:sz w:val="20"/>
            <w:szCs w:val="20"/>
          </w:rPr>
          <w:delText>, including Competitive and Non-Opt-In-Entity (NOIE)</w:delText>
        </w:r>
        <w:r w:rsidR="62718BEC" w:rsidRPr="5ECC500C">
          <w:rPr>
            <w:rFonts w:ascii="Arial" w:hAnsi="Arial" w:cs="Arial"/>
            <w:sz w:val="20"/>
            <w:szCs w:val="20"/>
          </w:rPr>
          <w:delText xml:space="preserve"> Load Zones,</w:delText>
        </w:r>
        <w:r w:rsidRPr="5ECC500C">
          <w:rPr>
            <w:rFonts w:ascii="Arial" w:hAnsi="Arial" w:cs="Arial"/>
            <w:sz w:val="20"/>
            <w:szCs w:val="20"/>
          </w:rPr>
          <w:delText xml:space="preserve"> with a Load Zone’s share based on net Load Zone demand coincident with ERCOT system peak for August </w:delText>
        </w:r>
        <w:r w:rsidR="516CFFCA" w:rsidRPr="5ECC500C">
          <w:rPr>
            <w:rFonts w:ascii="Arial" w:hAnsi="Arial" w:cs="Arial"/>
            <w:sz w:val="20"/>
            <w:szCs w:val="20"/>
          </w:rPr>
          <w:delText>20</w:delText>
        </w:r>
        <w:r w:rsidRPr="5ECC500C">
          <w:rPr>
            <w:rFonts w:ascii="Arial" w:hAnsi="Arial" w:cs="Arial"/>
            <w:sz w:val="20"/>
            <w:szCs w:val="20"/>
          </w:rPr>
          <w:delText>2</w:delText>
        </w:r>
        <w:r w:rsidRPr="5ECC500C" w:rsidDel="00FB76AE">
          <w:rPr>
            <w:rFonts w:ascii="Arial" w:hAnsi="Arial" w:cs="Arial"/>
            <w:sz w:val="20"/>
            <w:szCs w:val="20"/>
          </w:rPr>
          <w:delText>2</w:delText>
        </w:r>
        <w:r w:rsidRPr="5ECC500C">
          <w:rPr>
            <w:rFonts w:ascii="Arial" w:hAnsi="Arial" w:cs="Arial"/>
            <w:sz w:val="20"/>
            <w:szCs w:val="20"/>
          </w:rPr>
          <w:delText xml:space="preserve">, as provided in the Demand and Energy Monthly Reports </w:delText>
        </w:r>
        <w:r w:rsidR="7D6253F1" w:rsidRPr="5ECC500C">
          <w:rPr>
            <w:rFonts w:ascii="Arial" w:hAnsi="Arial" w:cs="Arial"/>
            <w:sz w:val="20"/>
            <w:szCs w:val="20"/>
          </w:rPr>
          <w:delText xml:space="preserve">published </w:delText>
        </w:r>
        <w:r w:rsidRPr="5ECC500C">
          <w:rPr>
            <w:rFonts w:ascii="Arial" w:hAnsi="Arial" w:cs="Arial"/>
            <w:sz w:val="20"/>
            <w:szCs w:val="20"/>
          </w:rPr>
          <w:delText>by ERCOT. </w:delText>
        </w:r>
      </w:del>
    </w:p>
    <w:p w14:paraId="794D0C5D" w14:textId="14CDC450" w:rsidR="000C2589" w:rsidRPr="00FC76E3" w:rsidRDefault="00752966" w:rsidP="00902F86">
      <w:pPr>
        <w:numPr>
          <w:ilvl w:val="0"/>
          <w:numId w:val="32"/>
        </w:numPr>
        <w:textAlignment w:val="baseline"/>
        <w:rPr>
          <w:rFonts w:ascii="Arial" w:hAnsi="Arial" w:cs="Arial"/>
          <w:sz w:val="20"/>
          <w:szCs w:val="20"/>
        </w:rPr>
      </w:pPr>
      <w:r>
        <w:rPr>
          <w:rFonts w:ascii="Arial" w:hAnsi="Arial" w:cs="Arial"/>
          <w:sz w:val="20"/>
          <w:szCs w:val="20"/>
        </w:rPr>
        <w:t xml:space="preserve">These </w:t>
      </w:r>
      <w:r w:rsidR="00781B1D">
        <w:rPr>
          <w:rFonts w:ascii="Arial" w:hAnsi="Arial" w:cs="Arial"/>
          <w:sz w:val="20"/>
          <w:szCs w:val="20"/>
        </w:rPr>
        <w:t xml:space="preserve">ERCOT </w:t>
      </w:r>
      <w:r>
        <w:rPr>
          <w:rFonts w:ascii="Arial" w:hAnsi="Arial" w:cs="Arial"/>
          <w:sz w:val="20"/>
          <w:szCs w:val="20"/>
        </w:rPr>
        <w:t>Pilot</w:t>
      </w:r>
      <w:r w:rsidR="00AF2D5F">
        <w:rPr>
          <w:rFonts w:ascii="Arial" w:hAnsi="Arial" w:cs="Arial"/>
          <w:sz w:val="20"/>
          <w:szCs w:val="20"/>
        </w:rPr>
        <w:t xml:space="preserve"> Project</w:t>
      </w:r>
      <w:r>
        <w:rPr>
          <w:rFonts w:ascii="Arial" w:hAnsi="Arial" w:cs="Arial"/>
          <w:sz w:val="20"/>
          <w:szCs w:val="20"/>
        </w:rPr>
        <w:t xml:space="preserve"> participation l</w:t>
      </w:r>
      <w:r w:rsidR="000C2589" w:rsidRPr="00FC76E3">
        <w:rPr>
          <w:rFonts w:ascii="Arial" w:hAnsi="Arial" w:cs="Arial"/>
          <w:sz w:val="20"/>
          <w:szCs w:val="20"/>
        </w:rPr>
        <w:t xml:space="preserve">imits will be enforced as part of ERCOT’s review of </w:t>
      </w:r>
      <w:proofErr w:type="gramStart"/>
      <w:r>
        <w:rPr>
          <w:rFonts w:ascii="Arial" w:hAnsi="Arial" w:cs="Arial"/>
          <w:sz w:val="20"/>
          <w:szCs w:val="20"/>
        </w:rPr>
        <w:t>a</w:t>
      </w:r>
      <w:r w:rsidR="000C2589" w:rsidRPr="00FC76E3">
        <w:rPr>
          <w:rFonts w:ascii="Arial" w:hAnsi="Arial" w:cs="Arial"/>
          <w:sz w:val="20"/>
          <w:szCs w:val="20"/>
        </w:rPr>
        <w:t xml:space="preserve"> QSE’s</w:t>
      </w:r>
      <w:proofErr w:type="gramEnd"/>
      <w:r w:rsidR="000C2589" w:rsidRPr="00FC76E3">
        <w:rPr>
          <w:rFonts w:ascii="Arial" w:hAnsi="Arial" w:cs="Arial"/>
          <w:sz w:val="20"/>
          <w:szCs w:val="20"/>
        </w:rPr>
        <w:t xml:space="preserve"> submission</w:t>
      </w:r>
      <w:r>
        <w:rPr>
          <w:rFonts w:ascii="Arial" w:hAnsi="Arial" w:cs="Arial"/>
          <w:sz w:val="20"/>
          <w:szCs w:val="20"/>
        </w:rPr>
        <w:t xml:space="preserve"> for participation</w:t>
      </w:r>
      <w:r w:rsidR="000C2589" w:rsidRPr="00FC76E3">
        <w:rPr>
          <w:rFonts w:ascii="Arial" w:hAnsi="Arial" w:cs="Arial"/>
          <w:sz w:val="20"/>
          <w:szCs w:val="20"/>
        </w:rPr>
        <w:t>.  </w:t>
      </w:r>
    </w:p>
    <w:p w14:paraId="1BE048EB" w14:textId="0832EFD4" w:rsidR="000C2589" w:rsidRDefault="5B387C85" w:rsidP="00902F86">
      <w:pPr>
        <w:numPr>
          <w:ilvl w:val="0"/>
          <w:numId w:val="32"/>
        </w:numPr>
        <w:textAlignment w:val="baseline"/>
        <w:rPr>
          <w:rFonts w:ascii="Arial" w:hAnsi="Arial" w:cs="Arial"/>
          <w:sz w:val="20"/>
          <w:szCs w:val="20"/>
        </w:rPr>
      </w:pPr>
      <w:r w:rsidRPr="5ECC500C">
        <w:rPr>
          <w:rFonts w:ascii="Arial" w:hAnsi="Arial" w:cs="Arial"/>
          <w:sz w:val="20"/>
          <w:szCs w:val="20"/>
        </w:rPr>
        <w:lastRenderedPageBreak/>
        <w:t>When</w:t>
      </w:r>
      <w:r w:rsidR="000C2589" w:rsidRPr="5ECC500C">
        <w:rPr>
          <w:rFonts w:ascii="Arial" w:hAnsi="Arial" w:cs="Arial"/>
          <w:sz w:val="20"/>
          <w:szCs w:val="20"/>
        </w:rPr>
        <w:t xml:space="preserve"> participation exceeds 80% of the limits described above</w:t>
      </w:r>
      <w:r w:rsidR="762AD5F2" w:rsidRPr="5ECC500C">
        <w:rPr>
          <w:rFonts w:ascii="Arial" w:hAnsi="Arial" w:cs="Arial"/>
          <w:sz w:val="20"/>
          <w:szCs w:val="20"/>
        </w:rPr>
        <w:t>,</w:t>
      </w:r>
      <w:ins w:id="288" w:author="Author">
        <w:r w:rsidR="00BC6752" w:rsidRPr="00BC6752">
          <w:t xml:space="preserve"> </w:t>
        </w:r>
        <w:r w:rsidR="00BC6752" w:rsidRPr="00865047">
          <w:rPr>
            <w:rFonts w:ascii="Arial" w:hAnsi="Arial" w:cs="Arial"/>
            <w:sz w:val="20"/>
            <w:szCs w:val="20"/>
            <w:highlight w:val="yellow"/>
          </w:rPr>
          <w:t xml:space="preserve">including the limit on </w:t>
        </w:r>
        <w:proofErr w:type="gramStart"/>
        <w:r w:rsidR="00BC6752" w:rsidRPr="00865047">
          <w:rPr>
            <w:rFonts w:ascii="Arial" w:hAnsi="Arial" w:cs="Arial"/>
            <w:sz w:val="20"/>
            <w:szCs w:val="20"/>
            <w:highlight w:val="yellow"/>
          </w:rPr>
          <w:t>a QSE’s</w:t>
        </w:r>
        <w:proofErr w:type="gramEnd"/>
        <w:r w:rsidR="00BC6752" w:rsidRPr="00865047">
          <w:rPr>
            <w:rFonts w:ascii="Arial" w:hAnsi="Arial" w:cs="Arial"/>
            <w:sz w:val="20"/>
            <w:szCs w:val="20"/>
            <w:highlight w:val="yellow"/>
          </w:rPr>
          <w:t xml:space="preserve"> ability to register more than 20% of the system-wide cap,</w:t>
        </w:r>
      </w:ins>
      <w:commentRangeStart w:id="289"/>
      <w:r w:rsidR="000C2589" w:rsidRPr="5ECC500C">
        <w:rPr>
          <w:rFonts w:ascii="Arial" w:hAnsi="Arial" w:cs="Arial"/>
          <w:sz w:val="20"/>
          <w:szCs w:val="20"/>
        </w:rPr>
        <w:t xml:space="preserve"> </w:t>
      </w:r>
      <w:commentRangeEnd w:id="289"/>
      <w:r w:rsidR="005B5316">
        <w:rPr>
          <w:rStyle w:val="CommentReference"/>
        </w:rPr>
        <w:commentReference w:id="289"/>
      </w:r>
      <w:r w:rsidR="000C2589" w:rsidRPr="5ECC500C">
        <w:rPr>
          <w:rFonts w:ascii="Arial" w:hAnsi="Arial" w:cs="Arial"/>
          <w:sz w:val="20"/>
          <w:szCs w:val="20"/>
        </w:rPr>
        <w:t xml:space="preserve">ERCOT shall review with the ADER Task Force </w:t>
      </w:r>
      <w:r w:rsidR="5CB4C68A" w:rsidRPr="5ECC500C">
        <w:rPr>
          <w:rFonts w:ascii="Arial" w:hAnsi="Arial" w:cs="Arial"/>
          <w:sz w:val="20"/>
          <w:szCs w:val="20"/>
        </w:rPr>
        <w:t xml:space="preserve">any </w:t>
      </w:r>
      <w:r w:rsidR="000C2589" w:rsidRPr="5ECC500C">
        <w:rPr>
          <w:rFonts w:ascii="Arial" w:hAnsi="Arial" w:cs="Arial"/>
          <w:sz w:val="20"/>
          <w:szCs w:val="20"/>
        </w:rPr>
        <w:t xml:space="preserve">reliability concerns with potential increases in the </w:t>
      </w:r>
      <w:r w:rsidR="0087396A" w:rsidRPr="5ECC500C">
        <w:rPr>
          <w:rFonts w:ascii="Arial" w:hAnsi="Arial" w:cs="Arial"/>
          <w:sz w:val="20"/>
          <w:szCs w:val="20"/>
        </w:rPr>
        <w:t>ERCOT Pilot</w:t>
      </w:r>
      <w:r w:rsidR="00AF2D5F" w:rsidRPr="5ECC500C">
        <w:rPr>
          <w:rFonts w:ascii="Arial" w:hAnsi="Arial" w:cs="Arial"/>
          <w:sz w:val="20"/>
          <w:szCs w:val="20"/>
        </w:rPr>
        <w:t xml:space="preserve"> Project</w:t>
      </w:r>
      <w:r w:rsidR="0087396A" w:rsidRPr="5ECC500C">
        <w:rPr>
          <w:rFonts w:ascii="Arial" w:hAnsi="Arial" w:cs="Arial"/>
          <w:sz w:val="20"/>
          <w:szCs w:val="20"/>
        </w:rPr>
        <w:t xml:space="preserve"> participation </w:t>
      </w:r>
      <w:r w:rsidR="000C2589" w:rsidRPr="5ECC500C">
        <w:rPr>
          <w:rFonts w:ascii="Arial" w:hAnsi="Arial" w:cs="Arial"/>
          <w:sz w:val="20"/>
          <w:szCs w:val="20"/>
        </w:rPr>
        <w:t xml:space="preserve">limits. ERCOT may increase </w:t>
      </w:r>
      <w:r w:rsidR="60B73D14" w:rsidRPr="5ECC500C">
        <w:rPr>
          <w:rFonts w:ascii="Arial" w:hAnsi="Arial" w:cs="Arial"/>
          <w:sz w:val="20"/>
          <w:szCs w:val="20"/>
        </w:rPr>
        <w:t xml:space="preserve">any of the </w:t>
      </w:r>
      <w:r w:rsidR="000C2589" w:rsidRPr="5ECC500C">
        <w:rPr>
          <w:rFonts w:ascii="Arial" w:hAnsi="Arial" w:cs="Arial"/>
          <w:sz w:val="20"/>
          <w:szCs w:val="20"/>
        </w:rPr>
        <w:t xml:space="preserve">imposed </w:t>
      </w:r>
      <w:r w:rsidR="43691F09" w:rsidRPr="5ECC500C">
        <w:rPr>
          <w:rFonts w:ascii="Arial" w:hAnsi="Arial" w:cs="Arial"/>
          <w:sz w:val="20"/>
          <w:szCs w:val="20"/>
        </w:rPr>
        <w:t>participation</w:t>
      </w:r>
      <w:r w:rsidR="001A1B03" w:rsidRPr="5ECC500C">
        <w:rPr>
          <w:rFonts w:ascii="Arial" w:hAnsi="Arial" w:cs="Arial"/>
          <w:sz w:val="20"/>
          <w:szCs w:val="20"/>
        </w:rPr>
        <w:t xml:space="preserve"> </w:t>
      </w:r>
      <w:r w:rsidR="000C2589" w:rsidRPr="5ECC500C">
        <w:rPr>
          <w:rFonts w:ascii="Arial" w:hAnsi="Arial" w:cs="Arial"/>
          <w:sz w:val="20"/>
          <w:szCs w:val="20"/>
        </w:rPr>
        <w:t xml:space="preserve">limits, at its sole discretion and in consultation with the ADER Task Force, after evaluating performance during the Pilot Project. Such increases will not be considered amendments to this Governing </w:t>
      </w:r>
      <w:proofErr w:type="gramStart"/>
      <w:r w:rsidR="000C2589" w:rsidRPr="5ECC500C">
        <w:rPr>
          <w:rFonts w:ascii="Arial" w:hAnsi="Arial" w:cs="Arial"/>
          <w:sz w:val="20"/>
          <w:szCs w:val="20"/>
        </w:rPr>
        <w:t>Document, and</w:t>
      </w:r>
      <w:proofErr w:type="gramEnd"/>
      <w:r w:rsidR="000C2589" w:rsidRPr="5ECC500C">
        <w:rPr>
          <w:rFonts w:ascii="Arial" w:hAnsi="Arial" w:cs="Arial"/>
          <w:sz w:val="20"/>
          <w:szCs w:val="20"/>
        </w:rPr>
        <w:t xml:space="preserve"> therefore will not require approval by the ERCOT Board.</w:t>
      </w:r>
    </w:p>
    <w:p w14:paraId="656053E5" w14:textId="3ACB1967" w:rsidR="009037A6" w:rsidRPr="00FC76E3" w:rsidRDefault="00B04B57" w:rsidP="00902F86">
      <w:pPr>
        <w:numPr>
          <w:ilvl w:val="0"/>
          <w:numId w:val="32"/>
        </w:numPr>
        <w:textAlignment w:val="baseline"/>
        <w:rPr>
          <w:rFonts w:ascii="Arial" w:hAnsi="Arial" w:cs="Arial"/>
          <w:sz w:val="20"/>
          <w:szCs w:val="20"/>
        </w:rPr>
      </w:pPr>
      <w:r w:rsidRPr="00B04B57">
        <w:rPr>
          <w:rFonts w:ascii="Arial" w:hAnsi="Arial" w:cs="Arial"/>
          <w:sz w:val="20"/>
          <w:szCs w:val="20"/>
        </w:rPr>
        <w:t xml:space="preserve">There </w:t>
      </w:r>
      <w:r>
        <w:rPr>
          <w:rFonts w:ascii="Arial" w:hAnsi="Arial" w:cs="Arial"/>
          <w:sz w:val="20"/>
          <w:szCs w:val="20"/>
        </w:rPr>
        <w:t xml:space="preserve">may be </w:t>
      </w:r>
      <w:r w:rsidRPr="00B04B57">
        <w:rPr>
          <w:rFonts w:ascii="Arial" w:hAnsi="Arial" w:cs="Arial"/>
          <w:sz w:val="20"/>
          <w:szCs w:val="20"/>
        </w:rPr>
        <w:t>other limitations on ADERs to be established by DSPs due to reliability concerns that will also be e</w:t>
      </w:r>
      <w:r w:rsidR="0078008B">
        <w:rPr>
          <w:rFonts w:ascii="Arial" w:hAnsi="Arial" w:cs="Arial"/>
          <w:sz w:val="20"/>
          <w:szCs w:val="20"/>
        </w:rPr>
        <w:t>valuated</w:t>
      </w:r>
      <w:r w:rsidRPr="00B04B57">
        <w:rPr>
          <w:rFonts w:ascii="Arial" w:hAnsi="Arial" w:cs="Arial"/>
          <w:sz w:val="20"/>
          <w:szCs w:val="20"/>
        </w:rPr>
        <w:t xml:space="preserve"> and addressed as the ADERs </w:t>
      </w:r>
      <w:r w:rsidR="0078008B">
        <w:rPr>
          <w:rFonts w:ascii="Arial" w:hAnsi="Arial" w:cs="Arial"/>
          <w:sz w:val="20"/>
          <w:szCs w:val="20"/>
        </w:rPr>
        <w:t xml:space="preserve">details </w:t>
      </w:r>
      <w:r w:rsidRPr="00B04B57">
        <w:rPr>
          <w:rFonts w:ascii="Arial" w:hAnsi="Arial" w:cs="Arial"/>
          <w:sz w:val="20"/>
          <w:szCs w:val="20"/>
        </w:rPr>
        <w:t>are submitted to DSPs for their acknowledg</w:t>
      </w:r>
      <w:del w:id="290" w:author="VISTRA" w:date="2025-04-29T12:08:00Z" w16du:dateUtc="2025-04-29T17:08:00Z">
        <w:r w:rsidRPr="00B04B57" w:rsidDel="00FF37F8">
          <w:rPr>
            <w:rFonts w:ascii="Arial" w:hAnsi="Arial" w:cs="Arial"/>
            <w:sz w:val="20"/>
            <w:szCs w:val="20"/>
          </w:rPr>
          <w:delText>e</w:delText>
        </w:r>
      </w:del>
      <w:r w:rsidRPr="00B04B57">
        <w:rPr>
          <w:rFonts w:ascii="Arial" w:hAnsi="Arial" w:cs="Arial"/>
          <w:sz w:val="20"/>
          <w:szCs w:val="20"/>
        </w:rPr>
        <w:t>ment.</w:t>
      </w:r>
    </w:p>
    <w:p w14:paraId="065A200A" w14:textId="7525063B" w:rsidR="000C2589" w:rsidRPr="000C2589" w:rsidRDefault="000C2589" w:rsidP="000C2589">
      <w:pPr>
        <w:textAlignment w:val="baseline"/>
        <w:rPr>
          <w:rFonts w:ascii="Calibri" w:hAnsi="Calibri" w:cs="Calibri"/>
          <w:sz w:val="18"/>
          <w:szCs w:val="18"/>
        </w:rPr>
      </w:pPr>
    </w:p>
    <w:p w14:paraId="33DF7A84" w14:textId="77777777" w:rsidR="007D5B47" w:rsidRDefault="007D5B47" w:rsidP="00731630">
      <w:pPr>
        <w:ind w:left="360"/>
        <w:rPr>
          <w:rFonts w:ascii="Arial" w:eastAsia="Arial" w:hAnsi="Arial" w:cs="Arial"/>
        </w:rPr>
      </w:pPr>
    </w:p>
    <w:p w14:paraId="61A245B0" w14:textId="5B9CCB6B" w:rsidR="006F0DF3" w:rsidRDefault="21923E29" w:rsidP="00902F86">
      <w:pPr>
        <w:pStyle w:val="Heading1"/>
        <w:numPr>
          <w:ilvl w:val="1"/>
          <w:numId w:val="6"/>
        </w:numPr>
        <w:ind w:left="720"/>
        <w:rPr>
          <w:rFonts w:eastAsia="Arial"/>
          <w:color w:val="00AEC7"/>
        </w:rPr>
      </w:pPr>
      <w:bookmarkStart w:id="291" w:name="_Toc113534973"/>
      <w:bookmarkStart w:id="292" w:name="_Toc152570584"/>
      <w:bookmarkStart w:id="293" w:name="_Toc155191494"/>
      <w:bookmarkEnd w:id="291"/>
      <w:r w:rsidRPr="70B19A83">
        <w:rPr>
          <w:rFonts w:eastAsia="Arial"/>
          <w:color w:val="00AEC7"/>
        </w:rPr>
        <w:t>Exceptions to ERCOT Rules</w:t>
      </w:r>
      <w:bookmarkEnd w:id="292"/>
      <w:bookmarkEnd w:id="293"/>
    </w:p>
    <w:p w14:paraId="29586ED2" w14:textId="77777777" w:rsidR="006F0DF3" w:rsidRDefault="006F0DF3" w:rsidP="6AF95340">
      <w:pPr>
        <w:rPr>
          <w:rFonts w:ascii="Arial" w:eastAsia="Arial" w:hAnsi="Arial" w:cs="Arial"/>
          <w:sz w:val="20"/>
          <w:szCs w:val="20"/>
        </w:rPr>
      </w:pPr>
    </w:p>
    <w:p w14:paraId="5880F048" w14:textId="4085D337" w:rsidR="00C22E79" w:rsidRDefault="00FB76AE" w:rsidP="00C030CF">
      <w:pPr>
        <w:ind w:left="360"/>
        <w:rPr>
          <w:ins w:id="294" w:author="Author"/>
          <w:rFonts w:ascii="Arial" w:eastAsia="Arial" w:hAnsi="Arial" w:cs="Arial"/>
          <w:sz w:val="20"/>
          <w:szCs w:val="20"/>
        </w:rPr>
      </w:pPr>
      <w:del w:id="295" w:author="Author">
        <w:r w:rsidDel="00086DBD">
          <w:rPr>
            <w:rFonts w:ascii="Arial" w:eastAsia="Arial" w:hAnsi="Arial" w:cs="Arial"/>
            <w:sz w:val="20"/>
            <w:szCs w:val="20"/>
          </w:rPr>
          <w:delText>As in</w:delText>
        </w:r>
        <w:r w:rsidDel="009E1685">
          <w:rPr>
            <w:rFonts w:ascii="Arial" w:eastAsia="Arial" w:hAnsi="Arial" w:cs="Arial"/>
            <w:sz w:val="20"/>
            <w:szCs w:val="20"/>
          </w:rPr>
          <w:delText xml:space="preserve"> the first phase of the Pilot Project, </w:delText>
        </w:r>
      </w:del>
      <w:ins w:id="296" w:author="Author">
        <w:r w:rsidR="009E1685">
          <w:rPr>
            <w:rFonts w:ascii="Arial" w:eastAsia="Arial" w:hAnsi="Arial" w:cs="Arial"/>
            <w:sz w:val="20"/>
            <w:szCs w:val="20"/>
          </w:rPr>
          <w:t>D</w:t>
        </w:r>
      </w:ins>
      <w:del w:id="297" w:author="Author">
        <w:r w:rsidDel="009E1685">
          <w:rPr>
            <w:rFonts w:ascii="Arial" w:eastAsia="Arial" w:hAnsi="Arial" w:cs="Arial"/>
            <w:sz w:val="20"/>
            <w:szCs w:val="20"/>
          </w:rPr>
          <w:delText>d</w:delText>
        </w:r>
      </w:del>
      <w:r>
        <w:rPr>
          <w:rFonts w:ascii="Arial" w:eastAsia="Arial" w:hAnsi="Arial" w:cs="Arial"/>
          <w:sz w:val="20"/>
          <w:szCs w:val="20"/>
        </w:rPr>
        <w:t xml:space="preserve">uring the </w:t>
      </w:r>
      <w:del w:id="298" w:author="Author">
        <w:r w:rsidDel="00E466E7">
          <w:rPr>
            <w:rFonts w:ascii="Arial" w:eastAsia="Arial" w:hAnsi="Arial" w:cs="Arial"/>
            <w:sz w:val="20"/>
            <w:szCs w:val="20"/>
          </w:rPr>
          <w:delText xml:space="preserve">second </w:delText>
        </w:r>
      </w:del>
      <w:ins w:id="299" w:author="Author">
        <w:r w:rsidR="00E466E7">
          <w:rPr>
            <w:rFonts w:ascii="Arial" w:eastAsia="Arial" w:hAnsi="Arial" w:cs="Arial"/>
            <w:sz w:val="20"/>
            <w:szCs w:val="20"/>
          </w:rPr>
          <w:t xml:space="preserve">third </w:t>
        </w:r>
      </w:ins>
      <w:r w:rsidR="21923E29" w:rsidRPr="6AF95340">
        <w:rPr>
          <w:rFonts w:ascii="Arial" w:eastAsia="Arial" w:hAnsi="Arial" w:cs="Arial"/>
          <w:sz w:val="20"/>
          <w:szCs w:val="20"/>
        </w:rPr>
        <w:t xml:space="preserve">phase of this </w:t>
      </w:r>
      <w:r w:rsidR="00371AA8">
        <w:rPr>
          <w:rFonts w:ascii="Arial" w:eastAsia="Arial" w:hAnsi="Arial" w:cs="Arial"/>
          <w:sz w:val="20"/>
          <w:szCs w:val="20"/>
        </w:rPr>
        <w:t>Pilot</w:t>
      </w:r>
      <w:r w:rsidR="00A179BF">
        <w:rPr>
          <w:rFonts w:ascii="Arial" w:eastAsia="Arial" w:hAnsi="Arial" w:cs="Arial"/>
          <w:sz w:val="20"/>
          <w:szCs w:val="20"/>
        </w:rPr>
        <w:t xml:space="preserve"> Project</w:t>
      </w:r>
      <w:r w:rsidR="7E81052D" w:rsidRPr="3C687C79">
        <w:rPr>
          <w:rFonts w:ascii="Arial" w:eastAsia="Arial" w:hAnsi="Arial" w:cs="Arial"/>
          <w:sz w:val="20"/>
          <w:szCs w:val="20"/>
        </w:rPr>
        <w:t xml:space="preserve">, ADERs </w:t>
      </w:r>
      <w:ins w:id="300" w:author="Author">
        <w:r w:rsidR="004E157E">
          <w:rPr>
            <w:rFonts w:ascii="Arial" w:eastAsia="Arial" w:hAnsi="Arial" w:cs="Arial"/>
            <w:sz w:val="20"/>
            <w:szCs w:val="20"/>
          </w:rPr>
          <w:t>will have the option to participate as ALRs or NCLRs</w:t>
        </w:r>
        <w:r w:rsidR="001E0647">
          <w:rPr>
            <w:rFonts w:ascii="Arial" w:eastAsia="Arial" w:hAnsi="Arial" w:cs="Arial"/>
            <w:sz w:val="20"/>
            <w:szCs w:val="20"/>
          </w:rPr>
          <w:t xml:space="preserve"> and </w:t>
        </w:r>
      </w:ins>
      <w:r w:rsidR="7E81052D" w:rsidRPr="3C687C79">
        <w:rPr>
          <w:rFonts w:ascii="Arial" w:eastAsia="Arial" w:hAnsi="Arial" w:cs="Arial"/>
          <w:sz w:val="20"/>
          <w:szCs w:val="20"/>
        </w:rPr>
        <w:t xml:space="preserve">will </w:t>
      </w:r>
      <w:r w:rsidR="00721028">
        <w:rPr>
          <w:rFonts w:ascii="Arial" w:eastAsia="Arial" w:hAnsi="Arial" w:cs="Arial"/>
          <w:sz w:val="20"/>
          <w:szCs w:val="20"/>
        </w:rPr>
        <w:t xml:space="preserve">be treated as </w:t>
      </w:r>
      <w:r w:rsidR="00975C92">
        <w:rPr>
          <w:rFonts w:ascii="Arial" w:eastAsia="Arial" w:hAnsi="Arial" w:cs="Arial"/>
          <w:sz w:val="20"/>
          <w:szCs w:val="20"/>
        </w:rPr>
        <w:t>ALRs</w:t>
      </w:r>
      <w:ins w:id="301" w:author="Author">
        <w:r w:rsidR="001E0647">
          <w:rPr>
            <w:rFonts w:ascii="Arial" w:eastAsia="Arial" w:hAnsi="Arial" w:cs="Arial"/>
            <w:sz w:val="20"/>
            <w:szCs w:val="20"/>
          </w:rPr>
          <w:t xml:space="preserve"> or NCLRs</w:t>
        </w:r>
        <w:r w:rsidR="004F7490">
          <w:rPr>
            <w:rFonts w:ascii="Arial" w:eastAsia="Arial" w:hAnsi="Arial" w:cs="Arial"/>
            <w:sz w:val="20"/>
            <w:szCs w:val="20"/>
          </w:rPr>
          <w:t xml:space="preserve"> respectively</w:t>
        </w:r>
      </w:ins>
      <w:r w:rsidR="00721028">
        <w:rPr>
          <w:rFonts w:ascii="Arial" w:eastAsia="Arial" w:hAnsi="Arial" w:cs="Arial"/>
          <w:sz w:val="20"/>
          <w:szCs w:val="20"/>
        </w:rPr>
        <w:t xml:space="preserve"> for all purposes under the Protocols</w:t>
      </w:r>
      <w:ins w:id="302" w:author="Author">
        <w:r w:rsidR="004F7490">
          <w:rPr>
            <w:rFonts w:ascii="Arial" w:eastAsia="Arial" w:hAnsi="Arial" w:cs="Arial"/>
            <w:sz w:val="20"/>
            <w:szCs w:val="20"/>
          </w:rPr>
          <w:t>.</w:t>
        </w:r>
      </w:ins>
      <w:del w:id="303" w:author="Author">
        <w:r w:rsidR="00D45DD2" w:rsidDel="004F7490">
          <w:rPr>
            <w:rFonts w:ascii="Arial" w:eastAsia="Arial" w:hAnsi="Arial" w:cs="Arial"/>
            <w:sz w:val="20"/>
            <w:szCs w:val="20"/>
          </w:rPr>
          <w:delText xml:space="preserve"> and </w:delText>
        </w:r>
        <w:r w:rsidR="21923E29" w:rsidRPr="6AF95340" w:rsidDel="004F7490">
          <w:rPr>
            <w:rFonts w:ascii="Arial" w:eastAsia="Arial" w:hAnsi="Arial" w:cs="Arial"/>
            <w:sz w:val="20"/>
            <w:szCs w:val="20"/>
          </w:rPr>
          <w:delText xml:space="preserve">will </w:delText>
        </w:r>
        <w:r w:rsidR="00935890" w:rsidDel="004F7490">
          <w:rPr>
            <w:rFonts w:ascii="Arial" w:eastAsia="Arial" w:hAnsi="Arial" w:cs="Arial"/>
            <w:sz w:val="20"/>
            <w:szCs w:val="20"/>
          </w:rPr>
          <w:delText>register and participate under</w:delText>
        </w:r>
        <w:r w:rsidR="00935890" w:rsidRPr="3C687C79" w:rsidDel="004F7490">
          <w:rPr>
            <w:rFonts w:ascii="Arial" w:eastAsia="Arial" w:hAnsi="Arial" w:cs="Arial"/>
            <w:sz w:val="20"/>
            <w:szCs w:val="20"/>
          </w:rPr>
          <w:delText xml:space="preserve"> </w:delText>
        </w:r>
        <w:r w:rsidR="21923E29" w:rsidRPr="6AF95340" w:rsidDel="004F7490">
          <w:rPr>
            <w:rFonts w:ascii="Arial" w:eastAsia="Arial" w:hAnsi="Arial" w:cs="Arial"/>
            <w:sz w:val="20"/>
            <w:szCs w:val="20"/>
          </w:rPr>
          <w:delText>the existing ALR participation model</w:delText>
        </w:r>
      </w:del>
      <w:r w:rsidR="21923E29" w:rsidRPr="6AF95340">
        <w:rPr>
          <w:rFonts w:ascii="Arial" w:eastAsia="Arial" w:hAnsi="Arial" w:cs="Arial"/>
          <w:sz w:val="20"/>
          <w:szCs w:val="20"/>
        </w:rPr>
        <w:t xml:space="preserve">.  </w:t>
      </w:r>
    </w:p>
    <w:p w14:paraId="1F03BE65" w14:textId="77777777" w:rsidR="00C22E79" w:rsidRDefault="00C22E79" w:rsidP="00C030CF">
      <w:pPr>
        <w:ind w:left="360"/>
        <w:rPr>
          <w:ins w:id="304" w:author="Author"/>
          <w:rFonts w:ascii="Arial" w:eastAsia="Arial" w:hAnsi="Arial" w:cs="Arial"/>
          <w:sz w:val="20"/>
          <w:szCs w:val="20"/>
        </w:rPr>
      </w:pPr>
    </w:p>
    <w:p w14:paraId="40A027C2" w14:textId="472A0E21" w:rsidR="006F0DF3" w:rsidRPr="00673739" w:rsidRDefault="21923E29" w:rsidP="00C030CF">
      <w:pPr>
        <w:ind w:left="360"/>
        <w:rPr>
          <w:rFonts w:ascii="Arial" w:eastAsia="Arial" w:hAnsi="Arial" w:cs="Arial"/>
          <w:sz w:val="20"/>
          <w:szCs w:val="20"/>
        </w:rPr>
      </w:pPr>
      <w:r w:rsidRPr="6AF95340">
        <w:rPr>
          <w:rFonts w:ascii="Arial" w:eastAsia="Arial" w:hAnsi="Arial" w:cs="Arial"/>
          <w:sz w:val="20"/>
          <w:szCs w:val="20"/>
        </w:rPr>
        <w:t xml:space="preserve">ADERs </w:t>
      </w:r>
      <w:ins w:id="305" w:author="Author">
        <w:r w:rsidR="005750BB">
          <w:rPr>
            <w:rFonts w:ascii="Arial" w:eastAsia="Arial" w:hAnsi="Arial" w:cs="Arial"/>
            <w:sz w:val="20"/>
            <w:szCs w:val="20"/>
          </w:rPr>
          <w:t>opting to register as an ALR</w:t>
        </w:r>
      </w:ins>
      <w:r w:rsidR="005750BB">
        <w:rPr>
          <w:rFonts w:ascii="Arial" w:eastAsia="Arial" w:hAnsi="Arial" w:cs="Arial"/>
          <w:sz w:val="20"/>
          <w:szCs w:val="20"/>
        </w:rPr>
        <w:t xml:space="preserve"> </w:t>
      </w:r>
      <w:r w:rsidR="009F6F23">
        <w:rPr>
          <w:rFonts w:ascii="Arial" w:eastAsia="Arial" w:hAnsi="Arial" w:cs="Arial"/>
          <w:sz w:val="20"/>
          <w:szCs w:val="20"/>
        </w:rPr>
        <w:t>must</w:t>
      </w:r>
      <w:r w:rsidRPr="6AF95340">
        <w:rPr>
          <w:rFonts w:ascii="Arial" w:eastAsia="Arial" w:hAnsi="Arial" w:cs="Arial"/>
          <w:sz w:val="20"/>
          <w:szCs w:val="20"/>
        </w:rPr>
        <w:t xml:space="preserve"> </w:t>
      </w:r>
      <w:del w:id="306" w:author="Author">
        <w:r w:rsidRPr="6AF95340" w:rsidDel="005750BB">
          <w:rPr>
            <w:rFonts w:ascii="Arial" w:eastAsia="Arial" w:hAnsi="Arial" w:cs="Arial"/>
            <w:sz w:val="20"/>
            <w:szCs w:val="20"/>
          </w:rPr>
          <w:delText xml:space="preserve">be registered and </w:delText>
        </w:r>
      </w:del>
      <w:r w:rsidRPr="6AF95340">
        <w:rPr>
          <w:rFonts w:ascii="Arial" w:eastAsia="Arial" w:hAnsi="Arial" w:cs="Arial"/>
          <w:sz w:val="20"/>
          <w:szCs w:val="20"/>
        </w:rPr>
        <w:t xml:space="preserve">participate </w:t>
      </w:r>
      <w:r w:rsidR="007168A6">
        <w:rPr>
          <w:rFonts w:ascii="Arial" w:eastAsia="Arial" w:hAnsi="Arial" w:cs="Arial"/>
          <w:sz w:val="20"/>
          <w:szCs w:val="20"/>
        </w:rPr>
        <w:t>as</w:t>
      </w:r>
      <w:r w:rsidR="7E81052D" w:rsidRPr="3C687C79">
        <w:rPr>
          <w:rFonts w:ascii="Arial" w:eastAsia="Arial" w:hAnsi="Arial" w:cs="Arial"/>
          <w:sz w:val="20"/>
          <w:szCs w:val="20"/>
        </w:rPr>
        <w:t xml:space="preserve"> ALR</w:t>
      </w:r>
      <w:r w:rsidR="007168A6">
        <w:rPr>
          <w:rFonts w:ascii="Arial" w:eastAsia="Arial" w:hAnsi="Arial" w:cs="Arial"/>
          <w:sz w:val="20"/>
          <w:szCs w:val="20"/>
        </w:rPr>
        <w:t>s</w:t>
      </w:r>
      <w:r w:rsidR="00531DD1">
        <w:rPr>
          <w:rFonts w:ascii="Arial" w:eastAsia="Arial" w:hAnsi="Arial" w:cs="Arial"/>
          <w:sz w:val="20"/>
          <w:szCs w:val="20"/>
        </w:rPr>
        <w:t xml:space="preserve"> except as follows:</w:t>
      </w:r>
    </w:p>
    <w:p w14:paraId="401414A6" w14:textId="7B1C263D" w:rsidR="00C35E9B" w:rsidRPr="004636E2" w:rsidRDefault="46F76FF2" w:rsidP="00902F86">
      <w:pPr>
        <w:pStyle w:val="ListParagraph"/>
        <w:numPr>
          <w:ilvl w:val="1"/>
          <w:numId w:val="2"/>
        </w:numPr>
        <w:spacing w:after="0" w:line="240" w:lineRule="auto"/>
        <w:ind w:left="720"/>
        <w:rPr>
          <w:rFonts w:ascii="Arial" w:eastAsia="Arial" w:hAnsi="Arial" w:cs="Arial"/>
          <w:sz w:val="20"/>
          <w:szCs w:val="20"/>
        </w:rPr>
      </w:pPr>
      <w:r w:rsidRPr="26C635DA">
        <w:rPr>
          <w:rFonts w:ascii="Arial" w:eastAsia="Arial" w:hAnsi="Arial" w:cs="Arial"/>
          <w:sz w:val="20"/>
          <w:szCs w:val="20"/>
        </w:rPr>
        <w:t xml:space="preserve">An ADER </w:t>
      </w:r>
      <w:r w:rsidR="2A3918F9" w:rsidRPr="26C635DA">
        <w:rPr>
          <w:rFonts w:ascii="Arial" w:eastAsia="Arial" w:hAnsi="Arial" w:cs="Arial"/>
          <w:sz w:val="20"/>
          <w:szCs w:val="20"/>
        </w:rPr>
        <w:t>is allowed to</w:t>
      </w:r>
      <w:r w:rsidRPr="26C635DA">
        <w:rPr>
          <w:rFonts w:ascii="Arial" w:eastAsia="Arial" w:hAnsi="Arial" w:cs="Arial"/>
          <w:sz w:val="20"/>
          <w:szCs w:val="20"/>
        </w:rPr>
        <w:t xml:space="preserve"> have </w:t>
      </w:r>
      <w:r w:rsidR="6E48E8FE" w:rsidRPr="26C635DA">
        <w:rPr>
          <w:rFonts w:ascii="Arial" w:eastAsia="Arial" w:hAnsi="Arial" w:cs="Arial"/>
          <w:sz w:val="20"/>
          <w:szCs w:val="20"/>
        </w:rPr>
        <w:t>Premise</w:t>
      </w:r>
      <w:r w:rsidR="138A40E2" w:rsidRPr="26C635DA">
        <w:rPr>
          <w:rFonts w:ascii="Arial" w:eastAsia="Arial" w:hAnsi="Arial" w:cs="Arial"/>
          <w:sz w:val="20"/>
          <w:szCs w:val="20"/>
        </w:rPr>
        <w:t>s</w:t>
      </w:r>
      <w:r w:rsidRPr="26C635DA">
        <w:rPr>
          <w:rFonts w:ascii="Arial" w:eastAsia="Arial" w:hAnsi="Arial" w:cs="Arial"/>
          <w:sz w:val="20"/>
          <w:szCs w:val="20"/>
        </w:rPr>
        <w:t xml:space="preserve"> that can inject </w:t>
      </w:r>
      <w:r w:rsidR="78685D8A" w:rsidRPr="26C635DA">
        <w:rPr>
          <w:rFonts w:ascii="Arial" w:eastAsia="Arial" w:hAnsi="Arial" w:cs="Arial"/>
          <w:sz w:val="20"/>
          <w:szCs w:val="20"/>
        </w:rPr>
        <w:t xml:space="preserve">energy </w:t>
      </w:r>
      <w:r w:rsidRPr="26C635DA">
        <w:rPr>
          <w:rFonts w:ascii="Arial" w:eastAsia="Arial" w:hAnsi="Arial" w:cs="Arial"/>
          <w:sz w:val="20"/>
          <w:szCs w:val="20"/>
        </w:rPr>
        <w:t>into the distribution system</w:t>
      </w:r>
      <w:r w:rsidR="687811EA" w:rsidRPr="26C635DA">
        <w:rPr>
          <w:rFonts w:ascii="Arial" w:eastAsia="Arial" w:hAnsi="Arial" w:cs="Arial"/>
          <w:sz w:val="20"/>
          <w:szCs w:val="20"/>
        </w:rPr>
        <w:t>, and an ADER may provide a net injection on an aggregated basis</w:t>
      </w:r>
      <w:r w:rsidR="7C062F52" w:rsidRPr="26C635DA">
        <w:rPr>
          <w:rFonts w:ascii="Arial" w:eastAsia="Arial" w:hAnsi="Arial" w:cs="Arial"/>
          <w:sz w:val="20"/>
          <w:szCs w:val="20"/>
        </w:rPr>
        <w:t xml:space="preserve">.  </w:t>
      </w:r>
      <w:r w:rsidR="556D9FAE" w:rsidRPr="26C635DA">
        <w:rPr>
          <w:rFonts w:ascii="Arial" w:eastAsia="Arial" w:hAnsi="Arial" w:cs="Arial"/>
          <w:sz w:val="20"/>
          <w:szCs w:val="20"/>
        </w:rPr>
        <w:t>A net injection from an ADER in response to an ERCOT Dispatch Instruction will be considered Demand response under the Protocols and other ERCOT rules</w:t>
      </w:r>
      <w:r w:rsidR="68F04284" w:rsidRPr="26C635DA">
        <w:rPr>
          <w:rFonts w:ascii="Arial" w:eastAsia="Arial" w:hAnsi="Arial" w:cs="Arial"/>
          <w:sz w:val="20"/>
          <w:szCs w:val="20"/>
        </w:rPr>
        <w:t>.</w:t>
      </w:r>
      <w:r w:rsidRPr="26C635DA">
        <w:rPr>
          <w:rFonts w:ascii="Arial" w:eastAsia="Arial" w:hAnsi="Arial" w:cs="Arial"/>
          <w:sz w:val="20"/>
          <w:szCs w:val="20"/>
        </w:rPr>
        <w:t xml:space="preserve"> </w:t>
      </w:r>
      <w:r w:rsidR="28CE6D3F" w:rsidRPr="26C635DA">
        <w:rPr>
          <w:rFonts w:ascii="Arial" w:eastAsia="Arial" w:hAnsi="Arial" w:cs="Arial"/>
          <w:sz w:val="20"/>
          <w:szCs w:val="20"/>
        </w:rPr>
        <w:t>A</w:t>
      </w:r>
      <w:r w:rsidR="4583EA56" w:rsidRPr="26C635DA">
        <w:rPr>
          <w:rFonts w:ascii="Arial" w:eastAsia="Arial" w:hAnsi="Arial" w:cs="Arial"/>
          <w:sz w:val="20"/>
          <w:szCs w:val="20"/>
        </w:rPr>
        <w:t>ny</w:t>
      </w:r>
      <w:r w:rsidR="28CE6D3F"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28CE6D3F" w:rsidRPr="26C635DA">
        <w:rPr>
          <w:rFonts w:ascii="Arial" w:eastAsia="Arial" w:hAnsi="Arial" w:cs="Arial"/>
          <w:sz w:val="20"/>
          <w:szCs w:val="20"/>
        </w:rPr>
        <w:t xml:space="preserve"> </w:t>
      </w:r>
      <w:r w:rsidR="7DED6A3C" w:rsidRPr="26C635DA">
        <w:rPr>
          <w:rFonts w:ascii="Arial" w:eastAsia="Arial" w:hAnsi="Arial" w:cs="Arial"/>
          <w:sz w:val="20"/>
          <w:szCs w:val="20"/>
        </w:rPr>
        <w:t xml:space="preserve">with the potential to export energy beyond its </w:t>
      </w:r>
      <w:r w:rsidR="6E48E8FE" w:rsidRPr="26C635DA">
        <w:rPr>
          <w:rFonts w:ascii="Arial" w:eastAsia="Arial" w:hAnsi="Arial" w:cs="Arial"/>
          <w:sz w:val="20"/>
          <w:szCs w:val="20"/>
        </w:rPr>
        <w:t>Premise</w:t>
      </w:r>
      <w:r w:rsidR="7DED6A3C" w:rsidRPr="26C635DA">
        <w:rPr>
          <w:rFonts w:ascii="Arial" w:eastAsia="Arial" w:hAnsi="Arial" w:cs="Arial"/>
          <w:sz w:val="20"/>
          <w:szCs w:val="20"/>
        </w:rPr>
        <w:t xml:space="preserve"> meter</w:t>
      </w:r>
      <w:r w:rsidRPr="26C635DA">
        <w:rPr>
          <w:rFonts w:ascii="Arial" w:eastAsia="Arial" w:hAnsi="Arial" w:cs="Arial"/>
          <w:sz w:val="20"/>
          <w:szCs w:val="20"/>
        </w:rPr>
        <w:t xml:space="preserve"> </w:t>
      </w:r>
      <w:r w:rsidR="17FFB1CB" w:rsidRPr="26C635DA">
        <w:rPr>
          <w:rFonts w:ascii="Arial" w:eastAsia="Arial" w:hAnsi="Arial" w:cs="Arial"/>
          <w:sz w:val="20"/>
          <w:szCs w:val="20"/>
        </w:rPr>
        <w:t xml:space="preserve">must </w:t>
      </w:r>
      <w:r w:rsidR="31DE8E96" w:rsidRPr="26C635DA">
        <w:rPr>
          <w:rFonts w:ascii="Arial" w:eastAsia="Arial" w:hAnsi="Arial" w:cs="Arial"/>
          <w:sz w:val="20"/>
          <w:szCs w:val="20"/>
        </w:rPr>
        <w:t xml:space="preserve">have the correct </w:t>
      </w:r>
      <w:ins w:id="307" w:author="Author">
        <w:r w:rsidR="4C1EC5FC" w:rsidRPr="26C635DA">
          <w:rPr>
            <w:rFonts w:ascii="Arial" w:eastAsia="Arial" w:hAnsi="Arial" w:cs="Arial"/>
            <w:sz w:val="20"/>
            <w:szCs w:val="20"/>
          </w:rPr>
          <w:t>load</w:t>
        </w:r>
      </w:ins>
      <w:del w:id="308" w:author="Author">
        <w:r w:rsidRPr="26C635DA" w:rsidDel="4185F03C">
          <w:rPr>
            <w:rFonts w:ascii="Arial" w:eastAsia="Arial" w:hAnsi="Arial" w:cs="Arial"/>
            <w:sz w:val="20"/>
            <w:szCs w:val="20"/>
          </w:rPr>
          <w:delText>meter</w:delText>
        </w:r>
      </w:del>
      <w:r w:rsidR="4185F03C" w:rsidRPr="26C635DA">
        <w:rPr>
          <w:rFonts w:ascii="Arial" w:eastAsia="Arial" w:hAnsi="Arial" w:cs="Arial"/>
          <w:sz w:val="20"/>
          <w:szCs w:val="20"/>
        </w:rPr>
        <w:t xml:space="preserve"> </w:t>
      </w:r>
      <w:r w:rsidR="31DE8E96" w:rsidRPr="26C635DA">
        <w:rPr>
          <w:rFonts w:ascii="Arial" w:eastAsia="Arial" w:hAnsi="Arial" w:cs="Arial"/>
          <w:sz w:val="20"/>
          <w:szCs w:val="20"/>
        </w:rPr>
        <w:t xml:space="preserve">profile </w:t>
      </w:r>
      <w:ins w:id="309" w:author="Author">
        <w:r w:rsidR="0AD36A51" w:rsidRPr="26C635DA">
          <w:rPr>
            <w:rFonts w:ascii="Arial" w:eastAsia="Arial" w:hAnsi="Arial" w:cs="Arial"/>
            <w:sz w:val="20"/>
            <w:szCs w:val="20"/>
          </w:rPr>
          <w:t>ID</w:t>
        </w:r>
      </w:ins>
      <w:del w:id="310" w:author="Author">
        <w:r w:rsidRPr="26C635DA" w:rsidDel="31DE8E96">
          <w:rPr>
            <w:rFonts w:ascii="Arial" w:eastAsia="Arial" w:hAnsi="Arial" w:cs="Arial"/>
            <w:sz w:val="20"/>
            <w:szCs w:val="20"/>
          </w:rPr>
          <w:delText>code</w:delText>
        </w:r>
      </w:del>
      <w:r w:rsidR="31DE8E96" w:rsidRPr="26C635DA">
        <w:rPr>
          <w:rFonts w:ascii="Arial" w:eastAsia="Arial" w:hAnsi="Arial" w:cs="Arial"/>
          <w:sz w:val="20"/>
          <w:szCs w:val="20"/>
        </w:rPr>
        <w:t xml:space="preserve"> </w:t>
      </w:r>
      <w:r w:rsidR="5199B1FF" w:rsidRPr="26C635DA">
        <w:rPr>
          <w:rFonts w:ascii="Arial" w:eastAsia="Arial" w:hAnsi="Arial" w:cs="Arial"/>
          <w:sz w:val="20"/>
          <w:szCs w:val="20"/>
        </w:rPr>
        <w:t>set</w:t>
      </w:r>
      <w:r w:rsidR="3D02DF83" w:rsidRPr="26C635DA">
        <w:rPr>
          <w:rFonts w:ascii="Arial" w:eastAsia="Arial" w:hAnsi="Arial" w:cs="Arial"/>
          <w:sz w:val="20"/>
          <w:szCs w:val="20"/>
        </w:rPr>
        <w:t xml:space="preserve">, </w:t>
      </w:r>
      <w:r w:rsidR="14BF72C6" w:rsidRPr="26C635DA">
        <w:rPr>
          <w:rFonts w:ascii="Arial" w:eastAsia="Arial" w:hAnsi="Arial" w:cs="Arial"/>
          <w:sz w:val="20"/>
          <w:szCs w:val="20"/>
        </w:rPr>
        <w:t xml:space="preserve">for meters </w:t>
      </w:r>
      <w:r w:rsidR="1E31D4A1" w:rsidRPr="26C635DA">
        <w:rPr>
          <w:rFonts w:ascii="Arial" w:eastAsia="Arial" w:hAnsi="Arial" w:cs="Arial"/>
          <w:sz w:val="20"/>
          <w:szCs w:val="20"/>
        </w:rPr>
        <w:t xml:space="preserve">in service territories </w:t>
      </w:r>
      <w:r w:rsidR="14BF72C6" w:rsidRPr="26C635DA">
        <w:rPr>
          <w:rFonts w:ascii="Arial" w:eastAsia="Arial" w:hAnsi="Arial" w:cs="Arial"/>
          <w:sz w:val="20"/>
          <w:szCs w:val="20"/>
        </w:rPr>
        <w:t xml:space="preserve">where that is </w:t>
      </w:r>
      <w:r w:rsidR="3D02DF83" w:rsidRPr="26C635DA">
        <w:rPr>
          <w:rFonts w:ascii="Arial" w:eastAsia="Arial" w:hAnsi="Arial" w:cs="Arial"/>
          <w:sz w:val="20"/>
          <w:szCs w:val="20"/>
        </w:rPr>
        <w:t xml:space="preserve">applicable, </w:t>
      </w:r>
      <w:r w:rsidR="31DE8E96" w:rsidRPr="26C635DA">
        <w:rPr>
          <w:rFonts w:ascii="Arial" w:eastAsia="Arial" w:hAnsi="Arial" w:cs="Arial"/>
          <w:sz w:val="20"/>
          <w:szCs w:val="20"/>
        </w:rPr>
        <w:t>such that</w:t>
      </w:r>
      <w:r w:rsidR="17FFB1CB" w:rsidRPr="26C635DA">
        <w:rPr>
          <w:rFonts w:ascii="Arial" w:eastAsia="Arial" w:hAnsi="Arial" w:cs="Arial"/>
          <w:sz w:val="20"/>
          <w:szCs w:val="20"/>
        </w:rPr>
        <w:t xml:space="preserve"> both the import and export channel</w:t>
      </w:r>
      <w:r w:rsidR="062C1F7B" w:rsidRPr="26C635DA">
        <w:rPr>
          <w:rFonts w:ascii="Arial" w:eastAsia="Arial" w:hAnsi="Arial" w:cs="Arial"/>
          <w:sz w:val="20"/>
          <w:szCs w:val="20"/>
        </w:rPr>
        <w:t>s</w:t>
      </w:r>
      <w:r w:rsidR="17FFB1CB" w:rsidRPr="26C635DA">
        <w:rPr>
          <w:rFonts w:ascii="Arial" w:eastAsia="Arial" w:hAnsi="Arial" w:cs="Arial"/>
          <w:sz w:val="20"/>
          <w:szCs w:val="20"/>
        </w:rPr>
        <w:t xml:space="preserve"> of </w:t>
      </w:r>
      <w:r w:rsidR="4D05C153" w:rsidRPr="26C635DA">
        <w:rPr>
          <w:rFonts w:ascii="Arial" w:eastAsia="Arial" w:hAnsi="Arial" w:cs="Arial"/>
          <w:sz w:val="20"/>
          <w:szCs w:val="20"/>
        </w:rPr>
        <w:t>its</w:t>
      </w:r>
      <w:r w:rsidR="17FFB1CB"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17FFB1CB" w:rsidRPr="26C635DA">
        <w:rPr>
          <w:rFonts w:ascii="Arial" w:eastAsia="Arial" w:hAnsi="Arial" w:cs="Arial"/>
          <w:sz w:val="20"/>
          <w:szCs w:val="20"/>
        </w:rPr>
        <w:t xml:space="preserve"> meter </w:t>
      </w:r>
      <w:r w:rsidR="36213E39" w:rsidRPr="26C635DA">
        <w:rPr>
          <w:rFonts w:ascii="Arial" w:eastAsia="Arial" w:hAnsi="Arial" w:cs="Arial"/>
          <w:sz w:val="20"/>
          <w:szCs w:val="20"/>
        </w:rPr>
        <w:t xml:space="preserve">are </w:t>
      </w:r>
      <w:r w:rsidR="03E44F71" w:rsidRPr="26C635DA">
        <w:rPr>
          <w:rFonts w:ascii="Arial" w:eastAsia="Arial" w:hAnsi="Arial" w:cs="Arial"/>
          <w:sz w:val="20"/>
          <w:szCs w:val="20"/>
        </w:rPr>
        <w:t>provided to ERCOT</w:t>
      </w:r>
      <w:r w:rsidR="6F887B41" w:rsidRPr="26C635DA">
        <w:rPr>
          <w:rFonts w:ascii="Arial" w:eastAsia="Arial" w:hAnsi="Arial" w:cs="Arial"/>
          <w:sz w:val="20"/>
          <w:szCs w:val="20"/>
        </w:rPr>
        <w:t>.</w:t>
      </w:r>
    </w:p>
    <w:p w14:paraId="5D69093B" w14:textId="34918FC5" w:rsidR="00C35E9B" w:rsidRDefault="3C3C2A15" w:rsidP="00902F86">
      <w:pPr>
        <w:pStyle w:val="ListParagraph"/>
        <w:numPr>
          <w:ilvl w:val="1"/>
          <w:numId w:val="2"/>
        </w:numPr>
        <w:spacing w:after="0" w:line="240" w:lineRule="auto"/>
        <w:ind w:left="720"/>
        <w:rPr>
          <w:rFonts w:ascii="Arial" w:eastAsia="Arial" w:hAnsi="Arial" w:cs="Arial"/>
          <w:sz w:val="20"/>
          <w:szCs w:val="20"/>
        </w:rPr>
      </w:pPr>
      <w:r w:rsidRPr="5ECC500C">
        <w:rPr>
          <w:rFonts w:ascii="Arial" w:eastAsia="Arial" w:hAnsi="Arial" w:cs="Arial"/>
          <w:sz w:val="20"/>
          <w:szCs w:val="20"/>
        </w:rPr>
        <w:t xml:space="preserve">ADER </w:t>
      </w:r>
      <w:r w:rsidR="00077F6C" w:rsidRPr="5ECC500C">
        <w:rPr>
          <w:rFonts w:ascii="Arial" w:eastAsia="Arial" w:hAnsi="Arial" w:cs="Arial"/>
          <w:sz w:val="20"/>
          <w:szCs w:val="20"/>
        </w:rPr>
        <w:t xml:space="preserve">withdrawal </w:t>
      </w:r>
      <w:r w:rsidRPr="5ECC500C">
        <w:rPr>
          <w:rFonts w:ascii="Arial" w:eastAsia="Arial" w:hAnsi="Arial" w:cs="Arial"/>
          <w:sz w:val="20"/>
          <w:szCs w:val="20"/>
        </w:rPr>
        <w:t xml:space="preserve">telemetry values </w:t>
      </w:r>
      <w:r w:rsidR="00755D5D" w:rsidRPr="5ECC500C">
        <w:rPr>
          <w:rFonts w:ascii="Arial" w:eastAsia="Arial" w:hAnsi="Arial" w:cs="Arial"/>
          <w:sz w:val="20"/>
          <w:szCs w:val="20"/>
        </w:rPr>
        <w:t>must</w:t>
      </w:r>
      <w:r w:rsidRPr="5ECC500C">
        <w:rPr>
          <w:rFonts w:ascii="Arial" w:eastAsia="Arial" w:hAnsi="Arial" w:cs="Arial"/>
          <w:sz w:val="20"/>
          <w:szCs w:val="20"/>
        </w:rPr>
        <w:t xml:space="preserve"> represent the sum of the c</w:t>
      </w:r>
      <w:r w:rsidR="57B453EC" w:rsidRPr="5ECC500C">
        <w:rPr>
          <w:rFonts w:ascii="Arial" w:eastAsia="Arial" w:hAnsi="Arial" w:cs="Arial"/>
          <w:sz w:val="20"/>
          <w:szCs w:val="20"/>
        </w:rPr>
        <w:t>o</w:t>
      </w:r>
      <w:r w:rsidRPr="5ECC500C">
        <w:rPr>
          <w:rFonts w:ascii="Arial" w:eastAsia="Arial" w:hAnsi="Arial" w:cs="Arial"/>
          <w:sz w:val="20"/>
          <w:szCs w:val="20"/>
        </w:rPr>
        <w:t>n</w:t>
      </w:r>
      <w:r w:rsidR="21EA7E56" w:rsidRPr="5ECC500C">
        <w:rPr>
          <w:rFonts w:ascii="Arial" w:eastAsia="Arial" w:hAnsi="Arial" w:cs="Arial"/>
          <w:sz w:val="20"/>
          <w:szCs w:val="20"/>
        </w:rPr>
        <w:t xml:space="preserve">sumption and export of </w:t>
      </w:r>
      <w:r w:rsidR="00C940F7" w:rsidRPr="5ECC500C">
        <w:rPr>
          <w:rFonts w:ascii="Arial" w:eastAsia="Arial" w:hAnsi="Arial" w:cs="Arial"/>
          <w:sz w:val="20"/>
          <w:szCs w:val="20"/>
        </w:rPr>
        <w:t xml:space="preserve">each of </w:t>
      </w:r>
      <w:r w:rsidR="21EA7E56" w:rsidRPr="5ECC500C">
        <w:rPr>
          <w:rFonts w:ascii="Arial" w:eastAsia="Arial" w:hAnsi="Arial" w:cs="Arial"/>
          <w:sz w:val="20"/>
          <w:szCs w:val="20"/>
        </w:rPr>
        <w:t xml:space="preserve">the member </w:t>
      </w:r>
      <w:r w:rsidR="00721665" w:rsidRPr="5ECC500C">
        <w:rPr>
          <w:rFonts w:ascii="Arial" w:eastAsia="Arial" w:hAnsi="Arial" w:cs="Arial"/>
          <w:sz w:val="20"/>
          <w:szCs w:val="20"/>
        </w:rPr>
        <w:t>Premise</w:t>
      </w:r>
      <w:r w:rsidR="21EA7E56" w:rsidRPr="5ECC500C">
        <w:rPr>
          <w:rFonts w:ascii="Arial" w:eastAsia="Arial" w:hAnsi="Arial" w:cs="Arial"/>
          <w:sz w:val="20"/>
          <w:szCs w:val="20"/>
        </w:rPr>
        <w:t>s</w:t>
      </w:r>
      <w:r w:rsidR="35C027D9" w:rsidRPr="5ECC500C">
        <w:rPr>
          <w:rFonts w:ascii="Arial" w:eastAsia="Arial" w:hAnsi="Arial" w:cs="Arial"/>
          <w:sz w:val="20"/>
          <w:szCs w:val="20"/>
        </w:rPr>
        <w:t xml:space="preserve"> or devices plus any necessary MW offsets, as described in this </w:t>
      </w:r>
      <w:r w:rsidR="008B6E4D" w:rsidRPr="5ECC500C">
        <w:rPr>
          <w:rFonts w:ascii="Arial" w:eastAsia="Arial" w:hAnsi="Arial" w:cs="Arial"/>
          <w:sz w:val="20"/>
          <w:szCs w:val="20"/>
        </w:rPr>
        <w:t>Governing D</w:t>
      </w:r>
      <w:r w:rsidR="35C027D9" w:rsidRPr="5ECC500C">
        <w:rPr>
          <w:rFonts w:ascii="Arial" w:eastAsia="Arial" w:hAnsi="Arial" w:cs="Arial"/>
          <w:sz w:val="20"/>
          <w:szCs w:val="20"/>
        </w:rPr>
        <w:t>ocument.</w:t>
      </w:r>
      <w:r w:rsidR="00A61E07" w:rsidRPr="5ECC500C">
        <w:rPr>
          <w:rFonts w:ascii="Arial" w:eastAsia="Arial" w:hAnsi="Arial" w:cs="Arial"/>
          <w:sz w:val="20"/>
          <w:szCs w:val="20"/>
        </w:rPr>
        <w:t xml:space="preserve"> </w:t>
      </w:r>
      <w:r w:rsidR="00163AA3" w:rsidRPr="5ECC500C">
        <w:rPr>
          <w:rFonts w:ascii="Arial" w:eastAsia="Arial" w:hAnsi="Arial" w:cs="Arial"/>
          <w:sz w:val="20"/>
          <w:szCs w:val="20"/>
        </w:rPr>
        <w:t xml:space="preserve">Maximum Power Consumption and Low Power Consumption values must </w:t>
      </w:r>
      <w:r w:rsidR="000F572A" w:rsidRPr="5ECC500C">
        <w:rPr>
          <w:rFonts w:ascii="Arial" w:eastAsia="Arial" w:hAnsi="Arial" w:cs="Arial"/>
          <w:sz w:val="20"/>
          <w:szCs w:val="20"/>
        </w:rPr>
        <w:t xml:space="preserve">be modified </w:t>
      </w:r>
      <w:r w:rsidR="00015EE7" w:rsidRPr="5ECC500C">
        <w:rPr>
          <w:rFonts w:ascii="Arial" w:eastAsia="Arial" w:hAnsi="Arial" w:cs="Arial"/>
          <w:sz w:val="20"/>
          <w:szCs w:val="20"/>
        </w:rPr>
        <w:t xml:space="preserve">to accommodate ADERs, </w:t>
      </w:r>
      <w:r w:rsidR="000F572A" w:rsidRPr="5ECC500C">
        <w:rPr>
          <w:rFonts w:ascii="Arial" w:eastAsia="Arial" w:hAnsi="Arial" w:cs="Arial"/>
          <w:sz w:val="20"/>
          <w:szCs w:val="20"/>
        </w:rPr>
        <w:t xml:space="preserve">as </w:t>
      </w:r>
      <w:r w:rsidR="00D51ECD" w:rsidRPr="5ECC500C">
        <w:rPr>
          <w:rFonts w:ascii="Arial" w:eastAsia="Arial" w:hAnsi="Arial" w:cs="Arial"/>
          <w:sz w:val="20"/>
          <w:szCs w:val="20"/>
        </w:rPr>
        <w:t xml:space="preserve">further </w:t>
      </w:r>
      <w:r w:rsidR="000F572A" w:rsidRPr="5ECC500C">
        <w:rPr>
          <w:rFonts w:ascii="Arial" w:eastAsia="Arial" w:hAnsi="Arial" w:cs="Arial"/>
          <w:sz w:val="20"/>
          <w:szCs w:val="20"/>
        </w:rPr>
        <w:t>provided in this Governing Document.</w:t>
      </w:r>
      <w:r w:rsidR="008F6337" w:rsidRPr="5ECC500C">
        <w:rPr>
          <w:rFonts w:ascii="Arial" w:eastAsia="Arial" w:hAnsi="Arial" w:cs="Arial"/>
          <w:sz w:val="20"/>
          <w:szCs w:val="20"/>
        </w:rPr>
        <w:t xml:space="preserve"> </w:t>
      </w:r>
      <w:r w:rsidR="000F572A" w:rsidRPr="5ECC500C">
        <w:rPr>
          <w:rFonts w:ascii="Arial" w:eastAsia="Arial" w:hAnsi="Arial" w:cs="Arial"/>
          <w:sz w:val="20"/>
          <w:szCs w:val="20"/>
        </w:rPr>
        <w:t>An ADER using device-level telemetry must comply with the</w:t>
      </w:r>
      <w:r w:rsidR="5B234E64" w:rsidRPr="5ECC500C">
        <w:rPr>
          <w:rFonts w:ascii="Arial" w:eastAsia="Arial" w:hAnsi="Arial" w:cs="Arial"/>
          <w:sz w:val="20"/>
          <w:szCs w:val="20"/>
        </w:rPr>
        <w:t xml:space="preserve"> validation process for device-level telemetry</w:t>
      </w:r>
      <w:r w:rsidR="16C54A75" w:rsidRPr="5ECC500C">
        <w:rPr>
          <w:rFonts w:ascii="Arial" w:eastAsia="Arial" w:hAnsi="Arial" w:cs="Arial"/>
          <w:sz w:val="20"/>
          <w:szCs w:val="20"/>
        </w:rPr>
        <w:t xml:space="preserve"> provided in this document</w:t>
      </w:r>
      <w:r w:rsidR="00E12F92" w:rsidRPr="5ECC500C">
        <w:rPr>
          <w:rFonts w:ascii="Arial" w:eastAsia="Arial" w:hAnsi="Arial" w:cs="Arial"/>
          <w:sz w:val="20"/>
          <w:szCs w:val="20"/>
        </w:rPr>
        <w:t xml:space="preserve"> instead of existing validation rules</w:t>
      </w:r>
      <w:r w:rsidR="000F31AA" w:rsidRPr="5ECC500C">
        <w:rPr>
          <w:rFonts w:ascii="Arial" w:eastAsia="Arial" w:hAnsi="Arial" w:cs="Arial"/>
          <w:sz w:val="20"/>
          <w:szCs w:val="20"/>
        </w:rPr>
        <w:t>.</w:t>
      </w:r>
    </w:p>
    <w:p w14:paraId="21940FFA" w14:textId="49A9F673" w:rsidR="00956A10" w:rsidRPr="00067DC5" w:rsidRDefault="609C8F2A" w:rsidP="00902F86">
      <w:pPr>
        <w:pStyle w:val="ListParagraph"/>
        <w:numPr>
          <w:ilvl w:val="1"/>
          <w:numId w:val="2"/>
        </w:numPr>
        <w:spacing w:after="0" w:line="240" w:lineRule="auto"/>
        <w:ind w:left="720"/>
        <w:contextualSpacing w:val="0"/>
        <w:rPr>
          <w:rFonts w:ascii="Arial" w:eastAsia="Arial" w:hAnsi="Arial" w:cs="Arial"/>
          <w:sz w:val="20"/>
          <w:szCs w:val="20"/>
        </w:rPr>
      </w:pPr>
      <w:r w:rsidRPr="35C3B54B">
        <w:rPr>
          <w:rFonts w:ascii="Arial" w:eastAsia="Arial" w:hAnsi="Arial" w:cs="Arial"/>
          <w:sz w:val="20"/>
          <w:szCs w:val="20"/>
        </w:rPr>
        <w:t xml:space="preserve">An ADER </w:t>
      </w:r>
      <w:r w:rsidR="00755D5D" w:rsidRPr="35C3B54B">
        <w:rPr>
          <w:rFonts w:ascii="Arial" w:eastAsia="Arial" w:hAnsi="Arial" w:cs="Arial"/>
          <w:sz w:val="20"/>
          <w:szCs w:val="20"/>
        </w:rPr>
        <w:t xml:space="preserve">is </w:t>
      </w:r>
      <w:r w:rsidRPr="35C3B54B">
        <w:rPr>
          <w:rFonts w:ascii="Arial" w:eastAsia="Arial" w:hAnsi="Arial" w:cs="Arial"/>
          <w:sz w:val="20"/>
          <w:szCs w:val="20"/>
        </w:rPr>
        <w:t xml:space="preserve">not </w:t>
      </w:r>
      <w:r w:rsidR="00755D5D" w:rsidRPr="35C3B54B">
        <w:rPr>
          <w:rFonts w:ascii="Arial" w:eastAsia="Arial" w:hAnsi="Arial" w:cs="Arial"/>
          <w:sz w:val="20"/>
          <w:szCs w:val="20"/>
        </w:rPr>
        <w:t>permitted</w:t>
      </w:r>
      <w:r w:rsidRPr="35C3B54B">
        <w:rPr>
          <w:rFonts w:ascii="Arial" w:eastAsia="Arial" w:hAnsi="Arial" w:cs="Arial"/>
          <w:sz w:val="20"/>
          <w:szCs w:val="20"/>
        </w:rPr>
        <w:t xml:space="preserve"> to </w:t>
      </w:r>
      <w:r w:rsidRPr="00067DC5">
        <w:rPr>
          <w:rFonts w:ascii="Arial" w:eastAsia="Arial" w:hAnsi="Arial" w:cs="Arial"/>
          <w:sz w:val="20"/>
          <w:szCs w:val="20"/>
        </w:rPr>
        <w:t xml:space="preserve">present statistical sampling for performance evaluation. </w:t>
      </w:r>
    </w:p>
    <w:p w14:paraId="4835A0BE" w14:textId="4AFA4E28" w:rsidR="00956A10" w:rsidRPr="00067DC5" w:rsidRDefault="0556F7FC"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 xml:space="preserve">The Resource Entity </w:t>
      </w:r>
      <w:r w:rsidR="22BF7FF2" w:rsidRPr="00067DC5">
        <w:rPr>
          <w:rFonts w:ascii="Arial" w:eastAsia="Arial" w:hAnsi="Arial" w:cs="Arial"/>
          <w:sz w:val="20"/>
          <w:szCs w:val="20"/>
        </w:rPr>
        <w:t>and QSE for the ADER are jointly responsible for maintaining ADER population information</w:t>
      </w:r>
      <w:r w:rsidR="00E47CCC" w:rsidRPr="00067DC5">
        <w:rPr>
          <w:rFonts w:ascii="Arial" w:eastAsia="Arial" w:hAnsi="Arial" w:cs="Arial"/>
          <w:sz w:val="20"/>
          <w:szCs w:val="20"/>
        </w:rPr>
        <w:t xml:space="preserve">, as further described in </w:t>
      </w:r>
      <w:r w:rsidR="00F103E5" w:rsidRPr="00067DC5">
        <w:rPr>
          <w:rFonts w:ascii="Arial" w:eastAsia="Arial" w:hAnsi="Arial" w:cs="Arial"/>
          <w:sz w:val="20"/>
          <w:szCs w:val="20"/>
        </w:rPr>
        <w:t>subs</w:t>
      </w:r>
      <w:r w:rsidR="00E47CCC" w:rsidRPr="00067DC5">
        <w:rPr>
          <w:rFonts w:ascii="Arial" w:eastAsia="Arial" w:hAnsi="Arial" w:cs="Arial"/>
          <w:sz w:val="20"/>
          <w:szCs w:val="20"/>
        </w:rPr>
        <w:t>ection</w:t>
      </w:r>
      <w:ins w:id="311" w:author="Author">
        <w:r w:rsidR="002761EA" w:rsidRPr="00067DC5">
          <w:rPr>
            <w:rFonts w:ascii="Arial" w:eastAsia="Arial" w:hAnsi="Arial" w:cs="Arial"/>
            <w:sz w:val="20"/>
            <w:szCs w:val="20"/>
          </w:rPr>
          <w:t>s</w:t>
        </w:r>
      </w:ins>
      <w:r w:rsidR="00E47CCC" w:rsidRPr="00067DC5">
        <w:rPr>
          <w:rFonts w:ascii="Arial" w:eastAsia="Arial" w:hAnsi="Arial" w:cs="Arial"/>
          <w:sz w:val="20"/>
          <w:szCs w:val="20"/>
        </w:rPr>
        <w:t xml:space="preserve"> 5.c.3</w:t>
      </w:r>
      <w:ins w:id="312" w:author="Author">
        <w:r w:rsidR="002761EA" w:rsidRPr="00067DC5">
          <w:rPr>
            <w:rFonts w:ascii="Arial" w:eastAsia="Arial" w:hAnsi="Arial" w:cs="Arial"/>
            <w:sz w:val="20"/>
            <w:szCs w:val="20"/>
          </w:rPr>
          <w:t xml:space="preserve"> and 5.c.4</w:t>
        </w:r>
      </w:ins>
      <w:r w:rsidR="22BF7FF2" w:rsidRPr="00067DC5">
        <w:rPr>
          <w:rFonts w:ascii="Arial" w:eastAsia="Arial" w:hAnsi="Arial" w:cs="Arial"/>
          <w:sz w:val="20"/>
          <w:szCs w:val="20"/>
        </w:rPr>
        <w:t>.</w:t>
      </w:r>
    </w:p>
    <w:p w14:paraId="4EC67B96" w14:textId="52FCD84A" w:rsidR="5FF871A8" w:rsidRPr="00067DC5" w:rsidRDefault="5FF871A8"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ADER</w:t>
      </w:r>
      <w:r w:rsidR="4879F24E" w:rsidRPr="00067DC5">
        <w:rPr>
          <w:rFonts w:ascii="Arial" w:eastAsia="Arial" w:hAnsi="Arial" w:cs="Arial"/>
          <w:sz w:val="20"/>
          <w:szCs w:val="20"/>
        </w:rPr>
        <w:t xml:space="preserve">s will have </w:t>
      </w:r>
      <w:r w:rsidR="00371AA8" w:rsidRPr="00067DC5">
        <w:rPr>
          <w:rFonts w:ascii="Arial" w:eastAsia="Arial" w:hAnsi="Arial" w:cs="Arial"/>
          <w:sz w:val="20"/>
          <w:szCs w:val="20"/>
        </w:rPr>
        <w:t>Pilot</w:t>
      </w:r>
      <w:r w:rsidR="00A179BF" w:rsidRPr="00067DC5">
        <w:rPr>
          <w:rFonts w:ascii="Arial" w:eastAsia="Arial" w:hAnsi="Arial" w:cs="Arial"/>
          <w:sz w:val="20"/>
          <w:szCs w:val="20"/>
        </w:rPr>
        <w:t xml:space="preserve"> Project</w:t>
      </w:r>
      <w:r w:rsidR="4879F24E" w:rsidRPr="00067DC5">
        <w:rPr>
          <w:rFonts w:ascii="Arial" w:eastAsia="Arial" w:hAnsi="Arial" w:cs="Arial"/>
          <w:sz w:val="20"/>
          <w:szCs w:val="20"/>
        </w:rPr>
        <w:t>-specific</w:t>
      </w:r>
      <w:r w:rsidRPr="00067DC5">
        <w:rPr>
          <w:rFonts w:ascii="Arial" w:eastAsia="Arial" w:hAnsi="Arial" w:cs="Arial"/>
          <w:sz w:val="20"/>
          <w:szCs w:val="20"/>
        </w:rPr>
        <w:t xml:space="preserve"> modeling and </w:t>
      </w:r>
      <w:r w:rsidR="008F1C8D" w:rsidRPr="00067DC5">
        <w:rPr>
          <w:rFonts w:ascii="Arial" w:eastAsia="Arial" w:hAnsi="Arial" w:cs="Arial"/>
          <w:sz w:val="20"/>
          <w:szCs w:val="20"/>
        </w:rPr>
        <w:t>ERCOT Pilot</w:t>
      </w:r>
      <w:r w:rsidR="00AF2D5F" w:rsidRPr="00067DC5">
        <w:rPr>
          <w:rFonts w:ascii="Arial" w:hAnsi="Arial" w:cs="Arial"/>
          <w:sz w:val="20"/>
          <w:szCs w:val="20"/>
        </w:rPr>
        <w:t xml:space="preserve"> Project</w:t>
      </w:r>
      <w:r w:rsidR="008F1C8D" w:rsidRPr="00067DC5">
        <w:rPr>
          <w:rFonts w:ascii="Arial" w:eastAsia="Arial" w:hAnsi="Arial" w:cs="Arial"/>
          <w:sz w:val="20"/>
          <w:szCs w:val="20"/>
        </w:rPr>
        <w:t xml:space="preserve"> </w:t>
      </w:r>
      <w:r w:rsidRPr="00067DC5">
        <w:rPr>
          <w:rFonts w:ascii="Arial" w:eastAsia="Arial" w:hAnsi="Arial" w:cs="Arial"/>
          <w:sz w:val="20"/>
          <w:szCs w:val="20"/>
        </w:rPr>
        <w:t>participation limits</w:t>
      </w:r>
      <w:r w:rsidR="00F3190D" w:rsidRPr="00067DC5">
        <w:rPr>
          <w:rFonts w:ascii="Arial" w:eastAsia="Arial" w:hAnsi="Arial" w:cs="Arial"/>
          <w:sz w:val="20"/>
          <w:szCs w:val="20"/>
        </w:rPr>
        <w:t>.</w:t>
      </w:r>
    </w:p>
    <w:p w14:paraId="0667A72A" w14:textId="7D1E425D" w:rsidR="001D6AEC" w:rsidRPr="00067DC5" w:rsidRDefault="2A256EF6" w:rsidP="09AC0629">
      <w:pPr>
        <w:pStyle w:val="ListParagraph"/>
        <w:numPr>
          <w:ilvl w:val="1"/>
          <w:numId w:val="2"/>
        </w:numPr>
        <w:spacing w:after="0" w:line="240" w:lineRule="auto"/>
        <w:ind w:left="720"/>
        <w:rPr>
          <w:rFonts w:ascii="Times New Roman" w:eastAsia="Times New Roman" w:hAnsi="Times New Roman"/>
          <w:sz w:val="24"/>
          <w:szCs w:val="24"/>
        </w:rPr>
      </w:pPr>
      <w:r w:rsidRPr="00067DC5">
        <w:rPr>
          <w:rFonts w:ascii="Arial" w:eastAsia="Arial" w:hAnsi="Arial" w:cs="Arial"/>
          <w:sz w:val="20"/>
          <w:szCs w:val="20"/>
        </w:rPr>
        <w:t xml:space="preserve">ERCOT will not use baseline evaluation for either qualification or performance validation purposes during the </w:t>
      </w:r>
      <w:r w:rsidR="53AEB3A2" w:rsidRPr="00067DC5">
        <w:rPr>
          <w:rFonts w:ascii="Arial" w:eastAsia="Arial" w:hAnsi="Arial" w:cs="Arial"/>
          <w:sz w:val="20"/>
          <w:szCs w:val="20"/>
        </w:rPr>
        <w:t>Pilot</w:t>
      </w:r>
      <w:r w:rsidR="3121A9BA" w:rsidRPr="00067DC5">
        <w:rPr>
          <w:rFonts w:ascii="Arial" w:eastAsia="Arial" w:hAnsi="Arial" w:cs="Arial"/>
          <w:sz w:val="20"/>
          <w:szCs w:val="20"/>
        </w:rPr>
        <w:t xml:space="preserve"> Project</w:t>
      </w:r>
      <w:r w:rsidR="1681FEAE" w:rsidRPr="00067DC5">
        <w:rPr>
          <w:rFonts w:ascii="Arial" w:eastAsia="Arial" w:hAnsi="Arial" w:cs="Arial"/>
          <w:sz w:val="20"/>
          <w:szCs w:val="20"/>
        </w:rPr>
        <w:t>.</w:t>
      </w:r>
      <w:r w:rsidR="51EE4B22" w:rsidRPr="00067DC5">
        <w:rPr>
          <w:rFonts w:ascii="Arial" w:eastAsia="Arial" w:hAnsi="Arial" w:cs="Arial"/>
          <w:sz w:val="20"/>
          <w:szCs w:val="20"/>
        </w:rPr>
        <w:t xml:space="preserve"> Qualification and performance validation specific to the Pilot Project is</w:t>
      </w:r>
      <w:r w:rsidR="1A94BE07" w:rsidRPr="00067DC5">
        <w:rPr>
          <w:rFonts w:ascii="Arial" w:eastAsia="Arial" w:hAnsi="Arial" w:cs="Arial"/>
          <w:sz w:val="20"/>
          <w:szCs w:val="20"/>
        </w:rPr>
        <w:t xml:space="preserve"> </w:t>
      </w:r>
      <w:r w:rsidR="51EE4B22" w:rsidRPr="00067DC5">
        <w:rPr>
          <w:rFonts w:ascii="Arial" w:eastAsia="Arial" w:hAnsi="Arial" w:cs="Arial"/>
          <w:sz w:val="20"/>
          <w:szCs w:val="20"/>
        </w:rPr>
        <w:t xml:space="preserve">described in </w:t>
      </w:r>
      <w:r w:rsidR="7F5ACC37" w:rsidRPr="00067DC5">
        <w:rPr>
          <w:rFonts w:ascii="Arial" w:eastAsia="Arial" w:hAnsi="Arial" w:cs="Arial"/>
          <w:sz w:val="20"/>
          <w:szCs w:val="20"/>
        </w:rPr>
        <w:t xml:space="preserve">subsection </w:t>
      </w:r>
      <w:r w:rsidR="51EE4B22" w:rsidRPr="00067DC5">
        <w:rPr>
          <w:rFonts w:ascii="Arial" w:eastAsia="Arial" w:hAnsi="Arial" w:cs="Arial"/>
          <w:sz w:val="20"/>
          <w:szCs w:val="20"/>
        </w:rPr>
        <w:t>5.c.</w:t>
      </w:r>
      <w:ins w:id="313" w:author="Author">
        <w:r w:rsidR="002761EA" w:rsidRPr="00067DC5">
          <w:rPr>
            <w:rFonts w:ascii="Arial" w:eastAsia="Arial" w:hAnsi="Arial" w:cs="Arial"/>
            <w:sz w:val="20"/>
            <w:szCs w:val="20"/>
          </w:rPr>
          <w:t>5</w:t>
        </w:r>
      </w:ins>
      <w:r w:rsidR="51EE4B22" w:rsidRPr="00067DC5">
        <w:rPr>
          <w:rFonts w:ascii="Arial" w:eastAsia="Arial" w:hAnsi="Arial" w:cs="Arial"/>
          <w:sz w:val="20"/>
          <w:szCs w:val="20"/>
        </w:rPr>
        <w:t>.</w:t>
      </w:r>
    </w:p>
    <w:p w14:paraId="153281F0" w14:textId="674B820B" w:rsidR="001D6AEC" w:rsidRPr="005316BA" w:rsidRDefault="51EE4B22" w:rsidP="09AC0629">
      <w:pPr>
        <w:pStyle w:val="ListParagraph"/>
        <w:numPr>
          <w:ilvl w:val="1"/>
          <w:numId w:val="2"/>
        </w:numPr>
        <w:spacing w:after="0" w:line="240" w:lineRule="auto"/>
        <w:ind w:left="720"/>
        <w:rPr>
          <w:rFonts w:ascii="Arial" w:eastAsia="Arial" w:hAnsi="Arial" w:cs="Arial"/>
        </w:rPr>
      </w:pPr>
      <w:r w:rsidRPr="005316BA">
        <w:rPr>
          <w:rFonts w:ascii="Arial" w:eastAsia="Arial" w:hAnsi="Arial" w:cs="Arial"/>
          <w:sz w:val="20"/>
          <w:szCs w:val="20"/>
        </w:rPr>
        <w:t>Scheduled Power Consumption (SPC) +2</w:t>
      </w:r>
      <w:r w:rsidRPr="09AC0629">
        <w:rPr>
          <w:rFonts w:ascii="Arial" w:eastAsia="Arial" w:hAnsi="Arial" w:cs="Arial"/>
          <w:sz w:val="20"/>
          <w:szCs w:val="20"/>
        </w:rPr>
        <w:t xml:space="preserve"> information</w:t>
      </w:r>
      <w:r w:rsidRPr="005316BA">
        <w:rPr>
          <w:rFonts w:ascii="Arial" w:eastAsia="Arial" w:hAnsi="Arial" w:cs="Arial"/>
          <w:sz w:val="20"/>
          <w:szCs w:val="20"/>
        </w:rPr>
        <w:t xml:space="preserve"> will not be required</w:t>
      </w:r>
      <w:r w:rsidRPr="09AC0629">
        <w:rPr>
          <w:rFonts w:ascii="Arial" w:eastAsia="Arial" w:hAnsi="Arial" w:cs="Arial"/>
          <w:sz w:val="20"/>
          <w:szCs w:val="20"/>
        </w:rPr>
        <w:t xml:space="preserve"> to be provided for </w:t>
      </w:r>
      <w:r w:rsidR="19A1C33B" w:rsidRPr="09AC0629">
        <w:rPr>
          <w:rFonts w:ascii="Arial" w:eastAsia="Arial" w:hAnsi="Arial" w:cs="Arial"/>
          <w:sz w:val="20"/>
          <w:szCs w:val="20"/>
        </w:rPr>
        <w:t>an</w:t>
      </w:r>
      <w:r w:rsidRPr="09AC0629">
        <w:rPr>
          <w:rFonts w:ascii="Arial" w:eastAsia="Arial" w:hAnsi="Arial" w:cs="Arial"/>
          <w:sz w:val="20"/>
          <w:szCs w:val="20"/>
        </w:rPr>
        <w:t xml:space="preserve"> ADER, as it </w:t>
      </w:r>
      <w:r w:rsidR="04B8FE58" w:rsidRPr="09AC0629">
        <w:rPr>
          <w:rFonts w:ascii="Arial" w:eastAsia="Arial" w:hAnsi="Arial" w:cs="Arial"/>
          <w:sz w:val="20"/>
          <w:szCs w:val="20"/>
        </w:rPr>
        <w:t>is for</w:t>
      </w:r>
      <w:r w:rsidR="0581DE31" w:rsidRPr="09AC0629">
        <w:rPr>
          <w:rFonts w:ascii="Arial" w:eastAsia="Arial" w:hAnsi="Arial" w:cs="Arial"/>
          <w:sz w:val="20"/>
          <w:szCs w:val="20"/>
        </w:rPr>
        <w:t xml:space="preserve"> an ALR</w:t>
      </w:r>
      <w:r w:rsidRPr="005316BA">
        <w:rPr>
          <w:rFonts w:ascii="Arial" w:eastAsia="Arial" w:hAnsi="Arial" w:cs="Arial"/>
          <w:sz w:val="20"/>
          <w:szCs w:val="20"/>
        </w:rPr>
        <w:t>.</w:t>
      </w:r>
    </w:p>
    <w:p w14:paraId="77BB38DB" w14:textId="1D3B5A30" w:rsidR="001D6AEC" w:rsidRPr="002D52E5" w:rsidRDefault="4E39AB0E" w:rsidP="09AC0629">
      <w:pPr>
        <w:pStyle w:val="ListParagraph"/>
        <w:numPr>
          <w:ilvl w:val="1"/>
          <w:numId w:val="2"/>
        </w:numPr>
        <w:spacing w:after="0" w:line="240" w:lineRule="auto"/>
        <w:ind w:left="720"/>
        <w:rPr>
          <w:rFonts w:ascii="Arial" w:eastAsia="Arial" w:hAnsi="Arial" w:cs="Arial"/>
          <w:sz w:val="20"/>
          <w:szCs w:val="20"/>
        </w:rPr>
      </w:pPr>
      <w:r w:rsidRPr="005316BA">
        <w:rPr>
          <w:rFonts w:ascii="Arial" w:eastAsia="Arial" w:hAnsi="Arial" w:cs="Arial"/>
          <w:sz w:val="20"/>
          <w:szCs w:val="20"/>
        </w:rPr>
        <w:t xml:space="preserve">The telemetry validation procedures and metrics for ADERs are distinct from those for ALRs and </w:t>
      </w:r>
      <w:r w:rsidRPr="002D52E5">
        <w:rPr>
          <w:rFonts w:ascii="Arial" w:eastAsia="Arial" w:hAnsi="Arial" w:cs="Arial"/>
          <w:sz w:val="20"/>
          <w:szCs w:val="20"/>
        </w:rPr>
        <w:t>a</w:t>
      </w:r>
      <w:r w:rsidR="73009C24" w:rsidRPr="002D52E5">
        <w:rPr>
          <w:rFonts w:ascii="Arial" w:eastAsia="Arial" w:hAnsi="Arial" w:cs="Arial"/>
          <w:sz w:val="20"/>
          <w:szCs w:val="20"/>
        </w:rPr>
        <w:t>re</w:t>
      </w:r>
      <w:r w:rsidRPr="002D52E5">
        <w:rPr>
          <w:rFonts w:ascii="Arial" w:eastAsia="Arial" w:hAnsi="Arial" w:cs="Arial"/>
          <w:sz w:val="20"/>
          <w:szCs w:val="20"/>
        </w:rPr>
        <w:t xml:space="preserve"> described in</w:t>
      </w:r>
      <w:r w:rsidR="526EE7E8" w:rsidRPr="002D52E5">
        <w:rPr>
          <w:rFonts w:ascii="Arial" w:eastAsia="Arial" w:hAnsi="Arial" w:cs="Arial"/>
          <w:sz w:val="20"/>
          <w:szCs w:val="20"/>
        </w:rPr>
        <w:t xml:space="preserve"> subsection</w:t>
      </w:r>
      <w:r w:rsidRPr="002D52E5">
        <w:rPr>
          <w:rFonts w:ascii="Arial" w:eastAsia="Arial" w:hAnsi="Arial" w:cs="Arial"/>
          <w:sz w:val="20"/>
          <w:szCs w:val="20"/>
        </w:rPr>
        <w:t xml:space="preserve"> 5.d.</w:t>
      </w:r>
    </w:p>
    <w:p w14:paraId="031B4CAF" w14:textId="4A0BA38B" w:rsidR="001D6AEC" w:rsidRPr="009C6F3B" w:rsidRDefault="16EB8D9E" w:rsidP="09AC0629">
      <w:pPr>
        <w:pStyle w:val="ListParagraph"/>
        <w:numPr>
          <w:ilvl w:val="1"/>
          <w:numId w:val="2"/>
        </w:numPr>
        <w:spacing w:after="0" w:line="240" w:lineRule="auto"/>
        <w:ind w:left="720"/>
        <w:rPr>
          <w:ins w:id="314" w:author="Author"/>
          <w:sz w:val="20"/>
          <w:szCs w:val="20"/>
        </w:rPr>
      </w:pPr>
      <w:r w:rsidRPr="1FD3B986">
        <w:rPr>
          <w:rFonts w:ascii="Arial" w:eastAsia="Arial" w:hAnsi="Arial" w:cs="Arial"/>
          <w:sz w:val="20"/>
          <w:szCs w:val="20"/>
        </w:rPr>
        <w:t xml:space="preserve">For Phase </w:t>
      </w:r>
      <w:ins w:id="315" w:author="Author">
        <w:r w:rsidR="00AB3CAC" w:rsidRPr="1FD3B986">
          <w:rPr>
            <w:rFonts w:ascii="Arial" w:eastAsia="Arial" w:hAnsi="Arial" w:cs="Arial"/>
            <w:sz w:val="20"/>
            <w:szCs w:val="20"/>
          </w:rPr>
          <w:t>3</w:t>
        </w:r>
      </w:ins>
      <w:del w:id="316" w:author="Autho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of the Pilot Project, ADERs are </w:t>
      </w:r>
      <w:r w:rsidR="00B02CAF" w:rsidRPr="1FD3B986">
        <w:rPr>
          <w:rFonts w:ascii="Arial" w:eastAsia="Arial" w:hAnsi="Arial" w:cs="Arial"/>
          <w:sz w:val="20"/>
          <w:szCs w:val="20"/>
        </w:rPr>
        <w:t xml:space="preserve">allowed </w:t>
      </w:r>
      <w:r w:rsidRPr="1FD3B986">
        <w:rPr>
          <w:rFonts w:ascii="Arial" w:eastAsia="Arial" w:hAnsi="Arial" w:cs="Arial"/>
          <w:sz w:val="20"/>
          <w:szCs w:val="20"/>
        </w:rPr>
        <w:t xml:space="preserve">to, but will not be required to, provide Primary Frequency Response (PFR), as is required for ALRs. </w:t>
      </w:r>
      <w:r w:rsidR="004A1EF7" w:rsidRPr="1FD3B986">
        <w:rPr>
          <w:rFonts w:ascii="Arial" w:eastAsia="Arial" w:hAnsi="Arial" w:cs="Arial"/>
          <w:sz w:val="20"/>
          <w:szCs w:val="20"/>
        </w:rPr>
        <w:t>To encourage ADERs to provide frequency response, ERCOT will consider opportunities for ADERs with that capa</w:t>
      </w:r>
      <w:r w:rsidR="009E7630" w:rsidRPr="1FD3B986">
        <w:rPr>
          <w:rFonts w:ascii="Arial" w:eastAsia="Arial" w:hAnsi="Arial" w:cs="Arial"/>
          <w:sz w:val="20"/>
          <w:szCs w:val="20"/>
        </w:rPr>
        <w:t xml:space="preserve">bility to provide </w:t>
      </w:r>
      <w:r w:rsidR="00284DC3" w:rsidRPr="1FD3B986">
        <w:rPr>
          <w:rFonts w:ascii="Arial" w:eastAsia="Arial" w:hAnsi="Arial" w:cs="Arial"/>
          <w:sz w:val="20"/>
          <w:szCs w:val="20"/>
        </w:rPr>
        <w:t>Responsive</w:t>
      </w:r>
      <w:r w:rsidR="009E7630" w:rsidRPr="1FD3B986">
        <w:rPr>
          <w:rFonts w:ascii="Arial" w:eastAsia="Arial" w:hAnsi="Arial" w:cs="Arial"/>
          <w:sz w:val="20"/>
          <w:szCs w:val="20"/>
        </w:rPr>
        <w:t xml:space="preserve"> </w:t>
      </w:r>
      <w:r w:rsidR="00284DC3" w:rsidRPr="1FD3B986">
        <w:rPr>
          <w:rFonts w:ascii="Arial" w:eastAsia="Arial" w:hAnsi="Arial" w:cs="Arial"/>
          <w:sz w:val="20"/>
          <w:szCs w:val="20"/>
        </w:rPr>
        <w:t>Reserve</w:t>
      </w:r>
      <w:r w:rsidR="009E7630" w:rsidRPr="1FD3B986">
        <w:rPr>
          <w:rFonts w:ascii="Arial" w:eastAsia="Arial" w:hAnsi="Arial" w:cs="Arial"/>
          <w:sz w:val="20"/>
          <w:szCs w:val="20"/>
        </w:rPr>
        <w:t xml:space="preserve"> </w:t>
      </w:r>
      <w:del w:id="317" w:author="Author">
        <w:r w:rsidRPr="1FD3B986" w:rsidDel="009E7630">
          <w:rPr>
            <w:rFonts w:ascii="Arial" w:eastAsia="Arial" w:hAnsi="Arial" w:cs="Arial"/>
            <w:sz w:val="20"/>
            <w:szCs w:val="20"/>
          </w:rPr>
          <w:delText xml:space="preserve">Service </w:delText>
        </w:r>
      </w:del>
      <w:r w:rsidR="009E7630" w:rsidRPr="1FD3B986">
        <w:rPr>
          <w:rFonts w:ascii="Arial" w:eastAsia="Arial" w:hAnsi="Arial" w:cs="Arial"/>
          <w:sz w:val="20"/>
          <w:szCs w:val="20"/>
        </w:rPr>
        <w:t>(RR</w:t>
      </w:r>
      <w:ins w:id="318" w:author="Author">
        <w:r w:rsidR="008F54B0" w:rsidRPr="1FD3B986">
          <w:rPr>
            <w:rFonts w:ascii="Arial" w:eastAsia="Arial" w:hAnsi="Arial" w:cs="Arial"/>
            <w:sz w:val="20"/>
            <w:szCs w:val="20"/>
          </w:rPr>
          <w:t>S</w:t>
        </w:r>
      </w:ins>
      <w:r w:rsidR="009E7630" w:rsidRPr="1FD3B986">
        <w:rPr>
          <w:rFonts w:ascii="Arial" w:eastAsia="Arial" w:hAnsi="Arial" w:cs="Arial"/>
          <w:sz w:val="20"/>
          <w:szCs w:val="20"/>
        </w:rPr>
        <w:t>)</w:t>
      </w:r>
      <w:r w:rsidR="00B013B7" w:rsidRPr="1FD3B986">
        <w:rPr>
          <w:rFonts w:ascii="Arial" w:eastAsia="Arial" w:hAnsi="Arial" w:cs="Arial"/>
          <w:sz w:val="20"/>
          <w:szCs w:val="20"/>
        </w:rPr>
        <w:t xml:space="preserve">, subject to a system-wide cap.  The system-wide cap </w:t>
      </w:r>
      <w:r w:rsidR="00772B7E" w:rsidRPr="1FD3B986">
        <w:rPr>
          <w:rFonts w:ascii="Arial" w:eastAsia="Arial" w:hAnsi="Arial" w:cs="Arial"/>
          <w:sz w:val="20"/>
          <w:szCs w:val="20"/>
        </w:rPr>
        <w:t xml:space="preserve">will be sufficiently high to allow ERCOT to assess the adequacy of ADERs to provide frequency response from the distribution system without posing a threat to the reliability of the </w:t>
      </w:r>
      <w:r w:rsidR="00284DC3" w:rsidRPr="1FD3B986">
        <w:rPr>
          <w:rFonts w:ascii="Arial" w:eastAsia="Arial" w:hAnsi="Arial" w:cs="Arial"/>
          <w:sz w:val="20"/>
          <w:szCs w:val="20"/>
        </w:rPr>
        <w:t xml:space="preserve">system. </w:t>
      </w:r>
      <w:r w:rsidR="009E7630" w:rsidRPr="1FD3B986">
        <w:rPr>
          <w:rFonts w:ascii="Arial" w:eastAsia="Arial" w:hAnsi="Arial" w:cs="Arial"/>
          <w:sz w:val="20"/>
          <w:szCs w:val="20"/>
        </w:rPr>
        <w:t xml:space="preserve"> </w:t>
      </w:r>
      <w:r w:rsidRPr="1FD3B986">
        <w:rPr>
          <w:rFonts w:ascii="Arial" w:eastAsia="Arial" w:hAnsi="Arial" w:cs="Arial"/>
          <w:sz w:val="20"/>
          <w:szCs w:val="20"/>
        </w:rPr>
        <w:t>This</w:t>
      </w:r>
      <w:r w:rsidR="004F07B8" w:rsidRPr="1FD3B986">
        <w:rPr>
          <w:rFonts w:ascii="Arial" w:eastAsia="Arial" w:hAnsi="Arial" w:cs="Arial"/>
          <w:sz w:val="20"/>
          <w:szCs w:val="20"/>
        </w:rPr>
        <w:t xml:space="preserve"> opportunity is designed to create a path to a </w:t>
      </w:r>
      <w:r w:rsidR="007A0E16" w:rsidRPr="1FD3B986">
        <w:rPr>
          <w:rFonts w:ascii="Arial" w:eastAsia="Arial" w:hAnsi="Arial" w:cs="Arial"/>
          <w:sz w:val="20"/>
          <w:szCs w:val="20"/>
        </w:rPr>
        <w:t>frequency</w:t>
      </w:r>
      <w:r w:rsidR="004F07B8" w:rsidRPr="1FD3B986">
        <w:rPr>
          <w:rFonts w:ascii="Arial" w:eastAsia="Arial" w:hAnsi="Arial" w:cs="Arial"/>
          <w:sz w:val="20"/>
          <w:szCs w:val="20"/>
        </w:rPr>
        <w:t xml:space="preserve"> </w:t>
      </w:r>
      <w:r w:rsidR="007A0E16" w:rsidRPr="1FD3B986">
        <w:rPr>
          <w:rFonts w:ascii="Arial" w:eastAsia="Arial" w:hAnsi="Arial" w:cs="Arial"/>
          <w:sz w:val="20"/>
          <w:szCs w:val="20"/>
        </w:rPr>
        <w:t>response provision from all ADERs should the current</w:t>
      </w:r>
      <w:r w:rsidRPr="1FD3B986">
        <w:rPr>
          <w:rFonts w:ascii="Arial" w:eastAsia="Arial" w:hAnsi="Arial" w:cs="Arial"/>
          <w:sz w:val="20"/>
          <w:szCs w:val="20"/>
        </w:rPr>
        <w:t xml:space="preserve"> exception</w:t>
      </w:r>
      <w:r w:rsidR="00CC6162" w:rsidRPr="1FD3B986">
        <w:rPr>
          <w:rFonts w:ascii="Arial" w:eastAsia="Arial" w:hAnsi="Arial" w:cs="Arial"/>
          <w:sz w:val="20"/>
          <w:szCs w:val="20"/>
        </w:rPr>
        <w:t>,</w:t>
      </w:r>
      <w:r w:rsidR="00743793" w:rsidRPr="1FD3B986">
        <w:rPr>
          <w:rFonts w:ascii="Arial" w:eastAsia="Arial" w:hAnsi="Arial" w:cs="Arial"/>
          <w:sz w:val="20"/>
          <w:szCs w:val="20"/>
        </w:rPr>
        <w:t xml:space="preserve"> </w:t>
      </w:r>
      <w:r w:rsidR="00C61B65" w:rsidRPr="1FD3B986">
        <w:rPr>
          <w:rFonts w:ascii="Arial" w:eastAsia="Arial" w:hAnsi="Arial" w:cs="Arial"/>
          <w:sz w:val="20"/>
          <w:szCs w:val="20"/>
        </w:rPr>
        <w:t>which</w:t>
      </w:r>
      <w:r w:rsidRPr="1FD3B986">
        <w:rPr>
          <w:rFonts w:ascii="Arial" w:eastAsia="Arial" w:hAnsi="Arial" w:cs="Arial"/>
          <w:sz w:val="20"/>
          <w:szCs w:val="20"/>
        </w:rPr>
        <w:t xml:space="preserve"> is specific to Phase</w:t>
      </w:r>
      <w:r w:rsidR="00C61B65" w:rsidRPr="1FD3B986">
        <w:rPr>
          <w:rFonts w:ascii="Arial" w:eastAsia="Arial" w:hAnsi="Arial" w:cs="Arial"/>
          <w:sz w:val="20"/>
          <w:szCs w:val="20"/>
        </w:rPr>
        <w:t>s 1</w:t>
      </w:r>
      <w:ins w:id="319" w:author="Author">
        <w:r w:rsidR="00BA78C7" w:rsidRPr="1FD3B986">
          <w:rPr>
            <w:rFonts w:ascii="Arial" w:eastAsia="Arial" w:hAnsi="Arial" w:cs="Arial"/>
            <w:sz w:val="20"/>
            <w:szCs w:val="20"/>
          </w:rPr>
          <w:t>-3</w:t>
        </w:r>
      </w:ins>
      <w:r w:rsidR="00C61B65" w:rsidRPr="1FD3B986">
        <w:rPr>
          <w:rFonts w:ascii="Arial" w:eastAsia="Arial" w:hAnsi="Arial" w:cs="Arial"/>
          <w:sz w:val="20"/>
          <w:szCs w:val="20"/>
        </w:rPr>
        <w:t xml:space="preserve"> </w:t>
      </w:r>
      <w:del w:id="320" w:author="Author">
        <w:r w:rsidRPr="1FD3B986" w:rsidDel="00C61B65">
          <w:rPr>
            <w:rFonts w:ascii="Arial" w:eastAsia="Arial" w:hAnsi="Arial" w:cs="Arial"/>
            <w:sz w:val="20"/>
            <w:szCs w:val="20"/>
          </w:rPr>
          <w:delText>and</w:delText>
        </w:r>
        <w:r w:rsidRPr="1FD3B986" w:rsidDel="16EB8D9E">
          <w:rPr>
            <w:rFonts w:ascii="Arial" w:eastAsia="Arial" w:hAnsi="Arial" w:cs="Arial"/>
            <w:sz w:val="20"/>
            <w:szCs w:val="20"/>
          </w:rPr>
          <w:delText xml:space="preserve"> </w:delText>
        </w: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not be granted </w:t>
      </w:r>
      <w:del w:id="321" w:author="Author">
        <w:r w:rsidRPr="1FD3B986" w:rsidDel="16EB8D9E">
          <w:rPr>
            <w:rFonts w:ascii="Arial" w:eastAsia="Arial" w:hAnsi="Arial" w:cs="Arial"/>
            <w:sz w:val="20"/>
            <w:szCs w:val="20"/>
          </w:rPr>
          <w:delText xml:space="preserve">for </w:delText>
        </w:r>
      </w:del>
      <w:ins w:id="322" w:author="Author">
        <w:r w:rsidR="00452072" w:rsidRPr="1FD3B986">
          <w:rPr>
            <w:rFonts w:ascii="Arial" w:eastAsia="Arial" w:hAnsi="Arial" w:cs="Arial"/>
            <w:sz w:val="20"/>
            <w:szCs w:val="20"/>
          </w:rPr>
          <w:t xml:space="preserve">in the </w:t>
        </w:r>
      </w:ins>
      <w:r w:rsidRPr="1FD3B986">
        <w:rPr>
          <w:rFonts w:ascii="Arial" w:eastAsia="Arial" w:hAnsi="Arial" w:cs="Arial"/>
          <w:sz w:val="20"/>
          <w:szCs w:val="20"/>
        </w:rPr>
        <w:t>future</w:t>
      </w:r>
      <w:del w:id="323" w:author="Author">
        <w:r w:rsidRPr="1FD3B986" w:rsidDel="16EB8D9E">
          <w:rPr>
            <w:rFonts w:ascii="Arial" w:eastAsia="Arial" w:hAnsi="Arial" w:cs="Arial"/>
            <w:sz w:val="20"/>
            <w:szCs w:val="20"/>
          </w:rPr>
          <w:delText xml:space="preserve"> phases</w:delText>
        </w:r>
      </w:del>
      <w:r w:rsidRPr="1FD3B986">
        <w:rPr>
          <w:rFonts w:ascii="Arial" w:eastAsia="Arial" w:hAnsi="Arial" w:cs="Arial"/>
          <w:sz w:val="20"/>
          <w:szCs w:val="20"/>
        </w:rPr>
        <w:t xml:space="preserve">. </w:t>
      </w:r>
      <w:r w:rsidR="00C82D83" w:rsidRPr="1FD3B986">
        <w:rPr>
          <w:rFonts w:ascii="Arial" w:eastAsia="Arial" w:hAnsi="Arial" w:cs="Arial"/>
          <w:sz w:val="20"/>
          <w:szCs w:val="20"/>
        </w:rPr>
        <w:t xml:space="preserve">To foster an inclusive Pilot Project, </w:t>
      </w:r>
      <w:r w:rsidR="000C0532" w:rsidRPr="1FD3B986">
        <w:rPr>
          <w:rFonts w:ascii="Arial" w:eastAsia="Arial" w:hAnsi="Arial" w:cs="Arial"/>
          <w:sz w:val="20"/>
          <w:szCs w:val="20"/>
        </w:rPr>
        <w:t xml:space="preserve">ERCOT may develop different </w:t>
      </w:r>
      <w:r w:rsidRPr="1FD3B986">
        <w:rPr>
          <w:rFonts w:ascii="Arial" w:eastAsia="Arial" w:hAnsi="Arial" w:cs="Arial"/>
          <w:sz w:val="20"/>
          <w:szCs w:val="20"/>
        </w:rPr>
        <w:t xml:space="preserve">alternative </w:t>
      </w:r>
      <w:r w:rsidRPr="1FD3B986">
        <w:rPr>
          <w:rFonts w:ascii="Arial" w:eastAsia="Arial" w:hAnsi="Arial" w:cs="Arial"/>
          <w:sz w:val="20"/>
          <w:szCs w:val="20"/>
        </w:rPr>
        <w:lastRenderedPageBreak/>
        <w:t>participation models in</w:t>
      </w:r>
      <w:ins w:id="324" w:author="Author">
        <w:r w:rsidR="00CD6D8D" w:rsidRPr="1FD3B986">
          <w:rPr>
            <w:rFonts w:ascii="Arial" w:eastAsia="Arial" w:hAnsi="Arial" w:cs="Arial"/>
            <w:sz w:val="20"/>
            <w:szCs w:val="20"/>
          </w:rPr>
          <w:t xml:space="preserve"> the</w:t>
        </w:r>
      </w:ins>
      <w:r w:rsidRPr="1FD3B986">
        <w:rPr>
          <w:rFonts w:ascii="Arial" w:eastAsia="Arial" w:hAnsi="Arial" w:cs="Arial"/>
          <w:sz w:val="20"/>
          <w:szCs w:val="20"/>
        </w:rPr>
        <w:t xml:space="preserve"> future </w:t>
      </w:r>
      <w:del w:id="325" w:author="Author">
        <w:r w:rsidRPr="1FD3B986" w:rsidDel="16EB8D9E">
          <w:rPr>
            <w:rFonts w:ascii="Arial" w:eastAsia="Arial" w:hAnsi="Arial" w:cs="Arial"/>
            <w:sz w:val="20"/>
            <w:szCs w:val="20"/>
          </w:rPr>
          <w:delText>phases</w:delText>
        </w:r>
        <w:r w:rsidRPr="1FD3B986" w:rsidDel="00626319">
          <w:rPr>
            <w:rFonts w:ascii="Arial" w:eastAsia="Arial" w:hAnsi="Arial" w:cs="Arial"/>
            <w:sz w:val="20"/>
            <w:szCs w:val="20"/>
          </w:rPr>
          <w:delText xml:space="preserve"> </w:delText>
        </w:r>
      </w:del>
      <w:r w:rsidR="00626319" w:rsidRPr="1FD3B986">
        <w:rPr>
          <w:rFonts w:ascii="Arial" w:eastAsia="Arial" w:hAnsi="Arial" w:cs="Arial"/>
          <w:sz w:val="20"/>
          <w:szCs w:val="20"/>
        </w:rPr>
        <w:t>that will not require frequency response capability</w:t>
      </w:r>
      <w:r w:rsidRPr="1FD3B986">
        <w:rPr>
          <w:rFonts w:ascii="Arial" w:eastAsia="Arial" w:hAnsi="Arial" w:cs="Arial"/>
          <w:sz w:val="20"/>
          <w:szCs w:val="20"/>
        </w:rPr>
        <w:t>, such as a participation model in which the aggregation may provide some Ancillary Services but is not dispatchable by Security-Constrained Economic Dispatch (SCED).</w:t>
      </w:r>
      <w:r w:rsidR="009C42AB" w:rsidRPr="1FD3B986">
        <w:rPr>
          <w:rFonts w:ascii="Arial" w:eastAsia="Arial" w:hAnsi="Arial" w:cs="Arial"/>
          <w:sz w:val="20"/>
          <w:szCs w:val="20"/>
        </w:rPr>
        <w:t xml:space="preserve"> ERCOT may also consider ADERs providing PFR without the ability to be SCED-</w:t>
      </w:r>
      <w:r w:rsidR="007E134C" w:rsidRPr="1FD3B986">
        <w:rPr>
          <w:rFonts w:ascii="Arial" w:eastAsia="Arial" w:hAnsi="Arial" w:cs="Arial"/>
          <w:sz w:val="20"/>
          <w:szCs w:val="20"/>
        </w:rPr>
        <w:t>dispatchable</w:t>
      </w:r>
      <w:ins w:id="326" w:author="Author">
        <w:r w:rsidR="4B045E84" w:rsidRPr="1FD3B986">
          <w:rPr>
            <w:rFonts w:ascii="Arial" w:eastAsia="Arial" w:hAnsi="Arial" w:cs="Arial"/>
            <w:sz w:val="20"/>
            <w:szCs w:val="20"/>
          </w:rPr>
          <w:t>.  Similarly, ADERs part</w:t>
        </w:r>
        <w:r w:rsidR="006547CF">
          <w:rPr>
            <w:rFonts w:ascii="Arial" w:eastAsia="Arial" w:hAnsi="Arial" w:cs="Arial"/>
            <w:sz w:val="20"/>
            <w:szCs w:val="20"/>
          </w:rPr>
          <w:t>i</w:t>
        </w:r>
        <w:r w:rsidR="4B045E84" w:rsidRPr="1FD3B986">
          <w:rPr>
            <w:rFonts w:ascii="Arial" w:eastAsia="Arial" w:hAnsi="Arial" w:cs="Arial"/>
            <w:sz w:val="20"/>
            <w:szCs w:val="20"/>
          </w:rPr>
          <w:t>cipating as NCLRs that are capable of interrupting consumption for a frequency event (like traditional NCLR</w:t>
        </w:r>
        <w:r w:rsidR="00D34699">
          <w:rPr>
            <w:rFonts w:ascii="Arial" w:eastAsia="Arial" w:hAnsi="Arial" w:cs="Arial"/>
            <w:sz w:val="20"/>
            <w:szCs w:val="20"/>
          </w:rPr>
          <w:t>s</w:t>
        </w:r>
        <w:del w:id="327" w:author="Author">
          <w:r w:rsidR="4B045E84" w:rsidRPr="1FD3B986" w:rsidDel="00D34699">
            <w:rPr>
              <w:rFonts w:ascii="Arial" w:eastAsia="Arial" w:hAnsi="Arial" w:cs="Arial"/>
              <w:sz w:val="20"/>
              <w:szCs w:val="20"/>
            </w:rPr>
            <w:delText>S</w:delText>
          </w:r>
        </w:del>
        <w:r w:rsidR="4B045E84" w:rsidRPr="1FD3B986">
          <w:rPr>
            <w:rFonts w:ascii="Arial" w:eastAsia="Arial" w:hAnsi="Arial" w:cs="Arial"/>
            <w:sz w:val="20"/>
            <w:szCs w:val="20"/>
          </w:rPr>
          <w:t xml:space="preserve">) may be considered as </w:t>
        </w:r>
        <w:r w:rsidR="4990A8DB" w:rsidRPr="1FD3B986">
          <w:rPr>
            <w:rFonts w:ascii="Arial" w:eastAsia="Arial" w:hAnsi="Arial" w:cs="Arial"/>
            <w:sz w:val="20"/>
            <w:szCs w:val="20"/>
          </w:rPr>
          <w:t xml:space="preserve">part of the ADER pilot.  </w:t>
        </w:r>
      </w:ins>
      <w:del w:id="328" w:author="Author">
        <w:r w:rsidRPr="1FD3B986" w:rsidDel="007E134C">
          <w:rPr>
            <w:rFonts w:ascii="Arial" w:eastAsia="Arial" w:hAnsi="Arial" w:cs="Arial"/>
            <w:sz w:val="20"/>
            <w:szCs w:val="20"/>
          </w:rPr>
          <w:delText xml:space="preserve"> as part of Phase 2 or future phases</w:delText>
        </w:r>
      </w:del>
      <w:r w:rsidR="007E134C" w:rsidRPr="1FD3B986">
        <w:rPr>
          <w:rFonts w:ascii="Arial" w:eastAsia="Arial" w:hAnsi="Arial" w:cs="Arial"/>
          <w:sz w:val="20"/>
          <w:szCs w:val="20"/>
        </w:rPr>
        <w:t>.</w:t>
      </w:r>
      <w:r w:rsidR="008A3071" w:rsidRPr="1FD3B986">
        <w:rPr>
          <w:rFonts w:ascii="Arial" w:eastAsia="Arial" w:hAnsi="Arial" w:cs="Arial"/>
          <w:sz w:val="20"/>
          <w:szCs w:val="20"/>
        </w:rPr>
        <w:t xml:space="preserve"> </w:t>
      </w:r>
    </w:p>
    <w:p w14:paraId="791BF502" w14:textId="77777777" w:rsidR="005750BB" w:rsidRDefault="005750BB" w:rsidP="005750BB">
      <w:pPr>
        <w:pStyle w:val="ListParagraph"/>
        <w:spacing w:after="0" w:line="240" w:lineRule="auto"/>
        <w:rPr>
          <w:ins w:id="329" w:author="Author"/>
          <w:sz w:val="20"/>
          <w:szCs w:val="20"/>
        </w:rPr>
      </w:pPr>
    </w:p>
    <w:p w14:paraId="49BBD5E8" w14:textId="591BBE31" w:rsidR="005750BB" w:rsidRDefault="005750BB" w:rsidP="005750BB">
      <w:pPr>
        <w:ind w:left="360"/>
        <w:rPr>
          <w:ins w:id="330" w:author="Author"/>
          <w:rFonts w:ascii="Arial" w:eastAsia="Arial" w:hAnsi="Arial" w:cs="Arial"/>
          <w:sz w:val="20"/>
          <w:szCs w:val="20"/>
        </w:rPr>
      </w:pPr>
      <w:ins w:id="331" w:author="Author">
        <w:r w:rsidRPr="6AF95340">
          <w:rPr>
            <w:rFonts w:ascii="Arial" w:eastAsia="Arial" w:hAnsi="Arial" w:cs="Arial"/>
            <w:sz w:val="20"/>
            <w:szCs w:val="20"/>
          </w:rPr>
          <w:t xml:space="preserve">ADERs </w:t>
        </w:r>
        <w:r>
          <w:rPr>
            <w:rFonts w:ascii="Arial" w:eastAsia="Arial" w:hAnsi="Arial" w:cs="Arial"/>
            <w:sz w:val="20"/>
            <w:szCs w:val="20"/>
          </w:rPr>
          <w:t>opting to register as an NCLR</w:t>
        </w:r>
        <w:r w:rsidR="00DD3386">
          <w:rPr>
            <w:rFonts w:ascii="Arial" w:eastAsia="Arial" w:hAnsi="Arial" w:cs="Arial"/>
            <w:sz w:val="20"/>
            <w:szCs w:val="20"/>
          </w:rPr>
          <w:t xml:space="preserve"> </w:t>
        </w:r>
        <w:r>
          <w:rPr>
            <w:rFonts w:ascii="Arial" w:eastAsia="Arial" w:hAnsi="Arial" w:cs="Arial"/>
            <w:sz w:val="20"/>
            <w:szCs w:val="20"/>
          </w:rPr>
          <w:t>must</w:t>
        </w:r>
        <w:r w:rsidRPr="6AF95340">
          <w:rPr>
            <w:rFonts w:ascii="Arial" w:eastAsia="Arial" w:hAnsi="Arial" w:cs="Arial"/>
            <w:sz w:val="20"/>
            <w:szCs w:val="20"/>
          </w:rPr>
          <w:t xml:space="preserve"> participate </w:t>
        </w:r>
        <w:r>
          <w:rPr>
            <w:rFonts w:ascii="Arial" w:eastAsia="Arial" w:hAnsi="Arial" w:cs="Arial"/>
            <w:sz w:val="20"/>
            <w:szCs w:val="20"/>
          </w:rPr>
          <w:t>as</w:t>
        </w:r>
        <w:r w:rsidRPr="3C687C79">
          <w:rPr>
            <w:rFonts w:ascii="Arial" w:eastAsia="Arial" w:hAnsi="Arial" w:cs="Arial"/>
            <w:sz w:val="20"/>
            <w:szCs w:val="20"/>
          </w:rPr>
          <w:t xml:space="preserve"> </w:t>
        </w:r>
        <w:r>
          <w:rPr>
            <w:rFonts w:ascii="Arial" w:eastAsia="Arial" w:hAnsi="Arial" w:cs="Arial"/>
            <w:sz w:val="20"/>
            <w:szCs w:val="20"/>
          </w:rPr>
          <w:t>NC</w:t>
        </w:r>
        <w:r w:rsidRPr="3C687C79">
          <w:rPr>
            <w:rFonts w:ascii="Arial" w:eastAsia="Arial" w:hAnsi="Arial" w:cs="Arial"/>
            <w:sz w:val="20"/>
            <w:szCs w:val="20"/>
          </w:rPr>
          <w:t>LR</w:t>
        </w:r>
        <w:r>
          <w:rPr>
            <w:rFonts w:ascii="Arial" w:eastAsia="Arial" w:hAnsi="Arial" w:cs="Arial"/>
            <w:sz w:val="20"/>
            <w:szCs w:val="20"/>
          </w:rPr>
          <w:t>s except as follows:</w:t>
        </w:r>
        <w:r w:rsidR="00AB3CAC">
          <w:rPr>
            <w:rFonts w:ascii="Arial" w:eastAsia="Arial" w:hAnsi="Arial" w:cs="Arial"/>
            <w:sz w:val="20"/>
            <w:szCs w:val="20"/>
          </w:rPr>
          <w:t xml:space="preserve"> </w:t>
        </w:r>
      </w:ins>
    </w:p>
    <w:p w14:paraId="09F17FE7" w14:textId="14C8B89D" w:rsidR="000C0623" w:rsidRPr="004636E2" w:rsidRDefault="000C0623" w:rsidP="00275B43">
      <w:pPr>
        <w:pStyle w:val="ListParagraph"/>
        <w:numPr>
          <w:ilvl w:val="0"/>
          <w:numId w:val="37"/>
        </w:numPr>
        <w:spacing w:after="0" w:line="240" w:lineRule="auto"/>
        <w:rPr>
          <w:ins w:id="332" w:author="Author"/>
          <w:rFonts w:ascii="Arial" w:eastAsia="Arial" w:hAnsi="Arial" w:cs="Arial"/>
          <w:sz w:val="20"/>
          <w:szCs w:val="20"/>
        </w:rPr>
      </w:pPr>
      <w:ins w:id="333" w:author="Author">
        <w:r w:rsidRPr="26C635DA">
          <w:rPr>
            <w:rFonts w:ascii="Arial" w:eastAsia="Arial" w:hAnsi="Arial" w:cs="Arial"/>
            <w:sz w:val="20"/>
            <w:szCs w:val="20"/>
          </w:rPr>
          <w:t>An ADER is allowed to have Premises that can inject energy into the distribution system, and an ADER may provide a net injection on an aggregated basis</w:t>
        </w:r>
        <w:r w:rsidR="008B361F" w:rsidRPr="26C635DA">
          <w:rPr>
            <w:rFonts w:ascii="Arial" w:eastAsia="Arial" w:hAnsi="Arial" w:cs="Arial"/>
            <w:sz w:val="20"/>
            <w:szCs w:val="20"/>
          </w:rPr>
          <w:t>.</w:t>
        </w:r>
        <w:r w:rsidR="00CC5C10" w:rsidRPr="26C635DA">
          <w:rPr>
            <w:rFonts w:ascii="Arial" w:eastAsia="Arial" w:hAnsi="Arial" w:cs="Arial"/>
            <w:sz w:val="20"/>
            <w:szCs w:val="20"/>
          </w:rPr>
          <w:t xml:space="preserve"> </w:t>
        </w:r>
        <w:r w:rsidR="008B361F" w:rsidRPr="26C635DA">
          <w:rPr>
            <w:rFonts w:ascii="Arial" w:eastAsia="Arial" w:hAnsi="Arial" w:cs="Arial"/>
            <w:sz w:val="20"/>
            <w:szCs w:val="20"/>
          </w:rPr>
          <w:t xml:space="preserve">A net injection from an ADER in response to an ERCOT Dispatch Instruction will be considered Demand Response under the Protocols and other ERCOT rules. </w:t>
        </w:r>
        <w:r w:rsidRPr="26C635DA">
          <w:rPr>
            <w:rFonts w:ascii="Arial" w:eastAsia="Arial" w:hAnsi="Arial" w:cs="Arial"/>
            <w:sz w:val="20"/>
            <w:szCs w:val="20"/>
          </w:rPr>
          <w:t xml:space="preserve">Any Premise with the potential to export energy beyond its Premise meter must have the correct </w:t>
        </w:r>
        <w:r w:rsidR="6E0EC58C" w:rsidRPr="26C635DA">
          <w:rPr>
            <w:rFonts w:ascii="Arial" w:eastAsia="Arial" w:hAnsi="Arial" w:cs="Arial"/>
            <w:sz w:val="20"/>
            <w:szCs w:val="20"/>
          </w:rPr>
          <w:t>load</w:t>
        </w:r>
        <w:r w:rsidRPr="26C635DA">
          <w:rPr>
            <w:rFonts w:ascii="Arial" w:eastAsia="Arial" w:hAnsi="Arial" w:cs="Arial"/>
            <w:sz w:val="20"/>
            <w:szCs w:val="20"/>
          </w:rPr>
          <w:t xml:space="preserve"> profile</w:t>
        </w:r>
        <w:r w:rsidR="72806816" w:rsidRPr="26C635DA">
          <w:rPr>
            <w:rFonts w:ascii="Arial" w:eastAsia="Arial" w:hAnsi="Arial" w:cs="Arial"/>
            <w:sz w:val="20"/>
            <w:szCs w:val="20"/>
          </w:rPr>
          <w:t xml:space="preserve"> ID</w:t>
        </w:r>
        <w:r w:rsidRPr="26C635DA">
          <w:rPr>
            <w:rFonts w:ascii="Arial" w:eastAsia="Arial" w:hAnsi="Arial" w:cs="Arial"/>
            <w:sz w:val="20"/>
            <w:szCs w:val="20"/>
          </w:rPr>
          <w:t xml:space="preserve"> set, for meters in service territories where that is applicable, such that both the import and export channels of its Premise meter are provided to ERCOT.</w:t>
        </w:r>
      </w:ins>
    </w:p>
    <w:p w14:paraId="10C468DC" w14:textId="77777777" w:rsidR="000C0623" w:rsidRPr="00473E6B" w:rsidRDefault="000C0623" w:rsidP="00275B43">
      <w:pPr>
        <w:pStyle w:val="ListParagraph"/>
        <w:numPr>
          <w:ilvl w:val="0"/>
          <w:numId w:val="37"/>
        </w:numPr>
        <w:spacing w:after="0" w:line="240" w:lineRule="auto"/>
        <w:rPr>
          <w:ins w:id="334" w:author="Author"/>
          <w:rFonts w:ascii="Arial" w:eastAsia="Arial" w:hAnsi="Arial" w:cs="Arial"/>
          <w:sz w:val="20"/>
          <w:szCs w:val="20"/>
        </w:rPr>
      </w:pPr>
      <w:ins w:id="335" w:author="Author">
        <w:r w:rsidRPr="5ECC500C">
          <w:rPr>
            <w:rFonts w:ascii="Arial" w:eastAsia="Arial" w:hAnsi="Arial" w:cs="Arial"/>
            <w:sz w:val="20"/>
            <w:szCs w:val="20"/>
          </w:rPr>
          <w:t xml:space="preserve">ADER withdrawal telemetry values must represent the sum of the consumption and export of each of the member Premises or devices plus any necessary MW offsets, as described in this Governing Document. Maximum Power Consumption and Low Power Consumption values must be modified to accommodate ADERs, as further provided in this Governing Document. An ADER using device-level telemetry must comply with the validation process for device-level telemetry provided in this document instead of existing </w:t>
        </w:r>
        <w:r w:rsidRPr="00473E6B">
          <w:rPr>
            <w:rFonts w:ascii="Arial" w:eastAsia="Arial" w:hAnsi="Arial" w:cs="Arial"/>
            <w:sz w:val="20"/>
            <w:szCs w:val="20"/>
          </w:rPr>
          <w:t>validation rules.</w:t>
        </w:r>
      </w:ins>
    </w:p>
    <w:p w14:paraId="59F76C47" w14:textId="77777777" w:rsidR="000C0623" w:rsidRPr="00473E6B" w:rsidRDefault="000C0623" w:rsidP="00275B43">
      <w:pPr>
        <w:pStyle w:val="ListParagraph"/>
        <w:numPr>
          <w:ilvl w:val="0"/>
          <w:numId w:val="37"/>
        </w:numPr>
        <w:spacing w:after="0" w:line="240" w:lineRule="auto"/>
        <w:contextualSpacing w:val="0"/>
        <w:rPr>
          <w:ins w:id="336" w:author="Author"/>
          <w:rFonts w:ascii="Arial" w:eastAsia="Arial" w:hAnsi="Arial" w:cs="Arial"/>
          <w:sz w:val="20"/>
          <w:szCs w:val="20"/>
        </w:rPr>
      </w:pPr>
      <w:ins w:id="337" w:author="Author">
        <w:r w:rsidRPr="00473E6B">
          <w:rPr>
            <w:rFonts w:ascii="Arial" w:eastAsia="Arial" w:hAnsi="Arial" w:cs="Arial"/>
            <w:sz w:val="20"/>
            <w:szCs w:val="20"/>
          </w:rPr>
          <w:t xml:space="preserve">An ADER is not permitted to present statistical sampling for performance evaluation. </w:t>
        </w:r>
      </w:ins>
    </w:p>
    <w:p w14:paraId="24FF9866" w14:textId="5E349AED" w:rsidR="002B685C" w:rsidRPr="00CB0D64" w:rsidRDefault="000C0623" w:rsidP="004F1461">
      <w:pPr>
        <w:pStyle w:val="ListParagraph"/>
        <w:numPr>
          <w:ilvl w:val="0"/>
          <w:numId w:val="37"/>
        </w:numPr>
        <w:spacing w:after="0" w:line="240" w:lineRule="auto"/>
        <w:rPr>
          <w:ins w:id="338" w:author="Author"/>
        </w:rPr>
      </w:pPr>
      <w:ins w:id="339" w:author="Author">
        <w:r w:rsidRPr="00473E6B">
          <w:rPr>
            <w:rFonts w:ascii="Arial" w:eastAsia="Arial" w:hAnsi="Arial" w:cs="Arial"/>
            <w:sz w:val="20"/>
            <w:szCs w:val="20"/>
          </w:rPr>
          <w:t>The Resource Entity and QSE for the ADER are jointly responsible for maintaining ADER population information, as further described in subsection</w:t>
        </w:r>
        <w:r w:rsidR="00421666">
          <w:rPr>
            <w:rFonts w:ascii="Arial" w:eastAsia="Arial" w:hAnsi="Arial" w:cs="Arial"/>
            <w:sz w:val="20"/>
            <w:szCs w:val="20"/>
          </w:rPr>
          <w:t>s</w:t>
        </w:r>
        <w:r w:rsidRPr="00473E6B">
          <w:rPr>
            <w:rFonts w:ascii="Arial" w:eastAsia="Arial" w:hAnsi="Arial" w:cs="Arial"/>
            <w:sz w:val="20"/>
            <w:szCs w:val="20"/>
          </w:rPr>
          <w:t xml:space="preserve"> 5.c.3</w:t>
        </w:r>
      </w:ins>
      <w:ins w:id="340" w:author="VISTRA" w:date="2025-04-29T12:35:00Z" w16du:dateUtc="2025-04-29T17:35:00Z">
        <w:r w:rsidR="004100FA">
          <w:rPr>
            <w:rFonts w:ascii="Arial" w:eastAsia="Arial" w:hAnsi="Arial" w:cs="Arial"/>
            <w:sz w:val="20"/>
            <w:szCs w:val="20"/>
          </w:rPr>
          <w:t xml:space="preserve">, </w:t>
        </w:r>
        <w:r w:rsidR="00852D79">
          <w:rPr>
            <w:rFonts w:ascii="Arial" w:eastAsia="Arial" w:hAnsi="Arial" w:cs="Arial"/>
            <w:sz w:val="20"/>
            <w:szCs w:val="20"/>
          </w:rPr>
          <w:t>5</w:t>
        </w:r>
      </w:ins>
      <w:ins w:id="341" w:author="VISTRA" w:date="2025-04-29T12:36:00Z" w16du:dateUtc="2025-04-29T17:36:00Z">
        <w:r w:rsidR="00852D79">
          <w:rPr>
            <w:rFonts w:ascii="Arial" w:eastAsia="Arial" w:hAnsi="Arial" w:cs="Arial"/>
            <w:sz w:val="20"/>
            <w:szCs w:val="20"/>
          </w:rPr>
          <w:t>.c.4</w:t>
        </w:r>
      </w:ins>
      <w:ins w:id="342" w:author="Author">
        <w:r w:rsidR="00421666">
          <w:rPr>
            <w:rFonts w:ascii="Arial" w:eastAsia="Arial" w:hAnsi="Arial" w:cs="Arial"/>
            <w:sz w:val="20"/>
            <w:szCs w:val="20"/>
          </w:rPr>
          <w:t xml:space="preserve"> </w:t>
        </w:r>
        <w:r w:rsidR="00421666" w:rsidRPr="00067DC5">
          <w:rPr>
            <w:rFonts w:ascii="Arial" w:eastAsia="Arial" w:hAnsi="Arial" w:cs="Arial"/>
            <w:sz w:val="20"/>
            <w:szCs w:val="20"/>
          </w:rPr>
          <w:t xml:space="preserve">and </w:t>
        </w:r>
        <w:proofErr w:type="gramStart"/>
        <w:r w:rsidR="00421666" w:rsidRPr="00067DC5">
          <w:rPr>
            <w:rFonts w:ascii="Arial" w:eastAsia="Arial" w:hAnsi="Arial" w:cs="Arial"/>
            <w:sz w:val="20"/>
            <w:szCs w:val="20"/>
          </w:rPr>
          <w:t>5.c.</w:t>
        </w:r>
      </w:ins>
      <w:proofErr w:type="gramEnd"/>
      <w:ins w:id="343" w:author="VISTRA" w:date="2025-04-29T12:36:00Z" w16du:dateUtc="2025-04-29T17:36:00Z">
        <w:r w:rsidR="00852D79">
          <w:rPr>
            <w:rFonts w:ascii="Arial" w:eastAsia="Arial" w:hAnsi="Arial" w:cs="Arial"/>
            <w:sz w:val="20"/>
            <w:szCs w:val="20"/>
          </w:rPr>
          <w:t>6</w:t>
        </w:r>
      </w:ins>
      <w:ins w:id="344" w:author="Author">
        <w:del w:id="345" w:author="VISTRA" w:date="2025-04-29T12:36:00Z" w16du:dateUtc="2025-04-29T17:36:00Z">
          <w:r w:rsidR="00421666" w:rsidRPr="00067DC5" w:rsidDel="00852D79">
            <w:rPr>
              <w:rFonts w:ascii="Arial" w:eastAsia="Arial" w:hAnsi="Arial" w:cs="Arial"/>
              <w:sz w:val="20"/>
              <w:szCs w:val="20"/>
            </w:rPr>
            <w:delText>4</w:delText>
          </w:r>
        </w:del>
        <w:r w:rsidRPr="00067DC5">
          <w:rPr>
            <w:rFonts w:ascii="Arial" w:eastAsia="Arial" w:hAnsi="Arial" w:cs="Arial"/>
            <w:sz w:val="20"/>
            <w:szCs w:val="20"/>
          </w:rPr>
          <w:t>.</w:t>
        </w:r>
      </w:ins>
    </w:p>
    <w:p w14:paraId="54492A59" w14:textId="77777777" w:rsidR="000C0623" w:rsidRPr="00473E6B" w:rsidRDefault="000C0623" w:rsidP="00275B43">
      <w:pPr>
        <w:pStyle w:val="ListParagraph"/>
        <w:numPr>
          <w:ilvl w:val="0"/>
          <w:numId w:val="37"/>
        </w:numPr>
        <w:spacing w:after="0" w:line="240" w:lineRule="auto"/>
        <w:rPr>
          <w:ins w:id="346" w:author="Author"/>
          <w:rFonts w:ascii="Arial" w:eastAsia="Arial" w:hAnsi="Arial" w:cs="Arial"/>
          <w:sz w:val="20"/>
          <w:szCs w:val="20"/>
        </w:rPr>
      </w:pPr>
      <w:ins w:id="347" w:author="Author">
        <w:r w:rsidRPr="00473E6B">
          <w:rPr>
            <w:rFonts w:ascii="Arial" w:eastAsia="Arial" w:hAnsi="Arial" w:cs="Arial"/>
            <w:sz w:val="20"/>
            <w:szCs w:val="20"/>
          </w:rPr>
          <w:t>ADERs will have Pilot Project-specific modeling and ERCOT Pilot</w:t>
        </w:r>
        <w:r w:rsidRPr="00473E6B">
          <w:rPr>
            <w:rFonts w:ascii="Arial" w:hAnsi="Arial" w:cs="Arial"/>
            <w:sz w:val="20"/>
            <w:szCs w:val="20"/>
          </w:rPr>
          <w:t xml:space="preserve"> Project</w:t>
        </w:r>
        <w:r w:rsidRPr="00473E6B">
          <w:rPr>
            <w:rFonts w:ascii="Arial" w:eastAsia="Arial" w:hAnsi="Arial" w:cs="Arial"/>
            <w:sz w:val="20"/>
            <w:szCs w:val="20"/>
          </w:rPr>
          <w:t xml:space="preserve"> participation limits.</w:t>
        </w:r>
      </w:ins>
    </w:p>
    <w:p w14:paraId="15EA6955" w14:textId="614F3AFC" w:rsidR="000C0623" w:rsidRPr="00473E6B" w:rsidRDefault="000C0623" w:rsidP="00275B43">
      <w:pPr>
        <w:pStyle w:val="ListParagraph"/>
        <w:numPr>
          <w:ilvl w:val="0"/>
          <w:numId w:val="37"/>
        </w:numPr>
        <w:spacing w:after="0" w:line="240" w:lineRule="auto"/>
        <w:rPr>
          <w:ins w:id="348" w:author="Author"/>
          <w:rFonts w:ascii="Times New Roman" w:eastAsia="Times New Roman" w:hAnsi="Times New Roman"/>
          <w:sz w:val="24"/>
          <w:szCs w:val="24"/>
        </w:rPr>
      </w:pPr>
      <w:ins w:id="349" w:author="Author">
        <w:r w:rsidRPr="00473E6B">
          <w:rPr>
            <w:rFonts w:ascii="Arial" w:eastAsia="Arial" w:hAnsi="Arial" w:cs="Arial"/>
            <w:sz w:val="20"/>
            <w:szCs w:val="20"/>
          </w:rPr>
          <w:t xml:space="preserve">ERCOT will </w:t>
        </w:r>
        <w:r w:rsidR="00052831" w:rsidRPr="00275B43">
          <w:rPr>
            <w:rFonts w:ascii="Arial" w:eastAsia="Arial" w:hAnsi="Arial" w:cs="Arial"/>
            <w:sz w:val="20"/>
            <w:szCs w:val="20"/>
          </w:rPr>
          <w:t xml:space="preserve">use a meter-before-meter-after baseline for ADERs participating </w:t>
        </w:r>
        <w:r w:rsidR="00A641E6" w:rsidRPr="00275B43">
          <w:rPr>
            <w:rFonts w:ascii="Arial" w:eastAsia="Arial" w:hAnsi="Arial" w:cs="Arial"/>
            <w:sz w:val="20"/>
            <w:szCs w:val="20"/>
          </w:rPr>
          <w:t>as NCLRs.</w:t>
        </w:r>
      </w:ins>
      <w:r w:rsidR="004F7701" w:rsidRPr="00275B43">
        <w:rPr>
          <w:rFonts w:ascii="Arial" w:eastAsia="Arial" w:hAnsi="Arial" w:cs="Arial"/>
          <w:sz w:val="20"/>
          <w:szCs w:val="20"/>
        </w:rPr>
        <w:t xml:space="preserve"> </w:t>
      </w:r>
      <w:r w:rsidRPr="00275B43">
        <w:rPr>
          <w:rFonts w:ascii="Arial" w:eastAsia="Arial" w:hAnsi="Arial" w:cs="Arial"/>
          <w:sz w:val="20"/>
          <w:szCs w:val="20"/>
        </w:rPr>
        <w:t xml:space="preserve"> </w:t>
      </w:r>
      <w:ins w:id="350" w:author="Author">
        <w:r w:rsidR="00F27291" w:rsidRPr="00275B43">
          <w:rPr>
            <w:rFonts w:ascii="Arial" w:eastAsia="Arial" w:hAnsi="Arial" w:cs="Arial"/>
            <w:sz w:val="20"/>
            <w:szCs w:val="20"/>
          </w:rPr>
          <w:t>This baseline</w:t>
        </w:r>
        <w:del w:id="351" w:author="Author">
          <w:r w:rsidR="00F27291" w:rsidRPr="00275B43">
            <w:rPr>
              <w:rFonts w:ascii="Arial" w:eastAsia="Arial" w:hAnsi="Arial" w:cs="Arial"/>
              <w:sz w:val="20"/>
              <w:szCs w:val="20"/>
            </w:rPr>
            <w:delText>s</w:delText>
          </w:r>
        </w:del>
        <w:r w:rsidR="00F27291" w:rsidRPr="00275B43">
          <w:rPr>
            <w:rFonts w:ascii="Arial" w:eastAsia="Arial" w:hAnsi="Arial" w:cs="Arial"/>
            <w:sz w:val="20"/>
            <w:szCs w:val="20"/>
          </w:rPr>
          <w:t xml:space="preserve"> involves meter readings prior to deployment and similar readings during the sustained response period</w:t>
        </w:r>
        <w:r w:rsidR="00B57098" w:rsidRPr="00275B43">
          <w:rPr>
            <w:rFonts w:ascii="Arial" w:eastAsia="Arial" w:hAnsi="Arial" w:cs="Arial"/>
            <w:sz w:val="20"/>
            <w:szCs w:val="20"/>
          </w:rPr>
          <w:t xml:space="preserve"> for performance measurement.  </w:t>
        </w:r>
        <w:r w:rsidRPr="00473E6B">
          <w:rPr>
            <w:rFonts w:ascii="Arial" w:eastAsia="Arial" w:hAnsi="Arial" w:cs="Arial"/>
            <w:sz w:val="20"/>
            <w:szCs w:val="20"/>
          </w:rPr>
          <w:t>Qualification and performance validation specific to the Pilot Project is described in subsection 5.</w:t>
        </w:r>
        <w:r w:rsidRPr="00E0154C">
          <w:rPr>
            <w:rFonts w:ascii="Arial" w:eastAsia="Arial" w:hAnsi="Arial" w:cs="Arial"/>
            <w:sz w:val="20"/>
            <w:szCs w:val="20"/>
          </w:rPr>
          <w:t>c.</w:t>
        </w:r>
        <w:r w:rsidR="00421666" w:rsidRPr="00E0154C">
          <w:rPr>
            <w:rFonts w:ascii="Arial" w:eastAsia="Arial" w:hAnsi="Arial" w:cs="Arial"/>
            <w:sz w:val="20"/>
            <w:szCs w:val="20"/>
          </w:rPr>
          <w:t>5</w:t>
        </w:r>
        <w:r w:rsidRPr="00E0154C">
          <w:rPr>
            <w:rFonts w:ascii="Arial" w:eastAsia="Arial" w:hAnsi="Arial" w:cs="Arial"/>
            <w:sz w:val="20"/>
            <w:szCs w:val="20"/>
          </w:rPr>
          <w:t>.</w:t>
        </w:r>
      </w:ins>
    </w:p>
    <w:p w14:paraId="5CD7A2EA" w14:textId="77777777" w:rsidR="000C0623" w:rsidRPr="00473E6B" w:rsidRDefault="000C0623" w:rsidP="00275B43">
      <w:pPr>
        <w:pStyle w:val="ListParagraph"/>
        <w:numPr>
          <w:ilvl w:val="0"/>
          <w:numId w:val="37"/>
        </w:numPr>
        <w:spacing w:after="0" w:line="240" w:lineRule="auto"/>
        <w:rPr>
          <w:ins w:id="352" w:author="Author"/>
          <w:rFonts w:ascii="Arial" w:eastAsia="Arial" w:hAnsi="Arial" w:cs="Arial"/>
        </w:rPr>
      </w:pPr>
      <w:ins w:id="353" w:author="Author">
        <w:r w:rsidRPr="00473E6B">
          <w:rPr>
            <w:rFonts w:ascii="Arial" w:eastAsia="Arial" w:hAnsi="Arial" w:cs="Arial"/>
            <w:sz w:val="20"/>
            <w:szCs w:val="20"/>
          </w:rPr>
          <w:t>Scheduled Power Consumption (SPC) +2 information will not be required to be provided for an ADER, as it is for an ALR.</w:t>
        </w:r>
      </w:ins>
    </w:p>
    <w:p w14:paraId="5791DE52" w14:textId="0C105FB1" w:rsidR="000C0623" w:rsidRPr="002D52E5" w:rsidRDefault="000C0623" w:rsidP="00275B43">
      <w:pPr>
        <w:pStyle w:val="ListParagraph"/>
        <w:numPr>
          <w:ilvl w:val="0"/>
          <w:numId w:val="37"/>
        </w:numPr>
        <w:spacing w:after="0" w:line="240" w:lineRule="auto"/>
        <w:rPr>
          <w:ins w:id="354" w:author="Author"/>
          <w:rFonts w:ascii="Arial" w:eastAsia="Arial" w:hAnsi="Arial" w:cs="Arial"/>
          <w:sz w:val="20"/>
          <w:szCs w:val="20"/>
        </w:rPr>
      </w:pPr>
      <w:ins w:id="355" w:author="Author">
        <w:r w:rsidRPr="1FD3B986">
          <w:rPr>
            <w:rFonts w:ascii="Arial" w:eastAsia="Arial" w:hAnsi="Arial" w:cs="Arial"/>
            <w:sz w:val="20"/>
            <w:szCs w:val="20"/>
          </w:rPr>
          <w:t xml:space="preserve">The telemetry validation procedures and metrics for ADERs are distinct from </w:t>
        </w:r>
        <w:r w:rsidR="00F12314" w:rsidRPr="1FD3B986">
          <w:rPr>
            <w:rFonts w:ascii="Arial" w:eastAsia="Arial" w:hAnsi="Arial" w:cs="Arial"/>
            <w:sz w:val="20"/>
            <w:szCs w:val="20"/>
          </w:rPr>
          <w:t>other resources participating in the ERCOT A</w:t>
        </w:r>
        <w:r w:rsidR="00D33C08" w:rsidRPr="1FD3B986">
          <w:rPr>
            <w:rFonts w:ascii="Arial" w:eastAsia="Arial" w:hAnsi="Arial" w:cs="Arial"/>
            <w:sz w:val="20"/>
            <w:szCs w:val="20"/>
          </w:rPr>
          <w:t>ncillary Service</w:t>
        </w:r>
        <w:r w:rsidR="00F12314" w:rsidRPr="1FD3B986">
          <w:rPr>
            <w:rFonts w:ascii="Arial" w:eastAsia="Arial" w:hAnsi="Arial" w:cs="Arial"/>
            <w:sz w:val="20"/>
            <w:szCs w:val="20"/>
          </w:rPr>
          <w:t xml:space="preserve"> </w:t>
        </w:r>
        <w:r w:rsidR="007647CA" w:rsidRPr="1FD3B986">
          <w:rPr>
            <w:rFonts w:ascii="Arial" w:eastAsia="Arial" w:hAnsi="Arial" w:cs="Arial"/>
            <w:sz w:val="20"/>
            <w:szCs w:val="20"/>
          </w:rPr>
          <w:t>markets and</w:t>
        </w:r>
        <w:r w:rsidRPr="1FD3B986">
          <w:rPr>
            <w:rFonts w:ascii="Arial" w:eastAsia="Arial" w:hAnsi="Arial" w:cs="Arial"/>
            <w:sz w:val="20"/>
            <w:szCs w:val="20"/>
          </w:rPr>
          <w:t xml:space="preserve"> are described in subsection 5.d.</w:t>
        </w:r>
      </w:ins>
    </w:p>
    <w:p w14:paraId="2D8287B7" w14:textId="12AA576B" w:rsidR="24C4999B" w:rsidRDefault="24C4999B" w:rsidP="1FD3B986">
      <w:pPr>
        <w:pStyle w:val="ListParagraph"/>
        <w:numPr>
          <w:ilvl w:val="0"/>
          <w:numId w:val="37"/>
        </w:numPr>
        <w:spacing w:after="0" w:line="240" w:lineRule="auto"/>
        <w:rPr>
          <w:ins w:id="356" w:author="Author"/>
          <w:rFonts w:ascii="Arial" w:eastAsia="Arial" w:hAnsi="Arial" w:cs="Arial"/>
          <w:sz w:val="20"/>
          <w:szCs w:val="20"/>
        </w:rPr>
      </w:pPr>
      <w:ins w:id="357" w:author="Author">
        <w:r w:rsidRPr="1FD3B986">
          <w:rPr>
            <w:rFonts w:ascii="Arial" w:eastAsia="Arial" w:hAnsi="Arial" w:cs="Arial"/>
            <w:sz w:val="20"/>
            <w:szCs w:val="20"/>
          </w:rPr>
          <w:t xml:space="preserve">An ADER acting as an NCLR to provide RRS must be capable of capturing and storing load data and frequency </w:t>
        </w:r>
        <w:r w:rsidR="4252E9BA" w:rsidRPr="1FD3B986">
          <w:rPr>
            <w:rFonts w:ascii="Arial" w:eastAsia="Arial" w:hAnsi="Arial" w:cs="Arial"/>
            <w:sz w:val="20"/>
            <w:szCs w:val="20"/>
          </w:rPr>
          <w:t>d</w:t>
        </w:r>
        <w:r w:rsidRPr="1FD3B986">
          <w:rPr>
            <w:rFonts w:ascii="Arial" w:eastAsia="Arial" w:hAnsi="Arial" w:cs="Arial"/>
            <w:sz w:val="20"/>
            <w:szCs w:val="20"/>
          </w:rPr>
          <w:t>ata</w:t>
        </w:r>
        <w:r w:rsidR="4D5C3582" w:rsidRPr="1FD3B986">
          <w:rPr>
            <w:rFonts w:ascii="Arial" w:eastAsia="Arial" w:hAnsi="Arial" w:cs="Arial"/>
            <w:sz w:val="20"/>
            <w:szCs w:val="20"/>
          </w:rPr>
          <w:t xml:space="preserve"> for dispatchable events in a manner that pleases ERCOT and allows for performance verification comparable to that of traditional NCLRs providing RRS</w:t>
        </w:r>
        <w:del w:id="358" w:author="Author">
          <w:r w:rsidR="4D5C3582" w:rsidRPr="1FD3B986">
            <w:rPr>
              <w:rFonts w:ascii="Arial" w:eastAsia="Arial" w:hAnsi="Arial" w:cs="Arial"/>
              <w:sz w:val="20"/>
              <w:szCs w:val="20"/>
            </w:rPr>
            <w:delText>NC</w:delText>
          </w:r>
        </w:del>
        <w:r w:rsidR="00860F05">
          <w:rPr>
            <w:rFonts w:ascii="Arial" w:eastAsia="Arial" w:hAnsi="Arial" w:cs="Arial"/>
            <w:sz w:val="20"/>
            <w:szCs w:val="20"/>
          </w:rPr>
          <w:t>, should that type of participation be allowed in phase 3</w:t>
        </w:r>
        <w:r w:rsidR="4D5C3582" w:rsidRPr="1FD3B986">
          <w:rPr>
            <w:rFonts w:ascii="Arial" w:eastAsia="Arial" w:hAnsi="Arial" w:cs="Arial"/>
            <w:sz w:val="20"/>
            <w:szCs w:val="20"/>
          </w:rPr>
          <w:t xml:space="preserve">.  </w:t>
        </w:r>
      </w:ins>
    </w:p>
    <w:p w14:paraId="6F771769" w14:textId="3EAA5DF8" w:rsidR="001D18E7" w:rsidRDefault="3FCA2CC2" w:rsidP="00275B43">
      <w:pPr>
        <w:pStyle w:val="Heading1"/>
        <w:numPr>
          <w:ilvl w:val="1"/>
          <w:numId w:val="6"/>
        </w:numPr>
        <w:rPr>
          <w:color w:val="00AEC7"/>
        </w:rPr>
      </w:pPr>
      <w:bookmarkStart w:id="359" w:name="_Toc114148177"/>
      <w:bookmarkStart w:id="360" w:name="_Toc114148589"/>
      <w:bookmarkStart w:id="361" w:name="_Toc113534976"/>
      <w:bookmarkStart w:id="362" w:name="_Toc113534977"/>
      <w:bookmarkStart w:id="363" w:name="_Toc113534978"/>
      <w:bookmarkStart w:id="364" w:name="_Toc152570585"/>
      <w:bookmarkStart w:id="365" w:name="_Toc155191495"/>
      <w:bookmarkEnd w:id="359"/>
      <w:bookmarkEnd w:id="360"/>
      <w:bookmarkEnd w:id="361"/>
      <w:bookmarkEnd w:id="362"/>
      <w:bookmarkEnd w:id="363"/>
      <w:r w:rsidRPr="6AF95340">
        <w:rPr>
          <w:color w:val="00AEC7"/>
        </w:rPr>
        <w:t>Eligibility and Qualification</w:t>
      </w:r>
      <w:bookmarkEnd w:id="364"/>
      <w:bookmarkEnd w:id="365"/>
    </w:p>
    <w:p w14:paraId="46CA00B8" w14:textId="77777777" w:rsidR="007123FA" w:rsidRDefault="007123FA" w:rsidP="001D18E7">
      <w:pPr>
        <w:rPr>
          <w:rFonts w:ascii="Arial" w:hAnsi="Arial" w:cs="Arial"/>
          <w:color w:val="5B6770"/>
          <w:sz w:val="20"/>
          <w:szCs w:val="20"/>
        </w:rPr>
      </w:pPr>
    </w:p>
    <w:p w14:paraId="4E8A6A22" w14:textId="0750B60C" w:rsidR="001D18E7" w:rsidRDefault="00E867AF" w:rsidP="00E5399D">
      <w:pPr>
        <w:ind w:left="360"/>
        <w:rPr>
          <w:rFonts w:ascii="Arial" w:hAnsi="Arial" w:cs="Arial"/>
          <w:sz w:val="20"/>
          <w:szCs w:val="20"/>
        </w:rPr>
      </w:pPr>
      <w:r>
        <w:rPr>
          <w:rFonts w:ascii="Arial" w:hAnsi="Arial" w:cs="Arial"/>
          <w:sz w:val="20"/>
          <w:szCs w:val="20"/>
        </w:rPr>
        <w:t xml:space="preserve">As a condition for </w:t>
      </w:r>
      <w:r w:rsidR="063313D1" w:rsidRPr="6A1669EA">
        <w:rPr>
          <w:rFonts w:ascii="Arial" w:hAnsi="Arial" w:cs="Arial"/>
          <w:sz w:val="20"/>
          <w:szCs w:val="20"/>
        </w:rPr>
        <w:t>participat</w:t>
      </w:r>
      <w:r>
        <w:rPr>
          <w:rFonts w:ascii="Arial" w:hAnsi="Arial" w:cs="Arial"/>
          <w:sz w:val="20"/>
          <w:szCs w:val="20"/>
        </w:rPr>
        <w:t>ion</w:t>
      </w:r>
      <w:r w:rsidR="5A33B364" w:rsidRPr="6AF95340">
        <w:rPr>
          <w:rFonts w:ascii="Arial" w:hAnsi="Arial" w:cs="Arial"/>
          <w:sz w:val="20"/>
          <w:szCs w:val="20"/>
        </w:rPr>
        <w:t xml:space="preserve"> in </w:t>
      </w:r>
      <w:r w:rsidR="00752276">
        <w:rPr>
          <w:rFonts w:ascii="Arial" w:hAnsi="Arial" w:cs="Arial"/>
          <w:sz w:val="20"/>
          <w:szCs w:val="20"/>
        </w:rPr>
        <w:t>P</w:t>
      </w:r>
      <w:r w:rsidR="5A33B364" w:rsidRPr="6AF95340">
        <w:rPr>
          <w:rFonts w:ascii="Arial" w:hAnsi="Arial" w:cs="Arial"/>
          <w:sz w:val="20"/>
          <w:szCs w:val="20"/>
        </w:rPr>
        <w:t xml:space="preserve">hase </w:t>
      </w:r>
      <w:del w:id="366" w:author="Author">
        <w:r w:rsidR="008135E0" w:rsidDel="007D345B">
          <w:rPr>
            <w:rFonts w:ascii="Arial" w:hAnsi="Arial" w:cs="Arial"/>
            <w:sz w:val="20"/>
            <w:szCs w:val="20"/>
          </w:rPr>
          <w:delText>2</w:delText>
        </w:r>
        <w:r w:rsidR="00752276" w:rsidDel="007D345B">
          <w:rPr>
            <w:rFonts w:ascii="Arial" w:hAnsi="Arial" w:cs="Arial"/>
            <w:sz w:val="20"/>
            <w:szCs w:val="20"/>
          </w:rPr>
          <w:delText xml:space="preserve"> </w:delText>
        </w:r>
      </w:del>
      <w:ins w:id="367" w:author="Author">
        <w:r w:rsidR="007D345B">
          <w:rPr>
            <w:rFonts w:ascii="Arial" w:hAnsi="Arial" w:cs="Arial"/>
            <w:sz w:val="20"/>
            <w:szCs w:val="20"/>
          </w:rPr>
          <w:t xml:space="preserve">3 </w:t>
        </w:r>
      </w:ins>
      <w:r w:rsidR="5A33B364" w:rsidRPr="6AF95340">
        <w:rPr>
          <w:rFonts w:ascii="Arial" w:hAnsi="Arial" w:cs="Arial"/>
          <w:sz w:val="20"/>
          <w:szCs w:val="20"/>
        </w:rPr>
        <w:t xml:space="preserve">of the </w:t>
      </w:r>
      <w:r w:rsidR="00371AA8">
        <w:rPr>
          <w:rFonts w:ascii="Arial" w:hAnsi="Arial" w:cs="Arial"/>
          <w:sz w:val="20"/>
          <w:szCs w:val="20"/>
        </w:rPr>
        <w:t>Pilot</w:t>
      </w:r>
      <w:r w:rsidR="00157D7D">
        <w:rPr>
          <w:rFonts w:ascii="Arial" w:hAnsi="Arial" w:cs="Arial"/>
          <w:sz w:val="20"/>
          <w:szCs w:val="20"/>
        </w:rPr>
        <w:t xml:space="preserve"> Project</w:t>
      </w:r>
      <w:r w:rsidR="5A33B364" w:rsidRPr="6AF95340">
        <w:rPr>
          <w:rFonts w:ascii="Arial" w:hAnsi="Arial" w:cs="Arial"/>
          <w:sz w:val="20"/>
          <w:szCs w:val="20"/>
        </w:rPr>
        <w:t xml:space="preserve">, </w:t>
      </w:r>
      <w:r w:rsidR="007D69DB">
        <w:rPr>
          <w:rFonts w:ascii="Arial" w:hAnsi="Arial" w:cs="Arial"/>
          <w:sz w:val="20"/>
          <w:szCs w:val="20"/>
        </w:rPr>
        <w:t>a QSE must meet the conditions described in this section</w:t>
      </w:r>
      <w:r w:rsidR="5A33B364" w:rsidRPr="6AF95340">
        <w:rPr>
          <w:rFonts w:ascii="Arial" w:hAnsi="Arial" w:cs="Arial"/>
          <w:sz w:val="20"/>
          <w:szCs w:val="20"/>
        </w:rPr>
        <w:t>.</w:t>
      </w:r>
      <w:r w:rsidR="00A27803">
        <w:rPr>
          <w:rFonts w:ascii="Arial" w:hAnsi="Arial" w:cs="Arial"/>
          <w:sz w:val="20"/>
          <w:szCs w:val="20"/>
        </w:rPr>
        <w:t xml:space="preserve"> </w:t>
      </w:r>
      <w:r w:rsidR="002542EE">
        <w:rPr>
          <w:rFonts w:ascii="Arial" w:hAnsi="Arial" w:cs="Arial"/>
          <w:sz w:val="20"/>
          <w:szCs w:val="20"/>
        </w:rPr>
        <w:t xml:space="preserve">Note that the </w:t>
      </w:r>
      <w:r w:rsidR="0079742E">
        <w:rPr>
          <w:rFonts w:ascii="Arial" w:hAnsi="Arial" w:cs="Arial"/>
          <w:sz w:val="20"/>
          <w:szCs w:val="20"/>
        </w:rPr>
        <w:t xml:space="preserve">QSE associated with a proposed ADER must submit the information identified </w:t>
      </w:r>
      <w:r w:rsidR="0079742E" w:rsidRPr="0CEC6C33">
        <w:rPr>
          <w:rFonts w:ascii="Arial" w:hAnsi="Arial" w:cs="Arial"/>
          <w:sz w:val="20"/>
          <w:szCs w:val="20"/>
        </w:rPr>
        <w:t xml:space="preserve">in </w:t>
      </w:r>
      <w:r w:rsidR="005F15AE" w:rsidRPr="0CEC6C33">
        <w:rPr>
          <w:rFonts w:ascii="Arial" w:hAnsi="Arial" w:cs="Arial"/>
          <w:sz w:val="20"/>
          <w:szCs w:val="20"/>
        </w:rPr>
        <w:t>c.1</w:t>
      </w:r>
      <w:ins w:id="368" w:author="VISTRA" w:date="2025-04-09T14:45:00Z" w16du:dateUtc="2025-04-09T19:45:00Z">
        <w:r w:rsidR="00D07DB9">
          <w:rPr>
            <w:rFonts w:ascii="Arial" w:hAnsi="Arial" w:cs="Arial"/>
            <w:sz w:val="20"/>
            <w:szCs w:val="20"/>
          </w:rPr>
          <w:t>, c.2</w:t>
        </w:r>
      </w:ins>
      <w:ins w:id="369" w:author="VISTRA" w:date="2025-04-29T12:56:00Z" w16du:dateUtc="2025-04-29T17:56:00Z">
        <w:r w:rsidR="0095785B">
          <w:rPr>
            <w:rFonts w:ascii="Arial" w:hAnsi="Arial" w:cs="Arial"/>
            <w:sz w:val="20"/>
            <w:szCs w:val="20"/>
          </w:rPr>
          <w:t>,</w:t>
        </w:r>
      </w:ins>
      <w:r w:rsidR="005F15AE" w:rsidRPr="0CEC6C33">
        <w:rPr>
          <w:rFonts w:ascii="Arial" w:hAnsi="Arial" w:cs="Arial"/>
          <w:sz w:val="20"/>
          <w:szCs w:val="20"/>
        </w:rPr>
        <w:t xml:space="preserve"> and c.</w:t>
      </w:r>
      <w:ins w:id="370" w:author="VISTRA" w:date="2025-04-09T14:45:00Z" w16du:dateUtc="2025-04-09T19:45:00Z">
        <w:r w:rsidR="00D07DB9">
          <w:rPr>
            <w:rFonts w:ascii="Arial" w:hAnsi="Arial" w:cs="Arial"/>
            <w:sz w:val="20"/>
            <w:szCs w:val="20"/>
          </w:rPr>
          <w:t>6</w:t>
        </w:r>
      </w:ins>
      <w:del w:id="371" w:author="VISTRA" w:date="2025-04-09T14:45:00Z" w16du:dateUtc="2025-04-09T19:45:00Z">
        <w:r w:rsidR="005F15AE" w:rsidRPr="0CEC6C33" w:rsidDel="00D07DB9">
          <w:rPr>
            <w:rFonts w:ascii="Arial" w:hAnsi="Arial" w:cs="Arial"/>
            <w:sz w:val="20"/>
            <w:szCs w:val="20"/>
          </w:rPr>
          <w:delText>2</w:delText>
        </w:r>
      </w:del>
      <w:ins w:id="372" w:author="VISTRA" w:date="2025-04-09T14:45:00Z" w16du:dateUtc="2025-04-09T19:45:00Z">
        <w:r w:rsidR="009B3434">
          <w:rPr>
            <w:rFonts w:ascii="Arial" w:hAnsi="Arial" w:cs="Arial"/>
            <w:sz w:val="20"/>
            <w:szCs w:val="20"/>
          </w:rPr>
          <w:t xml:space="preserve"> (if appl</w:t>
        </w:r>
      </w:ins>
      <w:ins w:id="373" w:author="VISTRA" w:date="2025-04-09T14:46:00Z" w16du:dateUtc="2025-04-09T19:46:00Z">
        <w:r w:rsidR="009B3434">
          <w:rPr>
            <w:rFonts w:ascii="Arial" w:hAnsi="Arial" w:cs="Arial"/>
            <w:sz w:val="20"/>
            <w:szCs w:val="20"/>
          </w:rPr>
          <w:t>icable)</w:t>
        </w:r>
      </w:ins>
      <w:r w:rsidR="005F15AE">
        <w:rPr>
          <w:rFonts w:ascii="Arial" w:hAnsi="Arial" w:cs="Arial"/>
          <w:sz w:val="20"/>
          <w:szCs w:val="20"/>
        </w:rPr>
        <w:t xml:space="preserve"> below</w:t>
      </w:r>
      <w:r w:rsidR="0079742E">
        <w:rPr>
          <w:rFonts w:ascii="Arial" w:hAnsi="Arial" w:cs="Arial"/>
          <w:sz w:val="20"/>
          <w:szCs w:val="20"/>
        </w:rPr>
        <w:t xml:space="preserve">, while the </w:t>
      </w:r>
      <w:r w:rsidR="00664847">
        <w:rPr>
          <w:rFonts w:ascii="Arial" w:hAnsi="Arial" w:cs="Arial"/>
          <w:sz w:val="20"/>
          <w:szCs w:val="20"/>
        </w:rPr>
        <w:t xml:space="preserve">Resource Entity for the proposed ADER must submit the </w:t>
      </w:r>
      <w:r w:rsidR="005D110D">
        <w:rPr>
          <w:rFonts w:ascii="Arial" w:hAnsi="Arial" w:cs="Arial"/>
          <w:sz w:val="20"/>
          <w:szCs w:val="20"/>
        </w:rPr>
        <w:t>registration</w:t>
      </w:r>
      <w:r w:rsidR="008E675B">
        <w:rPr>
          <w:rFonts w:ascii="Arial" w:hAnsi="Arial" w:cs="Arial"/>
          <w:sz w:val="20"/>
          <w:szCs w:val="20"/>
        </w:rPr>
        <w:t xml:space="preserve"> and qualification </w:t>
      </w:r>
      <w:r w:rsidR="00664847">
        <w:rPr>
          <w:rFonts w:ascii="Arial" w:hAnsi="Arial" w:cs="Arial"/>
          <w:sz w:val="20"/>
          <w:szCs w:val="20"/>
        </w:rPr>
        <w:t xml:space="preserve">information in </w:t>
      </w:r>
      <w:r w:rsidR="00835A01" w:rsidRPr="0CEC6C33">
        <w:rPr>
          <w:rFonts w:ascii="Arial" w:hAnsi="Arial" w:cs="Arial"/>
          <w:sz w:val="20"/>
          <w:szCs w:val="20"/>
        </w:rPr>
        <w:t>c</w:t>
      </w:r>
      <w:r w:rsidR="00691366" w:rsidRPr="0CEC6C33">
        <w:rPr>
          <w:rFonts w:ascii="Arial" w:hAnsi="Arial" w:cs="Arial"/>
          <w:sz w:val="20"/>
          <w:szCs w:val="20"/>
        </w:rPr>
        <w:t>.3</w:t>
      </w:r>
      <w:r w:rsidR="00664847" w:rsidRPr="0CEC6C33">
        <w:rPr>
          <w:rFonts w:ascii="Arial" w:hAnsi="Arial" w:cs="Arial"/>
          <w:sz w:val="20"/>
          <w:szCs w:val="20"/>
        </w:rPr>
        <w:t xml:space="preserve"> through c.</w:t>
      </w:r>
      <w:r w:rsidR="00691366" w:rsidRPr="0CEC6C33">
        <w:rPr>
          <w:rFonts w:ascii="Arial" w:hAnsi="Arial" w:cs="Arial"/>
          <w:sz w:val="20"/>
          <w:szCs w:val="20"/>
        </w:rPr>
        <w:t>5</w:t>
      </w:r>
      <w:r w:rsidR="00664847">
        <w:rPr>
          <w:rFonts w:ascii="Arial" w:hAnsi="Arial" w:cs="Arial"/>
          <w:sz w:val="20"/>
          <w:szCs w:val="20"/>
        </w:rPr>
        <w:t>,</w:t>
      </w:r>
      <w:r w:rsidR="00691366">
        <w:rPr>
          <w:rFonts w:ascii="Arial" w:hAnsi="Arial" w:cs="Arial"/>
          <w:sz w:val="20"/>
          <w:szCs w:val="20"/>
        </w:rPr>
        <w:t xml:space="preserve"> below</w:t>
      </w:r>
      <w:r w:rsidR="005D110D">
        <w:rPr>
          <w:rFonts w:ascii="Arial" w:hAnsi="Arial" w:cs="Arial"/>
          <w:sz w:val="20"/>
          <w:szCs w:val="20"/>
        </w:rPr>
        <w:t xml:space="preserve">. </w:t>
      </w:r>
    </w:p>
    <w:p w14:paraId="2F168BA5" w14:textId="77777777" w:rsidR="008C1853" w:rsidRPr="00E8689F" w:rsidRDefault="008C1853" w:rsidP="6AF95340">
      <w:pPr>
        <w:rPr>
          <w:rFonts w:ascii="Arial" w:hAnsi="Arial" w:cs="Arial"/>
          <w:sz w:val="20"/>
          <w:szCs w:val="20"/>
        </w:rPr>
      </w:pPr>
    </w:p>
    <w:p w14:paraId="7F038658" w14:textId="6B3D13C3" w:rsidR="00154386" w:rsidRDefault="00D93F3F" w:rsidP="00902F86">
      <w:pPr>
        <w:numPr>
          <w:ilvl w:val="0"/>
          <w:numId w:val="8"/>
        </w:numPr>
        <w:rPr>
          <w:rFonts w:ascii="Arial" w:hAnsi="Arial" w:cs="Arial"/>
          <w:color w:val="000000" w:themeColor="text1"/>
          <w:sz w:val="20"/>
          <w:szCs w:val="20"/>
        </w:rPr>
      </w:pPr>
      <w:r w:rsidRPr="5ECC500C">
        <w:rPr>
          <w:rFonts w:ascii="Arial" w:hAnsi="Arial" w:cs="Arial"/>
          <w:color w:val="000000" w:themeColor="text1"/>
          <w:sz w:val="20"/>
          <w:szCs w:val="20"/>
        </w:rPr>
        <w:t xml:space="preserve">QSE </w:t>
      </w:r>
      <w:r w:rsidR="00484EFB" w:rsidRPr="5ECC500C">
        <w:rPr>
          <w:rFonts w:ascii="Arial" w:hAnsi="Arial" w:cs="Arial"/>
          <w:color w:val="000000" w:themeColor="text1"/>
          <w:sz w:val="20"/>
          <w:szCs w:val="20"/>
        </w:rPr>
        <w:t xml:space="preserve">must </w:t>
      </w:r>
      <w:r w:rsidR="00DE2614" w:rsidRPr="5ECC500C">
        <w:rPr>
          <w:rFonts w:ascii="Arial" w:hAnsi="Arial" w:cs="Arial"/>
          <w:color w:val="000000" w:themeColor="text1"/>
          <w:sz w:val="20"/>
          <w:szCs w:val="20"/>
        </w:rPr>
        <w:t>provide</w:t>
      </w:r>
      <w:r w:rsidRPr="5ECC500C">
        <w:rPr>
          <w:rFonts w:ascii="Arial" w:hAnsi="Arial" w:cs="Arial"/>
          <w:color w:val="000000" w:themeColor="text1"/>
          <w:sz w:val="20"/>
          <w:szCs w:val="20"/>
        </w:rPr>
        <w:t xml:space="preserve"> w</w:t>
      </w:r>
      <w:r w:rsidR="000B7C02" w:rsidRPr="5ECC500C">
        <w:rPr>
          <w:rFonts w:ascii="Arial" w:hAnsi="Arial" w:cs="Arial"/>
          <w:color w:val="000000" w:themeColor="text1"/>
          <w:sz w:val="20"/>
          <w:szCs w:val="20"/>
        </w:rPr>
        <w:t xml:space="preserve">ritten consent </w:t>
      </w:r>
      <w:r w:rsidR="00154386" w:rsidRPr="5ECC500C">
        <w:rPr>
          <w:rFonts w:ascii="Arial" w:hAnsi="Arial" w:cs="Arial"/>
          <w:color w:val="000000" w:themeColor="text1"/>
          <w:sz w:val="20"/>
          <w:szCs w:val="20"/>
        </w:rPr>
        <w:t>from DSP</w:t>
      </w:r>
      <w:r w:rsidR="00CB4B1C" w:rsidRPr="5ECC500C">
        <w:rPr>
          <w:rFonts w:ascii="Arial" w:hAnsi="Arial" w:cs="Arial"/>
          <w:color w:val="000000" w:themeColor="text1"/>
          <w:sz w:val="20"/>
          <w:szCs w:val="20"/>
        </w:rPr>
        <w:t xml:space="preserve"> (</w:t>
      </w:r>
      <w:r w:rsidR="0A2814AD" w:rsidRPr="00D90F19">
        <w:rPr>
          <w:rFonts w:ascii="Arial" w:hAnsi="Arial" w:cs="Arial"/>
          <w:i/>
          <w:iCs/>
          <w:color w:val="000000" w:themeColor="text1"/>
          <w:sz w:val="20"/>
          <w:szCs w:val="20"/>
        </w:rPr>
        <w:t>See</w:t>
      </w:r>
      <w:r w:rsidR="0A2814AD" w:rsidRPr="5ECC500C">
        <w:rPr>
          <w:rFonts w:ascii="Arial" w:hAnsi="Arial" w:cs="Arial"/>
          <w:color w:val="000000" w:themeColor="text1"/>
          <w:sz w:val="20"/>
          <w:szCs w:val="20"/>
        </w:rPr>
        <w:t xml:space="preserve"> </w:t>
      </w:r>
      <w:r w:rsidR="13C9ADEF" w:rsidRPr="5ECC500C">
        <w:rPr>
          <w:rFonts w:ascii="Arial" w:hAnsi="Arial" w:cs="Arial"/>
          <w:color w:val="000000" w:themeColor="text1"/>
          <w:sz w:val="20"/>
          <w:szCs w:val="20"/>
        </w:rPr>
        <w:t>Appendix A</w:t>
      </w:r>
      <w:r w:rsidR="002C562C">
        <w:rPr>
          <w:rFonts w:ascii="Arial" w:hAnsi="Arial" w:cs="Arial"/>
          <w:color w:val="000000" w:themeColor="text1"/>
          <w:sz w:val="20"/>
          <w:szCs w:val="20"/>
        </w:rPr>
        <w:t>)</w:t>
      </w:r>
    </w:p>
    <w:p w14:paraId="75159CED" w14:textId="77777777" w:rsidR="00546DBC" w:rsidRDefault="00546DBC" w:rsidP="00287D24">
      <w:pPr>
        <w:ind w:left="720"/>
        <w:rPr>
          <w:rFonts w:ascii="Arial" w:hAnsi="Arial" w:cs="Arial"/>
          <w:color w:val="000000" w:themeColor="text1"/>
          <w:sz w:val="20"/>
          <w:szCs w:val="20"/>
        </w:rPr>
      </w:pPr>
    </w:p>
    <w:p w14:paraId="3555A5C8" w14:textId="355EC691" w:rsidR="00266798" w:rsidRPr="007A1319" w:rsidRDefault="50CB0E46" w:rsidP="5ECC500C">
      <w:pPr>
        <w:numPr>
          <w:ilvl w:val="1"/>
          <w:numId w:val="8"/>
        </w:numPr>
        <w:rPr>
          <w:rStyle w:val="Heading4Char"/>
          <w:rFonts w:eastAsia="Arial"/>
          <w:color w:val="000000" w:themeColor="text1"/>
          <w:sz w:val="20"/>
          <w:szCs w:val="20"/>
        </w:rPr>
      </w:pPr>
      <w:r w:rsidRPr="5ECC500C">
        <w:rPr>
          <w:rFonts w:ascii="Arial" w:eastAsia="Arial" w:hAnsi="Arial" w:cs="Arial"/>
          <w:color w:val="000000" w:themeColor="text1"/>
          <w:sz w:val="20"/>
          <w:szCs w:val="20"/>
        </w:rPr>
        <w:t>No DSP is required to participate in this program</w:t>
      </w:r>
      <w:r w:rsidR="6646D0B3" w:rsidRPr="5ECC500C">
        <w:rPr>
          <w:rFonts w:ascii="Arial" w:eastAsia="Arial" w:hAnsi="Arial" w:cs="Arial"/>
          <w:color w:val="000000" w:themeColor="text1"/>
          <w:sz w:val="20"/>
          <w:szCs w:val="20"/>
        </w:rPr>
        <w:t>.</w:t>
      </w:r>
      <w:r w:rsidRPr="5ECC500C">
        <w:rPr>
          <w:rFonts w:ascii="Arial" w:eastAsia="Arial" w:hAnsi="Arial" w:cs="Arial"/>
          <w:color w:val="000000" w:themeColor="text1"/>
          <w:sz w:val="20"/>
          <w:szCs w:val="20"/>
        </w:rPr>
        <w:t xml:space="preserve"> </w:t>
      </w:r>
    </w:p>
    <w:p w14:paraId="3EC685F3" w14:textId="14E5B3A2" w:rsidR="00546DBC" w:rsidRPr="00350066" w:rsidRDefault="00932BE5" w:rsidP="00902F86">
      <w:pPr>
        <w:numPr>
          <w:ilvl w:val="1"/>
          <w:numId w:val="8"/>
        </w:numPr>
        <w:rPr>
          <w:rFonts w:ascii="Arial" w:eastAsia="Arial" w:hAnsi="Arial" w:cs="Arial"/>
          <w:color w:val="000000" w:themeColor="text1"/>
          <w:sz w:val="20"/>
          <w:szCs w:val="20"/>
        </w:rPr>
      </w:pPr>
      <w:r w:rsidRPr="5ECC500C">
        <w:rPr>
          <w:rFonts w:ascii="Arial" w:hAnsi="Arial" w:cs="Arial"/>
          <w:sz w:val="20"/>
          <w:szCs w:val="20"/>
        </w:rPr>
        <w:t>To be eligible</w:t>
      </w:r>
      <w:r w:rsidR="00546DBC" w:rsidRPr="5ECC500C">
        <w:rPr>
          <w:rFonts w:ascii="Arial" w:hAnsi="Arial" w:cs="Arial"/>
          <w:sz w:val="20"/>
          <w:szCs w:val="20"/>
        </w:rPr>
        <w:t xml:space="preserve"> to </w:t>
      </w:r>
      <w:r w:rsidR="00A56B78" w:rsidRPr="5ECC500C">
        <w:rPr>
          <w:rFonts w:ascii="Arial" w:hAnsi="Arial" w:cs="Arial"/>
          <w:sz w:val="20"/>
          <w:szCs w:val="20"/>
        </w:rPr>
        <w:t xml:space="preserve">participate </w:t>
      </w:r>
      <w:r w:rsidRPr="5ECC500C">
        <w:rPr>
          <w:rFonts w:ascii="Arial" w:hAnsi="Arial" w:cs="Arial"/>
          <w:sz w:val="20"/>
          <w:szCs w:val="20"/>
        </w:rPr>
        <w:t xml:space="preserve">in </w:t>
      </w:r>
      <w:r w:rsidR="00A56B78" w:rsidRPr="5ECC500C">
        <w:rPr>
          <w:rFonts w:ascii="Arial" w:hAnsi="Arial" w:cs="Arial"/>
          <w:sz w:val="20"/>
          <w:szCs w:val="20"/>
        </w:rPr>
        <w:t xml:space="preserve">the ADER </w:t>
      </w:r>
      <w:r w:rsidR="00371AA8" w:rsidRPr="5ECC500C">
        <w:rPr>
          <w:rFonts w:ascii="Arial" w:hAnsi="Arial" w:cs="Arial"/>
          <w:sz w:val="20"/>
          <w:szCs w:val="20"/>
        </w:rPr>
        <w:t>Pilot</w:t>
      </w:r>
      <w:r w:rsidR="00A56B78" w:rsidRPr="5ECC500C">
        <w:rPr>
          <w:rFonts w:ascii="Arial" w:hAnsi="Arial" w:cs="Arial"/>
          <w:sz w:val="20"/>
          <w:szCs w:val="20"/>
        </w:rPr>
        <w:t xml:space="preserve"> </w:t>
      </w:r>
      <w:r w:rsidR="00A03E64" w:rsidRPr="5ECC500C">
        <w:rPr>
          <w:rFonts w:ascii="Arial" w:eastAsia="Arial" w:hAnsi="Arial" w:cs="Arial"/>
          <w:sz w:val="20"/>
          <w:szCs w:val="20"/>
        </w:rPr>
        <w:t>Project</w:t>
      </w:r>
      <w:r w:rsidR="00546DBC" w:rsidRPr="5ECC500C">
        <w:rPr>
          <w:rFonts w:ascii="Arial" w:hAnsi="Arial" w:cs="Arial"/>
          <w:sz w:val="20"/>
          <w:szCs w:val="20"/>
        </w:rPr>
        <w:t xml:space="preserve">, </w:t>
      </w:r>
      <w:r w:rsidR="0092201A" w:rsidRPr="5ECC500C">
        <w:rPr>
          <w:rFonts w:ascii="Arial" w:hAnsi="Arial" w:cs="Arial"/>
          <w:sz w:val="20"/>
          <w:szCs w:val="20"/>
        </w:rPr>
        <w:t>a QSE must provide</w:t>
      </w:r>
      <w:r w:rsidR="00546DBC" w:rsidRPr="5ECC500C">
        <w:rPr>
          <w:rFonts w:ascii="Arial" w:hAnsi="Arial" w:cs="Arial"/>
          <w:sz w:val="20"/>
          <w:szCs w:val="20"/>
        </w:rPr>
        <w:t xml:space="preserve"> the following </w:t>
      </w:r>
      <w:r w:rsidR="00CD2C99" w:rsidRPr="5ECC500C">
        <w:rPr>
          <w:rFonts w:ascii="Arial" w:hAnsi="Arial" w:cs="Arial"/>
          <w:sz w:val="20"/>
          <w:szCs w:val="20"/>
        </w:rPr>
        <w:t>information</w:t>
      </w:r>
      <w:r w:rsidR="00546DBC" w:rsidRPr="5ECC500C">
        <w:rPr>
          <w:rFonts w:ascii="Arial" w:hAnsi="Arial" w:cs="Arial"/>
          <w:sz w:val="20"/>
          <w:szCs w:val="20"/>
        </w:rPr>
        <w:t xml:space="preserve"> to the applicable DSP</w:t>
      </w:r>
      <w:r w:rsidR="00546DBC" w:rsidRPr="5ECC500C">
        <w:rPr>
          <w:rFonts w:ascii="Arial" w:hAnsi="Arial" w:cs="Arial"/>
          <w:b/>
          <w:bCs/>
          <w:sz w:val="20"/>
          <w:szCs w:val="20"/>
        </w:rPr>
        <w:t xml:space="preserve"> </w:t>
      </w:r>
      <w:r w:rsidR="00DC1878" w:rsidRPr="5ECC500C">
        <w:rPr>
          <w:rFonts w:ascii="Arial" w:hAnsi="Arial" w:cs="Arial"/>
          <w:sz w:val="20"/>
          <w:szCs w:val="20"/>
        </w:rPr>
        <w:t xml:space="preserve">that serves </w:t>
      </w:r>
      <w:r w:rsidR="00546DBC" w:rsidRPr="5ECC500C">
        <w:rPr>
          <w:rFonts w:ascii="Arial" w:hAnsi="Arial" w:cs="Arial"/>
          <w:sz w:val="20"/>
          <w:szCs w:val="20"/>
        </w:rPr>
        <w:t xml:space="preserve">each of the </w:t>
      </w:r>
      <w:r w:rsidR="00721665" w:rsidRPr="5ECC500C">
        <w:rPr>
          <w:rFonts w:ascii="Arial" w:hAnsi="Arial" w:cs="Arial"/>
          <w:sz w:val="20"/>
          <w:szCs w:val="20"/>
        </w:rPr>
        <w:t>Premise</w:t>
      </w:r>
      <w:r w:rsidR="008B1795" w:rsidRPr="5ECC500C">
        <w:rPr>
          <w:rFonts w:ascii="Arial" w:hAnsi="Arial" w:cs="Arial"/>
          <w:sz w:val="20"/>
          <w:szCs w:val="20"/>
        </w:rPr>
        <w:t>s</w:t>
      </w:r>
      <w:r w:rsidR="00546DBC" w:rsidRPr="5ECC500C">
        <w:rPr>
          <w:rFonts w:ascii="Arial" w:hAnsi="Arial" w:cs="Arial"/>
          <w:sz w:val="20"/>
          <w:szCs w:val="20"/>
        </w:rPr>
        <w:t xml:space="preserve"> that make up the aggregation</w:t>
      </w:r>
      <w:r w:rsidR="0053414B" w:rsidRPr="5ECC500C">
        <w:rPr>
          <w:rFonts w:ascii="Arial" w:hAnsi="Arial" w:cs="Arial"/>
          <w:sz w:val="20"/>
          <w:szCs w:val="20"/>
        </w:rPr>
        <w:t>.  The information should be submitted to the DSP on</w:t>
      </w:r>
      <w:r w:rsidR="00C37C71" w:rsidRPr="5ECC500C">
        <w:rPr>
          <w:rFonts w:ascii="Arial" w:hAnsi="Arial" w:cs="Arial"/>
          <w:sz w:val="20"/>
          <w:szCs w:val="20"/>
        </w:rPr>
        <w:t xml:space="preserve"> the “Details of the Aggregation” form posted on the </w:t>
      </w:r>
      <w:hyperlink r:id="rId15">
        <w:r w:rsidR="00C37C71" w:rsidRPr="5ECC500C">
          <w:rPr>
            <w:rStyle w:val="Hyperlink"/>
            <w:rFonts w:ascii="Arial" w:eastAsia="Arial" w:hAnsi="Arial" w:cs="Arial"/>
            <w:sz w:val="20"/>
            <w:szCs w:val="20"/>
          </w:rPr>
          <w:t>Pilot Projects page</w:t>
        </w:r>
      </w:hyperlink>
      <w:r w:rsidR="00C37C71" w:rsidRPr="5ECC500C">
        <w:rPr>
          <w:rFonts w:eastAsia="Arial"/>
        </w:rPr>
        <w:t xml:space="preserve"> </w:t>
      </w:r>
      <w:r w:rsidR="00C37C71" w:rsidRPr="5ECC500C">
        <w:rPr>
          <w:rFonts w:ascii="Arial" w:eastAsia="Arial" w:hAnsi="Arial" w:cs="Arial"/>
          <w:sz w:val="20"/>
          <w:szCs w:val="20"/>
        </w:rPr>
        <w:t>of the ERCOT website</w:t>
      </w:r>
      <w:r w:rsidR="00C37C71" w:rsidRPr="5ECC500C">
        <w:rPr>
          <w:rFonts w:ascii="Arial" w:hAnsi="Arial" w:cs="Arial"/>
          <w:sz w:val="20"/>
          <w:szCs w:val="20"/>
        </w:rPr>
        <w:t xml:space="preserve"> </w:t>
      </w:r>
      <w:r w:rsidR="00546DBC" w:rsidRPr="5ECC500C">
        <w:rPr>
          <w:rFonts w:ascii="Arial" w:hAnsi="Arial" w:cs="Arial"/>
          <w:sz w:val="20"/>
          <w:szCs w:val="20"/>
        </w:rPr>
        <w:t>(here</w:t>
      </w:r>
      <w:r w:rsidR="00281DAA" w:rsidRPr="5ECC500C">
        <w:rPr>
          <w:rFonts w:ascii="Arial" w:hAnsi="Arial" w:cs="Arial"/>
          <w:sz w:val="20"/>
          <w:szCs w:val="20"/>
        </w:rPr>
        <w:t>in</w:t>
      </w:r>
      <w:r w:rsidR="00546DBC" w:rsidRPr="5ECC500C">
        <w:rPr>
          <w:rFonts w:ascii="Arial" w:hAnsi="Arial" w:cs="Arial"/>
          <w:sz w:val="20"/>
          <w:szCs w:val="20"/>
        </w:rPr>
        <w:t xml:space="preserve">after, this information is referred to as </w:t>
      </w:r>
      <w:r w:rsidR="00267D76" w:rsidRPr="5ECC500C">
        <w:rPr>
          <w:rFonts w:ascii="Arial" w:hAnsi="Arial" w:cs="Arial"/>
          <w:sz w:val="20"/>
          <w:szCs w:val="20"/>
        </w:rPr>
        <w:t>“Details of the Aggregation</w:t>
      </w:r>
      <w:r w:rsidR="003D5BF8" w:rsidRPr="5ECC500C">
        <w:rPr>
          <w:rFonts w:ascii="Arial" w:hAnsi="Arial" w:cs="Arial"/>
          <w:sz w:val="20"/>
          <w:szCs w:val="20"/>
        </w:rPr>
        <w:t>”</w:t>
      </w:r>
      <w:r w:rsidR="00546DBC" w:rsidRPr="5ECC500C">
        <w:rPr>
          <w:rFonts w:ascii="Arial" w:hAnsi="Arial" w:cs="Arial"/>
          <w:sz w:val="20"/>
          <w:szCs w:val="20"/>
        </w:rPr>
        <w:t xml:space="preserve">): </w:t>
      </w:r>
    </w:p>
    <w:p w14:paraId="610D933E" w14:textId="533E11E0" w:rsidR="00546DBC" w:rsidRDefault="00721665" w:rsidP="00902F86">
      <w:pPr>
        <w:numPr>
          <w:ilvl w:val="2"/>
          <w:numId w:val="8"/>
        </w:numPr>
        <w:ind w:left="1440"/>
        <w:rPr>
          <w:rFonts w:ascii="Arial" w:hAnsi="Arial" w:cs="Arial"/>
          <w:color w:val="000000" w:themeColor="text1"/>
          <w:sz w:val="20"/>
          <w:szCs w:val="20"/>
        </w:rPr>
      </w:pPr>
      <w:r>
        <w:rPr>
          <w:rFonts w:ascii="Arial" w:hAnsi="Arial" w:cs="Arial"/>
          <w:sz w:val="20"/>
          <w:szCs w:val="20"/>
        </w:rPr>
        <w:lastRenderedPageBreak/>
        <w:t>Premise</w:t>
      </w:r>
      <w:r w:rsidR="00546DBC" w:rsidRPr="6AF95340">
        <w:rPr>
          <w:rFonts w:ascii="Arial" w:hAnsi="Arial" w:cs="Arial"/>
          <w:sz w:val="20"/>
          <w:szCs w:val="20"/>
        </w:rPr>
        <w:t xml:space="preserve"> unique identifier (name/ID</w:t>
      </w:r>
      <w:proofErr w:type="gramStart"/>
      <w:r w:rsidR="00546DBC" w:rsidRPr="67510DAA">
        <w:rPr>
          <w:rFonts w:ascii="Arial" w:hAnsi="Arial" w:cs="Arial"/>
          <w:sz w:val="20"/>
          <w:szCs w:val="20"/>
        </w:rPr>
        <w:t>)</w:t>
      </w:r>
      <w:r w:rsidR="00F70E0F">
        <w:rPr>
          <w:rFonts w:ascii="Arial" w:hAnsi="Arial" w:cs="Arial"/>
          <w:sz w:val="20"/>
          <w:szCs w:val="20"/>
        </w:rPr>
        <w:t>;</w:t>
      </w:r>
      <w:proofErr w:type="gramEnd"/>
      <w:r w:rsidR="00F70E0F">
        <w:rPr>
          <w:rFonts w:ascii="Arial" w:hAnsi="Arial" w:cs="Arial"/>
          <w:sz w:val="20"/>
          <w:szCs w:val="20"/>
        </w:rPr>
        <w:t xml:space="preserve"> </w:t>
      </w:r>
    </w:p>
    <w:p w14:paraId="59E94F4B" w14:textId="67CF7310" w:rsidR="77B49E05" w:rsidRDefault="2AA33671" w:rsidP="00902F86">
      <w:pPr>
        <w:numPr>
          <w:ilvl w:val="2"/>
          <w:numId w:val="8"/>
        </w:numPr>
        <w:ind w:left="1440"/>
        <w:rPr>
          <w:color w:val="000000" w:themeColor="text1"/>
          <w:sz w:val="20"/>
          <w:szCs w:val="20"/>
        </w:rPr>
      </w:pPr>
      <w:r w:rsidRPr="3F37082E">
        <w:rPr>
          <w:rFonts w:ascii="Arial" w:hAnsi="Arial" w:cs="Arial"/>
          <w:sz w:val="20"/>
          <w:szCs w:val="20"/>
        </w:rPr>
        <w:t xml:space="preserve">An </w:t>
      </w:r>
      <w:r w:rsidR="00B26E0A" w:rsidRPr="67510DAA">
        <w:rPr>
          <w:rFonts w:ascii="Arial" w:hAnsi="Arial" w:cs="Arial"/>
          <w:sz w:val="20"/>
          <w:szCs w:val="20"/>
        </w:rPr>
        <w:t>indicat</w:t>
      </w:r>
      <w:r w:rsidR="00B26E0A">
        <w:rPr>
          <w:rFonts w:ascii="Arial" w:hAnsi="Arial" w:cs="Arial"/>
          <w:sz w:val="20"/>
          <w:szCs w:val="20"/>
        </w:rPr>
        <w:t>ion</w:t>
      </w:r>
      <w:r w:rsidR="00B26E0A" w:rsidRPr="3F37082E">
        <w:rPr>
          <w:rFonts w:ascii="Arial" w:hAnsi="Arial" w:cs="Arial"/>
          <w:sz w:val="20"/>
          <w:szCs w:val="20"/>
        </w:rPr>
        <w:t xml:space="preserve"> </w:t>
      </w:r>
      <w:r w:rsidR="2EC8DA35" w:rsidRPr="3F37082E">
        <w:rPr>
          <w:rFonts w:ascii="Arial" w:hAnsi="Arial" w:cs="Arial"/>
          <w:sz w:val="20"/>
          <w:szCs w:val="20"/>
        </w:rPr>
        <w:t>of</w:t>
      </w:r>
      <w:r w:rsidR="089ED23C" w:rsidRPr="602E2C64">
        <w:rPr>
          <w:rFonts w:ascii="Arial" w:hAnsi="Arial" w:cs="Arial"/>
          <w:sz w:val="20"/>
          <w:szCs w:val="20"/>
        </w:rPr>
        <w:t xml:space="preserve"> </w:t>
      </w:r>
      <w:r w:rsidR="089ED23C" w:rsidRPr="6AC96915">
        <w:rPr>
          <w:rFonts w:ascii="Arial" w:hAnsi="Arial" w:cs="Arial"/>
          <w:sz w:val="20"/>
          <w:szCs w:val="20"/>
        </w:rPr>
        <w:t xml:space="preserve">whether </w:t>
      </w:r>
      <w:r w:rsidR="089ED23C" w:rsidRPr="198A0056">
        <w:rPr>
          <w:rFonts w:ascii="Arial" w:hAnsi="Arial" w:cs="Arial"/>
          <w:sz w:val="20"/>
          <w:szCs w:val="20"/>
        </w:rPr>
        <w:t xml:space="preserve">the ADER </w:t>
      </w:r>
      <w:r w:rsidR="089ED23C" w:rsidRPr="0F33BA94">
        <w:rPr>
          <w:rFonts w:ascii="Arial" w:hAnsi="Arial" w:cs="Arial"/>
          <w:sz w:val="20"/>
          <w:szCs w:val="20"/>
        </w:rPr>
        <w:t xml:space="preserve">telemetry </w:t>
      </w:r>
      <w:r w:rsidR="5434F758" w:rsidRPr="783EBEB4">
        <w:rPr>
          <w:rFonts w:ascii="Arial" w:hAnsi="Arial" w:cs="Arial"/>
          <w:sz w:val="20"/>
          <w:szCs w:val="20"/>
        </w:rPr>
        <w:t>cont</w:t>
      </w:r>
      <w:r w:rsidR="0CB72166" w:rsidRPr="783EBEB4">
        <w:rPr>
          <w:rFonts w:ascii="Arial" w:hAnsi="Arial" w:cs="Arial"/>
          <w:sz w:val="20"/>
          <w:szCs w:val="20"/>
        </w:rPr>
        <w:t>r</w:t>
      </w:r>
      <w:r w:rsidR="5434F758" w:rsidRPr="783EBEB4">
        <w:rPr>
          <w:rFonts w:ascii="Arial" w:hAnsi="Arial" w:cs="Arial"/>
          <w:sz w:val="20"/>
          <w:szCs w:val="20"/>
        </w:rPr>
        <w:t>ibution</w:t>
      </w:r>
      <w:r w:rsidR="6FDFD0AB" w:rsidRPr="767CE13D">
        <w:rPr>
          <w:rFonts w:ascii="Arial" w:hAnsi="Arial" w:cs="Arial"/>
          <w:sz w:val="20"/>
          <w:szCs w:val="20"/>
        </w:rPr>
        <w:t xml:space="preserve"> </w:t>
      </w:r>
      <w:r w:rsidR="6FDFD0AB" w:rsidRPr="532ACB36">
        <w:rPr>
          <w:rFonts w:ascii="Arial" w:hAnsi="Arial" w:cs="Arial"/>
          <w:sz w:val="20"/>
          <w:szCs w:val="20"/>
        </w:rPr>
        <w:t xml:space="preserve">from </w:t>
      </w:r>
      <w:r w:rsidR="6FDFD0AB" w:rsidRPr="09948CCD">
        <w:rPr>
          <w:rFonts w:ascii="Arial" w:hAnsi="Arial" w:cs="Arial"/>
          <w:sz w:val="20"/>
          <w:szCs w:val="20"/>
        </w:rPr>
        <w:t>th</w:t>
      </w:r>
      <w:r w:rsidR="007F2BA5">
        <w:rPr>
          <w:rFonts w:ascii="Arial" w:hAnsi="Arial" w:cs="Arial"/>
          <w:sz w:val="20"/>
          <w:szCs w:val="20"/>
        </w:rPr>
        <w:t>e</w:t>
      </w:r>
      <w:r w:rsidR="1F182274" w:rsidRPr="09948CCD">
        <w:rPr>
          <w:rFonts w:ascii="Arial" w:hAnsi="Arial" w:cs="Arial"/>
          <w:sz w:val="20"/>
          <w:szCs w:val="20"/>
        </w:rPr>
        <w:t xml:space="preserve"> </w:t>
      </w:r>
      <w:r w:rsidR="00721665">
        <w:rPr>
          <w:rFonts w:ascii="Arial" w:hAnsi="Arial" w:cs="Arial"/>
          <w:sz w:val="20"/>
          <w:szCs w:val="20"/>
        </w:rPr>
        <w:t>Premise</w:t>
      </w:r>
      <w:r w:rsidR="1F182274" w:rsidRPr="43C3A546">
        <w:rPr>
          <w:rFonts w:ascii="Arial" w:hAnsi="Arial" w:cs="Arial"/>
          <w:sz w:val="20"/>
          <w:szCs w:val="20"/>
        </w:rPr>
        <w:t xml:space="preserve"> is at </w:t>
      </w:r>
      <w:r w:rsidR="008747D0">
        <w:rPr>
          <w:rFonts w:ascii="Arial" w:hAnsi="Arial" w:cs="Arial"/>
          <w:sz w:val="20"/>
          <w:szCs w:val="20"/>
        </w:rPr>
        <w:t>its</w:t>
      </w:r>
      <w:r w:rsidR="63736F10" w:rsidRPr="7E22E36A">
        <w:rPr>
          <w:rFonts w:ascii="Arial" w:hAnsi="Arial" w:cs="Arial"/>
          <w:sz w:val="20"/>
          <w:szCs w:val="20"/>
        </w:rPr>
        <w:t xml:space="preserve"> </w:t>
      </w:r>
      <w:r w:rsidR="63736F10" w:rsidRPr="36AB72D4">
        <w:rPr>
          <w:rFonts w:ascii="Arial" w:hAnsi="Arial" w:cs="Arial"/>
          <w:sz w:val="20"/>
          <w:szCs w:val="20"/>
        </w:rPr>
        <w:t>TDSP</w:t>
      </w:r>
      <w:r w:rsidR="009E35B6">
        <w:rPr>
          <w:rFonts w:ascii="Arial" w:hAnsi="Arial" w:cs="Arial"/>
          <w:sz w:val="20"/>
          <w:szCs w:val="20"/>
        </w:rPr>
        <w:t>-</w:t>
      </w:r>
      <w:r w:rsidR="63736F10" w:rsidRPr="36AB72D4">
        <w:rPr>
          <w:rFonts w:ascii="Arial" w:hAnsi="Arial" w:cs="Arial"/>
          <w:sz w:val="20"/>
          <w:szCs w:val="20"/>
        </w:rPr>
        <w:t xml:space="preserve">read </w:t>
      </w:r>
      <w:r w:rsidR="1F182274" w:rsidRPr="36AB72D4">
        <w:rPr>
          <w:rFonts w:ascii="Arial" w:hAnsi="Arial" w:cs="Arial"/>
          <w:sz w:val="20"/>
          <w:szCs w:val="20"/>
        </w:rPr>
        <w:t>meter</w:t>
      </w:r>
      <w:r w:rsidR="1F182274" w:rsidRPr="7D1F7937">
        <w:rPr>
          <w:rFonts w:ascii="Arial" w:hAnsi="Arial" w:cs="Arial"/>
          <w:sz w:val="20"/>
          <w:szCs w:val="20"/>
        </w:rPr>
        <w:t xml:space="preserve"> location </w:t>
      </w:r>
      <w:r w:rsidR="1F182274" w:rsidRPr="3D9A89A1">
        <w:rPr>
          <w:rFonts w:ascii="Arial" w:hAnsi="Arial" w:cs="Arial"/>
          <w:sz w:val="20"/>
          <w:szCs w:val="20"/>
        </w:rPr>
        <w:t xml:space="preserve">or </w:t>
      </w:r>
      <w:r w:rsidR="1F182274" w:rsidRPr="6BCCD348">
        <w:rPr>
          <w:rFonts w:ascii="Arial" w:hAnsi="Arial" w:cs="Arial"/>
          <w:sz w:val="20"/>
          <w:szCs w:val="20"/>
        </w:rPr>
        <w:t xml:space="preserve">device </w:t>
      </w:r>
      <w:proofErr w:type="gramStart"/>
      <w:r w:rsidR="00F972FF" w:rsidRPr="6BCCD348">
        <w:rPr>
          <w:rFonts w:ascii="Arial" w:hAnsi="Arial" w:cs="Arial"/>
          <w:sz w:val="20"/>
          <w:szCs w:val="20"/>
        </w:rPr>
        <w:t>location</w:t>
      </w:r>
      <w:r w:rsidR="00790061">
        <w:rPr>
          <w:rFonts w:ascii="Arial" w:hAnsi="Arial" w:cs="Arial"/>
          <w:sz w:val="20"/>
          <w:szCs w:val="20"/>
        </w:rPr>
        <w:t>;</w:t>
      </w:r>
      <w:proofErr w:type="gramEnd"/>
      <w:r w:rsidR="008747D0">
        <w:rPr>
          <w:rFonts w:ascii="Arial" w:hAnsi="Arial" w:cs="Arial"/>
          <w:sz w:val="20"/>
          <w:szCs w:val="20"/>
        </w:rPr>
        <w:t xml:space="preserve"> </w:t>
      </w:r>
    </w:p>
    <w:p w14:paraId="07A890A5" w14:textId="5E1D67DA" w:rsidR="00546DBC" w:rsidRDefault="58C45411" w:rsidP="00902F86">
      <w:pPr>
        <w:numPr>
          <w:ilvl w:val="2"/>
          <w:numId w:val="8"/>
        </w:numPr>
        <w:ind w:left="1440"/>
        <w:rPr>
          <w:rFonts w:ascii="Arial" w:hAnsi="Arial" w:cs="Arial"/>
          <w:color w:val="000000" w:themeColor="text1"/>
          <w:sz w:val="20"/>
          <w:szCs w:val="20"/>
        </w:rPr>
      </w:pPr>
      <w:r w:rsidRPr="00E83BD1">
        <w:rPr>
          <w:rFonts w:ascii="Arial" w:hAnsi="Arial" w:cs="Arial"/>
          <w:sz w:val="20"/>
          <w:szCs w:val="20"/>
        </w:rPr>
        <w:t>ESI</w:t>
      </w:r>
      <w:r w:rsidR="46C04B5A" w:rsidRPr="00E83BD1">
        <w:rPr>
          <w:rFonts w:ascii="Arial" w:hAnsi="Arial" w:cs="Arial"/>
          <w:sz w:val="20"/>
          <w:szCs w:val="20"/>
        </w:rPr>
        <w:t xml:space="preserve"> </w:t>
      </w:r>
      <w:r w:rsidRPr="00E83BD1">
        <w:rPr>
          <w:rFonts w:ascii="Arial" w:hAnsi="Arial" w:cs="Arial"/>
          <w:sz w:val="20"/>
          <w:szCs w:val="20"/>
        </w:rPr>
        <w:t xml:space="preserve">ID (or </w:t>
      </w:r>
      <w:r w:rsidR="6AF58E2B" w:rsidRPr="00E83BD1">
        <w:rPr>
          <w:rFonts w:ascii="Arial" w:hAnsi="Arial" w:cs="Arial"/>
          <w:sz w:val="20"/>
          <w:szCs w:val="20"/>
        </w:rPr>
        <w:t xml:space="preserve">unique meter identifier, </w:t>
      </w:r>
      <w:r w:rsidRPr="00E83BD1">
        <w:rPr>
          <w:rFonts w:ascii="Arial" w:hAnsi="Arial" w:cs="Arial"/>
          <w:sz w:val="20"/>
          <w:szCs w:val="20"/>
        </w:rPr>
        <w:t>if the ADER is in a NOIE territory) of the TDSP</w:t>
      </w:r>
      <w:r w:rsidR="304C9C77" w:rsidRPr="00E83BD1">
        <w:rPr>
          <w:rFonts w:ascii="Arial" w:hAnsi="Arial" w:cs="Arial"/>
          <w:sz w:val="20"/>
          <w:szCs w:val="20"/>
        </w:rPr>
        <w:t>-</w:t>
      </w:r>
      <w:r w:rsidRPr="00E83BD1">
        <w:rPr>
          <w:rFonts w:ascii="Arial" w:hAnsi="Arial" w:cs="Arial"/>
          <w:sz w:val="20"/>
          <w:szCs w:val="20"/>
        </w:rPr>
        <w:t xml:space="preserve">read meter that measures consumed energy </w:t>
      </w:r>
      <w:r w:rsidR="389ED2DD" w:rsidRPr="00E83BD1">
        <w:rPr>
          <w:rFonts w:ascii="Arial" w:hAnsi="Arial" w:cs="Arial"/>
          <w:sz w:val="20"/>
          <w:szCs w:val="20"/>
        </w:rPr>
        <w:t xml:space="preserve">from the grid </w:t>
      </w:r>
      <w:r w:rsidR="009E10EF">
        <w:rPr>
          <w:rFonts w:ascii="Arial" w:hAnsi="Arial" w:cs="Arial"/>
          <w:sz w:val="20"/>
          <w:szCs w:val="20"/>
        </w:rPr>
        <w:t>and/</w:t>
      </w:r>
      <w:r w:rsidR="389ED2DD" w:rsidRPr="00E83BD1">
        <w:rPr>
          <w:rFonts w:ascii="Arial" w:hAnsi="Arial" w:cs="Arial"/>
          <w:sz w:val="20"/>
          <w:szCs w:val="20"/>
        </w:rPr>
        <w:t>or</w:t>
      </w:r>
      <w:r w:rsidRPr="00E83BD1">
        <w:rPr>
          <w:rFonts w:ascii="Arial" w:hAnsi="Arial" w:cs="Arial"/>
          <w:sz w:val="20"/>
          <w:szCs w:val="20"/>
        </w:rPr>
        <w:t xml:space="preserve"> </w:t>
      </w:r>
      <w:r w:rsidR="389ED2DD" w:rsidRPr="00E83BD1">
        <w:rPr>
          <w:rFonts w:ascii="Arial" w:hAnsi="Arial" w:cs="Arial"/>
          <w:sz w:val="20"/>
          <w:szCs w:val="20"/>
        </w:rPr>
        <w:t>injected energy</w:t>
      </w:r>
      <w:r w:rsidRPr="00E83BD1">
        <w:rPr>
          <w:rFonts w:ascii="Arial" w:hAnsi="Arial" w:cs="Arial"/>
          <w:sz w:val="20"/>
          <w:szCs w:val="20"/>
        </w:rPr>
        <w:t xml:space="preserve"> </w:t>
      </w:r>
      <w:r w:rsidR="389ED2DD" w:rsidRPr="00E83BD1">
        <w:rPr>
          <w:rFonts w:ascii="Arial" w:hAnsi="Arial" w:cs="Arial"/>
          <w:sz w:val="20"/>
          <w:szCs w:val="20"/>
        </w:rPr>
        <w:t>into the grid</w:t>
      </w:r>
      <w:r w:rsidRPr="00E83BD1">
        <w:rPr>
          <w:rFonts w:ascii="Arial" w:hAnsi="Arial" w:cs="Arial"/>
          <w:sz w:val="20"/>
          <w:szCs w:val="20"/>
        </w:rPr>
        <w:t xml:space="preserve"> at the </w:t>
      </w:r>
      <w:proofErr w:type="gramStart"/>
      <w:r w:rsidR="00721665">
        <w:rPr>
          <w:rFonts w:ascii="Arial" w:hAnsi="Arial" w:cs="Arial"/>
          <w:sz w:val="20"/>
          <w:szCs w:val="20"/>
        </w:rPr>
        <w:t>Premise</w:t>
      </w:r>
      <w:r w:rsidR="20A248D4" w:rsidRPr="00E83BD1">
        <w:rPr>
          <w:rFonts w:ascii="Arial" w:hAnsi="Arial" w:cs="Arial"/>
          <w:sz w:val="20"/>
          <w:szCs w:val="20"/>
        </w:rPr>
        <w:t>;</w:t>
      </w:r>
      <w:proofErr w:type="gramEnd"/>
      <w:r w:rsidR="20A248D4" w:rsidRPr="00E83BD1">
        <w:rPr>
          <w:rFonts w:ascii="Arial" w:hAnsi="Arial" w:cs="Arial"/>
          <w:sz w:val="20"/>
          <w:szCs w:val="20"/>
        </w:rPr>
        <w:t xml:space="preserve"> </w:t>
      </w:r>
    </w:p>
    <w:p w14:paraId="2317702A" w14:textId="65D2EBBA" w:rsidR="00546DBC" w:rsidRPr="003F57F5" w:rsidRDefault="0B6C1770" w:rsidP="003F57F5">
      <w:pPr>
        <w:numPr>
          <w:ilvl w:val="2"/>
          <w:numId w:val="8"/>
        </w:numPr>
        <w:ind w:left="1440"/>
        <w:rPr>
          <w:rFonts w:ascii="Arial" w:eastAsia="Arial" w:hAnsi="Arial" w:cs="Arial"/>
          <w:color w:val="000000" w:themeColor="text1"/>
          <w:sz w:val="20"/>
          <w:szCs w:val="20"/>
        </w:rPr>
      </w:pPr>
      <w:r w:rsidRPr="0324C266">
        <w:rPr>
          <w:rFonts w:ascii="Arial" w:eastAsia="Arial" w:hAnsi="Arial" w:cs="Arial"/>
          <w:sz w:val="20"/>
          <w:szCs w:val="20"/>
        </w:rPr>
        <w:t>LSE associated with ESI ID or unique meter identifier</w:t>
      </w:r>
      <w:ins w:id="374" w:author="Author">
        <w:del w:id="375" w:author="VISTRA" w:date="2025-03-27T09:22:00Z" w16du:dateUtc="2025-03-27T14:22:00Z">
          <w:r w:rsidR="1EDDE145" w:rsidRPr="0324C266" w:rsidDel="00EF40C8">
            <w:rPr>
              <w:rFonts w:ascii="Arial" w:eastAsia="Arial" w:hAnsi="Arial" w:cs="Arial"/>
              <w:sz w:val="20"/>
              <w:szCs w:val="20"/>
            </w:rPr>
            <w:delText xml:space="preserve"> </w:delText>
          </w:r>
          <w:commentRangeStart w:id="376"/>
          <w:r w:rsidR="1EDDE145" w:rsidRPr="0324C266" w:rsidDel="00EF40C8">
            <w:rPr>
              <w:rFonts w:ascii="Arial" w:eastAsia="Arial" w:hAnsi="Arial" w:cs="Arial"/>
              <w:sz w:val="20"/>
              <w:szCs w:val="20"/>
            </w:rPr>
            <w:delText>(not applicable to ADERs intending to participate as NCLRs</w:delText>
          </w:r>
          <w:r w:rsidR="008E0B9A" w:rsidDel="00EF40C8">
            <w:rPr>
              <w:rFonts w:ascii="Arial" w:eastAsia="Arial" w:hAnsi="Arial" w:cs="Arial"/>
              <w:sz w:val="20"/>
              <w:szCs w:val="20"/>
            </w:rPr>
            <w:delText xml:space="preserve">, </w:delText>
          </w:r>
          <w:r w:rsidR="008E0B9A" w:rsidRPr="008E0B9A" w:rsidDel="00EF40C8">
            <w:rPr>
              <w:rFonts w:ascii="Arial" w:eastAsia="Arial" w:hAnsi="Arial" w:cs="Arial"/>
              <w:sz w:val="20"/>
              <w:szCs w:val="20"/>
            </w:rPr>
            <w:delText>provided the individual premise associated with the participating ESIID has electricity consumption that is greater than 100 kW</w:delText>
          </w:r>
        </w:del>
      </w:ins>
      <w:commentRangeEnd w:id="376"/>
      <w:del w:id="377" w:author="VISTRA" w:date="2025-03-27T09:22:00Z" w16du:dateUtc="2025-03-27T14:22:00Z">
        <w:r w:rsidR="00275B43" w:rsidDel="00EF40C8">
          <w:rPr>
            <w:rStyle w:val="CommentReference"/>
          </w:rPr>
          <w:commentReference w:id="376"/>
        </w:r>
      </w:del>
      <w:ins w:id="378" w:author="Author">
        <w:del w:id="379" w:author="VISTRA" w:date="2025-03-27T09:22:00Z" w16du:dateUtc="2025-03-27T14:22:00Z">
          <w:r w:rsidR="1EDDE145" w:rsidRPr="0324C266" w:rsidDel="00EF40C8">
            <w:rPr>
              <w:rFonts w:ascii="Arial" w:eastAsia="Arial" w:hAnsi="Arial" w:cs="Arial"/>
              <w:sz w:val="20"/>
              <w:szCs w:val="20"/>
            </w:rPr>
            <w:delText>)</w:delText>
          </w:r>
        </w:del>
      </w:ins>
      <w:r w:rsidRPr="0324C266">
        <w:rPr>
          <w:rFonts w:ascii="Arial" w:eastAsia="Arial" w:hAnsi="Arial" w:cs="Arial"/>
          <w:sz w:val="20"/>
          <w:szCs w:val="20"/>
        </w:rPr>
        <w:t>;</w:t>
      </w:r>
      <w:ins w:id="380" w:author="VISTRA" w:date="2025-04-09T11:57:00Z" w16du:dateUtc="2025-04-09T16:57:00Z">
        <w:r w:rsidR="00F921DA">
          <w:rPr>
            <w:rFonts w:ascii="Arial" w:eastAsia="Arial" w:hAnsi="Arial" w:cs="Arial"/>
            <w:sz w:val="20"/>
            <w:szCs w:val="20"/>
          </w:rPr>
          <w:t xml:space="preserve"> </w:t>
        </w:r>
      </w:ins>
      <w:del w:id="381" w:author="VISTRA" w:date="2025-04-09T11:57:00Z" w16du:dateUtc="2025-04-09T16:57:00Z">
        <w:r w:rsidRPr="003F57F5" w:rsidDel="003F57F5">
          <w:rPr>
            <w:rFonts w:ascii="Arial" w:eastAsia="Arial" w:hAnsi="Arial" w:cs="Arial"/>
            <w:sz w:val="20"/>
            <w:szCs w:val="20"/>
          </w:rPr>
          <w:delText xml:space="preserve"> </w:delText>
        </w:r>
      </w:del>
      <w:r w:rsidR="0D78F693" w:rsidRPr="003F57F5">
        <w:rPr>
          <w:rFonts w:ascii="Arial" w:hAnsi="Arial" w:cs="Arial"/>
          <w:sz w:val="20"/>
          <w:szCs w:val="20"/>
        </w:rPr>
        <w:t>and</w:t>
      </w:r>
    </w:p>
    <w:p w14:paraId="5536C01E" w14:textId="7E87DCB3" w:rsidR="00546DBC" w:rsidRDefault="00546DBC" w:rsidP="00902F86">
      <w:pPr>
        <w:numPr>
          <w:ilvl w:val="2"/>
          <w:numId w:val="8"/>
        </w:numPr>
        <w:ind w:left="1440"/>
        <w:rPr>
          <w:rFonts w:ascii="Arial" w:hAnsi="Arial" w:cs="Arial"/>
          <w:color w:val="000000" w:themeColor="text1"/>
          <w:sz w:val="20"/>
          <w:szCs w:val="20"/>
        </w:rPr>
      </w:pPr>
      <w:r w:rsidRPr="15F017D2">
        <w:rPr>
          <w:rFonts w:ascii="Arial" w:hAnsi="Arial" w:cs="Arial"/>
          <w:sz w:val="20"/>
          <w:szCs w:val="20"/>
        </w:rPr>
        <w:t xml:space="preserve">For each controllable device at a </w:t>
      </w:r>
      <w:r w:rsidR="00721665" w:rsidRPr="15F017D2">
        <w:rPr>
          <w:rFonts w:ascii="Arial" w:hAnsi="Arial" w:cs="Arial"/>
          <w:sz w:val="20"/>
          <w:szCs w:val="20"/>
        </w:rPr>
        <w:t>Premise</w:t>
      </w:r>
      <w:r w:rsidRPr="15F017D2">
        <w:rPr>
          <w:rFonts w:ascii="Arial" w:hAnsi="Arial" w:cs="Arial"/>
          <w:sz w:val="20"/>
          <w:szCs w:val="20"/>
        </w:rPr>
        <w:t xml:space="preserve"> that is part of the ADER:</w:t>
      </w:r>
    </w:p>
    <w:p w14:paraId="307515F7" w14:textId="4EF354BE" w:rsidR="00546DBC" w:rsidRDefault="00546DBC" w:rsidP="00902F86">
      <w:pPr>
        <w:pStyle w:val="ListParagraph"/>
        <w:numPr>
          <w:ilvl w:val="1"/>
          <w:numId w:val="15"/>
        </w:numPr>
        <w:ind w:left="1800"/>
        <w:rPr>
          <w:rFonts w:ascii="Arial" w:eastAsia="Arial" w:hAnsi="Arial" w:cs="Arial"/>
          <w:sz w:val="20"/>
          <w:szCs w:val="20"/>
        </w:rPr>
      </w:pPr>
      <w:r w:rsidRPr="67510DAA">
        <w:rPr>
          <w:rFonts w:ascii="Arial" w:hAnsi="Arial" w:cs="Arial"/>
          <w:sz w:val="20"/>
          <w:szCs w:val="20"/>
        </w:rPr>
        <w:t>T</w:t>
      </w:r>
      <w:r w:rsidR="23C435AE" w:rsidRPr="67510DAA">
        <w:rPr>
          <w:rFonts w:ascii="Arial" w:hAnsi="Arial" w:cs="Arial"/>
          <w:sz w:val="20"/>
          <w:szCs w:val="20"/>
        </w:rPr>
        <w:t>he t</w:t>
      </w:r>
      <w:r w:rsidRPr="67510DAA">
        <w:rPr>
          <w:rFonts w:ascii="Arial" w:hAnsi="Arial" w:cs="Arial"/>
          <w:sz w:val="20"/>
          <w:szCs w:val="20"/>
        </w:rPr>
        <w:t>ype</w:t>
      </w:r>
      <w:r w:rsidRPr="6AF95340">
        <w:rPr>
          <w:rFonts w:ascii="Arial" w:hAnsi="Arial" w:cs="Arial"/>
          <w:sz w:val="20"/>
          <w:szCs w:val="20"/>
        </w:rPr>
        <w:t xml:space="preserve"> of device (battery, rooftop solar, </w:t>
      </w:r>
      <w:r w:rsidRPr="49A4E648">
        <w:rPr>
          <w:rFonts w:ascii="Arial" w:hAnsi="Arial" w:cs="Arial"/>
          <w:sz w:val="20"/>
          <w:szCs w:val="20"/>
        </w:rPr>
        <w:t>pool p</w:t>
      </w:r>
      <w:r w:rsidRPr="6AF95340">
        <w:rPr>
          <w:rFonts w:ascii="Arial" w:hAnsi="Arial" w:cs="Arial"/>
          <w:sz w:val="20"/>
          <w:szCs w:val="20"/>
        </w:rPr>
        <w:t xml:space="preserve">ump, </w:t>
      </w:r>
      <w:r w:rsidR="0F7B5CA1" w:rsidRPr="79960ACF">
        <w:rPr>
          <w:rFonts w:ascii="Arial" w:hAnsi="Arial" w:cs="Arial"/>
          <w:sz w:val="20"/>
          <w:szCs w:val="20"/>
        </w:rPr>
        <w:t xml:space="preserve">synchronous </w:t>
      </w:r>
      <w:r w:rsidR="0F7B5CA1" w:rsidRPr="4E966AB7">
        <w:rPr>
          <w:rFonts w:ascii="Arial" w:hAnsi="Arial" w:cs="Arial"/>
          <w:sz w:val="20"/>
          <w:szCs w:val="20"/>
        </w:rPr>
        <w:t xml:space="preserve">generator, </w:t>
      </w:r>
      <w:r w:rsidRPr="6AF95340">
        <w:rPr>
          <w:rFonts w:ascii="Arial" w:hAnsi="Arial" w:cs="Arial"/>
          <w:sz w:val="20"/>
          <w:szCs w:val="20"/>
        </w:rPr>
        <w:t>etc</w:t>
      </w:r>
      <w:r w:rsidRPr="67510DAA">
        <w:rPr>
          <w:rFonts w:ascii="Arial" w:hAnsi="Arial" w:cs="Arial"/>
          <w:sz w:val="20"/>
          <w:szCs w:val="20"/>
        </w:rPr>
        <w:t>.</w:t>
      </w:r>
      <w:proofErr w:type="gramStart"/>
      <w:r w:rsidR="005B5814" w:rsidRPr="67510DAA">
        <w:rPr>
          <w:rFonts w:ascii="Arial" w:hAnsi="Arial" w:cs="Arial"/>
          <w:sz w:val="20"/>
          <w:szCs w:val="20"/>
        </w:rPr>
        <w:t>)</w:t>
      </w:r>
      <w:r w:rsidR="00147675">
        <w:rPr>
          <w:rFonts w:ascii="Arial" w:hAnsi="Arial" w:cs="Arial"/>
          <w:sz w:val="20"/>
          <w:szCs w:val="20"/>
        </w:rPr>
        <w:t>;</w:t>
      </w:r>
      <w:proofErr w:type="gramEnd"/>
    </w:p>
    <w:p w14:paraId="72ABAD7B" w14:textId="2A05C2A1" w:rsidR="007106C5" w:rsidRPr="00287D24" w:rsidRDefault="00546DBC" w:rsidP="00902F86">
      <w:pPr>
        <w:pStyle w:val="ListParagraph"/>
        <w:numPr>
          <w:ilvl w:val="1"/>
          <w:numId w:val="15"/>
        </w:numPr>
        <w:ind w:left="1800"/>
        <w:rPr>
          <w:rFonts w:ascii="Arial" w:eastAsia="Arial" w:hAnsi="Arial" w:cs="Arial"/>
          <w:sz w:val="20"/>
          <w:szCs w:val="20"/>
        </w:rPr>
      </w:pPr>
      <w:r w:rsidRPr="6AF95340">
        <w:rPr>
          <w:rFonts w:ascii="Arial" w:hAnsi="Arial" w:cs="Arial"/>
          <w:sz w:val="20"/>
          <w:szCs w:val="20"/>
        </w:rPr>
        <w:t>The rated dispatchable range (</w:t>
      </w:r>
      <w:r w:rsidR="5387EE10" w:rsidRPr="67510DAA">
        <w:rPr>
          <w:rFonts w:ascii="Arial" w:hAnsi="Arial" w:cs="Arial"/>
          <w:sz w:val="20"/>
          <w:szCs w:val="20"/>
        </w:rPr>
        <w:t>k</w:t>
      </w:r>
      <w:r w:rsidRPr="67510DAA">
        <w:rPr>
          <w:rFonts w:ascii="Arial" w:hAnsi="Arial" w:cs="Arial"/>
          <w:sz w:val="20"/>
          <w:szCs w:val="20"/>
        </w:rPr>
        <w:t>W</w:t>
      </w:r>
      <w:r w:rsidRPr="6AF95340">
        <w:rPr>
          <w:rFonts w:ascii="Arial" w:hAnsi="Arial" w:cs="Arial"/>
          <w:sz w:val="20"/>
          <w:szCs w:val="20"/>
        </w:rPr>
        <w:t xml:space="preserve">) of the individual ADER components at this </w:t>
      </w:r>
      <w:r w:rsidR="00721665">
        <w:rPr>
          <w:rFonts w:ascii="Arial" w:hAnsi="Arial" w:cs="Arial"/>
          <w:sz w:val="20"/>
          <w:szCs w:val="20"/>
        </w:rPr>
        <w:t>Premise</w:t>
      </w:r>
      <w:r w:rsidRPr="6AF95340">
        <w:rPr>
          <w:rFonts w:ascii="Arial" w:hAnsi="Arial" w:cs="Arial"/>
          <w:sz w:val="20"/>
          <w:szCs w:val="20"/>
        </w:rPr>
        <w:t xml:space="preserve"> (for example, </w:t>
      </w:r>
      <w:r w:rsidRPr="49A4E648">
        <w:rPr>
          <w:rFonts w:ascii="Arial" w:hAnsi="Arial" w:cs="Arial"/>
          <w:sz w:val="20"/>
          <w:szCs w:val="20"/>
        </w:rPr>
        <w:t>the</w:t>
      </w:r>
      <w:r w:rsidRPr="6AF95340">
        <w:rPr>
          <w:rFonts w:ascii="Arial" w:hAnsi="Arial" w:cs="Arial"/>
          <w:sz w:val="20"/>
          <w:szCs w:val="20"/>
        </w:rPr>
        <w:t xml:space="preserve"> rated dispatchable range</w:t>
      </w:r>
      <w:r w:rsidRPr="49A4E648">
        <w:rPr>
          <w:rFonts w:ascii="Arial" w:hAnsi="Arial" w:cs="Arial"/>
          <w:sz w:val="20"/>
          <w:szCs w:val="20"/>
        </w:rPr>
        <w:t xml:space="preserve"> of the battery </w:t>
      </w:r>
      <w:r w:rsidR="00392A57">
        <w:rPr>
          <w:rFonts w:ascii="Arial" w:hAnsi="Arial" w:cs="Arial"/>
          <w:sz w:val="20"/>
          <w:szCs w:val="20"/>
        </w:rPr>
        <w:t>may be</w:t>
      </w:r>
      <w:r w:rsidRPr="49A4E648">
        <w:rPr>
          <w:rFonts w:ascii="Arial" w:hAnsi="Arial" w:cs="Arial"/>
          <w:sz w:val="20"/>
          <w:szCs w:val="20"/>
        </w:rPr>
        <w:t xml:space="preserve"> </w:t>
      </w:r>
      <w:r w:rsidR="6E7CFDC8" w:rsidRPr="329DFCD9">
        <w:rPr>
          <w:rFonts w:ascii="Arial" w:hAnsi="Arial" w:cs="Arial"/>
          <w:sz w:val="20"/>
          <w:szCs w:val="20"/>
        </w:rPr>
        <w:t>+</w:t>
      </w:r>
      <w:r w:rsidR="00B41273">
        <w:rPr>
          <w:rFonts w:ascii="Arial" w:hAnsi="Arial" w:cs="Arial"/>
          <w:sz w:val="20"/>
          <w:szCs w:val="20"/>
        </w:rPr>
        <w:t>/</w:t>
      </w:r>
      <w:r w:rsidR="6E7CFDC8" w:rsidRPr="329DFCD9">
        <w:rPr>
          <w:rFonts w:ascii="Arial" w:hAnsi="Arial" w:cs="Arial"/>
          <w:sz w:val="20"/>
          <w:szCs w:val="20"/>
        </w:rPr>
        <w:t>-</w:t>
      </w:r>
      <w:r w:rsidR="6E7CFDC8" w:rsidRPr="67510DAA">
        <w:rPr>
          <w:rFonts w:ascii="Arial" w:hAnsi="Arial" w:cs="Arial"/>
          <w:sz w:val="20"/>
          <w:szCs w:val="20"/>
        </w:rPr>
        <w:t>5</w:t>
      </w:r>
      <w:r w:rsidR="3700C03A" w:rsidRPr="67510DAA">
        <w:rPr>
          <w:rFonts w:ascii="Arial" w:hAnsi="Arial" w:cs="Arial"/>
          <w:sz w:val="20"/>
          <w:szCs w:val="20"/>
        </w:rPr>
        <w:t>k</w:t>
      </w:r>
      <w:r w:rsidR="6E7CFDC8" w:rsidRPr="67510DAA">
        <w:rPr>
          <w:rFonts w:ascii="Arial" w:hAnsi="Arial" w:cs="Arial"/>
          <w:sz w:val="20"/>
          <w:szCs w:val="20"/>
        </w:rPr>
        <w:t>W</w:t>
      </w:r>
      <w:r w:rsidRPr="3FE654F6">
        <w:rPr>
          <w:rFonts w:ascii="Arial" w:hAnsi="Arial" w:cs="Arial"/>
          <w:sz w:val="20"/>
          <w:szCs w:val="20"/>
        </w:rPr>
        <w:t xml:space="preserve"> </w:t>
      </w:r>
      <w:r w:rsidR="1AFC274A" w:rsidRPr="41A8326D">
        <w:rPr>
          <w:rFonts w:ascii="Arial" w:hAnsi="Arial" w:cs="Arial"/>
          <w:sz w:val="20"/>
          <w:szCs w:val="20"/>
        </w:rPr>
        <w:t>max</w:t>
      </w:r>
      <w:r w:rsidR="00AA4909">
        <w:rPr>
          <w:rFonts w:ascii="Arial" w:hAnsi="Arial" w:cs="Arial"/>
          <w:sz w:val="20"/>
          <w:szCs w:val="20"/>
        </w:rPr>
        <w:t>imum</w:t>
      </w:r>
      <w:r w:rsidR="1AFC274A" w:rsidRPr="41A8326D">
        <w:rPr>
          <w:rFonts w:ascii="Arial" w:hAnsi="Arial" w:cs="Arial"/>
          <w:sz w:val="20"/>
          <w:szCs w:val="20"/>
        </w:rPr>
        <w:t xml:space="preserve"> </w:t>
      </w:r>
      <w:r w:rsidR="02D064C6" w:rsidRPr="41A8326D">
        <w:rPr>
          <w:rFonts w:ascii="Arial" w:hAnsi="Arial" w:cs="Arial"/>
          <w:sz w:val="20"/>
          <w:szCs w:val="20"/>
        </w:rPr>
        <w:t>discharge</w:t>
      </w:r>
      <w:r w:rsidR="02D064C6" w:rsidRPr="4EF08A8A">
        <w:rPr>
          <w:rFonts w:ascii="Arial" w:hAnsi="Arial" w:cs="Arial"/>
          <w:sz w:val="20"/>
          <w:szCs w:val="20"/>
        </w:rPr>
        <w:t>/charge</w:t>
      </w:r>
      <w:r w:rsidR="00A2018E">
        <w:rPr>
          <w:rFonts w:ascii="Arial" w:hAnsi="Arial" w:cs="Arial"/>
          <w:sz w:val="20"/>
          <w:szCs w:val="20"/>
        </w:rPr>
        <w:t>;</w:t>
      </w:r>
      <w:r w:rsidRPr="3C1DD5EA">
        <w:rPr>
          <w:rFonts w:ascii="Arial" w:hAnsi="Arial" w:cs="Arial"/>
          <w:sz w:val="20"/>
          <w:szCs w:val="20"/>
        </w:rPr>
        <w:t xml:space="preserve"> </w:t>
      </w:r>
      <w:r w:rsidRPr="49A4E648">
        <w:rPr>
          <w:rFonts w:ascii="Arial" w:hAnsi="Arial" w:cs="Arial"/>
          <w:sz w:val="20"/>
          <w:szCs w:val="20"/>
        </w:rPr>
        <w:t>or</w:t>
      </w:r>
      <w:r w:rsidR="7E1B3140" w:rsidRPr="7A5A645E">
        <w:rPr>
          <w:rFonts w:ascii="Arial" w:hAnsi="Arial" w:cs="Arial"/>
          <w:sz w:val="20"/>
          <w:szCs w:val="20"/>
        </w:rPr>
        <w:t xml:space="preserve"> </w:t>
      </w:r>
      <w:r w:rsidR="7E1B3140" w:rsidRPr="67510DAA">
        <w:rPr>
          <w:rFonts w:ascii="Arial" w:hAnsi="Arial" w:cs="Arial"/>
          <w:sz w:val="20"/>
          <w:szCs w:val="20"/>
        </w:rPr>
        <w:t>3</w:t>
      </w:r>
      <w:r w:rsidR="3FFAC3FE" w:rsidRPr="67510DAA">
        <w:rPr>
          <w:rFonts w:ascii="Arial" w:hAnsi="Arial" w:cs="Arial"/>
          <w:sz w:val="20"/>
          <w:szCs w:val="20"/>
        </w:rPr>
        <w:t>k</w:t>
      </w:r>
      <w:r w:rsidR="7E1B3140" w:rsidRPr="67510DAA">
        <w:rPr>
          <w:rFonts w:ascii="Arial" w:hAnsi="Arial" w:cs="Arial"/>
          <w:sz w:val="20"/>
          <w:szCs w:val="20"/>
        </w:rPr>
        <w:t>W</w:t>
      </w:r>
      <w:r w:rsidR="0E5370E4" w:rsidRPr="4EF08A8A">
        <w:rPr>
          <w:rFonts w:ascii="Arial" w:hAnsi="Arial" w:cs="Arial"/>
          <w:sz w:val="20"/>
          <w:szCs w:val="20"/>
        </w:rPr>
        <w:t xml:space="preserve"> </w:t>
      </w:r>
      <w:r w:rsidR="0B544E83" w:rsidRPr="41A8326D">
        <w:rPr>
          <w:rFonts w:ascii="Arial" w:hAnsi="Arial" w:cs="Arial"/>
          <w:sz w:val="20"/>
          <w:szCs w:val="20"/>
        </w:rPr>
        <w:t>max</w:t>
      </w:r>
      <w:r w:rsidR="00AA4909">
        <w:rPr>
          <w:rFonts w:ascii="Arial" w:hAnsi="Arial" w:cs="Arial"/>
          <w:sz w:val="20"/>
          <w:szCs w:val="20"/>
        </w:rPr>
        <w:t>imum</w:t>
      </w:r>
      <w:r w:rsidR="0B544E83" w:rsidRPr="096499F3">
        <w:rPr>
          <w:rFonts w:ascii="Arial" w:hAnsi="Arial" w:cs="Arial"/>
          <w:sz w:val="20"/>
          <w:szCs w:val="20"/>
        </w:rPr>
        <w:t xml:space="preserve"> </w:t>
      </w:r>
      <w:r w:rsidR="0E5370E4" w:rsidRPr="449A44C8">
        <w:rPr>
          <w:rFonts w:ascii="Arial" w:hAnsi="Arial" w:cs="Arial"/>
          <w:sz w:val="20"/>
          <w:szCs w:val="20"/>
        </w:rPr>
        <w:t>consumption</w:t>
      </w:r>
      <w:r w:rsidR="00AA4909" w:rsidRPr="00AA4909">
        <w:rPr>
          <w:rFonts w:ascii="Arial" w:hAnsi="Arial" w:cs="Arial"/>
          <w:sz w:val="20"/>
          <w:szCs w:val="20"/>
        </w:rPr>
        <w:t xml:space="preserve"> </w:t>
      </w:r>
      <w:r w:rsidR="00AA4909">
        <w:rPr>
          <w:rFonts w:ascii="Arial" w:hAnsi="Arial" w:cs="Arial"/>
          <w:sz w:val="20"/>
          <w:szCs w:val="20"/>
        </w:rPr>
        <w:t xml:space="preserve">for a </w:t>
      </w:r>
      <w:r w:rsidR="00AA4909" w:rsidRPr="49A4E648">
        <w:rPr>
          <w:rFonts w:ascii="Arial" w:hAnsi="Arial" w:cs="Arial"/>
          <w:sz w:val="20"/>
          <w:szCs w:val="20"/>
        </w:rPr>
        <w:t>pool pump</w:t>
      </w:r>
      <w:proofErr w:type="gramStart"/>
      <w:r w:rsidRPr="54163BFC">
        <w:rPr>
          <w:rFonts w:ascii="Arial" w:hAnsi="Arial" w:cs="Arial"/>
          <w:sz w:val="20"/>
          <w:szCs w:val="20"/>
        </w:rPr>
        <w:t>)</w:t>
      </w:r>
      <w:r w:rsidR="00147675">
        <w:rPr>
          <w:rFonts w:ascii="Arial" w:hAnsi="Arial" w:cs="Arial"/>
          <w:sz w:val="20"/>
          <w:szCs w:val="20"/>
        </w:rPr>
        <w:t>;</w:t>
      </w:r>
      <w:proofErr w:type="gramEnd"/>
    </w:p>
    <w:p w14:paraId="2D864CE8" w14:textId="63218827" w:rsidR="3B63FD19" w:rsidRPr="00BD1D32" w:rsidRDefault="007106C5" w:rsidP="5ECC500C">
      <w:pPr>
        <w:pStyle w:val="ListParagraph"/>
        <w:numPr>
          <w:ilvl w:val="1"/>
          <w:numId w:val="15"/>
        </w:numPr>
        <w:ind w:left="1800"/>
        <w:rPr>
          <w:rFonts w:cs="Calibri"/>
        </w:rPr>
      </w:pPr>
      <w:r w:rsidRPr="5ECC500C">
        <w:rPr>
          <w:rFonts w:ascii="Arial" w:hAnsi="Arial" w:cs="Arial"/>
          <w:sz w:val="20"/>
          <w:szCs w:val="20"/>
        </w:rPr>
        <w:t xml:space="preserve">For a </w:t>
      </w:r>
      <w:r w:rsidR="00721665" w:rsidRPr="5ECC500C">
        <w:rPr>
          <w:rFonts w:ascii="Arial" w:hAnsi="Arial" w:cs="Arial"/>
          <w:sz w:val="20"/>
          <w:szCs w:val="20"/>
        </w:rPr>
        <w:t>Premise</w:t>
      </w:r>
      <w:r w:rsidRPr="5ECC500C">
        <w:rPr>
          <w:rFonts w:ascii="Arial" w:hAnsi="Arial" w:cs="Arial"/>
          <w:sz w:val="20"/>
          <w:szCs w:val="20"/>
        </w:rPr>
        <w:t xml:space="preserve"> that has a battery as part of the ADER, maximum rated operating state of charge (</w:t>
      </w:r>
      <w:r w:rsidR="312AEFFE" w:rsidRPr="5ECC500C">
        <w:rPr>
          <w:rFonts w:ascii="Arial" w:hAnsi="Arial" w:cs="Arial"/>
          <w:sz w:val="20"/>
          <w:szCs w:val="20"/>
        </w:rPr>
        <w:t>k</w:t>
      </w:r>
      <w:r w:rsidRPr="5ECC500C">
        <w:rPr>
          <w:rFonts w:ascii="Arial" w:hAnsi="Arial" w:cs="Arial"/>
          <w:sz w:val="20"/>
          <w:szCs w:val="20"/>
        </w:rPr>
        <w:t>Wh) and the minimum rated operating state of charge (</w:t>
      </w:r>
      <w:r w:rsidR="3D7B0CCA" w:rsidRPr="5ECC500C">
        <w:rPr>
          <w:rFonts w:ascii="Arial" w:hAnsi="Arial" w:cs="Arial"/>
          <w:sz w:val="20"/>
          <w:szCs w:val="20"/>
        </w:rPr>
        <w:t>k</w:t>
      </w:r>
      <w:r w:rsidRPr="5ECC500C">
        <w:rPr>
          <w:rFonts w:ascii="Arial" w:hAnsi="Arial" w:cs="Arial"/>
          <w:sz w:val="20"/>
          <w:szCs w:val="20"/>
        </w:rPr>
        <w:t>Wh)</w:t>
      </w:r>
      <w:r w:rsidR="36FABF0A" w:rsidRPr="5ECC500C">
        <w:rPr>
          <w:rFonts w:ascii="Arial" w:hAnsi="Arial" w:cs="Arial"/>
          <w:sz w:val="20"/>
          <w:szCs w:val="20"/>
        </w:rPr>
        <w:t>;</w:t>
      </w:r>
      <w:r w:rsidRPr="5ECC500C">
        <w:rPr>
          <w:rFonts w:ascii="Arial" w:hAnsi="Arial" w:cs="Arial"/>
          <w:sz w:val="20"/>
          <w:szCs w:val="20"/>
        </w:rPr>
        <w:t xml:space="preserve"> </w:t>
      </w:r>
      <w:r w:rsidR="00BD1D32">
        <w:rPr>
          <w:rFonts w:ascii="Arial" w:hAnsi="Arial" w:cs="Arial"/>
          <w:sz w:val="20"/>
          <w:szCs w:val="20"/>
        </w:rPr>
        <w:t>and</w:t>
      </w:r>
    </w:p>
    <w:p w14:paraId="7705CC6B" w14:textId="34800DB2" w:rsidR="00BD1D32" w:rsidRDefault="00BD1D32" w:rsidP="5ECC500C">
      <w:pPr>
        <w:pStyle w:val="ListParagraph"/>
        <w:numPr>
          <w:ilvl w:val="1"/>
          <w:numId w:val="15"/>
        </w:numPr>
        <w:ind w:left="1800"/>
        <w:rPr>
          <w:rFonts w:cs="Calibri"/>
        </w:rPr>
      </w:pPr>
      <w:r>
        <w:rPr>
          <w:rFonts w:ascii="Arial" w:hAnsi="Arial" w:cs="Arial"/>
          <w:sz w:val="20"/>
          <w:szCs w:val="20"/>
        </w:rPr>
        <w:t>W</w:t>
      </w:r>
      <w:r w:rsidRPr="78CECC10">
        <w:rPr>
          <w:rFonts w:ascii="Arial" w:hAnsi="Arial" w:cs="Arial"/>
          <w:sz w:val="20"/>
          <w:szCs w:val="20"/>
        </w:rPr>
        <w:t>hich</w:t>
      </w:r>
      <w:r>
        <w:rPr>
          <w:rFonts w:ascii="Arial" w:hAnsi="Arial" w:cs="Arial"/>
          <w:sz w:val="20"/>
          <w:szCs w:val="20"/>
        </w:rPr>
        <w:t>, if any,</w:t>
      </w:r>
      <w:r w:rsidRPr="78CECC10">
        <w:rPr>
          <w:rFonts w:ascii="Arial" w:hAnsi="Arial" w:cs="Arial"/>
          <w:sz w:val="20"/>
          <w:szCs w:val="20"/>
        </w:rPr>
        <w:t xml:space="preserve"> communication standards the devices are certified to meet.   </w:t>
      </w:r>
    </w:p>
    <w:p w14:paraId="272A2785" w14:textId="6274946A" w:rsidR="7C0F144D" w:rsidRPr="00D07AE4" w:rsidRDefault="7C0F144D" w:rsidP="00D07AE4">
      <w:pPr>
        <w:numPr>
          <w:ilvl w:val="2"/>
          <w:numId w:val="8"/>
        </w:numPr>
        <w:ind w:left="1440"/>
        <w:rPr>
          <w:rFonts w:ascii="Arial" w:hAnsi="Arial" w:cs="Arial"/>
          <w:sz w:val="20"/>
          <w:szCs w:val="20"/>
        </w:rPr>
      </w:pPr>
      <w:r w:rsidRPr="5ECC500C">
        <w:rPr>
          <w:rFonts w:ascii="Arial" w:hAnsi="Arial" w:cs="Arial"/>
          <w:sz w:val="20"/>
          <w:szCs w:val="20"/>
        </w:rPr>
        <w:t>A</w:t>
      </w:r>
      <w:r w:rsidR="6C3AFEE1" w:rsidRPr="5ECC500C">
        <w:rPr>
          <w:rFonts w:ascii="Arial" w:hAnsi="Arial" w:cs="Arial"/>
          <w:sz w:val="20"/>
          <w:szCs w:val="20"/>
        </w:rPr>
        <w:t>n a</w:t>
      </w:r>
      <w:r w:rsidRPr="5ECC500C">
        <w:rPr>
          <w:rFonts w:ascii="Arial" w:hAnsi="Arial" w:cs="Arial"/>
          <w:sz w:val="20"/>
          <w:szCs w:val="20"/>
        </w:rPr>
        <w:t xml:space="preserve">ttestation </w:t>
      </w:r>
      <w:r w:rsidR="47685590" w:rsidRPr="5ECC500C">
        <w:rPr>
          <w:rFonts w:ascii="Arial" w:hAnsi="Arial" w:cs="Arial"/>
          <w:sz w:val="20"/>
          <w:szCs w:val="20"/>
        </w:rPr>
        <w:t xml:space="preserve">provided </w:t>
      </w:r>
      <w:r w:rsidR="7DCD3CAA" w:rsidRPr="5ECC500C">
        <w:rPr>
          <w:rFonts w:ascii="Arial" w:hAnsi="Arial" w:cs="Arial"/>
          <w:sz w:val="20"/>
          <w:szCs w:val="20"/>
        </w:rPr>
        <w:t xml:space="preserve">by the </w:t>
      </w:r>
      <w:r w:rsidR="57E46628" w:rsidRPr="5ECC500C">
        <w:rPr>
          <w:rFonts w:ascii="Arial" w:hAnsi="Arial" w:cs="Arial"/>
          <w:sz w:val="20"/>
          <w:szCs w:val="20"/>
        </w:rPr>
        <w:t>Resource Entity</w:t>
      </w:r>
      <w:r w:rsidR="368010B0" w:rsidRPr="5ECC500C">
        <w:rPr>
          <w:rFonts w:ascii="Arial" w:hAnsi="Arial" w:cs="Arial"/>
          <w:sz w:val="20"/>
          <w:szCs w:val="20"/>
        </w:rPr>
        <w:t xml:space="preserve"> which includes</w:t>
      </w:r>
      <w:r w:rsidR="614ABED9" w:rsidRPr="5ECC500C">
        <w:rPr>
          <w:rFonts w:ascii="Arial" w:hAnsi="Arial" w:cs="Arial"/>
          <w:sz w:val="20"/>
          <w:szCs w:val="20"/>
        </w:rPr>
        <w:t>:</w:t>
      </w:r>
    </w:p>
    <w:p w14:paraId="6B2957C6" w14:textId="31AAA5DE" w:rsidR="7DCD3CAA" w:rsidRDefault="7C0F144D" w:rsidP="0B595A84">
      <w:pPr>
        <w:pStyle w:val="ListParagraph"/>
        <w:numPr>
          <w:ilvl w:val="2"/>
          <w:numId w:val="15"/>
        </w:numPr>
        <w:spacing w:after="0"/>
        <w:rPr>
          <w:rFonts w:ascii="Arial" w:hAnsi="Arial" w:cs="Arial"/>
          <w:sz w:val="24"/>
          <w:szCs w:val="24"/>
        </w:rPr>
      </w:pPr>
      <w:r w:rsidRPr="0B595A84">
        <w:rPr>
          <w:rFonts w:ascii="Arial" w:hAnsi="Arial" w:cs="Arial"/>
          <w:sz w:val="20"/>
          <w:szCs w:val="20"/>
        </w:rPr>
        <w:t xml:space="preserve">that any inverter-based device </w:t>
      </w:r>
      <w:r w:rsidR="052D030C" w:rsidRPr="0B595A84">
        <w:rPr>
          <w:rFonts w:ascii="Arial" w:hAnsi="Arial" w:cs="Arial"/>
          <w:sz w:val="20"/>
          <w:szCs w:val="20"/>
        </w:rPr>
        <w:t xml:space="preserve">is </w:t>
      </w:r>
      <w:r w:rsidR="000B7B76" w:rsidRPr="0B595A84">
        <w:rPr>
          <w:rFonts w:ascii="Arial" w:hAnsi="Arial" w:cs="Arial"/>
          <w:sz w:val="20"/>
          <w:szCs w:val="20"/>
        </w:rPr>
        <w:t xml:space="preserve">either certified to </w:t>
      </w:r>
      <w:r w:rsidR="1D7C4ABC" w:rsidRPr="0B595A84">
        <w:rPr>
          <w:rFonts w:ascii="Arial" w:hAnsi="Arial" w:cs="Arial"/>
          <w:sz w:val="20"/>
          <w:szCs w:val="20"/>
        </w:rPr>
        <w:t>UL1741</w:t>
      </w:r>
      <w:r w:rsidR="00A30456" w:rsidRPr="0B595A84">
        <w:rPr>
          <w:rFonts w:ascii="Arial" w:hAnsi="Arial" w:cs="Arial"/>
          <w:sz w:val="20"/>
          <w:szCs w:val="20"/>
        </w:rPr>
        <w:t>-SB</w:t>
      </w:r>
      <w:r w:rsidR="1D7C4ABC" w:rsidRPr="0B595A84">
        <w:rPr>
          <w:rFonts w:ascii="Arial" w:hAnsi="Arial" w:cs="Arial"/>
          <w:sz w:val="20"/>
          <w:szCs w:val="20"/>
        </w:rPr>
        <w:t xml:space="preserve"> </w:t>
      </w:r>
      <w:r w:rsidR="00A04EAD" w:rsidRPr="0B595A84">
        <w:rPr>
          <w:rFonts w:ascii="Arial" w:hAnsi="Arial" w:cs="Arial"/>
          <w:sz w:val="20"/>
          <w:szCs w:val="20"/>
        </w:rPr>
        <w:t xml:space="preserve">or </w:t>
      </w:r>
      <w:r w:rsidR="000B7B76" w:rsidRPr="0B595A84">
        <w:rPr>
          <w:rFonts w:ascii="Arial" w:hAnsi="Arial" w:cs="Arial"/>
          <w:sz w:val="20"/>
          <w:szCs w:val="20"/>
        </w:rPr>
        <w:t xml:space="preserve">complies with the requirements of </w:t>
      </w:r>
      <w:r w:rsidR="052D030C" w:rsidRPr="0B595A84">
        <w:rPr>
          <w:rFonts w:ascii="Arial" w:hAnsi="Arial" w:cs="Arial"/>
          <w:sz w:val="20"/>
          <w:szCs w:val="20"/>
        </w:rPr>
        <w:t>UL1741-S</w:t>
      </w:r>
      <w:r w:rsidR="28B39A11" w:rsidRPr="0B595A84">
        <w:rPr>
          <w:rFonts w:ascii="Arial" w:hAnsi="Arial" w:cs="Arial"/>
          <w:sz w:val="20"/>
          <w:szCs w:val="20"/>
        </w:rPr>
        <w:t>A</w:t>
      </w:r>
      <w:r w:rsidR="00A04EAD" w:rsidRPr="0B595A84">
        <w:rPr>
          <w:rFonts w:ascii="Arial" w:hAnsi="Arial" w:cs="Arial"/>
          <w:sz w:val="20"/>
          <w:szCs w:val="20"/>
        </w:rPr>
        <w:t xml:space="preserve"> </w:t>
      </w:r>
      <w:r w:rsidR="3FC5784D" w:rsidRPr="0B595A84">
        <w:rPr>
          <w:rFonts w:ascii="Arial" w:hAnsi="Arial" w:cs="Arial"/>
          <w:sz w:val="20"/>
          <w:szCs w:val="20"/>
        </w:rPr>
        <w:t xml:space="preserve">and that the inverter settings </w:t>
      </w:r>
      <w:r w:rsidR="774D8A31" w:rsidRPr="0B595A84">
        <w:rPr>
          <w:rFonts w:ascii="Arial" w:hAnsi="Arial" w:cs="Arial"/>
          <w:sz w:val="20"/>
          <w:szCs w:val="20"/>
        </w:rPr>
        <w:t xml:space="preserve">are programmed to ride through frequency </w:t>
      </w:r>
      <w:r w:rsidR="7AE952EA" w:rsidRPr="0B595A84">
        <w:rPr>
          <w:rFonts w:ascii="Arial" w:hAnsi="Arial" w:cs="Arial"/>
          <w:sz w:val="20"/>
          <w:szCs w:val="20"/>
        </w:rPr>
        <w:t xml:space="preserve">and voltage excursions in </w:t>
      </w:r>
      <w:r w:rsidR="543A9ACF" w:rsidRPr="0B595A84">
        <w:rPr>
          <w:rFonts w:ascii="Arial" w:hAnsi="Arial" w:cs="Arial"/>
          <w:sz w:val="20"/>
          <w:szCs w:val="20"/>
        </w:rPr>
        <w:t>a manner consistent with requirements for DGRs and DESRs in</w:t>
      </w:r>
      <w:r w:rsidR="3FC5784D" w:rsidRPr="0B595A84">
        <w:rPr>
          <w:rFonts w:ascii="Arial" w:hAnsi="Arial" w:cs="Arial"/>
          <w:sz w:val="20"/>
          <w:szCs w:val="20"/>
        </w:rPr>
        <w:t xml:space="preserve"> </w:t>
      </w:r>
      <w:r w:rsidR="0B6D765F" w:rsidRPr="0B595A84">
        <w:rPr>
          <w:rFonts w:ascii="Arial" w:hAnsi="Arial" w:cs="Arial"/>
          <w:sz w:val="20"/>
          <w:szCs w:val="20"/>
        </w:rPr>
        <w:t>ERCOT N</w:t>
      </w:r>
      <w:r w:rsidR="3FC5784D" w:rsidRPr="0B595A84">
        <w:rPr>
          <w:rFonts w:ascii="Arial" w:hAnsi="Arial" w:cs="Arial"/>
          <w:sz w:val="20"/>
          <w:szCs w:val="20"/>
        </w:rPr>
        <w:t xml:space="preserve">odal </w:t>
      </w:r>
      <w:r w:rsidR="0B6D765F" w:rsidRPr="0B595A84">
        <w:rPr>
          <w:rFonts w:ascii="Arial" w:hAnsi="Arial" w:cs="Arial"/>
          <w:sz w:val="20"/>
          <w:szCs w:val="20"/>
        </w:rPr>
        <w:t>O</w:t>
      </w:r>
      <w:r w:rsidR="3FC5784D" w:rsidRPr="0B595A84">
        <w:rPr>
          <w:rFonts w:ascii="Arial" w:hAnsi="Arial" w:cs="Arial"/>
          <w:sz w:val="20"/>
          <w:szCs w:val="20"/>
        </w:rPr>
        <w:t>perati</w:t>
      </w:r>
      <w:r w:rsidR="0B6D765F" w:rsidRPr="0B595A84">
        <w:rPr>
          <w:rFonts w:ascii="Arial" w:hAnsi="Arial" w:cs="Arial"/>
          <w:sz w:val="20"/>
          <w:szCs w:val="20"/>
        </w:rPr>
        <w:t>ng</w:t>
      </w:r>
      <w:r w:rsidR="3FC5784D" w:rsidRPr="0B595A84">
        <w:rPr>
          <w:rFonts w:ascii="Arial" w:hAnsi="Arial" w:cs="Arial"/>
          <w:sz w:val="20"/>
          <w:szCs w:val="20"/>
        </w:rPr>
        <w:t xml:space="preserve"> </w:t>
      </w:r>
      <w:r w:rsidR="0B6D765F" w:rsidRPr="0B595A84">
        <w:rPr>
          <w:rFonts w:ascii="Arial" w:hAnsi="Arial" w:cs="Arial"/>
          <w:sz w:val="20"/>
          <w:szCs w:val="20"/>
        </w:rPr>
        <w:t>G</w:t>
      </w:r>
      <w:r w:rsidR="3FC5784D" w:rsidRPr="0B595A84">
        <w:rPr>
          <w:rFonts w:ascii="Arial" w:hAnsi="Arial" w:cs="Arial"/>
          <w:sz w:val="20"/>
          <w:szCs w:val="20"/>
        </w:rPr>
        <w:t>uide sections</w:t>
      </w:r>
      <w:r w:rsidR="3CA98A51" w:rsidRPr="0B595A84">
        <w:rPr>
          <w:rFonts w:ascii="Arial" w:hAnsi="Arial" w:cs="Arial"/>
          <w:sz w:val="20"/>
          <w:szCs w:val="20"/>
        </w:rPr>
        <w:t xml:space="preserve"> 2.6.2.1</w:t>
      </w:r>
      <w:r w:rsidR="310B0C6A" w:rsidRPr="0B595A84">
        <w:rPr>
          <w:rFonts w:ascii="Arial" w:hAnsi="Arial" w:cs="Arial"/>
          <w:sz w:val="20"/>
          <w:szCs w:val="20"/>
        </w:rPr>
        <w:t>(2) and 2.9.2(3)</w:t>
      </w:r>
      <w:r w:rsidR="00E114AE" w:rsidRPr="0B595A84">
        <w:rPr>
          <w:rFonts w:ascii="Arial" w:hAnsi="Arial" w:cs="Arial"/>
          <w:sz w:val="20"/>
          <w:szCs w:val="20"/>
        </w:rPr>
        <w:t>;</w:t>
      </w:r>
      <w:r w:rsidR="06F9AF73" w:rsidRPr="0B595A84">
        <w:rPr>
          <w:rFonts w:ascii="Arial" w:hAnsi="Arial" w:cs="Arial"/>
          <w:b/>
          <w:bCs/>
          <w:sz w:val="20"/>
          <w:szCs w:val="20"/>
        </w:rPr>
        <w:t xml:space="preserve"> </w:t>
      </w:r>
      <w:r w:rsidR="006A5967" w:rsidRPr="0B595A84">
        <w:rPr>
          <w:rFonts w:ascii="Arial" w:hAnsi="Arial" w:cs="Arial"/>
          <w:sz w:val="20"/>
          <w:szCs w:val="20"/>
        </w:rPr>
        <w:t>and</w:t>
      </w:r>
    </w:p>
    <w:p w14:paraId="5C39DD54" w14:textId="77B921FB" w:rsidR="4CBC93D3" w:rsidRPr="00315175" w:rsidRDefault="448E97BC" w:rsidP="00D07AE4">
      <w:pPr>
        <w:pStyle w:val="ListParagraph"/>
        <w:numPr>
          <w:ilvl w:val="2"/>
          <w:numId w:val="15"/>
        </w:numPr>
        <w:spacing w:after="0"/>
        <w:rPr>
          <w:rFonts w:cs="Calibri"/>
          <w:b/>
          <w:bCs/>
        </w:rPr>
      </w:pPr>
      <w:r w:rsidRPr="0B595A84">
        <w:rPr>
          <w:rFonts w:ascii="Arial" w:hAnsi="Arial" w:cs="Arial"/>
          <w:sz w:val="20"/>
          <w:szCs w:val="20"/>
        </w:rPr>
        <w:t>t</w:t>
      </w:r>
      <w:r w:rsidR="26E1309D" w:rsidRPr="0B595A84">
        <w:rPr>
          <w:rFonts w:ascii="Arial" w:hAnsi="Arial" w:cs="Arial"/>
          <w:sz w:val="20"/>
          <w:szCs w:val="20"/>
        </w:rPr>
        <w:t xml:space="preserve">hat any </w:t>
      </w:r>
      <w:r w:rsidR="00D07AE4" w:rsidRPr="0B595A84">
        <w:rPr>
          <w:rFonts w:ascii="Arial" w:hAnsi="Arial" w:cs="Arial"/>
          <w:sz w:val="20"/>
          <w:szCs w:val="20"/>
        </w:rPr>
        <w:t>s</w:t>
      </w:r>
      <w:r w:rsidR="26E1309D" w:rsidRPr="0B595A84">
        <w:rPr>
          <w:rFonts w:ascii="Arial" w:hAnsi="Arial" w:cs="Arial"/>
          <w:sz w:val="20"/>
          <w:szCs w:val="20"/>
        </w:rPr>
        <w:t>ynchronous generator relays are programmed to</w:t>
      </w:r>
      <w:r w:rsidR="330C2BE9" w:rsidRPr="0B595A84">
        <w:rPr>
          <w:rFonts w:ascii="Arial" w:hAnsi="Arial" w:cs="Arial"/>
          <w:sz w:val="20"/>
          <w:szCs w:val="20"/>
        </w:rPr>
        <w:t xml:space="preserve"> ride through frequency and voltage excursions in a manner consistent with requirements for DGRs in ERCOT Nodal Operating Guide sections 2.6.2.1(2) and 2.9.2(</w:t>
      </w:r>
      <w:r w:rsidR="618AE6A8" w:rsidRPr="0B595A84">
        <w:rPr>
          <w:rFonts w:ascii="Arial" w:hAnsi="Arial" w:cs="Arial"/>
          <w:sz w:val="20"/>
          <w:szCs w:val="20"/>
        </w:rPr>
        <w:t>2</w:t>
      </w:r>
      <w:r w:rsidR="330C2BE9" w:rsidRPr="0B595A84">
        <w:rPr>
          <w:rFonts w:ascii="Arial" w:hAnsi="Arial" w:cs="Arial"/>
          <w:sz w:val="20"/>
          <w:szCs w:val="20"/>
        </w:rPr>
        <w:t>)</w:t>
      </w:r>
      <w:r w:rsidR="2D949CBC" w:rsidRPr="0B595A84">
        <w:rPr>
          <w:rFonts w:ascii="Arial" w:hAnsi="Arial" w:cs="Arial"/>
          <w:sz w:val="20"/>
          <w:szCs w:val="20"/>
        </w:rPr>
        <w:t xml:space="preserve">. </w:t>
      </w:r>
    </w:p>
    <w:p w14:paraId="7A0ABDBB" w14:textId="779ECA8C" w:rsidR="592392E4" w:rsidRDefault="592392E4" w:rsidP="00315175">
      <w:pPr>
        <w:ind w:left="1080"/>
      </w:pPr>
    </w:p>
    <w:p w14:paraId="6B398430" w14:textId="0F0605A9" w:rsidR="6478C99F" w:rsidRDefault="6478C99F" w:rsidP="09AC0629">
      <w:pPr>
        <w:pStyle w:val="ListParagraph"/>
        <w:numPr>
          <w:ilvl w:val="1"/>
          <w:numId w:val="27"/>
        </w:numPr>
        <w:rPr>
          <w:rFonts w:ascii="Arial" w:eastAsia="Arial" w:hAnsi="Arial" w:cs="Arial"/>
          <w:sz w:val="20"/>
          <w:szCs w:val="20"/>
        </w:rPr>
      </w:pPr>
      <w:r w:rsidRPr="5ECC500C">
        <w:rPr>
          <w:rFonts w:ascii="Arial" w:hAnsi="Arial" w:cs="Arial"/>
          <w:sz w:val="20"/>
          <w:szCs w:val="20"/>
        </w:rPr>
        <w:t xml:space="preserve">The MW capacity that is intended to be registered with ERCOT as an ADER and the amount of Non-Spin </w:t>
      </w:r>
      <w:r w:rsidR="00E13078">
        <w:rPr>
          <w:rFonts w:ascii="Arial" w:hAnsi="Arial" w:cs="Arial"/>
          <w:sz w:val="20"/>
          <w:szCs w:val="20"/>
        </w:rPr>
        <w:t xml:space="preserve">and ECRS </w:t>
      </w:r>
      <w:r w:rsidRPr="5ECC500C">
        <w:rPr>
          <w:rFonts w:ascii="Arial" w:hAnsi="Arial" w:cs="Arial"/>
          <w:sz w:val="20"/>
          <w:szCs w:val="20"/>
        </w:rPr>
        <w:t>which the QSE is intending to qualify the ADER. </w:t>
      </w:r>
      <w:r w:rsidR="5D502C50" w:rsidRPr="5ECC500C">
        <w:rPr>
          <w:rFonts w:ascii="Arial" w:hAnsi="Arial" w:cs="Arial"/>
          <w:sz w:val="20"/>
          <w:szCs w:val="20"/>
        </w:rPr>
        <w:t xml:space="preserve">An ADER may include additional customer </w:t>
      </w:r>
      <w:ins w:id="382" w:author="Author">
        <w:r w:rsidR="004D1816">
          <w:rPr>
            <w:rFonts w:ascii="Arial" w:hAnsi="Arial" w:cs="Arial"/>
            <w:sz w:val="20"/>
            <w:szCs w:val="20"/>
          </w:rPr>
          <w:t>P</w:t>
        </w:r>
      </w:ins>
      <w:del w:id="383" w:author="Author">
        <w:r w:rsidR="5D502C50" w:rsidRPr="5ECC500C" w:rsidDel="004D1816">
          <w:rPr>
            <w:rFonts w:ascii="Arial" w:hAnsi="Arial" w:cs="Arial"/>
            <w:sz w:val="20"/>
            <w:szCs w:val="20"/>
          </w:rPr>
          <w:delText>p</w:delText>
        </w:r>
      </w:del>
      <w:proofErr w:type="gramStart"/>
      <w:r w:rsidR="5D502C50" w:rsidRPr="5ECC500C">
        <w:rPr>
          <w:rFonts w:ascii="Arial" w:hAnsi="Arial" w:cs="Arial"/>
          <w:sz w:val="20"/>
          <w:szCs w:val="20"/>
        </w:rPr>
        <w:t>remises</w:t>
      </w:r>
      <w:proofErr w:type="gramEnd"/>
      <w:r w:rsidR="5D502C50" w:rsidRPr="5ECC500C">
        <w:rPr>
          <w:rFonts w:ascii="Arial" w:hAnsi="Arial" w:cs="Arial"/>
          <w:sz w:val="20"/>
          <w:szCs w:val="20"/>
        </w:rPr>
        <w:t xml:space="preserve"> or devices as long as the capacity </w:t>
      </w:r>
      <w:proofErr w:type="gramStart"/>
      <w:r w:rsidR="5D502C50" w:rsidRPr="5ECC500C">
        <w:rPr>
          <w:rFonts w:ascii="Arial" w:hAnsi="Arial" w:cs="Arial"/>
          <w:sz w:val="20"/>
          <w:szCs w:val="20"/>
        </w:rPr>
        <w:t>registered</w:t>
      </w:r>
      <w:proofErr w:type="gramEnd"/>
      <w:r w:rsidR="5D502C50" w:rsidRPr="5ECC500C">
        <w:rPr>
          <w:rFonts w:ascii="Arial" w:hAnsi="Arial" w:cs="Arial"/>
          <w:sz w:val="20"/>
          <w:szCs w:val="20"/>
        </w:rPr>
        <w:t xml:space="preserve"> and Non-Spin </w:t>
      </w:r>
      <w:r w:rsidR="00E13078">
        <w:rPr>
          <w:rFonts w:ascii="Arial" w:hAnsi="Arial" w:cs="Arial"/>
          <w:sz w:val="20"/>
          <w:szCs w:val="20"/>
        </w:rPr>
        <w:t>and ECRS</w:t>
      </w:r>
      <w:r w:rsidR="5D502C50" w:rsidRPr="5ECC500C">
        <w:rPr>
          <w:rFonts w:ascii="Arial" w:hAnsi="Arial" w:cs="Arial"/>
          <w:sz w:val="20"/>
          <w:szCs w:val="20"/>
        </w:rPr>
        <w:t xml:space="preserve"> qualification amount</w:t>
      </w:r>
      <w:r w:rsidR="4DCCC9EB" w:rsidRPr="5ECC500C">
        <w:rPr>
          <w:rFonts w:ascii="Arial" w:hAnsi="Arial" w:cs="Arial"/>
          <w:sz w:val="20"/>
          <w:szCs w:val="20"/>
        </w:rPr>
        <w:t>s</w:t>
      </w:r>
      <w:r w:rsidR="5D502C50" w:rsidRPr="5ECC500C">
        <w:rPr>
          <w:rFonts w:ascii="Arial" w:hAnsi="Arial" w:cs="Arial"/>
          <w:sz w:val="20"/>
          <w:szCs w:val="20"/>
        </w:rPr>
        <w:t xml:space="preserve"> remain </w:t>
      </w:r>
      <w:r w:rsidR="24BDFEFD" w:rsidRPr="5ECC500C">
        <w:rPr>
          <w:rFonts w:ascii="Arial" w:hAnsi="Arial" w:cs="Arial"/>
          <w:sz w:val="20"/>
          <w:szCs w:val="20"/>
        </w:rPr>
        <w:t xml:space="preserve">lower than </w:t>
      </w:r>
      <w:r w:rsidR="7DB55F8C" w:rsidRPr="5ECC500C">
        <w:rPr>
          <w:rFonts w:ascii="Arial" w:hAnsi="Arial" w:cs="Arial"/>
          <w:sz w:val="20"/>
          <w:szCs w:val="20"/>
        </w:rPr>
        <w:t>these values.</w:t>
      </w:r>
    </w:p>
    <w:p w14:paraId="2E6206C9" w14:textId="0DB37EDE" w:rsidR="13B125DF" w:rsidRDefault="00F04119" w:rsidP="09AC0629">
      <w:pPr>
        <w:pStyle w:val="ListParagraph"/>
        <w:numPr>
          <w:ilvl w:val="1"/>
          <w:numId w:val="27"/>
        </w:numPr>
        <w:rPr>
          <w:sz w:val="20"/>
          <w:szCs w:val="20"/>
        </w:rPr>
      </w:pPr>
      <w:ins w:id="384" w:author="Author">
        <w:r>
          <w:rPr>
            <w:rFonts w:ascii="Arial" w:hAnsi="Arial" w:cs="Arial"/>
            <w:sz w:val="20"/>
            <w:szCs w:val="20"/>
          </w:rPr>
          <w:t xml:space="preserve">For ADERs </w:t>
        </w:r>
        <w:r w:rsidR="00F873C2">
          <w:rPr>
            <w:rFonts w:ascii="Arial" w:hAnsi="Arial" w:cs="Arial"/>
            <w:sz w:val="20"/>
            <w:szCs w:val="20"/>
          </w:rPr>
          <w:t>participating</w:t>
        </w:r>
        <w:r>
          <w:rPr>
            <w:rFonts w:ascii="Arial" w:hAnsi="Arial" w:cs="Arial"/>
            <w:sz w:val="20"/>
            <w:szCs w:val="20"/>
          </w:rPr>
          <w:t xml:space="preserve"> as ALRs: </w:t>
        </w:r>
      </w:ins>
      <w:r w:rsidR="13B125DF" w:rsidRPr="09AC0629">
        <w:rPr>
          <w:rFonts w:ascii="Arial" w:hAnsi="Arial" w:cs="Arial"/>
          <w:sz w:val="20"/>
          <w:szCs w:val="20"/>
        </w:rPr>
        <w:t xml:space="preserve">A flag indicating </w:t>
      </w:r>
      <w:proofErr w:type="gramStart"/>
      <w:r w:rsidR="13B125DF" w:rsidRPr="09AC0629">
        <w:rPr>
          <w:rFonts w:ascii="Arial" w:hAnsi="Arial" w:cs="Arial"/>
          <w:sz w:val="20"/>
          <w:szCs w:val="20"/>
        </w:rPr>
        <w:t>whether or not</w:t>
      </w:r>
      <w:proofErr w:type="gramEnd"/>
      <w:r w:rsidR="13B125DF" w:rsidRPr="09AC0629">
        <w:rPr>
          <w:rFonts w:ascii="Arial" w:hAnsi="Arial" w:cs="Arial"/>
          <w:sz w:val="20"/>
          <w:szCs w:val="20"/>
        </w:rPr>
        <w:t xml:space="preserve"> the ADER is able to provide PFR.</w:t>
      </w:r>
      <w:r w:rsidR="5D502C50" w:rsidRPr="09AC0629">
        <w:rPr>
          <w:rFonts w:ascii="Arial" w:hAnsi="Arial" w:cs="Arial"/>
          <w:sz w:val="20"/>
          <w:szCs w:val="20"/>
        </w:rPr>
        <w:t xml:space="preserve"> </w:t>
      </w:r>
    </w:p>
    <w:p w14:paraId="53EBC472" w14:textId="185949A8" w:rsidR="00A40905" w:rsidRPr="00C853F8" w:rsidRDefault="0046098C" w:rsidP="00A40905">
      <w:pPr>
        <w:pStyle w:val="ListParagraph"/>
        <w:numPr>
          <w:ilvl w:val="1"/>
          <w:numId w:val="27"/>
        </w:numPr>
        <w:rPr>
          <w:ins w:id="385" w:author="VISTRA" w:date="2025-04-09T17:01:00Z" w16du:dateUtc="2025-04-09T22:01:00Z"/>
          <w:rFonts w:ascii="Arial" w:eastAsia="Arial" w:hAnsi="Arial" w:cs="Arial"/>
          <w:sz w:val="20"/>
          <w:szCs w:val="20"/>
          <w:rPrChange w:id="386" w:author="VISTRA" w:date="2025-04-09T17:01:00Z" w16du:dateUtc="2025-04-09T22:01:00Z">
            <w:rPr>
              <w:ins w:id="387" w:author="VISTRA" w:date="2025-04-09T17:01:00Z" w16du:dateUtc="2025-04-09T22:01:00Z"/>
              <w:rFonts w:ascii="Arial" w:hAnsi="Arial" w:cs="Arial"/>
              <w:sz w:val="20"/>
              <w:szCs w:val="20"/>
            </w:rPr>
          </w:rPrChange>
        </w:rPr>
      </w:pPr>
      <w:ins w:id="388" w:author="VISTRA" w:date="2025-04-09T17:05:00Z" w16du:dateUtc="2025-04-09T22:05:00Z">
        <w:r>
          <w:rPr>
            <w:rFonts w:ascii="Arial" w:hAnsi="Arial" w:cs="Arial"/>
            <w:sz w:val="20"/>
            <w:szCs w:val="20"/>
          </w:rPr>
          <w:t>F</w:t>
        </w:r>
      </w:ins>
      <w:ins w:id="389" w:author="VISTRA" w:date="2025-04-09T17:01:00Z" w16du:dateUtc="2025-04-09T22:01:00Z">
        <w:r w:rsidR="00A40905">
          <w:rPr>
            <w:rFonts w:ascii="Arial" w:hAnsi="Arial" w:cs="Arial"/>
            <w:sz w:val="20"/>
            <w:szCs w:val="20"/>
          </w:rPr>
          <w:t>or ADER</w:t>
        </w:r>
        <w:r w:rsidR="00C853F8">
          <w:rPr>
            <w:rFonts w:ascii="Arial" w:hAnsi="Arial" w:cs="Arial"/>
            <w:sz w:val="20"/>
            <w:szCs w:val="20"/>
          </w:rPr>
          <w:t>s participating as NCLR</w:t>
        </w:r>
      </w:ins>
      <w:ins w:id="390" w:author="VISTRA" w:date="2025-04-09T17:05:00Z" w16du:dateUtc="2025-04-09T22:05:00Z">
        <w:r>
          <w:rPr>
            <w:rFonts w:ascii="Arial" w:hAnsi="Arial" w:cs="Arial"/>
            <w:sz w:val="20"/>
            <w:szCs w:val="20"/>
          </w:rPr>
          <w:t>s</w:t>
        </w:r>
      </w:ins>
      <w:ins w:id="391" w:author="VISTRA" w:date="2025-04-09T17:03:00Z" w16du:dateUtc="2025-04-09T22:03:00Z">
        <w:r w:rsidR="003A4E24">
          <w:rPr>
            <w:rFonts w:ascii="Arial" w:hAnsi="Arial" w:cs="Arial"/>
            <w:sz w:val="20"/>
            <w:szCs w:val="20"/>
          </w:rPr>
          <w:t xml:space="preserve"> </w:t>
        </w:r>
      </w:ins>
      <w:ins w:id="392" w:author="VISTRA" w:date="2025-04-09T17:04:00Z" w16du:dateUtc="2025-04-09T22:04:00Z">
        <w:r w:rsidR="003A4E24">
          <w:rPr>
            <w:rFonts w:ascii="Arial" w:hAnsi="Arial" w:cs="Arial"/>
            <w:sz w:val="20"/>
            <w:szCs w:val="20"/>
          </w:rPr>
          <w:t xml:space="preserve">where </w:t>
        </w:r>
        <w:r w:rsidR="003A4E24" w:rsidRPr="008E0B9A">
          <w:rPr>
            <w:rFonts w:ascii="Arial" w:eastAsia="Arial" w:hAnsi="Arial" w:cs="Arial"/>
            <w:sz w:val="20"/>
            <w:szCs w:val="20"/>
          </w:rPr>
          <w:t>the individual premise</w:t>
        </w:r>
        <w:r w:rsidR="003A4E24">
          <w:rPr>
            <w:rFonts w:ascii="Arial" w:eastAsia="Arial" w:hAnsi="Arial" w:cs="Arial"/>
            <w:sz w:val="20"/>
            <w:szCs w:val="20"/>
          </w:rPr>
          <w:t>s</w:t>
        </w:r>
        <w:r w:rsidR="003A4E24" w:rsidRPr="008E0B9A">
          <w:rPr>
            <w:rFonts w:ascii="Arial" w:eastAsia="Arial" w:hAnsi="Arial" w:cs="Arial"/>
            <w:sz w:val="20"/>
            <w:szCs w:val="20"/>
          </w:rPr>
          <w:t xml:space="preserve"> associated with the participating ESI</w:t>
        </w:r>
        <w:r w:rsidR="003A4E24">
          <w:rPr>
            <w:rFonts w:ascii="Arial" w:eastAsia="Arial" w:hAnsi="Arial" w:cs="Arial"/>
            <w:sz w:val="20"/>
            <w:szCs w:val="20"/>
          </w:rPr>
          <w:t xml:space="preserve"> </w:t>
        </w:r>
        <w:r w:rsidR="003A4E24" w:rsidRPr="008E0B9A">
          <w:rPr>
            <w:rFonts w:ascii="Arial" w:eastAsia="Arial" w:hAnsi="Arial" w:cs="Arial"/>
            <w:sz w:val="20"/>
            <w:szCs w:val="20"/>
          </w:rPr>
          <w:t>ID has electricity consumption that is greater than 100 kW</w:t>
        </w:r>
      </w:ins>
      <w:ins w:id="393" w:author="VISTRA" w:date="2025-04-09T17:05:00Z" w16du:dateUtc="2025-04-09T22:05:00Z">
        <w:r w:rsidR="00A21BED">
          <w:rPr>
            <w:rFonts w:ascii="Arial" w:eastAsia="Arial" w:hAnsi="Arial" w:cs="Arial"/>
            <w:sz w:val="20"/>
            <w:szCs w:val="20"/>
          </w:rPr>
          <w:t>,</w:t>
        </w:r>
      </w:ins>
      <w:ins w:id="394" w:author="VISTRA" w:date="2025-04-09T17:04:00Z" w16du:dateUtc="2025-04-09T22:04:00Z">
        <w:r w:rsidR="003A4E24">
          <w:rPr>
            <w:rFonts w:ascii="Arial" w:hAnsi="Arial" w:cs="Arial"/>
            <w:sz w:val="20"/>
            <w:szCs w:val="20"/>
          </w:rPr>
          <w:t xml:space="preserve"> </w:t>
        </w:r>
      </w:ins>
      <w:ins w:id="395" w:author="VISTRA" w:date="2025-04-09T17:01:00Z" w16du:dateUtc="2025-04-09T22:01:00Z">
        <w:r w:rsidR="00C853F8">
          <w:rPr>
            <w:rFonts w:ascii="Arial" w:hAnsi="Arial" w:cs="Arial"/>
            <w:sz w:val="20"/>
            <w:szCs w:val="20"/>
          </w:rPr>
          <w:t>include:</w:t>
        </w:r>
      </w:ins>
    </w:p>
    <w:p w14:paraId="08208C44" w14:textId="412738FC" w:rsidR="00C853F8" w:rsidRDefault="005B1D53" w:rsidP="00C853F8">
      <w:pPr>
        <w:pStyle w:val="ListParagraph"/>
        <w:numPr>
          <w:ilvl w:val="2"/>
          <w:numId w:val="27"/>
        </w:numPr>
        <w:rPr>
          <w:ins w:id="396" w:author="VISTRA" w:date="2025-04-09T17:02:00Z" w16du:dateUtc="2025-04-09T22:02:00Z"/>
          <w:rFonts w:ascii="Arial" w:eastAsia="Arial" w:hAnsi="Arial" w:cs="Arial"/>
          <w:sz w:val="20"/>
          <w:szCs w:val="20"/>
        </w:rPr>
      </w:pPr>
      <w:commentRangeStart w:id="397"/>
      <w:ins w:id="398" w:author="VISTRA" w:date="2025-04-09T17:02:00Z" w16du:dateUtc="2025-04-09T22:02:00Z">
        <w:r w:rsidRPr="005B1D53">
          <w:rPr>
            <w:rFonts w:ascii="Arial" w:eastAsia="Arial" w:hAnsi="Arial" w:cs="Arial"/>
            <w:sz w:val="20"/>
            <w:szCs w:val="20"/>
          </w:rPr>
          <w:t>DUNS+4 of the QSE associated with LSE</w:t>
        </w:r>
      </w:ins>
    </w:p>
    <w:p w14:paraId="2B56DD76" w14:textId="77BD6702" w:rsidR="005B1D53" w:rsidRPr="00A40905" w:rsidRDefault="00476867">
      <w:pPr>
        <w:pStyle w:val="ListParagraph"/>
        <w:numPr>
          <w:ilvl w:val="2"/>
          <w:numId w:val="27"/>
        </w:numPr>
        <w:rPr>
          <w:ins w:id="399" w:author="VISTRA" w:date="2025-04-09T17:01:00Z" w16du:dateUtc="2025-04-09T22:01:00Z"/>
          <w:rFonts w:ascii="Arial" w:eastAsia="Arial" w:hAnsi="Arial" w:cs="Arial"/>
          <w:sz w:val="20"/>
          <w:szCs w:val="20"/>
          <w:rPrChange w:id="400" w:author="VISTRA" w:date="2025-04-09T17:01:00Z" w16du:dateUtc="2025-04-09T22:01:00Z">
            <w:rPr>
              <w:ins w:id="401" w:author="VISTRA" w:date="2025-04-09T17:01:00Z" w16du:dateUtc="2025-04-09T22:01:00Z"/>
              <w:rFonts w:ascii="Arial" w:hAnsi="Arial" w:cs="Arial"/>
              <w:sz w:val="20"/>
              <w:szCs w:val="20"/>
            </w:rPr>
          </w:rPrChange>
        </w:rPr>
        <w:pPrChange w:id="402" w:author="VISTRA" w:date="2025-04-09T17:01:00Z" w16du:dateUtc="2025-04-09T22:01:00Z">
          <w:pPr>
            <w:pStyle w:val="ListParagraph"/>
            <w:numPr>
              <w:ilvl w:val="1"/>
              <w:numId w:val="27"/>
            </w:numPr>
            <w:ind w:left="1440" w:hanging="360"/>
          </w:pPr>
        </w:pPrChange>
      </w:pPr>
      <w:ins w:id="403" w:author="VISTRA" w:date="2025-04-09T17:02:00Z" w16du:dateUtc="2025-04-09T22:02:00Z">
        <w:r>
          <w:rPr>
            <w:rFonts w:ascii="Arial" w:eastAsia="Arial" w:hAnsi="Arial" w:cs="Arial"/>
            <w:sz w:val="20"/>
            <w:szCs w:val="20"/>
          </w:rPr>
          <w:t>If the</w:t>
        </w:r>
        <w:r w:rsidR="005B1D53" w:rsidRPr="005B1D53">
          <w:rPr>
            <w:rFonts w:ascii="Arial" w:eastAsia="Arial" w:hAnsi="Arial" w:cs="Arial"/>
            <w:sz w:val="20"/>
            <w:szCs w:val="20"/>
          </w:rPr>
          <w:t xml:space="preserve"> QSE associated with the LSE accept</w:t>
        </w:r>
        <w:r>
          <w:rPr>
            <w:rFonts w:ascii="Arial" w:eastAsia="Arial" w:hAnsi="Arial" w:cs="Arial"/>
            <w:sz w:val="20"/>
            <w:szCs w:val="20"/>
          </w:rPr>
          <w:t>ed</w:t>
        </w:r>
        <w:r w:rsidR="005B1D53" w:rsidRPr="005B1D53">
          <w:rPr>
            <w:rFonts w:ascii="Arial" w:eastAsia="Arial" w:hAnsi="Arial" w:cs="Arial"/>
            <w:sz w:val="20"/>
            <w:szCs w:val="20"/>
          </w:rPr>
          <w:t xml:space="preserve"> or reject</w:t>
        </w:r>
        <w:r>
          <w:rPr>
            <w:rFonts w:ascii="Arial" w:eastAsia="Arial" w:hAnsi="Arial" w:cs="Arial"/>
            <w:sz w:val="20"/>
            <w:szCs w:val="20"/>
          </w:rPr>
          <w:t>ed</w:t>
        </w:r>
        <w:r w:rsidR="005B1D53" w:rsidRPr="005B1D53">
          <w:rPr>
            <w:rFonts w:ascii="Arial" w:eastAsia="Arial" w:hAnsi="Arial" w:cs="Arial"/>
            <w:sz w:val="20"/>
            <w:szCs w:val="20"/>
          </w:rPr>
          <w:t xml:space="preserve"> the Premise</w:t>
        </w:r>
      </w:ins>
      <w:ins w:id="404" w:author="VISTRA" w:date="2025-04-09T17:03:00Z" w16du:dateUtc="2025-04-09T22:03:00Z">
        <w:r>
          <w:rPr>
            <w:rFonts w:ascii="Arial" w:eastAsia="Arial" w:hAnsi="Arial" w:cs="Arial"/>
            <w:sz w:val="20"/>
            <w:szCs w:val="20"/>
          </w:rPr>
          <w:t>s</w:t>
        </w:r>
      </w:ins>
      <w:commentRangeEnd w:id="397"/>
      <w:ins w:id="405" w:author="VISTRA" w:date="2025-04-09T17:07:00Z" w16du:dateUtc="2025-04-09T22:07:00Z">
        <w:r w:rsidR="00BC2134">
          <w:rPr>
            <w:rStyle w:val="CommentReference"/>
            <w:rFonts w:ascii="Times New Roman" w:eastAsia="Times New Roman" w:hAnsi="Times New Roman"/>
          </w:rPr>
          <w:commentReference w:id="397"/>
        </w:r>
      </w:ins>
    </w:p>
    <w:p w14:paraId="264EFCB1" w14:textId="7B38FA6B" w:rsidR="00A12EBB" w:rsidRPr="00A40905" w:rsidDel="00A40905" w:rsidRDefault="5C80AF15" w:rsidP="00A40905">
      <w:pPr>
        <w:pStyle w:val="ListParagraph"/>
        <w:numPr>
          <w:ilvl w:val="1"/>
          <w:numId w:val="27"/>
        </w:numPr>
        <w:rPr>
          <w:del w:id="406" w:author="VISTRA" w:date="2025-04-09T17:00:00Z" w16du:dateUtc="2025-04-09T22:00:00Z"/>
          <w:rFonts w:ascii="Arial" w:eastAsia="Arial" w:hAnsi="Arial" w:cs="Arial"/>
          <w:sz w:val="20"/>
          <w:szCs w:val="20"/>
          <w:rPrChange w:id="407" w:author="VISTRA" w:date="2025-04-09T17:01:00Z" w16du:dateUtc="2025-04-09T22:01:00Z">
            <w:rPr>
              <w:del w:id="408" w:author="VISTRA" w:date="2025-04-09T17:00:00Z" w16du:dateUtc="2025-04-09T22:00:00Z"/>
            </w:rPr>
          </w:rPrChange>
        </w:rPr>
      </w:pPr>
      <w:r w:rsidRPr="00A40905">
        <w:rPr>
          <w:rFonts w:ascii="Arial" w:hAnsi="Arial" w:cs="Arial"/>
          <w:sz w:val="20"/>
          <w:szCs w:val="20"/>
          <w:rPrChange w:id="409" w:author="VISTRA" w:date="2025-04-09T17:01:00Z" w16du:dateUtc="2025-04-09T22:01:00Z">
            <w:rPr/>
          </w:rPrChange>
        </w:rPr>
        <w:t xml:space="preserve">The </w:t>
      </w:r>
      <w:r w:rsidR="30B9F846" w:rsidRPr="00A40905">
        <w:rPr>
          <w:rFonts w:ascii="Arial" w:hAnsi="Arial" w:cs="Arial"/>
          <w:sz w:val="20"/>
          <w:szCs w:val="20"/>
          <w:rPrChange w:id="410" w:author="VISTRA" w:date="2025-04-09T17:01:00Z" w16du:dateUtc="2025-04-09T22:01:00Z">
            <w:rPr/>
          </w:rPrChange>
        </w:rPr>
        <w:t xml:space="preserve">information in the </w:t>
      </w:r>
      <w:r w:rsidRPr="00A40905">
        <w:rPr>
          <w:rFonts w:ascii="Arial" w:hAnsi="Arial" w:cs="Arial"/>
          <w:sz w:val="20"/>
          <w:szCs w:val="20"/>
          <w:rPrChange w:id="411" w:author="VISTRA" w:date="2025-04-09T17:01:00Z" w16du:dateUtc="2025-04-09T22:01:00Z">
            <w:rPr/>
          </w:rPrChange>
        </w:rPr>
        <w:t xml:space="preserve">“Details of the Aggregation” </w:t>
      </w:r>
      <w:r w:rsidR="30B9F846" w:rsidRPr="00A40905">
        <w:rPr>
          <w:rFonts w:ascii="Arial" w:hAnsi="Arial" w:cs="Arial"/>
          <w:sz w:val="20"/>
          <w:szCs w:val="20"/>
          <w:rPrChange w:id="412" w:author="VISTRA" w:date="2025-04-09T17:01:00Z" w16du:dateUtc="2025-04-09T22:01:00Z">
            <w:rPr/>
          </w:rPrChange>
        </w:rPr>
        <w:t>form is</w:t>
      </w:r>
      <w:r w:rsidRPr="00A40905">
        <w:rPr>
          <w:rFonts w:ascii="Arial" w:hAnsi="Arial" w:cs="Arial"/>
          <w:sz w:val="20"/>
          <w:szCs w:val="20"/>
          <w:rPrChange w:id="413" w:author="VISTRA" w:date="2025-04-09T17:01:00Z" w16du:dateUtc="2025-04-09T22:01:00Z">
            <w:rPr/>
          </w:rPrChange>
        </w:rPr>
        <w:t xml:space="preserve"> Protected Information. </w:t>
      </w:r>
    </w:p>
    <w:p w14:paraId="31ED6984" w14:textId="1C7E2D9E" w:rsidR="00DD047E" w:rsidRDefault="5BEEF756"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Upon request by </w:t>
      </w:r>
      <w:r w:rsidR="6362E42E" w:rsidRPr="5ECC500C">
        <w:rPr>
          <w:rFonts w:ascii="Arial" w:eastAsia="Arial" w:hAnsi="Arial" w:cs="Arial"/>
          <w:color w:val="000000" w:themeColor="text1"/>
          <w:sz w:val="20"/>
          <w:szCs w:val="20"/>
        </w:rPr>
        <w:t xml:space="preserve">a </w:t>
      </w:r>
      <w:r w:rsidRPr="5ECC500C">
        <w:rPr>
          <w:rFonts w:ascii="Arial" w:eastAsia="Arial" w:hAnsi="Arial" w:cs="Arial"/>
          <w:color w:val="000000" w:themeColor="text1"/>
          <w:sz w:val="20"/>
          <w:szCs w:val="20"/>
        </w:rPr>
        <w:t xml:space="preserve">QSE that </w:t>
      </w:r>
      <w:r w:rsidR="43ACA9C1" w:rsidRPr="5ECC500C">
        <w:rPr>
          <w:rFonts w:ascii="Arial" w:eastAsia="Arial" w:hAnsi="Arial" w:cs="Arial"/>
          <w:color w:val="000000" w:themeColor="text1"/>
          <w:sz w:val="20"/>
          <w:szCs w:val="20"/>
        </w:rPr>
        <w:t>is</w:t>
      </w:r>
      <w:r w:rsidR="00DF656A">
        <w:rPr>
          <w:rFonts w:ascii="Arial" w:eastAsia="Arial" w:hAnsi="Arial" w:cs="Arial"/>
          <w:color w:val="000000" w:themeColor="text1"/>
          <w:sz w:val="20"/>
          <w:szCs w:val="20"/>
        </w:rPr>
        <w:t xml:space="preserve"> </w:t>
      </w:r>
      <w:r w:rsidR="55693FFF" w:rsidRPr="5ECC500C">
        <w:rPr>
          <w:rFonts w:ascii="Arial" w:eastAsia="Arial" w:hAnsi="Arial" w:cs="Arial"/>
          <w:color w:val="000000" w:themeColor="text1"/>
          <w:sz w:val="20"/>
          <w:szCs w:val="20"/>
        </w:rPr>
        <w:t>developing A</w:t>
      </w:r>
      <w:r w:rsidRPr="5ECC500C">
        <w:rPr>
          <w:rFonts w:ascii="Arial" w:eastAsia="Arial" w:hAnsi="Arial" w:cs="Arial"/>
          <w:color w:val="000000" w:themeColor="text1"/>
          <w:sz w:val="20"/>
          <w:szCs w:val="20"/>
        </w:rPr>
        <w:t xml:space="preserve">DERs, </w:t>
      </w:r>
      <w:r w:rsidR="24A4EEC6" w:rsidRPr="5ECC500C">
        <w:rPr>
          <w:rFonts w:ascii="Arial" w:eastAsia="Arial" w:hAnsi="Arial" w:cs="Arial"/>
          <w:color w:val="000000" w:themeColor="text1"/>
          <w:sz w:val="20"/>
          <w:szCs w:val="20"/>
        </w:rPr>
        <w:t xml:space="preserve">a </w:t>
      </w:r>
      <w:r w:rsidR="4104AD3E" w:rsidRPr="5ECC500C">
        <w:rPr>
          <w:rFonts w:ascii="Arial" w:eastAsia="Arial" w:hAnsi="Arial" w:cs="Arial"/>
          <w:color w:val="000000" w:themeColor="text1"/>
          <w:sz w:val="20"/>
          <w:szCs w:val="20"/>
        </w:rPr>
        <w:t xml:space="preserve">participating </w:t>
      </w:r>
      <w:r w:rsidRPr="5ECC500C">
        <w:rPr>
          <w:rFonts w:ascii="Arial" w:eastAsia="Arial" w:hAnsi="Arial" w:cs="Arial"/>
          <w:color w:val="000000" w:themeColor="text1"/>
          <w:sz w:val="20"/>
          <w:szCs w:val="20"/>
        </w:rPr>
        <w:t>DSP must provide any relevant non</w:t>
      </w:r>
      <w:r w:rsidR="00FB2138" w:rsidRPr="5ECC500C">
        <w:rPr>
          <w:rFonts w:ascii="Arial" w:eastAsia="Arial" w:hAnsi="Arial" w:cs="Arial"/>
          <w:color w:val="000000" w:themeColor="text1"/>
          <w:sz w:val="20"/>
          <w:szCs w:val="20"/>
        </w:rPr>
        <w:t>-</w:t>
      </w:r>
      <w:r w:rsidR="1AD61E44" w:rsidRPr="5ECC500C">
        <w:rPr>
          <w:rFonts w:ascii="Arial" w:eastAsia="Arial" w:hAnsi="Arial" w:cs="Arial"/>
          <w:color w:val="000000" w:themeColor="text1"/>
          <w:sz w:val="20"/>
          <w:szCs w:val="20"/>
        </w:rPr>
        <w:t>confidential</w:t>
      </w:r>
      <w:r w:rsidRPr="5ECC500C">
        <w:rPr>
          <w:rFonts w:ascii="Arial" w:eastAsia="Arial" w:hAnsi="Arial" w:cs="Arial"/>
          <w:color w:val="000000" w:themeColor="text1"/>
          <w:sz w:val="20"/>
          <w:szCs w:val="20"/>
        </w:rPr>
        <w:t xml:space="preserve"> information </w:t>
      </w:r>
      <w:r w:rsidR="05A12CE6" w:rsidRPr="5ECC500C">
        <w:rPr>
          <w:rFonts w:ascii="Arial" w:eastAsia="Arial" w:hAnsi="Arial" w:cs="Arial"/>
          <w:color w:val="000000" w:themeColor="text1"/>
          <w:sz w:val="20"/>
          <w:szCs w:val="20"/>
        </w:rPr>
        <w:t>to support the commencement of</w:t>
      </w:r>
      <w:r w:rsidR="7061D26F" w:rsidRPr="5ECC500C">
        <w:rPr>
          <w:rFonts w:ascii="Arial" w:eastAsia="Arial" w:hAnsi="Arial" w:cs="Arial"/>
          <w:color w:val="000000" w:themeColor="text1"/>
          <w:sz w:val="20"/>
          <w:szCs w:val="20"/>
        </w:rPr>
        <w:t xml:space="preserve"> the</w:t>
      </w:r>
      <w:r w:rsidR="05A12CE6" w:rsidRPr="5ECC500C">
        <w:rPr>
          <w:rFonts w:ascii="Arial" w:eastAsia="Arial" w:hAnsi="Arial" w:cs="Arial"/>
          <w:color w:val="000000" w:themeColor="text1"/>
          <w:sz w:val="20"/>
          <w:szCs w:val="20"/>
        </w:rPr>
        <w:t xml:space="preserve"> enrollment process for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 xml:space="preserve"> and </w:t>
      </w:r>
      <w:r w:rsidR="0B3A317D" w:rsidRPr="5ECC500C">
        <w:rPr>
          <w:rFonts w:ascii="Arial" w:eastAsia="Arial" w:hAnsi="Arial" w:cs="Arial"/>
          <w:color w:val="000000" w:themeColor="text1"/>
          <w:sz w:val="20"/>
          <w:szCs w:val="20"/>
        </w:rPr>
        <w:t xml:space="preserve">the </w:t>
      </w:r>
      <w:r w:rsidR="05A12CE6" w:rsidRPr="5ECC500C">
        <w:rPr>
          <w:rFonts w:ascii="Arial" w:eastAsia="Arial" w:hAnsi="Arial" w:cs="Arial"/>
          <w:color w:val="000000" w:themeColor="text1"/>
          <w:sz w:val="20"/>
          <w:szCs w:val="20"/>
        </w:rPr>
        <w:t xml:space="preserve">addition of new </w:t>
      </w:r>
      <w:r w:rsidR="244EF1D8" w:rsidRPr="5ECC500C">
        <w:rPr>
          <w:rFonts w:ascii="Arial" w:eastAsia="Arial" w:hAnsi="Arial" w:cs="Arial"/>
          <w:color w:val="000000" w:themeColor="text1"/>
          <w:sz w:val="20"/>
          <w:szCs w:val="20"/>
        </w:rPr>
        <w:t xml:space="preserve">metered Premises </w:t>
      </w:r>
      <w:r w:rsidR="05A12CE6" w:rsidRPr="5ECC500C">
        <w:rPr>
          <w:rFonts w:ascii="Arial" w:eastAsia="Arial" w:hAnsi="Arial" w:cs="Arial"/>
          <w:color w:val="000000" w:themeColor="text1"/>
          <w:sz w:val="20"/>
          <w:szCs w:val="20"/>
        </w:rPr>
        <w:t xml:space="preserve">on an ongoing basis for the duration of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w:t>
      </w:r>
      <w:r w:rsidR="00D05A8E" w:rsidRPr="5ECC500C">
        <w:rPr>
          <w:rFonts w:ascii="Arial" w:eastAsia="Arial" w:hAnsi="Arial" w:cs="Arial"/>
          <w:color w:val="000000" w:themeColor="text1"/>
          <w:sz w:val="20"/>
          <w:szCs w:val="20"/>
        </w:rPr>
        <w:t xml:space="preserve">  </w:t>
      </w:r>
    </w:p>
    <w:p w14:paraId="6A62392B" w14:textId="57965503" w:rsidR="412C7827" w:rsidRPr="00DC3567" w:rsidRDefault="58C45411" w:rsidP="00902F86">
      <w:pPr>
        <w:numPr>
          <w:ilvl w:val="1"/>
          <w:numId w:val="8"/>
        </w:numPr>
        <w:rPr>
          <w:rFonts w:ascii="Arial" w:eastAsia="Arial" w:hAnsi="Arial" w:cs="Arial"/>
          <w:color w:val="000000" w:themeColor="text1"/>
          <w:sz w:val="20"/>
          <w:szCs w:val="20"/>
        </w:rPr>
      </w:pPr>
      <w:r w:rsidRPr="09AC0629">
        <w:rPr>
          <w:rFonts w:ascii="Arial" w:eastAsia="Arial" w:hAnsi="Arial" w:cs="Arial"/>
          <w:color w:val="000000" w:themeColor="text1"/>
          <w:sz w:val="20"/>
          <w:szCs w:val="20"/>
        </w:rPr>
        <w:t>Upon receiving the “</w:t>
      </w:r>
      <w:r w:rsidRPr="09AC0629">
        <w:rPr>
          <w:rFonts w:ascii="Arial" w:hAnsi="Arial" w:cs="Arial"/>
          <w:sz w:val="20"/>
          <w:szCs w:val="20"/>
        </w:rPr>
        <w:t xml:space="preserve">Details of the Aggregation,” </w:t>
      </w:r>
      <w:r w:rsidR="6C54DADB" w:rsidRPr="09AC0629">
        <w:rPr>
          <w:rFonts w:ascii="Arial" w:hAnsi="Arial" w:cs="Arial"/>
          <w:sz w:val="20"/>
          <w:szCs w:val="20"/>
        </w:rPr>
        <w:t xml:space="preserve">a </w:t>
      </w:r>
      <w:r w:rsidRPr="09AC0629">
        <w:rPr>
          <w:rFonts w:ascii="Arial" w:hAnsi="Arial" w:cs="Arial"/>
          <w:sz w:val="20"/>
          <w:szCs w:val="20"/>
        </w:rPr>
        <w:t>DSP</w:t>
      </w:r>
      <w:r w:rsidR="6C54DADB" w:rsidRPr="09AC0629">
        <w:rPr>
          <w:rFonts w:ascii="Arial" w:hAnsi="Arial" w:cs="Arial"/>
          <w:sz w:val="20"/>
          <w:szCs w:val="20"/>
        </w:rPr>
        <w:t xml:space="preserve"> that has elected to participate in the </w:t>
      </w:r>
      <w:r w:rsidR="53AEB3A2" w:rsidRPr="09AC0629">
        <w:rPr>
          <w:rFonts w:ascii="Arial" w:hAnsi="Arial" w:cs="Arial"/>
          <w:sz w:val="20"/>
          <w:szCs w:val="20"/>
        </w:rPr>
        <w:t>Pilot</w:t>
      </w:r>
      <w:r w:rsidR="574CF7B3" w:rsidRPr="09AC0629">
        <w:rPr>
          <w:rFonts w:ascii="Arial" w:hAnsi="Arial" w:cs="Arial"/>
          <w:sz w:val="20"/>
          <w:szCs w:val="20"/>
        </w:rPr>
        <w:t xml:space="preserve"> Project</w:t>
      </w:r>
      <w:r w:rsidR="6593C995" w:rsidRPr="09AC0629">
        <w:rPr>
          <w:rFonts w:ascii="Arial" w:hAnsi="Arial" w:cs="Arial"/>
          <w:sz w:val="20"/>
          <w:szCs w:val="20"/>
        </w:rPr>
        <w:t xml:space="preserve"> shall review the </w:t>
      </w:r>
      <w:r w:rsidR="28897068" w:rsidRPr="09AC0629">
        <w:rPr>
          <w:rFonts w:ascii="Arial" w:eastAsia="Arial" w:hAnsi="Arial" w:cs="Arial"/>
          <w:color w:val="000000" w:themeColor="text1"/>
          <w:sz w:val="20"/>
          <w:szCs w:val="20"/>
        </w:rPr>
        <w:t>“</w:t>
      </w:r>
      <w:r w:rsidR="28897068" w:rsidRPr="09AC0629">
        <w:rPr>
          <w:rFonts w:ascii="Arial" w:hAnsi="Arial" w:cs="Arial"/>
          <w:sz w:val="20"/>
          <w:szCs w:val="20"/>
        </w:rPr>
        <w:t>Details of the Aggregation”</w:t>
      </w:r>
      <w:r w:rsidR="2BCBFCEA" w:rsidRPr="09AC0629">
        <w:rPr>
          <w:rFonts w:ascii="Arial" w:hAnsi="Arial" w:cs="Arial"/>
          <w:sz w:val="20"/>
          <w:szCs w:val="20"/>
        </w:rPr>
        <w:t xml:space="preserve"> for </w:t>
      </w:r>
      <w:r w:rsidR="0E96C55B" w:rsidRPr="09AC0629">
        <w:rPr>
          <w:rFonts w:ascii="Arial" w:hAnsi="Arial" w:cs="Arial"/>
          <w:sz w:val="20"/>
          <w:szCs w:val="20"/>
        </w:rPr>
        <w:t>feasibility</w:t>
      </w:r>
      <w:r w:rsidR="23F40890" w:rsidRPr="09AC0629">
        <w:rPr>
          <w:rFonts w:ascii="Arial" w:hAnsi="Arial" w:cs="Arial"/>
          <w:sz w:val="20"/>
          <w:szCs w:val="20"/>
        </w:rPr>
        <w:t xml:space="preserve"> of participation of the </w:t>
      </w:r>
      <w:r w:rsidR="00721665" w:rsidRPr="09AC0629">
        <w:rPr>
          <w:rFonts w:ascii="Arial" w:hAnsi="Arial" w:cs="Arial"/>
          <w:sz w:val="20"/>
          <w:szCs w:val="20"/>
        </w:rPr>
        <w:t>Premise</w:t>
      </w:r>
      <w:r w:rsidR="002B6FE2" w:rsidRPr="09AC0629">
        <w:rPr>
          <w:rFonts w:ascii="Arial" w:hAnsi="Arial" w:cs="Arial"/>
          <w:sz w:val="20"/>
          <w:szCs w:val="20"/>
        </w:rPr>
        <w:t>s</w:t>
      </w:r>
      <w:r w:rsidR="7CE8EB6D" w:rsidRPr="09AC0629">
        <w:rPr>
          <w:rFonts w:ascii="Arial" w:hAnsi="Arial" w:cs="Arial"/>
          <w:sz w:val="20"/>
          <w:szCs w:val="20"/>
        </w:rPr>
        <w:t xml:space="preserve"> in the </w:t>
      </w:r>
      <w:r w:rsidR="23F40890" w:rsidRPr="09AC0629">
        <w:rPr>
          <w:rFonts w:ascii="Arial" w:hAnsi="Arial" w:cs="Arial"/>
          <w:sz w:val="20"/>
          <w:szCs w:val="20"/>
        </w:rPr>
        <w:t xml:space="preserve">proposed </w:t>
      </w:r>
      <w:r w:rsidR="51F4CDA4" w:rsidRPr="09AC0629">
        <w:rPr>
          <w:rFonts w:ascii="Arial" w:hAnsi="Arial" w:cs="Arial"/>
          <w:sz w:val="20"/>
          <w:szCs w:val="20"/>
        </w:rPr>
        <w:t>R</w:t>
      </w:r>
      <w:r w:rsidR="23F40890" w:rsidRPr="09AC0629">
        <w:rPr>
          <w:rFonts w:ascii="Arial" w:hAnsi="Arial" w:cs="Arial"/>
          <w:sz w:val="20"/>
          <w:szCs w:val="20"/>
        </w:rPr>
        <w:t xml:space="preserve">esource on the distribution </w:t>
      </w:r>
      <w:r w:rsidR="5CFE6142" w:rsidRPr="09AC0629">
        <w:rPr>
          <w:rFonts w:ascii="Arial" w:hAnsi="Arial" w:cs="Arial"/>
          <w:sz w:val="20"/>
          <w:szCs w:val="20"/>
        </w:rPr>
        <w:t>network</w:t>
      </w:r>
      <w:r w:rsidR="370E8521" w:rsidRPr="09AC0629">
        <w:rPr>
          <w:rFonts w:ascii="Arial" w:hAnsi="Arial" w:cs="Arial"/>
          <w:sz w:val="20"/>
          <w:szCs w:val="20"/>
        </w:rPr>
        <w:t>.</w:t>
      </w:r>
      <w:r w:rsidRPr="09AC0629">
        <w:rPr>
          <w:rFonts w:ascii="Arial" w:hAnsi="Arial" w:cs="Arial"/>
          <w:sz w:val="20"/>
          <w:szCs w:val="20"/>
        </w:rPr>
        <w:t xml:space="preserve"> </w:t>
      </w:r>
      <w:r w:rsidR="2D62B92B" w:rsidRPr="09AC0629">
        <w:rPr>
          <w:rFonts w:ascii="Arial" w:hAnsi="Arial" w:cs="Arial"/>
          <w:sz w:val="20"/>
          <w:szCs w:val="20"/>
        </w:rPr>
        <w:t>If t</w:t>
      </w:r>
      <w:r w:rsidR="6B2090E7" w:rsidRPr="09AC0629">
        <w:rPr>
          <w:rFonts w:ascii="Arial" w:hAnsi="Arial" w:cs="Arial"/>
          <w:sz w:val="20"/>
          <w:szCs w:val="20"/>
        </w:rPr>
        <w:t xml:space="preserve">he DSP </w:t>
      </w:r>
      <w:r w:rsidR="2FC5AF9C" w:rsidRPr="09AC0629">
        <w:rPr>
          <w:rFonts w:ascii="Arial" w:hAnsi="Arial" w:cs="Arial"/>
          <w:sz w:val="20"/>
          <w:szCs w:val="20"/>
        </w:rPr>
        <w:t>ha</w:t>
      </w:r>
      <w:r w:rsidR="55EAD426" w:rsidRPr="09AC0629">
        <w:rPr>
          <w:rFonts w:ascii="Arial" w:hAnsi="Arial" w:cs="Arial"/>
          <w:sz w:val="20"/>
          <w:szCs w:val="20"/>
        </w:rPr>
        <w:t>s</w:t>
      </w:r>
      <w:r w:rsidR="2FC5AF9C" w:rsidRPr="09AC0629">
        <w:rPr>
          <w:rFonts w:ascii="Arial" w:hAnsi="Arial" w:cs="Arial"/>
          <w:sz w:val="20"/>
          <w:szCs w:val="20"/>
        </w:rPr>
        <w:t xml:space="preserve"> </w:t>
      </w:r>
      <w:r w:rsidR="25B4335B" w:rsidRPr="09AC0629">
        <w:rPr>
          <w:rFonts w:ascii="Arial" w:hAnsi="Arial" w:cs="Arial"/>
          <w:sz w:val="20"/>
          <w:szCs w:val="20"/>
        </w:rPr>
        <w:t>concerns with</w:t>
      </w:r>
      <w:r w:rsidR="59D8745C" w:rsidRPr="09AC0629">
        <w:rPr>
          <w:rFonts w:ascii="Arial" w:hAnsi="Arial" w:cs="Arial"/>
          <w:sz w:val="20"/>
          <w:szCs w:val="20"/>
        </w:rPr>
        <w:t xml:space="preserve"> </w:t>
      </w:r>
      <w:r w:rsidR="4015E58E" w:rsidRPr="09AC0629">
        <w:rPr>
          <w:rFonts w:ascii="Arial" w:hAnsi="Arial" w:cs="Arial"/>
          <w:sz w:val="20"/>
          <w:szCs w:val="20"/>
        </w:rPr>
        <w:t>all o</w:t>
      </w:r>
      <w:r w:rsidR="572B6C93" w:rsidRPr="09AC0629">
        <w:rPr>
          <w:rFonts w:ascii="Arial" w:hAnsi="Arial" w:cs="Arial"/>
          <w:sz w:val="20"/>
          <w:szCs w:val="20"/>
        </w:rPr>
        <w:t>r</w:t>
      </w:r>
      <w:r w:rsidR="4015E58E" w:rsidRPr="09AC0629">
        <w:rPr>
          <w:rFonts w:ascii="Arial" w:hAnsi="Arial" w:cs="Arial"/>
          <w:sz w:val="20"/>
          <w:szCs w:val="20"/>
        </w:rPr>
        <w:t xml:space="preserve"> </w:t>
      </w:r>
      <w:r w:rsidR="6B2090E7" w:rsidRPr="09AC0629">
        <w:rPr>
          <w:rFonts w:ascii="Arial" w:hAnsi="Arial" w:cs="Arial"/>
          <w:sz w:val="20"/>
          <w:szCs w:val="20"/>
        </w:rPr>
        <w:t>a portion of the ESI IDs</w:t>
      </w:r>
      <w:r w:rsidR="003A3E5B" w:rsidRPr="09AC0629">
        <w:rPr>
          <w:rFonts w:ascii="Arial" w:hAnsi="Arial" w:cs="Arial"/>
          <w:sz w:val="20"/>
          <w:szCs w:val="20"/>
        </w:rPr>
        <w:t xml:space="preserve"> or, for NOIEs, </w:t>
      </w:r>
      <w:r w:rsidR="00D6258F" w:rsidRPr="09AC0629">
        <w:rPr>
          <w:rFonts w:ascii="Arial" w:hAnsi="Arial" w:cs="Arial"/>
          <w:sz w:val="20"/>
          <w:szCs w:val="20"/>
        </w:rPr>
        <w:t>unique meter identifiers</w:t>
      </w:r>
      <w:r w:rsidR="00EE0045">
        <w:rPr>
          <w:rFonts w:ascii="Arial" w:hAnsi="Arial" w:cs="Arial"/>
          <w:sz w:val="20"/>
          <w:szCs w:val="20"/>
        </w:rPr>
        <w:t>,</w:t>
      </w:r>
      <w:r w:rsidR="6B2090E7" w:rsidRPr="09AC0629">
        <w:rPr>
          <w:rFonts w:ascii="Arial" w:hAnsi="Arial" w:cs="Arial"/>
          <w:sz w:val="20"/>
          <w:szCs w:val="20"/>
        </w:rPr>
        <w:t xml:space="preserve"> listed in the </w:t>
      </w:r>
      <w:r w:rsidR="4AA63B42" w:rsidRPr="09AC0629">
        <w:rPr>
          <w:rFonts w:ascii="Arial" w:hAnsi="Arial" w:cs="Arial"/>
          <w:sz w:val="20"/>
          <w:szCs w:val="20"/>
        </w:rPr>
        <w:t>“</w:t>
      </w:r>
      <w:r w:rsidR="6B2090E7" w:rsidRPr="09AC0629">
        <w:rPr>
          <w:rFonts w:ascii="Arial" w:hAnsi="Arial" w:cs="Arial"/>
          <w:sz w:val="20"/>
          <w:szCs w:val="20"/>
        </w:rPr>
        <w:t>Details of the Aggregation</w:t>
      </w:r>
      <w:r w:rsidR="00455205">
        <w:rPr>
          <w:rFonts w:ascii="Arial" w:hAnsi="Arial" w:cs="Arial"/>
          <w:sz w:val="20"/>
          <w:szCs w:val="20"/>
        </w:rPr>
        <w:t>,</w:t>
      </w:r>
      <w:r w:rsidR="4AA63B42" w:rsidRPr="09AC0629">
        <w:rPr>
          <w:rFonts w:ascii="Arial" w:hAnsi="Arial" w:cs="Arial"/>
          <w:sz w:val="20"/>
          <w:szCs w:val="20"/>
        </w:rPr>
        <w:t>”</w:t>
      </w:r>
      <w:r w:rsidR="2D7AC5D2" w:rsidRPr="09AC0629">
        <w:rPr>
          <w:rFonts w:ascii="Arial" w:hAnsi="Arial" w:cs="Arial"/>
          <w:sz w:val="20"/>
          <w:szCs w:val="20"/>
        </w:rPr>
        <w:t xml:space="preserve"> the</w:t>
      </w:r>
      <w:r w:rsidR="2C6B7F06" w:rsidRPr="09AC0629">
        <w:rPr>
          <w:rFonts w:ascii="Arial" w:hAnsi="Arial" w:cs="Arial"/>
          <w:sz w:val="20"/>
          <w:szCs w:val="20"/>
        </w:rPr>
        <w:t xml:space="preserve"> DSP will notify the</w:t>
      </w:r>
      <w:r w:rsidR="2D7AC5D2" w:rsidRPr="09AC0629">
        <w:rPr>
          <w:rFonts w:ascii="Arial" w:hAnsi="Arial" w:cs="Arial"/>
          <w:sz w:val="20"/>
          <w:szCs w:val="20"/>
        </w:rPr>
        <w:t xml:space="preserve"> QSE</w:t>
      </w:r>
      <w:r w:rsidR="0D8312CF" w:rsidRPr="09AC0629">
        <w:rPr>
          <w:rFonts w:ascii="Arial" w:hAnsi="Arial" w:cs="Arial"/>
          <w:sz w:val="20"/>
          <w:szCs w:val="20"/>
        </w:rPr>
        <w:t>. The DSP may</w:t>
      </w:r>
      <w:r w:rsidR="00427498" w:rsidRPr="09AC0629">
        <w:rPr>
          <w:rFonts w:ascii="Arial" w:hAnsi="Arial" w:cs="Arial"/>
          <w:sz w:val="20"/>
          <w:szCs w:val="20"/>
        </w:rPr>
        <w:t>, on a non-discriminatory basis,</w:t>
      </w:r>
      <w:r w:rsidR="0D8312CF" w:rsidRPr="09AC0629">
        <w:rPr>
          <w:rFonts w:ascii="Arial" w:hAnsi="Arial" w:cs="Arial"/>
          <w:sz w:val="20"/>
          <w:szCs w:val="20"/>
        </w:rPr>
        <w:t xml:space="preserve"> </w:t>
      </w:r>
      <w:r w:rsidR="003F378B" w:rsidRPr="09AC0629">
        <w:rPr>
          <w:rFonts w:ascii="Arial" w:hAnsi="Arial" w:cs="Arial"/>
          <w:sz w:val="20"/>
          <w:szCs w:val="20"/>
        </w:rPr>
        <w:t xml:space="preserve">for </w:t>
      </w:r>
      <w:r w:rsidR="006E5971" w:rsidRPr="09AC0629">
        <w:rPr>
          <w:rFonts w:ascii="Arial" w:hAnsi="Arial" w:cs="Arial"/>
          <w:sz w:val="20"/>
          <w:szCs w:val="20"/>
        </w:rPr>
        <w:t xml:space="preserve">reasons of safety, </w:t>
      </w:r>
      <w:r w:rsidR="000B6CA8" w:rsidRPr="09AC0629">
        <w:rPr>
          <w:rFonts w:ascii="Arial" w:hAnsi="Arial" w:cs="Arial"/>
          <w:sz w:val="20"/>
          <w:szCs w:val="20"/>
        </w:rPr>
        <w:t>reliability</w:t>
      </w:r>
      <w:r w:rsidR="006E5971" w:rsidRPr="09AC0629">
        <w:rPr>
          <w:rFonts w:ascii="Arial" w:hAnsi="Arial" w:cs="Arial"/>
          <w:sz w:val="20"/>
          <w:szCs w:val="20"/>
        </w:rPr>
        <w:t>, or regulatory impediments,</w:t>
      </w:r>
      <w:r w:rsidR="0D8312CF" w:rsidRPr="09AC0629">
        <w:rPr>
          <w:rFonts w:ascii="Arial" w:hAnsi="Arial" w:cs="Arial"/>
          <w:sz w:val="20"/>
          <w:szCs w:val="20"/>
        </w:rPr>
        <w:t xml:space="preserve"> reject all or a portion of the ESI IDs</w:t>
      </w:r>
      <w:r w:rsidR="00517CC3" w:rsidRPr="09AC0629">
        <w:rPr>
          <w:rFonts w:ascii="Arial" w:hAnsi="Arial" w:cs="Arial"/>
          <w:sz w:val="20"/>
          <w:szCs w:val="20"/>
        </w:rPr>
        <w:t xml:space="preserve"> or unique meter identifiers</w:t>
      </w:r>
      <w:r w:rsidR="0D8312CF" w:rsidRPr="09AC0629">
        <w:rPr>
          <w:rFonts w:ascii="Arial" w:hAnsi="Arial" w:cs="Arial"/>
          <w:sz w:val="20"/>
          <w:szCs w:val="20"/>
        </w:rPr>
        <w:t xml:space="preserve"> listed in the “Details of the Aggregation</w:t>
      </w:r>
      <w:r w:rsidR="00927916">
        <w:rPr>
          <w:rFonts w:ascii="Arial" w:hAnsi="Arial" w:cs="Arial"/>
          <w:sz w:val="20"/>
          <w:szCs w:val="20"/>
        </w:rPr>
        <w:t>.</w:t>
      </w:r>
      <w:r w:rsidR="0D8312CF" w:rsidRPr="09AC0629">
        <w:rPr>
          <w:rFonts w:ascii="Arial" w:hAnsi="Arial" w:cs="Arial"/>
          <w:sz w:val="20"/>
          <w:szCs w:val="20"/>
        </w:rPr>
        <w:t>”</w:t>
      </w:r>
      <w:r w:rsidR="6B2090E7" w:rsidRPr="09AC0629">
        <w:rPr>
          <w:rFonts w:ascii="Arial" w:hAnsi="Arial" w:cs="Arial"/>
          <w:sz w:val="20"/>
          <w:szCs w:val="20"/>
        </w:rPr>
        <w:t xml:space="preserve"> </w:t>
      </w:r>
      <w:r w:rsidR="4CC4A2BA" w:rsidRPr="09AC0629">
        <w:rPr>
          <w:rFonts w:ascii="Arial" w:eastAsia="Arial" w:hAnsi="Arial" w:cs="Arial"/>
          <w:sz w:val="20"/>
          <w:szCs w:val="20"/>
        </w:rPr>
        <w:t>If the DSP chooses to reject all or a portion of the ESI IDs</w:t>
      </w:r>
      <w:r w:rsidR="00517CC3" w:rsidRPr="09AC0629">
        <w:rPr>
          <w:rFonts w:ascii="Arial" w:eastAsia="Arial" w:hAnsi="Arial" w:cs="Arial"/>
          <w:sz w:val="20"/>
          <w:szCs w:val="20"/>
        </w:rPr>
        <w:t xml:space="preserve"> or unique meter identifiers</w:t>
      </w:r>
      <w:r w:rsidR="4CC4A2BA" w:rsidRPr="09AC0629">
        <w:rPr>
          <w:rFonts w:ascii="Arial" w:eastAsia="Arial" w:hAnsi="Arial" w:cs="Arial"/>
          <w:sz w:val="20"/>
          <w:szCs w:val="20"/>
        </w:rPr>
        <w:t xml:space="preserve"> listed in the “Details of the </w:t>
      </w:r>
      <w:r w:rsidR="4CC4A2BA" w:rsidRPr="09AC0629">
        <w:rPr>
          <w:rFonts w:ascii="Arial" w:eastAsia="Arial" w:hAnsi="Arial" w:cs="Arial"/>
          <w:sz w:val="20"/>
          <w:szCs w:val="20"/>
        </w:rPr>
        <w:lastRenderedPageBreak/>
        <w:t>Aggregation,</w:t>
      </w:r>
      <w:r w:rsidR="00F36282" w:rsidRPr="09AC0629">
        <w:rPr>
          <w:rFonts w:ascii="Arial" w:eastAsia="Arial" w:hAnsi="Arial" w:cs="Arial"/>
          <w:sz w:val="20"/>
          <w:szCs w:val="20"/>
        </w:rPr>
        <w:t>”</w:t>
      </w:r>
      <w:r w:rsidR="4CC4A2BA" w:rsidRPr="09AC0629">
        <w:rPr>
          <w:rFonts w:ascii="Arial" w:eastAsia="Arial" w:hAnsi="Arial" w:cs="Arial"/>
          <w:sz w:val="20"/>
          <w:szCs w:val="20"/>
        </w:rPr>
        <w:t xml:space="preserve"> the DSP shall notify the QSE managing that ADER </w:t>
      </w:r>
      <w:r w:rsidR="00533F48" w:rsidRPr="09AC0629">
        <w:rPr>
          <w:rFonts w:ascii="Arial" w:eastAsia="Arial" w:hAnsi="Arial" w:cs="Arial"/>
          <w:sz w:val="20"/>
          <w:szCs w:val="20"/>
        </w:rPr>
        <w:t xml:space="preserve">and provide the QSE </w:t>
      </w:r>
      <w:r w:rsidR="4CC4A2BA" w:rsidRPr="09AC0629">
        <w:rPr>
          <w:rFonts w:ascii="Arial" w:eastAsia="Arial" w:hAnsi="Arial" w:cs="Arial"/>
          <w:sz w:val="20"/>
          <w:szCs w:val="20"/>
        </w:rPr>
        <w:t>the reason</w:t>
      </w:r>
      <w:r w:rsidR="000B6CA8" w:rsidRPr="09AC0629">
        <w:rPr>
          <w:rFonts w:ascii="Arial" w:eastAsia="Arial" w:hAnsi="Arial" w:cs="Arial"/>
          <w:sz w:val="20"/>
          <w:szCs w:val="20"/>
        </w:rPr>
        <w:t xml:space="preserve"> for the rejection</w:t>
      </w:r>
      <w:r w:rsidR="4CC4A2BA" w:rsidRPr="09AC0629">
        <w:rPr>
          <w:rFonts w:ascii="Arial" w:eastAsia="Arial" w:hAnsi="Arial" w:cs="Arial"/>
          <w:sz w:val="20"/>
          <w:szCs w:val="20"/>
        </w:rPr>
        <w:t>.</w:t>
      </w:r>
    </w:p>
    <w:p w14:paraId="07BCE4E0" w14:textId="17D71573" w:rsidR="0E94780F" w:rsidRPr="00CA6584" w:rsidRDefault="0E94780F" w:rsidP="00902F86">
      <w:pPr>
        <w:numPr>
          <w:ilvl w:val="1"/>
          <w:numId w:val="8"/>
        </w:numPr>
        <w:rPr>
          <w:ins w:id="414" w:author="Author"/>
          <w:color w:val="000000" w:themeColor="text1"/>
        </w:rPr>
      </w:pPr>
      <w:r w:rsidRPr="09AC0629">
        <w:rPr>
          <w:rFonts w:ascii="Arial" w:eastAsia="Arial" w:hAnsi="Arial" w:cs="Arial"/>
          <w:color w:val="000000" w:themeColor="text1"/>
          <w:sz w:val="20"/>
          <w:szCs w:val="20"/>
        </w:rPr>
        <w:t>As part of its review</w:t>
      </w:r>
      <w:r w:rsidR="006E24C7" w:rsidRPr="09AC0629">
        <w:rPr>
          <w:rFonts w:ascii="Arial" w:eastAsia="Arial" w:hAnsi="Arial" w:cs="Arial"/>
          <w:color w:val="000000" w:themeColor="text1"/>
          <w:sz w:val="20"/>
          <w:szCs w:val="20"/>
        </w:rPr>
        <w:t xml:space="preserve"> of an ADER</w:t>
      </w:r>
      <w:r w:rsidRPr="09AC0629">
        <w:rPr>
          <w:rFonts w:ascii="Arial" w:eastAsia="Arial" w:hAnsi="Arial" w:cs="Arial"/>
          <w:color w:val="000000" w:themeColor="text1"/>
          <w:sz w:val="20"/>
          <w:szCs w:val="20"/>
        </w:rPr>
        <w:t xml:space="preserve">, </w:t>
      </w:r>
      <w:r w:rsidR="00B9529D" w:rsidRPr="09AC0629">
        <w:rPr>
          <w:rFonts w:ascii="Arial" w:eastAsia="Arial" w:hAnsi="Arial" w:cs="Arial"/>
          <w:color w:val="000000" w:themeColor="text1"/>
          <w:sz w:val="20"/>
          <w:szCs w:val="20"/>
        </w:rPr>
        <w:t>the</w:t>
      </w:r>
      <w:r w:rsidRPr="09AC0629">
        <w:rPr>
          <w:rFonts w:ascii="Arial" w:eastAsia="Arial" w:hAnsi="Arial" w:cs="Arial"/>
          <w:color w:val="000000" w:themeColor="text1"/>
          <w:sz w:val="20"/>
          <w:szCs w:val="20"/>
        </w:rPr>
        <w:t xml:space="preserve"> DSP</w:t>
      </w:r>
      <w:r w:rsidR="00D227A0" w:rsidRPr="09AC0629">
        <w:rPr>
          <w:rFonts w:ascii="Arial" w:eastAsia="Arial" w:hAnsi="Arial" w:cs="Arial"/>
          <w:color w:val="000000" w:themeColor="text1"/>
          <w:sz w:val="20"/>
          <w:szCs w:val="20"/>
        </w:rPr>
        <w:t>, in conjunction with the TSP,</w:t>
      </w:r>
      <w:r w:rsidRPr="09AC0629">
        <w:rPr>
          <w:rFonts w:ascii="Arial" w:eastAsia="Arial" w:hAnsi="Arial" w:cs="Arial"/>
          <w:color w:val="000000" w:themeColor="text1"/>
          <w:sz w:val="20"/>
          <w:szCs w:val="20"/>
        </w:rPr>
        <w:t xml:space="preserve"> </w:t>
      </w:r>
      <w:r w:rsidR="002E5218" w:rsidRPr="09AC0629">
        <w:rPr>
          <w:rFonts w:ascii="Arial" w:eastAsia="Arial" w:hAnsi="Arial" w:cs="Arial"/>
          <w:color w:val="000000" w:themeColor="text1"/>
          <w:sz w:val="20"/>
          <w:szCs w:val="20"/>
        </w:rPr>
        <w:t xml:space="preserve">shall map </w:t>
      </w:r>
      <w:r w:rsidR="003F13D3" w:rsidRPr="09AC0629">
        <w:rPr>
          <w:rFonts w:ascii="Arial" w:eastAsia="Arial" w:hAnsi="Arial" w:cs="Arial"/>
          <w:color w:val="000000" w:themeColor="text1"/>
          <w:sz w:val="20"/>
          <w:szCs w:val="20"/>
        </w:rPr>
        <w:t xml:space="preserve">each of the </w:t>
      </w:r>
      <w:r w:rsidR="00721665" w:rsidRPr="09AC0629">
        <w:rPr>
          <w:rFonts w:ascii="Arial" w:eastAsia="Arial" w:hAnsi="Arial" w:cs="Arial"/>
          <w:color w:val="000000" w:themeColor="text1"/>
          <w:sz w:val="20"/>
          <w:szCs w:val="20"/>
        </w:rPr>
        <w:t>Premise</w:t>
      </w:r>
      <w:r w:rsidR="003F13D3" w:rsidRPr="09AC0629">
        <w:rPr>
          <w:rFonts w:ascii="Arial" w:eastAsia="Arial" w:hAnsi="Arial" w:cs="Arial"/>
          <w:color w:val="000000" w:themeColor="text1"/>
          <w:sz w:val="20"/>
          <w:szCs w:val="20"/>
        </w:rPr>
        <w:t>s</w:t>
      </w:r>
      <w:r w:rsidR="003004B7" w:rsidRPr="09AC0629">
        <w:rPr>
          <w:rFonts w:ascii="Arial" w:eastAsia="Arial" w:hAnsi="Arial" w:cs="Arial"/>
          <w:color w:val="000000" w:themeColor="text1"/>
          <w:sz w:val="20"/>
          <w:szCs w:val="20"/>
        </w:rPr>
        <w:t xml:space="preserve"> that make up the ADER to</w:t>
      </w:r>
      <w:r w:rsidR="00103FE6" w:rsidRPr="09AC0629">
        <w:rPr>
          <w:rFonts w:ascii="Arial" w:eastAsia="Arial" w:hAnsi="Arial" w:cs="Arial"/>
          <w:color w:val="000000" w:themeColor="text1"/>
          <w:sz w:val="20"/>
          <w:szCs w:val="20"/>
        </w:rPr>
        <w:t xml:space="preserve"> the</w:t>
      </w:r>
      <w:r w:rsidR="00E27D8A" w:rsidRPr="09AC0629">
        <w:rPr>
          <w:rFonts w:ascii="Arial" w:eastAsia="Arial" w:hAnsi="Arial" w:cs="Arial"/>
          <w:color w:val="000000" w:themeColor="text1"/>
          <w:sz w:val="20"/>
          <w:szCs w:val="20"/>
        </w:rPr>
        <w:t xml:space="preserve">ir </w:t>
      </w:r>
      <w:r w:rsidR="00454D81" w:rsidRPr="09AC0629">
        <w:rPr>
          <w:rFonts w:ascii="Arial" w:eastAsia="Arial" w:hAnsi="Arial" w:cs="Arial"/>
          <w:color w:val="000000" w:themeColor="text1"/>
          <w:sz w:val="20"/>
          <w:szCs w:val="20"/>
        </w:rPr>
        <w:t>respective</w:t>
      </w:r>
      <w:r w:rsidR="00AF4EFE" w:rsidRPr="09AC0629">
        <w:rPr>
          <w:rFonts w:ascii="Arial" w:eastAsia="Arial" w:hAnsi="Arial" w:cs="Arial"/>
          <w:color w:val="000000" w:themeColor="text1"/>
          <w:sz w:val="20"/>
          <w:szCs w:val="20"/>
        </w:rPr>
        <w:t xml:space="preserve"> </w:t>
      </w:r>
      <w:r w:rsidRPr="09AC0629">
        <w:rPr>
          <w:rFonts w:ascii="Arial" w:eastAsia="Arial" w:hAnsi="Arial" w:cs="Arial"/>
          <w:color w:val="000000" w:themeColor="text1"/>
          <w:sz w:val="20"/>
          <w:szCs w:val="20"/>
        </w:rPr>
        <w:t xml:space="preserve">Common Information Model (CIM) </w:t>
      </w:r>
      <w:r w:rsidR="007A3AC2" w:rsidRPr="09AC0629">
        <w:rPr>
          <w:rFonts w:ascii="Arial" w:eastAsia="Arial" w:hAnsi="Arial" w:cs="Arial"/>
          <w:color w:val="000000" w:themeColor="text1"/>
          <w:sz w:val="20"/>
          <w:szCs w:val="20"/>
        </w:rPr>
        <w:t>L</w:t>
      </w:r>
      <w:r w:rsidRPr="09AC0629">
        <w:rPr>
          <w:rFonts w:ascii="Arial" w:eastAsia="Arial" w:hAnsi="Arial" w:cs="Arial"/>
          <w:color w:val="000000" w:themeColor="text1"/>
          <w:sz w:val="20"/>
          <w:szCs w:val="20"/>
        </w:rPr>
        <w:t>oad</w:t>
      </w:r>
      <w:r w:rsidR="008E797C" w:rsidRPr="09AC0629">
        <w:rPr>
          <w:rFonts w:ascii="Arial" w:eastAsia="Arial" w:hAnsi="Arial" w:cs="Arial"/>
          <w:color w:val="000000" w:themeColor="text1"/>
          <w:sz w:val="20"/>
          <w:szCs w:val="20"/>
        </w:rPr>
        <w:t>s</w:t>
      </w:r>
      <w:r w:rsidRPr="09AC0629">
        <w:rPr>
          <w:rFonts w:ascii="Arial" w:eastAsia="Arial" w:hAnsi="Arial" w:cs="Arial"/>
          <w:color w:val="000000" w:themeColor="text1"/>
          <w:sz w:val="20"/>
          <w:szCs w:val="20"/>
        </w:rPr>
        <w:t xml:space="preserve"> </w:t>
      </w:r>
      <w:r w:rsidR="001749B2" w:rsidRPr="09AC0629">
        <w:rPr>
          <w:rFonts w:ascii="Arial" w:eastAsia="Arial" w:hAnsi="Arial" w:cs="Arial"/>
          <w:color w:val="000000" w:themeColor="text1"/>
          <w:sz w:val="20"/>
          <w:szCs w:val="20"/>
        </w:rPr>
        <w:t>and</w:t>
      </w:r>
      <w:r w:rsidR="00D07B7B" w:rsidRPr="09AC0629">
        <w:rPr>
          <w:rFonts w:ascii="Arial" w:eastAsia="Arial" w:hAnsi="Arial" w:cs="Arial"/>
          <w:color w:val="000000" w:themeColor="text1"/>
          <w:sz w:val="20"/>
          <w:szCs w:val="20"/>
        </w:rPr>
        <w:t xml:space="preserve"> add</w:t>
      </w:r>
      <w:r w:rsidR="001749B2" w:rsidRPr="09AC0629">
        <w:rPr>
          <w:rFonts w:ascii="Arial" w:eastAsia="Arial" w:hAnsi="Arial" w:cs="Arial"/>
          <w:color w:val="000000" w:themeColor="text1"/>
          <w:sz w:val="20"/>
          <w:szCs w:val="20"/>
        </w:rPr>
        <w:t xml:space="preserve"> this</w:t>
      </w:r>
      <w:r w:rsidRPr="09AC0629">
        <w:rPr>
          <w:rFonts w:ascii="Arial" w:eastAsia="Arial" w:hAnsi="Arial" w:cs="Arial"/>
          <w:color w:val="000000" w:themeColor="text1"/>
          <w:sz w:val="20"/>
          <w:szCs w:val="20"/>
        </w:rPr>
        <w:t xml:space="preserve"> </w:t>
      </w:r>
      <w:r w:rsidR="007A3AC2" w:rsidRPr="09AC0629">
        <w:rPr>
          <w:rFonts w:ascii="Arial" w:eastAsia="Arial" w:hAnsi="Arial" w:cs="Arial"/>
          <w:color w:val="000000" w:themeColor="text1"/>
          <w:sz w:val="20"/>
          <w:szCs w:val="20"/>
        </w:rPr>
        <w:t>information</w:t>
      </w:r>
      <w:r w:rsidR="001C57D1" w:rsidRPr="09AC0629">
        <w:rPr>
          <w:rFonts w:ascii="Arial" w:eastAsia="Arial" w:hAnsi="Arial" w:cs="Arial"/>
          <w:color w:val="000000" w:themeColor="text1"/>
          <w:sz w:val="20"/>
          <w:szCs w:val="20"/>
        </w:rPr>
        <w:t xml:space="preserve"> to the “Details of the Aggregation” as part of the DSP’s response to the submission.</w:t>
      </w:r>
    </w:p>
    <w:p w14:paraId="53238C8E" w14:textId="77AD6E8F" w:rsidR="00596692" w:rsidRPr="008B661E" w:rsidRDefault="059D9255" w:rsidP="4A9F91F7">
      <w:pPr>
        <w:numPr>
          <w:ilvl w:val="1"/>
          <w:numId w:val="8"/>
        </w:numPr>
        <w:rPr>
          <w:rFonts w:ascii="Arial" w:eastAsia="Calibri" w:hAnsi="Arial" w:cs="Arial"/>
          <w:color w:val="000000" w:themeColor="text1"/>
          <w:sz w:val="20"/>
          <w:szCs w:val="20"/>
        </w:rPr>
      </w:pPr>
      <w:ins w:id="415" w:author="Author">
        <w:r w:rsidRPr="4A9F91F7">
          <w:rPr>
            <w:rFonts w:ascii="Arial" w:eastAsia="Arial" w:hAnsi="Arial" w:cs="Arial"/>
            <w:color w:val="000000" w:themeColor="text1"/>
            <w:sz w:val="20"/>
            <w:szCs w:val="20"/>
          </w:rPr>
          <w:t xml:space="preserve">The DSP must also check whether any of the ESI IDs are already </w:t>
        </w:r>
        <w:r w:rsidRPr="4A9F91F7">
          <w:rPr>
            <w:rFonts w:ascii="Arial" w:eastAsia="Calibri" w:hAnsi="Arial" w:cs="Arial"/>
            <w:color w:val="000000" w:themeColor="text1"/>
            <w:sz w:val="20"/>
            <w:szCs w:val="20"/>
          </w:rPr>
          <w:t>participating in a TDSP Load Management Program</w:t>
        </w:r>
        <w:r w:rsidR="759F6E16" w:rsidRPr="4A9F91F7">
          <w:rPr>
            <w:rFonts w:ascii="Arial" w:eastAsia="Calibri" w:hAnsi="Arial" w:cs="Arial"/>
            <w:color w:val="000000" w:themeColor="text1"/>
            <w:sz w:val="20"/>
            <w:szCs w:val="20"/>
          </w:rPr>
          <w:t>.</w:t>
        </w:r>
      </w:ins>
    </w:p>
    <w:p w14:paraId="07AF91E3" w14:textId="56FBBF84" w:rsidR="142019E9" w:rsidRDefault="142019E9"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DSP</w:t>
      </w:r>
      <w:r w:rsidR="686834D5"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w:t>
      </w:r>
      <w:r w:rsidR="053F0F80" w:rsidRPr="5ECC500C">
        <w:rPr>
          <w:rFonts w:ascii="Arial" w:eastAsia="Arial" w:hAnsi="Arial" w:cs="Arial"/>
          <w:color w:val="000000" w:themeColor="text1"/>
          <w:sz w:val="20"/>
          <w:szCs w:val="20"/>
        </w:rPr>
        <w:t>will</w:t>
      </w:r>
      <w:r w:rsidRPr="5ECC500C">
        <w:rPr>
          <w:rFonts w:ascii="Arial" w:eastAsia="Arial" w:hAnsi="Arial" w:cs="Arial"/>
          <w:color w:val="000000" w:themeColor="text1"/>
          <w:sz w:val="20"/>
          <w:szCs w:val="20"/>
        </w:rPr>
        <w:t xml:space="preserve"> respond to </w:t>
      </w:r>
      <w:r w:rsidR="6B08DC57" w:rsidRPr="5ECC500C">
        <w:rPr>
          <w:rFonts w:ascii="Arial" w:eastAsia="Arial" w:hAnsi="Arial" w:cs="Arial"/>
          <w:color w:val="000000" w:themeColor="text1"/>
          <w:sz w:val="20"/>
          <w:szCs w:val="20"/>
        </w:rPr>
        <w:t>QSE submission</w:t>
      </w:r>
      <w:r w:rsidR="6305A6E2" w:rsidRPr="5ECC500C">
        <w:rPr>
          <w:rFonts w:ascii="Arial" w:eastAsia="Arial" w:hAnsi="Arial" w:cs="Arial"/>
          <w:color w:val="000000" w:themeColor="text1"/>
          <w:sz w:val="20"/>
          <w:szCs w:val="20"/>
        </w:rPr>
        <w:t>s</w:t>
      </w:r>
      <w:r w:rsidR="3BE31F73" w:rsidRPr="5ECC500C">
        <w:rPr>
          <w:rFonts w:ascii="Arial" w:eastAsia="Arial" w:hAnsi="Arial" w:cs="Arial"/>
          <w:color w:val="000000" w:themeColor="text1"/>
          <w:sz w:val="20"/>
          <w:szCs w:val="20"/>
        </w:rPr>
        <w:t xml:space="preserve"> of</w:t>
      </w:r>
      <w:r w:rsidR="6B08DC57" w:rsidRPr="5ECC500C">
        <w:rPr>
          <w:rFonts w:ascii="Arial" w:eastAsia="Arial" w:hAnsi="Arial" w:cs="Arial"/>
          <w:color w:val="000000" w:themeColor="text1"/>
          <w:sz w:val="20"/>
          <w:szCs w:val="20"/>
        </w:rPr>
        <w:t xml:space="preserve"> </w:t>
      </w:r>
      <w:r w:rsidR="5A640766" w:rsidRPr="5ECC500C">
        <w:rPr>
          <w:rFonts w:ascii="Arial" w:eastAsia="Arial" w:hAnsi="Arial" w:cs="Arial"/>
          <w:sz w:val="20"/>
          <w:szCs w:val="20"/>
        </w:rPr>
        <w:t>“Details of the Aggregation”</w:t>
      </w:r>
      <w:r w:rsidR="5A640766"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 xml:space="preserve">within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9972BD" w:rsidRPr="5ECC500C">
        <w:rPr>
          <w:rFonts w:ascii="Arial" w:eastAsia="Arial" w:hAnsi="Arial" w:cs="Arial"/>
          <w:color w:val="000000" w:themeColor="text1"/>
          <w:sz w:val="20"/>
          <w:szCs w:val="20"/>
        </w:rPr>
        <w:t>Business D</w:t>
      </w:r>
      <w:r w:rsidR="1E37990E" w:rsidRPr="5ECC500C">
        <w:rPr>
          <w:rFonts w:ascii="Arial" w:eastAsia="Arial" w:hAnsi="Arial" w:cs="Arial"/>
          <w:color w:val="000000" w:themeColor="text1"/>
          <w:sz w:val="20"/>
          <w:szCs w:val="20"/>
        </w:rPr>
        <w:t xml:space="preserve">ays. If additional time is needed to evaluate </w:t>
      </w:r>
      <w:r w:rsidR="007B6236">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ADER</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then</w:t>
      </w:r>
      <w:r w:rsidR="003A5F73">
        <w:rPr>
          <w:rFonts w:ascii="Arial" w:eastAsia="Arial" w:hAnsi="Arial" w:cs="Arial"/>
          <w:color w:val="000000" w:themeColor="text1"/>
          <w:sz w:val="20"/>
          <w:szCs w:val="20"/>
        </w:rPr>
        <w:t xml:space="preserve"> the</w:t>
      </w:r>
      <w:r w:rsidR="1E37990E" w:rsidRPr="5ECC500C">
        <w:rPr>
          <w:rFonts w:ascii="Arial" w:eastAsia="Arial" w:hAnsi="Arial" w:cs="Arial"/>
          <w:color w:val="000000" w:themeColor="text1"/>
          <w:sz w:val="20"/>
          <w:szCs w:val="20"/>
        </w:rPr>
        <w:t xml:space="preserve"> DSP will provide notice to </w:t>
      </w:r>
      <w:r w:rsidR="003A5F73">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 xml:space="preserve">QSE </w:t>
      </w:r>
      <w:r w:rsidR="4D1E5A77" w:rsidRPr="5ECC500C">
        <w:rPr>
          <w:rFonts w:ascii="Arial" w:eastAsia="Arial" w:hAnsi="Arial" w:cs="Arial"/>
          <w:color w:val="000000" w:themeColor="text1"/>
          <w:sz w:val="20"/>
          <w:szCs w:val="20"/>
        </w:rPr>
        <w:t>with</w:t>
      </w:r>
      <w:r w:rsidR="1E37990E" w:rsidRPr="5ECC500C">
        <w:rPr>
          <w:rFonts w:ascii="Arial" w:eastAsia="Arial" w:hAnsi="Arial" w:cs="Arial"/>
          <w:color w:val="000000" w:themeColor="text1"/>
          <w:sz w:val="20"/>
          <w:szCs w:val="20"/>
        </w:rPr>
        <w:t xml:space="preserve">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E64966" w:rsidRPr="5ECC500C">
        <w:rPr>
          <w:rFonts w:ascii="Arial" w:eastAsia="Arial" w:hAnsi="Arial" w:cs="Arial"/>
          <w:color w:val="000000" w:themeColor="text1"/>
          <w:sz w:val="20"/>
          <w:szCs w:val="20"/>
        </w:rPr>
        <w:t xml:space="preserve">Business </w:t>
      </w:r>
      <w:proofErr w:type="gramStart"/>
      <w:r w:rsidR="00E64966" w:rsidRPr="5ECC500C">
        <w:rPr>
          <w:rFonts w:ascii="Arial" w:eastAsia="Arial" w:hAnsi="Arial" w:cs="Arial"/>
          <w:color w:val="000000" w:themeColor="text1"/>
          <w:sz w:val="20"/>
          <w:szCs w:val="20"/>
        </w:rPr>
        <w:t>D</w:t>
      </w:r>
      <w:r w:rsidR="1E37990E" w:rsidRPr="5ECC500C">
        <w:rPr>
          <w:rFonts w:ascii="Arial" w:eastAsia="Arial" w:hAnsi="Arial" w:cs="Arial"/>
          <w:color w:val="000000" w:themeColor="text1"/>
          <w:sz w:val="20"/>
          <w:szCs w:val="20"/>
        </w:rPr>
        <w:t>ays</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and</w:t>
      </w:r>
      <w:proofErr w:type="gramEnd"/>
      <w:r w:rsidR="1E37990E" w:rsidRPr="5ECC500C">
        <w:rPr>
          <w:rFonts w:ascii="Arial" w:eastAsia="Arial" w:hAnsi="Arial" w:cs="Arial"/>
          <w:color w:val="000000" w:themeColor="text1"/>
          <w:sz w:val="20"/>
          <w:szCs w:val="20"/>
        </w:rPr>
        <w:t xml:space="preserve"> will provide final review no later than</w:t>
      </w:r>
      <w:r w:rsidR="1E37990E" w:rsidRPr="5ECC500C">
        <w:rPr>
          <w:rFonts w:ascii="Arial" w:eastAsia="Arial" w:hAnsi="Arial" w:cs="Arial"/>
          <w:sz w:val="20"/>
          <w:szCs w:val="20"/>
        </w:rPr>
        <w:t xml:space="preserve"> </w:t>
      </w:r>
      <w:r w:rsidR="4818DB0E" w:rsidRPr="5ECC500C">
        <w:rPr>
          <w:rFonts w:ascii="Arial" w:eastAsia="Arial" w:hAnsi="Arial" w:cs="Arial"/>
          <w:color w:val="000000" w:themeColor="text1"/>
          <w:sz w:val="20"/>
          <w:szCs w:val="20"/>
        </w:rPr>
        <w:t>45</w:t>
      </w:r>
      <w:r w:rsidR="12EF82C3"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days</w:t>
      </w:r>
      <w:r w:rsidR="3A4A7310" w:rsidRPr="5ECC500C">
        <w:rPr>
          <w:rFonts w:ascii="Arial" w:eastAsia="Arial" w:hAnsi="Arial" w:cs="Arial"/>
          <w:color w:val="000000" w:themeColor="text1"/>
          <w:sz w:val="20"/>
          <w:szCs w:val="20"/>
        </w:rPr>
        <w:t xml:space="preserve"> from the submission</w:t>
      </w:r>
      <w:r w:rsidR="3930A523" w:rsidRPr="5ECC500C">
        <w:rPr>
          <w:rFonts w:ascii="Arial" w:eastAsia="Arial" w:hAnsi="Arial" w:cs="Arial"/>
          <w:color w:val="000000" w:themeColor="text1"/>
          <w:sz w:val="20"/>
          <w:szCs w:val="20"/>
        </w:rPr>
        <w:t>.</w:t>
      </w:r>
      <w:r w:rsidR="6B08DC57" w:rsidRPr="5ECC500C">
        <w:rPr>
          <w:rFonts w:ascii="Arial" w:eastAsia="Arial" w:hAnsi="Arial" w:cs="Arial"/>
          <w:color w:val="000000" w:themeColor="text1"/>
          <w:sz w:val="20"/>
          <w:szCs w:val="20"/>
        </w:rPr>
        <w:t xml:space="preserve"> </w:t>
      </w:r>
    </w:p>
    <w:p w14:paraId="22012BEF" w14:textId="0F6AAD69" w:rsidR="00BC0C1A" w:rsidRPr="007D58D6" w:rsidRDefault="075419B1" w:rsidP="00902F86">
      <w:pPr>
        <w:numPr>
          <w:ilvl w:val="1"/>
          <w:numId w:val="8"/>
        </w:numPr>
        <w:rPr>
          <w:rFonts w:ascii="Arial" w:eastAsia="Arial" w:hAnsi="Arial" w:cs="Arial"/>
          <w:color w:val="000000" w:themeColor="text1"/>
        </w:rPr>
      </w:pPr>
      <w:r w:rsidRPr="09AC0629">
        <w:rPr>
          <w:rFonts w:ascii="Arial" w:hAnsi="Arial" w:cs="Arial"/>
          <w:sz w:val="20"/>
          <w:szCs w:val="20"/>
        </w:rPr>
        <w:t xml:space="preserve">The </w:t>
      </w:r>
      <w:r w:rsidR="15DF5229" w:rsidRPr="09AC0629">
        <w:rPr>
          <w:rFonts w:ascii="Arial" w:hAnsi="Arial" w:cs="Arial"/>
          <w:sz w:val="20"/>
          <w:szCs w:val="20"/>
        </w:rPr>
        <w:t>DSP</w:t>
      </w:r>
      <w:r w:rsidR="1C3A61A2" w:rsidRPr="09AC0629">
        <w:rPr>
          <w:rFonts w:ascii="Arial" w:hAnsi="Arial" w:cs="Arial"/>
          <w:sz w:val="20"/>
          <w:szCs w:val="20"/>
        </w:rPr>
        <w:t xml:space="preserve"> </w:t>
      </w:r>
      <w:r w:rsidR="6025153A" w:rsidRPr="09AC0629">
        <w:rPr>
          <w:rFonts w:ascii="Arial" w:hAnsi="Arial" w:cs="Arial"/>
          <w:sz w:val="20"/>
          <w:szCs w:val="20"/>
        </w:rPr>
        <w:t xml:space="preserve">may </w:t>
      </w:r>
      <w:r w:rsidR="1C3A61A2" w:rsidRPr="09AC0629">
        <w:rPr>
          <w:rFonts w:ascii="Arial" w:hAnsi="Arial" w:cs="Arial"/>
          <w:sz w:val="20"/>
          <w:szCs w:val="20"/>
        </w:rPr>
        <w:t xml:space="preserve">consent to the participation of the </w:t>
      </w:r>
      <w:r w:rsidR="00721665" w:rsidRPr="09AC0629">
        <w:rPr>
          <w:rFonts w:ascii="Arial" w:hAnsi="Arial" w:cs="Arial"/>
          <w:sz w:val="20"/>
          <w:szCs w:val="20"/>
        </w:rPr>
        <w:t>Premise</w:t>
      </w:r>
      <w:r w:rsidR="00284C91" w:rsidRPr="09AC0629">
        <w:rPr>
          <w:rFonts w:ascii="Arial" w:hAnsi="Arial" w:cs="Arial"/>
          <w:sz w:val="20"/>
          <w:szCs w:val="20"/>
        </w:rPr>
        <w:t>s</w:t>
      </w:r>
      <w:r w:rsidR="1C3A61A2" w:rsidRPr="09AC0629">
        <w:rPr>
          <w:rFonts w:ascii="Arial" w:hAnsi="Arial" w:cs="Arial"/>
          <w:sz w:val="20"/>
          <w:szCs w:val="20"/>
        </w:rPr>
        <w:t xml:space="preserve"> </w:t>
      </w:r>
      <w:r w:rsidR="6025153A" w:rsidRPr="09AC0629">
        <w:rPr>
          <w:rFonts w:ascii="Arial" w:hAnsi="Arial" w:cs="Arial"/>
          <w:sz w:val="20"/>
          <w:szCs w:val="20"/>
        </w:rPr>
        <w:t>identified</w:t>
      </w:r>
      <w:r w:rsidR="121B72D4" w:rsidRPr="09AC0629">
        <w:rPr>
          <w:rFonts w:ascii="Arial" w:hAnsi="Arial" w:cs="Arial"/>
          <w:sz w:val="20"/>
          <w:szCs w:val="20"/>
        </w:rPr>
        <w:t xml:space="preserve"> in the </w:t>
      </w:r>
      <w:r w:rsidR="04C38AC3" w:rsidRPr="09AC0629">
        <w:rPr>
          <w:rFonts w:ascii="Arial" w:hAnsi="Arial" w:cs="Arial"/>
          <w:sz w:val="20"/>
          <w:szCs w:val="20"/>
        </w:rPr>
        <w:t>“</w:t>
      </w:r>
      <w:r w:rsidR="121B72D4" w:rsidRPr="09AC0629">
        <w:rPr>
          <w:rFonts w:ascii="Arial" w:hAnsi="Arial" w:cs="Arial"/>
          <w:sz w:val="20"/>
          <w:szCs w:val="20"/>
        </w:rPr>
        <w:t>Details of the Aggregation,</w:t>
      </w:r>
      <w:r w:rsidR="502FE301" w:rsidRPr="09AC0629">
        <w:rPr>
          <w:rFonts w:ascii="Arial" w:hAnsi="Arial" w:cs="Arial"/>
          <w:sz w:val="20"/>
          <w:szCs w:val="20"/>
        </w:rPr>
        <w:t>”</w:t>
      </w:r>
      <w:r w:rsidR="121B72D4" w:rsidRPr="09AC0629">
        <w:rPr>
          <w:rFonts w:ascii="Arial" w:hAnsi="Arial" w:cs="Arial"/>
          <w:sz w:val="20"/>
          <w:szCs w:val="20"/>
        </w:rPr>
        <w:t xml:space="preserve"> </w:t>
      </w:r>
      <w:r w:rsidR="58266713" w:rsidRPr="09AC0629">
        <w:rPr>
          <w:rFonts w:ascii="Arial" w:hAnsi="Arial" w:cs="Arial"/>
          <w:sz w:val="20"/>
          <w:szCs w:val="20"/>
        </w:rPr>
        <w:t>only by executing</w:t>
      </w:r>
      <w:r w:rsidR="3FE95BD5" w:rsidRPr="09AC0629">
        <w:rPr>
          <w:rFonts w:ascii="Arial" w:hAnsi="Arial" w:cs="Arial"/>
          <w:sz w:val="20"/>
          <w:szCs w:val="20"/>
        </w:rPr>
        <w:t xml:space="preserve"> </w:t>
      </w:r>
      <w:r w:rsidR="49C9E4E4" w:rsidRPr="09AC0629">
        <w:rPr>
          <w:rFonts w:ascii="Arial" w:hAnsi="Arial" w:cs="Arial"/>
          <w:sz w:val="20"/>
          <w:szCs w:val="20"/>
        </w:rPr>
        <w:t xml:space="preserve">the </w:t>
      </w:r>
      <w:r w:rsidR="0FCEA314" w:rsidRPr="09AC0629">
        <w:rPr>
          <w:rFonts w:ascii="Arial" w:hAnsi="Arial" w:cs="Arial"/>
          <w:sz w:val="20"/>
          <w:szCs w:val="20"/>
        </w:rPr>
        <w:t>“</w:t>
      </w:r>
      <w:r w:rsidR="49C9E4E4" w:rsidRPr="09AC0629">
        <w:rPr>
          <w:rFonts w:ascii="Arial" w:hAnsi="Arial" w:cs="Arial"/>
          <w:sz w:val="20"/>
          <w:szCs w:val="20"/>
        </w:rPr>
        <w:t>Distribution Service Provider Acknowledgment</w:t>
      </w:r>
      <w:r w:rsidR="42540A67" w:rsidRPr="09AC0629">
        <w:rPr>
          <w:rFonts w:ascii="Arial" w:hAnsi="Arial" w:cs="Arial"/>
          <w:sz w:val="20"/>
          <w:szCs w:val="20"/>
        </w:rPr>
        <w:t>”</w:t>
      </w:r>
      <w:r w:rsidR="540E1EA7" w:rsidRPr="09AC0629">
        <w:rPr>
          <w:rFonts w:ascii="Arial" w:hAnsi="Arial" w:cs="Arial"/>
          <w:sz w:val="20"/>
          <w:szCs w:val="20"/>
        </w:rPr>
        <w:t xml:space="preserve"> </w:t>
      </w:r>
      <w:r w:rsidR="59758FC6" w:rsidRPr="09AC0629">
        <w:rPr>
          <w:rFonts w:ascii="Arial" w:hAnsi="Arial" w:cs="Arial"/>
          <w:sz w:val="20"/>
          <w:szCs w:val="20"/>
        </w:rPr>
        <w:t>(here</w:t>
      </w:r>
      <w:r w:rsidR="11F0F235" w:rsidRPr="09AC0629">
        <w:rPr>
          <w:rFonts w:ascii="Arial" w:hAnsi="Arial" w:cs="Arial"/>
          <w:sz w:val="20"/>
          <w:szCs w:val="20"/>
        </w:rPr>
        <w:t>in</w:t>
      </w:r>
      <w:r w:rsidR="59758FC6" w:rsidRPr="09AC0629">
        <w:rPr>
          <w:rFonts w:ascii="Arial" w:hAnsi="Arial" w:cs="Arial"/>
          <w:sz w:val="20"/>
          <w:szCs w:val="20"/>
        </w:rPr>
        <w:t>after</w:t>
      </w:r>
      <w:r w:rsidR="66F31A42" w:rsidRPr="09AC0629">
        <w:rPr>
          <w:rFonts w:ascii="Arial" w:hAnsi="Arial" w:cs="Arial"/>
          <w:sz w:val="20"/>
          <w:szCs w:val="20"/>
        </w:rPr>
        <w:t>,</w:t>
      </w:r>
      <w:r w:rsidR="59758FC6" w:rsidRPr="09AC0629">
        <w:rPr>
          <w:rFonts w:ascii="Arial" w:hAnsi="Arial" w:cs="Arial"/>
          <w:sz w:val="20"/>
          <w:szCs w:val="20"/>
        </w:rPr>
        <w:t xml:space="preserve"> “DSP Acknowledgment”), </w:t>
      </w:r>
      <w:r w:rsidR="540E1EA7" w:rsidRPr="09AC0629">
        <w:rPr>
          <w:rFonts w:ascii="Arial" w:hAnsi="Arial" w:cs="Arial"/>
          <w:sz w:val="20"/>
          <w:szCs w:val="20"/>
        </w:rPr>
        <w:t>Appendix A</w:t>
      </w:r>
      <w:r w:rsidR="06C55430" w:rsidRPr="09AC0629">
        <w:rPr>
          <w:rFonts w:ascii="Arial" w:hAnsi="Arial" w:cs="Arial"/>
          <w:sz w:val="20"/>
          <w:szCs w:val="20"/>
        </w:rPr>
        <w:t xml:space="preserve"> to this </w:t>
      </w:r>
      <w:r w:rsidR="11B36EE9" w:rsidRPr="09AC0629">
        <w:rPr>
          <w:rFonts w:ascii="Arial" w:hAnsi="Arial" w:cs="Arial"/>
          <w:sz w:val="20"/>
          <w:szCs w:val="20"/>
        </w:rPr>
        <w:t>Governing D</w:t>
      </w:r>
      <w:r w:rsidR="06C55430" w:rsidRPr="09AC0629">
        <w:rPr>
          <w:rFonts w:ascii="Arial" w:hAnsi="Arial" w:cs="Arial"/>
          <w:sz w:val="20"/>
          <w:szCs w:val="20"/>
        </w:rPr>
        <w:t>ocument</w:t>
      </w:r>
      <w:r w:rsidR="6A49E266" w:rsidRPr="09AC0629">
        <w:rPr>
          <w:rFonts w:ascii="Arial" w:hAnsi="Arial" w:cs="Arial"/>
          <w:sz w:val="20"/>
          <w:szCs w:val="20"/>
        </w:rPr>
        <w:t xml:space="preserve">, </w:t>
      </w:r>
      <w:r w:rsidR="08735F22" w:rsidRPr="09AC0629">
        <w:rPr>
          <w:rFonts w:ascii="Arial" w:hAnsi="Arial" w:cs="Arial"/>
          <w:sz w:val="20"/>
          <w:szCs w:val="20"/>
        </w:rPr>
        <w:t xml:space="preserve">also available on the </w:t>
      </w:r>
      <w:hyperlink r:id="rId16">
        <w:r w:rsidR="08735F22" w:rsidRPr="09AC0629">
          <w:rPr>
            <w:rStyle w:val="Hyperlink"/>
            <w:rFonts w:ascii="Arial" w:eastAsia="Arial" w:hAnsi="Arial" w:cs="Arial"/>
            <w:sz w:val="20"/>
            <w:szCs w:val="20"/>
          </w:rPr>
          <w:t>Pilot Projects page</w:t>
        </w:r>
      </w:hyperlink>
      <w:r w:rsidR="08735F22" w:rsidRPr="09AC0629">
        <w:rPr>
          <w:rFonts w:ascii="Arial" w:hAnsi="Arial" w:cs="Arial"/>
          <w:sz w:val="20"/>
          <w:szCs w:val="20"/>
        </w:rPr>
        <w:t xml:space="preserve"> of the ERCOT website</w:t>
      </w:r>
      <w:r w:rsidR="7974339B" w:rsidRPr="09AC0629">
        <w:rPr>
          <w:rFonts w:ascii="Arial" w:hAnsi="Arial" w:cs="Arial"/>
          <w:sz w:val="20"/>
          <w:szCs w:val="20"/>
        </w:rPr>
        <w:t xml:space="preserve">. </w:t>
      </w:r>
    </w:p>
    <w:p w14:paraId="730D1106" w14:textId="7304D369" w:rsidR="003A37F0" w:rsidRPr="00130BB5" w:rsidRDefault="2131378D"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DSP’s execution of the DSP Acknowledgment </w:t>
      </w:r>
      <w:r w:rsidR="58FD310A" w:rsidRPr="00E83BD1">
        <w:rPr>
          <w:rFonts w:ascii="Arial" w:hAnsi="Arial" w:cs="Arial"/>
          <w:sz w:val="20"/>
          <w:szCs w:val="20"/>
        </w:rPr>
        <w:t xml:space="preserve">shall be taken as the DSP’s confirmation that </w:t>
      </w:r>
      <w:r w:rsidRPr="00E83BD1">
        <w:rPr>
          <w:rFonts w:ascii="Arial" w:hAnsi="Arial" w:cs="Arial"/>
          <w:sz w:val="20"/>
          <w:szCs w:val="20"/>
        </w:rPr>
        <w:t xml:space="preserve">the DSP </w:t>
      </w:r>
      <w:r w:rsidR="7FDA8691" w:rsidRPr="00E83BD1">
        <w:rPr>
          <w:rFonts w:ascii="Arial" w:hAnsi="Arial" w:cs="Arial"/>
          <w:sz w:val="20"/>
          <w:szCs w:val="20"/>
        </w:rPr>
        <w:t xml:space="preserve">provides delivery </w:t>
      </w:r>
      <w:r w:rsidR="58FD310A" w:rsidRPr="00E83BD1">
        <w:rPr>
          <w:rFonts w:ascii="Arial" w:hAnsi="Arial" w:cs="Arial"/>
          <w:sz w:val="20"/>
          <w:szCs w:val="20"/>
        </w:rPr>
        <w:t>serv</w:t>
      </w:r>
      <w:r w:rsidR="7FDA8691" w:rsidRPr="00E83BD1">
        <w:rPr>
          <w:rFonts w:ascii="Arial" w:hAnsi="Arial" w:cs="Arial"/>
          <w:sz w:val="20"/>
          <w:szCs w:val="20"/>
        </w:rPr>
        <w:t>ice to</w:t>
      </w:r>
      <w:r w:rsidRPr="00E83BD1">
        <w:rPr>
          <w:rFonts w:ascii="Arial" w:hAnsi="Arial" w:cs="Arial"/>
          <w:sz w:val="20"/>
          <w:szCs w:val="20"/>
        </w:rPr>
        <w:t xml:space="preserve"> </w:t>
      </w:r>
      <w:r w:rsidR="7FDA8691" w:rsidRPr="00E83BD1">
        <w:rPr>
          <w:rFonts w:ascii="Arial" w:hAnsi="Arial" w:cs="Arial"/>
          <w:sz w:val="20"/>
          <w:szCs w:val="20"/>
        </w:rPr>
        <w:t xml:space="preserve">each of </w:t>
      </w:r>
      <w:r w:rsidRPr="00E83BD1">
        <w:rPr>
          <w:rFonts w:ascii="Arial" w:hAnsi="Arial" w:cs="Arial"/>
          <w:sz w:val="20"/>
          <w:szCs w:val="20"/>
        </w:rPr>
        <w:t xml:space="preserve">the </w:t>
      </w:r>
      <w:r w:rsidR="00721665">
        <w:rPr>
          <w:rFonts w:ascii="Arial" w:hAnsi="Arial" w:cs="Arial"/>
          <w:sz w:val="20"/>
          <w:szCs w:val="20"/>
        </w:rPr>
        <w:t>Premise</w:t>
      </w:r>
      <w:r w:rsidRPr="00E83BD1">
        <w:rPr>
          <w:rFonts w:ascii="Arial" w:hAnsi="Arial" w:cs="Arial"/>
          <w:sz w:val="20"/>
          <w:szCs w:val="20"/>
        </w:rPr>
        <w:t>s that are the subject of the request.</w:t>
      </w:r>
    </w:p>
    <w:p w14:paraId="27EC4FC0" w14:textId="58A77E36" w:rsidR="45B85A73" w:rsidRPr="00695E31" w:rsidRDefault="004941AB" w:rsidP="00902F86">
      <w:pPr>
        <w:numPr>
          <w:ilvl w:val="1"/>
          <w:numId w:val="8"/>
        </w:numPr>
        <w:rPr>
          <w:color w:val="000000" w:themeColor="text1"/>
          <w:sz w:val="20"/>
          <w:szCs w:val="20"/>
        </w:rPr>
      </w:pPr>
      <w:r w:rsidRPr="09AC0629">
        <w:rPr>
          <w:rFonts w:ascii="Arial" w:hAnsi="Arial" w:cs="Arial"/>
          <w:color w:val="000000" w:themeColor="text1"/>
          <w:sz w:val="20"/>
          <w:szCs w:val="20"/>
        </w:rPr>
        <w:t>If any additions or removals have occurred for the month</w:t>
      </w:r>
      <w:r w:rsidR="005604CC" w:rsidRPr="09AC0629">
        <w:rPr>
          <w:rFonts w:ascii="Arial" w:hAnsi="Arial" w:cs="Arial"/>
          <w:color w:val="000000" w:themeColor="text1"/>
          <w:sz w:val="20"/>
          <w:szCs w:val="20"/>
        </w:rPr>
        <w:t xml:space="preserve"> from each aggregation</w:t>
      </w:r>
      <w:r w:rsidRPr="09AC0629">
        <w:rPr>
          <w:rFonts w:ascii="Arial" w:hAnsi="Arial" w:cs="Arial"/>
          <w:color w:val="000000" w:themeColor="text1"/>
          <w:sz w:val="20"/>
          <w:szCs w:val="20"/>
        </w:rPr>
        <w:t>, t</w:t>
      </w:r>
      <w:r w:rsidR="45B85A73" w:rsidRPr="09AC0629">
        <w:rPr>
          <w:rFonts w:ascii="Arial" w:hAnsi="Arial" w:cs="Arial"/>
          <w:color w:val="000000" w:themeColor="text1"/>
          <w:sz w:val="20"/>
          <w:szCs w:val="20"/>
        </w:rPr>
        <w:t>he QSE will su</w:t>
      </w:r>
      <w:r w:rsidR="3AD6D60E" w:rsidRPr="09AC0629">
        <w:rPr>
          <w:rFonts w:ascii="Arial" w:hAnsi="Arial" w:cs="Arial"/>
          <w:color w:val="000000" w:themeColor="text1"/>
          <w:sz w:val="20"/>
          <w:szCs w:val="20"/>
        </w:rPr>
        <w:t>b</w:t>
      </w:r>
      <w:r w:rsidR="45B85A73" w:rsidRPr="09AC0629">
        <w:rPr>
          <w:rFonts w:ascii="Arial" w:hAnsi="Arial" w:cs="Arial"/>
          <w:color w:val="000000" w:themeColor="text1"/>
          <w:sz w:val="20"/>
          <w:szCs w:val="20"/>
        </w:rPr>
        <w:t>mit monthly updates</w:t>
      </w:r>
      <w:r w:rsidR="6C22903B" w:rsidRPr="09AC0629">
        <w:rPr>
          <w:rFonts w:ascii="Arial" w:hAnsi="Arial" w:cs="Arial"/>
          <w:color w:val="000000" w:themeColor="text1"/>
          <w:sz w:val="20"/>
          <w:szCs w:val="20"/>
        </w:rPr>
        <w:t xml:space="preserve"> </w:t>
      </w:r>
      <w:r w:rsidR="45B85A73" w:rsidRPr="09AC0629">
        <w:rPr>
          <w:rFonts w:ascii="Arial" w:hAnsi="Arial" w:cs="Arial"/>
          <w:color w:val="000000" w:themeColor="text1"/>
          <w:sz w:val="20"/>
          <w:szCs w:val="20"/>
        </w:rPr>
        <w:t xml:space="preserve">to the DSP, </w:t>
      </w:r>
      <w:r w:rsidR="00F20F3E" w:rsidRPr="09AC0629">
        <w:rPr>
          <w:rFonts w:ascii="Arial" w:eastAsia="Arial" w:hAnsi="Arial" w:cs="Arial"/>
          <w:sz w:val="20"/>
          <w:szCs w:val="20"/>
        </w:rPr>
        <w:t xml:space="preserve">as further described </w:t>
      </w:r>
      <w:r w:rsidR="00F20F3E" w:rsidRPr="008B661E">
        <w:rPr>
          <w:rFonts w:ascii="Arial" w:eastAsia="Arial" w:hAnsi="Arial" w:cs="Arial"/>
          <w:sz w:val="20"/>
          <w:szCs w:val="20"/>
        </w:rPr>
        <w:t xml:space="preserve">in </w:t>
      </w:r>
      <w:r w:rsidR="00F103E5" w:rsidRPr="008B661E">
        <w:rPr>
          <w:rFonts w:ascii="Arial" w:eastAsia="Arial" w:hAnsi="Arial" w:cs="Arial"/>
          <w:sz w:val="20"/>
          <w:szCs w:val="20"/>
        </w:rPr>
        <w:t>subs</w:t>
      </w:r>
      <w:r w:rsidR="00F20F3E" w:rsidRPr="008B661E">
        <w:rPr>
          <w:rFonts w:ascii="Arial" w:eastAsia="Arial" w:hAnsi="Arial" w:cs="Arial"/>
          <w:sz w:val="20"/>
          <w:szCs w:val="20"/>
        </w:rPr>
        <w:t>ection</w:t>
      </w:r>
      <w:ins w:id="416" w:author="Author">
        <w:r w:rsidR="002761EA" w:rsidRPr="008B661E">
          <w:rPr>
            <w:rFonts w:ascii="Arial" w:eastAsia="Arial" w:hAnsi="Arial" w:cs="Arial"/>
            <w:sz w:val="20"/>
            <w:szCs w:val="20"/>
          </w:rPr>
          <w:t>s</w:t>
        </w:r>
      </w:ins>
      <w:r w:rsidR="00F20F3E" w:rsidRPr="008B661E">
        <w:rPr>
          <w:rFonts w:ascii="Arial" w:eastAsia="Arial" w:hAnsi="Arial" w:cs="Arial"/>
          <w:sz w:val="20"/>
          <w:szCs w:val="20"/>
        </w:rPr>
        <w:t xml:space="preserve"> 5.c.3</w:t>
      </w:r>
      <w:ins w:id="417" w:author="Author">
        <w:r w:rsidR="002761EA" w:rsidRPr="008B661E">
          <w:rPr>
            <w:rFonts w:ascii="Arial" w:eastAsia="Arial" w:hAnsi="Arial" w:cs="Arial"/>
            <w:sz w:val="20"/>
            <w:szCs w:val="20"/>
          </w:rPr>
          <w:t xml:space="preserve"> and 5.c.4</w:t>
        </w:r>
      </w:ins>
      <w:r w:rsidR="00F20F3E" w:rsidRPr="008B661E">
        <w:rPr>
          <w:rFonts w:ascii="Arial" w:eastAsia="Arial" w:hAnsi="Arial" w:cs="Arial"/>
          <w:sz w:val="20"/>
          <w:szCs w:val="20"/>
        </w:rPr>
        <w:t>,</w:t>
      </w:r>
      <w:r w:rsidR="45B85A73" w:rsidRPr="09AC0629">
        <w:rPr>
          <w:rFonts w:ascii="Arial" w:hAnsi="Arial" w:cs="Arial"/>
          <w:color w:val="000000" w:themeColor="text1"/>
          <w:sz w:val="20"/>
          <w:szCs w:val="20"/>
        </w:rPr>
        <w:t xml:space="preserve"> which the DSP will review in the same manner as above.</w:t>
      </w:r>
    </w:p>
    <w:p w14:paraId="6C36D918" w14:textId="77777777" w:rsidR="00154386" w:rsidRPr="00E843C0" w:rsidRDefault="00154386" w:rsidP="00E843C0">
      <w:pPr>
        <w:ind w:left="720"/>
        <w:rPr>
          <w:rFonts w:ascii="Arial" w:hAnsi="Arial" w:cs="Arial"/>
          <w:color w:val="000000" w:themeColor="text1"/>
          <w:sz w:val="20"/>
          <w:szCs w:val="20"/>
        </w:rPr>
      </w:pPr>
    </w:p>
    <w:p w14:paraId="2C7C5093" w14:textId="77777777" w:rsidR="00480809" w:rsidRPr="00B41D0B" w:rsidRDefault="00480809">
      <w:pPr>
        <w:rPr>
          <w:ins w:id="418" w:author="VISTRA" w:date="2025-04-09T13:38:00Z" w16du:dateUtc="2025-04-09T18:38:00Z"/>
          <w:rFonts w:ascii="Arial" w:hAnsi="Arial" w:cs="Arial"/>
          <w:color w:val="000000" w:themeColor="text1"/>
          <w:sz w:val="20"/>
          <w:szCs w:val="20"/>
          <w:rPrChange w:id="419" w:author="VISTRA" w:date="2025-04-09T13:38:00Z" w16du:dateUtc="2025-04-09T18:38:00Z">
            <w:rPr>
              <w:ins w:id="420" w:author="VISTRA" w:date="2025-04-09T13:38:00Z" w16du:dateUtc="2025-04-09T18:38:00Z"/>
              <w:rFonts w:ascii="Arial" w:hAnsi="Arial" w:cs="Arial"/>
              <w:sz w:val="20"/>
              <w:szCs w:val="20"/>
            </w:rPr>
          </w:rPrChange>
        </w:rPr>
        <w:pPrChange w:id="421" w:author="VISTRA" w:date="2025-04-09T14:43:00Z" w16du:dateUtc="2025-04-09T19:43:00Z">
          <w:pPr>
            <w:numPr>
              <w:numId w:val="8"/>
            </w:numPr>
            <w:ind w:left="720" w:hanging="360"/>
          </w:pPr>
        </w:pPrChange>
      </w:pPr>
    </w:p>
    <w:p w14:paraId="0EF804FF" w14:textId="3CA0863C" w:rsidR="006C6A10" w:rsidRDefault="7197A65E"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QSE </w:t>
      </w:r>
      <w:r w:rsidR="5207779F" w:rsidRPr="00E83BD1">
        <w:rPr>
          <w:rFonts w:ascii="Arial" w:hAnsi="Arial" w:cs="Arial"/>
          <w:sz w:val="20"/>
          <w:szCs w:val="20"/>
        </w:rPr>
        <w:t>executes</w:t>
      </w:r>
      <w:r w:rsidR="456A37C0" w:rsidRPr="00E83BD1">
        <w:rPr>
          <w:rFonts w:ascii="Arial" w:hAnsi="Arial" w:cs="Arial"/>
          <w:sz w:val="20"/>
          <w:szCs w:val="20"/>
        </w:rPr>
        <w:t xml:space="preserve"> </w:t>
      </w:r>
      <w:r w:rsidR="42D5A3BE" w:rsidRPr="00E83BD1">
        <w:rPr>
          <w:rFonts w:ascii="Arial" w:hAnsi="Arial" w:cs="Arial"/>
          <w:sz w:val="20"/>
          <w:szCs w:val="20"/>
        </w:rPr>
        <w:t>a s</w:t>
      </w:r>
      <w:r w:rsidR="456A37C0" w:rsidRPr="00E83BD1">
        <w:rPr>
          <w:rFonts w:ascii="Arial" w:eastAsia="Arial" w:hAnsi="Arial" w:cs="Arial"/>
          <w:sz w:val="20"/>
          <w:szCs w:val="20"/>
        </w:rPr>
        <w:t>upplement to the Standard Form Market Participant Agreement</w:t>
      </w:r>
      <w:r w:rsidRPr="00E83BD1">
        <w:rPr>
          <w:rFonts w:ascii="Arial" w:hAnsi="Arial" w:cs="Arial"/>
          <w:sz w:val="20"/>
          <w:szCs w:val="20"/>
        </w:rPr>
        <w:t xml:space="preserve"> </w:t>
      </w:r>
      <w:r w:rsidR="7F9775A2" w:rsidRPr="00E83BD1">
        <w:rPr>
          <w:rFonts w:ascii="Arial" w:hAnsi="Arial" w:cs="Arial"/>
          <w:sz w:val="20"/>
          <w:szCs w:val="20"/>
        </w:rPr>
        <w:t xml:space="preserve">for </w:t>
      </w:r>
      <w:r w:rsidR="53AEB3A2" w:rsidRPr="00E83BD1">
        <w:rPr>
          <w:rFonts w:ascii="Arial" w:hAnsi="Arial" w:cs="Arial"/>
          <w:sz w:val="20"/>
          <w:szCs w:val="20"/>
        </w:rPr>
        <w:t>Pilot</w:t>
      </w:r>
      <w:r w:rsidR="574CF7B3" w:rsidRPr="00E83BD1">
        <w:rPr>
          <w:rFonts w:ascii="Arial" w:hAnsi="Arial" w:cs="Arial"/>
          <w:sz w:val="20"/>
          <w:szCs w:val="20"/>
        </w:rPr>
        <w:t xml:space="preserve"> Project</w:t>
      </w:r>
      <w:r w:rsidR="7F9775A2" w:rsidRPr="00E83BD1">
        <w:rPr>
          <w:rFonts w:ascii="Arial" w:hAnsi="Arial" w:cs="Arial"/>
          <w:sz w:val="20"/>
          <w:szCs w:val="20"/>
        </w:rPr>
        <w:t xml:space="preserve"> participation</w:t>
      </w:r>
      <w:r w:rsidR="00D90F19">
        <w:rPr>
          <w:rFonts w:ascii="Arial" w:hAnsi="Arial" w:cs="Arial"/>
          <w:sz w:val="20"/>
          <w:szCs w:val="20"/>
        </w:rPr>
        <w:t xml:space="preserve"> </w:t>
      </w:r>
      <w:r w:rsidR="00D90F19" w:rsidRPr="5ECC500C">
        <w:rPr>
          <w:rFonts w:ascii="Arial" w:hAnsi="Arial" w:cs="Arial"/>
          <w:color w:val="000000" w:themeColor="text1"/>
          <w:sz w:val="20"/>
          <w:szCs w:val="20"/>
        </w:rPr>
        <w:t>(</w:t>
      </w:r>
      <w:r w:rsidR="00D90F19" w:rsidRPr="00D90F19">
        <w:rPr>
          <w:rFonts w:ascii="Arial" w:hAnsi="Arial" w:cs="Arial"/>
          <w:i/>
          <w:iCs/>
          <w:color w:val="000000" w:themeColor="text1"/>
          <w:sz w:val="20"/>
          <w:szCs w:val="20"/>
        </w:rPr>
        <w:t>See</w:t>
      </w:r>
      <w:r w:rsidR="00D90F19" w:rsidRPr="5ECC500C">
        <w:rPr>
          <w:rFonts w:ascii="Arial" w:hAnsi="Arial" w:cs="Arial"/>
          <w:color w:val="000000" w:themeColor="text1"/>
          <w:sz w:val="20"/>
          <w:szCs w:val="20"/>
        </w:rPr>
        <w:t xml:space="preserve"> Appendix </w:t>
      </w:r>
      <w:r w:rsidR="00D90F19">
        <w:rPr>
          <w:rFonts w:ascii="Arial" w:hAnsi="Arial" w:cs="Arial"/>
          <w:color w:val="000000" w:themeColor="text1"/>
          <w:sz w:val="20"/>
          <w:szCs w:val="20"/>
        </w:rPr>
        <w:t>B)</w:t>
      </w:r>
    </w:p>
    <w:p w14:paraId="137F6603" w14:textId="2BFD4E20" w:rsidR="00E36FAF" w:rsidRPr="009C60A9" w:rsidRDefault="00E36FAF" w:rsidP="70A3F4E0">
      <w:pPr>
        <w:rPr>
          <w:rFonts w:ascii="Arial" w:eastAsia="Arial" w:hAnsi="Arial" w:cs="Arial"/>
        </w:rPr>
      </w:pPr>
    </w:p>
    <w:p w14:paraId="4EE83E0C" w14:textId="5E33FFDB" w:rsidR="399C4810" w:rsidRDefault="1E8D391F" w:rsidP="00902F86">
      <w:pPr>
        <w:pStyle w:val="ListParagraph"/>
        <w:numPr>
          <w:ilvl w:val="0"/>
          <w:numId w:val="5"/>
        </w:numPr>
        <w:ind w:left="1080"/>
        <w:jc w:val="both"/>
        <w:rPr>
          <w:color w:val="000000" w:themeColor="text1"/>
          <w:sz w:val="20"/>
          <w:szCs w:val="20"/>
        </w:rPr>
      </w:pPr>
      <w:r w:rsidRPr="0B595A84">
        <w:rPr>
          <w:rFonts w:ascii="Arial" w:hAnsi="Arial" w:cs="Arial"/>
          <w:sz w:val="20"/>
          <w:szCs w:val="20"/>
        </w:rPr>
        <w:t>In addition to obtaining</w:t>
      </w:r>
      <w:r w:rsidR="2DCD1BE3" w:rsidRPr="0B595A84">
        <w:rPr>
          <w:rFonts w:ascii="Arial" w:hAnsi="Arial" w:cs="Arial"/>
          <w:sz w:val="20"/>
          <w:szCs w:val="20"/>
        </w:rPr>
        <w:t xml:space="preserve"> </w:t>
      </w:r>
      <w:r w:rsidR="7F9775A2" w:rsidRPr="0B595A84">
        <w:rPr>
          <w:rFonts w:ascii="Arial" w:hAnsi="Arial" w:cs="Arial"/>
          <w:sz w:val="20"/>
          <w:szCs w:val="20"/>
        </w:rPr>
        <w:t xml:space="preserve">the </w:t>
      </w:r>
      <w:r w:rsidR="2DCD1BE3" w:rsidRPr="0B595A84">
        <w:rPr>
          <w:rFonts w:ascii="Arial" w:hAnsi="Arial" w:cs="Arial"/>
          <w:sz w:val="20"/>
          <w:szCs w:val="20"/>
        </w:rPr>
        <w:t xml:space="preserve">DSP’s </w:t>
      </w:r>
      <w:r w:rsidR="7C23C431" w:rsidRPr="0B595A84">
        <w:rPr>
          <w:rFonts w:ascii="Arial" w:hAnsi="Arial" w:cs="Arial"/>
          <w:sz w:val="20"/>
          <w:szCs w:val="20"/>
        </w:rPr>
        <w:t>consent</w:t>
      </w:r>
      <w:r w:rsidR="7F9775A2" w:rsidRPr="0B595A84">
        <w:rPr>
          <w:rFonts w:ascii="Arial" w:hAnsi="Arial" w:cs="Arial"/>
          <w:sz w:val="20"/>
          <w:szCs w:val="20"/>
        </w:rPr>
        <w:t xml:space="preserve">, </w:t>
      </w:r>
      <w:r w:rsidR="418E0E8C" w:rsidRPr="0B595A84">
        <w:rPr>
          <w:rFonts w:ascii="Arial" w:hAnsi="Arial" w:cs="Arial"/>
          <w:sz w:val="20"/>
          <w:szCs w:val="20"/>
        </w:rPr>
        <w:t xml:space="preserve">the QSE representing </w:t>
      </w:r>
      <w:r w:rsidR="79BB6F88" w:rsidRPr="0B595A84">
        <w:rPr>
          <w:rFonts w:ascii="Arial" w:hAnsi="Arial" w:cs="Arial"/>
          <w:sz w:val="20"/>
          <w:szCs w:val="20"/>
        </w:rPr>
        <w:t xml:space="preserve">a proposed </w:t>
      </w:r>
      <w:r w:rsidR="418E0E8C" w:rsidRPr="0B595A84">
        <w:rPr>
          <w:rFonts w:ascii="Arial" w:hAnsi="Arial" w:cs="Arial"/>
          <w:sz w:val="20"/>
          <w:szCs w:val="20"/>
        </w:rPr>
        <w:t xml:space="preserve">ADER </w:t>
      </w:r>
      <w:r w:rsidR="79BB6F88" w:rsidRPr="0B595A84">
        <w:rPr>
          <w:rFonts w:ascii="Arial" w:hAnsi="Arial" w:cs="Arial"/>
          <w:sz w:val="20"/>
          <w:szCs w:val="20"/>
        </w:rPr>
        <w:t>must</w:t>
      </w:r>
      <w:r w:rsidR="7F9775A2" w:rsidRPr="0B595A84">
        <w:rPr>
          <w:rFonts w:ascii="Arial" w:hAnsi="Arial" w:cs="Arial"/>
          <w:sz w:val="20"/>
          <w:szCs w:val="20"/>
        </w:rPr>
        <w:t xml:space="preserve"> </w:t>
      </w:r>
      <w:r w:rsidR="6B0A6439" w:rsidRPr="0B595A84">
        <w:rPr>
          <w:rFonts w:ascii="Arial" w:hAnsi="Arial" w:cs="Arial"/>
          <w:sz w:val="20"/>
          <w:szCs w:val="20"/>
        </w:rPr>
        <w:t>execute</w:t>
      </w:r>
      <w:r w:rsidR="392F7F85" w:rsidRPr="0B595A84">
        <w:rPr>
          <w:rFonts w:ascii="Arial" w:hAnsi="Arial" w:cs="Arial"/>
          <w:sz w:val="20"/>
          <w:szCs w:val="20"/>
        </w:rPr>
        <w:t xml:space="preserve"> a</w:t>
      </w:r>
      <w:r w:rsidR="480117F7" w:rsidRPr="0B595A84">
        <w:rPr>
          <w:rFonts w:ascii="Arial" w:hAnsi="Arial" w:cs="Arial"/>
          <w:sz w:val="20"/>
          <w:szCs w:val="20"/>
        </w:rPr>
        <w:t xml:space="preserve"> </w:t>
      </w:r>
      <w:r w:rsidR="42D5A3BE" w:rsidRPr="0B595A84">
        <w:rPr>
          <w:rFonts w:ascii="Arial" w:eastAsia="Arial" w:hAnsi="Arial" w:cs="Arial"/>
          <w:sz w:val="20"/>
          <w:szCs w:val="20"/>
        </w:rPr>
        <w:t>s</w:t>
      </w:r>
      <w:r w:rsidR="480117F7" w:rsidRPr="0B595A84">
        <w:rPr>
          <w:rFonts w:ascii="Arial" w:eastAsia="Arial" w:hAnsi="Arial" w:cs="Arial"/>
          <w:sz w:val="20"/>
          <w:szCs w:val="20"/>
        </w:rPr>
        <w:t xml:space="preserve">upplement to </w:t>
      </w:r>
      <w:r w:rsidR="42D5A3BE" w:rsidRPr="0B595A84">
        <w:rPr>
          <w:rFonts w:ascii="Arial" w:eastAsia="Arial" w:hAnsi="Arial" w:cs="Arial"/>
          <w:sz w:val="20"/>
          <w:szCs w:val="20"/>
        </w:rPr>
        <w:t>its</w:t>
      </w:r>
      <w:r w:rsidR="480117F7" w:rsidRPr="0B595A84">
        <w:rPr>
          <w:rFonts w:ascii="Arial" w:eastAsia="Arial" w:hAnsi="Arial" w:cs="Arial"/>
          <w:sz w:val="20"/>
          <w:szCs w:val="20"/>
        </w:rPr>
        <w:t xml:space="preserve"> Standard Form Market Participant Agreement</w:t>
      </w:r>
      <w:r w:rsidR="54BF7707" w:rsidRPr="0B595A84">
        <w:rPr>
          <w:rFonts w:ascii="Arial" w:eastAsia="Arial" w:hAnsi="Arial" w:cs="Arial"/>
          <w:sz w:val="20"/>
          <w:szCs w:val="20"/>
        </w:rPr>
        <w:t xml:space="preserve"> and submit it to ERCOT for </w:t>
      </w:r>
      <w:proofErr w:type="gramStart"/>
      <w:r w:rsidR="54BF7707" w:rsidRPr="0B595A84">
        <w:rPr>
          <w:rFonts w:ascii="Arial" w:eastAsia="Arial" w:hAnsi="Arial" w:cs="Arial"/>
          <w:sz w:val="20"/>
          <w:szCs w:val="20"/>
        </w:rPr>
        <w:t>counter-signature</w:t>
      </w:r>
      <w:proofErr w:type="gramEnd"/>
      <w:r w:rsidR="7F9775A2" w:rsidRPr="0B595A84">
        <w:rPr>
          <w:rFonts w:ascii="Arial" w:hAnsi="Arial" w:cs="Arial"/>
          <w:sz w:val="20"/>
          <w:szCs w:val="20"/>
        </w:rPr>
        <w:t xml:space="preserve">. </w:t>
      </w:r>
      <w:r w:rsidR="1985F638" w:rsidRPr="0B595A84">
        <w:rPr>
          <w:rFonts w:ascii="Arial" w:hAnsi="Arial" w:cs="Arial"/>
          <w:sz w:val="20"/>
          <w:szCs w:val="20"/>
        </w:rPr>
        <w:t xml:space="preserve">The </w:t>
      </w:r>
      <w:r w:rsidR="4EAB1C39" w:rsidRPr="0B595A84">
        <w:rPr>
          <w:rFonts w:ascii="Arial" w:hAnsi="Arial" w:cs="Arial"/>
          <w:sz w:val="20"/>
          <w:szCs w:val="20"/>
        </w:rPr>
        <w:t>“</w:t>
      </w:r>
      <w:commentRangeStart w:id="422"/>
      <w:r w:rsidR="4EAB1C39" w:rsidRPr="0B595A84">
        <w:rPr>
          <w:rFonts w:ascii="Arial" w:eastAsia="Arial" w:hAnsi="Arial" w:cs="Arial"/>
          <w:sz w:val="20"/>
          <w:szCs w:val="20"/>
        </w:rPr>
        <w:t>Supplement to the Standard Form Market Participant Agreement</w:t>
      </w:r>
      <w:commentRangeEnd w:id="422"/>
      <w:r w:rsidR="00A35A75">
        <w:rPr>
          <w:rStyle w:val="CommentReference"/>
          <w:rFonts w:ascii="Times New Roman" w:eastAsia="Times New Roman" w:hAnsi="Times New Roman"/>
        </w:rPr>
        <w:commentReference w:id="422"/>
      </w:r>
      <w:r w:rsidR="4EAB1C39" w:rsidRPr="0B595A84">
        <w:rPr>
          <w:rFonts w:ascii="Arial" w:eastAsia="Arial" w:hAnsi="Arial" w:cs="Arial"/>
          <w:sz w:val="20"/>
          <w:szCs w:val="20"/>
        </w:rPr>
        <w:t>”</w:t>
      </w:r>
      <w:r w:rsidR="3323BE37" w:rsidRPr="0B595A84">
        <w:rPr>
          <w:rFonts w:ascii="Arial" w:eastAsia="Arial" w:hAnsi="Arial" w:cs="Arial"/>
          <w:sz w:val="20"/>
          <w:szCs w:val="20"/>
        </w:rPr>
        <w:t xml:space="preserve"> (here</w:t>
      </w:r>
      <w:r w:rsidR="11F0F235" w:rsidRPr="0B595A84">
        <w:rPr>
          <w:rFonts w:ascii="Arial" w:eastAsia="Arial" w:hAnsi="Arial" w:cs="Arial"/>
          <w:sz w:val="20"/>
          <w:szCs w:val="20"/>
        </w:rPr>
        <w:t>in</w:t>
      </w:r>
      <w:r w:rsidR="3323BE37" w:rsidRPr="0B595A84">
        <w:rPr>
          <w:rFonts w:ascii="Arial" w:eastAsia="Arial" w:hAnsi="Arial" w:cs="Arial"/>
          <w:sz w:val="20"/>
          <w:szCs w:val="20"/>
        </w:rPr>
        <w:t>after</w:t>
      </w:r>
      <w:r w:rsidR="160B09B5" w:rsidRPr="0B595A84">
        <w:rPr>
          <w:rFonts w:ascii="Arial" w:eastAsia="Arial" w:hAnsi="Arial" w:cs="Arial"/>
          <w:sz w:val="20"/>
          <w:szCs w:val="20"/>
        </w:rPr>
        <w:t xml:space="preserve"> “QSE Supplement”</w:t>
      </w:r>
      <w:r w:rsidR="51CC0F81" w:rsidRPr="0B595A84">
        <w:rPr>
          <w:rFonts w:ascii="Arial" w:eastAsia="Arial" w:hAnsi="Arial" w:cs="Arial"/>
          <w:sz w:val="20"/>
          <w:szCs w:val="20"/>
        </w:rPr>
        <w:t>),</w:t>
      </w:r>
      <w:r w:rsidR="3130F0D8" w:rsidRPr="0B595A84">
        <w:rPr>
          <w:rFonts w:ascii="Arial" w:hAnsi="Arial" w:cs="Arial"/>
          <w:sz w:val="20"/>
          <w:szCs w:val="20"/>
        </w:rPr>
        <w:t xml:space="preserve"> </w:t>
      </w:r>
      <w:r w:rsidR="1985F638" w:rsidRPr="0B595A84">
        <w:rPr>
          <w:rFonts w:ascii="Arial" w:hAnsi="Arial" w:cs="Arial"/>
          <w:sz w:val="20"/>
          <w:szCs w:val="20"/>
        </w:rPr>
        <w:t xml:space="preserve">Appendix </w:t>
      </w:r>
      <w:r w:rsidR="42D5A3BE" w:rsidRPr="0B595A84">
        <w:rPr>
          <w:rFonts w:ascii="Arial" w:hAnsi="Arial" w:cs="Arial"/>
          <w:sz w:val="20"/>
          <w:szCs w:val="20"/>
        </w:rPr>
        <w:t xml:space="preserve">B </w:t>
      </w:r>
      <w:r w:rsidR="1985F638" w:rsidRPr="0B595A84">
        <w:rPr>
          <w:rFonts w:ascii="Arial" w:hAnsi="Arial" w:cs="Arial"/>
          <w:sz w:val="20"/>
          <w:szCs w:val="20"/>
        </w:rPr>
        <w:t>to this document</w:t>
      </w:r>
      <w:r w:rsidR="11934C91" w:rsidRPr="0B595A84">
        <w:rPr>
          <w:rFonts w:ascii="Arial" w:hAnsi="Arial" w:cs="Arial"/>
          <w:sz w:val="20"/>
          <w:szCs w:val="20"/>
        </w:rPr>
        <w:t xml:space="preserve">, </w:t>
      </w:r>
      <w:r w:rsidR="5114B4AD" w:rsidRPr="0B595A84">
        <w:rPr>
          <w:rFonts w:ascii="Arial" w:hAnsi="Arial" w:cs="Arial"/>
          <w:sz w:val="20"/>
          <w:szCs w:val="20"/>
        </w:rPr>
        <w:t xml:space="preserve">is </w:t>
      </w:r>
      <w:r w:rsidR="54F00530" w:rsidRPr="0B595A84">
        <w:rPr>
          <w:rFonts w:ascii="Arial" w:hAnsi="Arial" w:cs="Arial"/>
          <w:sz w:val="20"/>
          <w:szCs w:val="20"/>
        </w:rPr>
        <w:t xml:space="preserve">available on </w:t>
      </w:r>
      <w:r w:rsidR="539EB336" w:rsidRPr="0B595A84">
        <w:rPr>
          <w:rFonts w:ascii="Arial" w:hAnsi="Arial" w:cs="Arial"/>
          <w:sz w:val="20"/>
          <w:szCs w:val="20"/>
        </w:rPr>
        <w:t xml:space="preserve">the </w:t>
      </w:r>
      <w:hyperlink r:id="rId17">
        <w:r w:rsidR="54F00530" w:rsidRPr="0B595A84">
          <w:rPr>
            <w:rStyle w:val="Hyperlink"/>
            <w:rFonts w:ascii="Arial" w:eastAsia="Arial" w:hAnsi="Arial" w:cs="Arial"/>
            <w:sz w:val="20"/>
            <w:szCs w:val="20"/>
          </w:rPr>
          <w:t xml:space="preserve">Pilot Projects </w:t>
        </w:r>
        <w:r w:rsidR="539EB336" w:rsidRPr="0B595A84">
          <w:rPr>
            <w:rStyle w:val="Hyperlink"/>
            <w:rFonts w:ascii="Arial" w:eastAsia="Arial" w:hAnsi="Arial" w:cs="Arial"/>
            <w:sz w:val="20"/>
            <w:szCs w:val="20"/>
          </w:rPr>
          <w:t>page</w:t>
        </w:r>
      </w:hyperlink>
      <w:r w:rsidR="54F00530" w:rsidRPr="0B595A84">
        <w:rPr>
          <w:rFonts w:ascii="Arial" w:hAnsi="Arial" w:cs="Arial"/>
          <w:sz w:val="20"/>
          <w:szCs w:val="20"/>
        </w:rPr>
        <w:t xml:space="preserve"> </w:t>
      </w:r>
      <w:r w:rsidR="36656C25" w:rsidRPr="0B595A84">
        <w:rPr>
          <w:rFonts w:ascii="Arial" w:hAnsi="Arial" w:cs="Arial"/>
          <w:sz w:val="20"/>
          <w:szCs w:val="20"/>
        </w:rPr>
        <w:t>of the ERCOT website.</w:t>
      </w:r>
    </w:p>
    <w:p w14:paraId="3CE00CA0" w14:textId="6EFC32CC" w:rsidR="00770AA8" w:rsidRPr="00392A57" w:rsidRDefault="28A5A05C"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The </w:t>
      </w:r>
      <w:r w:rsidR="5E2A913B" w:rsidRPr="0B595A84">
        <w:rPr>
          <w:rFonts w:ascii="Arial" w:eastAsia="Arial" w:hAnsi="Arial" w:cs="Arial"/>
          <w:color w:val="000000" w:themeColor="text1"/>
          <w:sz w:val="20"/>
          <w:szCs w:val="20"/>
        </w:rPr>
        <w:t>“</w:t>
      </w:r>
      <w:r w:rsidR="3FBC7187" w:rsidRPr="0B595A84">
        <w:rPr>
          <w:rFonts w:ascii="Arial" w:hAnsi="Arial" w:cs="Arial"/>
          <w:sz w:val="20"/>
          <w:szCs w:val="20"/>
        </w:rPr>
        <w:t>DSP</w:t>
      </w:r>
      <w:r w:rsidRPr="0B595A84">
        <w:rPr>
          <w:rFonts w:ascii="Arial" w:hAnsi="Arial" w:cs="Arial"/>
          <w:sz w:val="20"/>
          <w:szCs w:val="20"/>
        </w:rPr>
        <w:t xml:space="preserve"> Acknowledgment</w:t>
      </w:r>
      <w:r w:rsidR="5E2A913B" w:rsidRPr="0B595A84">
        <w:rPr>
          <w:rFonts w:ascii="Arial" w:hAnsi="Arial" w:cs="Arial"/>
          <w:sz w:val="20"/>
          <w:szCs w:val="20"/>
        </w:rPr>
        <w:t>”</w:t>
      </w:r>
      <w:r w:rsidRPr="0B595A84">
        <w:rPr>
          <w:rFonts w:ascii="Arial" w:hAnsi="Arial" w:cs="Arial"/>
          <w:sz w:val="20"/>
          <w:szCs w:val="20"/>
        </w:rPr>
        <w:t xml:space="preserve"> </w:t>
      </w:r>
      <w:r w:rsidR="5E2A913B" w:rsidRPr="0B595A84">
        <w:rPr>
          <w:rFonts w:ascii="Arial" w:hAnsi="Arial" w:cs="Arial"/>
          <w:sz w:val="20"/>
          <w:szCs w:val="20"/>
        </w:rPr>
        <w:t>and the “</w:t>
      </w:r>
      <w:r w:rsidR="6622E223" w:rsidRPr="0B595A84">
        <w:rPr>
          <w:rFonts w:ascii="Arial" w:eastAsia="Arial" w:hAnsi="Arial" w:cs="Arial"/>
          <w:sz w:val="20"/>
          <w:szCs w:val="20"/>
        </w:rPr>
        <w:t xml:space="preserve">QSE </w:t>
      </w:r>
      <w:r w:rsidR="5E2A913B" w:rsidRPr="0B595A84">
        <w:rPr>
          <w:rFonts w:ascii="Arial" w:eastAsia="Arial" w:hAnsi="Arial" w:cs="Arial"/>
          <w:sz w:val="20"/>
          <w:szCs w:val="20"/>
        </w:rPr>
        <w:t>Supplement</w:t>
      </w:r>
      <w:r w:rsidR="3CE2211E" w:rsidRPr="0B595A84">
        <w:rPr>
          <w:rFonts w:ascii="Arial" w:eastAsia="Arial" w:hAnsi="Arial" w:cs="Arial"/>
          <w:i/>
          <w:iCs/>
          <w:sz w:val="20"/>
          <w:szCs w:val="20"/>
        </w:rPr>
        <w:t>,</w:t>
      </w:r>
      <w:r w:rsidR="5E2A913B" w:rsidRPr="0B595A84">
        <w:rPr>
          <w:rFonts w:ascii="Arial" w:eastAsia="Arial" w:hAnsi="Arial" w:cs="Arial"/>
          <w:sz w:val="20"/>
          <w:szCs w:val="20"/>
        </w:rPr>
        <w:t>”</w:t>
      </w:r>
      <w:r w:rsidR="5E2A913B" w:rsidRPr="0B595A84">
        <w:rPr>
          <w:rFonts w:ascii="Arial" w:hAnsi="Arial" w:cs="Arial"/>
          <w:sz w:val="20"/>
          <w:szCs w:val="20"/>
        </w:rPr>
        <w:t xml:space="preserve"> </w:t>
      </w:r>
      <w:r w:rsidR="3CE2211E" w:rsidRPr="0B595A84">
        <w:rPr>
          <w:rFonts w:ascii="Arial" w:eastAsia="Arial" w:hAnsi="Arial" w:cs="Arial"/>
          <w:color w:val="000000" w:themeColor="text1"/>
          <w:sz w:val="20"/>
          <w:szCs w:val="20"/>
        </w:rPr>
        <w:t>as well as the</w:t>
      </w:r>
      <w:r w:rsidR="1C5FDB10" w:rsidRPr="0B595A84">
        <w:rPr>
          <w:rFonts w:ascii="Arial" w:eastAsia="Arial" w:hAnsi="Arial" w:cs="Arial"/>
          <w:color w:val="000000" w:themeColor="text1"/>
          <w:sz w:val="20"/>
          <w:szCs w:val="20"/>
        </w:rPr>
        <w:t xml:space="preserve"> “Details of the Aggregation,” </w:t>
      </w:r>
      <w:ins w:id="423" w:author="VISTRA" w:date="2025-04-09T13:35:00Z" w16du:dateUtc="2025-04-09T18:35:00Z">
        <w:r w:rsidR="00916416">
          <w:rPr>
            <w:rFonts w:ascii="Arial" w:eastAsia="Arial" w:hAnsi="Arial" w:cs="Arial"/>
            <w:color w:val="000000" w:themeColor="text1"/>
            <w:sz w:val="20"/>
            <w:szCs w:val="20"/>
          </w:rPr>
          <w:t>and the “LSE Acknowledgment” (if applicable</w:t>
        </w:r>
      </w:ins>
      <w:ins w:id="424" w:author="VISTRA" w:date="2025-04-09T13:36:00Z" w16du:dateUtc="2025-04-09T18:36:00Z">
        <w:r w:rsidR="00916416">
          <w:rPr>
            <w:rFonts w:ascii="Arial" w:eastAsia="Arial" w:hAnsi="Arial" w:cs="Arial"/>
            <w:color w:val="000000" w:themeColor="text1"/>
            <w:sz w:val="20"/>
            <w:szCs w:val="20"/>
          </w:rPr>
          <w:t xml:space="preserve">) </w:t>
        </w:r>
      </w:ins>
      <w:r w:rsidR="1C5FDB10" w:rsidRPr="0B595A84">
        <w:rPr>
          <w:rFonts w:ascii="Arial" w:eastAsia="Arial" w:hAnsi="Arial" w:cs="Arial"/>
          <w:color w:val="000000" w:themeColor="text1"/>
          <w:sz w:val="20"/>
          <w:szCs w:val="20"/>
        </w:rPr>
        <w:t>as described above</w:t>
      </w:r>
      <w:r w:rsidR="1A6CBAC7" w:rsidRPr="0B595A84">
        <w:rPr>
          <w:rFonts w:ascii="Arial" w:eastAsia="Arial" w:hAnsi="Arial" w:cs="Arial"/>
          <w:color w:val="000000" w:themeColor="text1"/>
          <w:sz w:val="20"/>
          <w:szCs w:val="20"/>
        </w:rPr>
        <w:t>,</w:t>
      </w:r>
      <w:r w:rsidR="57449CC5" w:rsidRPr="0B595A84">
        <w:rPr>
          <w:rFonts w:ascii="Arial" w:eastAsia="Arial" w:hAnsi="Arial" w:cs="Arial"/>
          <w:color w:val="000000" w:themeColor="text1"/>
          <w:sz w:val="20"/>
          <w:szCs w:val="20"/>
        </w:rPr>
        <w:t xml:space="preserve"> </w:t>
      </w:r>
      <w:r w:rsidR="3CE2211E" w:rsidRPr="0B595A84">
        <w:rPr>
          <w:rFonts w:ascii="Arial" w:hAnsi="Arial" w:cs="Arial"/>
          <w:sz w:val="20"/>
          <w:szCs w:val="20"/>
        </w:rPr>
        <w:t xml:space="preserve">shall be submitted </w:t>
      </w:r>
      <w:r w:rsidR="18A0FA87" w:rsidRPr="0B595A84">
        <w:rPr>
          <w:rFonts w:ascii="Arial" w:hAnsi="Arial" w:cs="Arial"/>
          <w:sz w:val="20"/>
          <w:szCs w:val="20"/>
        </w:rPr>
        <w:t>as a package</w:t>
      </w:r>
      <w:r w:rsidR="688F4EA1" w:rsidRPr="0B595A84">
        <w:rPr>
          <w:rFonts w:ascii="Arial" w:hAnsi="Arial" w:cs="Arial"/>
          <w:sz w:val="20"/>
          <w:szCs w:val="20"/>
        </w:rPr>
        <w:t xml:space="preserve"> </w:t>
      </w:r>
      <w:r w:rsidR="3CE2211E" w:rsidRPr="0B595A84">
        <w:rPr>
          <w:rFonts w:ascii="Arial" w:hAnsi="Arial" w:cs="Arial"/>
          <w:sz w:val="20"/>
          <w:szCs w:val="20"/>
        </w:rPr>
        <w:t xml:space="preserve">to ERCOT </w:t>
      </w:r>
      <w:r w:rsidR="668EC0B4" w:rsidRPr="0B595A84">
        <w:rPr>
          <w:rFonts w:ascii="Arial" w:eastAsia="Arial" w:hAnsi="Arial" w:cs="Arial"/>
          <w:color w:val="000000" w:themeColor="text1"/>
          <w:sz w:val="20"/>
          <w:szCs w:val="20"/>
        </w:rPr>
        <w:t xml:space="preserve">via e-mail to </w:t>
      </w:r>
      <w:hyperlink r:id="rId18">
        <w:r w:rsidR="00F455BD" w:rsidRPr="0B595A84">
          <w:rPr>
            <w:rStyle w:val="Hyperlink"/>
            <w:rFonts w:ascii="Arial" w:hAnsi="Arial" w:cs="Arial"/>
            <w:sz w:val="20"/>
            <w:szCs w:val="20"/>
          </w:rPr>
          <w:t>pilotprojects@ercot.com</w:t>
        </w:r>
      </w:hyperlink>
      <w:r w:rsidR="00E939F2" w:rsidRPr="0B595A84">
        <w:rPr>
          <w:rFonts w:ascii="Arial" w:hAnsi="Arial" w:cs="Arial"/>
          <w:sz w:val="20"/>
          <w:szCs w:val="20"/>
        </w:rPr>
        <w:t xml:space="preserve"> </w:t>
      </w:r>
      <w:r w:rsidR="00E939F2" w:rsidRPr="004E1848">
        <w:rPr>
          <w:rStyle w:val="Hyperlink"/>
          <w:rFonts w:ascii="Arial" w:hAnsi="Arial" w:cs="Arial"/>
          <w:sz w:val="20"/>
          <w:szCs w:val="20"/>
        </w:rPr>
        <w:t xml:space="preserve">and </w:t>
      </w:r>
      <w:r w:rsidR="00AE2316" w:rsidRPr="004E1848">
        <w:rPr>
          <w:rStyle w:val="Hyperlink"/>
          <w:rFonts w:ascii="Arial" w:hAnsi="Arial" w:cs="Arial"/>
          <w:sz w:val="20"/>
          <w:szCs w:val="20"/>
        </w:rPr>
        <w:t xml:space="preserve"> </w:t>
      </w:r>
      <w:r w:rsidR="00E939F2" w:rsidRPr="004E1848">
        <w:rPr>
          <w:rStyle w:val="Hyperlink"/>
          <w:rFonts w:ascii="Arial" w:hAnsi="Arial" w:cs="Arial"/>
          <w:sz w:val="20"/>
          <w:szCs w:val="20"/>
        </w:rPr>
        <w:t>copy the DSP and Resource Entity (RE)</w:t>
      </w:r>
      <w:r w:rsidR="668EC0B4" w:rsidRPr="004E1848">
        <w:rPr>
          <w:rFonts w:ascii="Arial" w:eastAsia="Arial" w:hAnsi="Arial" w:cs="Arial"/>
          <w:sz w:val="20"/>
          <w:szCs w:val="20"/>
        </w:rPr>
        <w:t>.</w:t>
      </w:r>
      <w:r w:rsidR="668EC0B4" w:rsidRPr="0B595A84">
        <w:rPr>
          <w:rFonts w:ascii="Arial" w:eastAsia="Arial" w:hAnsi="Arial" w:cs="Arial"/>
          <w:sz w:val="20"/>
          <w:szCs w:val="20"/>
        </w:rPr>
        <w:t xml:space="preserve"> QSEs may request that a secure email account be created with ERCOT if using standard email is of concern</w:t>
      </w:r>
      <w:r w:rsidR="045FAD24" w:rsidRPr="0B595A84">
        <w:rPr>
          <w:rFonts w:ascii="Arial" w:eastAsia="Arial" w:hAnsi="Arial" w:cs="Arial"/>
          <w:sz w:val="20"/>
          <w:szCs w:val="20"/>
        </w:rPr>
        <w:t>.</w:t>
      </w:r>
    </w:p>
    <w:p w14:paraId="35170B57" w14:textId="6581C0E5" w:rsidR="00555DB0" w:rsidRPr="00770AA8" w:rsidRDefault="4CF8FF55"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Upon receiving </w:t>
      </w:r>
      <w:r w:rsidR="42BC94C4" w:rsidRPr="0B595A84">
        <w:rPr>
          <w:rFonts w:ascii="Arial" w:eastAsia="Arial" w:hAnsi="Arial" w:cs="Arial"/>
          <w:sz w:val="20"/>
          <w:szCs w:val="20"/>
        </w:rPr>
        <w:t>the</w:t>
      </w:r>
      <w:del w:id="425" w:author="VISTRA" w:date="2025-04-09T13:57:00Z" w16du:dateUtc="2025-04-09T18:57:00Z">
        <w:r w:rsidR="42BC94C4" w:rsidRPr="0B595A84" w:rsidDel="00865634">
          <w:rPr>
            <w:rFonts w:ascii="Arial" w:eastAsia="Arial" w:hAnsi="Arial" w:cs="Arial"/>
            <w:sz w:val="20"/>
            <w:szCs w:val="20"/>
          </w:rPr>
          <w:delText xml:space="preserve"> three</w:delText>
        </w:r>
      </w:del>
      <w:r w:rsidR="42BC94C4" w:rsidRPr="0B595A84">
        <w:rPr>
          <w:rFonts w:ascii="Arial" w:eastAsia="Arial" w:hAnsi="Arial" w:cs="Arial"/>
          <w:sz w:val="20"/>
          <w:szCs w:val="20"/>
        </w:rPr>
        <w:t xml:space="preserve"> documents noted above</w:t>
      </w:r>
      <w:r w:rsidRPr="0B595A84">
        <w:rPr>
          <w:rFonts w:ascii="Arial" w:eastAsia="Arial" w:hAnsi="Arial" w:cs="Arial"/>
          <w:sz w:val="20"/>
          <w:szCs w:val="20"/>
        </w:rPr>
        <w:t xml:space="preserve">, ERCOT will review the </w:t>
      </w:r>
      <w:r w:rsidR="3580E588" w:rsidRPr="0B595A84">
        <w:rPr>
          <w:rFonts w:ascii="Arial" w:eastAsia="Arial" w:hAnsi="Arial" w:cs="Arial"/>
          <w:sz w:val="20"/>
          <w:szCs w:val="20"/>
        </w:rPr>
        <w:t>documents</w:t>
      </w:r>
      <w:r w:rsidR="2BA873E3" w:rsidRPr="0B595A84">
        <w:rPr>
          <w:rFonts w:ascii="Arial" w:eastAsia="Arial" w:hAnsi="Arial" w:cs="Arial"/>
          <w:sz w:val="20"/>
          <w:szCs w:val="20"/>
        </w:rPr>
        <w:t>.</w:t>
      </w:r>
      <w:r w:rsidR="15CD2E03" w:rsidRPr="0B595A84">
        <w:rPr>
          <w:rFonts w:ascii="Arial" w:eastAsia="Arial" w:hAnsi="Arial" w:cs="Arial"/>
          <w:sz w:val="20"/>
          <w:szCs w:val="20"/>
        </w:rPr>
        <w:t xml:space="preserve"> ERCOT </w:t>
      </w:r>
      <w:r w:rsidR="6D37AAB9" w:rsidRPr="0B595A84">
        <w:rPr>
          <w:rFonts w:ascii="Arial" w:eastAsia="Arial" w:hAnsi="Arial" w:cs="Arial"/>
          <w:sz w:val="20"/>
          <w:szCs w:val="20"/>
        </w:rPr>
        <w:t xml:space="preserve">may </w:t>
      </w:r>
      <w:r w:rsidR="15CD2E03" w:rsidRPr="0B595A84">
        <w:rPr>
          <w:rFonts w:ascii="Arial" w:eastAsia="Arial" w:hAnsi="Arial" w:cs="Arial"/>
          <w:sz w:val="20"/>
          <w:szCs w:val="20"/>
        </w:rPr>
        <w:t xml:space="preserve">reject the </w:t>
      </w:r>
      <w:r w:rsidR="1BBAEFF6" w:rsidRPr="0B595A84">
        <w:rPr>
          <w:rFonts w:ascii="Arial" w:eastAsia="Arial" w:hAnsi="Arial" w:cs="Arial"/>
          <w:sz w:val="20"/>
          <w:szCs w:val="20"/>
        </w:rPr>
        <w:t>submission</w:t>
      </w:r>
      <w:r w:rsidR="5883EF63" w:rsidRPr="0B595A84">
        <w:rPr>
          <w:rFonts w:ascii="Arial" w:eastAsia="Arial" w:hAnsi="Arial" w:cs="Arial"/>
          <w:sz w:val="20"/>
          <w:szCs w:val="20"/>
        </w:rPr>
        <w:t xml:space="preserve"> </w:t>
      </w:r>
      <w:r w:rsidR="15CD2E03" w:rsidRPr="0B595A84">
        <w:rPr>
          <w:rFonts w:ascii="Arial" w:eastAsia="Arial" w:hAnsi="Arial" w:cs="Arial"/>
          <w:sz w:val="20"/>
          <w:szCs w:val="20"/>
        </w:rPr>
        <w:t xml:space="preserve">for </w:t>
      </w:r>
      <w:r w:rsidR="2248CA6F" w:rsidRPr="0B595A84">
        <w:rPr>
          <w:rFonts w:ascii="Arial" w:eastAsia="Arial" w:hAnsi="Arial" w:cs="Arial"/>
          <w:sz w:val="20"/>
          <w:szCs w:val="20"/>
        </w:rPr>
        <w:t>the following</w:t>
      </w:r>
      <w:r w:rsidR="33B3E81A" w:rsidRPr="0B595A84">
        <w:rPr>
          <w:rFonts w:ascii="Arial" w:eastAsia="Arial" w:hAnsi="Arial" w:cs="Arial"/>
          <w:sz w:val="20"/>
          <w:szCs w:val="20"/>
        </w:rPr>
        <w:t xml:space="preserve"> </w:t>
      </w:r>
      <w:r w:rsidR="15CD2E03" w:rsidRPr="0B595A84">
        <w:rPr>
          <w:rFonts w:ascii="Arial" w:eastAsia="Arial" w:hAnsi="Arial" w:cs="Arial"/>
          <w:sz w:val="20"/>
          <w:szCs w:val="20"/>
        </w:rPr>
        <w:t>reasons</w:t>
      </w:r>
      <w:r w:rsidR="33B3E81A" w:rsidRPr="0B595A84">
        <w:rPr>
          <w:rFonts w:ascii="Arial" w:eastAsia="Arial" w:hAnsi="Arial" w:cs="Arial"/>
          <w:sz w:val="20"/>
          <w:szCs w:val="20"/>
        </w:rPr>
        <w:t xml:space="preserve">: </w:t>
      </w:r>
    </w:p>
    <w:p w14:paraId="317B3A7D" w14:textId="0329678C" w:rsidR="00A13D09" w:rsidRPr="00A13D09" w:rsidRDefault="5FEE3D63" w:rsidP="00600447">
      <w:pPr>
        <w:numPr>
          <w:ilvl w:val="1"/>
          <w:numId w:val="5"/>
        </w:numPr>
        <w:jc w:val="both"/>
        <w:rPr>
          <w:rFonts w:ascii="Arial" w:eastAsia="Arial" w:hAnsi="Arial" w:cs="Arial"/>
          <w:color w:val="000000" w:themeColor="text1"/>
          <w:sz w:val="20"/>
          <w:szCs w:val="20"/>
        </w:rPr>
      </w:pPr>
      <w:r w:rsidRPr="00E83BD1">
        <w:rPr>
          <w:rFonts w:ascii="Arial" w:eastAsia="Arial" w:hAnsi="Arial" w:cs="Arial"/>
          <w:sz w:val="20"/>
          <w:szCs w:val="20"/>
        </w:rPr>
        <w:t xml:space="preserve">Accepting the </w:t>
      </w:r>
      <w:r w:rsidR="1BBAEFF6" w:rsidRPr="00E83BD1">
        <w:rPr>
          <w:rFonts w:ascii="Arial" w:eastAsia="Arial" w:hAnsi="Arial" w:cs="Arial"/>
          <w:sz w:val="20"/>
          <w:szCs w:val="20"/>
        </w:rPr>
        <w:t>submission</w:t>
      </w:r>
      <w:r w:rsidRPr="00E83BD1">
        <w:rPr>
          <w:rFonts w:ascii="Arial" w:eastAsia="Arial" w:hAnsi="Arial" w:cs="Arial"/>
          <w:sz w:val="20"/>
          <w:szCs w:val="20"/>
        </w:rPr>
        <w:t xml:space="preserve"> </w:t>
      </w:r>
      <w:r w:rsidR="4CF8FF55" w:rsidRPr="00E83BD1">
        <w:rPr>
          <w:rFonts w:ascii="Arial" w:eastAsia="Arial" w:hAnsi="Arial" w:cs="Arial"/>
          <w:sz w:val="20"/>
          <w:szCs w:val="20"/>
        </w:rPr>
        <w:t xml:space="preserve">would </w:t>
      </w:r>
      <w:r w:rsidR="1BBAEFF6" w:rsidRPr="00E83BD1">
        <w:rPr>
          <w:rFonts w:ascii="Arial" w:eastAsia="Arial" w:hAnsi="Arial" w:cs="Arial"/>
          <w:sz w:val="20"/>
          <w:szCs w:val="20"/>
        </w:rPr>
        <w:t xml:space="preserve">cause the program to </w:t>
      </w:r>
      <w:r w:rsidR="52861B53" w:rsidRPr="00E83BD1">
        <w:rPr>
          <w:rFonts w:ascii="Arial" w:eastAsia="Arial" w:hAnsi="Arial" w:cs="Arial"/>
          <w:sz w:val="20"/>
          <w:szCs w:val="20"/>
        </w:rPr>
        <w:t>exceed</w:t>
      </w:r>
      <w:r w:rsidR="4CF8FF55" w:rsidRPr="00E83BD1">
        <w:rPr>
          <w:rFonts w:ascii="Arial" w:eastAsia="Arial" w:hAnsi="Arial" w:cs="Arial"/>
          <w:sz w:val="20"/>
          <w:szCs w:val="20"/>
        </w:rPr>
        <w:t xml:space="preserve"> </w:t>
      </w:r>
      <w:r w:rsidR="000747A4">
        <w:rPr>
          <w:rFonts w:ascii="Arial" w:eastAsia="Arial" w:hAnsi="Arial" w:cs="Arial"/>
          <w:sz w:val="20"/>
          <w:szCs w:val="20"/>
        </w:rPr>
        <w:t xml:space="preserve">any </w:t>
      </w:r>
      <w:r w:rsidR="003D0C93">
        <w:rPr>
          <w:rFonts w:ascii="Arial" w:eastAsia="Arial" w:hAnsi="Arial" w:cs="Arial"/>
          <w:sz w:val="20"/>
          <w:szCs w:val="20"/>
        </w:rPr>
        <w:t xml:space="preserve">ERCOT </w:t>
      </w:r>
      <w:r w:rsidR="008F1C8D">
        <w:rPr>
          <w:rFonts w:ascii="Arial" w:eastAsia="Arial" w:hAnsi="Arial" w:cs="Arial"/>
          <w:sz w:val="20"/>
          <w:szCs w:val="20"/>
        </w:rPr>
        <w:t xml:space="preserve">Pilot </w:t>
      </w:r>
      <w:r w:rsidR="00AF2D5F">
        <w:rPr>
          <w:rFonts w:ascii="Arial" w:eastAsia="Arial" w:hAnsi="Arial" w:cs="Arial"/>
          <w:sz w:val="20"/>
          <w:szCs w:val="20"/>
        </w:rPr>
        <w:t xml:space="preserve">Project </w:t>
      </w:r>
      <w:r w:rsidR="4CF8FF55" w:rsidRPr="00E83BD1">
        <w:rPr>
          <w:rFonts w:ascii="Arial" w:eastAsia="Arial" w:hAnsi="Arial" w:cs="Arial"/>
          <w:sz w:val="20"/>
          <w:szCs w:val="20"/>
        </w:rPr>
        <w:t xml:space="preserve">participation </w:t>
      </w:r>
      <w:r w:rsidR="000747A4">
        <w:rPr>
          <w:rFonts w:ascii="Arial" w:eastAsia="Arial" w:hAnsi="Arial" w:cs="Arial"/>
          <w:sz w:val="20"/>
          <w:szCs w:val="20"/>
        </w:rPr>
        <w:t>limits</w:t>
      </w:r>
      <w:r w:rsidR="00F42472">
        <w:rPr>
          <w:rFonts w:ascii="Arial" w:eastAsia="Arial" w:hAnsi="Arial" w:cs="Arial"/>
          <w:sz w:val="20"/>
          <w:szCs w:val="20"/>
        </w:rPr>
        <w:t xml:space="preserve">, as defined in </w:t>
      </w:r>
      <w:r w:rsidR="00F103E5">
        <w:rPr>
          <w:rFonts w:ascii="Arial" w:eastAsia="Arial" w:hAnsi="Arial" w:cs="Arial"/>
          <w:sz w:val="20"/>
          <w:szCs w:val="20"/>
        </w:rPr>
        <w:t>sub</w:t>
      </w:r>
      <w:r w:rsidR="00F42472">
        <w:rPr>
          <w:rFonts w:ascii="Arial" w:eastAsia="Arial" w:hAnsi="Arial" w:cs="Arial"/>
          <w:sz w:val="20"/>
          <w:szCs w:val="20"/>
        </w:rPr>
        <w:t xml:space="preserve">section </w:t>
      </w:r>
      <w:proofErr w:type="gramStart"/>
      <w:r w:rsidR="00F42472" w:rsidRPr="0CEC6C33">
        <w:rPr>
          <w:rFonts w:ascii="Arial" w:eastAsia="Arial" w:hAnsi="Arial" w:cs="Arial"/>
          <w:sz w:val="20"/>
          <w:szCs w:val="20"/>
        </w:rPr>
        <w:t>5.a</w:t>
      </w:r>
      <w:r w:rsidR="69CF7CDC" w:rsidRPr="0CEC6C33">
        <w:rPr>
          <w:rFonts w:ascii="Arial" w:eastAsia="Arial" w:hAnsi="Arial" w:cs="Arial"/>
          <w:sz w:val="20"/>
          <w:szCs w:val="20"/>
        </w:rPr>
        <w:t>;</w:t>
      </w:r>
      <w:proofErr w:type="gramEnd"/>
      <w:r w:rsidR="25D972D3" w:rsidRPr="00E83BD1">
        <w:rPr>
          <w:rFonts w:ascii="Arial" w:eastAsia="Arial" w:hAnsi="Arial" w:cs="Arial"/>
          <w:sz w:val="20"/>
          <w:szCs w:val="20"/>
        </w:rPr>
        <w:t xml:space="preserve"> </w:t>
      </w:r>
    </w:p>
    <w:p w14:paraId="0A07FB1E" w14:textId="35ED73A2" w:rsidR="00A13D09" w:rsidRPr="00A13D09" w:rsidRDefault="00E82E49" w:rsidP="00902F86">
      <w:pPr>
        <w:numPr>
          <w:ilvl w:val="1"/>
          <w:numId w:val="5"/>
        </w:numPr>
        <w:jc w:val="both"/>
        <w:rPr>
          <w:rFonts w:ascii="Arial" w:eastAsia="Arial" w:hAnsi="Arial" w:cs="Arial"/>
          <w:color w:val="000000" w:themeColor="text1"/>
          <w:sz w:val="20"/>
          <w:szCs w:val="20"/>
        </w:rPr>
      </w:pPr>
      <w:r>
        <w:rPr>
          <w:rFonts w:ascii="Arial" w:eastAsia="Arial" w:hAnsi="Arial" w:cs="Arial"/>
          <w:sz w:val="20"/>
          <w:szCs w:val="20"/>
        </w:rPr>
        <w:t>ESI IDs</w:t>
      </w:r>
      <w:r w:rsidR="00C0224A">
        <w:rPr>
          <w:rFonts w:ascii="Arial" w:eastAsia="Arial" w:hAnsi="Arial" w:cs="Arial"/>
          <w:sz w:val="20"/>
          <w:szCs w:val="20"/>
        </w:rPr>
        <w:t xml:space="preserve"> or unique meter identifiers</w:t>
      </w:r>
      <w:r>
        <w:rPr>
          <w:rFonts w:ascii="Arial" w:eastAsia="Arial" w:hAnsi="Arial" w:cs="Arial"/>
          <w:sz w:val="20"/>
          <w:szCs w:val="20"/>
        </w:rPr>
        <w:t xml:space="preserve"> included in the </w:t>
      </w:r>
      <w:r w:rsidR="00E67FE2">
        <w:rPr>
          <w:rFonts w:ascii="Arial" w:eastAsia="Arial" w:hAnsi="Arial" w:cs="Arial"/>
          <w:sz w:val="20"/>
          <w:szCs w:val="20"/>
        </w:rPr>
        <w:t>submission</w:t>
      </w:r>
      <w:r w:rsidR="00913D3B">
        <w:rPr>
          <w:rFonts w:ascii="Arial" w:eastAsia="Arial" w:hAnsi="Arial" w:cs="Arial"/>
          <w:sz w:val="20"/>
          <w:szCs w:val="20"/>
        </w:rPr>
        <w:t xml:space="preserve"> (</w:t>
      </w:r>
      <w:r w:rsidR="00180E7E">
        <w:rPr>
          <w:rFonts w:ascii="Arial" w:eastAsia="Arial" w:hAnsi="Arial" w:cs="Arial"/>
          <w:sz w:val="20"/>
          <w:szCs w:val="20"/>
        </w:rPr>
        <w:t xml:space="preserve">evaluated at the time </w:t>
      </w:r>
      <w:r w:rsidR="008223B6">
        <w:rPr>
          <w:rFonts w:ascii="Arial" w:eastAsia="Arial" w:hAnsi="Arial" w:cs="Arial"/>
          <w:sz w:val="20"/>
          <w:szCs w:val="20"/>
        </w:rPr>
        <w:t>of submission)</w:t>
      </w:r>
      <w:r w:rsidR="2ADEBCD0" w:rsidRPr="2216F4F7">
        <w:rPr>
          <w:rFonts w:ascii="Arial" w:eastAsia="Arial" w:hAnsi="Arial" w:cs="Arial"/>
          <w:sz w:val="20"/>
          <w:szCs w:val="20"/>
        </w:rPr>
        <w:t>:</w:t>
      </w:r>
    </w:p>
    <w:p w14:paraId="3F4459DB" w14:textId="7A320063" w:rsidR="00A13D09" w:rsidRPr="001D071A" w:rsidRDefault="00FE2CDA" w:rsidP="00902F86">
      <w:pPr>
        <w:numPr>
          <w:ilvl w:val="2"/>
          <w:numId w:val="5"/>
        </w:numPr>
        <w:jc w:val="both"/>
        <w:rPr>
          <w:rFonts w:ascii="Arial" w:hAnsi="Arial" w:cs="Arial"/>
          <w:color w:val="000000" w:themeColor="text1"/>
          <w:sz w:val="20"/>
          <w:szCs w:val="20"/>
        </w:rPr>
      </w:pPr>
      <w:r>
        <w:rPr>
          <w:rFonts w:ascii="Arial" w:eastAsia="Arial" w:hAnsi="Arial" w:cs="Arial"/>
          <w:sz w:val="20"/>
          <w:szCs w:val="20"/>
        </w:rPr>
        <w:t>W</w:t>
      </w:r>
      <w:r w:rsidR="00914CA2" w:rsidRPr="00FE2CDA">
        <w:rPr>
          <w:rFonts w:ascii="Arial" w:eastAsia="Arial" w:hAnsi="Arial" w:cs="Arial"/>
          <w:sz w:val="20"/>
          <w:szCs w:val="20"/>
        </w:rPr>
        <w:t xml:space="preserve">ere </w:t>
      </w:r>
      <w:r w:rsidR="00E82E49" w:rsidRPr="00FE2CDA">
        <w:rPr>
          <w:rFonts w:ascii="Arial" w:eastAsia="Arial" w:hAnsi="Arial" w:cs="Arial"/>
          <w:sz w:val="20"/>
          <w:szCs w:val="20"/>
        </w:rPr>
        <w:t>already part of a</w:t>
      </w:r>
      <w:r w:rsidR="00F13185" w:rsidRPr="00FE2CDA">
        <w:rPr>
          <w:rFonts w:ascii="Arial" w:eastAsia="Arial" w:hAnsi="Arial" w:cs="Arial"/>
          <w:sz w:val="20"/>
          <w:szCs w:val="20"/>
        </w:rPr>
        <w:t>n</w:t>
      </w:r>
      <w:r w:rsidR="00E82E49" w:rsidRPr="00FE2CDA">
        <w:rPr>
          <w:rFonts w:ascii="Arial" w:eastAsia="Arial" w:hAnsi="Arial" w:cs="Arial"/>
          <w:sz w:val="20"/>
          <w:szCs w:val="20"/>
        </w:rPr>
        <w:t xml:space="preserve"> accepted </w:t>
      </w:r>
      <w:r w:rsidR="00E67FE2" w:rsidRPr="00FE2CDA">
        <w:rPr>
          <w:rFonts w:ascii="Arial" w:eastAsia="Arial" w:hAnsi="Arial" w:cs="Arial"/>
          <w:sz w:val="20"/>
          <w:szCs w:val="20"/>
        </w:rPr>
        <w:t>submission</w:t>
      </w:r>
      <w:r w:rsidR="00FB6B81" w:rsidRPr="00FE2CDA">
        <w:rPr>
          <w:rFonts w:ascii="Arial" w:eastAsia="Arial" w:hAnsi="Arial" w:cs="Arial"/>
          <w:sz w:val="20"/>
          <w:szCs w:val="20"/>
        </w:rPr>
        <w:t xml:space="preserve"> </w:t>
      </w:r>
      <w:r w:rsidR="00E82E49" w:rsidRPr="00FE2CDA">
        <w:rPr>
          <w:rFonts w:ascii="Arial" w:eastAsia="Arial" w:hAnsi="Arial" w:cs="Arial"/>
          <w:sz w:val="20"/>
          <w:szCs w:val="20"/>
        </w:rPr>
        <w:t xml:space="preserve">from a different </w:t>
      </w:r>
      <w:proofErr w:type="gramStart"/>
      <w:r w:rsidR="00E82E49" w:rsidRPr="00FE2CDA">
        <w:rPr>
          <w:rFonts w:ascii="Arial" w:eastAsia="Arial" w:hAnsi="Arial" w:cs="Arial"/>
          <w:sz w:val="20"/>
          <w:szCs w:val="20"/>
        </w:rPr>
        <w:t>QSE</w:t>
      </w:r>
      <w:r>
        <w:rPr>
          <w:rFonts w:ascii="Arial" w:eastAsia="Arial" w:hAnsi="Arial" w:cs="Arial"/>
          <w:sz w:val="20"/>
          <w:szCs w:val="20"/>
        </w:rPr>
        <w:t>;</w:t>
      </w:r>
      <w:proofErr w:type="gramEnd"/>
      <w:r w:rsidR="564AFAD2" w:rsidRPr="00524996">
        <w:rPr>
          <w:rFonts w:ascii="Arial" w:eastAsia="Arial" w:hAnsi="Arial" w:cs="Arial"/>
          <w:sz w:val="20"/>
          <w:szCs w:val="20"/>
        </w:rPr>
        <w:t xml:space="preserve"> </w:t>
      </w:r>
    </w:p>
    <w:p w14:paraId="0CE1A588" w14:textId="06EB56F6" w:rsidR="00A13D09" w:rsidRPr="001D071A" w:rsidDel="00DC260A" w:rsidRDefault="51A223CB" w:rsidP="00902F86">
      <w:pPr>
        <w:numPr>
          <w:ilvl w:val="2"/>
          <w:numId w:val="5"/>
        </w:numPr>
        <w:jc w:val="both"/>
        <w:rPr>
          <w:del w:id="426" w:author="VISTRA" w:date="2025-04-09T12:33:00Z" w16du:dateUtc="2025-04-09T17:33:00Z"/>
          <w:rFonts w:ascii="Arial" w:eastAsia="Arial" w:hAnsi="Arial" w:cs="Arial"/>
          <w:color w:val="000000" w:themeColor="text1"/>
          <w:sz w:val="20"/>
          <w:szCs w:val="20"/>
        </w:rPr>
      </w:pPr>
      <w:r w:rsidRPr="0324C266">
        <w:rPr>
          <w:rFonts w:ascii="Arial" w:eastAsia="Arial" w:hAnsi="Arial" w:cs="Arial"/>
          <w:sz w:val="20"/>
          <w:szCs w:val="20"/>
        </w:rPr>
        <w:t>A</w:t>
      </w:r>
      <w:r w:rsidR="53ED59BD" w:rsidRPr="0324C266">
        <w:rPr>
          <w:rFonts w:ascii="Arial" w:eastAsia="Arial" w:hAnsi="Arial" w:cs="Arial"/>
          <w:sz w:val="20"/>
          <w:szCs w:val="20"/>
        </w:rPr>
        <w:t xml:space="preserve">re not associated with </w:t>
      </w:r>
      <w:proofErr w:type="gramStart"/>
      <w:r w:rsidR="53ED59BD" w:rsidRPr="0324C266">
        <w:rPr>
          <w:rFonts w:ascii="Arial" w:eastAsia="Arial" w:hAnsi="Arial" w:cs="Arial"/>
          <w:sz w:val="20"/>
          <w:szCs w:val="20"/>
        </w:rPr>
        <w:t>the submitting</w:t>
      </w:r>
      <w:proofErr w:type="gramEnd"/>
      <w:r w:rsidR="53ED59BD" w:rsidRPr="0324C266">
        <w:rPr>
          <w:rFonts w:ascii="Arial" w:eastAsia="Arial" w:hAnsi="Arial" w:cs="Arial"/>
          <w:sz w:val="20"/>
          <w:szCs w:val="20"/>
        </w:rPr>
        <w:t xml:space="preserve"> LSE</w:t>
      </w:r>
      <w:ins w:id="427" w:author="Author">
        <w:r w:rsidR="49DD4491" w:rsidRPr="0324C266">
          <w:rPr>
            <w:rFonts w:ascii="Arial" w:eastAsia="Arial" w:hAnsi="Arial" w:cs="Arial"/>
            <w:sz w:val="20"/>
            <w:szCs w:val="20"/>
          </w:rPr>
          <w:t xml:space="preserve"> </w:t>
        </w:r>
        <w:commentRangeStart w:id="428"/>
        <w:r w:rsidR="49DD4491" w:rsidRPr="0324C266">
          <w:rPr>
            <w:rFonts w:ascii="Arial" w:eastAsia="Arial" w:hAnsi="Arial" w:cs="Arial"/>
            <w:sz w:val="20"/>
            <w:szCs w:val="20"/>
          </w:rPr>
          <w:t>(not applicable to ADERs intending to participate as NCLRs</w:t>
        </w:r>
        <w:r w:rsidR="008E0B9A">
          <w:rPr>
            <w:rFonts w:ascii="Arial" w:eastAsia="Arial" w:hAnsi="Arial" w:cs="Arial"/>
            <w:sz w:val="20"/>
            <w:szCs w:val="20"/>
          </w:rPr>
          <w:t xml:space="preserve">, </w:t>
        </w:r>
        <w:r w:rsidR="008E0B9A" w:rsidRPr="008E0B9A">
          <w:rPr>
            <w:rFonts w:ascii="Arial" w:eastAsia="Arial" w:hAnsi="Arial" w:cs="Arial"/>
            <w:sz w:val="20"/>
            <w:szCs w:val="20"/>
          </w:rPr>
          <w:t>provided the individual premise</w:t>
        </w:r>
      </w:ins>
      <w:ins w:id="429" w:author="VISTRA" w:date="2025-04-09T12:08:00Z" w16du:dateUtc="2025-04-09T17:08:00Z">
        <w:r w:rsidR="00735AF7">
          <w:rPr>
            <w:rFonts w:ascii="Arial" w:eastAsia="Arial" w:hAnsi="Arial" w:cs="Arial"/>
            <w:sz w:val="20"/>
            <w:szCs w:val="20"/>
          </w:rPr>
          <w:t>s</w:t>
        </w:r>
      </w:ins>
      <w:ins w:id="430" w:author="Author">
        <w:r w:rsidR="008E0B9A" w:rsidRPr="008E0B9A">
          <w:rPr>
            <w:rFonts w:ascii="Arial" w:eastAsia="Arial" w:hAnsi="Arial" w:cs="Arial"/>
            <w:sz w:val="20"/>
            <w:szCs w:val="20"/>
          </w:rPr>
          <w:t xml:space="preserve"> associated with the participating ESI</w:t>
        </w:r>
      </w:ins>
      <w:ins w:id="431" w:author="VISTRA" w:date="2025-04-09T12:59:00Z" w16du:dateUtc="2025-04-09T17:59:00Z">
        <w:r w:rsidR="004D2FCA">
          <w:rPr>
            <w:rFonts w:ascii="Arial" w:eastAsia="Arial" w:hAnsi="Arial" w:cs="Arial"/>
            <w:sz w:val="20"/>
            <w:szCs w:val="20"/>
          </w:rPr>
          <w:t xml:space="preserve"> </w:t>
        </w:r>
      </w:ins>
      <w:ins w:id="432" w:author="Author">
        <w:r w:rsidR="008E0B9A" w:rsidRPr="008E0B9A">
          <w:rPr>
            <w:rFonts w:ascii="Arial" w:eastAsia="Arial" w:hAnsi="Arial" w:cs="Arial"/>
            <w:sz w:val="20"/>
            <w:szCs w:val="20"/>
          </w:rPr>
          <w:t>ID has electricity consumption that is greater than 100 kW</w:t>
        </w:r>
        <w:r w:rsidR="49DD4491" w:rsidRPr="0324C266">
          <w:rPr>
            <w:rFonts w:ascii="Arial" w:eastAsia="Arial" w:hAnsi="Arial" w:cs="Arial"/>
            <w:sz w:val="20"/>
            <w:szCs w:val="20"/>
          </w:rPr>
          <w:t>)</w:t>
        </w:r>
      </w:ins>
      <w:r w:rsidR="37C7AFF1" w:rsidRPr="0324C266">
        <w:rPr>
          <w:rFonts w:ascii="Arial" w:eastAsia="Arial" w:hAnsi="Arial" w:cs="Arial"/>
          <w:sz w:val="20"/>
          <w:szCs w:val="20"/>
        </w:rPr>
        <w:t>;</w:t>
      </w:r>
      <w:commentRangeEnd w:id="428"/>
      <w:r w:rsidR="008468AF">
        <w:rPr>
          <w:rStyle w:val="CommentReference"/>
        </w:rPr>
        <w:commentReference w:id="428"/>
      </w:r>
    </w:p>
    <w:p w14:paraId="1CB6E0EF" w14:textId="375301D2" w:rsidR="2216F4F7" w:rsidRPr="008B0145" w:rsidRDefault="00097A98" w:rsidP="00902F86">
      <w:pPr>
        <w:numPr>
          <w:ilvl w:val="2"/>
          <w:numId w:val="5"/>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Have a s</w:t>
      </w:r>
      <w:r w:rsidR="1A5F8522" w:rsidRPr="008B0145">
        <w:rPr>
          <w:rFonts w:ascii="Arial" w:eastAsia="Calibri" w:hAnsi="Arial" w:cs="Arial"/>
          <w:color w:val="000000" w:themeColor="text1"/>
          <w:sz w:val="20"/>
          <w:szCs w:val="20"/>
        </w:rPr>
        <w:t xml:space="preserve">tatus </w:t>
      </w:r>
      <w:r>
        <w:rPr>
          <w:rFonts w:ascii="Arial" w:eastAsia="Calibri" w:hAnsi="Arial" w:cs="Arial"/>
          <w:color w:val="000000" w:themeColor="text1"/>
          <w:sz w:val="20"/>
          <w:szCs w:val="20"/>
        </w:rPr>
        <w:t>of</w:t>
      </w:r>
      <w:r w:rsidR="1A5F8522" w:rsidRPr="008B0145">
        <w:rPr>
          <w:rFonts w:ascii="Arial" w:eastAsia="Calibri" w:hAnsi="Arial" w:cs="Arial"/>
          <w:color w:val="000000" w:themeColor="text1"/>
          <w:sz w:val="20"/>
          <w:szCs w:val="20"/>
        </w:rPr>
        <w:t xml:space="preserve"> not active in the ERCOT </w:t>
      </w:r>
      <w:proofErr w:type="gramStart"/>
      <w:r w:rsidR="1A5F8522" w:rsidRPr="008B0145">
        <w:rPr>
          <w:rFonts w:ascii="Arial" w:eastAsia="Calibri" w:hAnsi="Arial" w:cs="Arial"/>
          <w:color w:val="000000" w:themeColor="text1"/>
          <w:sz w:val="20"/>
          <w:szCs w:val="20"/>
        </w:rPr>
        <w:t>database;</w:t>
      </w:r>
      <w:proofErr w:type="gramEnd"/>
    </w:p>
    <w:p w14:paraId="0A400E5E" w14:textId="290EFF97" w:rsidR="1A5F8522" w:rsidRPr="003D0C93" w:rsidRDefault="1A5F8522" w:rsidP="00902F86">
      <w:pPr>
        <w:numPr>
          <w:ilvl w:val="2"/>
          <w:numId w:val="5"/>
        </w:numPr>
        <w:jc w:val="both"/>
        <w:rPr>
          <w:rFonts w:ascii="Arial" w:hAnsi="Arial" w:cs="Arial"/>
          <w:color w:val="000000" w:themeColor="text1"/>
          <w:sz w:val="20"/>
          <w:szCs w:val="20"/>
        </w:rPr>
      </w:pPr>
      <w:r w:rsidRPr="003D0C93">
        <w:rPr>
          <w:rFonts w:ascii="Arial" w:eastAsia="Calibri" w:hAnsi="Arial" w:cs="Arial"/>
          <w:color w:val="000000" w:themeColor="text1"/>
          <w:sz w:val="20"/>
          <w:szCs w:val="20"/>
        </w:rPr>
        <w:t xml:space="preserve">Do not have an interval data recorder meter </w:t>
      </w:r>
      <w:proofErr w:type="gramStart"/>
      <w:r w:rsidRPr="003D0C93">
        <w:rPr>
          <w:rFonts w:ascii="Arial" w:eastAsia="Calibri" w:hAnsi="Arial" w:cs="Arial"/>
          <w:color w:val="000000" w:themeColor="text1"/>
          <w:sz w:val="20"/>
          <w:szCs w:val="20"/>
        </w:rPr>
        <w:t>type;</w:t>
      </w:r>
      <w:proofErr w:type="gramEnd"/>
    </w:p>
    <w:p w14:paraId="0072F41D" w14:textId="3F7003FF" w:rsidR="67078A08" w:rsidRPr="008B0145" w:rsidRDefault="1A5F8522" w:rsidP="00902F86">
      <w:pPr>
        <w:numPr>
          <w:ilvl w:val="2"/>
          <w:numId w:val="5"/>
        </w:numPr>
        <w:jc w:val="both"/>
        <w:rPr>
          <w:rFonts w:ascii="Arial" w:hAnsi="Arial" w:cs="Arial"/>
          <w:color w:val="000000" w:themeColor="text1"/>
          <w:sz w:val="20"/>
          <w:szCs w:val="20"/>
        </w:rPr>
      </w:pPr>
      <w:r w:rsidRPr="008B0145">
        <w:rPr>
          <w:rFonts w:ascii="Arial" w:eastAsia="Calibri" w:hAnsi="Arial" w:cs="Arial"/>
          <w:color w:val="000000" w:themeColor="text1"/>
          <w:sz w:val="20"/>
          <w:szCs w:val="20"/>
        </w:rPr>
        <w:t xml:space="preserve">Are not in the ERCOT </w:t>
      </w:r>
      <w:proofErr w:type="gramStart"/>
      <w:r w:rsidRPr="008B0145">
        <w:rPr>
          <w:rFonts w:ascii="Arial" w:eastAsia="Calibri" w:hAnsi="Arial" w:cs="Arial"/>
          <w:color w:val="000000" w:themeColor="text1"/>
          <w:sz w:val="20"/>
          <w:szCs w:val="20"/>
        </w:rPr>
        <w:t>region;</w:t>
      </w:r>
      <w:proofErr w:type="gramEnd"/>
    </w:p>
    <w:p w14:paraId="26E399B3" w14:textId="626E82F4" w:rsidR="1DB6428E" w:rsidRPr="003D0C93" w:rsidRDefault="1A5F8522" w:rsidP="00902F86">
      <w:pPr>
        <w:numPr>
          <w:ilvl w:val="2"/>
          <w:numId w:val="5"/>
        </w:numPr>
        <w:jc w:val="both"/>
        <w:rPr>
          <w:ins w:id="433" w:author="Author"/>
          <w:rFonts w:ascii="Arial" w:hAnsi="Arial" w:cs="Arial"/>
          <w:color w:val="000000" w:themeColor="text1"/>
          <w:sz w:val="20"/>
          <w:szCs w:val="20"/>
        </w:rPr>
      </w:pPr>
      <w:r w:rsidRPr="77EDF3D8">
        <w:rPr>
          <w:rFonts w:ascii="Arial" w:eastAsia="Calibri" w:hAnsi="Arial" w:cs="Arial"/>
          <w:color w:val="000000" w:themeColor="text1"/>
          <w:sz w:val="20"/>
          <w:szCs w:val="20"/>
        </w:rPr>
        <w:t>Are participating in the</w:t>
      </w:r>
      <w:ins w:id="434" w:author="Author">
        <w:r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most</w:t>
        </w:r>
        <w:r w:rsidR="44EF8195"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 xml:space="preserve">current </w:t>
        </w:r>
      </w:ins>
      <w:del w:id="435" w:author="Author">
        <w:r w:rsidRPr="77EDF3D8" w:rsidDel="1A5F8522">
          <w:rPr>
            <w:rFonts w:ascii="Arial" w:eastAsia="Calibri" w:hAnsi="Arial" w:cs="Arial"/>
            <w:color w:val="000000" w:themeColor="text1"/>
            <w:sz w:val="20"/>
            <w:szCs w:val="20"/>
          </w:rPr>
          <w:delText xml:space="preserve"> </w:delText>
        </w:r>
      </w:del>
      <w:r w:rsidRPr="77EDF3D8">
        <w:rPr>
          <w:rFonts w:ascii="Arial" w:eastAsia="Calibri" w:hAnsi="Arial" w:cs="Arial"/>
          <w:color w:val="000000" w:themeColor="text1"/>
          <w:sz w:val="20"/>
          <w:szCs w:val="20"/>
        </w:rPr>
        <w:t xml:space="preserve">ERS </w:t>
      </w:r>
      <w:ins w:id="436" w:author="Author">
        <w:r w:rsidR="79A0686E" w:rsidRPr="77EDF3D8">
          <w:rPr>
            <w:rFonts w:ascii="Arial" w:eastAsia="Calibri" w:hAnsi="Arial" w:cs="Arial"/>
            <w:color w:val="000000" w:themeColor="text1"/>
            <w:sz w:val="20"/>
            <w:szCs w:val="20"/>
          </w:rPr>
          <w:t>Standard Contract Term</w:t>
        </w:r>
        <w:del w:id="437" w:author="Author">
          <w:r w:rsidR="79A0686E" w:rsidRPr="77EDF3D8" w:rsidDel="00596692">
            <w:rPr>
              <w:rFonts w:ascii="Arial" w:eastAsia="Calibri" w:hAnsi="Arial" w:cs="Arial"/>
              <w:color w:val="000000" w:themeColor="text1"/>
              <w:sz w:val="20"/>
              <w:szCs w:val="20"/>
            </w:rPr>
            <w:delText xml:space="preserve"> </w:delText>
          </w:r>
        </w:del>
      </w:ins>
      <w:del w:id="438" w:author="Author">
        <w:r w:rsidRPr="00EB10D5" w:rsidDel="00596692">
          <w:rPr>
            <w:rFonts w:ascii="Arial" w:eastAsia="Calibri" w:hAnsi="Arial" w:cs="Arial"/>
            <w:color w:val="000000" w:themeColor="text1"/>
            <w:sz w:val="20"/>
            <w:szCs w:val="20"/>
          </w:rPr>
          <w:delText xml:space="preserve">or </w:delText>
        </w:r>
        <w:r w:rsidR="00147379" w:rsidRPr="00EB10D5" w:rsidDel="00596692">
          <w:rPr>
            <w:rFonts w:ascii="Arial" w:eastAsia="Calibri" w:hAnsi="Arial" w:cs="Arial"/>
            <w:color w:val="000000" w:themeColor="text1"/>
            <w:sz w:val="20"/>
            <w:szCs w:val="20"/>
          </w:rPr>
          <w:delText xml:space="preserve">a </w:delText>
        </w:r>
        <w:r w:rsidRPr="00E3658E" w:rsidDel="00596692">
          <w:rPr>
            <w:rFonts w:ascii="Arial" w:eastAsia="Calibri" w:hAnsi="Arial" w:cs="Arial"/>
            <w:color w:val="000000" w:themeColor="text1"/>
            <w:sz w:val="20"/>
            <w:szCs w:val="20"/>
          </w:rPr>
          <w:delText xml:space="preserve">TDSP </w:delText>
        </w:r>
        <w:r w:rsidR="00147379" w:rsidRPr="00E3658E" w:rsidDel="00596692">
          <w:rPr>
            <w:rFonts w:ascii="Arial" w:eastAsia="Calibri" w:hAnsi="Arial" w:cs="Arial"/>
            <w:color w:val="000000" w:themeColor="text1"/>
            <w:sz w:val="20"/>
            <w:szCs w:val="20"/>
          </w:rPr>
          <w:delText xml:space="preserve">Load </w:delText>
        </w:r>
        <w:r w:rsidR="005C7CE0" w:rsidRPr="00E3658E" w:rsidDel="00596692">
          <w:rPr>
            <w:rFonts w:ascii="Arial" w:eastAsia="Calibri" w:hAnsi="Arial" w:cs="Arial"/>
            <w:color w:val="000000" w:themeColor="text1"/>
            <w:sz w:val="20"/>
            <w:szCs w:val="20"/>
          </w:rPr>
          <w:delText xml:space="preserve">Management </w:delText>
        </w:r>
        <w:r w:rsidR="003D0C93" w:rsidRPr="00E3658E" w:rsidDel="00596692">
          <w:rPr>
            <w:rFonts w:ascii="Arial" w:eastAsia="Calibri" w:hAnsi="Arial" w:cs="Arial"/>
            <w:color w:val="000000" w:themeColor="text1"/>
            <w:sz w:val="20"/>
            <w:szCs w:val="20"/>
          </w:rPr>
          <w:delText>P</w:delText>
        </w:r>
        <w:r w:rsidRPr="00E3658E" w:rsidDel="00596692">
          <w:rPr>
            <w:rFonts w:ascii="Arial" w:eastAsia="Calibri" w:hAnsi="Arial" w:cs="Arial"/>
            <w:color w:val="000000" w:themeColor="text1"/>
            <w:sz w:val="20"/>
            <w:szCs w:val="20"/>
          </w:rPr>
          <w:delText>rogram</w:delText>
        </w:r>
        <w:r w:rsidRPr="00E3658E" w:rsidDel="00F12946">
          <w:rPr>
            <w:rFonts w:ascii="Arial" w:eastAsia="Calibri" w:hAnsi="Arial" w:cs="Arial"/>
            <w:color w:val="000000" w:themeColor="text1"/>
            <w:sz w:val="20"/>
            <w:szCs w:val="20"/>
          </w:rPr>
          <w:delText>s</w:delText>
        </w:r>
      </w:del>
      <w:r w:rsidRPr="00E3658E">
        <w:rPr>
          <w:rFonts w:ascii="Arial" w:eastAsia="Calibri" w:hAnsi="Arial" w:cs="Arial"/>
          <w:color w:val="000000" w:themeColor="text1"/>
          <w:sz w:val="20"/>
          <w:szCs w:val="20"/>
        </w:rPr>
        <w:t>;</w:t>
      </w:r>
    </w:p>
    <w:p w14:paraId="5798AD00" w14:textId="018F4B80" w:rsidR="105383B1" w:rsidRDefault="678CCAFD" w:rsidP="00CA6584">
      <w:pPr>
        <w:numPr>
          <w:ilvl w:val="3"/>
          <w:numId w:val="5"/>
        </w:numPr>
        <w:jc w:val="both"/>
        <w:rPr>
          <w:rFonts w:ascii="Arial" w:eastAsia="Calibri" w:hAnsi="Arial" w:cs="Arial"/>
          <w:color w:val="000000" w:themeColor="text1"/>
          <w:sz w:val="20"/>
          <w:szCs w:val="20"/>
        </w:rPr>
      </w:pPr>
      <w:ins w:id="439" w:author="Author">
        <w:r w:rsidRPr="1FD3B986">
          <w:rPr>
            <w:rFonts w:ascii="Arial" w:eastAsia="Calibri" w:hAnsi="Arial" w:cs="Arial"/>
            <w:color w:val="000000" w:themeColor="text1"/>
            <w:sz w:val="20"/>
            <w:szCs w:val="20"/>
          </w:rPr>
          <w:t xml:space="preserve">Once a DOTA has been approved by </w:t>
        </w:r>
        <w:proofErr w:type="gramStart"/>
        <w:r w:rsidRPr="1FD3B986">
          <w:rPr>
            <w:rFonts w:ascii="Arial" w:eastAsia="Calibri" w:hAnsi="Arial" w:cs="Arial"/>
            <w:color w:val="000000" w:themeColor="text1"/>
            <w:sz w:val="20"/>
            <w:szCs w:val="20"/>
          </w:rPr>
          <w:t>ERCOT</w:t>
        </w:r>
        <w:proofErr w:type="gramEnd"/>
        <w:r w:rsidRPr="1FD3B986">
          <w:rPr>
            <w:rFonts w:ascii="Arial" w:eastAsia="Calibri" w:hAnsi="Arial" w:cs="Arial"/>
            <w:color w:val="000000" w:themeColor="text1"/>
            <w:sz w:val="20"/>
            <w:szCs w:val="20"/>
          </w:rPr>
          <w:t xml:space="preserve"> any conflicts with premises </w:t>
        </w:r>
        <w:r w:rsidR="65DD1508" w:rsidRPr="1FD3B986">
          <w:rPr>
            <w:rFonts w:ascii="Arial" w:eastAsia="Calibri" w:hAnsi="Arial" w:cs="Arial"/>
            <w:color w:val="000000" w:themeColor="text1"/>
            <w:sz w:val="20"/>
            <w:szCs w:val="20"/>
          </w:rPr>
          <w:t xml:space="preserve">participating in subsequent ERS Standard Contract Terms will be resolved </w:t>
        </w:r>
        <w:r w:rsidR="65DD1508" w:rsidRPr="1FD3B986">
          <w:rPr>
            <w:rFonts w:ascii="Arial" w:eastAsia="Calibri" w:hAnsi="Arial" w:cs="Arial"/>
            <w:color w:val="000000" w:themeColor="text1"/>
            <w:sz w:val="20"/>
            <w:szCs w:val="20"/>
          </w:rPr>
          <w:lastRenderedPageBreak/>
          <w:t>through the</w:t>
        </w:r>
        <w:r w:rsidR="320F4F8F" w:rsidRPr="1FD3B986">
          <w:rPr>
            <w:rFonts w:ascii="Arial" w:eastAsia="Calibri" w:hAnsi="Arial" w:cs="Arial"/>
            <w:color w:val="000000" w:themeColor="text1"/>
            <w:sz w:val="20"/>
            <w:szCs w:val="20"/>
          </w:rPr>
          <w:t xml:space="preserve"> ERS procur</w:t>
        </w:r>
        <w:r w:rsidR="5B9405FF" w:rsidRPr="1FD3B986">
          <w:rPr>
            <w:rFonts w:ascii="Arial" w:eastAsia="Calibri" w:hAnsi="Arial" w:cs="Arial"/>
            <w:color w:val="000000" w:themeColor="text1"/>
            <w:sz w:val="20"/>
            <w:szCs w:val="20"/>
          </w:rPr>
          <w:t>e</w:t>
        </w:r>
        <w:r w:rsidR="320F4F8F" w:rsidRPr="1FD3B986">
          <w:rPr>
            <w:rFonts w:ascii="Arial" w:eastAsia="Calibri" w:hAnsi="Arial" w:cs="Arial"/>
            <w:color w:val="000000" w:themeColor="text1"/>
            <w:sz w:val="20"/>
            <w:szCs w:val="20"/>
          </w:rPr>
          <w:t>ment process</w:t>
        </w:r>
        <w:r w:rsidR="5189BF8E" w:rsidRPr="1FD3B986">
          <w:rPr>
            <w:rFonts w:ascii="Arial" w:eastAsia="Calibri" w:hAnsi="Arial" w:cs="Arial"/>
            <w:color w:val="000000" w:themeColor="text1"/>
            <w:sz w:val="20"/>
            <w:szCs w:val="20"/>
          </w:rPr>
          <w:t xml:space="preserve"> and will not require the </w:t>
        </w:r>
        <w:r w:rsidR="24CF03CF" w:rsidRPr="1FD3B986">
          <w:rPr>
            <w:rFonts w:ascii="Arial" w:eastAsia="Calibri" w:hAnsi="Arial" w:cs="Arial"/>
            <w:color w:val="000000" w:themeColor="text1"/>
            <w:sz w:val="20"/>
            <w:szCs w:val="20"/>
          </w:rPr>
          <w:t xml:space="preserve">DOTA to be </w:t>
        </w:r>
        <w:r w:rsidR="2DB2AE89" w:rsidRPr="1FD3B986">
          <w:rPr>
            <w:rFonts w:ascii="Arial" w:eastAsia="Calibri" w:hAnsi="Arial" w:cs="Arial"/>
            <w:color w:val="000000" w:themeColor="text1"/>
            <w:sz w:val="20"/>
            <w:szCs w:val="20"/>
          </w:rPr>
          <w:t>edited for those conflicts.</w:t>
        </w:r>
        <w:r w:rsidR="320F4F8F" w:rsidRPr="1FD3B986">
          <w:rPr>
            <w:rFonts w:ascii="Arial" w:eastAsia="Calibri" w:hAnsi="Arial" w:cs="Arial"/>
            <w:color w:val="000000" w:themeColor="text1"/>
            <w:sz w:val="20"/>
            <w:szCs w:val="20"/>
          </w:rPr>
          <w:t xml:space="preserve"> </w:t>
        </w:r>
      </w:ins>
    </w:p>
    <w:p w14:paraId="225881FC" w14:textId="648E9B73" w:rsidR="44B8DE34" w:rsidRPr="001D071A" w:rsidRDefault="008B3209" w:rsidP="00902F86">
      <w:pPr>
        <w:numPr>
          <w:ilvl w:val="2"/>
          <w:numId w:val="5"/>
        </w:numPr>
        <w:jc w:val="both"/>
        <w:rPr>
          <w:rFonts w:ascii="Arial" w:hAnsi="Arial" w:cs="Arial"/>
          <w:color w:val="000000" w:themeColor="text1"/>
          <w:sz w:val="20"/>
          <w:szCs w:val="20"/>
        </w:rPr>
      </w:pPr>
      <w:r>
        <w:rPr>
          <w:rFonts w:ascii="Arial" w:eastAsia="Calibri" w:hAnsi="Arial" w:cs="Arial"/>
          <w:color w:val="000000" w:themeColor="text1"/>
          <w:sz w:val="20"/>
          <w:szCs w:val="20"/>
        </w:rPr>
        <w:t>Are d</w:t>
      </w:r>
      <w:r w:rsidR="1A5F8522" w:rsidRPr="008B0145">
        <w:rPr>
          <w:rFonts w:ascii="Arial" w:eastAsia="Calibri" w:hAnsi="Arial" w:cs="Arial"/>
          <w:color w:val="000000" w:themeColor="text1"/>
          <w:sz w:val="20"/>
          <w:szCs w:val="20"/>
        </w:rPr>
        <w:t xml:space="preserve">uplicated within the </w:t>
      </w:r>
      <w:r>
        <w:rPr>
          <w:rFonts w:ascii="Arial" w:eastAsia="Calibri" w:hAnsi="Arial" w:cs="Arial"/>
          <w:color w:val="000000" w:themeColor="text1"/>
          <w:sz w:val="20"/>
          <w:szCs w:val="20"/>
        </w:rPr>
        <w:t xml:space="preserve">QSE’s </w:t>
      </w:r>
      <w:r w:rsidR="1A5F8522" w:rsidRPr="001D071A">
        <w:rPr>
          <w:rFonts w:ascii="Arial" w:eastAsia="Calibri" w:hAnsi="Arial" w:cs="Arial"/>
          <w:color w:val="000000" w:themeColor="text1"/>
          <w:sz w:val="20"/>
          <w:szCs w:val="20"/>
        </w:rPr>
        <w:t>submission</w:t>
      </w:r>
      <w:r w:rsidR="00524996">
        <w:rPr>
          <w:rFonts w:ascii="Arial" w:eastAsia="Calibri" w:hAnsi="Arial" w:cs="Arial"/>
          <w:color w:val="000000" w:themeColor="text1"/>
          <w:sz w:val="20"/>
          <w:szCs w:val="20"/>
        </w:rPr>
        <w:t>; or</w:t>
      </w:r>
    </w:p>
    <w:p w14:paraId="688C62C6" w14:textId="59694C0F" w:rsidR="1A5F8522" w:rsidRPr="001D071A" w:rsidRDefault="1A5F8522" w:rsidP="00902F86">
      <w:pPr>
        <w:numPr>
          <w:ilvl w:val="2"/>
          <w:numId w:val="5"/>
        </w:numPr>
        <w:jc w:val="both"/>
        <w:rPr>
          <w:rFonts w:ascii="Arial" w:hAnsi="Arial" w:cs="Arial"/>
          <w:color w:val="000000" w:themeColor="text1"/>
          <w:sz w:val="20"/>
          <w:szCs w:val="20"/>
        </w:rPr>
      </w:pPr>
      <w:r w:rsidRPr="15F017D2">
        <w:rPr>
          <w:rFonts w:ascii="Arial" w:eastAsia="Calibri" w:hAnsi="Arial" w:cs="Arial"/>
          <w:color w:val="000000" w:themeColor="text1"/>
          <w:sz w:val="20"/>
          <w:szCs w:val="20"/>
        </w:rPr>
        <w:t>Are a Generation Resource</w:t>
      </w:r>
      <w:r w:rsidR="001A1B03">
        <w:rPr>
          <w:rFonts w:ascii="Arial" w:eastAsia="Calibri" w:hAnsi="Arial" w:cs="Arial"/>
          <w:color w:val="000000" w:themeColor="text1"/>
          <w:sz w:val="20"/>
          <w:szCs w:val="20"/>
        </w:rPr>
        <w:t>.</w:t>
      </w:r>
    </w:p>
    <w:p w14:paraId="64312708" w14:textId="08CF2B5E" w:rsidR="000C48CD" w:rsidRPr="000C48CD" w:rsidRDefault="73EC4AF1" w:rsidP="000C48CD">
      <w:pPr>
        <w:pStyle w:val="ListParagraph"/>
        <w:numPr>
          <w:ilvl w:val="1"/>
          <w:numId w:val="5"/>
        </w:numPr>
        <w:jc w:val="both"/>
        <w:rPr>
          <w:rFonts w:ascii="Arial" w:eastAsia="Arial" w:hAnsi="Arial" w:cs="Arial"/>
          <w:color w:val="000000" w:themeColor="text1"/>
          <w:sz w:val="20"/>
          <w:szCs w:val="20"/>
        </w:rPr>
      </w:pPr>
      <w:r w:rsidRPr="000C48CD">
        <w:rPr>
          <w:rFonts w:ascii="Arial" w:eastAsia="Arial" w:hAnsi="Arial" w:cs="Arial"/>
          <w:sz w:val="20"/>
          <w:szCs w:val="20"/>
        </w:rPr>
        <w:t>T</w:t>
      </w:r>
      <w:r w:rsidR="4CF8FF55" w:rsidRPr="000C48CD">
        <w:rPr>
          <w:rFonts w:ascii="Arial" w:eastAsia="Arial" w:hAnsi="Arial" w:cs="Arial"/>
          <w:sz w:val="20"/>
          <w:szCs w:val="20"/>
        </w:rPr>
        <w:t xml:space="preserve">he </w:t>
      </w:r>
      <w:r w:rsidR="1D177C1C" w:rsidRPr="000C48CD">
        <w:rPr>
          <w:rFonts w:ascii="Arial" w:eastAsia="Arial" w:hAnsi="Arial" w:cs="Arial"/>
          <w:sz w:val="20"/>
          <w:szCs w:val="20"/>
        </w:rPr>
        <w:t>L</w:t>
      </w:r>
      <w:r w:rsidR="4CF8FF55" w:rsidRPr="000C48CD">
        <w:rPr>
          <w:rFonts w:ascii="Arial" w:eastAsia="Arial" w:hAnsi="Arial" w:cs="Arial"/>
          <w:sz w:val="20"/>
          <w:szCs w:val="20"/>
        </w:rPr>
        <w:t xml:space="preserve">oad </w:t>
      </w:r>
      <w:r w:rsidR="7C3E70FF" w:rsidRPr="000C48CD">
        <w:rPr>
          <w:rFonts w:ascii="Arial" w:eastAsia="Arial" w:hAnsi="Arial" w:cs="Arial"/>
          <w:sz w:val="20"/>
          <w:szCs w:val="20"/>
        </w:rPr>
        <w:t>Z</w:t>
      </w:r>
      <w:r w:rsidR="4CF8FF55" w:rsidRPr="000C48CD">
        <w:rPr>
          <w:rFonts w:ascii="Arial" w:eastAsia="Arial" w:hAnsi="Arial" w:cs="Arial"/>
          <w:sz w:val="20"/>
          <w:szCs w:val="20"/>
        </w:rPr>
        <w:t xml:space="preserve">one information is </w:t>
      </w:r>
      <w:proofErr w:type="gramStart"/>
      <w:r w:rsidR="3B6CB907" w:rsidRPr="000C48CD">
        <w:rPr>
          <w:rFonts w:ascii="Arial" w:eastAsia="Arial" w:hAnsi="Arial" w:cs="Arial"/>
          <w:sz w:val="20"/>
          <w:szCs w:val="20"/>
        </w:rPr>
        <w:t>in</w:t>
      </w:r>
      <w:r w:rsidR="4CF8FF55" w:rsidRPr="000C48CD">
        <w:rPr>
          <w:rFonts w:ascii="Arial" w:eastAsia="Arial" w:hAnsi="Arial" w:cs="Arial"/>
          <w:sz w:val="20"/>
          <w:szCs w:val="20"/>
        </w:rPr>
        <w:t>correct</w:t>
      </w:r>
      <w:r w:rsidR="619A36D4" w:rsidRPr="000C48CD">
        <w:rPr>
          <w:rFonts w:ascii="Arial" w:eastAsia="Arial" w:hAnsi="Arial" w:cs="Arial"/>
          <w:sz w:val="20"/>
          <w:szCs w:val="20"/>
        </w:rPr>
        <w:t>;</w:t>
      </w:r>
      <w:proofErr w:type="gramEnd"/>
    </w:p>
    <w:p w14:paraId="32DDACE9" w14:textId="30B6C25D" w:rsidR="00EF7FF7" w:rsidRPr="000C48CD" w:rsidRDefault="00721665" w:rsidP="000C48CD">
      <w:pPr>
        <w:pStyle w:val="ListParagraph"/>
        <w:numPr>
          <w:ilvl w:val="1"/>
          <w:numId w:val="5"/>
        </w:numPr>
        <w:jc w:val="both"/>
        <w:rPr>
          <w:rFonts w:ascii="Arial" w:eastAsia="Arial" w:hAnsi="Arial" w:cs="Arial"/>
          <w:color w:val="000000" w:themeColor="text1"/>
        </w:rPr>
      </w:pPr>
      <w:r w:rsidRPr="000C48CD">
        <w:rPr>
          <w:rFonts w:ascii="Arial" w:hAnsi="Arial" w:cs="Arial"/>
          <w:sz w:val="20"/>
          <w:szCs w:val="20"/>
        </w:rPr>
        <w:t>Premise</w:t>
      </w:r>
      <w:r w:rsidR="00B713D0" w:rsidRPr="000C48CD">
        <w:rPr>
          <w:rFonts w:ascii="Arial" w:hAnsi="Arial" w:cs="Arial"/>
          <w:sz w:val="20"/>
          <w:szCs w:val="20"/>
        </w:rPr>
        <w:t>s</w:t>
      </w:r>
      <w:r w:rsidR="09A5E536" w:rsidRPr="000C48CD">
        <w:rPr>
          <w:rFonts w:ascii="Arial" w:hAnsi="Arial" w:cs="Arial"/>
          <w:sz w:val="20"/>
          <w:szCs w:val="20"/>
        </w:rPr>
        <w:t xml:space="preserve"> </w:t>
      </w:r>
      <w:r w:rsidR="5A8F43AA" w:rsidRPr="000C48CD">
        <w:rPr>
          <w:rFonts w:ascii="Arial" w:hAnsi="Arial" w:cs="Arial"/>
          <w:sz w:val="20"/>
          <w:szCs w:val="20"/>
        </w:rPr>
        <w:t>in</w:t>
      </w:r>
      <w:r w:rsidR="168BDFB2" w:rsidRPr="000C48CD">
        <w:rPr>
          <w:rFonts w:ascii="Arial" w:hAnsi="Arial" w:cs="Arial"/>
          <w:sz w:val="20"/>
          <w:szCs w:val="20"/>
        </w:rPr>
        <w:t>cl</w:t>
      </w:r>
      <w:r w:rsidR="5A8F43AA" w:rsidRPr="000C48CD">
        <w:rPr>
          <w:rFonts w:ascii="Arial" w:hAnsi="Arial" w:cs="Arial"/>
          <w:sz w:val="20"/>
          <w:szCs w:val="20"/>
        </w:rPr>
        <w:t xml:space="preserve">uded in </w:t>
      </w:r>
      <w:r w:rsidR="1CA7A12E" w:rsidRPr="000C48CD">
        <w:rPr>
          <w:rFonts w:ascii="Arial" w:hAnsi="Arial" w:cs="Arial"/>
          <w:sz w:val="20"/>
          <w:szCs w:val="20"/>
        </w:rPr>
        <w:t>the</w:t>
      </w:r>
      <w:r w:rsidR="09A5E536" w:rsidRPr="000C48CD">
        <w:rPr>
          <w:rFonts w:ascii="Arial" w:hAnsi="Arial" w:cs="Arial"/>
          <w:sz w:val="20"/>
          <w:szCs w:val="20"/>
        </w:rPr>
        <w:t xml:space="preserve"> </w:t>
      </w:r>
      <w:r w:rsidR="1CA7A12E" w:rsidRPr="000C48CD">
        <w:rPr>
          <w:rFonts w:ascii="Arial" w:hAnsi="Arial" w:cs="Arial"/>
          <w:sz w:val="20"/>
          <w:szCs w:val="20"/>
        </w:rPr>
        <w:t xml:space="preserve">ADER </w:t>
      </w:r>
      <w:r w:rsidR="7E68C468" w:rsidRPr="000C48CD">
        <w:rPr>
          <w:rFonts w:ascii="Arial" w:hAnsi="Arial" w:cs="Arial"/>
          <w:sz w:val="20"/>
          <w:szCs w:val="20"/>
        </w:rPr>
        <w:t xml:space="preserve">are otherwise able </w:t>
      </w:r>
      <w:r w:rsidR="09A5E536" w:rsidRPr="000C48CD">
        <w:rPr>
          <w:rFonts w:ascii="Arial" w:hAnsi="Arial" w:cs="Arial"/>
          <w:sz w:val="20"/>
          <w:szCs w:val="20"/>
        </w:rPr>
        <w:t>to participate in the ERCOT market</w:t>
      </w:r>
      <w:r w:rsidR="0F04CB9B" w:rsidRPr="000C48CD">
        <w:rPr>
          <w:rFonts w:ascii="Arial" w:hAnsi="Arial" w:cs="Arial"/>
          <w:sz w:val="20"/>
          <w:szCs w:val="20"/>
        </w:rPr>
        <w:t xml:space="preserve"> in a similar manner using existing participation models</w:t>
      </w:r>
      <w:r w:rsidR="1A300362" w:rsidRPr="000C48CD">
        <w:rPr>
          <w:rFonts w:ascii="Arial" w:hAnsi="Arial" w:cs="Arial"/>
          <w:sz w:val="20"/>
          <w:szCs w:val="20"/>
        </w:rPr>
        <w:t>; or</w:t>
      </w:r>
    </w:p>
    <w:p w14:paraId="7D194C39" w14:textId="2685500A" w:rsidR="000E1B73" w:rsidRDefault="00EF7FF7" w:rsidP="00137139">
      <w:pPr>
        <w:pStyle w:val="ListParagraph"/>
        <w:numPr>
          <w:ilvl w:val="2"/>
          <w:numId w:val="30"/>
        </w:numPr>
        <w:ind w:left="1440"/>
        <w:jc w:val="both"/>
        <w:rPr>
          <w:ins w:id="440" w:author="VISTRA" w:date="2025-04-09T12:57:00Z" w16du:dateUtc="2025-04-09T17:57:00Z"/>
          <w:rFonts w:ascii="Arial" w:eastAsia="Arial" w:hAnsi="Arial" w:cs="Arial"/>
          <w:sz w:val="20"/>
          <w:szCs w:val="20"/>
        </w:rPr>
      </w:pPr>
      <w:r w:rsidRPr="00EF7FF7">
        <w:rPr>
          <w:rFonts w:ascii="Arial" w:eastAsia="Arial" w:hAnsi="Arial" w:cs="Arial"/>
          <w:sz w:val="20"/>
          <w:szCs w:val="20"/>
        </w:rPr>
        <w:t xml:space="preserve">ERCOT determines </w:t>
      </w:r>
      <w:r>
        <w:rPr>
          <w:rFonts w:ascii="Arial" w:eastAsia="Arial" w:hAnsi="Arial" w:cs="Arial"/>
          <w:sz w:val="20"/>
          <w:szCs w:val="20"/>
        </w:rPr>
        <w:t xml:space="preserve">that the ADER would </w:t>
      </w:r>
      <w:r w:rsidR="00A129AE" w:rsidRPr="00021200">
        <w:rPr>
          <w:rFonts w:ascii="Arial" w:eastAsia="Arial" w:hAnsi="Arial" w:cs="Arial"/>
          <w:sz w:val="20"/>
          <w:szCs w:val="20"/>
        </w:rPr>
        <w:t xml:space="preserve">otherwise </w:t>
      </w:r>
      <w:r>
        <w:rPr>
          <w:rFonts w:ascii="Arial" w:eastAsia="Arial" w:hAnsi="Arial" w:cs="Arial"/>
          <w:sz w:val="20"/>
          <w:szCs w:val="20"/>
        </w:rPr>
        <w:t xml:space="preserve">not </w:t>
      </w:r>
      <w:r w:rsidRPr="00EF7FF7">
        <w:rPr>
          <w:rFonts w:ascii="Arial" w:eastAsia="Arial" w:hAnsi="Arial" w:cs="Arial"/>
          <w:sz w:val="20"/>
          <w:szCs w:val="20"/>
        </w:rPr>
        <w:t xml:space="preserve">comply with </w:t>
      </w:r>
      <w:r>
        <w:rPr>
          <w:rFonts w:ascii="Arial" w:eastAsia="Arial" w:hAnsi="Arial" w:cs="Arial"/>
          <w:sz w:val="20"/>
          <w:szCs w:val="20"/>
        </w:rPr>
        <w:t>the P</w:t>
      </w:r>
      <w:r w:rsidRPr="00EF7FF7">
        <w:rPr>
          <w:rFonts w:ascii="Arial" w:eastAsia="Arial" w:hAnsi="Arial" w:cs="Arial"/>
          <w:sz w:val="20"/>
          <w:szCs w:val="20"/>
        </w:rPr>
        <w:t xml:space="preserve">rotocols </w:t>
      </w:r>
      <w:r>
        <w:rPr>
          <w:rFonts w:ascii="Arial" w:eastAsia="Arial" w:hAnsi="Arial" w:cs="Arial"/>
          <w:sz w:val="20"/>
          <w:szCs w:val="20"/>
        </w:rPr>
        <w:t xml:space="preserve">or this Governing Document. </w:t>
      </w:r>
      <w:r w:rsidR="00E82E49" w:rsidRPr="006E117E">
        <w:rPr>
          <w:rFonts w:ascii="Arial" w:eastAsia="Arial" w:hAnsi="Arial" w:cs="Arial"/>
          <w:sz w:val="20"/>
          <w:szCs w:val="20"/>
        </w:rPr>
        <w:t xml:space="preserve">  </w:t>
      </w:r>
    </w:p>
    <w:p w14:paraId="359895E3" w14:textId="2385D250" w:rsidR="009959B6" w:rsidRPr="00137139" w:rsidRDefault="009959B6" w:rsidP="00137139">
      <w:pPr>
        <w:pStyle w:val="ListParagraph"/>
        <w:numPr>
          <w:ilvl w:val="2"/>
          <w:numId w:val="30"/>
        </w:numPr>
        <w:ind w:left="1440"/>
        <w:jc w:val="both"/>
        <w:rPr>
          <w:rFonts w:ascii="Arial" w:eastAsia="Arial" w:hAnsi="Arial" w:cs="Arial"/>
          <w:sz w:val="20"/>
          <w:szCs w:val="20"/>
        </w:rPr>
      </w:pPr>
      <w:ins w:id="441" w:author="VISTRA" w:date="2025-04-09T12:57:00Z" w16du:dateUtc="2025-04-09T17:57:00Z">
        <w:r>
          <w:rPr>
            <w:rFonts w:ascii="Arial" w:eastAsia="Arial" w:hAnsi="Arial" w:cs="Arial"/>
            <w:sz w:val="20"/>
            <w:szCs w:val="20"/>
          </w:rPr>
          <w:t xml:space="preserve">ERCOT </w:t>
        </w:r>
      </w:ins>
      <w:ins w:id="442" w:author="VISTRA" w:date="2025-04-09T16:32:00Z" w16du:dateUtc="2025-04-09T21:32:00Z">
        <w:r w:rsidR="00F34345">
          <w:rPr>
            <w:rFonts w:ascii="Arial" w:eastAsia="Arial" w:hAnsi="Arial" w:cs="Arial"/>
            <w:sz w:val="20"/>
            <w:szCs w:val="20"/>
          </w:rPr>
          <w:t>has not received the LSE Acknowledgment</w:t>
        </w:r>
      </w:ins>
      <w:ins w:id="443" w:author="VISTRA" w:date="2025-04-09T13:00:00Z" w16du:dateUtc="2025-04-09T18:00:00Z">
        <w:r w:rsidR="006A25B4">
          <w:rPr>
            <w:rFonts w:ascii="Arial" w:eastAsia="Arial" w:hAnsi="Arial" w:cs="Arial"/>
            <w:sz w:val="20"/>
            <w:szCs w:val="20"/>
          </w:rPr>
          <w:t>.</w:t>
        </w:r>
      </w:ins>
    </w:p>
    <w:p w14:paraId="2021EACA" w14:textId="77777777" w:rsidR="005C5F47" w:rsidRPr="007365B8" w:rsidRDefault="005C5F47" w:rsidP="007365B8">
      <w:pPr>
        <w:pStyle w:val="ListParagraph"/>
        <w:ind w:left="1080"/>
        <w:jc w:val="both"/>
        <w:rPr>
          <w:rFonts w:ascii="Arial" w:eastAsia="Arial" w:hAnsi="Arial" w:cs="Arial"/>
          <w:color w:val="000000" w:themeColor="text1"/>
          <w:sz w:val="20"/>
          <w:szCs w:val="20"/>
        </w:rPr>
      </w:pPr>
    </w:p>
    <w:p w14:paraId="5E6E8F14" w14:textId="31E819ED" w:rsidR="009D5245" w:rsidRPr="00DF656A" w:rsidRDefault="4CF8FF55" w:rsidP="00DF656A">
      <w:pPr>
        <w:pStyle w:val="ListParagraph"/>
        <w:numPr>
          <w:ilvl w:val="0"/>
          <w:numId w:val="5"/>
        </w:numPr>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ERCOT shall accept or reject the </w:t>
      </w:r>
      <w:r w:rsidR="216CE467" w:rsidRPr="0B595A84">
        <w:rPr>
          <w:rFonts w:ascii="Arial" w:eastAsia="Arial" w:hAnsi="Arial" w:cs="Arial"/>
          <w:sz w:val="20"/>
          <w:szCs w:val="20"/>
        </w:rPr>
        <w:t>submission</w:t>
      </w:r>
      <w:r w:rsidR="5ED0C797" w:rsidRPr="0B595A84">
        <w:rPr>
          <w:rFonts w:ascii="Arial" w:eastAsia="Arial" w:hAnsi="Arial" w:cs="Arial"/>
          <w:sz w:val="20"/>
          <w:szCs w:val="20"/>
        </w:rPr>
        <w:t xml:space="preserve"> </w:t>
      </w:r>
      <w:r w:rsidRPr="0B595A84">
        <w:rPr>
          <w:rFonts w:ascii="Arial" w:eastAsia="Arial" w:hAnsi="Arial" w:cs="Arial"/>
          <w:sz w:val="20"/>
          <w:szCs w:val="20"/>
        </w:rPr>
        <w:t xml:space="preserve">within ten </w:t>
      </w:r>
      <w:r w:rsidR="7C23C431" w:rsidRPr="0B595A84">
        <w:rPr>
          <w:rFonts w:ascii="Arial" w:eastAsia="Arial" w:hAnsi="Arial" w:cs="Arial"/>
          <w:sz w:val="20"/>
          <w:szCs w:val="20"/>
        </w:rPr>
        <w:t>B</w:t>
      </w:r>
      <w:r w:rsidRPr="0B595A84">
        <w:rPr>
          <w:rFonts w:ascii="Arial" w:eastAsia="Arial" w:hAnsi="Arial" w:cs="Arial"/>
          <w:sz w:val="20"/>
          <w:szCs w:val="20"/>
        </w:rPr>
        <w:t xml:space="preserve">usiness </w:t>
      </w:r>
      <w:r w:rsidR="7C23C431" w:rsidRPr="0B595A84">
        <w:rPr>
          <w:rFonts w:ascii="Arial" w:eastAsia="Arial" w:hAnsi="Arial" w:cs="Arial"/>
          <w:sz w:val="20"/>
          <w:szCs w:val="20"/>
        </w:rPr>
        <w:t>D</w:t>
      </w:r>
      <w:r w:rsidRPr="0B595A84">
        <w:rPr>
          <w:rFonts w:ascii="Arial" w:eastAsia="Arial" w:hAnsi="Arial" w:cs="Arial"/>
          <w:sz w:val="20"/>
          <w:szCs w:val="20"/>
        </w:rPr>
        <w:t xml:space="preserve">ays and respond to the </w:t>
      </w:r>
      <w:r w:rsidR="47AA39BF" w:rsidRPr="0B595A84">
        <w:rPr>
          <w:rFonts w:ascii="Arial" w:eastAsia="Arial" w:hAnsi="Arial" w:cs="Arial"/>
          <w:sz w:val="20"/>
          <w:szCs w:val="20"/>
        </w:rPr>
        <w:t xml:space="preserve">QSE </w:t>
      </w:r>
      <w:r w:rsidRPr="0B595A84">
        <w:rPr>
          <w:rFonts w:ascii="Arial" w:eastAsia="Arial" w:hAnsi="Arial" w:cs="Arial"/>
          <w:sz w:val="20"/>
          <w:szCs w:val="20"/>
        </w:rPr>
        <w:t xml:space="preserve">via </w:t>
      </w:r>
      <w:r w:rsidR="3F41A313" w:rsidRPr="0B595A84">
        <w:rPr>
          <w:rFonts w:ascii="Arial" w:eastAsia="Arial" w:hAnsi="Arial" w:cs="Arial"/>
          <w:sz w:val="20"/>
          <w:szCs w:val="20"/>
        </w:rPr>
        <w:t>email</w:t>
      </w:r>
      <w:r w:rsidR="004C6DC9" w:rsidRPr="004E1848">
        <w:rPr>
          <w:rFonts w:ascii="Arial" w:eastAsia="Arial" w:hAnsi="Arial" w:cs="Arial"/>
          <w:sz w:val="20"/>
          <w:szCs w:val="20"/>
        </w:rPr>
        <w:t xml:space="preserve">, </w:t>
      </w:r>
      <w:r w:rsidR="004C6DC9" w:rsidRPr="004E1848">
        <w:rPr>
          <w:rFonts w:ascii="Arial" w:eastAsia="Arial" w:hAnsi="Arial" w:cs="Arial"/>
          <w:color w:val="000000" w:themeColor="text1"/>
          <w:sz w:val="20"/>
          <w:szCs w:val="20"/>
        </w:rPr>
        <w:t xml:space="preserve">and </w:t>
      </w:r>
      <w:del w:id="444" w:author="Author">
        <w:r w:rsidR="004C6DC9" w:rsidRPr="004E1848" w:rsidDel="00C91AC2">
          <w:rPr>
            <w:rFonts w:ascii="Arial" w:eastAsia="Arial" w:hAnsi="Arial" w:cs="Arial"/>
            <w:color w:val="000000" w:themeColor="text1"/>
            <w:sz w:val="20"/>
            <w:szCs w:val="20"/>
          </w:rPr>
          <w:delText xml:space="preserve"> </w:delText>
        </w:r>
      </w:del>
      <w:r w:rsidR="004C6DC9" w:rsidRPr="004E1848">
        <w:rPr>
          <w:rFonts w:ascii="Arial" w:eastAsia="Arial" w:hAnsi="Arial" w:cs="Arial"/>
          <w:color w:val="000000" w:themeColor="text1"/>
          <w:sz w:val="20"/>
          <w:szCs w:val="20"/>
        </w:rPr>
        <w:t>copy the DSP and Resource Entity (RE)</w:t>
      </w:r>
      <w:r w:rsidRPr="004E1848">
        <w:rPr>
          <w:rFonts w:ascii="Arial" w:eastAsia="Arial" w:hAnsi="Arial" w:cs="Arial"/>
          <w:sz w:val="20"/>
          <w:szCs w:val="20"/>
        </w:rPr>
        <w:t>.</w:t>
      </w:r>
      <w:r w:rsidRPr="0B595A84">
        <w:rPr>
          <w:rFonts w:ascii="Arial" w:eastAsia="Arial" w:hAnsi="Arial" w:cs="Arial"/>
          <w:sz w:val="20"/>
          <w:szCs w:val="20"/>
        </w:rPr>
        <w:t xml:space="preserve"> </w:t>
      </w:r>
    </w:p>
    <w:p w14:paraId="5AE2D6E3" w14:textId="1AF8F7B0" w:rsidR="004C332C" w:rsidRPr="00A56B64" w:rsidRDefault="4CF8FF55">
      <w:pPr>
        <w:pStyle w:val="ListParagraph"/>
        <w:numPr>
          <w:ilvl w:val="0"/>
          <w:numId w:val="5"/>
        </w:numPr>
        <w:ind w:left="1080"/>
        <w:jc w:val="both"/>
        <w:rPr>
          <w:rFonts w:ascii="Arial" w:hAnsi="Arial" w:cs="Arial"/>
          <w:sz w:val="20"/>
          <w:szCs w:val="20"/>
        </w:rPr>
      </w:pPr>
      <w:r w:rsidRPr="00A56B64">
        <w:rPr>
          <w:rFonts w:ascii="Arial" w:eastAsia="Arial" w:hAnsi="Arial" w:cs="Arial"/>
          <w:sz w:val="20"/>
          <w:szCs w:val="20"/>
        </w:rPr>
        <w:t xml:space="preserve">Upon receiving ERCOT’s acceptance, the QSE shall, within </w:t>
      </w:r>
      <w:r w:rsidR="5D5B9478" w:rsidRPr="00A56B64">
        <w:rPr>
          <w:rFonts w:ascii="Arial" w:eastAsia="Arial" w:hAnsi="Arial" w:cs="Arial"/>
          <w:sz w:val="20"/>
          <w:szCs w:val="20"/>
        </w:rPr>
        <w:t xml:space="preserve">20 </w:t>
      </w:r>
      <w:r w:rsidR="509DA972" w:rsidRPr="00A56B64">
        <w:rPr>
          <w:rFonts w:ascii="Arial" w:eastAsia="Arial" w:hAnsi="Arial" w:cs="Arial"/>
          <w:sz w:val="20"/>
          <w:szCs w:val="20"/>
        </w:rPr>
        <w:t>B</w:t>
      </w:r>
      <w:r w:rsidRPr="00A56B64">
        <w:rPr>
          <w:rFonts w:ascii="Arial" w:eastAsia="Arial" w:hAnsi="Arial" w:cs="Arial"/>
          <w:sz w:val="20"/>
          <w:szCs w:val="20"/>
        </w:rPr>
        <w:t xml:space="preserve">usiness </w:t>
      </w:r>
      <w:r w:rsidR="509DA972" w:rsidRPr="00A56B64">
        <w:rPr>
          <w:rFonts w:ascii="Arial" w:eastAsia="Arial" w:hAnsi="Arial" w:cs="Arial"/>
          <w:sz w:val="20"/>
          <w:szCs w:val="20"/>
        </w:rPr>
        <w:t>D</w:t>
      </w:r>
      <w:r w:rsidRPr="00A56B64">
        <w:rPr>
          <w:rFonts w:ascii="Arial" w:eastAsia="Arial" w:hAnsi="Arial" w:cs="Arial"/>
          <w:sz w:val="20"/>
          <w:szCs w:val="20"/>
        </w:rPr>
        <w:t xml:space="preserve">ays, </w:t>
      </w:r>
      <w:r w:rsidR="61EAE2BF" w:rsidRPr="00A56B64">
        <w:rPr>
          <w:rFonts w:ascii="Arial" w:hAnsi="Arial" w:cs="Arial"/>
          <w:sz w:val="20"/>
          <w:szCs w:val="20"/>
        </w:rPr>
        <w:t>register the ADER as a CLR with ERCOT.</w:t>
      </w:r>
      <w:r w:rsidR="00A56B64" w:rsidRPr="00A56B64">
        <w:rPr>
          <w:rFonts w:ascii="Arial" w:hAnsi="Arial" w:cs="Arial"/>
          <w:sz w:val="20"/>
          <w:szCs w:val="20"/>
        </w:rPr>
        <w:t xml:space="preserve"> </w:t>
      </w:r>
    </w:p>
    <w:p w14:paraId="09178FDB" w14:textId="5A7C9CD5" w:rsidR="004C332C" w:rsidRDefault="2F601D70"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Registration of </w:t>
      </w:r>
      <w:del w:id="445" w:author="Author">
        <w:r w:rsidRPr="00E83BD1" w:rsidDel="00554884">
          <w:rPr>
            <w:rFonts w:ascii="Arial" w:hAnsi="Arial" w:cs="Arial"/>
            <w:sz w:val="20"/>
            <w:szCs w:val="20"/>
          </w:rPr>
          <w:delText xml:space="preserve">the </w:delText>
        </w:r>
      </w:del>
      <w:r w:rsidRPr="00E83BD1">
        <w:rPr>
          <w:rFonts w:ascii="Arial" w:hAnsi="Arial" w:cs="Arial"/>
          <w:sz w:val="20"/>
          <w:szCs w:val="20"/>
        </w:rPr>
        <w:t>ADER</w:t>
      </w:r>
      <w:ins w:id="446" w:author="Author">
        <w:r w:rsidR="00554884">
          <w:rPr>
            <w:rFonts w:ascii="Arial" w:hAnsi="Arial" w:cs="Arial"/>
            <w:sz w:val="20"/>
            <w:szCs w:val="20"/>
          </w:rPr>
          <w:t>s opting to register as ALRs</w:t>
        </w:r>
      </w:ins>
      <w:r w:rsidRPr="00E83BD1">
        <w:rPr>
          <w:rFonts w:ascii="Arial" w:hAnsi="Arial" w:cs="Arial"/>
          <w:sz w:val="20"/>
          <w:szCs w:val="20"/>
        </w:rPr>
        <w:t>:</w:t>
      </w:r>
    </w:p>
    <w:p w14:paraId="28C80620" w14:textId="10F76F41" w:rsidR="004C332C" w:rsidRDefault="2F601D70"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Following </w:t>
      </w:r>
      <w:r w:rsidR="6C302865" w:rsidRPr="00E83BD1">
        <w:rPr>
          <w:rFonts w:ascii="Arial" w:hAnsi="Arial" w:cs="Arial"/>
          <w:sz w:val="20"/>
          <w:szCs w:val="20"/>
        </w:rPr>
        <w:t xml:space="preserve">ERCOT’s </w:t>
      </w:r>
      <w:r w:rsidR="32F73583" w:rsidRPr="00E83BD1">
        <w:rPr>
          <w:rFonts w:ascii="Arial" w:hAnsi="Arial" w:cs="Arial"/>
          <w:sz w:val="20"/>
          <w:szCs w:val="20"/>
        </w:rPr>
        <w:t xml:space="preserve">acceptance of the QSE’s submission </w:t>
      </w:r>
      <w:r w:rsidR="60C93803" w:rsidRPr="00E83BD1">
        <w:rPr>
          <w:rFonts w:ascii="Arial" w:hAnsi="Arial" w:cs="Arial"/>
          <w:sz w:val="20"/>
          <w:szCs w:val="20"/>
        </w:rPr>
        <w:t>for a given ADER</w:t>
      </w:r>
      <w:ins w:id="447" w:author="Author">
        <w:r w:rsidR="00E70E4C">
          <w:rPr>
            <w:rFonts w:ascii="Arial" w:hAnsi="Arial" w:cs="Arial"/>
            <w:sz w:val="20"/>
            <w:szCs w:val="20"/>
          </w:rPr>
          <w:t xml:space="preserve"> opting to register as an ALR</w:t>
        </w:r>
      </w:ins>
      <w:r w:rsidR="2EC41113" w:rsidRPr="00E83BD1">
        <w:rPr>
          <w:rFonts w:ascii="Arial" w:hAnsi="Arial" w:cs="Arial"/>
          <w:sz w:val="20"/>
          <w:szCs w:val="20"/>
        </w:rPr>
        <w:t>:</w:t>
      </w:r>
      <w:r w:rsidRPr="00E83BD1">
        <w:rPr>
          <w:rFonts w:ascii="Arial" w:hAnsi="Arial" w:cs="Arial"/>
          <w:sz w:val="20"/>
          <w:szCs w:val="20"/>
        </w:rPr>
        <w:t xml:space="preserve"> </w:t>
      </w:r>
    </w:p>
    <w:p w14:paraId="6F5B8230" w14:textId="1CFF3955" w:rsidR="004C332C" w:rsidRDefault="49120A5F" w:rsidP="00902F86">
      <w:pPr>
        <w:numPr>
          <w:ilvl w:val="2"/>
          <w:numId w:val="8"/>
        </w:numPr>
        <w:ind w:left="1440"/>
        <w:rPr>
          <w:rFonts w:ascii="Arial" w:eastAsia="Arial" w:hAnsi="Arial" w:cs="Arial"/>
          <w:color w:val="000000" w:themeColor="text1"/>
        </w:rPr>
      </w:pPr>
      <w:r w:rsidRPr="00E83BD1">
        <w:rPr>
          <w:rFonts w:ascii="Arial" w:hAnsi="Arial" w:cs="Arial"/>
          <w:sz w:val="20"/>
          <w:szCs w:val="20"/>
        </w:rPr>
        <w:t xml:space="preserve">ERCOT shall provide the MW offset to be used to register </w:t>
      </w:r>
      <w:r w:rsidR="0F0F7ABD" w:rsidRPr="00E83BD1">
        <w:rPr>
          <w:rFonts w:ascii="Arial" w:hAnsi="Arial" w:cs="Arial"/>
          <w:sz w:val="20"/>
          <w:szCs w:val="20"/>
        </w:rPr>
        <w:t xml:space="preserve">as a CLR </w:t>
      </w:r>
      <w:r w:rsidRPr="00E83BD1">
        <w:rPr>
          <w:rFonts w:ascii="Arial" w:hAnsi="Arial" w:cs="Arial"/>
          <w:sz w:val="20"/>
          <w:szCs w:val="20"/>
        </w:rPr>
        <w:t xml:space="preserve">and operate as a </w:t>
      </w:r>
      <w:r w:rsidR="7BB00B4F" w:rsidRPr="00E83BD1">
        <w:rPr>
          <w:rFonts w:ascii="Arial" w:hAnsi="Arial" w:cs="Arial"/>
          <w:sz w:val="20"/>
          <w:szCs w:val="20"/>
        </w:rPr>
        <w:t>net load under all circumstances</w:t>
      </w:r>
      <w:r w:rsidR="65EAD8AD" w:rsidRPr="00E83BD1">
        <w:rPr>
          <w:rFonts w:ascii="Arial" w:hAnsi="Arial" w:cs="Arial"/>
          <w:sz w:val="20"/>
          <w:szCs w:val="20"/>
        </w:rPr>
        <w:t>,</w:t>
      </w:r>
      <w:r w:rsidR="65EAD8AD" w:rsidRPr="00E83BD1">
        <w:rPr>
          <w:rFonts w:ascii="Arial" w:eastAsia="Arial" w:hAnsi="Arial" w:cs="Arial"/>
          <w:sz w:val="20"/>
          <w:szCs w:val="20"/>
        </w:rPr>
        <w:t xml:space="preserve"> in terms of telemetry and other market submissions to ERCOT</w:t>
      </w:r>
    </w:p>
    <w:p w14:paraId="67F6799B" w14:textId="6D2C55A9" w:rsidR="004C332C" w:rsidRPr="00B832D2" w:rsidRDefault="3B4786AA" w:rsidP="00902F86">
      <w:pPr>
        <w:numPr>
          <w:ilvl w:val="2"/>
          <w:numId w:val="8"/>
        </w:numPr>
        <w:ind w:left="1440"/>
        <w:rPr>
          <w:color w:val="000000" w:themeColor="text1"/>
          <w:sz w:val="20"/>
          <w:szCs w:val="20"/>
        </w:rPr>
      </w:pPr>
      <w:r w:rsidRPr="00E83BD1">
        <w:rPr>
          <w:rFonts w:ascii="Arial" w:hAnsi="Arial" w:cs="Arial"/>
          <w:sz w:val="20"/>
          <w:szCs w:val="20"/>
        </w:rPr>
        <w:t>T</w:t>
      </w:r>
      <w:r w:rsidR="2F601D70" w:rsidRPr="00E83BD1">
        <w:rPr>
          <w:rFonts w:ascii="Arial" w:hAnsi="Arial" w:cs="Arial"/>
          <w:sz w:val="20"/>
          <w:szCs w:val="20"/>
        </w:rPr>
        <w:t xml:space="preserve">he Resource Entity must register </w:t>
      </w:r>
      <w:r w:rsidR="67B85A76" w:rsidRPr="00E83BD1">
        <w:rPr>
          <w:rFonts w:ascii="Arial" w:hAnsi="Arial" w:cs="Arial"/>
          <w:sz w:val="20"/>
          <w:szCs w:val="20"/>
        </w:rPr>
        <w:t xml:space="preserve">the ADER </w:t>
      </w:r>
      <w:r w:rsidR="37E3C340" w:rsidRPr="00E83BD1">
        <w:rPr>
          <w:rFonts w:ascii="Arial" w:hAnsi="Arial" w:cs="Arial"/>
          <w:sz w:val="20"/>
          <w:szCs w:val="20"/>
        </w:rPr>
        <w:t>as a CL</w:t>
      </w:r>
      <w:r w:rsidR="5DE17CC1" w:rsidRPr="00E83BD1">
        <w:rPr>
          <w:rFonts w:ascii="Arial" w:hAnsi="Arial" w:cs="Arial"/>
          <w:sz w:val="20"/>
          <w:szCs w:val="20"/>
        </w:rPr>
        <w:t>R</w:t>
      </w:r>
      <w:r w:rsidR="67B85A76" w:rsidRPr="00E83BD1">
        <w:rPr>
          <w:rFonts w:ascii="Arial" w:hAnsi="Arial" w:cs="Arial"/>
          <w:sz w:val="20"/>
          <w:szCs w:val="20"/>
        </w:rPr>
        <w:t xml:space="preserve"> with ERCOT using </w:t>
      </w:r>
      <w:del w:id="448" w:author="Author">
        <w:r w:rsidR="37E3C340" w:rsidRPr="00E83BD1" w:rsidDel="008F54B0">
          <w:rPr>
            <w:rFonts w:ascii="Arial" w:hAnsi="Arial" w:cs="Arial"/>
            <w:sz w:val="20"/>
            <w:szCs w:val="20"/>
          </w:rPr>
          <w:delText>a load RARF</w:delText>
        </w:r>
        <w:r w:rsidR="065CD5ED" w:rsidRPr="00E83BD1" w:rsidDel="008F54B0">
          <w:rPr>
            <w:rFonts w:ascii="Arial" w:hAnsi="Arial" w:cs="Arial"/>
            <w:sz w:val="20"/>
            <w:szCs w:val="20"/>
          </w:rPr>
          <w:delText xml:space="preserve">, available </w:delText>
        </w:r>
        <w:r w:rsidR="2A76A921" w:rsidRPr="00E83BD1" w:rsidDel="008F54B0">
          <w:rPr>
            <w:rFonts w:ascii="Arial" w:hAnsi="Arial" w:cs="Arial"/>
            <w:sz w:val="20"/>
            <w:szCs w:val="20"/>
          </w:rPr>
          <w:delText>.</w:delText>
        </w:r>
      </w:del>
      <w:ins w:id="449" w:author="Author">
        <w:r w:rsidR="008F54B0">
          <w:rPr>
            <w:rFonts w:ascii="Arial" w:hAnsi="Arial" w:cs="Arial"/>
            <w:sz w:val="20"/>
            <w:szCs w:val="20"/>
          </w:rPr>
          <w:t xml:space="preserve">the Resource Integration &amp; Ongoing Operations (RIOO) application. </w:t>
        </w:r>
      </w:ins>
      <w:del w:id="450" w:author="Author">
        <w:r w:rsidR="5FCE3423" w:rsidRPr="00E83BD1" w:rsidDel="008F54B0">
          <w:rPr>
            <w:rFonts w:ascii="Arial" w:hAnsi="Arial" w:cs="Arial"/>
            <w:sz w:val="20"/>
            <w:szCs w:val="20"/>
          </w:rPr>
          <w:delText xml:space="preserve"> </w:delText>
        </w:r>
      </w:del>
    </w:p>
    <w:p w14:paraId="13DBADB2" w14:textId="47EA2879" w:rsidR="00492DB5" w:rsidRDefault="139CC6D0" w:rsidP="00902F86">
      <w:pPr>
        <w:numPr>
          <w:ilvl w:val="2"/>
          <w:numId w:val="8"/>
        </w:numPr>
        <w:ind w:left="1440"/>
        <w:rPr>
          <w:rStyle w:val="normaltextrun"/>
        </w:rPr>
      </w:pPr>
      <w:r w:rsidRPr="26C635DA">
        <w:rPr>
          <w:rFonts w:ascii="Arial" w:hAnsi="Arial" w:cs="Arial"/>
          <w:sz w:val="20"/>
          <w:szCs w:val="20"/>
        </w:rPr>
        <w:t xml:space="preserve">The location of an ADER in the Network Model will be identified by </w:t>
      </w:r>
      <w:r w:rsidR="1708AE4B" w:rsidRPr="26C635DA">
        <w:rPr>
          <w:rFonts w:ascii="Arial" w:hAnsi="Arial" w:cs="Arial"/>
          <w:sz w:val="20"/>
          <w:szCs w:val="20"/>
        </w:rPr>
        <w:t>its</w:t>
      </w:r>
      <w:r w:rsidRPr="26C635DA">
        <w:rPr>
          <w:rFonts w:ascii="Arial" w:hAnsi="Arial" w:cs="Arial"/>
          <w:sz w:val="20"/>
          <w:szCs w:val="20"/>
        </w:rPr>
        <w:t xml:space="preserve"> Resource Dispatch Asset Code and the associated CIM Load in the model.  </w:t>
      </w:r>
      <w:ins w:id="451" w:author="Author">
        <w:r w:rsidR="770C18C2" w:rsidRPr="26C635DA">
          <w:rPr>
            <w:rFonts w:ascii="Arial" w:hAnsi="Arial" w:cs="Arial"/>
            <w:sz w:val="20"/>
            <w:szCs w:val="20"/>
          </w:rPr>
          <w:t>The DSP, in collaboration with the interconnecting TSP if necessary, will populate the CIM Load for each individual premise identified by the QSE in its completed DOTA form.</w:t>
        </w:r>
      </w:ins>
      <w:del w:id="452" w:author="Author">
        <w:r w:rsidRPr="26C635DA" w:rsidDel="139CC6D0">
          <w:rPr>
            <w:rFonts w:ascii="Arial" w:hAnsi="Arial" w:cs="Arial"/>
            <w:sz w:val="20"/>
            <w:szCs w:val="20"/>
          </w:rPr>
          <w:delText xml:space="preserve">Consistent with current practice for distribution-level single-site Load Resources, the </w:delText>
        </w:r>
        <w:r w:rsidRPr="26C635DA" w:rsidDel="1708AE4B">
          <w:rPr>
            <w:rFonts w:ascii="Arial" w:hAnsi="Arial" w:cs="Arial"/>
            <w:sz w:val="20"/>
            <w:szCs w:val="20"/>
          </w:rPr>
          <w:delText>DSP</w:delText>
        </w:r>
        <w:r w:rsidRPr="26C635DA" w:rsidDel="26806FD5">
          <w:rPr>
            <w:rFonts w:ascii="Arial" w:hAnsi="Arial" w:cs="Arial"/>
            <w:sz w:val="20"/>
            <w:szCs w:val="20"/>
          </w:rPr>
          <w:delText>,</w:delText>
        </w:r>
        <w:r w:rsidRPr="26C635DA" w:rsidDel="139CC6D0">
          <w:rPr>
            <w:rFonts w:ascii="Arial" w:hAnsi="Arial" w:cs="Arial"/>
            <w:sz w:val="20"/>
            <w:szCs w:val="20"/>
          </w:rPr>
          <w:delText xml:space="preserve"> in collaboration </w:delText>
        </w:r>
        <w:r w:rsidRPr="26C635DA" w:rsidDel="00014C35">
          <w:rPr>
            <w:rFonts w:ascii="Arial" w:hAnsi="Arial" w:cs="Arial"/>
            <w:sz w:val="20"/>
            <w:szCs w:val="20"/>
          </w:rPr>
          <w:delText>with</w:delText>
        </w:r>
      </w:del>
      <w:r w:rsidR="00014C35" w:rsidRPr="26C635DA">
        <w:rPr>
          <w:rFonts w:ascii="Arial" w:hAnsi="Arial" w:cs="Arial"/>
          <w:sz w:val="20"/>
          <w:szCs w:val="20"/>
        </w:rPr>
        <w:t xml:space="preserve"> ERCOT</w:t>
      </w:r>
      <w:r w:rsidR="4D9EB78F" w:rsidRPr="26C635DA">
        <w:rPr>
          <w:rFonts w:ascii="Arial" w:hAnsi="Arial" w:cs="Arial"/>
          <w:sz w:val="20"/>
          <w:szCs w:val="20"/>
        </w:rPr>
        <w:t xml:space="preserve"> </w:t>
      </w:r>
      <w:del w:id="453" w:author="Author">
        <w:r w:rsidRPr="26C635DA" w:rsidDel="4D9EB78F">
          <w:rPr>
            <w:rFonts w:ascii="Arial" w:hAnsi="Arial" w:cs="Arial"/>
            <w:sz w:val="20"/>
            <w:szCs w:val="20"/>
          </w:rPr>
          <w:delText>and the interconnecting TSP, if necessary</w:delText>
        </w:r>
        <w:r w:rsidRPr="26C635DA" w:rsidDel="3E11B6DC">
          <w:rPr>
            <w:rFonts w:ascii="Arial" w:hAnsi="Arial" w:cs="Arial"/>
            <w:sz w:val="20"/>
            <w:szCs w:val="20"/>
          </w:rPr>
          <w:delText>,</w:delText>
        </w:r>
      </w:del>
      <w:r w:rsidRPr="26C635DA">
        <w:rPr>
          <w:rFonts w:ascii="Arial" w:hAnsi="Arial" w:cs="Arial"/>
          <w:sz w:val="20"/>
          <w:szCs w:val="20"/>
        </w:rPr>
        <w:t xml:space="preserve"> will assign each ADER to </w:t>
      </w:r>
      <w:r w:rsidR="49E71F86" w:rsidRPr="26C635DA">
        <w:rPr>
          <w:rFonts w:ascii="Arial" w:hAnsi="Arial" w:cs="Arial"/>
          <w:sz w:val="20"/>
          <w:szCs w:val="20"/>
        </w:rPr>
        <w:t>a</w:t>
      </w:r>
      <w:r w:rsidRPr="26C635DA">
        <w:rPr>
          <w:rFonts w:ascii="Arial" w:hAnsi="Arial" w:cs="Arial"/>
          <w:sz w:val="20"/>
          <w:szCs w:val="20"/>
        </w:rPr>
        <w:t xml:space="preserve"> </w:t>
      </w:r>
      <w:ins w:id="454" w:author="Author">
        <w:r w:rsidR="290B0F4D" w:rsidRPr="26C635DA">
          <w:rPr>
            <w:rFonts w:ascii="Arial" w:hAnsi="Arial" w:cs="Arial"/>
            <w:sz w:val="20"/>
            <w:szCs w:val="20"/>
          </w:rPr>
          <w:t xml:space="preserve">single </w:t>
        </w:r>
      </w:ins>
      <w:r w:rsidRPr="26C635DA">
        <w:rPr>
          <w:rFonts w:ascii="Arial" w:hAnsi="Arial" w:cs="Arial"/>
          <w:sz w:val="20"/>
          <w:szCs w:val="20"/>
        </w:rPr>
        <w:t>CIM</w:t>
      </w:r>
      <w:r w:rsidR="6F791FCC" w:rsidRPr="26C635DA">
        <w:rPr>
          <w:rFonts w:ascii="Arial" w:hAnsi="Arial" w:cs="Arial"/>
          <w:sz w:val="20"/>
          <w:szCs w:val="20"/>
        </w:rPr>
        <w:t xml:space="preserve"> </w:t>
      </w:r>
      <w:r w:rsidR="00E872DB" w:rsidRPr="26C635DA">
        <w:rPr>
          <w:rFonts w:ascii="Arial" w:hAnsi="Arial" w:cs="Arial"/>
          <w:sz w:val="20"/>
          <w:szCs w:val="20"/>
        </w:rPr>
        <w:t>L</w:t>
      </w:r>
      <w:r w:rsidR="6F791FCC" w:rsidRPr="26C635DA">
        <w:rPr>
          <w:rFonts w:ascii="Arial" w:hAnsi="Arial" w:cs="Arial"/>
          <w:sz w:val="20"/>
          <w:szCs w:val="20"/>
        </w:rPr>
        <w:t>oad</w:t>
      </w:r>
      <w:r w:rsidRPr="26C635DA">
        <w:rPr>
          <w:rFonts w:ascii="Arial" w:hAnsi="Arial" w:cs="Arial"/>
          <w:sz w:val="20"/>
          <w:szCs w:val="20"/>
        </w:rPr>
        <w:t>.</w:t>
      </w:r>
    </w:p>
    <w:p w14:paraId="011EC0EB" w14:textId="5864F463" w:rsidR="00492DB5" w:rsidRPr="00B832D2" w:rsidRDefault="139CC6D0" w:rsidP="00902F86">
      <w:pPr>
        <w:numPr>
          <w:ilvl w:val="2"/>
          <w:numId w:val="8"/>
        </w:numPr>
        <w:ind w:left="1440"/>
        <w:rPr>
          <w:rFonts w:ascii="Arial" w:hAnsi="Arial" w:cs="Arial"/>
          <w:sz w:val="20"/>
          <w:szCs w:val="20"/>
        </w:rPr>
      </w:pPr>
      <w:r w:rsidRPr="00E83BD1">
        <w:rPr>
          <w:rFonts w:ascii="Arial" w:hAnsi="Arial" w:cs="Arial"/>
          <w:sz w:val="20"/>
          <w:szCs w:val="20"/>
        </w:rPr>
        <w:t xml:space="preserve">The total response capability of all ADERs assigned to any single </w:t>
      </w:r>
      <w:r w:rsidR="006B1A46">
        <w:rPr>
          <w:rFonts w:ascii="Arial" w:hAnsi="Arial" w:cs="Arial"/>
          <w:sz w:val="20"/>
          <w:szCs w:val="20"/>
        </w:rPr>
        <w:t>C</w:t>
      </w:r>
      <w:r w:rsidR="00C85342">
        <w:rPr>
          <w:rFonts w:ascii="Arial" w:hAnsi="Arial" w:cs="Arial"/>
          <w:sz w:val="20"/>
          <w:szCs w:val="20"/>
        </w:rPr>
        <w:t xml:space="preserve">IM </w:t>
      </w:r>
      <w:r w:rsidRPr="00E83BD1">
        <w:rPr>
          <w:rFonts w:ascii="Arial" w:hAnsi="Arial" w:cs="Arial"/>
          <w:sz w:val="20"/>
          <w:szCs w:val="20"/>
        </w:rPr>
        <w:t xml:space="preserve">Load shall be capped at 100% of the rating of the </w:t>
      </w:r>
      <w:r w:rsidR="00C85342">
        <w:rPr>
          <w:rFonts w:ascii="Arial" w:hAnsi="Arial" w:cs="Arial"/>
          <w:sz w:val="20"/>
          <w:szCs w:val="20"/>
        </w:rPr>
        <w:t xml:space="preserve">CIM </w:t>
      </w:r>
      <w:r w:rsidRPr="00E83BD1">
        <w:rPr>
          <w:rFonts w:ascii="Arial" w:hAnsi="Arial" w:cs="Arial"/>
          <w:sz w:val="20"/>
          <w:szCs w:val="20"/>
        </w:rPr>
        <w:t xml:space="preserve">Load.  The rating of a </w:t>
      </w:r>
      <w:r w:rsidR="00C85342">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sidR="003E6C35">
        <w:rPr>
          <w:rFonts w:ascii="Arial" w:hAnsi="Arial" w:cs="Arial"/>
          <w:sz w:val="20"/>
          <w:szCs w:val="20"/>
        </w:rPr>
        <w:t xml:space="preserve">CIM </w:t>
      </w:r>
      <w:r w:rsidRPr="00E83BD1">
        <w:rPr>
          <w:rFonts w:ascii="Arial" w:hAnsi="Arial" w:cs="Arial"/>
          <w:sz w:val="20"/>
          <w:szCs w:val="20"/>
        </w:rPr>
        <w:t>Load at the time of the ERCOT historic coincident peak Demand.</w:t>
      </w:r>
    </w:p>
    <w:p w14:paraId="75A42039" w14:textId="5CEB7CD9" w:rsidR="005C6632" w:rsidRPr="00160C14" w:rsidRDefault="755AE188" w:rsidP="00902F86">
      <w:pPr>
        <w:numPr>
          <w:ilvl w:val="1"/>
          <w:numId w:val="8"/>
        </w:numPr>
        <w:rPr>
          <w:rFonts w:ascii="Arial" w:eastAsia="Arial" w:hAnsi="Arial" w:cs="Arial"/>
          <w:color w:val="000000" w:themeColor="text1"/>
        </w:rPr>
      </w:pPr>
      <w:r w:rsidRPr="5ECC500C">
        <w:rPr>
          <w:rFonts w:ascii="Arial" w:hAnsi="Arial" w:cs="Arial"/>
          <w:sz w:val="20"/>
          <w:szCs w:val="20"/>
        </w:rPr>
        <w:t xml:space="preserve">The </w:t>
      </w:r>
      <w:r w:rsidR="32C8FBF3" w:rsidRPr="5ECC500C">
        <w:rPr>
          <w:rFonts w:ascii="Arial" w:hAnsi="Arial" w:cs="Arial"/>
          <w:sz w:val="20"/>
          <w:szCs w:val="20"/>
        </w:rPr>
        <w:t>telemetry and other market submissions for a</w:t>
      </w:r>
      <w:r w:rsidR="214FB05D" w:rsidRPr="5ECC500C">
        <w:rPr>
          <w:rFonts w:ascii="Arial" w:hAnsi="Arial" w:cs="Arial"/>
          <w:sz w:val="20"/>
          <w:szCs w:val="20"/>
        </w:rPr>
        <w:t xml:space="preserve"> registered ADER must always </w:t>
      </w:r>
      <w:r w:rsidR="32C8FBF3" w:rsidRPr="5ECC500C">
        <w:rPr>
          <w:rFonts w:ascii="Arial" w:hAnsi="Arial" w:cs="Arial"/>
          <w:sz w:val="20"/>
          <w:szCs w:val="20"/>
        </w:rPr>
        <w:t xml:space="preserve">show </w:t>
      </w:r>
      <w:proofErr w:type="gramStart"/>
      <w:r w:rsidR="32C8FBF3" w:rsidRPr="5ECC500C">
        <w:rPr>
          <w:rFonts w:ascii="Arial" w:hAnsi="Arial" w:cs="Arial"/>
          <w:sz w:val="20"/>
          <w:szCs w:val="20"/>
        </w:rPr>
        <w:t>the ADER</w:t>
      </w:r>
      <w:proofErr w:type="gramEnd"/>
      <w:r w:rsidR="32C8FBF3" w:rsidRPr="5ECC500C">
        <w:rPr>
          <w:rFonts w:ascii="Arial" w:hAnsi="Arial" w:cs="Arial"/>
          <w:sz w:val="20"/>
          <w:szCs w:val="20"/>
        </w:rPr>
        <w:t xml:space="preserve"> as</w:t>
      </w:r>
      <w:r w:rsidR="214FB05D" w:rsidRPr="5ECC500C">
        <w:rPr>
          <w:rFonts w:ascii="Arial" w:hAnsi="Arial" w:cs="Arial"/>
          <w:sz w:val="20"/>
          <w:szCs w:val="20"/>
        </w:rPr>
        <w:t xml:space="preserve"> a net consumer of energy</w:t>
      </w:r>
      <w:r w:rsidR="56B01DF0" w:rsidRPr="5ECC500C">
        <w:rPr>
          <w:rFonts w:ascii="Arial" w:hAnsi="Arial" w:cs="Arial"/>
          <w:sz w:val="20"/>
          <w:szCs w:val="20"/>
        </w:rPr>
        <w:t xml:space="preserve">. </w:t>
      </w:r>
      <w:r w:rsidR="63FE3A23" w:rsidRPr="5ECC500C">
        <w:rPr>
          <w:rFonts w:ascii="Arial" w:hAnsi="Arial" w:cs="Arial"/>
          <w:sz w:val="20"/>
          <w:szCs w:val="20"/>
        </w:rPr>
        <w:t xml:space="preserve">This </w:t>
      </w:r>
      <w:r w:rsidR="568B8AEF" w:rsidRPr="5ECC500C">
        <w:rPr>
          <w:rFonts w:ascii="Arial" w:hAnsi="Arial" w:cs="Arial"/>
          <w:sz w:val="20"/>
          <w:szCs w:val="20"/>
        </w:rPr>
        <w:t xml:space="preserve">may require </w:t>
      </w:r>
      <w:proofErr w:type="gramStart"/>
      <w:r w:rsidR="568B8AEF" w:rsidRPr="5ECC500C">
        <w:rPr>
          <w:rFonts w:ascii="Arial" w:hAnsi="Arial" w:cs="Arial"/>
          <w:sz w:val="20"/>
          <w:szCs w:val="20"/>
        </w:rPr>
        <w:t>use</w:t>
      </w:r>
      <w:proofErr w:type="gramEnd"/>
      <w:r w:rsidR="568B8AEF" w:rsidRPr="5ECC500C">
        <w:rPr>
          <w:rFonts w:ascii="Arial" w:hAnsi="Arial" w:cs="Arial"/>
          <w:sz w:val="20"/>
          <w:szCs w:val="20"/>
        </w:rPr>
        <w:t xml:space="preserve"> of an </w:t>
      </w:r>
      <w:r w:rsidR="56B01DF0" w:rsidRPr="5ECC500C">
        <w:rPr>
          <w:rFonts w:ascii="Arial" w:hAnsi="Arial" w:cs="Arial"/>
          <w:sz w:val="20"/>
          <w:szCs w:val="20"/>
        </w:rPr>
        <w:t>offset</w:t>
      </w:r>
      <w:r w:rsidR="0FDC1641" w:rsidRPr="5ECC500C">
        <w:rPr>
          <w:rFonts w:ascii="Arial" w:hAnsi="Arial" w:cs="Arial"/>
          <w:sz w:val="20"/>
          <w:szCs w:val="20"/>
        </w:rPr>
        <w:t>, which</w:t>
      </w:r>
      <w:r w:rsidR="63FE3A23" w:rsidRPr="5ECC500C">
        <w:rPr>
          <w:rFonts w:ascii="Arial" w:hAnsi="Arial" w:cs="Arial"/>
          <w:sz w:val="20"/>
          <w:szCs w:val="20"/>
        </w:rPr>
        <w:t xml:space="preserve"> </w:t>
      </w:r>
      <w:r w:rsidR="56B01DF0" w:rsidRPr="5ECC500C">
        <w:rPr>
          <w:rFonts w:ascii="Arial" w:hAnsi="Arial" w:cs="Arial"/>
          <w:sz w:val="20"/>
          <w:szCs w:val="20"/>
        </w:rPr>
        <w:t xml:space="preserve">will be a static MW </w:t>
      </w:r>
      <w:r w:rsidR="63FE3A23" w:rsidRPr="5ECC500C">
        <w:rPr>
          <w:rFonts w:ascii="Arial" w:hAnsi="Arial" w:cs="Arial"/>
          <w:sz w:val="20"/>
          <w:szCs w:val="20"/>
        </w:rPr>
        <w:t>value</w:t>
      </w:r>
      <w:r w:rsidR="56B01DF0" w:rsidRPr="5ECC500C">
        <w:rPr>
          <w:rFonts w:ascii="Arial" w:hAnsi="Arial" w:cs="Arial"/>
          <w:sz w:val="20"/>
          <w:szCs w:val="20"/>
        </w:rPr>
        <w:t xml:space="preserve"> provided by ERCOT, as earlier described</w:t>
      </w:r>
      <w:r w:rsidR="214FB05D" w:rsidRPr="5ECC500C">
        <w:rPr>
          <w:rFonts w:ascii="Arial" w:hAnsi="Arial" w:cs="Arial"/>
          <w:sz w:val="20"/>
          <w:szCs w:val="20"/>
        </w:rPr>
        <w:t xml:space="preserve">. </w:t>
      </w:r>
      <w:r w:rsidR="76990CA3" w:rsidRPr="5ECC500C">
        <w:rPr>
          <w:rFonts w:ascii="Arial" w:hAnsi="Arial" w:cs="Arial"/>
          <w:sz w:val="20"/>
          <w:szCs w:val="20"/>
        </w:rPr>
        <w:t xml:space="preserve">Regardless of </w:t>
      </w:r>
      <w:proofErr w:type="gramStart"/>
      <w:r w:rsidR="76990CA3" w:rsidRPr="5ECC500C">
        <w:rPr>
          <w:rFonts w:ascii="Arial" w:hAnsi="Arial" w:cs="Arial"/>
          <w:sz w:val="20"/>
          <w:szCs w:val="20"/>
        </w:rPr>
        <w:t>use</w:t>
      </w:r>
      <w:proofErr w:type="gramEnd"/>
      <w:r w:rsidR="76990CA3" w:rsidRPr="5ECC500C">
        <w:rPr>
          <w:rFonts w:ascii="Arial" w:hAnsi="Arial" w:cs="Arial"/>
          <w:sz w:val="20"/>
          <w:szCs w:val="20"/>
        </w:rPr>
        <w:t xml:space="preserve"> of the MW offset</w:t>
      </w:r>
      <w:r w:rsidR="214FB05D" w:rsidRPr="5ECC500C">
        <w:rPr>
          <w:rFonts w:ascii="Arial" w:hAnsi="Arial" w:cs="Arial"/>
          <w:sz w:val="20"/>
          <w:szCs w:val="20"/>
        </w:rPr>
        <w:t xml:space="preserve">, it will be acceptable if individual </w:t>
      </w:r>
      <w:r w:rsidR="00721665" w:rsidRPr="5ECC500C">
        <w:rPr>
          <w:rFonts w:ascii="Arial" w:hAnsi="Arial" w:cs="Arial"/>
          <w:sz w:val="20"/>
          <w:szCs w:val="20"/>
        </w:rPr>
        <w:t>Premise</w:t>
      </w:r>
      <w:r w:rsidR="214FB05D" w:rsidRPr="5ECC500C">
        <w:rPr>
          <w:rFonts w:ascii="Arial" w:hAnsi="Arial" w:cs="Arial"/>
          <w:sz w:val="20"/>
          <w:szCs w:val="20"/>
        </w:rPr>
        <w:t>s that are components of the aggregation are net injectors of energy</w:t>
      </w:r>
      <w:r w:rsidR="72E8ACFE" w:rsidRPr="5ECC500C">
        <w:rPr>
          <w:rFonts w:ascii="Arial" w:hAnsi="Arial" w:cs="Arial"/>
          <w:sz w:val="20"/>
          <w:szCs w:val="20"/>
        </w:rPr>
        <w:t xml:space="preserve">, </w:t>
      </w:r>
      <w:r w:rsidR="4783BFB4" w:rsidRPr="5ECC500C">
        <w:rPr>
          <w:rFonts w:ascii="Arial" w:hAnsi="Arial" w:cs="Arial"/>
          <w:sz w:val="20"/>
          <w:szCs w:val="20"/>
        </w:rPr>
        <w:t>based on</w:t>
      </w:r>
      <w:r w:rsidR="72E8ACFE" w:rsidRPr="5ECC500C">
        <w:rPr>
          <w:rFonts w:ascii="Arial" w:hAnsi="Arial" w:cs="Arial"/>
          <w:sz w:val="20"/>
          <w:szCs w:val="20"/>
        </w:rPr>
        <w:t xml:space="preserve"> TDSP </w:t>
      </w:r>
      <w:r w:rsidR="2CF707E0" w:rsidRPr="5ECC500C">
        <w:rPr>
          <w:rFonts w:ascii="Arial" w:hAnsi="Arial" w:cs="Arial"/>
          <w:sz w:val="20"/>
          <w:szCs w:val="20"/>
        </w:rPr>
        <w:t>meter</w:t>
      </w:r>
      <w:r w:rsidR="4783BFB4" w:rsidRPr="5ECC500C">
        <w:rPr>
          <w:rFonts w:ascii="Arial" w:hAnsi="Arial" w:cs="Arial"/>
          <w:sz w:val="20"/>
          <w:szCs w:val="20"/>
        </w:rPr>
        <w:t>ing</w:t>
      </w:r>
      <w:r w:rsidR="72E8ACFE" w:rsidRPr="5ECC500C">
        <w:rPr>
          <w:rFonts w:ascii="Arial" w:hAnsi="Arial" w:cs="Arial"/>
          <w:sz w:val="20"/>
          <w:szCs w:val="20"/>
        </w:rPr>
        <w:t xml:space="preserve"> at the </w:t>
      </w:r>
      <w:r w:rsidR="00721665" w:rsidRPr="5ECC500C">
        <w:rPr>
          <w:rFonts w:ascii="Arial" w:hAnsi="Arial" w:cs="Arial"/>
          <w:sz w:val="20"/>
          <w:szCs w:val="20"/>
        </w:rPr>
        <w:t>Premise</w:t>
      </w:r>
      <w:r w:rsidR="71BCE34F" w:rsidRPr="5ECC500C">
        <w:rPr>
          <w:rFonts w:ascii="Arial" w:hAnsi="Arial" w:cs="Arial"/>
          <w:sz w:val="20"/>
          <w:szCs w:val="20"/>
        </w:rPr>
        <w:t>s</w:t>
      </w:r>
      <w:r w:rsidRPr="5ECC500C">
        <w:rPr>
          <w:rFonts w:ascii="Arial" w:hAnsi="Arial" w:cs="Arial"/>
          <w:sz w:val="20"/>
          <w:szCs w:val="20"/>
        </w:rPr>
        <w:t xml:space="preserve">. </w:t>
      </w:r>
      <w:r w:rsidR="62F333B9" w:rsidRPr="0CEC6C33">
        <w:rPr>
          <w:rFonts w:ascii="Arial" w:hAnsi="Arial" w:cs="Arial"/>
          <w:sz w:val="20"/>
          <w:szCs w:val="20"/>
        </w:rPr>
        <w:t xml:space="preserve">In the future </w:t>
      </w:r>
      <w:r w:rsidR="771561BF" w:rsidRPr="0CEC6C33">
        <w:rPr>
          <w:rFonts w:ascii="Arial" w:hAnsi="Arial" w:cs="Arial"/>
          <w:sz w:val="20"/>
          <w:szCs w:val="20"/>
        </w:rPr>
        <w:t>ERCOT plans to</w:t>
      </w:r>
      <w:r w:rsidR="418E0E8C" w:rsidRPr="0CEC6C33">
        <w:rPr>
          <w:rFonts w:ascii="Arial" w:hAnsi="Arial" w:cs="Arial"/>
          <w:sz w:val="20"/>
          <w:szCs w:val="20"/>
        </w:rPr>
        <w:t xml:space="preserve"> introduce an ADER </w:t>
      </w:r>
      <w:r w:rsidR="20BD727D" w:rsidRPr="0CEC6C33">
        <w:rPr>
          <w:rFonts w:ascii="Arial" w:hAnsi="Arial" w:cs="Arial"/>
          <w:sz w:val="20"/>
          <w:szCs w:val="20"/>
        </w:rPr>
        <w:t xml:space="preserve">participation model </w:t>
      </w:r>
      <w:r w:rsidR="418E0E8C" w:rsidRPr="0CEC6C33">
        <w:rPr>
          <w:rFonts w:ascii="Arial" w:hAnsi="Arial" w:cs="Arial"/>
          <w:sz w:val="20"/>
          <w:szCs w:val="20"/>
        </w:rPr>
        <w:t>that can inject and withdraw in aggregate to and from the grid, in which the</w:t>
      </w:r>
      <w:r w:rsidR="64DCD034" w:rsidRPr="0CEC6C33">
        <w:rPr>
          <w:rFonts w:ascii="Arial" w:hAnsi="Arial" w:cs="Arial"/>
          <w:sz w:val="20"/>
          <w:szCs w:val="20"/>
        </w:rPr>
        <w:t xml:space="preserve"> use of the </w:t>
      </w:r>
      <w:r w:rsidR="0DF5D9E6" w:rsidRPr="0CEC6C33">
        <w:rPr>
          <w:rFonts w:ascii="Arial" w:hAnsi="Arial" w:cs="Arial"/>
          <w:sz w:val="20"/>
          <w:szCs w:val="20"/>
        </w:rPr>
        <w:t xml:space="preserve">MW </w:t>
      </w:r>
      <w:r w:rsidR="64DCD034" w:rsidRPr="0CEC6C33">
        <w:rPr>
          <w:rFonts w:ascii="Arial" w:hAnsi="Arial" w:cs="Arial"/>
          <w:sz w:val="20"/>
          <w:szCs w:val="20"/>
        </w:rPr>
        <w:t xml:space="preserve">offset </w:t>
      </w:r>
      <w:r w:rsidR="418E0E8C" w:rsidRPr="0CEC6C33">
        <w:rPr>
          <w:rFonts w:ascii="Arial" w:hAnsi="Arial" w:cs="Arial"/>
          <w:sz w:val="20"/>
          <w:szCs w:val="20"/>
        </w:rPr>
        <w:t xml:space="preserve">would </w:t>
      </w:r>
      <w:r w:rsidR="74A46AFC" w:rsidRPr="0CEC6C33">
        <w:rPr>
          <w:rFonts w:ascii="Arial" w:hAnsi="Arial" w:cs="Arial"/>
          <w:sz w:val="20"/>
          <w:szCs w:val="20"/>
        </w:rPr>
        <w:t>no</w:t>
      </w:r>
      <w:r w:rsidR="5B445907" w:rsidRPr="0CEC6C33">
        <w:rPr>
          <w:rFonts w:ascii="Arial" w:hAnsi="Arial" w:cs="Arial"/>
          <w:sz w:val="20"/>
          <w:szCs w:val="20"/>
        </w:rPr>
        <w:t xml:space="preserve"> longer</w:t>
      </w:r>
      <w:r w:rsidR="418E0E8C" w:rsidRPr="0CEC6C33">
        <w:rPr>
          <w:rFonts w:ascii="Arial" w:hAnsi="Arial" w:cs="Arial"/>
          <w:sz w:val="20"/>
          <w:szCs w:val="20"/>
        </w:rPr>
        <w:t xml:space="preserve"> be necessary.</w:t>
      </w:r>
      <w:r w:rsidR="3AA2AB72" w:rsidRPr="0CEC6C33">
        <w:rPr>
          <w:rFonts w:ascii="Arial" w:hAnsi="Arial" w:cs="Arial"/>
          <w:sz w:val="20"/>
          <w:szCs w:val="20"/>
        </w:rPr>
        <w:t xml:space="preserve"> </w:t>
      </w:r>
    </w:p>
    <w:p w14:paraId="347520A5" w14:textId="512182A6" w:rsidR="00700E21" w:rsidRDefault="34EF46B7" w:rsidP="00902F86">
      <w:pPr>
        <w:numPr>
          <w:ilvl w:val="1"/>
          <w:numId w:val="8"/>
        </w:numPr>
        <w:rPr>
          <w:rFonts w:ascii="Arial" w:hAnsi="Arial" w:cs="Arial"/>
          <w:color w:val="000000" w:themeColor="text1"/>
          <w:sz w:val="20"/>
          <w:szCs w:val="20"/>
        </w:rPr>
      </w:pPr>
      <w:r w:rsidRPr="00E83BD1">
        <w:rPr>
          <w:rFonts w:ascii="Arial" w:hAnsi="Arial" w:cs="Arial"/>
          <w:sz w:val="20"/>
          <w:szCs w:val="20"/>
        </w:rPr>
        <w:t>Known l</w:t>
      </w:r>
      <w:r w:rsidR="46850128" w:rsidRPr="00E83BD1">
        <w:rPr>
          <w:rFonts w:ascii="Arial" w:hAnsi="Arial" w:cs="Arial"/>
          <w:sz w:val="20"/>
          <w:szCs w:val="20"/>
        </w:rPr>
        <w:t xml:space="preserve">imitations relevant to the DSP, such as </w:t>
      </w:r>
      <w:r w:rsidR="00721665">
        <w:rPr>
          <w:rFonts w:ascii="Arial" w:hAnsi="Arial" w:cs="Arial"/>
          <w:sz w:val="20"/>
          <w:szCs w:val="20"/>
        </w:rPr>
        <w:t>Premise</w:t>
      </w:r>
      <w:r w:rsidR="46850128" w:rsidRPr="00E83BD1">
        <w:rPr>
          <w:rFonts w:ascii="Arial" w:hAnsi="Arial" w:cs="Arial"/>
          <w:sz w:val="20"/>
          <w:szCs w:val="20"/>
        </w:rPr>
        <w:t xml:space="preserve"> injection limitations</w:t>
      </w:r>
      <w:r w:rsidR="31234ED9" w:rsidRPr="00E83BD1">
        <w:rPr>
          <w:rFonts w:ascii="Arial" w:hAnsi="Arial" w:cs="Arial"/>
          <w:sz w:val="20"/>
          <w:szCs w:val="20"/>
        </w:rPr>
        <w:t>,</w:t>
      </w:r>
      <w:r w:rsidR="46850128" w:rsidRPr="00E83BD1">
        <w:rPr>
          <w:rFonts w:ascii="Arial" w:hAnsi="Arial" w:cs="Arial"/>
          <w:sz w:val="20"/>
          <w:szCs w:val="20"/>
        </w:rPr>
        <w:t xml:space="preserve"> must be reflected in the registration of the ADER. Identified limitations on the distribution system will not explicitly</w:t>
      </w:r>
      <w:r w:rsidR="31234ED9" w:rsidRPr="00E83BD1">
        <w:rPr>
          <w:rFonts w:ascii="Arial" w:hAnsi="Arial" w:cs="Arial"/>
          <w:sz w:val="20"/>
          <w:szCs w:val="20"/>
        </w:rPr>
        <w:t xml:space="preserve"> be</w:t>
      </w:r>
      <w:r w:rsidR="46850128" w:rsidRPr="00E83BD1">
        <w:rPr>
          <w:rFonts w:ascii="Arial" w:hAnsi="Arial" w:cs="Arial"/>
          <w:sz w:val="20"/>
          <w:szCs w:val="20"/>
        </w:rPr>
        <w:t xml:space="preserve"> enforced by ERCOT’s systems in awarding or dispatching the ADER.</w:t>
      </w:r>
    </w:p>
    <w:p w14:paraId="0C723030" w14:textId="1C4A4C57" w:rsidR="00700E21" w:rsidRDefault="46850128"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ADER </w:t>
      </w:r>
      <w:r w:rsidR="13D32D75" w:rsidRPr="00E83BD1">
        <w:rPr>
          <w:rFonts w:ascii="Arial" w:hAnsi="Arial" w:cs="Arial"/>
          <w:sz w:val="20"/>
          <w:szCs w:val="20"/>
        </w:rPr>
        <w:t>shall</w:t>
      </w:r>
      <w:r w:rsidRPr="00E83BD1">
        <w:rPr>
          <w:rFonts w:ascii="Arial" w:hAnsi="Arial" w:cs="Arial"/>
          <w:sz w:val="20"/>
          <w:szCs w:val="20"/>
        </w:rPr>
        <w:t xml:space="preserve"> be registered and associated with </w:t>
      </w:r>
      <w:proofErr w:type="gramStart"/>
      <w:r w:rsidRPr="00E83BD1">
        <w:rPr>
          <w:rFonts w:ascii="Arial" w:hAnsi="Arial" w:cs="Arial"/>
          <w:sz w:val="20"/>
          <w:szCs w:val="20"/>
        </w:rPr>
        <w:t>a QSE</w:t>
      </w:r>
      <w:proofErr w:type="gramEnd"/>
      <w:r w:rsidRPr="00E83BD1">
        <w:rPr>
          <w:rFonts w:ascii="Arial" w:hAnsi="Arial" w:cs="Arial"/>
          <w:sz w:val="20"/>
          <w:szCs w:val="20"/>
        </w:rPr>
        <w:t xml:space="preserve">. </w:t>
      </w:r>
    </w:p>
    <w:p w14:paraId="27D5E56F" w14:textId="7F0B8E04" w:rsidR="00C23269" w:rsidRPr="0077004E" w:rsidRDefault="76F63B45" w:rsidP="00902F86">
      <w:pPr>
        <w:numPr>
          <w:ilvl w:val="1"/>
          <w:numId w:val="8"/>
        </w:numPr>
        <w:rPr>
          <w:rFonts w:ascii="Arial" w:eastAsia="Arial" w:hAnsi="Arial" w:cs="Arial"/>
          <w:color w:val="000000" w:themeColor="text1"/>
          <w:sz w:val="20"/>
          <w:szCs w:val="20"/>
        </w:rPr>
      </w:pPr>
      <w:r w:rsidRPr="26C635DA">
        <w:rPr>
          <w:rFonts w:ascii="Arial" w:hAnsi="Arial" w:cs="Arial"/>
          <w:sz w:val="20"/>
          <w:szCs w:val="20"/>
        </w:rPr>
        <w:t xml:space="preserve">If an individual </w:t>
      </w:r>
      <w:r w:rsidR="00721665" w:rsidRPr="26C635DA">
        <w:rPr>
          <w:rFonts w:ascii="Arial" w:hAnsi="Arial" w:cs="Arial"/>
          <w:sz w:val="20"/>
          <w:szCs w:val="20"/>
        </w:rPr>
        <w:t>Premise</w:t>
      </w:r>
      <w:r w:rsidRPr="26C635DA">
        <w:rPr>
          <w:rFonts w:ascii="Arial" w:hAnsi="Arial" w:cs="Arial"/>
          <w:sz w:val="20"/>
          <w:szCs w:val="20"/>
        </w:rPr>
        <w:t xml:space="preserve"> that is part of the ADER can inject into the distribution system, the </w:t>
      </w:r>
      <w:proofErr w:type="spellStart"/>
      <w:ins w:id="455" w:author="Author">
        <w:r w:rsidR="56761FD8" w:rsidRPr="26C635DA">
          <w:rPr>
            <w:rFonts w:ascii="Arial" w:hAnsi="Arial" w:cs="Arial"/>
            <w:sz w:val="20"/>
            <w:szCs w:val="20"/>
          </w:rPr>
          <w:t>load</w:t>
        </w:r>
      </w:ins>
      <w:del w:id="456" w:author="Author">
        <w:r w:rsidRPr="26C635DA" w:rsidDel="76F63B45">
          <w:rPr>
            <w:rFonts w:ascii="Arial" w:hAnsi="Arial" w:cs="Arial"/>
            <w:sz w:val="20"/>
            <w:szCs w:val="20"/>
          </w:rPr>
          <w:delText>profile</w:delText>
        </w:r>
      </w:del>
      <w:ins w:id="457" w:author="Author">
        <w:r w:rsidR="1913004D" w:rsidRPr="26C635DA">
          <w:rPr>
            <w:rFonts w:ascii="Arial" w:hAnsi="Arial" w:cs="Arial"/>
            <w:sz w:val="20"/>
            <w:szCs w:val="20"/>
          </w:rPr>
          <w:t>ID</w:t>
        </w:r>
      </w:ins>
      <w:proofErr w:type="spellEnd"/>
      <w:del w:id="458" w:author="Author">
        <w:r w:rsidRPr="26C635DA" w:rsidDel="76F63B45">
          <w:rPr>
            <w:rFonts w:ascii="Arial" w:hAnsi="Arial" w:cs="Arial"/>
            <w:sz w:val="20"/>
            <w:szCs w:val="20"/>
          </w:rPr>
          <w:delText xml:space="preserve"> code</w:delText>
        </w:r>
      </w:del>
      <w:r w:rsidRPr="26C635DA">
        <w:rPr>
          <w:rFonts w:ascii="Arial" w:hAnsi="Arial" w:cs="Arial"/>
          <w:sz w:val="20"/>
          <w:szCs w:val="20"/>
        </w:rPr>
        <w:t xml:space="preserve"> for the TDSP read meter at the </w:t>
      </w:r>
      <w:r w:rsidR="00721665" w:rsidRPr="26C635DA">
        <w:rPr>
          <w:rFonts w:ascii="Arial" w:hAnsi="Arial" w:cs="Arial"/>
          <w:sz w:val="20"/>
          <w:szCs w:val="20"/>
        </w:rPr>
        <w:t>Premise</w:t>
      </w:r>
      <w:r w:rsidRPr="26C635DA">
        <w:rPr>
          <w:rFonts w:ascii="Arial" w:hAnsi="Arial" w:cs="Arial"/>
          <w:sz w:val="20"/>
          <w:szCs w:val="20"/>
        </w:rPr>
        <w:t xml:space="preserve"> must be updated </w:t>
      </w:r>
      <w:r w:rsidR="7F029373" w:rsidRPr="26C635DA">
        <w:rPr>
          <w:rFonts w:ascii="Arial" w:hAnsi="Arial" w:cs="Arial"/>
          <w:sz w:val="20"/>
          <w:szCs w:val="20"/>
        </w:rPr>
        <w:t xml:space="preserve">such that any exports at the </w:t>
      </w:r>
      <w:r w:rsidR="00721665" w:rsidRPr="26C635DA">
        <w:rPr>
          <w:rFonts w:ascii="Arial" w:hAnsi="Arial" w:cs="Arial"/>
          <w:sz w:val="20"/>
          <w:szCs w:val="20"/>
        </w:rPr>
        <w:t>Premise</w:t>
      </w:r>
      <w:r w:rsidR="7F029373" w:rsidRPr="26C635DA">
        <w:rPr>
          <w:rFonts w:ascii="Arial" w:hAnsi="Arial" w:cs="Arial"/>
          <w:sz w:val="20"/>
          <w:szCs w:val="20"/>
        </w:rPr>
        <w:t xml:space="preserve"> will be treated as negative load.</w:t>
      </w:r>
      <w:r w:rsidRPr="26C635DA">
        <w:rPr>
          <w:rFonts w:ascii="Arial" w:hAnsi="Arial" w:cs="Arial"/>
          <w:sz w:val="20"/>
          <w:szCs w:val="20"/>
        </w:rPr>
        <w:t xml:space="preserve"> For ADERs in a NOIE Load Zone, a similar process needs to be done in coordination with the NOIE DSP</w:t>
      </w:r>
      <w:r w:rsidR="340D72EF" w:rsidRPr="26C635DA">
        <w:rPr>
          <w:rFonts w:ascii="Arial" w:hAnsi="Arial" w:cs="Arial"/>
          <w:sz w:val="20"/>
          <w:szCs w:val="20"/>
        </w:rPr>
        <w:t xml:space="preserve"> and</w:t>
      </w:r>
      <w:r w:rsidR="2838F4C8" w:rsidRPr="26C635DA">
        <w:rPr>
          <w:rFonts w:ascii="Arial" w:hAnsi="Arial" w:cs="Arial"/>
          <w:sz w:val="20"/>
          <w:szCs w:val="20"/>
        </w:rPr>
        <w:t xml:space="preserve">, if applicable, </w:t>
      </w:r>
      <w:r w:rsidR="2ACB3645" w:rsidRPr="26C635DA">
        <w:rPr>
          <w:rFonts w:ascii="Arial" w:hAnsi="Arial" w:cs="Arial"/>
          <w:sz w:val="20"/>
          <w:szCs w:val="20"/>
        </w:rPr>
        <w:t>the</w:t>
      </w:r>
      <w:r w:rsidR="340D72EF" w:rsidRPr="26C635DA">
        <w:rPr>
          <w:rFonts w:ascii="Arial" w:hAnsi="Arial" w:cs="Arial"/>
          <w:sz w:val="20"/>
          <w:szCs w:val="20"/>
        </w:rPr>
        <w:t xml:space="preserve"> TSP serving that NOIE</w:t>
      </w:r>
      <w:r w:rsidRPr="26C635DA">
        <w:rPr>
          <w:rFonts w:ascii="Arial" w:hAnsi="Arial" w:cs="Arial"/>
          <w:sz w:val="20"/>
          <w:szCs w:val="20"/>
        </w:rPr>
        <w:t>.</w:t>
      </w:r>
    </w:p>
    <w:p w14:paraId="46FAF80F" w14:textId="359DC4DE" w:rsidR="009569FE" w:rsidRPr="004E1848" w:rsidRDefault="2A1D399D" w:rsidP="00902F86">
      <w:pPr>
        <w:numPr>
          <w:ilvl w:val="1"/>
          <w:numId w:val="8"/>
        </w:numPr>
        <w:rPr>
          <w:rFonts w:ascii="Arial" w:eastAsia="Arial" w:hAnsi="Arial" w:cs="Arial"/>
          <w:color w:val="000000" w:themeColor="text1"/>
          <w:sz w:val="20"/>
          <w:szCs w:val="20"/>
        </w:rPr>
      </w:pPr>
      <w:r w:rsidRPr="00E83BD1">
        <w:rPr>
          <w:rFonts w:ascii="Arial" w:hAnsi="Arial" w:cs="Arial"/>
          <w:sz w:val="20"/>
          <w:szCs w:val="20"/>
        </w:rPr>
        <w:t xml:space="preserve">Changes to the population of </w:t>
      </w:r>
      <w:proofErr w:type="gramStart"/>
      <w:r w:rsidRPr="00E83BD1">
        <w:rPr>
          <w:rFonts w:ascii="Arial" w:hAnsi="Arial" w:cs="Arial"/>
          <w:sz w:val="20"/>
          <w:szCs w:val="20"/>
        </w:rPr>
        <w:t>the ADER</w:t>
      </w:r>
      <w:proofErr w:type="gramEnd"/>
      <w:r w:rsidRPr="00E83BD1">
        <w:rPr>
          <w:rFonts w:ascii="Arial" w:hAnsi="Arial" w:cs="Arial"/>
          <w:sz w:val="20"/>
          <w:szCs w:val="20"/>
        </w:rPr>
        <w:t xml:space="preserve"> must be managed </w:t>
      </w:r>
      <w:r w:rsidR="144C2B30" w:rsidRPr="00E83BD1">
        <w:rPr>
          <w:rFonts w:ascii="Arial" w:hAnsi="Arial" w:cs="Arial"/>
          <w:sz w:val="20"/>
          <w:szCs w:val="20"/>
        </w:rPr>
        <w:t xml:space="preserve">as </w:t>
      </w:r>
      <w:r w:rsidR="144C2B30" w:rsidRPr="004E1848">
        <w:rPr>
          <w:rFonts w:ascii="Arial" w:hAnsi="Arial" w:cs="Arial"/>
          <w:sz w:val="20"/>
          <w:szCs w:val="20"/>
        </w:rPr>
        <w:t>follows:</w:t>
      </w:r>
    </w:p>
    <w:p w14:paraId="7FE661A3" w14:textId="2260CC67" w:rsidR="009569FE" w:rsidRPr="004E1848" w:rsidRDefault="5D3058D5" w:rsidP="00902F86">
      <w:pPr>
        <w:pStyle w:val="ListParagraph"/>
        <w:numPr>
          <w:ilvl w:val="1"/>
          <w:numId w:val="3"/>
        </w:numPr>
        <w:rPr>
          <w:rFonts w:ascii="Arial" w:eastAsia="Arial" w:hAnsi="Arial" w:cs="Arial"/>
          <w:sz w:val="20"/>
          <w:szCs w:val="20"/>
        </w:rPr>
      </w:pPr>
      <w:r w:rsidRPr="4A9F91F7">
        <w:rPr>
          <w:rFonts w:ascii="Arial" w:hAnsi="Arial" w:cs="Arial"/>
          <w:sz w:val="20"/>
          <w:szCs w:val="20"/>
        </w:rPr>
        <w:t>T</w:t>
      </w:r>
      <w:r w:rsidR="6724ECD2" w:rsidRPr="4A9F91F7">
        <w:rPr>
          <w:rFonts w:ascii="Arial" w:hAnsi="Arial" w:cs="Arial"/>
          <w:sz w:val="20"/>
          <w:szCs w:val="20"/>
        </w:rPr>
        <w:t xml:space="preserve">he Resource Entity and </w:t>
      </w:r>
      <w:proofErr w:type="gramStart"/>
      <w:r w:rsidR="6724ECD2" w:rsidRPr="4A9F91F7">
        <w:rPr>
          <w:rFonts w:ascii="Arial" w:hAnsi="Arial" w:cs="Arial"/>
          <w:sz w:val="20"/>
          <w:szCs w:val="20"/>
        </w:rPr>
        <w:t>the QSE</w:t>
      </w:r>
      <w:proofErr w:type="gramEnd"/>
      <w:r w:rsidR="6724ECD2" w:rsidRPr="4A9F91F7">
        <w:rPr>
          <w:rFonts w:ascii="Arial" w:hAnsi="Arial" w:cs="Arial"/>
          <w:sz w:val="20"/>
          <w:szCs w:val="20"/>
        </w:rPr>
        <w:t xml:space="preserve"> </w:t>
      </w:r>
      <w:r w:rsidRPr="4A9F91F7">
        <w:rPr>
          <w:rFonts w:ascii="Arial" w:hAnsi="Arial" w:cs="Arial"/>
          <w:sz w:val="20"/>
          <w:szCs w:val="20"/>
        </w:rPr>
        <w:t xml:space="preserve">are jointly responsible for maintaining ADER population information </w:t>
      </w:r>
      <w:r w:rsidR="6724ECD2" w:rsidRPr="4A9F91F7">
        <w:rPr>
          <w:rFonts w:ascii="Arial" w:hAnsi="Arial" w:cs="Arial"/>
          <w:sz w:val="20"/>
          <w:szCs w:val="20"/>
        </w:rPr>
        <w:t>using an Excel spreadsheet</w:t>
      </w:r>
      <w:r w:rsidRPr="4A9F91F7">
        <w:rPr>
          <w:rFonts w:ascii="Arial" w:hAnsi="Arial" w:cs="Arial"/>
          <w:sz w:val="20"/>
          <w:szCs w:val="20"/>
        </w:rPr>
        <w:t xml:space="preserve"> </w:t>
      </w:r>
      <w:r w:rsidR="65F43D9E" w:rsidRPr="4A9F91F7">
        <w:rPr>
          <w:rFonts w:ascii="Arial" w:hAnsi="Arial" w:cs="Arial"/>
          <w:sz w:val="20"/>
          <w:szCs w:val="20"/>
        </w:rPr>
        <w:t xml:space="preserve">form </w:t>
      </w:r>
      <w:r w:rsidRPr="4A9F91F7">
        <w:rPr>
          <w:rFonts w:ascii="Arial" w:hAnsi="Arial" w:cs="Arial"/>
          <w:sz w:val="20"/>
          <w:szCs w:val="20"/>
        </w:rPr>
        <w:t>posted on ERCOT’s website</w:t>
      </w:r>
      <w:r w:rsidR="6724ECD2" w:rsidRPr="4A9F91F7">
        <w:rPr>
          <w:rFonts w:ascii="Arial" w:hAnsi="Arial" w:cs="Arial"/>
          <w:sz w:val="20"/>
          <w:szCs w:val="20"/>
        </w:rPr>
        <w:t>.</w:t>
      </w:r>
      <w:r w:rsidR="39DD8014" w:rsidRPr="4A9F91F7">
        <w:rPr>
          <w:rFonts w:ascii="Arial" w:hAnsi="Arial" w:cs="Arial"/>
          <w:sz w:val="20"/>
          <w:szCs w:val="20"/>
        </w:rPr>
        <w:t xml:space="preserve">  </w:t>
      </w:r>
    </w:p>
    <w:p w14:paraId="443CAC71" w14:textId="106D87F0" w:rsidR="009569FE" w:rsidRPr="004E1848" w:rsidRDefault="129C18B1" w:rsidP="00902F86">
      <w:pPr>
        <w:pStyle w:val="ListParagraph"/>
        <w:numPr>
          <w:ilvl w:val="1"/>
          <w:numId w:val="3"/>
        </w:numPr>
        <w:rPr>
          <w:rFonts w:ascii="Arial" w:eastAsia="Arial" w:hAnsi="Arial" w:cs="Arial"/>
          <w:sz w:val="20"/>
          <w:szCs w:val="20"/>
        </w:rPr>
      </w:pPr>
      <w:r w:rsidRPr="5DE44E05">
        <w:rPr>
          <w:rFonts w:ascii="Arial" w:hAnsi="Arial" w:cs="Arial"/>
          <w:sz w:val="20"/>
          <w:szCs w:val="20"/>
        </w:rPr>
        <w:lastRenderedPageBreak/>
        <w:t xml:space="preserve">ADER parameters will be established in the Network Model by the ADER’s Resource Entity using the approved Resource Registration process.  ADERs that are subject to dynamically changing populations </w:t>
      </w:r>
      <w:r w:rsidR="4473CDC8" w:rsidRPr="5DE44E05">
        <w:rPr>
          <w:rFonts w:ascii="Arial" w:hAnsi="Arial" w:cs="Arial"/>
          <w:sz w:val="20"/>
          <w:szCs w:val="20"/>
        </w:rPr>
        <w:t xml:space="preserve">may need to </w:t>
      </w:r>
      <w:r w:rsidRPr="5DE44E05">
        <w:rPr>
          <w:rFonts w:ascii="Arial" w:hAnsi="Arial" w:cs="Arial"/>
          <w:sz w:val="20"/>
          <w:szCs w:val="20"/>
        </w:rPr>
        <w:t xml:space="preserve">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w:t>
      </w:r>
      <w:r w:rsidR="0F3BBBE4" w:rsidRPr="5DE44E05">
        <w:rPr>
          <w:rFonts w:ascii="Arial" w:hAnsi="Arial" w:cs="Arial"/>
          <w:sz w:val="20"/>
          <w:szCs w:val="20"/>
        </w:rPr>
        <w:t xml:space="preserve"> This accounting </w:t>
      </w:r>
      <w:r w:rsidR="0F3BBBE4" w:rsidRPr="004E1848">
        <w:rPr>
          <w:rFonts w:ascii="Arial" w:hAnsi="Arial" w:cs="Arial"/>
          <w:sz w:val="20"/>
          <w:szCs w:val="20"/>
        </w:rPr>
        <w:t xml:space="preserve">for potential growth </w:t>
      </w:r>
      <w:r w:rsidR="3A843F63" w:rsidRPr="004E1848">
        <w:rPr>
          <w:rFonts w:ascii="Arial" w:hAnsi="Arial" w:cs="Arial"/>
          <w:sz w:val="20"/>
          <w:szCs w:val="20"/>
        </w:rPr>
        <w:t xml:space="preserve">during registration </w:t>
      </w:r>
      <w:r w:rsidR="0F3BBBE4" w:rsidRPr="004E1848">
        <w:rPr>
          <w:rFonts w:ascii="Arial" w:hAnsi="Arial" w:cs="Arial"/>
          <w:sz w:val="20"/>
          <w:szCs w:val="20"/>
        </w:rPr>
        <w:t>should be done in consultation with ERCOT st</w:t>
      </w:r>
      <w:r w:rsidR="361D0652" w:rsidRPr="004E1848">
        <w:rPr>
          <w:rFonts w:ascii="Arial" w:hAnsi="Arial" w:cs="Arial"/>
          <w:sz w:val="20"/>
          <w:szCs w:val="20"/>
        </w:rPr>
        <w:t>aff</w:t>
      </w:r>
      <w:r w:rsidR="6D04EE15" w:rsidRPr="004E1848">
        <w:rPr>
          <w:rFonts w:ascii="Arial" w:hAnsi="Arial" w:cs="Arial"/>
          <w:sz w:val="20"/>
          <w:szCs w:val="20"/>
        </w:rPr>
        <w:t>.</w:t>
      </w:r>
      <w:r w:rsidR="0F3BBBE4" w:rsidRPr="004E1848">
        <w:rPr>
          <w:rFonts w:ascii="Arial" w:hAnsi="Arial" w:cs="Arial"/>
          <w:sz w:val="20"/>
          <w:szCs w:val="20"/>
        </w:rPr>
        <w:t xml:space="preserve"> </w:t>
      </w:r>
    </w:p>
    <w:p w14:paraId="766A541B" w14:textId="68AAB6A9" w:rsidR="004660C6" w:rsidRPr="004E1848" w:rsidRDefault="144C2B30" w:rsidP="00902F86">
      <w:pPr>
        <w:pStyle w:val="ListParagraph"/>
        <w:numPr>
          <w:ilvl w:val="1"/>
          <w:numId w:val="3"/>
        </w:numPr>
        <w:rPr>
          <w:rFonts w:ascii="Arial" w:eastAsia="Arial" w:hAnsi="Arial" w:cs="Arial"/>
          <w:sz w:val="20"/>
          <w:szCs w:val="20"/>
        </w:rPr>
      </w:pPr>
      <w:r w:rsidRPr="004E1848">
        <w:rPr>
          <w:rFonts w:ascii="Arial" w:hAnsi="Arial" w:cs="Arial"/>
          <w:sz w:val="20"/>
          <w:szCs w:val="20"/>
        </w:rPr>
        <w:t xml:space="preserve">The QSE may </w:t>
      </w:r>
      <w:r w:rsidR="00FB3623" w:rsidRPr="004E1848">
        <w:rPr>
          <w:rFonts w:ascii="Arial" w:hAnsi="Arial" w:cs="Arial"/>
          <w:sz w:val="20"/>
          <w:szCs w:val="20"/>
        </w:rPr>
        <w:t xml:space="preserve">add or </w:t>
      </w:r>
      <w:r w:rsidRPr="004E1848">
        <w:rPr>
          <w:rFonts w:ascii="Arial" w:hAnsi="Arial" w:cs="Arial"/>
          <w:sz w:val="20"/>
          <w:szCs w:val="20"/>
        </w:rPr>
        <w:t xml:space="preserve">subtract </w:t>
      </w:r>
      <w:r w:rsidR="00721665" w:rsidRPr="004E1848">
        <w:rPr>
          <w:rFonts w:ascii="Arial" w:hAnsi="Arial" w:cs="Arial"/>
          <w:sz w:val="20"/>
          <w:szCs w:val="20"/>
        </w:rPr>
        <w:t>Premise</w:t>
      </w:r>
      <w:r w:rsidRPr="004E1848">
        <w:rPr>
          <w:rFonts w:ascii="Arial" w:hAnsi="Arial" w:cs="Arial"/>
          <w:sz w:val="20"/>
          <w:szCs w:val="20"/>
        </w:rPr>
        <w:t>s from an ADER at any time</w:t>
      </w:r>
      <w:r w:rsidR="00CB7BCC" w:rsidRPr="004E1848">
        <w:rPr>
          <w:rFonts w:ascii="Arial" w:hAnsi="Arial" w:cs="Arial"/>
          <w:sz w:val="20"/>
          <w:szCs w:val="20"/>
        </w:rPr>
        <w:t xml:space="preserve"> so long as </w:t>
      </w:r>
      <w:proofErr w:type="gramStart"/>
      <w:r w:rsidR="00CB7BCC" w:rsidRPr="004E1848">
        <w:rPr>
          <w:rFonts w:ascii="Arial" w:hAnsi="Arial" w:cs="Arial"/>
          <w:sz w:val="20"/>
          <w:szCs w:val="20"/>
        </w:rPr>
        <w:t>still operating</w:t>
      </w:r>
      <w:proofErr w:type="gramEnd"/>
      <w:r w:rsidR="00CB7BCC" w:rsidRPr="004E1848">
        <w:rPr>
          <w:rFonts w:ascii="Arial" w:hAnsi="Arial" w:cs="Arial"/>
          <w:sz w:val="20"/>
          <w:szCs w:val="20"/>
        </w:rPr>
        <w:t xml:space="preserve"> within the caps </w:t>
      </w:r>
      <w:r w:rsidR="00063550" w:rsidRPr="004E1848">
        <w:rPr>
          <w:rFonts w:ascii="Arial" w:hAnsi="Arial" w:cs="Arial"/>
          <w:sz w:val="20"/>
          <w:szCs w:val="20"/>
        </w:rPr>
        <w:t>established by this Governing Document.</w:t>
      </w:r>
      <w:r w:rsidR="714E6693" w:rsidRPr="004E1848">
        <w:rPr>
          <w:rFonts w:ascii="Arial" w:hAnsi="Arial" w:cs="Arial"/>
          <w:sz w:val="20"/>
          <w:szCs w:val="20"/>
        </w:rPr>
        <w:t xml:space="preserve"> </w:t>
      </w:r>
      <w:r w:rsidR="00674444" w:rsidRPr="004E1848">
        <w:rPr>
          <w:rFonts w:ascii="Arial" w:hAnsi="Arial" w:cs="Arial"/>
          <w:sz w:val="20"/>
          <w:szCs w:val="20"/>
        </w:rPr>
        <w:t xml:space="preserve">The QSE shall provide notice to each affected DSP of </w:t>
      </w:r>
      <w:r w:rsidR="714E6693" w:rsidRPr="004E1848">
        <w:rPr>
          <w:rFonts w:ascii="Arial" w:hAnsi="Arial" w:cs="Arial"/>
          <w:sz w:val="20"/>
          <w:szCs w:val="20"/>
        </w:rPr>
        <w:t xml:space="preserve">any </w:t>
      </w:r>
      <w:r w:rsidR="00674444" w:rsidRPr="004E1848">
        <w:rPr>
          <w:rFonts w:ascii="Arial" w:hAnsi="Arial" w:cs="Arial"/>
          <w:sz w:val="20"/>
          <w:szCs w:val="20"/>
        </w:rPr>
        <w:t>changes</w:t>
      </w:r>
      <w:r w:rsidR="714E6693" w:rsidRPr="004E1848">
        <w:rPr>
          <w:rFonts w:ascii="Arial" w:hAnsi="Arial" w:cs="Arial"/>
          <w:sz w:val="20"/>
          <w:szCs w:val="20"/>
        </w:rPr>
        <w:t xml:space="preserve"> to an ADER </w:t>
      </w:r>
      <w:r w:rsidR="00751800" w:rsidRPr="004E1848">
        <w:rPr>
          <w:rFonts w:ascii="Arial" w:hAnsi="Arial" w:cs="Arial"/>
          <w:sz w:val="20"/>
          <w:szCs w:val="20"/>
        </w:rPr>
        <w:t xml:space="preserve">population by providing an updated “Details of Aggregation” form, which </w:t>
      </w:r>
      <w:r w:rsidR="714E6693" w:rsidRPr="004E1848">
        <w:rPr>
          <w:rFonts w:ascii="Arial" w:hAnsi="Arial" w:cs="Arial"/>
          <w:sz w:val="20"/>
          <w:szCs w:val="20"/>
        </w:rPr>
        <w:t xml:space="preserve">will be reviewed and confirmed by the relevant DSP </w:t>
      </w:r>
      <w:r w:rsidR="006769E4" w:rsidRPr="004E1848">
        <w:rPr>
          <w:rFonts w:ascii="Arial" w:hAnsi="Arial" w:cs="Arial"/>
          <w:sz w:val="20"/>
          <w:szCs w:val="20"/>
        </w:rPr>
        <w:t>prior to be</w:t>
      </w:r>
      <w:r w:rsidR="00483666" w:rsidRPr="004E1848">
        <w:rPr>
          <w:rFonts w:ascii="Arial" w:hAnsi="Arial" w:cs="Arial"/>
          <w:sz w:val="20"/>
          <w:szCs w:val="20"/>
        </w:rPr>
        <w:t>ing</w:t>
      </w:r>
      <w:r w:rsidR="006769E4" w:rsidRPr="004E1848">
        <w:rPr>
          <w:rFonts w:ascii="Arial" w:hAnsi="Arial" w:cs="Arial"/>
          <w:sz w:val="20"/>
          <w:szCs w:val="20"/>
        </w:rPr>
        <w:t xml:space="preserve"> included by the QSE</w:t>
      </w:r>
      <w:r w:rsidR="00483666" w:rsidRPr="004E1848">
        <w:rPr>
          <w:rFonts w:ascii="Arial" w:hAnsi="Arial" w:cs="Arial"/>
          <w:sz w:val="20"/>
          <w:szCs w:val="20"/>
        </w:rPr>
        <w:t xml:space="preserve"> in the ADER population</w:t>
      </w:r>
      <w:r w:rsidRPr="004E1848">
        <w:rPr>
          <w:rFonts w:ascii="Arial" w:hAnsi="Arial" w:cs="Arial"/>
          <w:sz w:val="20"/>
          <w:szCs w:val="20"/>
        </w:rPr>
        <w:t xml:space="preserve">.  </w:t>
      </w:r>
    </w:p>
    <w:p w14:paraId="50E6901A" w14:textId="7664A108" w:rsidR="00EB2DC3" w:rsidRPr="001A1B03" w:rsidRDefault="00EB2DC3" w:rsidP="00902F86">
      <w:pPr>
        <w:pStyle w:val="ListParagraph"/>
        <w:numPr>
          <w:ilvl w:val="2"/>
          <w:numId w:val="3"/>
        </w:numPr>
        <w:rPr>
          <w:rFonts w:ascii="Arial" w:eastAsia="Arial" w:hAnsi="Arial" w:cs="Arial"/>
          <w:sz w:val="20"/>
          <w:szCs w:val="20"/>
        </w:rPr>
      </w:pP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p>
    <w:p w14:paraId="38331AA3" w14:textId="0D82A8EB" w:rsidR="00EB2DC3" w:rsidRPr="001A1B03" w:rsidRDefault="00EB2DC3" w:rsidP="00902F86">
      <w:pPr>
        <w:pStyle w:val="ListParagraph"/>
        <w:numPr>
          <w:ilvl w:val="2"/>
          <w:numId w:val="3"/>
        </w:numPr>
        <w:rPr>
          <w:rFonts w:ascii="Arial" w:eastAsia="Arial" w:hAnsi="Arial" w:cs="Arial"/>
          <w:sz w:val="20"/>
          <w:szCs w:val="20"/>
        </w:rPr>
      </w:pPr>
      <w:r w:rsidRPr="001A1B03">
        <w:rPr>
          <w:rFonts w:ascii="Arial" w:eastAsia="Arial" w:hAnsi="Arial" w:cs="Arial"/>
          <w:sz w:val="20"/>
          <w:szCs w:val="20"/>
        </w:rPr>
        <w:t>Consistent with</w:t>
      </w:r>
      <w:r w:rsidR="003C6C22" w:rsidRPr="001A1B03">
        <w:rPr>
          <w:rFonts w:ascii="Arial" w:eastAsia="Arial" w:hAnsi="Arial" w:cs="Arial"/>
          <w:sz w:val="20"/>
          <w:szCs w:val="20"/>
        </w:rPr>
        <w:t xml:space="preserve"> the timelines in</w:t>
      </w:r>
      <w:r w:rsidRPr="001A1B03">
        <w:rPr>
          <w:rFonts w:ascii="Arial" w:eastAsia="Arial" w:hAnsi="Arial" w:cs="Arial"/>
          <w:sz w:val="20"/>
          <w:szCs w:val="20"/>
        </w:rPr>
        <w:t xml:space="preserve"> subsection 5.c.1 above, the DSP will have </w:t>
      </w:r>
      <w:r w:rsidR="00212BF4" w:rsidRPr="001A1B03">
        <w:rPr>
          <w:rFonts w:ascii="Arial" w:eastAsia="Arial" w:hAnsi="Arial" w:cs="Arial"/>
          <w:sz w:val="20"/>
          <w:szCs w:val="20"/>
        </w:rPr>
        <w:t>the ability</w:t>
      </w:r>
      <w:r w:rsidRPr="001A1B03">
        <w:rPr>
          <w:rFonts w:ascii="Arial" w:eastAsia="Arial" w:hAnsi="Arial" w:cs="Arial"/>
          <w:sz w:val="20"/>
          <w:szCs w:val="20"/>
        </w:rPr>
        <w:t xml:space="preserve">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ADER. The DSP may reject any proposed additions for the same reasons described in subsection 5.c.</w:t>
      </w:r>
      <w:proofErr w:type="gramStart"/>
      <w:r w:rsidRPr="001A1B03">
        <w:rPr>
          <w:rFonts w:ascii="Arial" w:eastAsia="Arial" w:hAnsi="Arial" w:cs="Arial"/>
          <w:sz w:val="20"/>
          <w:szCs w:val="20"/>
        </w:rPr>
        <w:t>1, and</w:t>
      </w:r>
      <w:proofErr w:type="gramEnd"/>
      <w:r w:rsidRPr="001A1B03">
        <w:rPr>
          <w:rFonts w:ascii="Arial" w:eastAsia="Arial" w:hAnsi="Arial" w:cs="Arial"/>
          <w:sz w:val="20"/>
          <w:szCs w:val="20"/>
        </w:rPr>
        <w:t xml:space="preserve"> shall provide the reasons for any rejection as also described in that subsection. </w:t>
      </w:r>
    </w:p>
    <w:p w14:paraId="1B91B1A3" w14:textId="367F43EE" w:rsidR="00EB2DC3" w:rsidRPr="004E1848" w:rsidRDefault="00EB2DC3" w:rsidP="00902F86">
      <w:pPr>
        <w:pStyle w:val="ListParagraph"/>
        <w:numPr>
          <w:ilvl w:val="2"/>
          <w:numId w:val="3"/>
        </w:numPr>
        <w:rPr>
          <w:rFonts w:ascii="Arial" w:eastAsia="Arial" w:hAnsi="Arial" w:cs="Arial"/>
          <w:sz w:val="24"/>
          <w:szCs w:val="24"/>
        </w:rPr>
      </w:pPr>
      <w:r w:rsidRPr="26C635DA">
        <w:rPr>
          <w:rFonts w:ascii="Arial" w:eastAsia="Arial" w:hAnsi="Arial" w:cs="Arial"/>
          <w:sz w:val="20"/>
          <w:szCs w:val="20"/>
        </w:rPr>
        <w:t xml:space="preserve">The DSP’s consent to the addition of any Premises to an ADER shall be documented by an email from </w:t>
      </w:r>
      <w:ins w:id="459" w:author="Author">
        <w:r w:rsidR="19FEBC6A" w:rsidRPr="26C635DA">
          <w:rPr>
            <w:rFonts w:ascii="Arial" w:eastAsia="Arial" w:hAnsi="Arial" w:cs="Arial"/>
            <w:sz w:val="20"/>
            <w:szCs w:val="20"/>
          </w:rPr>
          <w:t>a DSP employee</w:t>
        </w:r>
      </w:ins>
      <w:del w:id="460" w:author="Author">
        <w:r w:rsidRPr="26C635DA" w:rsidDel="00EB2DC3">
          <w:rPr>
            <w:rFonts w:ascii="Arial" w:eastAsia="Arial" w:hAnsi="Arial" w:cs="Arial"/>
            <w:sz w:val="20"/>
            <w:szCs w:val="20"/>
          </w:rPr>
          <w:delText>the Authorized Representative</w:delText>
        </w:r>
      </w:del>
      <w:r w:rsidR="00AD7B55" w:rsidRPr="26C635DA">
        <w:rPr>
          <w:rFonts w:ascii="Arial" w:eastAsia="Arial" w:hAnsi="Arial" w:cs="Arial"/>
          <w:sz w:val="20"/>
          <w:szCs w:val="20"/>
        </w:rPr>
        <w:t xml:space="preserve"> to </w:t>
      </w:r>
      <w:proofErr w:type="gramStart"/>
      <w:r w:rsidR="00AD7B55" w:rsidRPr="26C635DA">
        <w:rPr>
          <w:rFonts w:ascii="Arial" w:eastAsia="Arial" w:hAnsi="Arial" w:cs="Arial"/>
          <w:sz w:val="20"/>
          <w:szCs w:val="20"/>
        </w:rPr>
        <w:t>the submitting</w:t>
      </w:r>
      <w:proofErr w:type="gramEnd"/>
      <w:r w:rsidR="00AD7B55" w:rsidRPr="26C635DA">
        <w:rPr>
          <w:rFonts w:ascii="Arial" w:eastAsia="Arial" w:hAnsi="Arial" w:cs="Arial"/>
          <w:sz w:val="20"/>
          <w:szCs w:val="20"/>
        </w:rPr>
        <w:t xml:space="preserve"> QSE</w:t>
      </w:r>
      <w:r w:rsidRPr="26C635DA">
        <w:rPr>
          <w:rFonts w:ascii="Arial" w:eastAsia="Arial" w:hAnsi="Arial" w:cs="Arial"/>
          <w:sz w:val="20"/>
          <w:szCs w:val="20"/>
        </w:rPr>
        <w:t xml:space="preserve">. For each new Premise to which it consents, the DSP should add </w:t>
      </w:r>
      <w:r w:rsidRPr="26C635DA">
        <w:rPr>
          <w:rFonts w:ascii="Arial" w:eastAsia="Arial" w:hAnsi="Arial" w:cs="Arial"/>
          <w:color w:val="000000" w:themeColor="text1"/>
          <w:sz w:val="20"/>
          <w:szCs w:val="20"/>
        </w:rPr>
        <w:t>the appropriate Common Information Model (CIM) Load information to the “Details of Aggregation” form (as described in subsection 5.c.1</w:t>
      </w:r>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w:t>
      </w:r>
      <w:r w:rsidR="00D43908" w:rsidRPr="26C635DA">
        <w:rPr>
          <w:rFonts w:ascii="Arial" w:eastAsia="Arial" w:hAnsi="Arial" w:cs="Arial"/>
          <w:color w:val="000000" w:themeColor="text1"/>
          <w:sz w:val="20"/>
          <w:szCs w:val="20"/>
        </w:rPr>
        <w:t>return the “Details of Aggregation” form to the QSE.</w:t>
      </w:r>
      <w:r w:rsidR="00D43908" w:rsidRPr="26C635DA">
        <w:rPr>
          <w:rFonts w:ascii="Arial" w:eastAsia="Arial" w:hAnsi="Arial" w:cs="Arial"/>
          <w:sz w:val="20"/>
          <w:szCs w:val="20"/>
        </w:rPr>
        <w:t xml:space="preserve"> When the DSP returns th</w:t>
      </w:r>
      <w:r w:rsidR="00753EED" w:rsidRPr="26C635DA">
        <w:rPr>
          <w:rFonts w:ascii="Arial" w:eastAsia="Arial" w:hAnsi="Arial" w:cs="Arial"/>
          <w:sz w:val="20"/>
          <w:szCs w:val="20"/>
        </w:rPr>
        <w:t>e</w:t>
      </w:r>
      <w:r w:rsidR="00D43908" w:rsidRPr="26C635DA">
        <w:rPr>
          <w:rFonts w:ascii="Arial" w:eastAsia="Arial" w:hAnsi="Arial" w:cs="Arial"/>
          <w:sz w:val="20"/>
          <w:szCs w:val="20"/>
        </w:rPr>
        <w:t xml:space="preserve"> </w:t>
      </w:r>
      <w:r w:rsidR="00753EED" w:rsidRPr="26C635DA">
        <w:rPr>
          <w:rFonts w:ascii="Arial" w:eastAsia="Arial" w:hAnsi="Arial" w:cs="Arial"/>
          <w:sz w:val="20"/>
          <w:szCs w:val="20"/>
        </w:rPr>
        <w:t xml:space="preserve">approved </w:t>
      </w:r>
      <w:r w:rsidR="00D43908" w:rsidRPr="26C635DA">
        <w:rPr>
          <w:rFonts w:ascii="Arial" w:eastAsia="Arial" w:hAnsi="Arial" w:cs="Arial"/>
          <w:sz w:val="20"/>
          <w:szCs w:val="20"/>
        </w:rPr>
        <w:t xml:space="preserve">form to </w:t>
      </w:r>
      <w:r w:rsidR="00753EED" w:rsidRPr="26C635DA">
        <w:rPr>
          <w:rFonts w:ascii="Arial" w:eastAsia="Arial" w:hAnsi="Arial" w:cs="Arial"/>
          <w:sz w:val="20"/>
          <w:szCs w:val="20"/>
        </w:rPr>
        <w:t>the QSE</w:t>
      </w:r>
      <w:r w:rsidR="00D43908" w:rsidRPr="26C635DA">
        <w:rPr>
          <w:rFonts w:ascii="Arial" w:eastAsia="Arial" w:hAnsi="Arial" w:cs="Arial"/>
          <w:sz w:val="20"/>
          <w:szCs w:val="20"/>
        </w:rPr>
        <w:t xml:space="preserve">, it shall constitute </w:t>
      </w:r>
      <w:proofErr w:type="gramStart"/>
      <w:r w:rsidR="00D43908" w:rsidRPr="26C635DA">
        <w:rPr>
          <w:rFonts w:ascii="Arial" w:eastAsia="Arial" w:hAnsi="Arial" w:cs="Arial"/>
          <w:sz w:val="20"/>
          <w:szCs w:val="20"/>
        </w:rPr>
        <w:t>a confirmation</w:t>
      </w:r>
      <w:proofErr w:type="gramEnd"/>
      <w:r w:rsidR="00D43908" w:rsidRPr="26C635DA">
        <w:rPr>
          <w:rFonts w:ascii="Arial" w:eastAsia="Arial" w:hAnsi="Arial" w:cs="Arial"/>
          <w:sz w:val="20"/>
          <w:szCs w:val="20"/>
        </w:rPr>
        <w:t xml:space="preserve"> that the DSP serves each added Premise, and consents to the additional participation of these Premises in the Pilot Project. </w:t>
      </w:r>
      <w:r w:rsidR="0003302A"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forward</w:t>
      </w:r>
      <w:r w:rsidR="00D93D85" w:rsidRPr="26C635DA">
        <w:rPr>
          <w:rFonts w:ascii="Arial" w:eastAsia="Arial" w:hAnsi="Arial" w:cs="Arial"/>
          <w:sz w:val="20"/>
          <w:szCs w:val="20"/>
        </w:rPr>
        <w:t xml:space="preserve"> the DSP’s email consenting to the changes to </w:t>
      </w:r>
      <w:proofErr w:type="gramStart"/>
      <w:r w:rsidR="0085738B" w:rsidRPr="26C635DA">
        <w:rPr>
          <w:rFonts w:ascii="Arial" w:eastAsia="Arial" w:hAnsi="Arial" w:cs="Arial"/>
          <w:sz w:val="20"/>
          <w:szCs w:val="20"/>
        </w:rPr>
        <w:t>ERCOT, and</w:t>
      </w:r>
      <w:proofErr w:type="gramEnd"/>
      <w:r w:rsidR="0085738B" w:rsidRPr="26C635DA">
        <w:rPr>
          <w:rFonts w:ascii="Arial" w:eastAsia="Arial" w:hAnsi="Arial" w:cs="Arial"/>
          <w:sz w:val="20"/>
          <w:szCs w:val="20"/>
        </w:rPr>
        <w:t xml:space="preserve"> </w:t>
      </w:r>
      <w:r w:rsidRPr="26C635DA">
        <w:rPr>
          <w:rFonts w:ascii="Arial" w:eastAsia="Arial" w:hAnsi="Arial" w:cs="Arial"/>
          <w:sz w:val="20"/>
          <w:szCs w:val="20"/>
        </w:rPr>
        <w:t xml:space="preserve">email </w:t>
      </w:r>
      <w:r w:rsidR="00984EF9" w:rsidRPr="26C635DA">
        <w:rPr>
          <w:rFonts w:ascii="Arial" w:eastAsia="Arial" w:hAnsi="Arial" w:cs="Arial"/>
          <w:sz w:val="20"/>
          <w:szCs w:val="20"/>
        </w:rPr>
        <w:t xml:space="preserve">the updated “Details of Aggregation” form approved by the DSP </w:t>
      </w:r>
      <w:r w:rsidRPr="26C635DA">
        <w:rPr>
          <w:rFonts w:ascii="Arial" w:eastAsia="Arial" w:hAnsi="Arial" w:cs="Arial"/>
          <w:sz w:val="20"/>
          <w:szCs w:val="20"/>
        </w:rPr>
        <w:t xml:space="preserve">to </w:t>
      </w:r>
      <w:r w:rsidR="686A6A7D" w:rsidRPr="26C635DA">
        <w:rPr>
          <w:rFonts w:ascii="Arial" w:hAnsi="Arial" w:cs="Arial"/>
          <w:sz w:val="20"/>
          <w:szCs w:val="20"/>
        </w:rPr>
        <w:t>ERCOT</w:t>
      </w:r>
      <w:r w:rsidR="0085738B" w:rsidRPr="26C635DA">
        <w:rPr>
          <w:rFonts w:ascii="Arial" w:hAnsi="Arial" w:cs="Arial"/>
          <w:sz w:val="20"/>
          <w:szCs w:val="20"/>
        </w:rPr>
        <w:t>.</w:t>
      </w:r>
      <w:r w:rsidR="0056573D" w:rsidRPr="26C635DA">
        <w:rPr>
          <w:rFonts w:ascii="Arial" w:hAnsi="Arial" w:cs="Arial"/>
          <w:sz w:val="20"/>
          <w:szCs w:val="20"/>
        </w:rPr>
        <w:t xml:space="preserve"> </w:t>
      </w:r>
      <w:r w:rsidR="0085738B" w:rsidRPr="26C635DA">
        <w:rPr>
          <w:rFonts w:ascii="Arial" w:hAnsi="Arial" w:cs="Arial"/>
          <w:sz w:val="20"/>
          <w:szCs w:val="20"/>
        </w:rPr>
        <w:t>T</w:t>
      </w:r>
      <w:r w:rsidR="0056573D" w:rsidRPr="26C635DA">
        <w:rPr>
          <w:rFonts w:ascii="Arial" w:hAnsi="Arial" w:cs="Arial"/>
          <w:sz w:val="20"/>
          <w:szCs w:val="20"/>
        </w:rPr>
        <w:t>he affected DSP and Resource Entity (RE)</w:t>
      </w:r>
      <w:r w:rsidR="006106BB" w:rsidRPr="26C635DA">
        <w:rPr>
          <w:rFonts w:ascii="Arial" w:hAnsi="Arial" w:cs="Arial"/>
          <w:sz w:val="20"/>
          <w:szCs w:val="20"/>
        </w:rPr>
        <w:t xml:space="preserve"> </w:t>
      </w:r>
      <w:r w:rsidR="0085738B" w:rsidRPr="26C635DA">
        <w:rPr>
          <w:rFonts w:ascii="Arial" w:hAnsi="Arial" w:cs="Arial"/>
          <w:sz w:val="20"/>
          <w:szCs w:val="20"/>
        </w:rPr>
        <w:t xml:space="preserve">should be </w:t>
      </w:r>
      <w:del w:id="461" w:author="Author">
        <w:r w:rsidRPr="26C635DA" w:rsidDel="006106BB">
          <w:rPr>
            <w:rFonts w:ascii="Arial" w:hAnsi="Arial" w:cs="Arial"/>
            <w:sz w:val="20"/>
            <w:szCs w:val="20"/>
          </w:rPr>
          <w:delText xml:space="preserve"> </w:delText>
        </w:r>
      </w:del>
      <w:r w:rsidR="006106BB" w:rsidRPr="26C635DA">
        <w:rPr>
          <w:rFonts w:ascii="Arial" w:hAnsi="Arial" w:cs="Arial"/>
          <w:sz w:val="20"/>
          <w:szCs w:val="20"/>
        </w:rPr>
        <w:t xml:space="preserve">copied on </w:t>
      </w:r>
      <w:proofErr w:type="gramStart"/>
      <w:r w:rsidR="006106BB" w:rsidRPr="26C635DA">
        <w:rPr>
          <w:rFonts w:ascii="Arial" w:hAnsi="Arial" w:cs="Arial"/>
          <w:sz w:val="20"/>
          <w:szCs w:val="20"/>
        </w:rPr>
        <w:t>both of these</w:t>
      </w:r>
      <w:proofErr w:type="gramEnd"/>
      <w:r w:rsidR="006106BB" w:rsidRPr="26C635DA">
        <w:rPr>
          <w:rFonts w:ascii="Arial" w:hAnsi="Arial" w:cs="Arial"/>
          <w:sz w:val="20"/>
          <w:szCs w:val="20"/>
        </w:rPr>
        <w:t xml:space="preserve"> emails</w:t>
      </w:r>
      <w:r w:rsidR="00CD0A9D" w:rsidRPr="26C635DA">
        <w:rPr>
          <w:rFonts w:ascii="Arial" w:hAnsi="Arial" w:cs="Arial"/>
          <w:sz w:val="20"/>
          <w:szCs w:val="20"/>
        </w:rPr>
        <w:t xml:space="preserve"> from the QSE to ERCOT</w:t>
      </w:r>
      <w:r w:rsidR="000319B8" w:rsidRPr="26C635DA">
        <w:rPr>
          <w:rFonts w:ascii="Arial" w:hAnsi="Arial" w:cs="Arial"/>
          <w:sz w:val="20"/>
          <w:szCs w:val="20"/>
        </w:rPr>
        <w:t>.</w:t>
      </w:r>
      <w:r w:rsidRPr="26C635DA">
        <w:rPr>
          <w:rFonts w:ascii="Arial" w:hAnsi="Arial" w:cs="Arial"/>
          <w:sz w:val="20"/>
          <w:szCs w:val="20"/>
        </w:rPr>
        <w:t xml:space="preserve"> </w:t>
      </w:r>
      <w:r w:rsidR="0056573D" w:rsidRPr="26C635DA">
        <w:rPr>
          <w:rFonts w:ascii="Arial" w:eastAsia="Arial" w:hAnsi="Arial" w:cs="Arial"/>
          <w:sz w:val="20"/>
          <w:szCs w:val="20"/>
        </w:rPr>
        <w:t xml:space="preserve">QSEs </w:t>
      </w:r>
      <w:r w:rsidRPr="26C635DA">
        <w:rPr>
          <w:rFonts w:ascii="Arial" w:eastAsia="Arial" w:hAnsi="Arial" w:cs="Arial"/>
          <w:sz w:val="20"/>
          <w:szCs w:val="20"/>
        </w:rPr>
        <w:t>may request th</w:t>
      </w:r>
      <w:r w:rsidRPr="26C635DA">
        <w:rPr>
          <w:rFonts w:ascii="Arial" w:hAnsi="Arial" w:cs="Arial"/>
          <w:sz w:val="20"/>
          <w:szCs w:val="20"/>
        </w:rPr>
        <w:t xml:space="preserve">at a secure email account be created with ERCOT if using standard email is of concern. </w:t>
      </w:r>
    </w:p>
    <w:p w14:paraId="12EF72F3" w14:textId="6DD84E1D" w:rsidR="00497512" w:rsidRPr="00175454" w:rsidRDefault="00EB2DC3" w:rsidP="00902F86">
      <w:pPr>
        <w:pStyle w:val="ListParagraph"/>
        <w:numPr>
          <w:ilvl w:val="2"/>
          <w:numId w:val="3"/>
        </w:numPr>
        <w:rPr>
          <w:rFonts w:ascii="Arial" w:eastAsia="Arial" w:hAnsi="Arial" w:cs="Arial"/>
          <w:sz w:val="20"/>
          <w:szCs w:val="20"/>
        </w:rPr>
      </w:pPr>
      <w:r w:rsidRPr="004E1848">
        <w:rPr>
          <w:rFonts w:ascii="Arial" w:eastAsia="Arial" w:hAnsi="Arial" w:cs="Arial"/>
          <w:sz w:val="20"/>
          <w:szCs w:val="20"/>
        </w:rPr>
        <w:t>ERCOT will process</w:t>
      </w:r>
      <w:r w:rsidR="002A4DF8" w:rsidRPr="004E1848">
        <w:rPr>
          <w:rFonts w:ascii="Arial" w:eastAsia="Arial" w:hAnsi="Arial" w:cs="Arial"/>
          <w:sz w:val="20"/>
          <w:szCs w:val="20"/>
        </w:rPr>
        <w:t xml:space="preserve"> </w:t>
      </w:r>
      <w:r w:rsidRPr="004E1848">
        <w:rPr>
          <w:rFonts w:ascii="Arial" w:eastAsia="Arial" w:hAnsi="Arial" w:cs="Arial"/>
          <w:sz w:val="20"/>
          <w:szCs w:val="20"/>
        </w:rPr>
        <w:t>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p>
    <w:p w14:paraId="66B03933" w14:textId="755CE655" w:rsidR="009569FE" w:rsidRPr="009569FE" w:rsidRDefault="144C2B30" w:rsidP="00902F86">
      <w:pPr>
        <w:pStyle w:val="ListParagraph"/>
        <w:numPr>
          <w:ilvl w:val="1"/>
          <w:numId w:val="3"/>
        </w:numPr>
        <w:rPr>
          <w:rFonts w:ascii="Arial" w:eastAsia="Arial" w:hAnsi="Arial" w:cs="Arial"/>
          <w:sz w:val="20"/>
          <w:szCs w:val="20"/>
        </w:rPr>
      </w:pPr>
      <w:r w:rsidRPr="5ECC500C">
        <w:rPr>
          <w:rFonts w:ascii="Arial" w:hAnsi="Arial" w:cs="Arial"/>
          <w:sz w:val="20"/>
          <w:szCs w:val="20"/>
        </w:rPr>
        <w:t>The QSE shall update appropriate telemetry values</w:t>
      </w:r>
      <w:r w:rsidR="003D439B" w:rsidRPr="5ECC500C">
        <w:rPr>
          <w:rFonts w:ascii="Arial" w:hAnsi="Arial" w:cs="Arial"/>
          <w:sz w:val="20"/>
          <w:szCs w:val="20"/>
        </w:rPr>
        <w:t xml:space="preserve"> and market submissions</w:t>
      </w:r>
      <w:r w:rsidRPr="5ECC500C">
        <w:rPr>
          <w:rFonts w:ascii="Arial" w:hAnsi="Arial" w:cs="Arial"/>
          <w:sz w:val="20"/>
          <w:szCs w:val="20"/>
        </w:rPr>
        <w:t xml:space="preserve"> when a change is made to the population</w:t>
      </w:r>
      <w:r w:rsidR="03AE6887" w:rsidRPr="5ECC500C">
        <w:rPr>
          <w:rFonts w:ascii="Arial" w:hAnsi="Arial" w:cs="Arial"/>
          <w:sz w:val="20"/>
          <w:szCs w:val="20"/>
        </w:rPr>
        <w:t>.</w:t>
      </w:r>
      <w:r w:rsidR="00796E6F" w:rsidRPr="5ECC500C">
        <w:rPr>
          <w:rFonts w:ascii="Arial" w:hAnsi="Arial" w:cs="Arial"/>
          <w:sz w:val="20"/>
          <w:szCs w:val="20"/>
        </w:rPr>
        <w:t xml:space="preserve"> All </w:t>
      </w:r>
      <w:r w:rsidR="00721665" w:rsidRPr="5ECC500C">
        <w:rPr>
          <w:rFonts w:ascii="Arial" w:hAnsi="Arial" w:cs="Arial"/>
          <w:sz w:val="20"/>
          <w:szCs w:val="20"/>
        </w:rPr>
        <w:t>Premise</w:t>
      </w:r>
      <w:r w:rsidR="00796E6F" w:rsidRPr="5ECC500C">
        <w:rPr>
          <w:rFonts w:ascii="Arial" w:hAnsi="Arial" w:cs="Arial"/>
          <w:sz w:val="20"/>
          <w:szCs w:val="20"/>
        </w:rPr>
        <w:t>s</w:t>
      </w:r>
      <w:r w:rsidR="003815F8" w:rsidRPr="5ECC500C">
        <w:rPr>
          <w:rFonts w:ascii="Arial" w:hAnsi="Arial" w:cs="Arial"/>
          <w:sz w:val="20"/>
          <w:szCs w:val="20"/>
        </w:rPr>
        <w:t xml:space="preserve"> </w:t>
      </w:r>
      <w:r w:rsidR="00421BD6" w:rsidRPr="5ECC500C">
        <w:rPr>
          <w:rFonts w:ascii="Arial" w:hAnsi="Arial" w:cs="Arial"/>
          <w:sz w:val="20"/>
          <w:szCs w:val="20"/>
        </w:rPr>
        <w:t xml:space="preserve">included in the list </w:t>
      </w:r>
      <w:r w:rsidR="00B20638" w:rsidRPr="5ECC500C">
        <w:rPr>
          <w:rFonts w:ascii="Arial" w:hAnsi="Arial" w:cs="Arial"/>
          <w:sz w:val="20"/>
          <w:szCs w:val="20"/>
        </w:rPr>
        <w:t xml:space="preserve">provided </w:t>
      </w:r>
      <w:r w:rsidR="00867288" w:rsidRPr="5ECC500C">
        <w:rPr>
          <w:rFonts w:ascii="Arial" w:hAnsi="Arial" w:cs="Arial"/>
          <w:sz w:val="20"/>
          <w:szCs w:val="20"/>
        </w:rPr>
        <w:t xml:space="preserve">should be currently </w:t>
      </w:r>
      <w:r w:rsidR="00A56878" w:rsidRPr="5ECC500C">
        <w:rPr>
          <w:rFonts w:ascii="Arial" w:hAnsi="Arial" w:cs="Arial"/>
          <w:sz w:val="20"/>
          <w:szCs w:val="20"/>
        </w:rPr>
        <w:t xml:space="preserve">enrolled with the </w:t>
      </w:r>
      <w:r w:rsidR="00D56ED5" w:rsidRPr="5ECC500C">
        <w:rPr>
          <w:rFonts w:ascii="Arial" w:hAnsi="Arial" w:cs="Arial"/>
          <w:sz w:val="20"/>
          <w:szCs w:val="20"/>
        </w:rPr>
        <w:t xml:space="preserve">REP. Any future switches should be accounted for </w:t>
      </w:r>
      <w:r w:rsidR="00F54A12" w:rsidRPr="5ECC500C">
        <w:rPr>
          <w:rFonts w:ascii="Arial" w:hAnsi="Arial" w:cs="Arial"/>
          <w:sz w:val="20"/>
          <w:szCs w:val="20"/>
        </w:rPr>
        <w:t xml:space="preserve">in the monthly update based on </w:t>
      </w:r>
      <w:r w:rsidR="00864357" w:rsidRPr="5ECC500C">
        <w:rPr>
          <w:rFonts w:ascii="Arial" w:hAnsi="Arial" w:cs="Arial"/>
          <w:sz w:val="20"/>
          <w:szCs w:val="20"/>
        </w:rPr>
        <w:t>start and stop dates</w:t>
      </w:r>
      <w:r w:rsidR="000F38A1" w:rsidRPr="5ECC500C">
        <w:rPr>
          <w:rFonts w:ascii="Arial" w:hAnsi="Arial" w:cs="Arial"/>
          <w:sz w:val="20"/>
          <w:szCs w:val="20"/>
        </w:rPr>
        <w:t>.</w:t>
      </w:r>
    </w:p>
    <w:p w14:paraId="118F44AE" w14:textId="660F1041" w:rsidR="009569FE" w:rsidRPr="009569FE" w:rsidRDefault="144C2B30"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The updates shall include start and stop dates for new </w:t>
      </w:r>
      <w:r w:rsidR="00721665" w:rsidRPr="09AC0629">
        <w:rPr>
          <w:rFonts w:ascii="Arial" w:hAnsi="Arial" w:cs="Arial"/>
          <w:sz w:val="20"/>
          <w:szCs w:val="20"/>
        </w:rPr>
        <w:t>Premise</w:t>
      </w:r>
      <w:r w:rsidRPr="09AC0629">
        <w:rPr>
          <w:rFonts w:ascii="Arial" w:hAnsi="Arial" w:cs="Arial"/>
          <w:sz w:val="20"/>
          <w:szCs w:val="20"/>
        </w:rPr>
        <w:t xml:space="preserve">s in the ADER and/or </w:t>
      </w:r>
      <w:r w:rsidR="00721665" w:rsidRPr="09AC0629">
        <w:rPr>
          <w:rFonts w:ascii="Arial" w:hAnsi="Arial" w:cs="Arial"/>
          <w:sz w:val="20"/>
          <w:szCs w:val="20"/>
        </w:rPr>
        <w:t>Premise</w:t>
      </w:r>
      <w:r w:rsidRPr="09AC0629">
        <w:rPr>
          <w:rFonts w:ascii="Arial" w:hAnsi="Arial" w:cs="Arial"/>
          <w:sz w:val="20"/>
          <w:szCs w:val="20"/>
        </w:rPr>
        <w:t xml:space="preserve">s that have left the ADER. If a </w:t>
      </w:r>
      <w:r w:rsidR="00721665" w:rsidRPr="09AC0629">
        <w:rPr>
          <w:rFonts w:ascii="Arial" w:hAnsi="Arial" w:cs="Arial"/>
          <w:sz w:val="20"/>
          <w:szCs w:val="20"/>
        </w:rPr>
        <w:t>Premise</w:t>
      </w:r>
      <w:r w:rsidRPr="09AC0629">
        <w:rPr>
          <w:rFonts w:ascii="Arial" w:hAnsi="Arial" w:cs="Arial"/>
          <w:sz w:val="20"/>
          <w:szCs w:val="20"/>
        </w:rPr>
        <w:t xml:space="preserve"> is vacated</w:t>
      </w:r>
      <w:r w:rsidR="4698576D"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w:t>
      </w:r>
      <w:r w:rsidR="00721665" w:rsidRPr="09AC0629">
        <w:rPr>
          <w:rFonts w:ascii="Arial" w:hAnsi="Arial" w:cs="Arial"/>
          <w:sz w:val="20"/>
          <w:szCs w:val="20"/>
        </w:rPr>
        <w:t>Premise</w:t>
      </w:r>
      <w:r w:rsidRPr="09AC0629">
        <w:rPr>
          <w:rFonts w:ascii="Arial" w:hAnsi="Arial" w:cs="Arial"/>
          <w:sz w:val="20"/>
          <w:szCs w:val="20"/>
        </w:rPr>
        <w:t xml:space="preserve"> and joins </w:t>
      </w:r>
      <w:proofErr w:type="gramStart"/>
      <w:r w:rsidRPr="09AC0629">
        <w:rPr>
          <w:rFonts w:ascii="Arial" w:hAnsi="Arial" w:cs="Arial"/>
          <w:sz w:val="20"/>
          <w:szCs w:val="20"/>
        </w:rPr>
        <w:t>the ADER</w:t>
      </w:r>
      <w:proofErr w:type="gramEnd"/>
      <w:r w:rsidR="34035B82" w:rsidRPr="09AC0629">
        <w:rPr>
          <w:rFonts w:ascii="Arial" w:hAnsi="Arial" w:cs="Arial"/>
          <w:sz w:val="20"/>
          <w:szCs w:val="20"/>
        </w:rPr>
        <w:t xml:space="preserve"> </w:t>
      </w:r>
      <w:r w:rsidR="34035B82"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p>
    <w:p w14:paraId="2392CF62" w14:textId="765091E5" w:rsidR="00727969" w:rsidRPr="008928F9" w:rsidRDefault="009569FE"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w:t>
      </w:r>
      <w:r w:rsidRPr="09AC0629">
        <w:rPr>
          <w:rFonts w:ascii="Arial" w:hAnsi="Arial" w:cs="Arial"/>
          <w:sz w:val="20"/>
          <w:szCs w:val="20"/>
        </w:rPr>
        <w:lastRenderedPageBreak/>
        <w:t xml:space="preserve">shall provide unique meter identifiers consistent with the requirements detailed elsewhere in this document. </w:t>
      </w:r>
      <w:r w:rsidR="39C94C59" w:rsidRPr="09AC0629">
        <w:rPr>
          <w:rFonts w:ascii="Arial" w:hAnsi="Arial" w:cs="Arial"/>
          <w:sz w:val="20"/>
          <w:szCs w:val="20"/>
        </w:rPr>
        <w:t xml:space="preserve"> </w:t>
      </w:r>
    </w:p>
    <w:p w14:paraId="7E367FC8" w14:textId="3A308143" w:rsidR="6AF95340" w:rsidRDefault="6AF95340" w:rsidP="6AF95340">
      <w:pPr>
        <w:ind w:left="720"/>
        <w:rPr>
          <w:rFonts w:ascii="Arial" w:hAnsi="Arial" w:cs="Arial"/>
        </w:rPr>
      </w:pPr>
    </w:p>
    <w:p w14:paraId="7E02DDB4" w14:textId="52CCF44F" w:rsidR="00F51DAC" w:rsidRDefault="00F51DAC" w:rsidP="00F51DAC">
      <w:pPr>
        <w:numPr>
          <w:ilvl w:val="0"/>
          <w:numId w:val="8"/>
        </w:numPr>
        <w:rPr>
          <w:ins w:id="462" w:author="Author"/>
          <w:rFonts w:ascii="Arial" w:hAnsi="Arial" w:cs="Arial"/>
          <w:color w:val="000000" w:themeColor="text1"/>
          <w:sz w:val="20"/>
          <w:szCs w:val="20"/>
        </w:rPr>
      </w:pPr>
      <w:ins w:id="463" w:author="Author">
        <w:r w:rsidRPr="00E83BD1">
          <w:rPr>
            <w:rFonts w:ascii="Arial" w:hAnsi="Arial" w:cs="Arial"/>
            <w:sz w:val="20"/>
            <w:szCs w:val="20"/>
          </w:rPr>
          <w:t>Registration of ADER</w:t>
        </w:r>
        <w:r>
          <w:rPr>
            <w:rFonts w:ascii="Arial" w:hAnsi="Arial" w:cs="Arial"/>
            <w:sz w:val="20"/>
            <w:szCs w:val="20"/>
          </w:rPr>
          <w:t>s opting to register as NCLRs</w:t>
        </w:r>
        <w:r w:rsidRPr="00E83BD1">
          <w:rPr>
            <w:rFonts w:ascii="Arial" w:hAnsi="Arial" w:cs="Arial"/>
            <w:sz w:val="20"/>
            <w:szCs w:val="20"/>
          </w:rPr>
          <w:t>:</w:t>
        </w:r>
      </w:ins>
    </w:p>
    <w:p w14:paraId="62906C1B" w14:textId="1D5AFC94" w:rsidR="00AF5AAB" w:rsidRDefault="00AF5AAB" w:rsidP="00AF5AAB">
      <w:pPr>
        <w:numPr>
          <w:ilvl w:val="1"/>
          <w:numId w:val="8"/>
        </w:numPr>
        <w:rPr>
          <w:ins w:id="464" w:author="Author"/>
          <w:rFonts w:ascii="Arial" w:hAnsi="Arial" w:cs="Arial"/>
          <w:color w:val="000000" w:themeColor="text1"/>
          <w:sz w:val="20"/>
          <w:szCs w:val="20"/>
        </w:rPr>
      </w:pPr>
      <w:ins w:id="465" w:author="Author">
        <w:r w:rsidRPr="00E83BD1">
          <w:rPr>
            <w:rFonts w:ascii="Arial" w:hAnsi="Arial" w:cs="Arial"/>
            <w:sz w:val="20"/>
            <w:szCs w:val="20"/>
          </w:rPr>
          <w:t>Following ERCOT’s acceptance of the QSE’s submission for a given ADER</w:t>
        </w:r>
        <w:r>
          <w:rPr>
            <w:rFonts w:ascii="Arial" w:hAnsi="Arial" w:cs="Arial"/>
            <w:sz w:val="20"/>
            <w:szCs w:val="20"/>
          </w:rPr>
          <w:t xml:space="preserve"> opting to register as a</w:t>
        </w:r>
        <w:r w:rsidDel="00246EEF">
          <w:rPr>
            <w:rFonts w:ascii="Arial" w:hAnsi="Arial" w:cs="Arial"/>
            <w:sz w:val="20"/>
            <w:szCs w:val="20"/>
          </w:rPr>
          <w:t>n</w:t>
        </w:r>
      </w:ins>
      <w:r w:rsidDel="00246EEF">
        <w:rPr>
          <w:rFonts w:ascii="Arial" w:hAnsi="Arial" w:cs="Arial"/>
          <w:sz w:val="20"/>
          <w:szCs w:val="20"/>
        </w:rPr>
        <w:t xml:space="preserve"> </w:t>
      </w:r>
      <w:ins w:id="466" w:author="Author">
        <w:r w:rsidR="00246EEF">
          <w:rPr>
            <w:rFonts w:ascii="Arial" w:hAnsi="Arial" w:cs="Arial"/>
            <w:sz w:val="20"/>
            <w:szCs w:val="20"/>
          </w:rPr>
          <w:t>NCLR</w:t>
        </w:r>
        <w:r w:rsidRPr="00E83BD1">
          <w:rPr>
            <w:rFonts w:ascii="Arial" w:hAnsi="Arial" w:cs="Arial"/>
            <w:sz w:val="20"/>
            <w:szCs w:val="20"/>
          </w:rPr>
          <w:t xml:space="preserve">: </w:t>
        </w:r>
      </w:ins>
    </w:p>
    <w:p w14:paraId="59903893" w14:textId="52388168" w:rsidR="00AF5AAB" w:rsidRDefault="00AF5AAB" w:rsidP="00AF5AAB">
      <w:pPr>
        <w:numPr>
          <w:ilvl w:val="2"/>
          <w:numId w:val="8"/>
        </w:numPr>
        <w:ind w:left="1440"/>
        <w:rPr>
          <w:ins w:id="467" w:author="Author"/>
          <w:rFonts w:ascii="Arial" w:eastAsia="Arial" w:hAnsi="Arial" w:cs="Arial"/>
          <w:color w:val="000000" w:themeColor="text1"/>
        </w:rPr>
      </w:pPr>
      <w:ins w:id="468" w:author="Author">
        <w:r w:rsidRPr="00E83BD1">
          <w:rPr>
            <w:rFonts w:ascii="Arial" w:hAnsi="Arial" w:cs="Arial"/>
            <w:sz w:val="20"/>
            <w:szCs w:val="20"/>
          </w:rPr>
          <w:t xml:space="preserve">ERCOT shall provide the MW offset to be used to register as a </w:t>
        </w:r>
        <w:r w:rsidR="00EB305B">
          <w:rPr>
            <w:rFonts w:ascii="Arial" w:hAnsi="Arial" w:cs="Arial"/>
            <w:sz w:val="20"/>
            <w:szCs w:val="20"/>
          </w:rPr>
          <w:t>N</w:t>
        </w:r>
        <w:r w:rsidRPr="00E83BD1">
          <w:rPr>
            <w:rFonts w:ascii="Arial" w:hAnsi="Arial" w:cs="Arial"/>
            <w:sz w:val="20"/>
            <w:szCs w:val="20"/>
          </w:rPr>
          <w:t>CLR and operate as a net load under all circumstances,</w:t>
        </w:r>
        <w:r w:rsidRPr="00E83BD1">
          <w:rPr>
            <w:rFonts w:ascii="Arial" w:eastAsia="Arial" w:hAnsi="Arial" w:cs="Arial"/>
            <w:sz w:val="20"/>
            <w:szCs w:val="20"/>
          </w:rPr>
          <w:t xml:space="preserve"> in terms of telemetry and other market submissions to ERCOT</w:t>
        </w:r>
      </w:ins>
    </w:p>
    <w:p w14:paraId="0CD74768" w14:textId="79D0E57F" w:rsidR="00AF5AAB" w:rsidRPr="00B832D2" w:rsidRDefault="00AF5AAB" w:rsidP="00AF5AAB">
      <w:pPr>
        <w:numPr>
          <w:ilvl w:val="2"/>
          <w:numId w:val="8"/>
        </w:numPr>
        <w:ind w:left="1440"/>
        <w:rPr>
          <w:ins w:id="469" w:author="Author"/>
          <w:color w:val="000000" w:themeColor="text1"/>
          <w:sz w:val="20"/>
          <w:szCs w:val="20"/>
        </w:rPr>
      </w:pPr>
      <w:ins w:id="470" w:author="Author">
        <w:r w:rsidRPr="283C493E">
          <w:rPr>
            <w:rFonts w:ascii="Arial" w:hAnsi="Arial" w:cs="Arial"/>
            <w:sz w:val="20"/>
            <w:szCs w:val="20"/>
          </w:rPr>
          <w:t>The Resource Entity must register the ADER as a</w:t>
        </w:r>
        <w:r w:rsidR="6E8E919E" w:rsidRPr="283C493E">
          <w:rPr>
            <w:rFonts w:ascii="Arial" w:hAnsi="Arial" w:cs="Arial"/>
            <w:sz w:val="20"/>
            <w:szCs w:val="20"/>
          </w:rPr>
          <w:t>n</w:t>
        </w:r>
        <w:r w:rsidRPr="283C493E">
          <w:rPr>
            <w:rFonts w:ascii="Arial" w:hAnsi="Arial" w:cs="Arial"/>
            <w:sz w:val="20"/>
            <w:szCs w:val="20"/>
          </w:rPr>
          <w:t xml:space="preserve"> </w:t>
        </w:r>
        <w:r w:rsidR="00EB305B" w:rsidRPr="283C493E">
          <w:rPr>
            <w:rFonts w:ascii="Arial" w:hAnsi="Arial" w:cs="Arial"/>
            <w:sz w:val="20"/>
            <w:szCs w:val="20"/>
          </w:rPr>
          <w:t>N</w:t>
        </w:r>
        <w:r w:rsidRPr="283C493E">
          <w:rPr>
            <w:rFonts w:ascii="Arial" w:hAnsi="Arial" w:cs="Arial"/>
            <w:sz w:val="20"/>
            <w:szCs w:val="20"/>
          </w:rPr>
          <w:t xml:space="preserve">CLR with ERCOT using </w:t>
        </w:r>
        <w:r w:rsidR="459B711D" w:rsidRPr="283C493E">
          <w:rPr>
            <w:rFonts w:ascii="Arial" w:hAnsi="Arial" w:cs="Arial"/>
            <w:sz w:val="20"/>
            <w:szCs w:val="20"/>
          </w:rPr>
          <w:t xml:space="preserve">the </w:t>
        </w:r>
        <w:r>
          <w:fldChar w:fldCharType="begin"/>
        </w:r>
        <w:r>
          <w:instrText xml:space="preserve">HYPERLINK "https://sa.ercot.com/ginr/dashboards/ercot-lr" </w:instrText>
        </w:r>
        <w:r>
          <w:fldChar w:fldCharType="separate"/>
        </w:r>
        <w:r w:rsidR="459B711D" w:rsidRPr="283C493E">
          <w:rPr>
            <w:rStyle w:val="Hyperlink"/>
            <w:rFonts w:ascii="Arial" w:hAnsi="Arial" w:cs="Arial"/>
            <w:sz w:val="20"/>
            <w:szCs w:val="20"/>
          </w:rPr>
          <w:t>Resource Integration &amp; Ongoing Operations (RIOO) application.</w:t>
        </w:r>
        <w:r>
          <w:fldChar w:fldCharType="end"/>
        </w:r>
        <w:r w:rsidR="459B711D" w:rsidRPr="283C493E">
          <w:rPr>
            <w:rFonts w:ascii="Arial" w:hAnsi="Arial" w:cs="Arial"/>
            <w:sz w:val="20"/>
            <w:szCs w:val="20"/>
          </w:rPr>
          <w:t xml:space="preserve"> </w:t>
        </w:r>
        <w:r w:rsidRPr="283C493E">
          <w:rPr>
            <w:rFonts w:ascii="Arial" w:hAnsi="Arial" w:cs="Arial"/>
            <w:sz w:val="20"/>
            <w:szCs w:val="20"/>
          </w:rPr>
          <w:t xml:space="preserve"> </w:t>
        </w:r>
      </w:ins>
    </w:p>
    <w:p w14:paraId="39DB18C1" w14:textId="4400FF9D" w:rsidR="00AF5AAB" w:rsidRDefault="00AF5AAB" w:rsidP="00AF5AAB">
      <w:pPr>
        <w:numPr>
          <w:ilvl w:val="2"/>
          <w:numId w:val="8"/>
        </w:numPr>
        <w:ind w:left="1440"/>
        <w:rPr>
          <w:ins w:id="471" w:author="Author"/>
          <w:rStyle w:val="normaltextrun"/>
        </w:rPr>
      </w:pPr>
      <w:ins w:id="472" w:author="Author">
        <w:r w:rsidRPr="26C635DA">
          <w:rPr>
            <w:rFonts w:ascii="Arial" w:hAnsi="Arial" w:cs="Arial"/>
            <w:sz w:val="20"/>
            <w:szCs w:val="20"/>
          </w:rPr>
          <w:t xml:space="preserve">The location of an ADER in the Network Model will be identified by its Resource Dispatch Asset Code and the associated CIM Load in the model.  </w:t>
        </w:r>
        <w:r w:rsidR="141422E1" w:rsidRPr="26C635DA">
          <w:rPr>
            <w:rFonts w:ascii="Arial" w:hAnsi="Arial" w:cs="Arial"/>
            <w:sz w:val="20"/>
            <w:szCs w:val="20"/>
          </w:rPr>
          <w:t xml:space="preserve">The DSP, in collaboration with the interconnecting </w:t>
        </w:r>
        <w:proofErr w:type="gramStart"/>
        <w:r w:rsidR="141422E1" w:rsidRPr="26C635DA">
          <w:rPr>
            <w:rFonts w:ascii="Arial" w:hAnsi="Arial" w:cs="Arial"/>
            <w:sz w:val="20"/>
            <w:szCs w:val="20"/>
          </w:rPr>
          <w:t>TSP</w:t>
        </w:r>
        <w:proofErr w:type="gramEnd"/>
        <w:r w:rsidR="141422E1" w:rsidRPr="26C635DA">
          <w:rPr>
            <w:rFonts w:ascii="Arial" w:hAnsi="Arial" w:cs="Arial"/>
            <w:sz w:val="20"/>
            <w:szCs w:val="20"/>
          </w:rPr>
          <w:t xml:space="preserve"> if necessary, will populate the CIM Load for each individual premise identified by the QSE in its completed DOTA form.</w:t>
        </w:r>
        <w:r w:rsidRPr="26C635DA">
          <w:rPr>
            <w:rFonts w:ascii="Arial" w:hAnsi="Arial" w:cs="Arial"/>
            <w:sz w:val="20"/>
            <w:szCs w:val="20"/>
          </w:rPr>
          <w:t xml:space="preserve"> ERCOT will assign each ADER to a</w:t>
        </w:r>
        <w:r w:rsidR="299F83E7" w:rsidRPr="26C635DA">
          <w:rPr>
            <w:rFonts w:ascii="Arial" w:hAnsi="Arial" w:cs="Arial"/>
            <w:sz w:val="20"/>
            <w:szCs w:val="20"/>
          </w:rPr>
          <w:t xml:space="preserve"> single</w:t>
        </w:r>
        <w:r w:rsidRPr="26C635DA">
          <w:rPr>
            <w:rFonts w:ascii="Arial" w:hAnsi="Arial" w:cs="Arial"/>
            <w:sz w:val="20"/>
            <w:szCs w:val="20"/>
          </w:rPr>
          <w:t xml:space="preserve"> CIM Load.</w:t>
        </w:r>
      </w:ins>
    </w:p>
    <w:p w14:paraId="255171E4" w14:textId="77777777" w:rsidR="00AF5AAB" w:rsidRPr="00B832D2" w:rsidRDefault="00AF5AAB" w:rsidP="00AF5AAB">
      <w:pPr>
        <w:numPr>
          <w:ilvl w:val="2"/>
          <w:numId w:val="8"/>
        </w:numPr>
        <w:ind w:left="1440"/>
        <w:rPr>
          <w:ins w:id="473" w:author="Author"/>
          <w:rFonts w:ascii="Arial" w:hAnsi="Arial" w:cs="Arial"/>
          <w:sz w:val="20"/>
          <w:szCs w:val="20"/>
        </w:rPr>
      </w:pPr>
      <w:ins w:id="474" w:author="Author">
        <w:r w:rsidRPr="00E83BD1">
          <w:rPr>
            <w:rFonts w:ascii="Arial" w:hAnsi="Arial" w:cs="Arial"/>
            <w:sz w:val="20"/>
            <w:szCs w:val="20"/>
          </w:rPr>
          <w:t xml:space="preserve">The total response capability of all ADERs assigned to any single </w:t>
        </w:r>
        <w:r>
          <w:rPr>
            <w:rFonts w:ascii="Arial" w:hAnsi="Arial" w:cs="Arial"/>
            <w:sz w:val="20"/>
            <w:szCs w:val="20"/>
          </w:rPr>
          <w:t xml:space="preserve">CIM </w:t>
        </w:r>
        <w:r w:rsidRPr="00E83BD1">
          <w:rPr>
            <w:rFonts w:ascii="Arial" w:hAnsi="Arial" w:cs="Arial"/>
            <w:sz w:val="20"/>
            <w:szCs w:val="20"/>
          </w:rPr>
          <w:t xml:space="preserve">Load shall be capped at 100% of the rating of the </w:t>
        </w:r>
        <w:r>
          <w:rPr>
            <w:rFonts w:ascii="Arial" w:hAnsi="Arial" w:cs="Arial"/>
            <w:sz w:val="20"/>
            <w:szCs w:val="20"/>
          </w:rPr>
          <w:t xml:space="preserve">CIM </w:t>
        </w:r>
        <w:r w:rsidRPr="00E83BD1">
          <w:rPr>
            <w:rFonts w:ascii="Arial" w:hAnsi="Arial" w:cs="Arial"/>
            <w:sz w:val="20"/>
            <w:szCs w:val="20"/>
          </w:rPr>
          <w:t xml:space="preserve">Load.  The rating of a </w:t>
        </w:r>
        <w:r>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Pr>
            <w:rFonts w:ascii="Arial" w:hAnsi="Arial" w:cs="Arial"/>
            <w:sz w:val="20"/>
            <w:szCs w:val="20"/>
          </w:rPr>
          <w:t xml:space="preserve">CIM </w:t>
        </w:r>
        <w:r w:rsidRPr="00E83BD1">
          <w:rPr>
            <w:rFonts w:ascii="Arial" w:hAnsi="Arial" w:cs="Arial"/>
            <w:sz w:val="20"/>
            <w:szCs w:val="20"/>
          </w:rPr>
          <w:t>Load at the time of the ERCOT historic coincident peak Demand.</w:t>
        </w:r>
      </w:ins>
    </w:p>
    <w:p w14:paraId="408B0022" w14:textId="77777777" w:rsidR="00AF5AAB" w:rsidRPr="00CA6584" w:rsidRDefault="00AF5AAB" w:rsidP="00CA6584">
      <w:pPr>
        <w:pStyle w:val="ListParagraph"/>
        <w:numPr>
          <w:ilvl w:val="1"/>
          <w:numId w:val="8"/>
        </w:numPr>
        <w:rPr>
          <w:ins w:id="475" w:author="Author"/>
          <w:rFonts w:ascii="Arial" w:eastAsia="Arial" w:hAnsi="Arial" w:cs="Arial"/>
          <w:color w:val="000000" w:themeColor="text1"/>
        </w:rPr>
      </w:pPr>
      <w:ins w:id="476" w:author="Author">
        <w:r w:rsidRPr="00CA6584">
          <w:rPr>
            <w:rFonts w:ascii="Arial" w:hAnsi="Arial" w:cs="Arial"/>
            <w:sz w:val="20"/>
            <w:szCs w:val="20"/>
          </w:rPr>
          <w:t xml:space="preserve">The telemetry and other market submissions for a registered ADER must always show </w:t>
        </w:r>
        <w:proofErr w:type="gramStart"/>
        <w:r w:rsidRPr="00CA6584">
          <w:rPr>
            <w:rFonts w:ascii="Arial" w:hAnsi="Arial" w:cs="Arial"/>
            <w:sz w:val="20"/>
            <w:szCs w:val="20"/>
          </w:rPr>
          <w:t>the ADER</w:t>
        </w:r>
        <w:proofErr w:type="gramEnd"/>
        <w:r w:rsidRPr="00CA6584">
          <w:rPr>
            <w:rFonts w:ascii="Arial" w:hAnsi="Arial" w:cs="Arial"/>
            <w:sz w:val="20"/>
            <w:szCs w:val="20"/>
          </w:rPr>
          <w:t xml:space="preserve"> as a net consumer of energy. This may require </w:t>
        </w:r>
        <w:proofErr w:type="gramStart"/>
        <w:r w:rsidRPr="00CA6584">
          <w:rPr>
            <w:rFonts w:ascii="Arial" w:hAnsi="Arial" w:cs="Arial"/>
            <w:sz w:val="20"/>
            <w:szCs w:val="20"/>
          </w:rPr>
          <w:t>use</w:t>
        </w:r>
        <w:proofErr w:type="gramEnd"/>
        <w:r w:rsidRPr="00CA6584">
          <w:rPr>
            <w:rFonts w:ascii="Arial" w:hAnsi="Arial" w:cs="Arial"/>
            <w:sz w:val="20"/>
            <w:szCs w:val="20"/>
          </w:rPr>
          <w:t xml:space="preserve"> of an offset, which will be a static MW value provided by ERCOT, as earlier described. Regardless of </w:t>
        </w:r>
        <w:proofErr w:type="gramStart"/>
        <w:r w:rsidRPr="00CA6584">
          <w:rPr>
            <w:rFonts w:ascii="Arial" w:hAnsi="Arial" w:cs="Arial"/>
            <w:sz w:val="20"/>
            <w:szCs w:val="20"/>
          </w:rPr>
          <w:t>use</w:t>
        </w:r>
        <w:proofErr w:type="gramEnd"/>
        <w:r w:rsidRPr="00CA6584">
          <w:rPr>
            <w:rFonts w:ascii="Arial" w:hAnsi="Arial" w:cs="Arial"/>
            <w:sz w:val="20"/>
            <w:szCs w:val="20"/>
          </w:rPr>
          <w:t xml:space="preserve"> of the MW offset, it will be acceptable if individual Premises that are components of the aggregation are net injectors of energy, based on TDSP metering at the Premises. In the future ERCOT plans to introduce an ADER participation model that can inject and withdraw in aggregate to and from the grid, in which the use of the MW offset would no longer be necessary. </w:t>
        </w:r>
      </w:ins>
    </w:p>
    <w:p w14:paraId="2F90FD0E" w14:textId="77777777" w:rsidR="00AF5AAB" w:rsidRDefault="00AF5AAB" w:rsidP="00AF5AAB">
      <w:pPr>
        <w:numPr>
          <w:ilvl w:val="1"/>
          <w:numId w:val="8"/>
        </w:numPr>
        <w:rPr>
          <w:ins w:id="477" w:author="Author"/>
          <w:rFonts w:ascii="Arial" w:hAnsi="Arial" w:cs="Arial"/>
          <w:color w:val="000000" w:themeColor="text1"/>
          <w:sz w:val="20"/>
          <w:szCs w:val="20"/>
        </w:rPr>
      </w:pPr>
      <w:ins w:id="478" w:author="Author">
        <w:r w:rsidRPr="00E83BD1">
          <w:rPr>
            <w:rFonts w:ascii="Arial" w:hAnsi="Arial" w:cs="Arial"/>
            <w:sz w:val="20"/>
            <w:szCs w:val="20"/>
          </w:rPr>
          <w:t xml:space="preserve">Known limitations relevant to the DSP, such as </w:t>
        </w:r>
        <w:r>
          <w:rPr>
            <w:rFonts w:ascii="Arial" w:hAnsi="Arial" w:cs="Arial"/>
            <w:sz w:val="20"/>
            <w:szCs w:val="20"/>
          </w:rPr>
          <w:t>Premise</w:t>
        </w:r>
        <w:r w:rsidRPr="00E83BD1">
          <w:rPr>
            <w:rFonts w:ascii="Arial" w:hAnsi="Arial" w:cs="Arial"/>
            <w:sz w:val="20"/>
            <w:szCs w:val="20"/>
          </w:rPr>
          <w:t xml:space="preserve"> injection limitations, must be reflected in the registration of the ADER. Identified limitations on the distribution system will not explicitly be enforced by ERCOT’s systems in awarding or dispatching the ADER.</w:t>
        </w:r>
      </w:ins>
    </w:p>
    <w:p w14:paraId="6848E0B8" w14:textId="77777777" w:rsidR="00AF5AAB" w:rsidRDefault="00AF5AAB" w:rsidP="00AF5AAB">
      <w:pPr>
        <w:numPr>
          <w:ilvl w:val="1"/>
          <w:numId w:val="8"/>
        </w:numPr>
        <w:rPr>
          <w:ins w:id="479" w:author="Author"/>
          <w:rFonts w:ascii="Arial" w:hAnsi="Arial" w:cs="Arial"/>
          <w:color w:val="000000" w:themeColor="text1"/>
          <w:sz w:val="20"/>
          <w:szCs w:val="20"/>
        </w:rPr>
      </w:pPr>
      <w:ins w:id="480" w:author="Author">
        <w:r w:rsidRPr="00E83BD1">
          <w:rPr>
            <w:rFonts w:ascii="Arial" w:hAnsi="Arial" w:cs="Arial"/>
            <w:sz w:val="20"/>
            <w:szCs w:val="20"/>
          </w:rPr>
          <w:t xml:space="preserve">The ADER shall be registered and associated with </w:t>
        </w:r>
        <w:proofErr w:type="gramStart"/>
        <w:r w:rsidRPr="00E83BD1">
          <w:rPr>
            <w:rFonts w:ascii="Arial" w:hAnsi="Arial" w:cs="Arial"/>
            <w:sz w:val="20"/>
            <w:szCs w:val="20"/>
          </w:rPr>
          <w:t>a QSE</w:t>
        </w:r>
        <w:proofErr w:type="gramEnd"/>
        <w:r w:rsidRPr="00E83BD1">
          <w:rPr>
            <w:rFonts w:ascii="Arial" w:hAnsi="Arial" w:cs="Arial"/>
            <w:sz w:val="20"/>
            <w:szCs w:val="20"/>
          </w:rPr>
          <w:t xml:space="preserve">. </w:t>
        </w:r>
      </w:ins>
    </w:p>
    <w:p w14:paraId="4EE1DC7E" w14:textId="0F356B10" w:rsidR="00AF5AAB" w:rsidRPr="0077004E" w:rsidRDefault="00AF5AAB" w:rsidP="00AF5AAB">
      <w:pPr>
        <w:numPr>
          <w:ilvl w:val="1"/>
          <w:numId w:val="8"/>
        </w:numPr>
        <w:rPr>
          <w:ins w:id="481" w:author="Author"/>
          <w:rFonts w:ascii="Arial" w:eastAsia="Arial" w:hAnsi="Arial" w:cs="Arial"/>
          <w:color w:val="000000" w:themeColor="text1"/>
          <w:sz w:val="20"/>
          <w:szCs w:val="20"/>
        </w:rPr>
      </w:pPr>
      <w:ins w:id="482" w:author="Author">
        <w:r w:rsidRPr="26C635DA">
          <w:rPr>
            <w:rFonts w:ascii="Arial" w:hAnsi="Arial" w:cs="Arial"/>
            <w:sz w:val="20"/>
            <w:szCs w:val="20"/>
          </w:rPr>
          <w:t xml:space="preserve">If an individual Premise that is part of the ADER can inject into the distribution system, the </w:t>
        </w:r>
        <w:r w:rsidR="5A4DFBE5" w:rsidRPr="26C635DA">
          <w:rPr>
            <w:rFonts w:ascii="Arial" w:hAnsi="Arial" w:cs="Arial"/>
            <w:sz w:val="20"/>
            <w:szCs w:val="20"/>
          </w:rPr>
          <w:t xml:space="preserve">load </w:t>
        </w:r>
        <w:r w:rsidRPr="26C635DA">
          <w:rPr>
            <w:rFonts w:ascii="Arial" w:hAnsi="Arial" w:cs="Arial"/>
            <w:sz w:val="20"/>
            <w:szCs w:val="20"/>
          </w:rPr>
          <w:t xml:space="preserve">profile </w:t>
        </w:r>
        <w:r w:rsidR="657D1147" w:rsidRPr="26C635DA">
          <w:rPr>
            <w:rFonts w:ascii="Arial" w:hAnsi="Arial" w:cs="Arial"/>
            <w:sz w:val="20"/>
            <w:szCs w:val="20"/>
          </w:rPr>
          <w:t>ID</w:t>
        </w:r>
        <w:r w:rsidRPr="26C635DA">
          <w:rPr>
            <w:rFonts w:ascii="Arial" w:hAnsi="Arial" w:cs="Arial"/>
            <w:sz w:val="20"/>
            <w:szCs w:val="20"/>
          </w:rPr>
          <w:t xml:space="preserve"> for the TDSP read meter at the Premise must be updated such that any exports at the Premise will be treated as negative load. For ADERs in a NOIE Load Zone, a similar process needs to be done in coordination with the NOIE DSP and, if applicable, the TSP serving that NOIE.</w:t>
        </w:r>
      </w:ins>
    </w:p>
    <w:p w14:paraId="49D4ABF5" w14:textId="77777777" w:rsidR="00AF5AAB" w:rsidRPr="004E1848" w:rsidRDefault="00AF5AAB" w:rsidP="00AF5AAB">
      <w:pPr>
        <w:numPr>
          <w:ilvl w:val="1"/>
          <w:numId w:val="8"/>
        </w:numPr>
        <w:rPr>
          <w:ins w:id="483" w:author="Author"/>
          <w:rFonts w:ascii="Arial" w:eastAsia="Arial" w:hAnsi="Arial" w:cs="Arial"/>
          <w:color w:val="000000" w:themeColor="text1"/>
          <w:sz w:val="20"/>
          <w:szCs w:val="20"/>
        </w:rPr>
      </w:pPr>
      <w:ins w:id="484" w:author="Author">
        <w:r w:rsidRPr="00E83BD1">
          <w:rPr>
            <w:rFonts w:ascii="Arial" w:hAnsi="Arial" w:cs="Arial"/>
            <w:sz w:val="20"/>
            <w:szCs w:val="20"/>
          </w:rPr>
          <w:t xml:space="preserve">Changes to the population of </w:t>
        </w:r>
        <w:proofErr w:type="gramStart"/>
        <w:r w:rsidRPr="00E83BD1">
          <w:rPr>
            <w:rFonts w:ascii="Arial" w:hAnsi="Arial" w:cs="Arial"/>
            <w:sz w:val="20"/>
            <w:szCs w:val="20"/>
          </w:rPr>
          <w:t>the ADER</w:t>
        </w:r>
        <w:proofErr w:type="gramEnd"/>
        <w:r w:rsidRPr="00E83BD1">
          <w:rPr>
            <w:rFonts w:ascii="Arial" w:hAnsi="Arial" w:cs="Arial"/>
            <w:sz w:val="20"/>
            <w:szCs w:val="20"/>
          </w:rPr>
          <w:t xml:space="preserve"> must be managed as </w:t>
        </w:r>
        <w:r w:rsidRPr="004E1848">
          <w:rPr>
            <w:rFonts w:ascii="Arial" w:hAnsi="Arial" w:cs="Arial"/>
            <w:sz w:val="20"/>
            <w:szCs w:val="20"/>
          </w:rPr>
          <w:t>follows:</w:t>
        </w:r>
      </w:ins>
    </w:p>
    <w:p w14:paraId="7ED5BC34" w14:textId="77777777" w:rsidR="00AF5AAB" w:rsidRPr="004E1848" w:rsidRDefault="00AF5AAB" w:rsidP="00AF5AAB">
      <w:pPr>
        <w:pStyle w:val="ListParagraph"/>
        <w:numPr>
          <w:ilvl w:val="1"/>
          <w:numId w:val="3"/>
        </w:numPr>
        <w:rPr>
          <w:ins w:id="485" w:author="Author"/>
          <w:rFonts w:ascii="Arial" w:eastAsia="Arial" w:hAnsi="Arial" w:cs="Arial"/>
          <w:sz w:val="20"/>
          <w:szCs w:val="20"/>
        </w:rPr>
      </w:pPr>
      <w:ins w:id="486" w:author="Author">
        <w:r w:rsidRPr="004E1848">
          <w:rPr>
            <w:rFonts w:ascii="Arial" w:hAnsi="Arial" w:cs="Arial"/>
            <w:sz w:val="20"/>
            <w:szCs w:val="20"/>
          </w:rPr>
          <w:t xml:space="preserve">The Resource Entity and </w:t>
        </w:r>
        <w:proofErr w:type="gramStart"/>
        <w:r w:rsidRPr="004E1848">
          <w:rPr>
            <w:rFonts w:ascii="Arial" w:hAnsi="Arial" w:cs="Arial"/>
            <w:sz w:val="20"/>
            <w:szCs w:val="20"/>
          </w:rPr>
          <w:t>the QSE</w:t>
        </w:r>
        <w:proofErr w:type="gramEnd"/>
        <w:r w:rsidRPr="004E1848">
          <w:rPr>
            <w:rFonts w:ascii="Arial" w:hAnsi="Arial" w:cs="Arial"/>
            <w:sz w:val="20"/>
            <w:szCs w:val="20"/>
          </w:rPr>
          <w:t xml:space="preserve"> are jointly responsible for maintaining ADER population information using an Excel spreadsheet form posted on ERCOT’s website.  </w:t>
        </w:r>
      </w:ins>
    </w:p>
    <w:p w14:paraId="68A20DCD" w14:textId="77777777" w:rsidR="00AF5AAB" w:rsidRPr="004E1848" w:rsidRDefault="00AF5AAB" w:rsidP="00AF5AAB">
      <w:pPr>
        <w:pStyle w:val="ListParagraph"/>
        <w:numPr>
          <w:ilvl w:val="1"/>
          <w:numId w:val="3"/>
        </w:numPr>
        <w:rPr>
          <w:ins w:id="487" w:author="Author"/>
          <w:rFonts w:ascii="Arial" w:eastAsia="Arial" w:hAnsi="Arial" w:cs="Arial"/>
          <w:sz w:val="20"/>
          <w:szCs w:val="20"/>
        </w:rPr>
      </w:pPr>
      <w:ins w:id="488" w:author="Autho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may need to 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 This accounting </w:t>
        </w:r>
        <w:r w:rsidRPr="004E1848">
          <w:rPr>
            <w:rFonts w:ascii="Arial" w:hAnsi="Arial" w:cs="Arial"/>
            <w:sz w:val="20"/>
            <w:szCs w:val="20"/>
          </w:rPr>
          <w:t xml:space="preserve">for potential growth during registration should be done in consultation with ERCOT staff. </w:t>
        </w:r>
      </w:ins>
    </w:p>
    <w:p w14:paraId="2BF85581" w14:textId="24FB183D" w:rsidR="00AF5AAB" w:rsidRPr="004E1848" w:rsidRDefault="00AF5AAB" w:rsidP="00AF5AAB">
      <w:pPr>
        <w:pStyle w:val="ListParagraph"/>
        <w:numPr>
          <w:ilvl w:val="1"/>
          <w:numId w:val="3"/>
        </w:numPr>
        <w:rPr>
          <w:ins w:id="489" w:author="Author"/>
          <w:rFonts w:ascii="Arial" w:eastAsia="Arial" w:hAnsi="Arial" w:cs="Arial"/>
          <w:sz w:val="20"/>
          <w:szCs w:val="20"/>
        </w:rPr>
      </w:pPr>
      <w:ins w:id="490" w:author="Author">
        <w:r w:rsidRPr="004E1848">
          <w:rPr>
            <w:rFonts w:ascii="Arial" w:hAnsi="Arial" w:cs="Arial"/>
            <w:sz w:val="20"/>
            <w:szCs w:val="20"/>
          </w:rPr>
          <w:t xml:space="preserve">The QSE may add or subtract Premises from an ADER at any time so long as </w:t>
        </w:r>
        <w:proofErr w:type="gramStart"/>
        <w:r w:rsidRPr="004E1848">
          <w:rPr>
            <w:rFonts w:ascii="Arial" w:hAnsi="Arial" w:cs="Arial"/>
            <w:sz w:val="20"/>
            <w:szCs w:val="20"/>
          </w:rPr>
          <w:t>still operating</w:t>
        </w:r>
        <w:proofErr w:type="gramEnd"/>
        <w:r w:rsidRPr="004E1848">
          <w:rPr>
            <w:rFonts w:ascii="Arial" w:hAnsi="Arial" w:cs="Arial"/>
            <w:sz w:val="20"/>
            <w:szCs w:val="20"/>
          </w:rPr>
          <w:t xml:space="preserve"> within the caps established by this Governing Document. The QSE shall provide notice to each affected DSP of any changes to an ADER population by providing an updated “Details of Aggregation” form, which will be reviewed and confirmed by the relevant DSP prior to being included by the QSE in the ADER population.  </w:t>
        </w:r>
      </w:ins>
      <w:ins w:id="491" w:author="VISTRA" w:date="2025-04-24T14:48:00Z" w16du:dateUtc="2025-04-24T19:48:00Z">
        <w:r w:rsidR="00CB0DF2">
          <w:rPr>
            <w:rFonts w:ascii="Arial" w:hAnsi="Arial" w:cs="Arial"/>
            <w:sz w:val="20"/>
            <w:szCs w:val="20"/>
          </w:rPr>
          <w:t xml:space="preserve"> </w:t>
        </w:r>
      </w:ins>
      <w:ins w:id="492" w:author="VISTRA" w:date="2025-04-24T14:44:00Z" w16du:dateUtc="2025-04-24T19:44:00Z">
        <w:r w:rsidR="000A3B7F">
          <w:rPr>
            <w:rFonts w:ascii="Arial" w:hAnsi="Arial" w:cs="Arial"/>
            <w:sz w:val="20"/>
            <w:szCs w:val="20"/>
          </w:rPr>
          <w:t xml:space="preserve"> </w:t>
        </w:r>
      </w:ins>
    </w:p>
    <w:p w14:paraId="70F4FC25" w14:textId="77777777" w:rsidR="00AF5AAB" w:rsidRPr="001A1B03" w:rsidRDefault="00AF5AAB" w:rsidP="00AF5AAB">
      <w:pPr>
        <w:pStyle w:val="ListParagraph"/>
        <w:numPr>
          <w:ilvl w:val="2"/>
          <w:numId w:val="3"/>
        </w:numPr>
        <w:rPr>
          <w:ins w:id="493" w:author="Author"/>
          <w:rFonts w:ascii="Arial" w:eastAsia="Arial" w:hAnsi="Arial" w:cs="Arial"/>
          <w:sz w:val="20"/>
          <w:szCs w:val="20"/>
        </w:rPr>
      </w:pPr>
      <w:ins w:id="494" w:author="Autho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w:t>
        </w:r>
        <w:r w:rsidRPr="5ECC500C">
          <w:rPr>
            <w:rFonts w:ascii="Arial" w:eastAsia="Arial" w:hAnsi="Arial" w:cs="Arial"/>
            <w:sz w:val="20"/>
            <w:szCs w:val="20"/>
          </w:rPr>
          <w:lastRenderedPageBreak/>
          <w:t xml:space="preserve">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ins>
    </w:p>
    <w:p w14:paraId="0179FFD2" w14:textId="77777777" w:rsidR="00AF5AAB" w:rsidRPr="001A1B03" w:rsidRDefault="00AF5AAB" w:rsidP="00AF5AAB">
      <w:pPr>
        <w:pStyle w:val="ListParagraph"/>
        <w:numPr>
          <w:ilvl w:val="2"/>
          <w:numId w:val="3"/>
        </w:numPr>
        <w:rPr>
          <w:ins w:id="495" w:author="Author"/>
          <w:rFonts w:ascii="Arial" w:eastAsia="Arial" w:hAnsi="Arial" w:cs="Arial"/>
          <w:sz w:val="20"/>
          <w:szCs w:val="20"/>
        </w:rPr>
      </w:pPr>
      <w:ins w:id="496" w:author="Author">
        <w:r w:rsidRPr="001A1B03">
          <w:rPr>
            <w:rFonts w:ascii="Arial" w:eastAsia="Arial" w:hAnsi="Arial" w:cs="Arial"/>
            <w:sz w:val="20"/>
            <w:szCs w:val="20"/>
          </w:rPr>
          <w:t xml:space="preserve">Consistent with the timelines in subsection 5.c.1 above, the DSP will have the ability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ADER. The DSP may reject any proposed additions for the same reasons described in subsection 5.c.</w:t>
        </w:r>
        <w:proofErr w:type="gramStart"/>
        <w:r w:rsidRPr="001A1B03">
          <w:rPr>
            <w:rFonts w:ascii="Arial" w:eastAsia="Arial" w:hAnsi="Arial" w:cs="Arial"/>
            <w:sz w:val="20"/>
            <w:szCs w:val="20"/>
          </w:rPr>
          <w:t>1, and</w:t>
        </w:r>
        <w:proofErr w:type="gramEnd"/>
        <w:r w:rsidRPr="001A1B03">
          <w:rPr>
            <w:rFonts w:ascii="Arial" w:eastAsia="Arial" w:hAnsi="Arial" w:cs="Arial"/>
            <w:sz w:val="20"/>
            <w:szCs w:val="20"/>
          </w:rPr>
          <w:t xml:space="preserve"> shall provide the reasons for any rejection as also described in that subsection. </w:t>
        </w:r>
      </w:ins>
    </w:p>
    <w:p w14:paraId="4057CFD0" w14:textId="656D82E0" w:rsidR="00AF5AAB" w:rsidRPr="004E1848" w:rsidRDefault="00AF5AAB" w:rsidP="00AF5AAB">
      <w:pPr>
        <w:pStyle w:val="ListParagraph"/>
        <w:numPr>
          <w:ilvl w:val="2"/>
          <w:numId w:val="3"/>
        </w:numPr>
        <w:rPr>
          <w:ins w:id="497" w:author="Author"/>
          <w:rFonts w:ascii="Arial" w:eastAsia="Arial" w:hAnsi="Arial" w:cs="Arial"/>
          <w:sz w:val="24"/>
          <w:szCs w:val="24"/>
        </w:rPr>
      </w:pPr>
      <w:ins w:id="498" w:author="Author">
        <w:r w:rsidRPr="26C635DA">
          <w:rPr>
            <w:rFonts w:ascii="Arial" w:eastAsia="Arial" w:hAnsi="Arial" w:cs="Arial"/>
            <w:sz w:val="20"/>
            <w:szCs w:val="20"/>
          </w:rPr>
          <w:t xml:space="preserve">The DSP’s consent to the addition of any Premises to an ADER shall be documented by an email from </w:t>
        </w:r>
        <w:r w:rsidR="0A44C94E" w:rsidRPr="26C635DA">
          <w:rPr>
            <w:rFonts w:ascii="Arial" w:eastAsia="Arial" w:hAnsi="Arial" w:cs="Arial"/>
            <w:sz w:val="20"/>
            <w:szCs w:val="20"/>
          </w:rPr>
          <w:t xml:space="preserve">a DSP employee </w:t>
        </w:r>
        <w:r w:rsidRPr="26C635DA">
          <w:rPr>
            <w:rFonts w:ascii="Arial" w:eastAsia="Arial" w:hAnsi="Arial" w:cs="Arial"/>
            <w:sz w:val="20"/>
            <w:szCs w:val="20"/>
          </w:rPr>
          <w:t xml:space="preserve">to </w:t>
        </w:r>
        <w:proofErr w:type="gramStart"/>
        <w:r w:rsidRPr="26C635DA">
          <w:rPr>
            <w:rFonts w:ascii="Arial" w:eastAsia="Arial" w:hAnsi="Arial" w:cs="Arial"/>
            <w:sz w:val="20"/>
            <w:szCs w:val="20"/>
          </w:rPr>
          <w:t>the submitting</w:t>
        </w:r>
        <w:proofErr w:type="gramEnd"/>
        <w:r w:rsidRPr="26C635DA">
          <w:rPr>
            <w:rFonts w:ascii="Arial" w:eastAsia="Arial" w:hAnsi="Arial" w:cs="Arial"/>
            <w:sz w:val="20"/>
            <w:szCs w:val="20"/>
          </w:rPr>
          <w:t xml:space="preserve"> QSE. For each new Premise to which it consents, the DSP should add </w:t>
        </w:r>
        <w:r w:rsidRPr="26C635DA">
          <w:rPr>
            <w:rFonts w:ascii="Arial" w:eastAsia="Arial" w:hAnsi="Arial" w:cs="Arial"/>
            <w:color w:val="000000" w:themeColor="text1"/>
            <w:sz w:val="20"/>
            <w:szCs w:val="20"/>
          </w:rPr>
          <w:t>the appropriate Common Information Model (CIM) Load information to the “Details of Aggregation” form (as described in subsection 5.c.1</w:t>
        </w:r>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return the “Details of Aggregation” form to the QSE.</w:t>
        </w:r>
        <w:r w:rsidRPr="26C635DA">
          <w:rPr>
            <w:rFonts w:ascii="Arial" w:eastAsia="Arial" w:hAnsi="Arial" w:cs="Arial"/>
            <w:sz w:val="20"/>
            <w:szCs w:val="20"/>
          </w:rPr>
          <w:t xml:space="preserve"> When the DSP returns the approved form to the QSE, it shall constitute </w:t>
        </w:r>
        <w:proofErr w:type="gramStart"/>
        <w:r w:rsidRPr="26C635DA">
          <w:rPr>
            <w:rFonts w:ascii="Arial" w:eastAsia="Arial" w:hAnsi="Arial" w:cs="Arial"/>
            <w:sz w:val="20"/>
            <w:szCs w:val="20"/>
          </w:rPr>
          <w:t>a confirmation</w:t>
        </w:r>
        <w:proofErr w:type="gramEnd"/>
        <w:r w:rsidRPr="26C635DA">
          <w:rPr>
            <w:rFonts w:ascii="Arial" w:eastAsia="Arial" w:hAnsi="Arial" w:cs="Arial"/>
            <w:sz w:val="20"/>
            <w:szCs w:val="20"/>
          </w:rPr>
          <w:t xml:space="preserve"> that the DSP serves each added Premise, and consents to the additional participation of these Premises in the Pilot Project. </w:t>
        </w:r>
        <w:r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 xml:space="preserve">forward the DSP’s email consenting to the changes to </w:t>
        </w:r>
        <w:proofErr w:type="gramStart"/>
        <w:r w:rsidRPr="26C635DA">
          <w:rPr>
            <w:rFonts w:ascii="Arial" w:eastAsia="Arial" w:hAnsi="Arial" w:cs="Arial"/>
            <w:sz w:val="20"/>
            <w:szCs w:val="20"/>
          </w:rPr>
          <w:t>ERCOT, and</w:t>
        </w:r>
        <w:proofErr w:type="gramEnd"/>
        <w:r w:rsidRPr="26C635DA">
          <w:rPr>
            <w:rFonts w:ascii="Arial" w:eastAsia="Arial" w:hAnsi="Arial" w:cs="Arial"/>
            <w:sz w:val="20"/>
            <w:szCs w:val="20"/>
          </w:rPr>
          <w:t xml:space="preserve"> email the updated “Details of Aggregation” form approved by the DSP to </w:t>
        </w:r>
        <w:r w:rsidRPr="26C635DA">
          <w:rPr>
            <w:rFonts w:ascii="Arial" w:hAnsi="Arial" w:cs="Arial"/>
            <w:sz w:val="20"/>
            <w:szCs w:val="20"/>
          </w:rPr>
          <w:t xml:space="preserve">ERCOT. The affected DSP and Resource Entity (RE) should </w:t>
        </w:r>
        <w:proofErr w:type="gramStart"/>
        <w:r w:rsidRPr="26C635DA">
          <w:rPr>
            <w:rFonts w:ascii="Arial" w:hAnsi="Arial" w:cs="Arial"/>
            <w:sz w:val="20"/>
            <w:szCs w:val="20"/>
          </w:rPr>
          <w:t>be  copied</w:t>
        </w:r>
        <w:proofErr w:type="gramEnd"/>
        <w:r w:rsidRPr="26C635DA">
          <w:rPr>
            <w:rFonts w:ascii="Arial" w:hAnsi="Arial" w:cs="Arial"/>
            <w:sz w:val="20"/>
            <w:szCs w:val="20"/>
          </w:rPr>
          <w:t xml:space="preserve"> on </w:t>
        </w:r>
        <w:proofErr w:type="gramStart"/>
        <w:r w:rsidRPr="26C635DA">
          <w:rPr>
            <w:rFonts w:ascii="Arial" w:hAnsi="Arial" w:cs="Arial"/>
            <w:sz w:val="20"/>
            <w:szCs w:val="20"/>
          </w:rPr>
          <w:t>both of these</w:t>
        </w:r>
        <w:proofErr w:type="gramEnd"/>
        <w:r w:rsidRPr="26C635DA">
          <w:rPr>
            <w:rFonts w:ascii="Arial" w:hAnsi="Arial" w:cs="Arial"/>
            <w:sz w:val="20"/>
            <w:szCs w:val="20"/>
          </w:rPr>
          <w:t xml:space="preserve"> emails from the QSE to ERCOT. </w:t>
        </w:r>
        <w:r w:rsidRPr="26C635DA">
          <w:rPr>
            <w:rFonts w:ascii="Arial" w:eastAsia="Arial" w:hAnsi="Arial" w:cs="Arial"/>
            <w:sz w:val="20"/>
            <w:szCs w:val="20"/>
          </w:rPr>
          <w:t>QSEs may request th</w:t>
        </w:r>
        <w:r w:rsidRPr="26C635DA">
          <w:rPr>
            <w:rFonts w:ascii="Arial" w:hAnsi="Arial" w:cs="Arial"/>
            <w:sz w:val="20"/>
            <w:szCs w:val="20"/>
          </w:rPr>
          <w:t xml:space="preserve">at a secure email account be created with ERCOT if using standard email is of concern. </w:t>
        </w:r>
      </w:ins>
    </w:p>
    <w:p w14:paraId="03CC4512" w14:textId="77777777" w:rsidR="00AF5AAB" w:rsidRPr="00175454" w:rsidRDefault="00AF5AAB" w:rsidP="00AF5AAB">
      <w:pPr>
        <w:pStyle w:val="ListParagraph"/>
        <w:numPr>
          <w:ilvl w:val="2"/>
          <w:numId w:val="3"/>
        </w:numPr>
        <w:rPr>
          <w:ins w:id="499" w:author="Author"/>
          <w:rFonts w:ascii="Arial" w:eastAsia="Arial" w:hAnsi="Arial" w:cs="Arial"/>
          <w:sz w:val="20"/>
          <w:szCs w:val="20"/>
        </w:rPr>
      </w:pPr>
      <w:ins w:id="500" w:author="Author">
        <w:r w:rsidRPr="004E1848">
          <w:rPr>
            <w:rFonts w:ascii="Arial" w:eastAsia="Arial" w:hAnsi="Arial" w:cs="Arial"/>
            <w:sz w:val="20"/>
            <w:szCs w:val="20"/>
          </w:rPr>
          <w:t>ERCOT will process 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ins>
    </w:p>
    <w:p w14:paraId="4E826EB2" w14:textId="77777777" w:rsidR="00AF5AAB" w:rsidRPr="009569FE" w:rsidRDefault="00AF5AAB" w:rsidP="00AF5AAB">
      <w:pPr>
        <w:pStyle w:val="ListParagraph"/>
        <w:numPr>
          <w:ilvl w:val="1"/>
          <w:numId w:val="3"/>
        </w:numPr>
        <w:rPr>
          <w:ins w:id="501" w:author="Author"/>
          <w:rFonts w:ascii="Arial" w:eastAsia="Arial" w:hAnsi="Arial" w:cs="Arial"/>
          <w:sz w:val="20"/>
          <w:szCs w:val="20"/>
        </w:rPr>
      </w:pPr>
      <w:ins w:id="502" w:author="Author">
        <w:r w:rsidRPr="5ECC500C">
          <w:rPr>
            <w:rFonts w:ascii="Arial" w:hAnsi="Arial" w:cs="Arial"/>
            <w:sz w:val="20"/>
            <w:szCs w:val="20"/>
          </w:rPr>
          <w:t>The QSE shall update appropriate telemetry values and market submissions when a change is made to the population. All Premises included in the list provided should be currently enrolled with the REP. Any future switches should be accounted for in the monthly update based on start and stop dates.</w:t>
        </w:r>
      </w:ins>
    </w:p>
    <w:p w14:paraId="7CDD947A" w14:textId="77777777" w:rsidR="00AF5AAB" w:rsidRPr="009569FE" w:rsidRDefault="00AF5AAB" w:rsidP="00AF5AAB">
      <w:pPr>
        <w:pStyle w:val="ListParagraph"/>
        <w:numPr>
          <w:ilvl w:val="1"/>
          <w:numId w:val="3"/>
        </w:numPr>
        <w:rPr>
          <w:ins w:id="503" w:author="Author"/>
          <w:rFonts w:ascii="Arial" w:eastAsia="Arial" w:hAnsi="Arial" w:cs="Arial"/>
          <w:sz w:val="20"/>
          <w:szCs w:val="20"/>
        </w:rPr>
      </w:pPr>
      <w:ins w:id="504" w:author="Author">
        <w:r w:rsidRPr="09AC0629">
          <w:rPr>
            <w:rFonts w:ascii="Arial" w:hAnsi="Arial" w:cs="Arial"/>
            <w:sz w:val="20"/>
            <w:szCs w:val="20"/>
          </w:rPr>
          <w:t>The updates shall include start and stop dates for new Premises in the ADER and/or Premises that have left the ADER. If a Premise is vacated</w:t>
        </w:r>
        <w:r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Premise and joins </w:t>
        </w:r>
        <w:proofErr w:type="gramStart"/>
        <w:r w:rsidRPr="09AC0629">
          <w:rPr>
            <w:rFonts w:ascii="Arial" w:hAnsi="Arial" w:cs="Arial"/>
            <w:sz w:val="20"/>
            <w:szCs w:val="20"/>
          </w:rPr>
          <w:t>the ADER</w:t>
        </w:r>
        <w:proofErr w:type="gramEnd"/>
        <w:r w:rsidRPr="09AC0629">
          <w:rPr>
            <w:rFonts w:ascii="Arial" w:hAnsi="Arial" w:cs="Arial"/>
            <w:sz w:val="20"/>
            <w:szCs w:val="20"/>
          </w:rPr>
          <w:t xml:space="preserve"> </w:t>
        </w:r>
        <w:r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ins>
    </w:p>
    <w:p w14:paraId="5B960926" w14:textId="77777777" w:rsidR="00AF5AAB" w:rsidRPr="008928F9" w:rsidRDefault="00AF5AAB" w:rsidP="00AF5AAB">
      <w:pPr>
        <w:pStyle w:val="ListParagraph"/>
        <w:numPr>
          <w:ilvl w:val="1"/>
          <w:numId w:val="3"/>
        </w:numPr>
        <w:rPr>
          <w:ins w:id="505" w:author="Author"/>
          <w:rFonts w:ascii="Arial" w:eastAsia="Arial" w:hAnsi="Arial" w:cs="Arial"/>
          <w:sz w:val="20"/>
          <w:szCs w:val="20"/>
        </w:rPr>
      </w:pPr>
      <w:ins w:id="506" w:author="Autho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ins>
    </w:p>
    <w:p w14:paraId="4189A725" w14:textId="77777777" w:rsidR="00F51DAC" w:rsidRPr="00CA6584" w:rsidRDefault="00F51DAC" w:rsidP="00CA6584">
      <w:pPr>
        <w:ind w:left="720"/>
        <w:rPr>
          <w:ins w:id="507" w:author="Author"/>
          <w:rFonts w:ascii="Arial" w:hAnsi="Arial" w:cs="Arial"/>
          <w:color w:val="000000" w:themeColor="text1"/>
          <w:sz w:val="20"/>
          <w:szCs w:val="20"/>
        </w:rPr>
      </w:pPr>
    </w:p>
    <w:p w14:paraId="522AA417" w14:textId="0E7C5CCA" w:rsidR="00727969" w:rsidRPr="00CA6584" w:rsidRDefault="00B109CD" w:rsidP="00902F86">
      <w:pPr>
        <w:numPr>
          <w:ilvl w:val="0"/>
          <w:numId w:val="8"/>
        </w:numPr>
        <w:rPr>
          <w:ins w:id="508" w:author="Author"/>
          <w:rFonts w:ascii="Arial" w:hAnsi="Arial" w:cs="Arial"/>
          <w:color w:val="000000" w:themeColor="text1"/>
          <w:sz w:val="20"/>
          <w:szCs w:val="20"/>
        </w:rPr>
      </w:pPr>
      <w:ins w:id="509" w:author="Author">
        <w:r>
          <w:rPr>
            <w:rFonts w:ascii="Arial" w:hAnsi="Arial" w:cs="Arial"/>
            <w:sz w:val="20"/>
            <w:szCs w:val="20"/>
          </w:rPr>
          <w:t xml:space="preserve"> </w:t>
        </w:r>
      </w:ins>
      <w:r w:rsidR="34EF46B7" w:rsidRPr="00E83BD1">
        <w:rPr>
          <w:rFonts w:ascii="Arial" w:hAnsi="Arial" w:cs="Arial"/>
          <w:sz w:val="20"/>
          <w:szCs w:val="20"/>
        </w:rPr>
        <w:t xml:space="preserve">Qualification </w:t>
      </w:r>
      <w:ins w:id="510" w:author="Author">
        <w:r w:rsidR="007D09F7" w:rsidRPr="00E83BD1">
          <w:rPr>
            <w:rFonts w:ascii="Arial" w:hAnsi="Arial" w:cs="Arial"/>
            <w:sz w:val="20"/>
            <w:szCs w:val="20"/>
          </w:rPr>
          <w:t>of ADER</w:t>
        </w:r>
        <w:r w:rsidR="007D09F7">
          <w:rPr>
            <w:rFonts w:ascii="Arial" w:hAnsi="Arial" w:cs="Arial"/>
            <w:sz w:val="20"/>
            <w:szCs w:val="20"/>
          </w:rPr>
          <w:t>s</w:t>
        </w:r>
        <w:del w:id="511" w:author="Author">
          <w:r w:rsidR="007D09F7" w:rsidDel="00B109CD">
            <w:rPr>
              <w:rFonts w:ascii="Arial" w:hAnsi="Arial" w:cs="Arial"/>
              <w:sz w:val="20"/>
              <w:szCs w:val="20"/>
            </w:rPr>
            <w:delText xml:space="preserve"> </w:delText>
          </w:r>
        </w:del>
      </w:ins>
    </w:p>
    <w:p w14:paraId="6E48AD56" w14:textId="77777777" w:rsidR="00B109CD" w:rsidRDefault="00B109CD" w:rsidP="00B109CD">
      <w:pPr>
        <w:rPr>
          <w:ins w:id="512" w:author="Author"/>
          <w:rFonts w:ascii="Arial" w:hAnsi="Arial" w:cs="Arial"/>
          <w:sz w:val="20"/>
          <w:szCs w:val="20"/>
        </w:rPr>
      </w:pPr>
    </w:p>
    <w:p w14:paraId="2AD2EFE7" w14:textId="79567F90" w:rsidR="00B109CD" w:rsidDel="003C6EFA" w:rsidRDefault="003C6EFA" w:rsidP="00CA6584">
      <w:pPr>
        <w:ind w:left="360"/>
        <w:rPr>
          <w:del w:id="513" w:author="Author"/>
          <w:rFonts w:ascii="Arial" w:hAnsi="Arial" w:cs="Arial"/>
          <w:color w:val="000000" w:themeColor="text1"/>
          <w:sz w:val="20"/>
          <w:szCs w:val="20"/>
        </w:rPr>
      </w:pPr>
      <w:ins w:id="514" w:author="Author">
        <w:r>
          <w:rPr>
            <w:rFonts w:ascii="Arial" w:hAnsi="Arial" w:cs="Arial"/>
            <w:sz w:val="20"/>
            <w:szCs w:val="20"/>
          </w:rPr>
          <w:t>Irrespective of the participation model</w:t>
        </w:r>
        <w:r w:rsidR="00477481">
          <w:rPr>
            <w:rFonts w:ascii="Arial" w:hAnsi="Arial" w:cs="Arial"/>
            <w:sz w:val="20"/>
            <w:szCs w:val="20"/>
          </w:rPr>
          <w:t>,</w:t>
        </w:r>
        <w:r>
          <w:rPr>
            <w:rFonts w:ascii="Arial" w:hAnsi="Arial" w:cs="Arial"/>
            <w:sz w:val="20"/>
            <w:szCs w:val="20"/>
          </w:rPr>
          <w:t xml:space="preserve"> </w:t>
        </w:r>
        <w:r w:rsidR="00155647">
          <w:rPr>
            <w:rFonts w:ascii="Arial" w:hAnsi="Arial" w:cs="Arial"/>
            <w:sz w:val="20"/>
            <w:szCs w:val="20"/>
          </w:rPr>
          <w:t>an</w:t>
        </w:r>
        <w:r>
          <w:rPr>
            <w:rFonts w:ascii="Arial" w:hAnsi="Arial" w:cs="Arial"/>
            <w:sz w:val="20"/>
            <w:szCs w:val="20"/>
          </w:rPr>
          <w:t xml:space="preserve"> ADER wish</w:t>
        </w:r>
        <w:r w:rsidR="00CE4261">
          <w:rPr>
            <w:rFonts w:ascii="Arial" w:hAnsi="Arial" w:cs="Arial"/>
            <w:sz w:val="20"/>
            <w:szCs w:val="20"/>
          </w:rPr>
          <w:t>ing</w:t>
        </w:r>
        <w:r>
          <w:rPr>
            <w:rFonts w:ascii="Arial" w:hAnsi="Arial" w:cs="Arial"/>
            <w:sz w:val="20"/>
            <w:szCs w:val="20"/>
          </w:rPr>
          <w:t xml:space="preserve"> to participate </w:t>
        </w:r>
        <w:r w:rsidR="00717A62">
          <w:rPr>
            <w:rFonts w:ascii="Arial" w:hAnsi="Arial" w:cs="Arial"/>
            <w:sz w:val="20"/>
            <w:szCs w:val="20"/>
          </w:rPr>
          <w:t>must have its</w:t>
        </w:r>
        <w:r>
          <w:rPr>
            <w:rFonts w:ascii="Arial" w:hAnsi="Arial" w:cs="Arial"/>
            <w:sz w:val="20"/>
            <w:szCs w:val="20"/>
          </w:rPr>
          <w:t xml:space="preserve"> </w:t>
        </w:r>
        <w:r w:rsidR="003B3C43">
          <w:rPr>
            <w:rFonts w:ascii="Arial" w:hAnsi="Arial" w:cs="Arial"/>
            <w:sz w:val="20"/>
            <w:szCs w:val="20"/>
          </w:rPr>
          <w:t>R</w:t>
        </w:r>
        <w:del w:id="515" w:author="Author">
          <w:r>
            <w:rPr>
              <w:rFonts w:ascii="Arial" w:hAnsi="Arial" w:cs="Arial"/>
              <w:sz w:val="20"/>
              <w:szCs w:val="20"/>
            </w:rPr>
            <w:delText>r</w:delText>
          </w:r>
        </w:del>
        <w:r>
          <w:rPr>
            <w:rFonts w:ascii="Arial" w:hAnsi="Arial" w:cs="Arial"/>
            <w:sz w:val="20"/>
            <w:szCs w:val="20"/>
          </w:rPr>
          <w:t xml:space="preserve">esource and associated QSE qualify to provide the specific services available under </w:t>
        </w:r>
        <w:r w:rsidR="003B3C43">
          <w:rPr>
            <w:rFonts w:ascii="Arial" w:hAnsi="Arial" w:cs="Arial"/>
            <w:sz w:val="20"/>
            <w:szCs w:val="20"/>
          </w:rPr>
          <w:t xml:space="preserve">the </w:t>
        </w:r>
        <w:r w:rsidR="002E3949">
          <w:rPr>
            <w:rFonts w:ascii="Arial" w:hAnsi="Arial" w:cs="Arial"/>
            <w:sz w:val="20"/>
            <w:szCs w:val="20"/>
          </w:rPr>
          <w:t xml:space="preserve">participation </w:t>
        </w:r>
        <w:r>
          <w:rPr>
            <w:rFonts w:ascii="Arial" w:hAnsi="Arial" w:cs="Arial"/>
            <w:sz w:val="20"/>
            <w:szCs w:val="20"/>
          </w:rPr>
          <w:t>model</w:t>
        </w:r>
        <w:r w:rsidR="002E3949">
          <w:rPr>
            <w:rFonts w:ascii="Arial" w:hAnsi="Arial" w:cs="Arial"/>
            <w:sz w:val="20"/>
            <w:szCs w:val="20"/>
          </w:rPr>
          <w:t xml:space="preserve"> chosen</w:t>
        </w:r>
        <w:r>
          <w:rPr>
            <w:rFonts w:ascii="Arial" w:hAnsi="Arial" w:cs="Arial"/>
            <w:sz w:val="20"/>
            <w:szCs w:val="20"/>
          </w:rPr>
          <w:t>. ADERs participating as an ALR however must also qualify to participate in Security-Constrained Economic Dispatch (SCED), per Nodal Protocol Section 3.6.1. Load Resource Participation.</w:t>
        </w:r>
      </w:ins>
    </w:p>
    <w:p w14:paraId="09D1DBCE" w14:textId="6BEF0823" w:rsidR="6AF95340" w:rsidRDefault="6AF95340" w:rsidP="00CA6584">
      <w:pPr>
        <w:ind w:left="360"/>
        <w:rPr>
          <w:rFonts w:ascii="Arial" w:hAnsi="Arial" w:cs="Arial"/>
        </w:rPr>
      </w:pPr>
    </w:p>
    <w:p w14:paraId="0E190535" w14:textId="5151BC8C" w:rsidR="00761834" w:rsidRPr="00344993" w:rsidDel="00B109CD" w:rsidRDefault="098F9478" w:rsidP="000062A8">
      <w:pPr>
        <w:ind w:left="450"/>
        <w:rPr>
          <w:del w:id="516" w:author="Author"/>
          <w:rFonts w:ascii="Arial" w:hAnsi="Arial" w:cs="Arial"/>
          <w:color w:val="000000" w:themeColor="text1"/>
          <w:sz w:val="20"/>
          <w:szCs w:val="20"/>
        </w:rPr>
      </w:pPr>
      <w:del w:id="517" w:author="Author">
        <w:r w:rsidRPr="6AF95340" w:rsidDel="00B109CD">
          <w:rPr>
            <w:rFonts w:ascii="Arial" w:hAnsi="Arial" w:cs="Arial"/>
            <w:sz w:val="20"/>
            <w:szCs w:val="20"/>
          </w:rPr>
          <w:delText>For purposes of ERCOT systems</w:delText>
        </w:r>
        <w:r w:rsidR="00FE7E1D" w:rsidDel="00B109CD">
          <w:rPr>
            <w:rFonts w:ascii="Arial" w:hAnsi="Arial" w:cs="Arial"/>
            <w:sz w:val="20"/>
            <w:szCs w:val="20"/>
          </w:rPr>
          <w:delText xml:space="preserve"> and all ERCOT rules</w:delText>
        </w:r>
        <w:r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ADERs in the Pilot </w:delText>
        </w:r>
        <w:r w:rsidR="00C638D1" w:rsidDel="00B109CD">
          <w:rPr>
            <w:rFonts w:ascii="Arial" w:hAnsi="Arial" w:cs="Arial"/>
            <w:sz w:val="20"/>
            <w:szCs w:val="20"/>
          </w:rPr>
          <w:delText>Project</w:delText>
        </w:r>
        <w:r w:rsidR="00C638D1"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for Phase </w:delText>
        </w:r>
        <w:r w:rsidR="00D25CB3" w:rsidDel="00B109CD">
          <w:rPr>
            <w:rFonts w:ascii="Arial" w:hAnsi="Arial" w:cs="Arial"/>
            <w:sz w:val="20"/>
            <w:szCs w:val="20"/>
          </w:rPr>
          <w:delText>2</w:delText>
        </w:r>
        <w:r w:rsidR="7D850CC2" w:rsidRPr="6AF95340" w:rsidDel="00B109CD">
          <w:rPr>
            <w:rFonts w:ascii="Arial" w:hAnsi="Arial" w:cs="Arial"/>
            <w:sz w:val="20"/>
            <w:szCs w:val="20"/>
          </w:rPr>
          <w:delText xml:space="preserve"> will </w:delText>
        </w:r>
        <w:r w:rsidRPr="6AF95340" w:rsidDel="00B109CD">
          <w:rPr>
            <w:rFonts w:ascii="Arial" w:hAnsi="Arial" w:cs="Arial"/>
            <w:sz w:val="20"/>
            <w:szCs w:val="20"/>
          </w:rPr>
          <w:delText>be considered ALR</w:delText>
        </w:r>
        <w:r w:rsidR="00BB0DE6" w:rsidDel="00B109CD">
          <w:rPr>
            <w:rFonts w:ascii="Arial" w:hAnsi="Arial" w:cs="Arial"/>
            <w:sz w:val="20"/>
            <w:szCs w:val="20"/>
          </w:rPr>
          <w:delText>s</w:delText>
        </w:r>
        <w:r w:rsidRPr="6AF95340" w:rsidDel="00B109CD">
          <w:rPr>
            <w:rFonts w:ascii="Arial" w:hAnsi="Arial" w:cs="Arial"/>
            <w:sz w:val="20"/>
            <w:szCs w:val="20"/>
          </w:rPr>
          <w:delText>, as</w:delText>
        </w:r>
        <w:r w:rsidR="7D850CC2" w:rsidRPr="6AF95340" w:rsidDel="00B109CD">
          <w:rPr>
            <w:rFonts w:ascii="Arial" w:hAnsi="Arial" w:cs="Arial"/>
            <w:sz w:val="20"/>
            <w:szCs w:val="20"/>
          </w:rPr>
          <w:delText xml:space="preserve"> </w:delText>
        </w:r>
        <w:r w:rsidR="00BB0DE6" w:rsidDel="00B109CD">
          <w:rPr>
            <w:rFonts w:ascii="Arial" w:hAnsi="Arial" w:cs="Arial"/>
            <w:sz w:val="20"/>
            <w:szCs w:val="20"/>
          </w:rPr>
          <w:delText>that term is used</w:delText>
        </w:r>
        <w:r w:rsidR="7D850CC2" w:rsidRPr="6AF95340" w:rsidDel="00B109CD">
          <w:rPr>
            <w:rFonts w:ascii="Arial" w:hAnsi="Arial" w:cs="Arial"/>
            <w:sz w:val="20"/>
            <w:szCs w:val="20"/>
          </w:rPr>
          <w:delText xml:space="preserve"> in the </w:delText>
        </w:r>
        <w:r w:rsidR="00BB0DE6" w:rsidDel="00B109CD">
          <w:rPr>
            <w:rFonts w:ascii="Arial" w:hAnsi="Arial" w:cs="Arial"/>
            <w:sz w:val="20"/>
            <w:szCs w:val="20"/>
          </w:rPr>
          <w:delText>ERCOT</w:delText>
        </w:r>
        <w:r w:rsidRPr="6AF95340" w:rsidDel="00B109CD">
          <w:rPr>
            <w:rFonts w:ascii="Arial" w:hAnsi="Arial" w:cs="Arial"/>
            <w:sz w:val="20"/>
            <w:szCs w:val="20"/>
          </w:rPr>
          <w:delText xml:space="preserve"> Protocols. </w:delText>
        </w:r>
        <w:r w:rsidR="7D850CC2" w:rsidRPr="6AF95340" w:rsidDel="00B109CD">
          <w:rPr>
            <w:rFonts w:ascii="Arial" w:hAnsi="Arial" w:cs="Arial"/>
            <w:sz w:val="20"/>
            <w:szCs w:val="20"/>
          </w:rPr>
          <w:delText xml:space="preserve">Hence, registered ADERs </w:delText>
        </w:r>
        <w:r w:rsidRPr="6AF95340" w:rsidDel="00B109CD">
          <w:rPr>
            <w:rFonts w:ascii="Arial" w:hAnsi="Arial" w:cs="Arial"/>
            <w:sz w:val="20"/>
            <w:szCs w:val="20"/>
          </w:rPr>
          <w:delText xml:space="preserve">must qualify </w:delText>
        </w:r>
        <w:r w:rsidR="00887064" w:rsidDel="00B109CD">
          <w:rPr>
            <w:rFonts w:ascii="Arial" w:hAnsi="Arial" w:cs="Arial"/>
            <w:sz w:val="20"/>
            <w:szCs w:val="20"/>
          </w:rPr>
          <w:delText>as</w:delText>
        </w:r>
        <w:r w:rsidR="00887064" w:rsidRPr="6AF95340" w:rsidDel="00B109CD">
          <w:rPr>
            <w:rFonts w:ascii="Arial" w:hAnsi="Arial" w:cs="Arial"/>
            <w:sz w:val="20"/>
            <w:szCs w:val="20"/>
          </w:rPr>
          <w:delText xml:space="preserve"> </w:delText>
        </w:r>
        <w:r w:rsidRPr="6AF95340" w:rsidDel="00B109CD">
          <w:rPr>
            <w:rFonts w:ascii="Arial" w:hAnsi="Arial" w:cs="Arial"/>
            <w:sz w:val="20"/>
            <w:szCs w:val="20"/>
          </w:rPr>
          <w:delText>ALRs for the following:</w:delText>
        </w:r>
      </w:del>
    </w:p>
    <w:p w14:paraId="37DEF86E" w14:textId="18F69600" w:rsidR="002F21B5" w:rsidDel="00B109CD" w:rsidRDefault="1A2CB976" w:rsidP="00902F86">
      <w:pPr>
        <w:numPr>
          <w:ilvl w:val="1"/>
          <w:numId w:val="8"/>
        </w:numPr>
        <w:rPr>
          <w:del w:id="518" w:author="Author"/>
          <w:rFonts w:ascii="Arial" w:hAnsi="Arial" w:cs="Arial"/>
          <w:color w:val="000000" w:themeColor="text1"/>
          <w:sz w:val="20"/>
          <w:szCs w:val="20"/>
        </w:rPr>
      </w:pPr>
      <w:del w:id="519" w:author="Author">
        <w:r w:rsidRPr="00E83BD1" w:rsidDel="00B109CD">
          <w:rPr>
            <w:rFonts w:ascii="Arial" w:hAnsi="Arial" w:cs="Arial"/>
            <w:sz w:val="20"/>
            <w:szCs w:val="20"/>
          </w:rPr>
          <w:lastRenderedPageBreak/>
          <w:delText>P</w:delText>
        </w:r>
        <w:r w:rsidR="691015FC" w:rsidRPr="00E83BD1" w:rsidDel="00B109CD">
          <w:rPr>
            <w:rFonts w:ascii="Arial" w:hAnsi="Arial" w:cs="Arial"/>
            <w:sz w:val="20"/>
            <w:szCs w:val="20"/>
          </w:rPr>
          <w:delText>articipation in Security-Constrained Economic Dispatch (SCED),</w:delText>
        </w:r>
        <w:r w:rsidR="71501836" w:rsidRPr="00E83BD1" w:rsidDel="00B109CD">
          <w:rPr>
            <w:rFonts w:ascii="Arial" w:hAnsi="Arial" w:cs="Arial"/>
            <w:sz w:val="20"/>
            <w:szCs w:val="20"/>
          </w:rPr>
          <w:delText xml:space="preserve"> per Nodal Protocol Section 3.6.1</w:delText>
        </w:r>
        <w:r w:rsidR="39692F8A" w:rsidRPr="00E83BD1" w:rsidDel="00B109CD">
          <w:rPr>
            <w:rFonts w:ascii="Arial" w:hAnsi="Arial" w:cs="Arial"/>
            <w:sz w:val="20"/>
            <w:szCs w:val="20"/>
          </w:rPr>
          <w:delText>,</w:delText>
        </w:r>
        <w:r w:rsidR="71501836" w:rsidRPr="00E83BD1" w:rsidDel="00B109CD">
          <w:rPr>
            <w:rFonts w:ascii="Arial" w:hAnsi="Arial" w:cs="Arial"/>
            <w:sz w:val="20"/>
            <w:szCs w:val="20"/>
          </w:rPr>
          <w:delText xml:space="preserve"> Load Resource Participation</w:delText>
        </w:r>
        <w:r w:rsidR="691015FC" w:rsidRPr="00E83BD1" w:rsidDel="00B109CD">
          <w:rPr>
            <w:rFonts w:ascii="Arial" w:hAnsi="Arial" w:cs="Arial"/>
            <w:sz w:val="20"/>
            <w:szCs w:val="20"/>
          </w:rPr>
          <w:delText>.</w:delText>
        </w:r>
        <w:r w:rsidR="16490E6C" w:rsidRPr="00E83BD1" w:rsidDel="00B109CD">
          <w:rPr>
            <w:rFonts w:ascii="Arial" w:hAnsi="Arial" w:cs="Arial"/>
            <w:sz w:val="20"/>
            <w:szCs w:val="20"/>
          </w:rPr>
          <w:delText xml:space="preserve"> </w:delText>
        </w:r>
      </w:del>
    </w:p>
    <w:p w14:paraId="65C5C736" w14:textId="6732D97F" w:rsidR="000568AE" w:rsidDel="00071C7B" w:rsidRDefault="6DBFCA5F" w:rsidP="6AF95340">
      <w:pPr>
        <w:ind w:left="720"/>
        <w:rPr>
          <w:del w:id="520" w:author="Author"/>
          <w:rFonts w:ascii="Arial" w:eastAsia="Arial" w:hAnsi="Arial" w:cs="Arial"/>
          <w:sz w:val="20"/>
          <w:szCs w:val="20"/>
        </w:rPr>
      </w:pPr>
      <w:del w:id="521" w:author="Author">
        <w:r w:rsidRPr="007541EF" w:rsidDel="00B109CD">
          <w:rPr>
            <w:rFonts w:ascii="Arial" w:hAnsi="Arial" w:cs="Arial"/>
            <w:sz w:val="20"/>
            <w:szCs w:val="20"/>
          </w:rPr>
          <w:delText>Non-Spinning Reserve (Non-Spin)</w:delText>
        </w:r>
        <w:r w:rsidR="71B2417E" w:rsidRPr="007541EF" w:rsidDel="00B109CD">
          <w:rPr>
            <w:rFonts w:ascii="Arial" w:hAnsi="Arial" w:cs="Arial"/>
            <w:sz w:val="20"/>
            <w:szCs w:val="20"/>
          </w:rPr>
          <w:delText xml:space="preserve"> and</w:delText>
        </w:r>
        <w:r w:rsidR="4BCD6D4A" w:rsidRPr="007541EF" w:rsidDel="00B109CD">
          <w:rPr>
            <w:rFonts w:ascii="Arial" w:hAnsi="Arial" w:cs="Arial"/>
            <w:sz w:val="20"/>
            <w:szCs w:val="20"/>
          </w:rPr>
          <w:delText>/or</w:delText>
        </w:r>
        <w:r w:rsidR="71B2417E" w:rsidRPr="007541EF" w:rsidDel="00B109CD">
          <w:rPr>
            <w:rFonts w:ascii="Arial" w:hAnsi="Arial" w:cs="Arial"/>
            <w:sz w:val="20"/>
            <w:szCs w:val="20"/>
          </w:rPr>
          <w:delText xml:space="preserve"> ERCOT Contingency Reserve Service (ECRS)</w:delText>
        </w:r>
        <w:r w:rsidR="691015FC" w:rsidRPr="007541EF" w:rsidDel="00B109CD">
          <w:rPr>
            <w:rFonts w:ascii="Arial" w:hAnsi="Arial" w:cs="Arial"/>
            <w:sz w:val="20"/>
            <w:szCs w:val="20"/>
          </w:rPr>
          <w:delText xml:space="preserve">. </w:delText>
        </w:r>
        <w:r w:rsidR="00481C41" w:rsidRPr="007541EF" w:rsidDel="00B109CD">
          <w:rPr>
            <w:rFonts w:ascii="Arial" w:hAnsi="Arial" w:cs="Arial"/>
            <w:sz w:val="20"/>
            <w:szCs w:val="20"/>
          </w:rPr>
          <w:delText xml:space="preserve">In order to provide </w:delText>
        </w:r>
        <w:r w:rsidR="006515B6" w:rsidRPr="007541EF" w:rsidDel="00B109CD">
          <w:rPr>
            <w:rFonts w:ascii="Arial" w:hAnsi="Arial" w:cs="Arial"/>
            <w:sz w:val="20"/>
            <w:szCs w:val="20"/>
          </w:rPr>
          <w:delText>either</w:delText>
        </w:r>
        <w:r w:rsidR="00481C41" w:rsidRPr="007541EF" w:rsidDel="00B109CD">
          <w:rPr>
            <w:rFonts w:ascii="Arial" w:hAnsi="Arial" w:cs="Arial"/>
            <w:sz w:val="20"/>
            <w:szCs w:val="20"/>
          </w:rPr>
          <w:delText xml:space="preserve"> service during the Pilot Project, b</w:delText>
        </w:r>
        <w:r w:rsidR="691015FC" w:rsidRPr="007541EF" w:rsidDel="00B109CD">
          <w:rPr>
            <w:rFonts w:ascii="Arial" w:hAnsi="Arial" w:cs="Arial"/>
            <w:sz w:val="20"/>
            <w:szCs w:val="20"/>
          </w:rPr>
          <w:delText>oth the ADER and the associated QSE must</w:delText>
        </w:r>
        <w:r w:rsidR="16490E6C" w:rsidRPr="007541EF" w:rsidDel="00B109CD">
          <w:rPr>
            <w:rFonts w:ascii="Arial" w:hAnsi="Arial" w:cs="Arial"/>
            <w:sz w:val="20"/>
            <w:szCs w:val="20"/>
          </w:rPr>
          <w:delText xml:space="preserve"> qualify to provide </w:delText>
        </w:r>
        <w:r w:rsidR="00EB637C" w:rsidRPr="007541EF" w:rsidDel="00B109CD">
          <w:rPr>
            <w:rFonts w:ascii="Arial" w:hAnsi="Arial" w:cs="Arial"/>
            <w:sz w:val="20"/>
            <w:szCs w:val="20"/>
          </w:rPr>
          <w:delText>the service</w:delText>
        </w:r>
        <w:r w:rsidR="691015FC" w:rsidRPr="007541EF" w:rsidDel="00B109CD">
          <w:rPr>
            <w:rFonts w:ascii="Arial" w:hAnsi="Arial" w:cs="Arial"/>
            <w:sz w:val="20"/>
            <w:szCs w:val="20"/>
          </w:rPr>
          <w:delText xml:space="preserve">. During the </w:delText>
        </w:r>
        <w:r w:rsidR="4ABC1D0D" w:rsidRPr="007541EF" w:rsidDel="00B109CD">
          <w:rPr>
            <w:rFonts w:ascii="Arial" w:hAnsi="Arial" w:cs="Arial"/>
            <w:sz w:val="20"/>
            <w:szCs w:val="20"/>
          </w:rPr>
          <w:delText>second</w:delText>
        </w:r>
        <w:r w:rsidR="691015FC" w:rsidRPr="007541EF" w:rsidDel="00B109CD">
          <w:rPr>
            <w:rFonts w:ascii="Arial" w:hAnsi="Arial" w:cs="Arial"/>
            <w:sz w:val="20"/>
            <w:szCs w:val="20"/>
          </w:rPr>
          <w:delText xml:space="preserve"> phase of the </w:delText>
        </w:r>
        <w:r w:rsidR="53AEB3A2" w:rsidRPr="007541EF" w:rsidDel="00B109CD">
          <w:rPr>
            <w:rFonts w:ascii="Arial" w:hAnsi="Arial" w:cs="Arial"/>
            <w:sz w:val="20"/>
            <w:szCs w:val="20"/>
          </w:rPr>
          <w:delText>Pilot</w:delText>
        </w:r>
        <w:r w:rsidR="24FFED5F" w:rsidRPr="007541EF" w:rsidDel="00B109CD">
          <w:rPr>
            <w:rFonts w:ascii="Arial" w:hAnsi="Arial" w:cs="Arial"/>
            <w:sz w:val="20"/>
            <w:szCs w:val="20"/>
          </w:rPr>
          <w:delText xml:space="preserve"> Project</w:delText>
        </w:r>
        <w:r w:rsidR="691015FC" w:rsidRPr="007541EF" w:rsidDel="00B109CD">
          <w:rPr>
            <w:rFonts w:ascii="Arial" w:hAnsi="Arial" w:cs="Arial"/>
            <w:sz w:val="20"/>
            <w:szCs w:val="20"/>
          </w:rPr>
          <w:delText xml:space="preserve">, </w:delText>
        </w:r>
        <w:r w:rsidR="691015FC" w:rsidRPr="007541EF" w:rsidDel="00B109CD">
          <w:rPr>
            <w:rFonts w:ascii="Arial" w:eastAsia="Arial" w:hAnsi="Arial" w:cs="Arial"/>
            <w:sz w:val="20"/>
            <w:szCs w:val="20"/>
          </w:rPr>
          <w:delText xml:space="preserve">Non-Spin </w:delText>
        </w:r>
        <w:r w:rsidR="41D30FF5" w:rsidRPr="007541EF" w:rsidDel="00B109CD">
          <w:rPr>
            <w:rFonts w:ascii="Arial" w:eastAsia="Arial" w:hAnsi="Arial" w:cs="Arial"/>
            <w:sz w:val="20"/>
            <w:szCs w:val="20"/>
          </w:rPr>
          <w:delText>and</w:delText>
        </w:r>
        <w:r w:rsidR="20E6FBC4" w:rsidRPr="007541EF" w:rsidDel="00B109CD">
          <w:rPr>
            <w:rFonts w:ascii="Arial" w:eastAsia="Arial" w:hAnsi="Arial" w:cs="Arial"/>
            <w:sz w:val="20"/>
            <w:szCs w:val="20"/>
          </w:rPr>
          <w:delText xml:space="preserve"> </w:delText>
        </w:r>
        <w:r w:rsidR="41D30FF5" w:rsidRPr="007541EF" w:rsidDel="00B109CD">
          <w:rPr>
            <w:rFonts w:ascii="Arial" w:eastAsia="Arial" w:hAnsi="Arial" w:cs="Arial"/>
            <w:sz w:val="20"/>
            <w:szCs w:val="20"/>
          </w:rPr>
          <w:delText>ECRS are</w:delText>
        </w:r>
        <w:r w:rsidR="691015FC" w:rsidRPr="007541EF" w:rsidDel="00B109CD">
          <w:rPr>
            <w:rFonts w:ascii="Arial" w:eastAsia="Arial" w:hAnsi="Arial" w:cs="Arial"/>
            <w:sz w:val="20"/>
            <w:szCs w:val="20"/>
          </w:rPr>
          <w:delText xml:space="preserve"> the only Ancillary Service</w:delText>
        </w:r>
        <w:r w:rsidR="1DC02D65" w:rsidRPr="007541EF" w:rsidDel="00B109CD">
          <w:rPr>
            <w:rFonts w:ascii="Arial" w:eastAsia="Arial" w:hAnsi="Arial" w:cs="Arial"/>
            <w:sz w:val="20"/>
            <w:szCs w:val="20"/>
          </w:rPr>
          <w:delText>s</w:delText>
        </w:r>
        <w:r w:rsidR="691015FC" w:rsidRPr="007541EF" w:rsidDel="00B109CD">
          <w:rPr>
            <w:rFonts w:ascii="Arial" w:eastAsia="Arial" w:hAnsi="Arial" w:cs="Arial"/>
            <w:sz w:val="20"/>
            <w:szCs w:val="20"/>
          </w:rPr>
          <w:delText xml:space="preserve"> for which the ADER can qualify.</w:delText>
        </w:r>
      </w:del>
    </w:p>
    <w:p w14:paraId="3AB321CC" w14:textId="77777777" w:rsidR="00071C7B" w:rsidRDefault="00071C7B" w:rsidP="6AF95340">
      <w:pPr>
        <w:ind w:left="720"/>
        <w:rPr>
          <w:ins w:id="522" w:author="VISTRA" w:date="2025-04-09T14:43:00Z" w16du:dateUtc="2025-04-09T19:43:00Z"/>
          <w:rFonts w:ascii="Arial" w:eastAsia="Arial" w:hAnsi="Arial" w:cs="Arial"/>
          <w:sz w:val="20"/>
          <w:szCs w:val="20"/>
        </w:rPr>
      </w:pPr>
    </w:p>
    <w:p w14:paraId="335DBB40" w14:textId="0ED7F735" w:rsidR="002222B6" w:rsidRDefault="009B73BE" w:rsidP="002222B6">
      <w:pPr>
        <w:numPr>
          <w:ilvl w:val="0"/>
          <w:numId w:val="8"/>
        </w:numPr>
        <w:rPr>
          <w:ins w:id="523" w:author="VISTRA" w:date="2025-04-09T14:44:00Z" w16du:dateUtc="2025-04-09T19:44:00Z"/>
          <w:rFonts w:ascii="Arial" w:hAnsi="Arial" w:cs="Arial"/>
          <w:color w:val="000000" w:themeColor="text1"/>
          <w:sz w:val="20"/>
          <w:szCs w:val="20"/>
        </w:rPr>
      </w:pPr>
      <w:ins w:id="524" w:author="VISTRA" w:date="2025-04-09T16:41:00Z" w16du:dateUtc="2025-04-09T21:41:00Z">
        <w:r w:rsidRPr="009B73BE">
          <w:rPr>
            <w:rFonts w:ascii="Arial" w:hAnsi="Arial" w:cs="Arial"/>
            <w:sz w:val="20"/>
            <w:szCs w:val="20"/>
            <w:rPrChange w:id="525" w:author="VISTRA" w:date="2025-04-09T16:42:00Z" w16du:dateUtc="2025-04-09T21:42:00Z">
              <w:rPr>
                <w:rFonts w:ascii="Arial" w:hAnsi="Arial" w:cs="Arial"/>
                <w:sz w:val="20"/>
                <w:szCs w:val="20"/>
                <w:highlight w:val="yellow"/>
              </w:rPr>
            </w:rPrChange>
          </w:rPr>
          <w:t xml:space="preserve">For ADERs participating as an NCLR where the individual premises associated with the aggregation have </w:t>
        </w:r>
        <w:r w:rsidRPr="003D20D8">
          <w:rPr>
            <w:rFonts w:ascii="Arial" w:hAnsi="Arial" w:cs="Arial"/>
            <w:sz w:val="20"/>
            <w:szCs w:val="20"/>
          </w:rPr>
          <w:t>electric consumption exceeding 100</w:t>
        </w:r>
      </w:ins>
      <w:ins w:id="526" w:author="VISTRA" w:date="2025-04-09T16:49:00Z" w16du:dateUtc="2025-04-09T21:49:00Z">
        <w:r w:rsidR="00A9760D">
          <w:rPr>
            <w:rFonts w:ascii="Arial" w:hAnsi="Arial" w:cs="Arial"/>
            <w:sz w:val="20"/>
            <w:szCs w:val="20"/>
          </w:rPr>
          <w:t xml:space="preserve"> </w:t>
        </w:r>
      </w:ins>
      <w:ins w:id="527" w:author="VISTRA" w:date="2025-04-09T16:41:00Z" w16du:dateUtc="2025-04-09T21:41:00Z">
        <w:r w:rsidRPr="003D20D8">
          <w:rPr>
            <w:rFonts w:ascii="Arial" w:hAnsi="Arial" w:cs="Arial"/>
            <w:sz w:val="20"/>
            <w:szCs w:val="20"/>
          </w:rPr>
          <w:t>kW</w:t>
        </w:r>
      </w:ins>
      <w:ins w:id="528" w:author="VISTRA" w:date="2025-04-09T16:42:00Z" w16du:dateUtc="2025-04-09T21:42:00Z">
        <w:r w:rsidR="00952C40">
          <w:rPr>
            <w:rFonts w:ascii="Arial" w:hAnsi="Arial" w:cs="Arial"/>
            <w:sz w:val="20"/>
            <w:szCs w:val="20"/>
          </w:rPr>
          <w:t xml:space="preserve"> and </w:t>
        </w:r>
      </w:ins>
      <w:ins w:id="529" w:author="VISTRA" w:date="2025-04-09T16:43:00Z" w16du:dateUtc="2025-04-09T21:43:00Z">
        <w:r w:rsidR="006E3EB9">
          <w:rPr>
            <w:rFonts w:ascii="Arial" w:hAnsi="Arial" w:cs="Arial"/>
            <w:sz w:val="20"/>
            <w:szCs w:val="20"/>
          </w:rPr>
          <w:t>the premises are associated with an LSE that is not associated with the QSE</w:t>
        </w:r>
      </w:ins>
      <w:ins w:id="530" w:author="VISTRA" w:date="2025-04-09T16:41:00Z" w16du:dateUtc="2025-04-09T21:41:00Z">
        <w:r w:rsidRPr="003D20D8">
          <w:rPr>
            <w:rFonts w:ascii="Arial" w:hAnsi="Arial" w:cs="Arial"/>
            <w:sz w:val="20"/>
            <w:szCs w:val="20"/>
          </w:rPr>
          <w:t xml:space="preserve">, </w:t>
        </w:r>
      </w:ins>
      <w:ins w:id="531" w:author="VISTRA" w:date="2025-04-09T16:43:00Z" w16du:dateUtc="2025-04-09T21:43:00Z">
        <w:r w:rsidR="005345A2">
          <w:rPr>
            <w:rFonts w:ascii="Arial" w:hAnsi="Arial" w:cs="Arial"/>
            <w:sz w:val="20"/>
            <w:szCs w:val="20"/>
          </w:rPr>
          <w:t xml:space="preserve">the </w:t>
        </w:r>
      </w:ins>
      <w:ins w:id="532" w:author="VISTRA" w:date="2025-04-09T14:44:00Z" w16du:dateUtc="2025-04-09T19:44:00Z">
        <w:r w:rsidR="002222B6" w:rsidRPr="5ECC500C">
          <w:rPr>
            <w:rFonts w:ascii="Arial" w:hAnsi="Arial" w:cs="Arial"/>
            <w:color w:val="000000" w:themeColor="text1"/>
            <w:sz w:val="20"/>
            <w:szCs w:val="20"/>
          </w:rPr>
          <w:t>QSE must provide written consent</w:t>
        </w:r>
      </w:ins>
      <w:ins w:id="533" w:author="VISTRA" w:date="2025-04-09T16:44:00Z" w16du:dateUtc="2025-04-09T21:44:00Z">
        <w:r w:rsidR="003D7356">
          <w:rPr>
            <w:rFonts w:ascii="Arial" w:hAnsi="Arial" w:cs="Arial"/>
            <w:color w:val="000000" w:themeColor="text1"/>
            <w:sz w:val="20"/>
            <w:szCs w:val="20"/>
          </w:rPr>
          <w:t xml:space="preserve"> from the LSE’s QSE</w:t>
        </w:r>
      </w:ins>
      <w:ins w:id="534" w:author="VISTRA" w:date="2025-04-09T14:44:00Z" w16du:dateUtc="2025-04-09T19:44:00Z">
        <w:r w:rsidR="002222B6" w:rsidRPr="5ECC500C">
          <w:rPr>
            <w:rFonts w:ascii="Arial" w:hAnsi="Arial" w:cs="Arial"/>
            <w:color w:val="000000" w:themeColor="text1"/>
            <w:sz w:val="20"/>
            <w:szCs w:val="20"/>
          </w:rPr>
          <w:t xml:space="preserve"> (</w:t>
        </w:r>
        <w:r w:rsidR="002222B6" w:rsidRPr="00D90F19">
          <w:rPr>
            <w:rFonts w:ascii="Arial" w:hAnsi="Arial" w:cs="Arial"/>
            <w:i/>
            <w:iCs/>
            <w:color w:val="000000" w:themeColor="text1"/>
            <w:sz w:val="20"/>
            <w:szCs w:val="20"/>
          </w:rPr>
          <w:t>See</w:t>
        </w:r>
        <w:r w:rsidR="002222B6" w:rsidRPr="5ECC500C">
          <w:rPr>
            <w:rFonts w:ascii="Arial" w:hAnsi="Arial" w:cs="Arial"/>
            <w:color w:val="000000" w:themeColor="text1"/>
            <w:sz w:val="20"/>
            <w:szCs w:val="20"/>
          </w:rPr>
          <w:t xml:space="preserve"> Appendix </w:t>
        </w:r>
        <w:r w:rsidR="002222B6">
          <w:rPr>
            <w:rFonts w:ascii="Arial" w:hAnsi="Arial" w:cs="Arial"/>
            <w:color w:val="000000" w:themeColor="text1"/>
            <w:sz w:val="20"/>
            <w:szCs w:val="20"/>
          </w:rPr>
          <w:t>C)</w:t>
        </w:r>
      </w:ins>
      <w:ins w:id="535" w:author="VISTRA" w:date="2025-04-10T16:23:00Z" w16du:dateUtc="2025-04-10T21:23:00Z">
        <w:r w:rsidR="001321A3">
          <w:rPr>
            <w:rFonts w:ascii="Arial" w:hAnsi="Arial" w:cs="Arial"/>
            <w:color w:val="000000" w:themeColor="text1"/>
            <w:sz w:val="20"/>
            <w:szCs w:val="20"/>
          </w:rPr>
          <w:t xml:space="preserve"> </w:t>
        </w:r>
      </w:ins>
    </w:p>
    <w:p w14:paraId="2DE55E71" w14:textId="6F65BDBE" w:rsidR="002222B6" w:rsidRPr="007A1319" w:rsidRDefault="002222B6" w:rsidP="002222B6">
      <w:pPr>
        <w:numPr>
          <w:ilvl w:val="1"/>
          <w:numId w:val="8"/>
        </w:numPr>
        <w:rPr>
          <w:ins w:id="536" w:author="VISTRA" w:date="2025-04-09T14:44:00Z" w16du:dateUtc="2025-04-09T19:44:00Z"/>
          <w:rStyle w:val="Heading4Char"/>
          <w:rFonts w:eastAsia="Arial"/>
          <w:color w:val="000000" w:themeColor="text1"/>
          <w:sz w:val="20"/>
          <w:szCs w:val="20"/>
        </w:rPr>
      </w:pPr>
      <w:ins w:id="537" w:author="VISTRA" w:date="2025-04-09T14:44:00Z" w16du:dateUtc="2025-04-09T19:44:00Z">
        <w:r w:rsidRPr="5ECC500C">
          <w:rPr>
            <w:rFonts w:ascii="Arial" w:eastAsia="Arial" w:hAnsi="Arial" w:cs="Arial"/>
            <w:color w:val="000000" w:themeColor="text1"/>
            <w:sz w:val="20"/>
            <w:szCs w:val="20"/>
          </w:rPr>
          <w:t xml:space="preserve">No </w:t>
        </w:r>
        <w:r>
          <w:rPr>
            <w:rFonts w:ascii="Arial" w:eastAsia="Arial" w:hAnsi="Arial" w:cs="Arial"/>
            <w:color w:val="000000" w:themeColor="text1"/>
            <w:sz w:val="20"/>
            <w:szCs w:val="20"/>
          </w:rPr>
          <w:t>LSE</w:t>
        </w:r>
      </w:ins>
      <w:ins w:id="538" w:author="VISTRA" w:date="2025-04-09T16:50:00Z" w16du:dateUtc="2025-04-09T21:50:00Z">
        <w:r w:rsidR="00545CF4">
          <w:rPr>
            <w:rFonts w:ascii="Arial" w:eastAsia="Arial" w:hAnsi="Arial" w:cs="Arial"/>
            <w:color w:val="000000" w:themeColor="text1"/>
            <w:sz w:val="20"/>
            <w:szCs w:val="20"/>
          </w:rPr>
          <w:t xml:space="preserve"> or LSE’s QSE</w:t>
        </w:r>
      </w:ins>
      <w:ins w:id="539" w:author="VISTRA" w:date="2025-04-09T14:44:00Z" w16du:dateUtc="2025-04-09T19:44:00Z">
        <w:r w:rsidRPr="5ECC500C">
          <w:rPr>
            <w:rFonts w:ascii="Arial" w:eastAsia="Arial" w:hAnsi="Arial" w:cs="Arial"/>
            <w:color w:val="000000" w:themeColor="text1"/>
            <w:sz w:val="20"/>
            <w:szCs w:val="20"/>
          </w:rPr>
          <w:t xml:space="preserve"> is required to participate in this program. </w:t>
        </w:r>
      </w:ins>
    </w:p>
    <w:p w14:paraId="1B7A22E1" w14:textId="73F09AE5" w:rsidR="00EC1D67" w:rsidRPr="00D83493" w:rsidRDefault="00632E4E">
      <w:pPr>
        <w:numPr>
          <w:ilvl w:val="1"/>
          <w:numId w:val="8"/>
        </w:numPr>
        <w:rPr>
          <w:ins w:id="540" w:author="VISTRA" w:date="2025-04-09T14:52:00Z" w16du:dateUtc="2025-04-09T19:52:00Z"/>
          <w:rFonts w:ascii="Arial" w:eastAsia="Arial" w:hAnsi="Arial" w:cs="Arial"/>
          <w:sz w:val="20"/>
          <w:szCs w:val="20"/>
        </w:rPr>
        <w:pPrChange w:id="541" w:author="VISTRA" w:date="2025-04-09T17:08:00Z" w16du:dateUtc="2025-04-09T22:08:00Z">
          <w:pPr>
            <w:pStyle w:val="ListParagraph"/>
            <w:numPr>
              <w:ilvl w:val="1"/>
              <w:numId w:val="27"/>
            </w:numPr>
            <w:ind w:left="1440" w:hanging="360"/>
          </w:pPr>
        </w:pPrChange>
      </w:pPr>
      <w:ins w:id="542" w:author="VISTRA" w:date="2025-04-09T14:50:00Z" w16du:dateUtc="2025-04-09T19:50:00Z">
        <w:r>
          <w:rPr>
            <w:rFonts w:ascii="Arial" w:hAnsi="Arial" w:cs="Arial"/>
            <w:sz w:val="20"/>
            <w:szCs w:val="20"/>
          </w:rPr>
          <w:t>A</w:t>
        </w:r>
      </w:ins>
      <w:ins w:id="543" w:author="VISTRA" w:date="2025-04-09T14:44:00Z" w16du:dateUtc="2025-04-09T19:44:00Z">
        <w:r w:rsidR="002222B6" w:rsidRPr="5ECC500C">
          <w:rPr>
            <w:rFonts w:ascii="Arial" w:hAnsi="Arial" w:cs="Arial"/>
            <w:sz w:val="20"/>
            <w:szCs w:val="20"/>
          </w:rPr>
          <w:t xml:space="preserve"> QSE must provide the following information to the applicable </w:t>
        </w:r>
      </w:ins>
      <w:ins w:id="544" w:author="VISTRA" w:date="2025-04-09T14:49:00Z" w16du:dateUtc="2025-04-09T19:49:00Z">
        <w:r w:rsidR="0086751D" w:rsidRPr="00C87BD0">
          <w:rPr>
            <w:rFonts w:ascii="Arial" w:hAnsi="Arial" w:cs="Arial"/>
            <w:sz w:val="20"/>
            <w:szCs w:val="20"/>
          </w:rPr>
          <w:t>LSE</w:t>
        </w:r>
      </w:ins>
      <w:ins w:id="545" w:author="VISTRA" w:date="2025-04-09T16:54:00Z" w16du:dateUtc="2025-04-09T21:54:00Z">
        <w:r w:rsidR="007103D6" w:rsidRPr="00C87BD0">
          <w:rPr>
            <w:rFonts w:ascii="Arial" w:hAnsi="Arial" w:cs="Arial"/>
            <w:sz w:val="20"/>
            <w:szCs w:val="20"/>
          </w:rPr>
          <w:t>’s QSE</w:t>
        </w:r>
      </w:ins>
      <w:ins w:id="546" w:author="VISTRA" w:date="2025-04-09T14:44:00Z" w16du:dateUtc="2025-04-09T19:44:00Z">
        <w:r w:rsidR="002222B6" w:rsidRPr="5ECC500C">
          <w:rPr>
            <w:rFonts w:ascii="Arial" w:hAnsi="Arial" w:cs="Arial"/>
            <w:b/>
            <w:bCs/>
            <w:sz w:val="20"/>
            <w:szCs w:val="20"/>
          </w:rPr>
          <w:t xml:space="preserve"> </w:t>
        </w:r>
        <w:r w:rsidR="002222B6" w:rsidRPr="5ECC500C">
          <w:rPr>
            <w:rFonts w:ascii="Arial" w:hAnsi="Arial" w:cs="Arial"/>
            <w:sz w:val="20"/>
            <w:szCs w:val="20"/>
          </w:rPr>
          <w:t xml:space="preserve">that serves each of the Premises that make up the aggregation.  The information should be submitted to the </w:t>
        </w:r>
      </w:ins>
      <w:ins w:id="547" w:author="VISTRA" w:date="2025-04-09T14:49:00Z" w16du:dateUtc="2025-04-09T19:49:00Z">
        <w:r w:rsidR="00A2373E">
          <w:rPr>
            <w:rFonts w:ascii="Arial" w:hAnsi="Arial" w:cs="Arial"/>
            <w:sz w:val="20"/>
            <w:szCs w:val="20"/>
          </w:rPr>
          <w:t>LSE</w:t>
        </w:r>
      </w:ins>
      <w:ins w:id="548" w:author="VISTRA" w:date="2025-04-09T17:12:00Z" w16du:dateUtc="2025-04-09T22:12:00Z">
        <w:r w:rsidR="00A23882">
          <w:rPr>
            <w:rFonts w:ascii="Arial" w:hAnsi="Arial" w:cs="Arial"/>
            <w:sz w:val="20"/>
            <w:szCs w:val="20"/>
          </w:rPr>
          <w:t>’s QSE</w:t>
        </w:r>
      </w:ins>
      <w:ins w:id="549" w:author="VISTRA" w:date="2025-04-09T14:44:00Z" w16du:dateUtc="2025-04-09T19:44:00Z">
        <w:r w:rsidR="002222B6" w:rsidRPr="5ECC500C">
          <w:rPr>
            <w:rFonts w:ascii="Arial" w:hAnsi="Arial" w:cs="Arial"/>
            <w:sz w:val="20"/>
            <w:szCs w:val="20"/>
          </w:rPr>
          <w:t xml:space="preserve"> on the “Details of the Aggregation” form posted on the </w:t>
        </w:r>
        <w:r w:rsidR="002222B6">
          <w:fldChar w:fldCharType="begin"/>
        </w:r>
        <w:r w:rsidR="002222B6">
          <w:instrText>HYPERLINK "https://www.ercot.com/mktrules/pilots" \h</w:instrText>
        </w:r>
        <w:r w:rsidR="002222B6">
          <w:fldChar w:fldCharType="separate"/>
        </w:r>
        <w:r w:rsidR="002222B6" w:rsidRPr="5ECC500C">
          <w:rPr>
            <w:rStyle w:val="Hyperlink"/>
            <w:rFonts w:ascii="Arial" w:eastAsia="Arial" w:hAnsi="Arial" w:cs="Arial"/>
            <w:sz w:val="20"/>
            <w:szCs w:val="20"/>
          </w:rPr>
          <w:t>Pilot Projects page</w:t>
        </w:r>
        <w:r w:rsidR="002222B6">
          <w:fldChar w:fldCharType="end"/>
        </w:r>
        <w:r w:rsidR="002222B6" w:rsidRPr="5ECC500C">
          <w:rPr>
            <w:rFonts w:eastAsia="Arial"/>
          </w:rPr>
          <w:t xml:space="preserve"> </w:t>
        </w:r>
        <w:r w:rsidR="002222B6" w:rsidRPr="5ECC500C">
          <w:rPr>
            <w:rFonts w:ascii="Arial" w:eastAsia="Arial" w:hAnsi="Arial" w:cs="Arial"/>
            <w:sz w:val="20"/>
            <w:szCs w:val="20"/>
          </w:rPr>
          <w:t>of the ERCOT website</w:t>
        </w:r>
        <w:r w:rsidR="002222B6" w:rsidRPr="5ECC500C">
          <w:rPr>
            <w:rFonts w:ascii="Arial" w:hAnsi="Arial" w:cs="Arial"/>
            <w:sz w:val="20"/>
            <w:szCs w:val="20"/>
          </w:rPr>
          <w:t xml:space="preserve"> (hereinafter, this information is referred to as “Details of the Aggregation”): </w:t>
        </w:r>
      </w:ins>
    </w:p>
    <w:p w14:paraId="2E5D55AA" w14:textId="510D76D6" w:rsidR="004E1D92" w:rsidRPr="00DC3567" w:rsidRDefault="004E1D92" w:rsidP="004E1D92">
      <w:pPr>
        <w:numPr>
          <w:ilvl w:val="1"/>
          <w:numId w:val="8"/>
        </w:numPr>
        <w:rPr>
          <w:ins w:id="550" w:author="VISTRA" w:date="2025-04-09T14:52:00Z" w16du:dateUtc="2025-04-09T19:52:00Z"/>
          <w:rFonts w:ascii="Arial" w:eastAsia="Arial" w:hAnsi="Arial" w:cs="Arial"/>
          <w:color w:val="000000" w:themeColor="text1"/>
          <w:sz w:val="20"/>
          <w:szCs w:val="20"/>
        </w:rPr>
      </w:pPr>
      <w:ins w:id="551" w:author="VISTRA" w:date="2025-04-09T14:52:00Z" w16du:dateUtc="2025-04-09T19:52:00Z">
        <w:r w:rsidRPr="09AC0629">
          <w:rPr>
            <w:rFonts w:ascii="Arial" w:eastAsia="Arial" w:hAnsi="Arial" w:cs="Arial"/>
            <w:color w:val="000000" w:themeColor="text1"/>
            <w:sz w:val="20"/>
            <w:szCs w:val="20"/>
          </w:rPr>
          <w:t>Upon receiving the “</w:t>
        </w:r>
        <w:r w:rsidRPr="09AC0629">
          <w:rPr>
            <w:rFonts w:ascii="Arial" w:hAnsi="Arial" w:cs="Arial"/>
            <w:sz w:val="20"/>
            <w:szCs w:val="20"/>
          </w:rPr>
          <w:t>Details of the Aggregation,” a</w:t>
        </w:r>
      </w:ins>
      <w:ins w:id="552" w:author="VISTRA" w:date="2025-04-09T15:59:00Z" w16du:dateUtc="2025-04-09T20:59:00Z">
        <w:r w:rsidR="00D7261E">
          <w:rPr>
            <w:rFonts w:ascii="Arial" w:hAnsi="Arial" w:cs="Arial"/>
            <w:sz w:val="20"/>
            <w:szCs w:val="20"/>
          </w:rPr>
          <w:t>n LSE</w:t>
        </w:r>
      </w:ins>
      <w:ins w:id="553" w:author="VISTRA" w:date="2025-04-09T17:13:00Z" w16du:dateUtc="2025-04-09T22:13:00Z">
        <w:r w:rsidR="00A23882">
          <w:rPr>
            <w:rFonts w:ascii="Arial" w:hAnsi="Arial" w:cs="Arial"/>
            <w:sz w:val="20"/>
            <w:szCs w:val="20"/>
          </w:rPr>
          <w:t>’s QSE</w:t>
        </w:r>
      </w:ins>
      <w:ins w:id="554" w:author="VISTRA" w:date="2025-04-09T15:59:00Z" w16du:dateUtc="2025-04-09T20:59:00Z">
        <w:r w:rsidR="00D7261E">
          <w:rPr>
            <w:rFonts w:ascii="Arial" w:hAnsi="Arial" w:cs="Arial"/>
            <w:sz w:val="20"/>
            <w:szCs w:val="20"/>
          </w:rPr>
          <w:t xml:space="preserve"> </w:t>
        </w:r>
      </w:ins>
      <w:ins w:id="555" w:author="VISTRA" w:date="2025-04-09T14:52:00Z" w16du:dateUtc="2025-04-09T19:52:00Z">
        <w:r w:rsidRPr="09AC0629">
          <w:rPr>
            <w:rFonts w:ascii="Arial" w:hAnsi="Arial" w:cs="Arial"/>
            <w:sz w:val="20"/>
            <w:szCs w:val="20"/>
          </w:rPr>
          <w:t xml:space="preserve">that has elected to participate in the Pilot Project shall review the </w:t>
        </w:r>
        <w:r w:rsidRPr="09AC0629">
          <w:rPr>
            <w:rFonts w:ascii="Arial" w:eastAsia="Arial" w:hAnsi="Arial" w:cs="Arial"/>
            <w:color w:val="000000" w:themeColor="text1"/>
            <w:sz w:val="20"/>
            <w:szCs w:val="20"/>
          </w:rPr>
          <w:t>“</w:t>
        </w:r>
        <w:r w:rsidRPr="09AC0629">
          <w:rPr>
            <w:rFonts w:ascii="Arial" w:hAnsi="Arial" w:cs="Arial"/>
            <w:sz w:val="20"/>
            <w:szCs w:val="20"/>
          </w:rPr>
          <w:t xml:space="preserve">Details of the Aggregation” for feasibility of participation of the Premises in the proposed Resource on the distribution network. If the </w:t>
        </w:r>
      </w:ins>
      <w:ins w:id="556" w:author="VISTRA" w:date="2025-04-09T16:00:00Z" w16du:dateUtc="2025-04-09T21:00:00Z">
        <w:r w:rsidR="002B44C0">
          <w:rPr>
            <w:rFonts w:ascii="Arial" w:hAnsi="Arial" w:cs="Arial"/>
            <w:sz w:val="20"/>
            <w:szCs w:val="20"/>
          </w:rPr>
          <w:t>LSE</w:t>
        </w:r>
      </w:ins>
      <w:ins w:id="557" w:author="VISTRA" w:date="2025-04-09T17:16:00Z" w16du:dateUtc="2025-04-09T22:16:00Z">
        <w:r w:rsidR="0096122F">
          <w:rPr>
            <w:rFonts w:ascii="Arial" w:hAnsi="Arial" w:cs="Arial"/>
            <w:sz w:val="20"/>
            <w:szCs w:val="20"/>
          </w:rPr>
          <w:t>’s QSE</w:t>
        </w:r>
      </w:ins>
      <w:ins w:id="558" w:author="VISTRA" w:date="2025-04-09T14:52:00Z" w16du:dateUtc="2025-04-09T19:52:00Z">
        <w:r w:rsidRPr="09AC0629">
          <w:rPr>
            <w:rFonts w:ascii="Arial" w:hAnsi="Arial" w:cs="Arial"/>
            <w:sz w:val="20"/>
            <w:szCs w:val="20"/>
          </w:rPr>
          <w:t xml:space="preserve"> has concerns with all or a portion of the ESI IDs or, for NOIEs, unique meter identifiers</w:t>
        </w:r>
        <w:r>
          <w:rPr>
            <w:rFonts w:ascii="Arial" w:hAnsi="Arial" w:cs="Arial"/>
            <w:sz w:val="20"/>
            <w:szCs w:val="20"/>
          </w:rPr>
          <w:t>,</w:t>
        </w:r>
        <w:r w:rsidRPr="09AC0629">
          <w:rPr>
            <w:rFonts w:ascii="Arial" w:hAnsi="Arial" w:cs="Arial"/>
            <w:sz w:val="20"/>
            <w:szCs w:val="20"/>
          </w:rPr>
          <w:t xml:space="preserve"> listed in the “Details of the Aggregation</w:t>
        </w:r>
        <w:r>
          <w:rPr>
            <w:rFonts w:ascii="Arial" w:hAnsi="Arial" w:cs="Arial"/>
            <w:sz w:val="20"/>
            <w:szCs w:val="20"/>
          </w:rPr>
          <w:t>,</w:t>
        </w:r>
        <w:r w:rsidRPr="09AC0629">
          <w:rPr>
            <w:rFonts w:ascii="Arial" w:hAnsi="Arial" w:cs="Arial"/>
            <w:sz w:val="20"/>
            <w:szCs w:val="20"/>
          </w:rPr>
          <w:t xml:space="preserve">” the </w:t>
        </w:r>
      </w:ins>
      <w:ins w:id="559" w:author="VISTRA" w:date="2025-04-09T16:00:00Z" w16du:dateUtc="2025-04-09T21:00:00Z">
        <w:r w:rsidR="002B44C0">
          <w:rPr>
            <w:rFonts w:ascii="Arial" w:hAnsi="Arial" w:cs="Arial"/>
            <w:sz w:val="20"/>
            <w:szCs w:val="20"/>
          </w:rPr>
          <w:t>LSE</w:t>
        </w:r>
      </w:ins>
      <w:ins w:id="560" w:author="VISTRA" w:date="2025-04-09T17:14:00Z" w16du:dateUtc="2025-04-09T22:14:00Z">
        <w:r w:rsidR="00626AD1">
          <w:rPr>
            <w:rFonts w:ascii="Arial" w:hAnsi="Arial" w:cs="Arial"/>
            <w:sz w:val="20"/>
            <w:szCs w:val="20"/>
          </w:rPr>
          <w:t>’s QSE</w:t>
        </w:r>
      </w:ins>
      <w:ins w:id="561" w:author="VISTRA" w:date="2025-04-09T14:52:00Z" w16du:dateUtc="2025-04-09T19:52:00Z">
        <w:r w:rsidRPr="09AC0629">
          <w:rPr>
            <w:rFonts w:ascii="Arial" w:hAnsi="Arial" w:cs="Arial"/>
            <w:sz w:val="20"/>
            <w:szCs w:val="20"/>
          </w:rPr>
          <w:t xml:space="preserve"> will notify the QSE. The </w:t>
        </w:r>
      </w:ins>
      <w:ins w:id="562" w:author="VISTRA" w:date="2025-04-09T16:00:00Z" w16du:dateUtc="2025-04-09T21:00:00Z">
        <w:r w:rsidR="002B44C0">
          <w:rPr>
            <w:rFonts w:ascii="Arial" w:hAnsi="Arial" w:cs="Arial"/>
            <w:sz w:val="20"/>
            <w:szCs w:val="20"/>
          </w:rPr>
          <w:t>LSE</w:t>
        </w:r>
      </w:ins>
      <w:ins w:id="563" w:author="VISTRA" w:date="2025-04-09T17:09:00Z" w16du:dateUtc="2025-04-09T22:09:00Z">
        <w:r w:rsidR="00A97EEB">
          <w:rPr>
            <w:rFonts w:ascii="Arial" w:hAnsi="Arial" w:cs="Arial"/>
            <w:sz w:val="20"/>
            <w:szCs w:val="20"/>
          </w:rPr>
          <w:t>’s QSE</w:t>
        </w:r>
      </w:ins>
      <w:ins w:id="564" w:author="VISTRA" w:date="2025-04-09T14:52:00Z" w16du:dateUtc="2025-04-09T19:52:00Z">
        <w:r w:rsidRPr="09AC0629">
          <w:rPr>
            <w:rFonts w:ascii="Arial" w:hAnsi="Arial" w:cs="Arial"/>
            <w:sz w:val="20"/>
            <w:szCs w:val="20"/>
          </w:rPr>
          <w:t xml:space="preserve"> may</w:t>
        </w:r>
      </w:ins>
      <w:ins w:id="565" w:author="VISTRA" w:date="2025-04-09T17:09:00Z" w16du:dateUtc="2025-04-09T22:09:00Z">
        <w:r w:rsidR="00A97EEB">
          <w:rPr>
            <w:rFonts w:ascii="Arial" w:hAnsi="Arial" w:cs="Arial"/>
            <w:sz w:val="20"/>
            <w:szCs w:val="20"/>
          </w:rPr>
          <w:t xml:space="preserve"> </w:t>
        </w:r>
      </w:ins>
      <w:ins w:id="566" w:author="VISTRA" w:date="2025-04-09T14:52:00Z" w16du:dateUtc="2025-04-09T19:52:00Z">
        <w:r w:rsidRPr="09AC0629">
          <w:rPr>
            <w:rFonts w:ascii="Arial" w:hAnsi="Arial" w:cs="Arial"/>
            <w:sz w:val="20"/>
            <w:szCs w:val="20"/>
          </w:rPr>
          <w:t>reject all or a portion of the ESI IDs or unique meter identifiers listed in the “Details of the Aggregation</w:t>
        </w:r>
        <w:r>
          <w:rPr>
            <w:rFonts w:ascii="Arial" w:hAnsi="Arial" w:cs="Arial"/>
            <w:sz w:val="20"/>
            <w:szCs w:val="20"/>
          </w:rPr>
          <w:t>.</w:t>
        </w:r>
        <w:r w:rsidRPr="09AC0629">
          <w:rPr>
            <w:rFonts w:ascii="Arial" w:hAnsi="Arial" w:cs="Arial"/>
            <w:sz w:val="20"/>
            <w:szCs w:val="20"/>
          </w:rPr>
          <w:t>”</w:t>
        </w:r>
      </w:ins>
    </w:p>
    <w:p w14:paraId="7C7174A6" w14:textId="33BC7B7C" w:rsidR="004E1D92" w:rsidRPr="007D58D6" w:rsidRDefault="004E1D92" w:rsidP="004E1D92">
      <w:pPr>
        <w:numPr>
          <w:ilvl w:val="1"/>
          <w:numId w:val="8"/>
        </w:numPr>
        <w:rPr>
          <w:ins w:id="567" w:author="VISTRA" w:date="2025-04-09T14:52:00Z" w16du:dateUtc="2025-04-09T19:52:00Z"/>
          <w:rFonts w:ascii="Arial" w:eastAsia="Arial" w:hAnsi="Arial" w:cs="Arial"/>
          <w:color w:val="000000" w:themeColor="text1"/>
        </w:rPr>
      </w:pPr>
      <w:ins w:id="568" w:author="VISTRA" w:date="2025-04-09T14:52:00Z" w16du:dateUtc="2025-04-09T19:52:00Z">
        <w:r w:rsidRPr="09AC0629">
          <w:rPr>
            <w:rFonts w:ascii="Arial" w:hAnsi="Arial" w:cs="Arial"/>
            <w:sz w:val="20"/>
            <w:szCs w:val="20"/>
          </w:rPr>
          <w:t xml:space="preserve">The </w:t>
        </w:r>
      </w:ins>
      <w:ins w:id="569" w:author="VISTRA" w:date="2025-04-09T16:02:00Z" w16du:dateUtc="2025-04-09T21:02:00Z">
        <w:r w:rsidR="0069186E">
          <w:rPr>
            <w:rFonts w:ascii="Arial" w:hAnsi="Arial" w:cs="Arial"/>
            <w:sz w:val="20"/>
            <w:szCs w:val="20"/>
          </w:rPr>
          <w:t>LSE</w:t>
        </w:r>
      </w:ins>
      <w:ins w:id="570" w:author="VISTRA" w:date="2025-04-09T17:14:00Z" w16du:dateUtc="2025-04-09T22:14:00Z">
        <w:r w:rsidR="00626AD1">
          <w:rPr>
            <w:rFonts w:ascii="Arial" w:hAnsi="Arial" w:cs="Arial"/>
            <w:sz w:val="20"/>
            <w:szCs w:val="20"/>
          </w:rPr>
          <w:t>’s QSE</w:t>
        </w:r>
      </w:ins>
      <w:ins w:id="571" w:author="VISTRA" w:date="2025-04-09T14:52:00Z" w16du:dateUtc="2025-04-09T19:52:00Z">
        <w:r w:rsidRPr="09AC0629">
          <w:rPr>
            <w:rFonts w:ascii="Arial" w:hAnsi="Arial" w:cs="Arial"/>
            <w:sz w:val="20"/>
            <w:szCs w:val="20"/>
          </w:rPr>
          <w:t xml:space="preserve"> may consent to the participation of the Premises identified in the “Details of the Aggregation,” only by executing the “</w:t>
        </w:r>
      </w:ins>
      <w:ins w:id="572" w:author="VISTRA" w:date="2025-04-09T16:03:00Z" w16du:dateUtc="2025-04-09T21:03:00Z">
        <w:r w:rsidR="00932A9E">
          <w:rPr>
            <w:rFonts w:ascii="Arial" w:hAnsi="Arial" w:cs="Arial"/>
            <w:sz w:val="20"/>
            <w:szCs w:val="20"/>
          </w:rPr>
          <w:t>LSE</w:t>
        </w:r>
      </w:ins>
      <w:ins w:id="573" w:author="VISTRA" w:date="2025-04-09T14:52:00Z" w16du:dateUtc="2025-04-09T19:52:00Z">
        <w:r w:rsidRPr="09AC0629">
          <w:rPr>
            <w:rFonts w:ascii="Arial" w:hAnsi="Arial" w:cs="Arial"/>
            <w:sz w:val="20"/>
            <w:szCs w:val="20"/>
          </w:rPr>
          <w:t xml:space="preserve"> Acknowledgment”, Appendix </w:t>
        </w:r>
      </w:ins>
      <w:ins w:id="574" w:author="VISTRA" w:date="2025-04-09T16:03:00Z" w16du:dateUtc="2025-04-09T21:03:00Z">
        <w:r w:rsidR="00932A9E">
          <w:rPr>
            <w:rFonts w:ascii="Arial" w:hAnsi="Arial" w:cs="Arial"/>
            <w:sz w:val="20"/>
            <w:szCs w:val="20"/>
          </w:rPr>
          <w:t>C</w:t>
        </w:r>
      </w:ins>
      <w:ins w:id="575" w:author="VISTRA" w:date="2025-04-09T14:52:00Z" w16du:dateUtc="2025-04-09T19:52:00Z">
        <w:r w:rsidRPr="09AC0629">
          <w:rPr>
            <w:rFonts w:ascii="Arial" w:hAnsi="Arial" w:cs="Arial"/>
            <w:sz w:val="20"/>
            <w:szCs w:val="20"/>
          </w:rPr>
          <w:t xml:space="preserve"> to this Governing Document, also available on the </w:t>
        </w:r>
        <w:r>
          <w:fldChar w:fldCharType="begin"/>
        </w:r>
        <w:r>
          <w:instrText>HYPERLINK "https://www.ercot.com/mktrules/pilots" \h</w:instrText>
        </w:r>
        <w:r>
          <w:fldChar w:fldCharType="separate"/>
        </w:r>
        <w:r w:rsidRPr="09AC0629">
          <w:rPr>
            <w:rStyle w:val="Hyperlink"/>
            <w:rFonts w:ascii="Arial" w:eastAsia="Arial" w:hAnsi="Arial" w:cs="Arial"/>
            <w:sz w:val="20"/>
            <w:szCs w:val="20"/>
          </w:rPr>
          <w:t>Pilot Projects page</w:t>
        </w:r>
        <w:r>
          <w:fldChar w:fldCharType="end"/>
        </w:r>
        <w:r w:rsidRPr="09AC0629">
          <w:rPr>
            <w:rFonts w:ascii="Arial" w:hAnsi="Arial" w:cs="Arial"/>
            <w:sz w:val="20"/>
            <w:szCs w:val="20"/>
          </w:rPr>
          <w:t xml:space="preserve"> of the ERCOT website. </w:t>
        </w:r>
      </w:ins>
    </w:p>
    <w:p w14:paraId="74AD5A96" w14:textId="21811D8F" w:rsidR="006B45AF" w:rsidRDefault="004E1D92" w:rsidP="006B45AF">
      <w:pPr>
        <w:numPr>
          <w:ilvl w:val="1"/>
          <w:numId w:val="8"/>
        </w:numPr>
        <w:rPr>
          <w:ins w:id="576" w:author="VISTRA" w:date="2025-04-09T16:06:00Z" w16du:dateUtc="2025-04-09T21:06:00Z"/>
          <w:rFonts w:ascii="Arial" w:hAnsi="Arial" w:cs="Arial"/>
          <w:color w:val="000000" w:themeColor="text1"/>
          <w:sz w:val="20"/>
          <w:szCs w:val="20"/>
        </w:rPr>
      </w:pPr>
      <w:ins w:id="577" w:author="VISTRA" w:date="2025-04-09T14:52:00Z" w16du:dateUtc="2025-04-09T19:52:00Z">
        <w:r w:rsidRPr="00E83BD1">
          <w:rPr>
            <w:rFonts w:ascii="Arial" w:hAnsi="Arial" w:cs="Arial"/>
            <w:sz w:val="20"/>
            <w:szCs w:val="20"/>
          </w:rPr>
          <w:t xml:space="preserve">The </w:t>
        </w:r>
      </w:ins>
      <w:ins w:id="578" w:author="VISTRA" w:date="2025-04-09T16:04:00Z" w16du:dateUtc="2025-04-09T21:04:00Z">
        <w:r w:rsidR="00ED32B5">
          <w:rPr>
            <w:rFonts w:ascii="Arial" w:hAnsi="Arial" w:cs="Arial"/>
            <w:sz w:val="20"/>
            <w:szCs w:val="20"/>
          </w:rPr>
          <w:t>LSE</w:t>
        </w:r>
      </w:ins>
      <w:ins w:id="579" w:author="VISTRA" w:date="2025-04-09T14:52:00Z" w16du:dateUtc="2025-04-09T19:52:00Z">
        <w:r w:rsidRPr="00E83BD1">
          <w:rPr>
            <w:rFonts w:ascii="Arial" w:hAnsi="Arial" w:cs="Arial"/>
            <w:sz w:val="20"/>
            <w:szCs w:val="20"/>
          </w:rPr>
          <w:t xml:space="preserve">’s </w:t>
        </w:r>
      </w:ins>
      <w:ins w:id="580" w:author="VISTRA" w:date="2025-04-09T17:14:00Z" w16du:dateUtc="2025-04-09T22:14:00Z">
        <w:r w:rsidR="00626AD1">
          <w:rPr>
            <w:rFonts w:ascii="Arial" w:hAnsi="Arial" w:cs="Arial"/>
            <w:sz w:val="20"/>
            <w:szCs w:val="20"/>
          </w:rPr>
          <w:t xml:space="preserve">QSE’s </w:t>
        </w:r>
      </w:ins>
      <w:ins w:id="581" w:author="VISTRA" w:date="2025-04-09T14:52:00Z" w16du:dateUtc="2025-04-09T19:52:00Z">
        <w:r w:rsidRPr="00E83BD1">
          <w:rPr>
            <w:rFonts w:ascii="Arial" w:hAnsi="Arial" w:cs="Arial"/>
            <w:sz w:val="20"/>
            <w:szCs w:val="20"/>
          </w:rPr>
          <w:t xml:space="preserve">execution of the </w:t>
        </w:r>
      </w:ins>
      <w:ins w:id="582" w:author="VISTRA" w:date="2025-04-09T16:04:00Z" w16du:dateUtc="2025-04-09T21:04:00Z">
        <w:r w:rsidR="00ED32B5">
          <w:rPr>
            <w:rFonts w:ascii="Arial" w:hAnsi="Arial" w:cs="Arial"/>
            <w:sz w:val="20"/>
            <w:szCs w:val="20"/>
          </w:rPr>
          <w:t>LSE</w:t>
        </w:r>
      </w:ins>
      <w:ins w:id="583" w:author="VISTRA" w:date="2025-04-09T14:52:00Z" w16du:dateUtc="2025-04-09T19:52:00Z">
        <w:r w:rsidRPr="00E83BD1">
          <w:rPr>
            <w:rFonts w:ascii="Arial" w:hAnsi="Arial" w:cs="Arial"/>
            <w:sz w:val="20"/>
            <w:szCs w:val="20"/>
          </w:rPr>
          <w:t xml:space="preserve"> Acknowledgment shall be taken as the </w:t>
        </w:r>
      </w:ins>
      <w:ins w:id="584" w:author="VISTRA" w:date="2025-04-09T16:04:00Z" w16du:dateUtc="2025-04-09T21:04:00Z">
        <w:r w:rsidR="00ED32B5">
          <w:rPr>
            <w:rFonts w:ascii="Arial" w:hAnsi="Arial" w:cs="Arial"/>
            <w:sz w:val="20"/>
            <w:szCs w:val="20"/>
          </w:rPr>
          <w:t>LSE</w:t>
        </w:r>
      </w:ins>
      <w:ins w:id="585" w:author="VISTRA" w:date="2025-04-09T14:52:00Z" w16du:dateUtc="2025-04-09T19:52:00Z">
        <w:r w:rsidRPr="00E83BD1">
          <w:rPr>
            <w:rFonts w:ascii="Arial" w:hAnsi="Arial" w:cs="Arial"/>
            <w:sz w:val="20"/>
            <w:szCs w:val="20"/>
          </w:rPr>
          <w:t xml:space="preserve">’s </w:t>
        </w:r>
      </w:ins>
      <w:ins w:id="586" w:author="VISTRA" w:date="2025-04-09T17:15:00Z" w16du:dateUtc="2025-04-09T22:15:00Z">
        <w:r w:rsidR="00355FB3">
          <w:rPr>
            <w:rFonts w:ascii="Arial" w:hAnsi="Arial" w:cs="Arial"/>
            <w:sz w:val="20"/>
            <w:szCs w:val="20"/>
          </w:rPr>
          <w:t xml:space="preserve">QSE’s </w:t>
        </w:r>
      </w:ins>
      <w:ins w:id="587" w:author="VISTRA" w:date="2025-04-09T14:52:00Z" w16du:dateUtc="2025-04-09T19:52:00Z">
        <w:r w:rsidRPr="00E83BD1">
          <w:rPr>
            <w:rFonts w:ascii="Arial" w:hAnsi="Arial" w:cs="Arial"/>
            <w:sz w:val="20"/>
            <w:szCs w:val="20"/>
          </w:rPr>
          <w:t xml:space="preserve">confirmation that the </w:t>
        </w:r>
      </w:ins>
      <w:ins w:id="588" w:author="VISTRA" w:date="2025-04-09T16:04:00Z" w16du:dateUtc="2025-04-09T21:04:00Z">
        <w:r w:rsidR="00ED32B5">
          <w:rPr>
            <w:rFonts w:ascii="Arial" w:hAnsi="Arial" w:cs="Arial"/>
            <w:sz w:val="20"/>
            <w:szCs w:val="20"/>
          </w:rPr>
          <w:t>LSE</w:t>
        </w:r>
      </w:ins>
      <w:ins w:id="589" w:author="VISTRA" w:date="2025-04-09T14:52:00Z" w16du:dateUtc="2025-04-09T19:52:00Z">
        <w:r w:rsidRPr="00E83BD1">
          <w:rPr>
            <w:rFonts w:ascii="Arial" w:hAnsi="Arial" w:cs="Arial"/>
            <w:sz w:val="20"/>
            <w:szCs w:val="20"/>
          </w:rPr>
          <w:t xml:space="preserve"> provides </w:t>
        </w:r>
      </w:ins>
      <w:ins w:id="590" w:author="VISTRA" w:date="2025-04-09T16:05:00Z" w16du:dateUtc="2025-04-09T21:05:00Z">
        <w:r w:rsidR="00A00C55">
          <w:rPr>
            <w:rFonts w:ascii="Arial" w:hAnsi="Arial" w:cs="Arial"/>
            <w:sz w:val="20"/>
            <w:szCs w:val="20"/>
          </w:rPr>
          <w:t>retail electric</w:t>
        </w:r>
      </w:ins>
      <w:ins w:id="591" w:author="VISTRA" w:date="2025-04-09T14:52:00Z" w16du:dateUtc="2025-04-09T19:52:00Z">
        <w:r w:rsidRPr="00E83BD1">
          <w:rPr>
            <w:rFonts w:ascii="Arial" w:hAnsi="Arial" w:cs="Arial"/>
            <w:sz w:val="20"/>
            <w:szCs w:val="20"/>
          </w:rPr>
          <w:t xml:space="preserve"> service to each of the </w:t>
        </w:r>
        <w:r>
          <w:rPr>
            <w:rFonts w:ascii="Arial" w:hAnsi="Arial" w:cs="Arial"/>
            <w:sz w:val="20"/>
            <w:szCs w:val="20"/>
          </w:rPr>
          <w:t>Premise</w:t>
        </w:r>
        <w:r w:rsidRPr="00E83BD1">
          <w:rPr>
            <w:rFonts w:ascii="Arial" w:hAnsi="Arial" w:cs="Arial"/>
            <w:sz w:val="20"/>
            <w:szCs w:val="20"/>
          </w:rPr>
          <w:t>s that are the subject of the request.</w:t>
        </w:r>
      </w:ins>
    </w:p>
    <w:p w14:paraId="6601C368" w14:textId="0DA1F007" w:rsidR="004E1D92" w:rsidRPr="006B45AF" w:rsidRDefault="004E1D92" w:rsidP="006B45AF">
      <w:pPr>
        <w:numPr>
          <w:ilvl w:val="1"/>
          <w:numId w:val="8"/>
        </w:numPr>
        <w:rPr>
          <w:ins w:id="592" w:author="VISTRA" w:date="2025-04-09T14:44:00Z" w16du:dateUtc="2025-04-09T19:44:00Z"/>
          <w:rFonts w:ascii="Arial" w:hAnsi="Arial" w:cs="Arial"/>
          <w:color w:val="000000" w:themeColor="text1"/>
          <w:sz w:val="20"/>
          <w:szCs w:val="20"/>
          <w:rPrChange w:id="593" w:author="VISTRA" w:date="2025-04-09T16:06:00Z" w16du:dateUtc="2025-04-09T21:06:00Z">
            <w:rPr>
              <w:ins w:id="594" w:author="VISTRA" w:date="2025-04-09T14:44:00Z" w16du:dateUtc="2025-04-09T19:44:00Z"/>
              <w:rFonts w:ascii="Arial" w:eastAsia="Arial" w:hAnsi="Arial" w:cs="Arial"/>
              <w:sz w:val="20"/>
              <w:szCs w:val="20"/>
            </w:rPr>
          </w:rPrChange>
        </w:rPr>
      </w:pPr>
      <w:ins w:id="595" w:author="VISTRA" w:date="2025-04-09T14:52:00Z" w16du:dateUtc="2025-04-09T19:52:00Z">
        <w:r w:rsidRPr="006B45AF">
          <w:rPr>
            <w:rFonts w:ascii="Arial" w:hAnsi="Arial" w:cs="Arial"/>
            <w:color w:val="000000" w:themeColor="text1"/>
            <w:sz w:val="20"/>
            <w:szCs w:val="20"/>
          </w:rPr>
          <w:t>If any additions or removals have occurred for the month from each aggregation, the QSE will submit monthly updates to the</w:t>
        </w:r>
      </w:ins>
      <w:ins w:id="596" w:author="VISTRA" w:date="2025-04-29T15:08:00Z" w16du:dateUtc="2025-04-29T20:08:00Z">
        <w:r w:rsidR="00357226">
          <w:rPr>
            <w:rFonts w:ascii="Arial" w:hAnsi="Arial" w:cs="Arial"/>
            <w:color w:val="000000" w:themeColor="text1"/>
            <w:sz w:val="20"/>
            <w:szCs w:val="20"/>
          </w:rPr>
          <w:t xml:space="preserve"> applicable</w:t>
        </w:r>
      </w:ins>
      <w:ins w:id="597" w:author="VISTRA" w:date="2025-04-09T14:52:00Z" w16du:dateUtc="2025-04-09T19:52:00Z">
        <w:r w:rsidRPr="006B45AF">
          <w:rPr>
            <w:rFonts w:ascii="Arial" w:hAnsi="Arial" w:cs="Arial"/>
            <w:color w:val="000000" w:themeColor="text1"/>
            <w:sz w:val="20"/>
            <w:szCs w:val="20"/>
          </w:rPr>
          <w:t xml:space="preserve"> </w:t>
        </w:r>
      </w:ins>
      <w:ins w:id="598" w:author="VISTRA" w:date="2025-04-09T16:05:00Z" w16du:dateUtc="2025-04-09T21:05:00Z">
        <w:r w:rsidR="006B45AF" w:rsidRPr="006B45AF">
          <w:rPr>
            <w:rFonts w:ascii="Arial" w:hAnsi="Arial" w:cs="Arial"/>
            <w:color w:val="000000" w:themeColor="text1"/>
            <w:sz w:val="20"/>
            <w:szCs w:val="20"/>
          </w:rPr>
          <w:t>LSE</w:t>
        </w:r>
      </w:ins>
      <w:ins w:id="599" w:author="VISTRA" w:date="2025-04-09T17:15:00Z" w16du:dateUtc="2025-04-09T22:15:00Z">
        <w:r w:rsidR="00E70196">
          <w:rPr>
            <w:rFonts w:ascii="Arial" w:hAnsi="Arial" w:cs="Arial"/>
            <w:color w:val="000000" w:themeColor="text1"/>
            <w:sz w:val="20"/>
            <w:szCs w:val="20"/>
          </w:rPr>
          <w:t>’s QSE</w:t>
        </w:r>
      </w:ins>
      <w:ins w:id="600" w:author="VISTRA" w:date="2025-04-09T14:52:00Z" w16du:dateUtc="2025-04-09T19:52:00Z">
        <w:r w:rsidRPr="006B45AF">
          <w:rPr>
            <w:rFonts w:ascii="Arial" w:hAnsi="Arial" w:cs="Arial"/>
            <w:color w:val="000000" w:themeColor="text1"/>
            <w:sz w:val="20"/>
            <w:szCs w:val="20"/>
          </w:rPr>
          <w:t xml:space="preserve">, </w:t>
        </w:r>
        <w:r w:rsidRPr="006B45AF">
          <w:rPr>
            <w:rFonts w:ascii="Arial" w:eastAsia="Arial" w:hAnsi="Arial" w:cs="Arial"/>
            <w:sz w:val="20"/>
            <w:szCs w:val="20"/>
          </w:rPr>
          <w:t>as further described in subsections 5.c.3 and 5.c.4,</w:t>
        </w:r>
        <w:r w:rsidRPr="006B45AF">
          <w:rPr>
            <w:rFonts w:ascii="Arial" w:hAnsi="Arial" w:cs="Arial"/>
            <w:color w:val="000000" w:themeColor="text1"/>
            <w:sz w:val="20"/>
            <w:szCs w:val="20"/>
          </w:rPr>
          <w:t xml:space="preserve"> which the </w:t>
        </w:r>
      </w:ins>
      <w:ins w:id="601" w:author="VISTRA" w:date="2025-04-09T16:05:00Z" w16du:dateUtc="2025-04-09T21:05:00Z">
        <w:r w:rsidR="006B45AF" w:rsidRPr="006B45AF">
          <w:rPr>
            <w:rFonts w:ascii="Arial" w:hAnsi="Arial" w:cs="Arial"/>
            <w:color w:val="000000" w:themeColor="text1"/>
            <w:sz w:val="20"/>
            <w:szCs w:val="20"/>
          </w:rPr>
          <w:t>LSE</w:t>
        </w:r>
      </w:ins>
      <w:ins w:id="602" w:author="VISTRA" w:date="2025-04-09T17:15:00Z" w16du:dateUtc="2025-04-09T22:15:00Z">
        <w:r w:rsidR="00E70196">
          <w:rPr>
            <w:rFonts w:ascii="Arial" w:hAnsi="Arial" w:cs="Arial"/>
            <w:color w:val="000000" w:themeColor="text1"/>
            <w:sz w:val="20"/>
            <w:szCs w:val="20"/>
          </w:rPr>
          <w:t>’s QSE</w:t>
        </w:r>
      </w:ins>
      <w:ins w:id="603" w:author="VISTRA" w:date="2025-04-09T14:52:00Z" w16du:dateUtc="2025-04-09T19:52:00Z">
        <w:r w:rsidRPr="006B45AF">
          <w:rPr>
            <w:rFonts w:ascii="Arial" w:hAnsi="Arial" w:cs="Arial"/>
            <w:color w:val="000000" w:themeColor="text1"/>
            <w:sz w:val="20"/>
            <w:szCs w:val="20"/>
          </w:rPr>
          <w:t xml:space="preserve"> will review in the same manner as above.</w:t>
        </w:r>
      </w:ins>
    </w:p>
    <w:p w14:paraId="1AB97D33" w14:textId="77777777" w:rsidR="00071C7B" w:rsidRDefault="00071C7B" w:rsidP="6AF95340">
      <w:pPr>
        <w:ind w:left="720"/>
        <w:rPr>
          <w:ins w:id="604" w:author="VISTRA" w:date="2025-04-09T14:43:00Z" w16du:dateUtc="2025-04-09T19:43:00Z"/>
          <w:rFonts w:ascii="Arial" w:eastAsia="Arial" w:hAnsi="Arial" w:cs="Arial"/>
          <w:sz w:val="20"/>
          <w:szCs w:val="20"/>
        </w:rPr>
      </w:pPr>
    </w:p>
    <w:p w14:paraId="35FD1F99" w14:textId="24CED21A" w:rsidR="00BF393C" w:rsidDel="00B109CD" w:rsidRDefault="00BF393C" w:rsidP="6AF95340">
      <w:pPr>
        <w:ind w:left="720"/>
        <w:rPr>
          <w:ins w:id="605" w:author="Author"/>
          <w:del w:id="606" w:author="Author"/>
          <w:rFonts w:ascii="Arial" w:eastAsia="Arial" w:hAnsi="Arial" w:cs="Arial"/>
          <w:sz w:val="20"/>
          <w:szCs w:val="20"/>
        </w:rPr>
      </w:pPr>
    </w:p>
    <w:p w14:paraId="565AD2FA" w14:textId="0E1CAFFF" w:rsidR="000568AE" w:rsidRPr="001748DE" w:rsidRDefault="5D911C29" w:rsidP="00CA6584">
      <w:pPr>
        <w:pStyle w:val="Heading1"/>
        <w:numPr>
          <w:ilvl w:val="1"/>
          <w:numId w:val="6"/>
        </w:numPr>
        <w:rPr>
          <w:rFonts w:eastAsia="Arial"/>
          <w:color w:val="00AEC7"/>
        </w:rPr>
      </w:pPr>
      <w:bookmarkStart w:id="607" w:name="_Toc152570586"/>
      <w:bookmarkStart w:id="608" w:name="_Toc155191496"/>
      <w:r w:rsidRPr="00B612E4">
        <w:rPr>
          <w:rFonts w:eastAsia="Arial"/>
          <w:color w:val="00AEC7"/>
        </w:rPr>
        <w:t>Metering</w:t>
      </w:r>
      <w:r w:rsidRPr="000105F3">
        <w:rPr>
          <w:rFonts w:eastAsia="Arial"/>
          <w:color w:val="00AEC7"/>
        </w:rPr>
        <w:t>, Telemetry, and Market Submissions</w:t>
      </w:r>
      <w:bookmarkEnd w:id="607"/>
      <w:bookmarkEnd w:id="608"/>
      <w:r w:rsidR="00C103E5" w:rsidRPr="00951DCE">
        <w:rPr>
          <w:rFonts w:eastAsia="Arial"/>
          <w:color w:val="00AEC7"/>
        </w:rPr>
        <w:t xml:space="preserve"> </w:t>
      </w:r>
    </w:p>
    <w:p w14:paraId="775EBFBB" w14:textId="66567DC8" w:rsidR="6AF95340" w:rsidRDefault="6AF95340" w:rsidP="6AF95340">
      <w:pPr>
        <w:rPr>
          <w:rFonts w:ascii="Arial" w:eastAsia="Arial" w:hAnsi="Arial" w:cs="Arial"/>
          <w:sz w:val="20"/>
          <w:szCs w:val="20"/>
        </w:rPr>
      </w:pPr>
    </w:p>
    <w:p w14:paraId="5335D819" w14:textId="68259909" w:rsidR="000568AE" w:rsidRDefault="6AF95340" w:rsidP="00902F86">
      <w:pPr>
        <w:pStyle w:val="ListParagraph"/>
        <w:numPr>
          <w:ilvl w:val="1"/>
          <w:numId w:val="16"/>
        </w:numPr>
        <w:ind w:left="1080"/>
        <w:rPr>
          <w:rFonts w:ascii="Arial" w:eastAsia="Arial" w:hAnsi="Arial" w:cs="Arial"/>
          <w:color w:val="000000" w:themeColor="text1"/>
          <w:sz w:val="20"/>
          <w:szCs w:val="20"/>
        </w:rPr>
      </w:pPr>
      <w:r w:rsidRPr="6AF95340">
        <w:rPr>
          <w:rFonts w:ascii="Arial" w:eastAsia="Arial" w:hAnsi="Arial" w:cs="Arial"/>
          <w:sz w:val="20"/>
          <w:szCs w:val="20"/>
        </w:rPr>
        <w:t xml:space="preserve"> Terminology:</w:t>
      </w:r>
    </w:p>
    <w:p w14:paraId="1CFCFFE4" w14:textId="360FED82"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Telemetry: Refers to the ADER bi-directional, Inter-Control Center Communications Protocol (ICCP) telemetry between QSE and ERCOT systems for the ADER as an aggregate.</w:t>
      </w:r>
    </w:p>
    <w:p w14:paraId="06EF3A09" w14:textId="6AEF7AB5"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Metering: Refers to the 15-minute Settlement Quality TDSP read meters at the individual </w:t>
      </w:r>
      <w:r w:rsidR="00721665">
        <w:rPr>
          <w:rFonts w:ascii="Arial" w:eastAsia="Arial" w:hAnsi="Arial" w:cs="Arial"/>
          <w:sz w:val="20"/>
          <w:szCs w:val="20"/>
        </w:rPr>
        <w:t>Premise</w:t>
      </w:r>
      <w:r w:rsidRPr="00E83BD1">
        <w:rPr>
          <w:rFonts w:ascii="Arial" w:eastAsia="Arial" w:hAnsi="Arial" w:cs="Arial"/>
          <w:sz w:val="20"/>
          <w:szCs w:val="20"/>
        </w:rPr>
        <w:t xml:space="preserve">s that make up </w:t>
      </w:r>
      <w:r w:rsidR="01EC9E8A" w:rsidRPr="00E83BD1">
        <w:rPr>
          <w:rFonts w:ascii="Arial" w:eastAsia="Arial" w:hAnsi="Arial" w:cs="Arial"/>
          <w:sz w:val="20"/>
          <w:szCs w:val="20"/>
        </w:rPr>
        <w:t xml:space="preserve">the </w:t>
      </w:r>
      <w:r w:rsidRPr="00E83BD1">
        <w:rPr>
          <w:rFonts w:ascii="Arial" w:eastAsia="Arial" w:hAnsi="Arial" w:cs="Arial"/>
          <w:sz w:val="20"/>
          <w:szCs w:val="20"/>
        </w:rPr>
        <w:t>ADER.</w:t>
      </w:r>
    </w:p>
    <w:p w14:paraId="6D7170FA" w14:textId="1D855082" w:rsidR="49A4E648" w:rsidRDefault="510678A4" w:rsidP="00902F86">
      <w:pPr>
        <w:pStyle w:val="ListParagraph"/>
        <w:numPr>
          <w:ilvl w:val="2"/>
          <w:numId w:val="8"/>
        </w:numPr>
        <w:ind w:left="1440"/>
        <w:rPr>
          <w:rFonts w:cs="Calibri"/>
          <w:color w:val="000000" w:themeColor="text1"/>
        </w:rPr>
      </w:pPr>
      <w:r w:rsidRPr="00E83BD1">
        <w:rPr>
          <w:rFonts w:ascii="Arial" w:eastAsia="Arial" w:hAnsi="Arial" w:cs="Arial"/>
          <w:sz w:val="20"/>
          <w:szCs w:val="20"/>
        </w:rPr>
        <w:t xml:space="preserve">Market Submissions: </w:t>
      </w:r>
      <w:r w:rsidR="01EC9E8A" w:rsidRPr="00E83BD1">
        <w:rPr>
          <w:rFonts w:ascii="Arial" w:eastAsia="Arial" w:hAnsi="Arial" w:cs="Arial"/>
          <w:sz w:val="20"/>
          <w:szCs w:val="20"/>
        </w:rPr>
        <w:t>R</w:t>
      </w:r>
      <w:r w:rsidRPr="00E83BD1">
        <w:rPr>
          <w:rFonts w:ascii="Arial" w:eastAsia="Arial" w:hAnsi="Arial" w:cs="Arial"/>
          <w:sz w:val="20"/>
          <w:szCs w:val="20"/>
        </w:rPr>
        <w:t>efers to the ADER</w:t>
      </w:r>
      <w:r w:rsidR="01EC9E8A" w:rsidRPr="00E83BD1">
        <w:rPr>
          <w:rFonts w:ascii="Arial" w:eastAsia="Arial" w:hAnsi="Arial" w:cs="Arial"/>
          <w:sz w:val="20"/>
          <w:szCs w:val="20"/>
        </w:rPr>
        <w:t>-</w:t>
      </w:r>
      <w:r w:rsidRPr="00E83BD1">
        <w:rPr>
          <w:rFonts w:ascii="Arial" w:eastAsia="Arial" w:hAnsi="Arial" w:cs="Arial"/>
          <w:sz w:val="20"/>
          <w:szCs w:val="20"/>
        </w:rPr>
        <w:t>related XML submissions that the QSE submits to and receives from ERCOT</w:t>
      </w:r>
      <w:r w:rsidR="00920F43">
        <w:rPr>
          <w:rFonts w:ascii="Arial" w:eastAsia="Arial" w:hAnsi="Arial" w:cs="Arial"/>
          <w:sz w:val="20"/>
          <w:szCs w:val="20"/>
        </w:rPr>
        <w:t>.</w:t>
      </w:r>
    </w:p>
    <w:p w14:paraId="56066393" w14:textId="34C1680D" w:rsidR="000568AE" w:rsidRDefault="510678A4"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ADER telemetry</w:t>
      </w:r>
      <w:ins w:id="609" w:author="Author">
        <w:r w:rsidR="00A07897">
          <w:rPr>
            <w:rFonts w:ascii="Arial" w:eastAsia="Arial" w:hAnsi="Arial" w:cs="Arial"/>
            <w:sz w:val="20"/>
            <w:szCs w:val="20"/>
          </w:rPr>
          <w:t xml:space="preserve"> for ADERs opting to register a</w:t>
        </w:r>
        <w:r w:rsidR="009608B5">
          <w:rPr>
            <w:rFonts w:ascii="Arial" w:eastAsia="Arial" w:hAnsi="Arial" w:cs="Arial"/>
            <w:sz w:val="20"/>
            <w:szCs w:val="20"/>
          </w:rPr>
          <w:t>s</w:t>
        </w:r>
        <w:r w:rsidR="00A07897">
          <w:rPr>
            <w:rFonts w:ascii="Arial" w:eastAsia="Arial" w:hAnsi="Arial" w:cs="Arial"/>
            <w:sz w:val="20"/>
            <w:szCs w:val="20"/>
          </w:rPr>
          <w:t xml:space="preserve"> ALRs</w:t>
        </w:r>
      </w:ins>
      <w:r w:rsidR="64BBFBBA" w:rsidRPr="00E83BD1">
        <w:rPr>
          <w:rFonts w:ascii="Arial" w:eastAsia="Arial" w:hAnsi="Arial" w:cs="Arial"/>
          <w:sz w:val="20"/>
          <w:szCs w:val="20"/>
        </w:rPr>
        <w:t xml:space="preserve"> </w:t>
      </w:r>
      <w:ins w:id="610" w:author="Author">
        <w:r w:rsidR="004B5B21" w:rsidRPr="00CA6584">
          <w:rPr>
            <w:rFonts w:ascii="Arial" w:eastAsia="Arial" w:hAnsi="Arial" w:cs="Arial"/>
            <w:b/>
            <w:sz w:val="20"/>
            <w:szCs w:val="20"/>
          </w:rPr>
          <w:t>or</w:t>
        </w:r>
        <w:r w:rsidR="004B5B21">
          <w:rPr>
            <w:rFonts w:ascii="Arial" w:eastAsia="Arial" w:hAnsi="Arial" w:cs="Arial"/>
            <w:sz w:val="20"/>
            <w:szCs w:val="20"/>
          </w:rPr>
          <w:t xml:space="preserve"> as NCLRs </w:t>
        </w:r>
      </w:ins>
      <w:r w:rsidR="64BBFBBA" w:rsidRPr="00E83BD1">
        <w:rPr>
          <w:rFonts w:ascii="Arial" w:eastAsia="Arial" w:hAnsi="Arial" w:cs="Arial"/>
          <w:sz w:val="20"/>
          <w:szCs w:val="20"/>
        </w:rPr>
        <w:t>must meet the following requirements:</w:t>
      </w:r>
    </w:p>
    <w:p w14:paraId="5905A62A" w14:textId="77777777" w:rsidR="00FB3678" w:rsidRDefault="058705D5" w:rsidP="00902F86">
      <w:pPr>
        <w:pStyle w:val="ListParagraph"/>
        <w:numPr>
          <w:ilvl w:val="1"/>
          <w:numId w:val="26"/>
        </w:numPr>
        <w:rPr>
          <w:ins w:id="611" w:author="Autho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ADERs </w:t>
      </w:r>
      <w:ins w:id="612" w:author="Author">
        <w:r w:rsidR="00B7176A">
          <w:rPr>
            <w:rFonts w:ascii="Arial" w:eastAsia="Arial" w:hAnsi="Arial" w:cs="Arial"/>
            <w:color w:val="000000" w:themeColor="text1"/>
            <w:sz w:val="20"/>
            <w:szCs w:val="20"/>
          </w:rPr>
          <w:t xml:space="preserve">opting to register as ALRs </w:t>
        </w:r>
      </w:ins>
      <w:r w:rsidRPr="3E70F21C">
        <w:rPr>
          <w:rFonts w:ascii="Arial" w:eastAsia="Arial" w:hAnsi="Arial" w:cs="Arial"/>
          <w:color w:val="000000" w:themeColor="text1"/>
          <w:sz w:val="20"/>
          <w:szCs w:val="20"/>
        </w:rPr>
        <w:t>are considered ALRs for the purposes of this Pilot Project and must therefore comp</w:t>
      </w:r>
      <w:r w:rsidR="62E57B1D" w:rsidRPr="3E70F21C">
        <w:rPr>
          <w:rFonts w:ascii="Arial" w:eastAsia="Arial" w:hAnsi="Arial" w:cs="Arial"/>
          <w:color w:val="000000" w:themeColor="text1"/>
          <w:sz w:val="20"/>
          <w:szCs w:val="20"/>
        </w:rPr>
        <w:t xml:space="preserve">ly </w:t>
      </w:r>
      <w:r w:rsidR="069ADEE5" w:rsidRPr="3E70F21C">
        <w:rPr>
          <w:rFonts w:ascii="Arial" w:eastAsia="Arial" w:hAnsi="Arial" w:cs="Arial"/>
          <w:color w:val="000000" w:themeColor="text1"/>
          <w:sz w:val="20"/>
          <w:szCs w:val="20"/>
        </w:rPr>
        <w:t xml:space="preserve">with ALR </w:t>
      </w:r>
      <w:r w:rsidR="62E57B1D" w:rsidRPr="3E70F21C">
        <w:rPr>
          <w:rFonts w:ascii="Arial" w:eastAsia="Arial" w:hAnsi="Arial" w:cs="Arial"/>
          <w:color w:val="000000" w:themeColor="text1"/>
          <w:sz w:val="20"/>
          <w:szCs w:val="20"/>
        </w:rPr>
        <w:t xml:space="preserve">metering and telemetry requirements. </w:t>
      </w:r>
    </w:p>
    <w:p w14:paraId="39E36C99" w14:textId="0F546A23" w:rsidR="00D0608A" w:rsidRPr="00FB3678" w:rsidRDefault="00FB3678" w:rsidP="00FB3678">
      <w:pPr>
        <w:pStyle w:val="ListParagraph"/>
        <w:numPr>
          <w:ilvl w:val="1"/>
          <w:numId w:val="26"/>
        </w:numPr>
        <w:rPr>
          <w:rFonts w:ascii="Arial" w:eastAsia="Arial" w:hAnsi="Arial" w:cs="Arial"/>
          <w:color w:val="000000" w:themeColor="text1"/>
          <w:sz w:val="20"/>
          <w:szCs w:val="20"/>
        </w:rPr>
      </w:pPr>
      <w:ins w:id="613" w:author="Author">
        <w:r w:rsidRPr="00FB3678">
          <w:rPr>
            <w:rFonts w:ascii="Arial" w:eastAsia="Arial" w:hAnsi="Arial" w:cs="Arial"/>
            <w:color w:val="000000" w:themeColor="text1"/>
            <w:sz w:val="20"/>
            <w:szCs w:val="20"/>
          </w:rPr>
          <w:t xml:space="preserve">ADERs opting to register as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are considered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for the purposes of this Pilot Project and must therefore comply with </w:t>
        </w:r>
        <w:r>
          <w:rPr>
            <w:rFonts w:ascii="Arial" w:eastAsia="Arial" w:hAnsi="Arial" w:cs="Arial"/>
            <w:color w:val="000000" w:themeColor="text1"/>
            <w:sz w:val="20"/>
            <w:szCs w:val="20"/>
          </w:rPr>
          <w:t>NCLR</w:t>
        </w:r>
        <w:r w:rsidRPr="00FB3678">
          <w:rPr>
            <w:rFonts w:ascii="Arial" w:eastAsia="Arial" w:hAnsi="Arial" w:cs="Arial"/>
            <w:color w:val="000000" w:themeColor="text1"/>
            <w:sz w:val="20"/>
            <w:szCs w:val="20"/>
          </w:rPr>
          <w:t xml:space="preserve"> metering and telemetry requirements. </w:t>
        </w:r>
      </w:ins>
      <w:r w:rsidR="62E57B1D" w:rsidRPr="00FB3678">
        <w:rPr>
          <w:rFonts w:ascii="Arial" w:eastAsia="Arial" w:hAnsi="Arial" w:cs="Arial"/>
          <w:color w:val="000000" w:themeColor="text1"/>
          <w:sz w:val="20"/>
          <w:szCs w:val="20"/>
        </w:rPr>
        <w:t xml:space="preserve"> </w:t>
      </w:r>
    </w:p>
    <w:p w14:paraId="2B8D7A91" w14:textId="5CA202B9" w:rsidR="00221426" w:rsidRPr="00221426" w:rsidRDefault="6316F540" w:rsidP="00902F86">
      <w:pPr>
        <w:pStyle w:val="ListParagraph"/>
        <w:numPr>
          <w:ilvl w:val="1"/>
          <w:numId w:val="26"/>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 QSE representing an ADER </w:t>
      </w:r>
      <w:r w:rsidR="1CBAC0EC" w:rsidRPr="3E70F21C">
        <w:rPr>
          <w:rFonts w:ascii="Arial" w:eastAsia="Arial" w:hAnsi="Arial" w:cs="Arial"/>
          <w:color w:val="000000" w:themeColor="text1"/>
          <w:sz w:val="20"/>
          <w:szCs w:val="20"/>
        </w:rPr>
        <w:t>must</w:t>
      </w:r>
      <w:r w:rsidRPr="3E70F21C">
        <w:rPr>
          <w:rFonts w:ascii="Arial" w:eastAsia="Arial" w:hAnsi="Arial" w:cs="Arial"/>
          <w:color w:val="000000" w:themeColor="text1"/>
          <w:sz w:val="20"/>
          <w:szCs w:val="20"/>
        </w:rPr>
        <w:t xml:space="preserve"> send Resource-level Real-Time telemetry to ERCOT every two seconds </w:t>
      </w:r>
      <w:r w:rsidR="62E57B1D" w:rsidRPr="3E70F21C">
        <w:rPr>
          <w:rFonts w:ascii="Arial" w:eastAsia="Arial" w:hAnsi="Arial" w:cs="Arial"/>
          <w:color w:val="000000" w:themeColor="text1"/>
          <w:sz w:val="20"/>
          <w:szCs w:val="20"/>
        </w:rPr>
        <w:t>in accordance with</w:t>
      </w:r>
      <w:r w:rsidRPr="3E70F21C">
        <w:rPr>
          <w:rFonts w:ascii="Arial" w:eastAsia="Arial" w:hAnsi="Arial" w:cs="Arial"/>
          <w:color w:val="000000" w:themeColor="text1"/>
          <w:sz w:val="20"/>
          <w:szCs w:val="20"/>
        </w:rPr>
        <w:t xml:space="preserve"> Protocol Section 6.5.5.2, Operational Data </w:t>
      </w:r>
      <w:r w:rsidRPr="3E70F21C">
        <w:rPr>
          <w:rFonts w:ascii="Arial" w:eastAsia="Arial" w:hAnsi="Arial" w:cs="Arial"/>
          <w:color w:val="000000" w:themeColor="text1"/>
          <w:sz w:val="20"/>
          <w:szCs w:val="20"/>
        </w:rPr>
        <w:lastRenderedPageBreak/>
        <w:t xml:space="preserve">Requirements; Nodal Operating Guide, Section 7, Telemetry and Communication, and the ERCOT Nodal ICCP Communication Handbook available on the ERCOT website.  Telemetered data points are specific to the service being provided and are listed in detail in Protocol Section 6.5.5.2(5). </w:t>
      </w:r>
    </w:p>
    <w:p w14:paraId="3AB889F9" w14:textId="105AD36B" w:rsidR="00221426" w:rsidRDefault="6316F540" w:rsidP="00902F86">
      <w:pPr>
        <w:pStyle w:val="ListParagraph"/>
        <w:numPr>
          <w:ilvl w:val="1"/>
          <w:numId w:val="26"/>
        </w:numPr>
        <w:rPr>
          <w:rFonts w:ascii="Arial" w:eastAsia="Arial" w:hAnsi="Arial" w:cs="Arial"/>
          <w:color w:val="000000" w:themeColor="text1"/>
          <w:sz w:val="20"/>
          <w:szCs w:val="20"/>
        </w:rPr>
      </w:pPr>
      <w:proofErr w:type="gramStart"/>
      <w:r w:rsidRPr="5ECC500C">
        <w:rPr>
          <w:rFonts w:ascii="Arial" w:eastAsia="Arial" w:hAnsi="Arial" w:cs="Arial"/>
          <w:color w:val="000000" w:themeColor="text1"/>
          <w:sz w:val="20"/>
          <w:szCs w:val="20"/>
        </w:rPr>
        <w:t>An ADER’s</w:t>
      </w:r>
      <w:proofErr w:type="gramEnd"/>
      <w:r w:rsidRPr="5ECC500C">
        <w:rPr>
          <w:rFonts w:ascii="Arial" w:eastAsia="Arial" w:hAnsi="Arial" w:cs="Arial"/>
          <w:color w:val="000000" w:themeColor="text1"/>
          <w:sz w:val="20"/>
          <w:szCs w:val="20"/>
        </w:rPr>
        <w:t xml:space="preserve"> telemetry must be an accurate representation of the aggregate values of all sites in the Resource. Those values may be based on device-level or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-level conditions or a combination of both. An offset value will be added to the aggregate values, if needed, to ensure the telemetry is always communicated to ERCOT as a net load. That offset value will be established between the QSE and ERCOT as part of the qualification process a</w:t>
      </w:r>
      <w:r w:rsidR="00ACD135" w:rsidRPr="5ECC500C">
        <w:rPr>
          <w:rFonts w:ascii="Arial" w:eastAsia="Arial" w:hAnsi="Arial" w:cs="Arial"/>
          <w:color w:val="000000" w:themeColor="text1"/>
          <w:sz w:val="20"/>
          <w:szCs w:val="20"/>
        </w:rPr>
        <w:t>t</w:t>
      </w:r>
      <w:r w:rsidRPr="5ECC500C">
        <w:rPr>
          <w:rFonts w:ascii="Arial" w:eastAsia="Arial" w:hAnsi="Arial" w:cs="Arial"/>
          <w:color w:val="000000" w:themeColor="text1"/>
          <w:sz w:val="20"/>
          <w:szCs w:val="20"/>
        </w:rPr>
        <w:t xml:space="preserve"> a static level that will allow for some growth in </w:t>
      </w:r>
      <w:proofErr w:type="gramStart"/>
      <w:r w:rsidRPr="5ECC500C">
        <w:rPr>
          <w:rFonts w:ascii="Arial" w:eastAsia="Arial" w:hAnsi="Arial" w:cs="Arial"/>
          <w:color w:val="000000" w:themeColor="text1"/>
          <w:sz w:val="20"/>
          <w:szCs w:val="20"/>
        </w:rPr>
        <w:t>the ADER</w:t>
      </w:r>
      <w:proofErr w:type="gramEnd"/>
      <w:r w:rsidRPr="5ECC500C">
        <w:rPr>
          <w:rFonts w:ascii="Arial" w:eastAsia="Arial" w:hAnsi="Arial" w:cs="Arial"/>
          <w:color w:val="000000" w:themeColor="text1"/>
          <w:sz w:val="20"/>
          <w:szCs w:val="20"/>
        </w:rPr>
        <w:t>. The offset may be adjusted over time but only with the mutual agreement between the QSE and ERCOT.</w:t>
      </w:r>
    </w:p>
    <w:p w14:paraId="2F2A72B0" w14:textId="093E79CA" w:rsidR="000568AE" w:rsidRDefault="6AF95340" w:rsidP="00902F86">
      <w:pPr>
        <w:pStyle w:val="ListParagraph"/>
        <w:numPr>
          <w:ilvl w:val="1"/>
          <w:numId w:val="26"/>
        </w:numPr>
        <w:rPr>
          <w:rFonts w:ascii="Arial" w:eastAsia="Arial" w:hAnsi="Arial" w:cs="Arial"/>
          <w:sz w:val="20"/>
          <w:szCs w:val="20"/>
        </w:rPr>
      </w:pPr>
      <w:r w:rsidRPr="5ECC500C">
        <w:rPr>
          <w:rFonts w:ascii="Arial" w:eastAsia="Arial" w:hAnsi="Arial" w:cs="Arial"/>
          <w:sz w:val="20"/>
          <w:szCs w:val="20"/>
        </w:rPr>
        <w:t>ADER telemetry</w:t>
      </w:r>
      <w:r w:rsidR="5434A02A" w:rsidRPr="5ECC500C">
        <w:rPr>
          <w:rFonts w:ascii="Arial" w:eastAsia="Arial" w:hAnsi="Arial" w:cs="Arial"/>
          <w:sz w:val="20"/>
          <w:szCs w:val="20"/>
        </w:rPr>
        <w:t xml:space="preserve"> values</w:t>
      </w:r>
      <w:r w:rsidRPr="5ECC500C">
        <w:rPr>
          <w:rFonts w:ascii="Arial" w:eastAsia="Arial" w:hAnsi="Arial" w:cs="Arial"/>
          <w:sz w:val="20"/>
          <w:szCs w:val="20"/>
        </w:rPr>
        <w:t xml:space="preserve"> to ERCOT (Low Power Consumption (LPC), Maximum Power Consumption (MPC), Net Power Flow, etc.) must represent the sum of the </w:t>
      </w:r>
      <w:r w:rsidR="5FEA2EE4" w:rsidRPr="5ECC500C">
        <w:rPr>
          <w:rFonts w:ascii="Arial" w:eastAsia="Arial" w:hAnsi="Arial" w:cs="Arial"/>
          <w:sz w:val="20"/>
          <w:szCs w:val="20"/>
        </w:rPr>
        <w:t>corresponding values</w:t>
      </w:r>
      <w:r w:rsidRPr="5ECC500C">
        <w:rPr>
          <w:rFonts w:ascii="Arial" w:eastAsia="Arial" w:hAnsi="Arial" w:cs="Arial"/>
          <w:sz w:val="20"/>
          <w:szCs w:val="20"/>
        </w:rPr>
        <w:t xml:space="preserve"> </w:t>
      </w:r>
      <w:r w:rsidR="5FEA2EE4" w:rsidRPr="5ECC500C">
        <w:rPr>
          <w:rFonts w:ascii="Arial" w:eastAsia="Arial" w:hAnsi="Arial" w:cs="Arial"/>
          <w:sz w:val="20"/>
          <w:szCs w:val="20"/>
        </w:rPr>
        <w:t xml:space="preserve">at the </w:t>
      </w:r>
      <w:r w:rsidR="35B2FD37" w:rsidRPr="5ECC500C">
        <w:rPr>
          <w:rFonts w:ascii="Arial" w:eastAsia="Arial" w:hAnsi="Arial" w:cs="Arial"/>
          <w:sz w:val="20"/>
          <w:szCs w:val="20"/>
        </w:rPr>
        <w:t xml:space="preserve">individual </w:t>
      </w:r>
      <w:r w:rsidR="00721665" w:rsidRPr="5ECC500C">
        <w:rPr>
          <w:rFonts w:ascii="Arial" w:eastAsia="Arial" w:hAnsi="Arial" w:cs="Arial"/>
          <w:sz w:val="20"/>
          <w:szCs w:val="20"/>
        </w:rPr>
        <w:t>Premise</w:t>
      </w:r>
      <w:r w:rsidR="237C2F51" w:rsidRPr="5ECC500C">
        <w:rPr>
          <w:rFonts w:ascii="Arial" w:eastAsia="Arial" w:hAnsi="Arial" w:cs="Arial"/>
          <w:sz w:val="20"/>
          <w:szCs w:val="20"/>
        </w:rPr>
        <w:t>s</w:t>
      </w:r>
      <w:r w:rsidR="35B2FD37" w:rsidRPr="5ECC500C">
        <w:rPr>
          <w:rFonts w:ascii="Arial" w:eastAsia="Arial" w:hAnsi="Arial" w:cs="Arial"/>
          <w:sz w:val="20"/>
          <w:szCs w:val="20"/>
        </w:rPr>
        <w:t xml:space="preserve"> or device</w:t>
      </w:r>
      <w:r w:rsidR="21DE90BE" w:rsidRPr="5ECC500C">
        <w:rPr>
          <w:rFonts w:ascii="Arial" w:eastAsia="Arial" w:hAnsi="Arial" w:cs="Arial"/>
          <w:sz w:val="20"/>
          <w:szCs w:val="20"/>
        </w:rPr>
        <w:t>s</w:t>
      </w:r>
      <w:r w:rsidR="0A49E633" w:rsidRPr="5ECC500C">
        <w:rPr>
          <w:rFonts w:ascii="Arial" w:eastAsia="Arial" w:hAnsi="Arial" w:cs="Arial"/>
          <w:sz w:val="20"/>
          <w:szCs w:val="20"/>
        </w:rPr>
        <w:t xml:space="preserve"> based on the</w:t>
      </w:r>
      <w:r w:rsidR="35B2FD37" w:rsidRPr="5ECC500C">
        <w:rPr>
          <w:rFonts w:ascii="Arial" w:eastAsia="Arial" w:hAnsi="Arial" w:cs="Arial"/>
          <w:sz w:val="20"/>
          <w:szCs w:val="20"/>
        </w:rPr>
        <w:t xml:space="preserve"> </w:t>
      </w:r>
      <w:r w:rsidR="3DAA1EF0" w:rsidRPr="5ECC500C">
        <w:rPr>
          <w:rFonts w:ascii="Arial" w:eastAsia="Arial" w:hAnsi="Arial" w:cs="Arial"/>
          <w:sz w:val="20"/>
          <w:szCs w:val="20"/>
        </w:rPr>
        <w:t xml:space="preserve">approved </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Details of </w:t>
      </w:r>
      <w:r w:rsidR="673E89C2" w:rsidRPr="5ECC500C">
        <w:rPr>
          <w:rFonts w:ascii="Arial" w:eastAsia="Arial" w:hAnsi="Arial" w:cs="Arial"/>
          <w:sz w:val="20"/>
          <w:szCs w:val="20"/>
        </w:rPr>
        <w:t xml:space="preserve">the </w:t>
      </w:r>
      <w:r w:rsidR="35B2FD37" w:rsidRPr="5ECC500C">
        <w:rPr>
          <w:rFonts w:ascii="Arial" w:eastAsia="Arial" w:hAnsi="Arial" w:cs="Arial"/>
          <w:sz w:val="20"/>
          <w:szCs w:val="20"/>
        </w:rPr>
        <w:t>Aggregation</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 form</w:t>
      </w:r>
      <w:r w:rsidR="40A94151" w:rsidRPr="5ECC500C">
        <w:rPr>
          <w:rFonts w:ascii="Arial" w:eastAsia="Arial" w:hAnsi="Arial" w:cs="Arial"/>
          <w:sz w:val="20"/>
          <w:szCs w:val="20"/>
        </w:rPr>
        <w:t xml:space="preserve"> su</w:t>
      </w:r>
      <w:r w:rsidR="7C2A8DBF" w:rsidRPr="5ECC500C">
        <w:rPr>
          <w:rFonts w:ascii="Arial" w:eastAsia="Arial" w:hAnsi="Arial" w:cs="Arial"/>
          <w:sz w:val="20"/>
          <w:szCs w:val="20"/>
        </w:rPr>
        <w:t xml:space="preserve">bmitted to ERCOT by the Pilot </w:t>
      </w:r>
      <w:r w:rsidR="65E3B833" w:rsidRPr="5ECC500C">
        <w:rPr>
          <w:rFonts w:ascii="Arial" w:eastAsia="Arial" w:hAnsi="Arial" w:cs="Arial"/>
          <w:sz w:val="20"/>
          <w:szCs w:val="20"/>
        </w:rPr>
        <w:t xml:space="preserve">Project </w:t>
      </w:r>
      <w:r w:rsidR="7C2A8DBF" w:rsidRPr="5ECC500C">
        <w:rPr>
          <w:rFonts w:ascii="Arial" w:eastAsia="Arial" w:hAnsi="Arial" w:cs="Arial"/>
          <w:sz w:val="20"/>
          <w:szCs w:val="20"/>
        </w:rPr>
        <w:t>participant</w:t>
      </w:r>
      <w:r w:rsidR="459A4CD9" w:rsidRPr="5ECC500C">
        <w:rPr>
          <w:rFonts w:ascii="Arial" w:eastAsia="Arial" w:hAnsi="Arial" w:cs="Arial"/>
          <w:sz w:val="20"/>
          <w:szCs w:val="20"/>
        </w:rPr>
        <w:t xml:space="preserve"> and</w:t>
      </w:r>
      <w:r w:rsidR="502AF256" w:rsidRPr="5ECC500C">
        <w:rPr>
          <w:rFonts w:ascii="Arial" w:eastAsia="Arial" w:hAnsi="Arial" w:cs="Arial"/>
          <w:sz w:val="20"/>
          <w:szCs w:val="20"/>
        </w:rPr>
        <w:t xml:space="preserve"> must</w:t>
      </w:r>
      <w:r w:rsidR="459A4CD9" w:rsidRPr="5ECC500C">
        <w:rPr>
          <w:rFonts w:ascii="Arial" w:eastAsia="Arial" w:hAnsi="Arial" w:cs="Arial"/>
          <w:sz w:val="20"/>
          <w:szCs w:val="20"/>
        </w:rPr>
        <w:t xml:space="preserve"> includ</w:t>
      </w:r>
      <w:r w:rsidR="502AF256" w:rsidRPr="5ECC500C">
        <w:rPr>
          <w:rFonts w:ascii="Arial" w:eastAsia="Arial" w:hAnsi="Arial" w:cs="Arial"/>
          <w:sz w:val="20"/>
          <w:szCs w:val="20"/>
        </w:rPr>
        <w:t>e</w:t>
      </w:r>
      <w:r w:rsidR="60A23C35" w:rsidRPr="5ECC500C">
        <w:rPr>
          <w:rFonts w:ascii="Arial" w:eastAsia="Arial" w:hAnsi="Arial" w:cs="Arial"/>
          <w:sz w:val="20"/>
          <w:szCs w:val="20"/>
        </w:rPr>
        <w:t xml:space="preserve"> any MW offset values provided by ERCOT</w:t>
      </w:r>
      <w:r w:rsidR="673A4267" w:rsidRPr="5ECC500C">
        <w:rPr>
          <w:rFonts w:ascii="Arial" w:eastAsia="Arial" w:hAnsi="Arial" w:cs="Arial"/>
          <w:sz w:val="20"/>
          <w:szCs w:val="20"/>
        </w:rPr>
        <w:t>.</w:t>
      </w:r>
      <w:r w:rsidR="4E3F6468" w:rsidRPr="5ECC500C">
        <w:rPr>
          <w:rFonts w:ascii="Arial" w:eastAsia="Arial" w:hAnsi="Arial" w:cs="Arial"/>
          <w:sz w:val="20"/>
          <w:szCs w:val="20"/>
        </w:rPr>
        <w:t xml:space="preserve"> </w:t>
      </w:r>
      <w:r w:rsidR="13EBAA84" w:rsidRPr="5ECC500C">
        <w:rPr>
          <w:rFonts w:ascii="Arial" w:eastAsia="Arial" w:hAnsi="Arial" w:cs="Arial"/>
          <w:sz w:val="20"/>
          <w:szCs w:val="20"/>
        </w:rPr>
        <w:t>T</w:t>
      </w:r>
      <w:r w:rsidR="5ACA9837" w:rsidRPr="5ECC500C">
        <w:rPr>
          <w:rFonts w:ascii="Arial" w:eastAsia="Arial" w:hAnsi="Arial" w:cs="Arial"/>
          <w:sz w:val="20"/>
          <w:szCs w:val="20"/>
        </w:rPr>
        <w:t xml:space="preserve">he </w:t>
      </w:r>
      <w:r w:rsidR="4034A60A" w:rsidRPr="5ECC500C">
        <w:rPr>
          <w:rFonts w:ascii="Arial" w:eastAsia="Arial" w:hAnsi="Arial" w:cs="Arial"/>
          <w:sz w:val="20"/>
          <w:szCs w:val="20"/>
        </w:rPr>
        <w:t>difference between the</w:t>
      </w:r>
      <w:r w:rsidR="397BF294" w:rsidRPr="5ECC500C">
        <w:rPr>
          <w:rFonts w:ascii="Arial" w:eastAsia="Arial" w:hAnsi="Arial" w:cs="Arial"/>
          <w:sz w:val="20"/>
          <w:szCs w:val="20"/>
        </w:rPr>
        <w:t xml:space="preserve"> </w:t>
      </w:r>
      <w:r w:rsidR="174549A3" w:rsidRPr="5ECC500C">
        <w:rPr>
          <w:rFonts w:ascii="Arial" w:eastAsia="Arial" w:hAnsi="Arial" w:cs="Arial"/>
          <w:sz w:val="20"/>
          <w:szCs w:val="20"/>
        </w:rPr>
        <w:t xml:space="preserve">value of the </w:t>
      </w:r>
      <w:r w:rsidR="573D9B57" w:rsidRPr="5ECC500C">
        <w:rPr>
          <w:rFonts w:ascii="Arial" w:eastAsia="Arial" w:hAnsi="Arial" w:cs="Arial"/>
          <w:sz w:val="20"/>
          <w:szCs w:val="20"/>
        </w:rPr>
        <w:t xml:space="preserve">telemetered </w:t>
      </w:r>
      <w:r w:rsidR="5ACA9837" w:rsidRPr="5ECC500C">
        <w:rPr>
          <w:rFonts w:ascii="Arial" w:eastAsia="Arial" w:hAnsi="Arial" w:cs="Arial"/>
          <w:sz w:val="20"/>
          <w:szCs w:val="20"/>
        </w:rPr>
        <w:t xml:space="preserve">MPC </w:t>
      </w:r>
      <w:r w:rsidR="167D0CCE" w:rsidRPr="5ECC500C">
        <w:rPr>
          <w:rFonts w:ascii="Arial" w:eastAsia="Arial" w:hAnsi="Arial" w:cs="Arial"/>
          <w:sz w:val="20"/>
          <w:szCs w:val="20"/>
        </w:rPr>
        <w:t xml:space="preserve">and the value of the telemetered LPC </w:t>
      </w:r>
      <w:r w:rsidR="13EBAA84" w:rsidRPr="5ECC500C">
        <w:rPr>
          <w:rFonts w:ascii="Arial" w:eastAsia="Arial" w:hAnsi="Arial" w:cs="Arial"/>
          <w:sz w:val="20"/>
          <w:szCs w:val="20"/>
        </w:rPr>
        <w:t>for the ADER must</w:t>
      </w:r>
      <w:r w:rsidR="5ACA9837" w:rsidRPr="5ECC500C">
        <w:rPr>
          <w:rFonts w:ascii="Arial" w:eastAsia="Arial" w:hAnsi="Arial" w:cs="Arial"/>
          <w:sz w:val="20"/>
          <w:szCs w:val="20"/>
        </w:rPr>
        <w:t xml:space="preserve"> equal the </w:t>
      </w:r>
      <w:r w:rsidR="2C77E0ED" w:rsidRPr="5ECC500C">
        <w:rPr>
          <w:rFonts w:ascii="Arial" w:eastAsia="Arial" w:hAnsi="Arial" w:cs="Arial"/>
          <w:sz w:val="20"/>
          <w:szCs w:val="20"/>
        </w:rPr>
        <w:t xml:space="preserve">difference </w:t>
      </w:r>
      <w:r w:rsidR="43A388FB" w:rsidRPr="5ECC500C">
        <w:rPr>
          <w:rFonts w:ascii="Arial" w:eastAsia="Arial" w:hAnsi="Arial" w:cs="Arial"/>
          <w:sz w:val="20"/>
          <w:szCs w:val="20"/>
        </w:rPr>
        <w:t xml:space="preserve">between the </w:t>
      </w:r>
      <w:r w:rsidR="04A1DC85" w:rsidRPr="5ECC500C">
        <w:rPr>
          <w:rFonts w:ascii="Arial" w:eastAsia="Arial" w:hAnsi="Arial" w:cs="Arial"/>
          <w:sz w:val="20"/>
          <w:szCs w:val="20"/>
        </w:rPr>
        <w:t xml:space="preserve">greatest </w:t>
      </w:r>
      <w:r w:rsidR="226AFD7B" w:rsidRPr="5ECC500C">
        <w:rPr>
          <w:rFonts w:ascii="Arial" w:eastAsia="Arial" w:hAnsi="Arial" w:cs="Arial"/>
          <w:sz w:val="20"/>
          <w:szCs w:val="20"/>
        </w:rPr>
        <w:t>possible in</w:t>
      </w:r>
      <w:r w:rsidR="06C129DD" w:rsidRPr="5ECC500C">
        <w:rPr>
          <w:rFonts w:ascii="Arial" w:eastAsia="Arial" w:hAnsi="Arial" w:cs="Arial"/>
          <w:sz w:val="20"/>
          <w:szCs w:val="20"/>
        </w:rPr>
        <w:t xml:space="preserve">jection </w:t>
      </w:r>
      <w:r w:rsidR="73A90AF9" w:rsidRPr="5ECC500C">
        <w:rPr>
          <w:rFonts w:ascii="Arial" w:eastAsia="Arial" w:hAnsi="Arial" w:cs="Arial"/>
          <w:sz w:val="20"/>
          <w:szCs w:val="20"/>
        </w:rPr>
        <w:t>quantity</w:t>
      </w:r>
      <w:r w:rsidR="06C129DD" w:rsidRPr="5ECC500C">
        <w:rPr>
          <w:rFonts w:ascii="Arial" w:eastAsia="Arial" w:hAnsi="Arial" w:cs="Arial"/>
          <w:sz w:val="20"/>
          <w:szCs w:val="20"/>
        </w:rPr>
        <w:t xml:space="preserve"> </w:t>
      </w:r>
      <w:r w:rsidR="3E1C5DBA" w:rsidRPr="5ECC500C">
        <w:rPr>
          <w:rFonts w:ascii="Arial" w:eastAsia="Arial" w:hAnsi="Arial" w:cs="Arial"/>
          <w:sz w:val="20"/>
          <w:szCs w:val="20"/>
        </w:rPr>
        <w:t xml:space="preserve">and the </w:t>
      </w:r>
      <w:r w:rsidR="2BB8CE48" w:rsidRPr="5ECC500C">
        <w:rPr>
          <w:rFonts w:ascii="Arial" w:eastAsia="Arial" w:hAnsi="Arial" w:cs="Arial"/>
          <w:sz w:val="20"/>
          <w:szCs w:val="20"/>
        </w:rPr>
        <w:t xml:space="preserve">greatest </w:t>
      </w:r>
      <w:r w:rsidR="0660F4FC" w:rsidRPr="5ECC500C">
        <w:rPr>
          <w:rFonts w:ascii="Arial" w:eastAsia="Arial" w:hAnsi="Arial" w:cs="Arial"/>
          <w:sz w:val="20"/>
          <w:szCs w:val="20"/>
        </w:rPr>
        <w:t>possible withdrawal</w:t>
      </w:r>
      <w:r w:rsidR="3E1C5DBA" w:rsidRPr="5ECC500C">
        <w:rPr>
          <w:rFonts w:ascii="Arial" w:eastAsia="Arial" w:hAnsi="Arial" w:cs="Arial"/>
          <w:sz w:val="20"/>
          <w:szCs w:val="20"/>
        </w:rPr>
        <w:t xml:space="preserve"> </w:t>
      </w:r>
      <w:r w:rsidR="73A90AF9" w:rsidRPr="5ECC500C">
        <w:rPr>
          <w:rFonts w:ascii="Arial" w:eastAsia="Arial" w:hAnsi="Arial" w:cs="Arial"/>
          <w:sz w:val="20"/>
          <w:szCs w:val="20"/>
        </w:rPr>
        <w:t>quantity</w:t>
      </w:r>
      <w:r w:rsidR="012ECA78" w:rsidRPr="5ECC500C">
        <w:rPr>
          <w:rFonts w:ascii="Arial" w:eastAsia="Arial" w:hAnsi="Arial" w:cs="Arial"/>
          <w:sz w:val="20"/>
          <w:szCs w:val="20"/>
        </w:rPr>
        <w:t>.</w:t>
      </w:r>
      <w:r w:rsidR="13EBAA84" w:rsidRPr="5ECC500C">
        <w:rPr>
          <w:rFonts w:ascii="Arial" w:eastAsia="Arial" w:hAnsi="Arial" w:cs="Arial"/>
          <w:sz w:val="20"/>
          <w:szCs w:val="20"/>
        </w:rPr>
        <w:t xml:space="preserve"> </w:t>
      </w:r>
    </w:p>
    <w:p w14:paraId="3AD93DF4" w14:textId="00435D94" w:rsidR="000568AE" w:rsidRDefault="6AF95340" w:rsidP="00902F86">
      <w:pPr>
        <w:pStyle w:val="ListParagraph"/>
        <w:numPr>
          <w:ilvl w:val="1"/>
          <w:numId w:val="26"/>
        </w:numPr>
        <w:rPr>
          <w:rFonts w:ascii="Arial" w:eastAsia="Arial" w:hAnsi="Arial" w:cs="Arial"/>
          <w:sz w:val="20"/>
          <w:szCs w:val="20"/>
        </w:rPr>
      </w:pPr>
      <w:r w:rsidRPr="6AF95340">
        <w:rPr>
          <w:rFonts w:ascii="Arial" w:eastAsia="Arial" w:hAnsi="Arial" w:cs="Arial"/>
          <w:sz w:val="20"/>
          <w:szCs w:val="20"/>
        </w:rPr>
        <w:t xml:space="preserve">ADER ramp rate telemetry to ERCOT must represent the weighted average of the ramp rates at the </w:t>
      </w:r>
      <w:r w:rsidR="736734EB" w:rsidRPr="47FD5A0D">
        <w:rPr>
          <w:rFonts w:ascii="Arial" w:eastAsia="Arial" w:hAnsi="Arial" w:cs="Arial"/>
          <w:sz w:val="20"/>
          <w:szCs w:val="20"/>
        </w:rPr>
        <w:t>individual</w:t>
      </w:r>
      <w:r w:rsidR="736734EB" w:rsidRPr="460E7F14">
        <w:rPr>
          <w:rFonts w:ascii="Arial" w:eastAsia="Arial" w:hAnsi="Arial" w:cs="Arial"/>
          <w:sz w:val="20"/>
          <w:szCs w:val="20"/>
        </w:rPr>
        <w:t xml:space="preserve"> </w:t>
      </w:r>
      <w:r w:rsidR="00721665">
        <w:rPr>
          <w:rFonts w:ascii="Arial" w:eastAsia="Arial" w:hAnsi="Arial" w:cs="Arial"/>
          <w:sz w:val="20"/>
          <w:szCs w:val="20"/>
        </w:rPr>
        <w:t>Premise</w:t>
      </w:r>
      <w:r w:rsidR="736734EB" w:rsidRPr="460E7F14">
        <w:rPr>
          <w:rFonts w:ascii="Arial" w:eastAsia="Arial" w:hAnsi="Arial" w:cs="Arial"/>
          <w:sz w:val="20"/>
          <w:szCs w:val="20"/>
        </w:rPr>
        <w:t xml:space="preserve"> or device </w:t>
      </w:r>
      <w:r w:rsidR="415F980E" w:rsidRPr="157443C1">
        <w:rPr>
          <w:rFonts w:ascii="Arial" w:eastAsia="Arial" w:hAnsi="Arial" w:cs="Arial"/>
          <w:sz w:val="20"/>
          <w:szCs w:val="20"/>
        </w:rPr>
        <w:t xml:space="preserve">based on </w:t>
      </w:r>
      <w:r w:rsidR="736734EB" w:rsidRPr="460E7F14">
        <w:rPr>
          <w:rFonts w:ascii="Arial" w:eastAsia="Arial" w:hAnsi="Arial" w:cs="Arial"/>
          <w:sz w:val="20"/>
          <w:szCs w:val="20"/>
        </w:rPr>
        <w:t xml:space="preserve">the approved </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Details of </w:t>
      </w:r>
      <w:r w:rsidR="673E89C2" w:rsidRPr="3E70F21C">
        <w:rPr>
          <w:rFonts w:ascii="Arial" w:eastAsia="Arial" w:hAnsi="Arial" w:cs="Arial"/>
          <w:sz w:val="20"/>
          <w:szCs w:val="20"/>
        </w:rPr>
        <w:t xml:space="preserve">the </w:t>
      </w:r>
      <w:r w:rsidR="736734EB" w:rsidRPr="460E7F14">
        <w:rPr>
          <w:rFonts w:ascii="Arial" w:eastAsia="Arial" w:hAnsi="Arial" w:cs="Arial"/>
          <w:sz w:val="20"/>
          <w:szCs w:val="20"/>
        </w:rPr>
        <w:t>Aggregation</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 form submitted to ERCOT by the Pilot </w:t>
      </w:r>
      <w:r w:rsidR="65E3B833" w:rsidRPr="3E70F21C">
        <w:rPr>
          <w:rFonts w:ascii="Arial" w:eastAsia="Arial" w:hAnsi="Arial" w:cs="Arial"/>
          <w:sz w:val="20"/>
          <w:szCs w:val="20"/>
        </w:rPr>
        <w:t xml:space="preserve">Project </w:t>
      </w:r>
      <w:r w:rsidR="736734EB" w:rsidRPr="460E7F14">
        <w:rPr>
          <w:rFonts w:ascii="Arial" w:eastAsia="Arial" w:hAnsi="Arial" w:cs="Arial"/>
          <w:sz w:val="20"/>
          <w:szCs w:val="20"/>
        </w:rPr>
        <w:t>participant.</w:t>
      </w:r>
      <w:r w:rsidR="00064375">
        <w:rPr>
          <w:rFonts w:ascii="Arial" w:eastAsia="Arial" w:hAnsi="Arial" w:cs="Arial"/>
          <w:sz w:val="20"/>
          <w:szCs w:val="20"/>
        </w:rPr>
        <w:t xml:space="preserve"> </w:t>
      </w:r>
      <w:r w:rsidRPr="6AF95340">
        <w:rPr>
          <w:rFonts w:ascii="Arial" w:eastAsia="Arial" w:hAnsi="Arial" w:cs="Arial"/>
          <w:sz w:val="20"/>
          <w:szCs w:val="20"/>
        </w:rPr>
        <w:t xml:space="preserve">As part of the validation of ADER telemetry, </w:t>
      </w:r>
      <w:r w:rsidRPr="49A4E648">
        <w:rPr>
          <w:rFonts w:ascii="Arial" w:eastAsia="Arial" w:hAnsi="Arial" w:cs="Arial"/>
          <w:sz w:val="20"/>
          <w:szCs w:val="20"/>
        </w:rPr>
        <w:t xml:space="preserve">QSEs </w:t>
      </w:r>
      <w:r w:rsidR="77AEF986" w:rsidRPr="3E70F21C">
        <w:rPr>
          <w:rFonts w:ascii="Arial" w:eastAsia="Arial" w:hAnsi="Arial" w:cs="Arial"/>
          <w:sz w:val="20"/>
          <w:szCs w:val="20"/>
        </w:rPr>
        <w:t xml:space="preserve">participating </w:t>
      </w:r>
      <w:r w:rsidRPr="6AF95340">
        <w:rPr>
          <w:rFonts w:ascii="Arial" w:eastAsia="Arial" w:hAnsi="Arial" w:cs="Arial"/>
          <w:sz w:val="20"/>
          <w:szCs w:val="20"/>
        </w:rPr>
        <w:t xml:space="preserve">in the </w:t>
      </w:r>
      <w:r w:rsidR="1E73EEF9" w:rsidRPr="3E70F21C">
        <w:rPr>
          <w:rFonts w:ascii="Arial" w:eastAsia="Arial" w:hAnsi="Arial" w:cs="Arial"/>
          <w:sz w:val="20"/>
          <w:szCs w:val="20"/>
        </w:rPr>
        <w:t>Pilot</w:t>
      </w:r>
      <w:r w:rsidR="71A3FB7A" w:rsidRPr="3E70F21C">
        <w:rPr>
          <w:rFonts w:ascii="Arial" w:eastAsia="Arial" w:hAnsi="Arial" w:cs="Arial"/>
          <w:sz w:val="20"/>
          <w:szCs w:val="20"/>
        </w:rPr>
        <w:t xml:space="preserve"> </w:t>
      </w:r>
      <w:r w:rsidR="65E3B833" w:rsidRPr="3E70F21C">
        <w:rPr>
          <w:rFonts w:ascii="Arial" w:eastAsia="Arial" w:hAnsi="Arial" w:cs="Arial"/>
          <w:sz w:val="20"/>
          <w:szCs w:val="20"/>
        </w:rPr>
        <w:t>Project</w:t>
      </w:r>
      <w:r w:rsidRPr="6AF95340">
        <w:rPr>
          <w:rFonts w:ascii="Arial" w:eastAsia="Arial" w:hAnsi="Arial" w:cs="Arial"/>
          <w:sz w:val="20"/>
          <w:szCs w:val="20"/>
        </w:rPr>
        <w:t xml:space="preserve"> </w:t>
      </w:r>
      <w:r w:rsidR="00DD31FB">
        <w:rPr>
          <w:rFonts w:ascii="Arial" w:eastAsia="Arial" w:hAnsi="Arial" w:cs="Arial"/>
          <w:sz w:val="20"/>
          <w:szCs w:val="20"/>
        </w:rPr>
        <w:t xml:space="preserve">shall </w:t>
      </w:r>
      <w:r w:rsidRPr="6AF95340">
        <w:rPr>
          <w:rFonts w:ascii="Arial" w:eastAsia="Arial" w:hAnsi="Arial" w:cs="Arial"/>
          <w:sz w:val="20"/>
          <w:szCs w:val="20"/>
        </w:rPr>
        <w:t>provide</w:t>
      </w:r>
      <w:r w:rsidR="24845605" w:rsidRPr="6AF95340">
        <w:rPr>
          <w:rFonts w:ascii="Arial" w:eastAsia="Arial" w:hAnsi="Arial" w:cs="Arial"/>
          <w:sz w:val="20"/>
          <w:szCs w:val="20"/>
        </w:rPr>
        <w:t xml:space="preserve"> </w:t>
      </w:r>
      <w:r w:rsidR="56370E1E" w:rsidRPr="3E70F21C">
        <w:rPr>
          <w:rFonts w:ascii="Arial" w:eastAsia="Arial" w:hAnsi="Arial" w:cs="Arial"/>
          <w:sz w:val="20"/>
          <w:szCs w:val="20"/>
        </w:rPr>
        <w:t>time</w:t>
      </w:r>
      <w:r w:rsidR="7A5EEE82" w:rsidRPr="3E70F21C">
        <w:rPr>
          <w:rFonts w:ascii="Arial" w:eastAsia="Arial" w:hAnsi="Arial" w:cs="Arial"/>
          <w:sz w:val="20"/>
          <w:szCs w:val="20"/>
        </w:rPr>
        <w:t xml:space="preserve"> </w:t>
      </w:r>
      <w:r w:rsidR="56370E1E" w:rsidRPr="3E70F21C">
        <w:rPr>
          <w:rFonts w:ascii="Arial" w:eastAsia="Arial" w:hAnsi="Arial" w:cs="Arial"/>
          <w:sz w:val="20"/>
          <w:szCs w:val="20"/>
        </w:rPr>
        <w:t>series</w:t>
      </w:r>
      <w:r w:rsidR="24845605" w:rsidRPr="6AF95340">
        <w:rPr>
          <w:rFonts w:ascii="Arial" w:eastAsia="Arial" w:hAnsi="Arial" w:cs="Arial"/>
          <w:sz w:val="20"/>
          <w:szCs w:val="20"/>
        </w:rPr>
        <w:t xml:space="preserve"> data of the net MW at the </w:t>
      </w:r>
      <w:r w:rsidR="00721665">
        <w:rPr>
          <w:rFonts w:ascii="Arial" w:eastAsia="Arial" w:hAnsi="Arial" w:cs="Arial"/>
          <w:sz w:val="20"/>
          <w:szCs w:val="20"/>
        </w:rPr>
        <w:t>Premise</w:t>
      </w:r>
      <w:r w:rsidR="24845605" w:rsidRPr="6AF95340">
        <w:rPr>
          <w:rFonts w:ascii="Arial" w:eastAsia="Arial" w:hAnsi="Arial" w:cs="Arial"/>
          <w:sz w:val="20"/>
          <w:szCs w:val="20"/>
        </w:rPr>
        <w:t xml:space="preserve"> level and/or device-level</w:t>
      </w:r>
      <w:r w:rsidRPr="6AF95340">
        <w:rPr>
          <w:rFonts w:ascii="Arial" w:eastAsia="Arial" w:hAnsi="Arial" w:cs="Arial"/>
          <w:sz w:val="20"/>
          <w:szCs w:val="20"/>
        </w:rPr>
        <w:t xml:space="preserve">. </w:t>
      </w:r>
    </w:p>
    <w:p w14:paraId="2891B2A9" w14:textId="20C1C6FF" w:rsidR="000568AE" w:rsidRDefault="510678A4" w:rsidP="00902F86">
      <w:pPr>
        <w:pStyle w:val="ListParagraph"/>
        <w:numPr>
          <w:ilvl w:val="1"/>
          <w:numId w:val="31"/>
        </w:numPr>
        <w:rPr>
          <w:rFonts w:ascii="Arial" w:eastAsia="Arial" w:hAnsi="Arial" w:cs="Arial"/>
          <w:color w:val="000000" w:themeColor="text1"/>
          <w:sz w:val="20"/>
          <w:szCs w:val="20"/>
        </w:rPr>
      </w:pPr>
      <w:r w:rsidRPr="00E83BD1">
        <w:rPr>
          <w:rFonts w:ascii="Arial" w:eastAsia="Arial" w:hAnsi="Arial" w:cs="Arial"/>
          <w:sz w:val="20"/>
          <w:szCs w:val="20"/>
        </w:rPr>
        <w:t>If the ADER includes energy storage devices, time series data on state-of-charge for the device will also be required.</w:t>
      </w:r>
    </w:p>
    <w:p w14:paraId="67C61534" w14:textId="7C19579C" w:rsidR="00CC1608" w:rsidRPr="00EF6F42" w:rsidRDefault="57DC4435"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This data </w:t>
      </w:r>
      <w:r w:rsidR="137428EE" w:rsidRPr="00E83BD1">
        <w:rPr>
          <w:rFonts w:ascii="Arial" w:eastAsia="Arial" w:hAnsi="Arial" w:cs="Arial"/>
          <w:sz w:val="20"/>
          <w:szCs w:val="20"/>
        </w:rPr>
        <w:t>must</w:t>
      </w:r>
      <w:r w:rsidRPr="00E83BD1">
        <w:rPr>
          <w:rFonts w:ascii="Arial" w:eastAsia="Arial" w:hAnsi="Arial" w:cs="Arial"/>
          <w:sz w:val="20"/>
          <w:szCs w:val="20"/>
        </w:rPr>
        <w:t xml:space="preserve"> be provided to ERCOT when requested</w:t>
      </w:r>
      <w:r w:rsidR="00A531B6">
        <w:rPr>
          <w:rFonts w:ascii="Arial" w:eastAsia="Arial" w:hAnsi="Arial" w:cs="Arial"/>
          <w:sz w:val="20"/>
          <w:szCs w:val="20"/>
        </w:rPr>
        <w:t>,</w:t>
      </w:r>
      <w:r w:rsidR="00A531B6" w:rsidRPr="00A531B6">
        <w:rPr>
          <w:rFonts w:ascii="Arial" w:eastAsia="Arial" w:hAnsi="Arial" w:cs="Arial"/>
          <w:sz w:val="20"/>
          <w:szCs w:val="20"/>
        </w:rPr>
        <w:t xml:space="preserve"> </w:t>
      </w:r>
      <w:r w:rsidR="00A531B6" w:rsidRPr="00E83BD1">
        <w:rPr>
          <w:rFonts w:ascii="Arial" w:eastAsia="Arial" w:hAnsi="Arial" w:cs="Arial"/>
          <w:sz w:val="20"/>
          <w:szCs w:val="20"/>
        </w:rPr>
        <w:t xml:space="preserve">within </w:t>
      </w:r>
      <w:r w:rsidR="00F14A4F">
        <w:rPr>
          <w:rFonts w:ascii="Arial" w:eastAsia="Arial" w:hAnsi="Arial" w:cs="Arial"/>
          <w:sz w:val="20"/>
          <w:szCs w:val="20"/>
        </w:rPr>
        <w:t>a reasonable</w:t>
      </w:r>
      <w:r w:rsidR="00A531B6" w:rsidRPr="00E83BD1">
        <w:rPr>
          <w:rFonts w:ascii="Arial" w:eastAsia="Arial" w:hAnsi="Arial" w:cs="Arial"/>
          <w:sz w:val="20"/>
          <w:szCs w:val="20"/>
        </w:rPr>
        <w:t xml:space="preserve"> storage requirement timeframe</w:t>
      </w:r>
      <w:r w:rsidRPr="00E83BD1">
        <w:rPr>
          <w:rFonts w:ascii="Arial" w:eastAsia="Arial" w:hAnsi="Arial" w:cs="Arial"/>
          <w:sz w:val="20"/>
          <w:szCs w:val="20"/>
        </w:rPr>
        <w:t>. The data storage requirements</w:t>
      </w:r>
      <w:r w:rsidR="137428EE" w:rsidRPr="00E83BD1">
        <w:rPr>
          <w:rFonts w:ascii="Arial" w:eastAsia="Arial" w:hAnsi="Arial" w:cs="Arial"/>
          <w:sz w:val="20"/>
          <w:szCs w:val="20"/>
        </w:rPr>
        <w:t xml:space="preserve"> </w:t>
      </w:r>
      <w:r w:rsidRPr="00E83BD1">
        <w:rPr>
          <w:rFonts w:ascii="Arial" w:eastAsia="Arial" w:hAnsi="Arial" w:cs="Arial"/>
          <w:sz w:val="20"/>
          <w:szCs w:val="20"/>
        </w:rPr>
        <w:t>and the mechanism of delivering this data to ERCOT will be determined later.</w:t>
      </w:r>
    </w:p>
    <w:p w14:paraId="78CC473C" w14:textId="70C77FC7" w:rsidR="00DB1439" w:rsidRPr="00EF6F42" w:rsidRDefault="62F2E96C"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 xml:space="preserve">ADER </w:t>
      </w:r>
      <w:proofErr w:type="gramStart"/>
      <w:r w:rsidRPr="00E83BD1">
        <w:rPr>
          <w:rFonts w:ascii="Arial" w:eastAsia="Arial" w:hAnsi="Arial" w:cs="Arial"/>
          <w:sz w:val="20"/>
          <w:szCs w:val="20"/>
        </w:rPr>
        <w:t>metering</w:t>
      </w:r>
      <w:proofErr w:type="gramEnd"/>
      <w:r w:rsidR="00F12946">
        <w:rPr>
          <w:rFonts w:ascii="Arial" w:eastAsia="Arial" w:hAnsi="Arial" w:cs="Arial"/>
          <w:sz w:val="20"/>
          <w:szCs w:val="20"/>
        </w:rPr>
        <w:t xml:space="preserve"> </w:t>
      </w:r>
      <w:r w:rsidRPr="00E83BD1">
        <w:rPr>
          <w:rFonts w:ascii="Arial" w:eastAsia="Arial" w:hAnsi="Arial" w:cs="Arial"/>
          <w:sz w:val="20"/>
          <w:szCs w:val="20"/>
        </w:rPr>
        <w:t>must meet the following requirements:</w:t>
      </w:r>
    </w:p>
    <w:p w14:paraId="3B83651F" w14:textId="441D0906" w:rsidR="00FD5290" w:rsidRPr="00FD5290" w:rsidRDefault="00721665" w:rsidP="00902F86">
      <w:pPr>
        <w:pStyle w:val="ListParagraph"/>
        <w:numPr>
          <w:ilvl w:val="1"/>
          <w:numId w:val="25"/>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 xml:space="preserve">s in an ADER are required to have 15-minute interval meter data, whether ESI ID data from the competitive choice areas of ERCOT, or revenue-quality meter data within a NOIE territory. ERCOT will use this </w:t>
      </w: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-level interval meter data as the primary foundation of the telemetry validation process</w:t>
      </w:r>
      <w:r w:rsidR="004E569E">
        <w:rPr>
          <w:rFonts w:ascii="Arial" w:eastAsia="Arial" w:hAnsi="Arial" w:cs="Arial"/>
          <w:color w:val="000000" w:themeColor="text1"/>
          <w:sz w:val="20"/>
          <w:szCs w:val="20"/>
        </w:rPr>
        <w:t xml:space="preserve"> and as a secondary tool for event performance </w:t>
      </w:r>
      <w:r w:rsidR="00B75619">
        <w:rPr>
          <w:rFonts w:ascii="Arial" w:eastAsia="Arial" w:hAnsi="Arial" w:cs="Arial"/>
          <w:color w:val="000000" w:themeColor="text1"/>
          <w:sz w:val="20"/>
          <w:szCs w:val="20"/>
        </w:rPr>
        <w:t>measurement and verification</w:t>
      </w:r>
      <w:r w:rsidR="32D72C43" w:rsidRPr="00E83BD1">
        <w:rPr>
          <w:rFonts w:ascii="Arial" w:eastAsia="Arial" w:hAnsi="Arial" w:cs="Arial"/>
          <w:color w:val="000000" w:themeColor="text1"/>
          <w:sz w:val="20"/>
          <w:szCs w:val="20"/>
        </w:rPr>
        <w:t xml:space="preserve">. For any </w:t>
      </w:r>
      <w:r>
        <w:rPr>
          <w:rFonts w:ascii="Arial" w:eastAsia="Arial" w:hAnsi="Arial" w:cs="Arial"/>
          <w:color w:val="000000" w:themeColor="text1"/>
          <w:sz w:val="20"/>
          <w:szCs w:val="20"/>
        </w:rPr>
        <w:t>Premise</w:t>
      </w:r>
      <w:r w:rsidR="00B713D0">
        <w:rPr>
          <w:rFonts w:ascii="Arial" w:eastAsia="Arial" w:hAnsi="Arial" w:cs="Arial"/>
          <w:color w:val="000000" w:themeColor="text1"/>
          <w:sz w:val="20"/>
          <w:szCs w:val="20"/>
        </w:rPr>
        <w:t>s</w:t>
      </w:r>
      <w:r w:rsidR="32D72C43" w:rsidRPr="00E83BD1">
        <w:rPr>
          <w:rFonts w:ascii="Arial" w:eastAsia="Arial" w:hAnsi="Arial" w:cs="Arial"/>
          <w:color w:val="000000" w:themeColor="text1"/>
          <w:sz w:val="20"/>
          <w:szCs w:val="20"/>
        </w:rPr>
        <w:t xml:space="preserve"> that export power to the distribution system, both the consumption data and export data must be provided to ERCOT.</w:t>
      </w:r>
    </w:p>
    <w:p w14:paraId="3ACB3053" w14:textId="040794FA" w:rsidR="00FD5290" w:rsidRPr="00FD5290" w:rsidRDefault="5B7D64F7" w:rsidP="00902F86">
      <w:pPr>
        <w:pStyle w:val="ListParagraph"/>
        <w:numPr>
          <w:ilvl w:val="1"/>
          <w:numId w:val="25"/>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Interval meter data must be time-stamped within appropriate standards in correlation with ERCOT 15-minute Settlement clock intervals, and shall be provided to ERCOT for </w:t>
      </w:r>
      <w:r w:rsidR="00721665">
        <w:rPr>
          <w:rFonts w:ascii="Arial" w:eastAsia="Arial" w:hAnsi="Arial" w:cs="Arial"/>
          <w:color w:val="000000" w:themeColor="text1"/>
          <w:sz w:val="20"/>
          <w:szCs w:val="20"/>
        </w:rPr>
        <w:t>Premise</w:t>
      </w:r>
      <w:r w:rsidR="002E054D">
        <w:rPr>
          <w:rFonts w:ascii="Arial" w:eastAsia="Arial" w:hAnsi="Arial" w:cs="Arial"/>
          <w:color w:val="000000" w:themeColor="text1"/>
          <w:sz w:val="20"/>
          <w:szCs w:val="20"/>
        </w:rPr>
        <w:t>s</w:t>
      </w:r>
      <w:r w:rsidRPr="3E70F21C">
        <w:rPr>
          <w:rFonts w:ascii="Arial" w:eastAsia="Arial" w:hAnsi="Arial" w:cs="Arial"/>
          <w:color w:val="000000" w:themeColor="text1"/>
          <w:sz w:val="20"/>
          <w:szCs w:val="20"/>
        </w:rPr>
        <w:t xml:space="preserve"> within the ADER through one of the following methods:</w:t>
      </w:r>
    </w:p>
    <w:p w14:paraId="2009C6BB" w14:textId="230CBBF2"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For ADERs in competitive choice areas of ERCOT, investor-owned Transmission and/or Distribution Service Providers (TDSPs) submit ESI ID-level Interval Data Recorder (IDR) or Advanced Metering </w:t>
      </w:r>
      <w:r w:rsidR="781DDCA4" w:rsidRPr="5ECC500C">
        <w:rPr>
          <w:rFonts w:ascii="Arial" w:eastAsia="Arial" w:hAnsi="Arial" w:cs="Arial"/>
          <w:color w:val="000000" w:themeColor="text1"/>
          <w:sz w:val="20"/>
          <w:szCs w:val="20"/>
        </w:rPr>
        <w:t xml:space="preserve">System </w:t>
      </w:r>
      <w:r w:rsidRPr="5ECC500C">
        <w:rPr>
          <w:rFonts w:ascii="Arial" w:eastAsia="Arial" w:hAnsi="Arial" w:cs="Arial"/>
          <w:color w:val="000000" w:themeColor="text1"/>
          <w:sz w:val="20"/>
          <w:szCs w:val="20"/>
        </w:rPr>
        <w:t>(AM</w:t>
      </w:r>
      <w:r w:rsidR="2641B6EB"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data via the Texas Standard Electronic Transaction (TX SET) process (for IDR metering) or via the approved file format defined in Retail Market Guide, Section 9, Appendix G, ERCOT Specified File Format for Submission of Interval Data for AM</w:t>
      </w:r>
      <w:r w:rsidR="00BDA6E2"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metering.</w:t>
      </w:r>
    </w:p>
    <w:p w14:paraId="3219C0F6" w14:textId="0E144386"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For ADERs in a NOIE service area, the NOIE shall submit IDR, AM</w:t>
      </w:r>
      <w:r w:rsidR="6C591420"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or equivalent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meter data </w:t>
      </w:r>
      <w:r w:rsidR="510E4176" w:rsidRPr="5ECC500C">
        <w:rPr>
          <w:rFonts w:ascii="Arial" w:eastAsia="Arial" w:hAnsi="Arial" w:cs="Arial"/>
          <w:color w:val="000000" w:themeColor="text1"/>
          <w:sz w:val="20"/>
          <w:szCs w:val="20"/>
        </w:rPr>
        <w:t xml:space="preserve">if </w:t>
      </w:r>
      <w:r w:rsidRPr="5ECC500C">
        <w:rPr>
          <w:rFonts w:ascii="Arial" w:eastAsia="Arial" w:hAnsi="Arial" w:cs="Arial"/>
          <w:color w:val="000000" w:themeColor="text1"/>
          <w:sz w:val="20"/>
          <w:szCs w:val="20"/>
        </w:rPr>
        <w:t xml:space="preserve">associated with a non-Settlement ESI ID or a designated unique meter identifier. Such meters shall be maintained and read by the NOIE meter-reading entity. The data shall be submitted to ERCOT either via TX SET or in a format and transport method defined by ERCOT no </w:t>
      </w:r>
      <w:r w:rsidRPr="5ECC500C">
        <w:rPr>
          <w:rFonts w:ascii="Arial" w:eastAsia="Arial" w:hAnsi="Arial" w:cs="Arial"/>
          <w:color w:val="000000" w:themeColor="text1"/>
          <w:sz w:val="20"/>
          <w:szCs w:val="20"/>
        </w:rPr>
        <w:lastRenderedPageBreak/>
        <w:t xml:space="preserve">later than 35 days after each corresponding Operating Day. NOIE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unique meter identifiers must use ESI ID-style nomenclature, in which the NOIE TDSP Department of Energy (DOE) code comprises the first digits of the identifier. The unique meter identifier must remain constant in perpetuity at the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  </w:t>
      </w:r>
    </w:p>
    <w:p w14:paraId="74B39007" w14:textId="54AAEE55" w:rsidR="00FD5290" w:rsidRPr="00FD5290" w:rsidRDefault="32D72C43" w:rsidP="00902F86">
      <w:pPr>
        <w:pStyle w:val="ListParagraph"/>
        <w:numPr>
          <w:ilvl w:val="1"/>
          <w:numId w:val="24"/>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 NOIE meter-reading entity shall validate </w:t>
      </w:r>
      <w:r w:rsidR="00721665">
        <w:rPr>
          <w:rFonts w:ascii="Arial" w:eastAsia="Arial" w:hAnsi="Arial" w:cs="Arial"/>
          <w:color w:val="000000" w:themeColor="text1"/>
          <w:sz w:val="20"/>
          <w:szCs w:val="20"/>
        </w:rPr>
        <w:t>Premise</w:t>
      </w:r>
      <w:r w:rsidRPr="00E83BD1">
        <w:rPr>
          <w:rFonts w:ascii="Arial" w:eastAsia="Arial" w:hAnsi="Arial" w:cs="Arial"/>
          <w:color w:val="000000" w:themeColor="text1"/>
          <w:sz w:val="20"/>
          <w:szCs w:val="20"/>
        </w:rPr>
        <w:t xml:space="preserve">-level interval meter data; however, </w:t>
      </w:r>
      <w:r w:rsidR="00BB1752">
        <w:rPr>
          <w:rFonts w:ascii="Arial" w:eastAsia="Arial" w:hAnsi="Arial" w:cs="Arial"/>
          <w:color w:val="000000" w:themeColor="text1"/>
          <w:sz w:val="20"/>
          <w:szCs w:val="20"/>
        </w:rPr>
        <w:t xml:space="preserve">periods of time </w:t>
      </w:r>
      <w:r w:rsidR="75CBEFAF" w:rsidRPr="2225E73B">
        <w:rPr>
          <w:rFonts w:ascii="Arial" w:eastAsia="Arial" w:hAnsi="Arial" w:cs="Arial"/>
          <w:color w:val="000000" w:themeColor="text1"/>
          <w:sz w:val="20"/>
          <w:szCs w:val="20"/>
        </w:rPr>
        <w:t xml:space="preserve">(intervals) </w:t>
      </w:r>
      <w:r w:rsidR="00BB1752">
        <w:rPr>
          <w:rFonts w:ascii="Arial" w:eastAsia="Arial" w:hAnsi="Arial" w:cs="Arial"/>
          <w:color w:val="000000" w:themeColor="text1"/>
          <w:sz w:val="20"/>
          <w:szCs w:val="20"/>
        </w:rPr>
        <w:t>with miss</w:t>
      </w:r>
      <w:r w:rsidR="002425C3">
        <w:rPr>
          <w:rFonts w:ascii="Arial" w:eastAsia="Arial" w:hAnsi="Arial" w:cs="Arial"/>
          <w:color w:val="000000" w:themeColor="text1"/>
          <w:sz w:val="20"/>
          <w:szCs w:val="20"/>
        </w:rPr>
        <w:t>ing</w:t>
      </w:r>
      <w:r w:rsidRPr="00E83BD1">
        <w:rPr>
          <w:rFonts w:ascii="Arial" w:eastAsia="Arial" w:hAnsi="Arial" w:cs="Arial"/>
          <w:color w:val="000000" w:themeColor="text1"/>
          <w:sz w:val="20"/>
          <w:szCs w:val="20"/>
        </w:rPr>
        <w:t xml:space="preserve"> data should not be edited or estimated. </w:t>
      </w:r>
      <w:r w:rsidR="79072A3A" w:rsidRPr="7C8E3BCB">
        <w:rPr>
          <w:rFonts w:ascii="Arial" w:eastAsia="Arial" w:hAnsi="Arial" w:cs="Arial"/>
          <w:color w:val="000000" w:themeColor="text1"/>
          <w:sz w:val="20"/>
          <w:szCs w:val="20"/>
        </w:rPr>
        <w:t xml:space="preserve">For those </w:t>
      </w:r>
      <w:ins w:id="614" w:author="Author">
        <w:r w:rsidR="00580A7B">
          <w:rPr>
            <w:rFonts w:ascii="Arial" w:eastAsia="Arial" w:hAnsi="Arial" w:cs="Arial"/>
            <w:color w:val="000000" w:themeColor="text1"/>
            <w:sz w:val="20"/>
            <w:szCs w:val="20"/>
          </w:rPr>
          <w:t>P</w:t>
        </w:r>
      </w:ins>
      <w:del w:id="615" w:author="Author">
        <w:r w:rsidR="79072A3A" w:rsidRPr="7C8E3BCB" w:rsidDel="00580A7B">
          <w:rPr>
            <w:rFonts w:ascii="Arial" w:eastAsia="Arial" w:hAnsi="Arial" w:cs="Arial"/>
            <w:color w:val="000000" w:themeColor="text1"/>
            <w:sz w:val="20"/>
            <w:szCs w:val="20"/>
          </w:rPr>
          <w:delText>p</w:delText>
        </w:r>
      </w:del>
      <w:proofErr w:type="gramStart"/>
      <w:r w:rsidR="79072A3A" w:rsidRPr="7C8E3BCB">
        <w:rPr>
          <w:rFonts w:ascii="Arial" w:eastAsia="Arial" w:hAnsi="Arial" w:cs="Arial"/>
          <w:color w:val="000000" w:themeColor="text1"/>
          <w:sz w:val="20"/>
          <w:szCs w:val="20"/>
        </w:rPr>
        <w:t>remises</w:t>
      </w:r>
      <w:proofErr w:type="gramEnd"/>
      <w:r w:rsidR="79072A3A" w:rsidRPr="7C8E3BCB">
        <w:rPr>
          <w:rFonts w:ascii="Arial" w:eastAsia="Arial" w:hAnsi="Arial" w:cs="Arial"/>
          <w:color w:val="000000" w:themeColor="text1"/>
          <w:sz w:val="20"/>
          <w:szCs w:val="20"/>
        </w:rPr>
        <w:t xml:space="preserve"> with missing interval data, those intervals</w:t>
      </w:r>
      <w:r w:rsidRPr="5C3F4120">
        <w:rPr>
          <w:rFonts w:ascii="Arial" w:eastAsia="Arial" w:hAnsi="Arial" w:cs="Arial"/>
          <w:color w:val="000000" w:themeColor="text1"/>
          <w:sz w:val="20"/>
          <w:szCs w:val="20"/>
        </w:rPr>
        <w:t xml:space="preserve"> </w:t>
      </w:r>
      <w:r w:rsidR="10375D1D" w:rsidRPr="5C3F4120">
        <w:rPr>
          <w:rFonts w:ascii="Arial" w:eastAsia="Arial" w:hAnsi="Arial" w:cs="Arial"/>
          <w:color w:val="000000" w:themeColor="text1"/>
          <w:sz w:val="20"/>
          <w:szCs w:val="20"/>
        </w:rPr>
        <w:t>will not be included in the aggregate values and may result in failed telemetry validation.</w:t>
      </w:r>
      <w:r w:rsidRPr="00E83BD1">
        <w:rPr>
          <w:rFonts w:ascii="Arial" w:eastAsia="Arial" w:hAnsi="Arial" w:cs="Arial"/>
          <w:color w:val="000000" w:themeColor="text1"/>
          <w:sz w:val="20"/>
          <w:szCs w:val="20"/>
        </w:rPr>
        <w:t xml:space="preserve"> </w:t>
      </w:r>
      <w:r w:rsidR="5B7D64F7" w:rsidRPr="3E70F21C">
        <w:rPr>
          <w:rFonts w:ascii="Arial" w:eastAsia="Arial" w:hAnsi="Arial" w:cs="Arial"/>
          <w:color w:val="000000" w:themeColor="text1"/>
          <w:sz w:val="20"/>
          <w:szCs w:val="20"/>
        </w:rPr>
        <w:t xml:space="preserve">Ongoing telemetry validation and performance measurement and verification are dependent upon a NOIE making timely and accurate </w:t>
      </w:r>
      <w:r w:rsidR="00721665">
        <w:rPr>
          <w:rFonts w:ascii="Arial" w:eastAsia="Arial" w:hAnsi="Arial" w:cs="Arial"/>
          <w:color w:val="000000" w:themeColor="text1"/>
          <w:sz w:val="20"/>
          <w:szCs w:val="20"/>
        </w:rPr>
        <w:t>Premise</w:t>
      </w:r>
      <w:r w:rsidR="5B7D64F7" w:rsidRPr="3E70F21C">
        <w:rPr>
          <w:rFonts w:ascii="Arial" w:eastAsia="Arial" w:hAnsi="Arial" w:cs="Arial"/>
          <w:color w:val="000000" w:themeColor="text1"/>
          <w:sz w:val="20"/>
          <w:szCs w:val="20"/>
        </w:rPr>
        <w:t>-level meter data submissions. Failure to meet the data submission requirements may result in suspension of the ADER’s qualification to participate in the Pilot Project. An ADER that has been suspended for this reason may be reinstated only upon successful restoration of accurate and timely meter data submissions.</w:t>
      </w:r>
    </w:p>
    <w:p w14:paraId="27A95DCC" w14:textId="3226F2D5" w:rsidR="00FD5290" w:rsidRPr="00FD5290" w:rsidRDefault="5B7D64F7" w:rsidP="00902F86">
      <w:pPr>
        <w:pStyle w:val="ListParagraph"/>
        <w:numPr>
          <w:ilvl w:val="1"/>
          <w:numId w:val="24"/>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NOIEs shall archive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data sufficient to meet these requirements.</w:t>
      </w:r>
    </w:p>
    <w:p w14:paraId="63CE0215" w14:textId="01E82417" w:rsidR="009053E8" w:rsidRPr="00E5423A" w:rsidRDefault="21DFE380" w:rsidP="00902F86">
      <w:pPr>
        <w:pStyle w:val="ListParagraph"/>
        <w:numPr>
          <w:ilvl w:val="1"/>
          <w:numId w:val="8"/>
        </w:numPr>
        <w:rPr>
          <w:rFonts w:ascii="Arial" w:eastAsia="Arial" w:hAnsi="Arial" w:cs="Arial"/>
          <w:color w:val="000000" w:themeColor="text1"/>
          <w:sz w:val="20"/>
          <w:szCs w:val="20"/>
        </w:rPr>
      </w:pPr>
      <w:r w:rsidRPr="00E5423A">
        <w:rPr>
          <w:rFonts w:ascii="Arial" w:eastAsia="Arial" w:hAnsi="Arial" w:cs="Arial"/>
          <w:sz w:val="20"/>
          <w:szCs w:val="20"/>
        </w:rPr>
        <w:t>Telemetry</w:t>
      </w:r>
      <w:r w:rsidRPr="00E5423A">
        <w:rPr>
          <w:rFonts w:ascii="Arial" w:eastAsia="Arial" w:hAnsi="Arial" w:cs="Arial"/>
          <w:color w:val="000000" w:themeColor="text1"/>
          <w:sz w:val="20"/>
          <w:szCs w:val="20"/>
        </w:rPr>
        <w:t xml:space="preserve"> Validation</w:t>
      </w:r>
      <w:ins w:id="616" w:author="Author">
        <w:r w:rsidR="004D51C6" w:rsidRPr="00E5423A">
          <w:rPr>
            <w:rFonts w:ascii="Arial" w:eastAsia="Arial" w:hAnsi="Arial" w:cs="Arial"/>
            <w:color w:val="000000" w:themeColor="text1"/>
            <w:sz w:val="20"/>
            <w:szCs w:val="20"/>
          </w:rPr>
          <w:t xml:space="preserve"> for </w:t>
        </w:r>
        <w:r w:rsidR="004D51C6" w:rsidRPr="00E5423A">
          <w:rPr>
            <w:rFonts w:ascii="Arial" w:eastAsia="Arial" w:hAnsi="Arial" w:cs="Arial"/>
            <w:sz w:val="20"/>
            <w:szCs w:val="20"/>
          </w:rPr>
          <w:t>ADERs opting to register a</w:t>
        </w:r>
        <w:r w:rsidR="009608B5" w:rsidRPr="00E5423A">
          <w:rPr>
            <w:rFonts w:ascii="Arial" w:eastAsia="Arial" w:hAnsi="Arial" w:cs="Arial"/>
            <w:sz w:val="20"/>
            <w:szCs w:val="20"/>
          </w:rPr>
          <w:t>s</w:t>
        </w:r>
        <w:r w:rsidR="004D51C6" w:rsidRPr="00E5423A">
          <w:rPr>
            <w:rFonts w:ascii="Arial" w:eastAsia="Arial" w:hAnsi="Arial" w:cs="Arial"/>
            <w:sz w:val="20"/>
            <w:szCs w:val="20"/>
          </w:rPr>
          <w:t xml:space="preserve"> ALRs</w:t>
        </w:r>
      </w:ins>
    </w:p>
    <w:p w14:paraId="6D535204" w14:textId="1A8120B1" w:rsidR="009053E8" w:rsidRPr="009053E8" w:rsidRDefault="29AA04BC" w:rsidP="00902F86">
      <w:pPr>
        <w:pStyle w:val="ListParagraph"/>
        <w:numPr>
          <w:ilvl w:val="1"/>
          <w:numId w:val="21"/>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w:t>
      </w:r>
      <w:del w:id="617" w:author="Author">
        <w:r w:rsidRPr="3E70F21C" w:rsidDel="00123F65">
          <w:rPr>
            <w:rFonts w:ascii="Arial" w:eastAsia="Arial" w:hAnsi="Arial" w:cs="Arial"/>
            <w:color w:val="000000" w:themeColor="text1"/>
            <w:sz w:val="20"/>
            <w:szCs w:val="20"/>
          </w:rPr>
          <w:delText>i</w:delText>
        </w:r>
      </w:del>
      <w:ins w:id="618" w:author="Author">
        <w:r w:rsidR="00123F65">
          <w:rPr>
            <w:rFonts w:ascii="Arial" w:eastAsia="Arial" w:hAnsi="Arial" w:cs="Arial"/>
            <w:color w:val="000000" w:themeColor="text1"/>
            <w:sz w:val="20"/>
            <w:szCs w:val="20"/>
          </w:rPr>
          <w:t>e</w:t>
        </w:r>
      </w:ins>
      <w:r w:rsidRPr="3E70F21C">
        <w:rPr>
          <w:rFonts w:ascii="Arial" w:eastAsia="Arial" w:hAnsi="Arial" w:cs="Arial"/>
          <w:color w:val="000000" w:themeColor="text1"/>
          <w:sz w:val="20"/>
          <w:szCs w:val="20"/>
        </w:rPr>
        <w:t xml:space="preserve">nsuring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in the aggregation is at the TDSP read meter location or device location.  </w:t>
      </w:r>
    </w:p>
    <w:p w14:paraId="307E4443" w14:textId="1B3E9359" w:rsidR="009053E8" w:rsidRPr="009053E8" w:rsidRDefault="00721665" w:rsidP="00902F86">
      <w:pPr>
        <w:pStyle w:val="ListParagraph"/>
        <w:numPr>
          <w:ilvl w:val="1"/>
          <w:numId w:val="21"/>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29AA04BC" w:rsidRPr="3E70F21C">
        <w:rPr>
          <w:rFonts w:ascii="Arial" w:eastAsia="Arial" w:hAnsi="Arial" w:cs="Arial"/>
          <w:color w:val="000000" w:themeColor="text1"/>
          <w:sz w:val="20"/>
          <w:szCs w:val="20"/>
        </w:rPr>
        <w:t>-Level Telemetry</w:t>
      </w:r>
    </w:p>
    <w:p w14:paraId="5DBC8397" w14:textId="7D93977A" w:rsidR="009053E8" w:rsidRPr="009053E8" w:rsidRDefault="29AA04BC" w:rsidP="00902F86">
      <w:pPr>
        <w:pStyle w:val="ListParagraph"/>
        <w:numPr>
          <w:ilvl w:val="2"/>
          <w:numId w:val="22"/>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w:t>
      </w:r>
      <w:ins w:id="619" w:author="Author">
        <w:r w:rsidR="00CF1D4C">
          <w:rPr>
            <w:rFonts w:ascii="Arial" w:eastAsia="Arial" w:hAnsi="Arial" w:cs="Arial"/>
            <w:color w:val="000000" w:themeColor="text1"/>
            <w:sz w:val="20"/>
            <w:szCs w:val="20"/>
          </w:rPr>
          <w:t xml:space="preserve">Settlement </w:t>
        </w:r>
      </w:ins>
      <w:r w:rsidRPr="3E70F21C">
        <w:rPr>
          <w:rFonts w:ascii="Arial" w:eastAsia="Arial" w:hAnsi="Arial" w:cs="Arial"/>
          <w:color w:val="000000" w:themeColor="text1"/>
          <w:sz w:val="20"/>
          <w:szCs w:val="20"/>
        </w:rPr>
        <w:t xml:space="preserve">meter data to the ADER level and will compare this data to the QSE telemetry values for </w:t>
      </w:r>
      <w:ins w:id="620" w:author="Author">
        <w:r w:rsidR="007E1D12">
          <w:rPr>
            <w:rFonts w:ascii="Arial" w:eastAsia="Arial" w:hAnsi="Arial" w:cs="Arial"/>
            <w:color w:val="000000" w:themeColor="text1"/>
            <w:sz w:val="20"/>
            <w:szCs w:val="20"/>
          </w:rPr>
          <w:t>n</w:t>
        </w:r>
      </w:ins>
      <w:del w:id="621" w:author="Author">
        <w:r w:rsidRPr="3E70F21C" w:rsidDel="007E1D12">
          <w:rPr>
            <w:rFonts w:ascii="Arial" w:eastAsia="Arial" w:hAnsi="Arial" w:cs="Arial"/>
            <w:color w:val="000000" w:themeColor="text1"/>
            <w:sz w:val="20"/>
            <w:szCs w:val="20"/>
          </w:rPr>
          <w:delText>N</w:delText>
        </w:r>
      </w:del>
      <w:r w:rsidRPr="3E70F21C">
        <w:rPr>
          <w:rFonts w:ascii="Arial" w:eastAsia="Arial" w:hAnsi="Arial" w:cs="Arial"/>
          <w:color w:val="000000" w:themeColor="text1"/>
          <w:sz w:val="20"/>
          <w:szCs w:val="20"/>
        </w:rPr>
        <w:t xml:space="preserve">et </w:t>
      </w:r>
      <w:ins w:id="622" w:author="Author">
        <w:r w:rsidR="007E1D12">
          <w:rPr>
            <w:rFonts w:ascii="Arial" w:eastAsia="Arial" w:hAnsi="Arial" w:cs="Arial"/>
            <w:color w:val="000000" w:themeColor="text1"/>
            <w:sz w:val="20"/>
            <w:szCs w:val="20"/>
          </w:rPr>
          <w:t>r</w:t>
        </w:r>
      </w:ins>
      <w:del w:id="623" w:author="Author">
        <w:r w:rsidRPr="3E70F21C" w:rsidDel="007E1D12">
          <w:rPr>
            <w:rFonts w:ascii="Arial" w:eastAsia="Arial" w:hAnsi="Arial" w:cs="Arial"/>
            <w:color w:val="000000" w:themeColor="text1"/>
            <w:sz w:val="20"/>
            <w:szCs w:val="20"/>
          </w:rPr>
          <w:delText>R</w:delText>
        </w:r>
      </w:del>
      <w:r w:rsidRPr="3E70F21C">
        <w:rPr>
          <w:rFonts w:ascii="Arial" w:eastAsia="Arial" w:hAnsi="Arial" w:cs="Arial"/>
          <w:color w:val="000000" w:themeColor="text1"/>
          <w:sz w:val="20"/>
          <w:szCs w:val="20"/>
        </w:rPr>
        <w:t xml:space="preserve">eal </w:t>
      </w:r>
      <w:ins w:id="624" w:author="Author">
        <w:r w:rsidR="007E1D12">
          <w:rPr>
            <w:rFonts w:ascii="Arial" w:eastAsia="Arial" w:hAnsi="Arial" w:cs="Arial"/>
            <w:color w:val="000000" w:themeColor="text1"/>
            <w:sz w:val="20"/>
            <w:szCs w:val="20"/>
          </w:rPr>
          <w:t>p</w:t>
        </w:r>
      </w:ins>
      <w:del w:id="625" w:author="Author">
        <w:r w:rsidRPr="3E70F21C" w:rsidDel="007E1D12">
          <w:rPr>
            <w:rFonts w:ascii="Arial" w:eastAsia="Arial" w:hAnsi="Arial" w:cs="Arial"/>
            <w:color w:val="000000" w:themeColor="text1"/>
            <w:sz w:val="20"/>
            <w:szCs w:val="20"/>
          </w:rPr>
          <w:delText>P</w:delText>
        </w:r>
      </w:del>
      <w:r w:rsidRPr="3E70F21C">
        <w:rPr>
          <w:rFonts w:ascii="Arial" w:eastAsia="Arial" w:hAnsi="Arial" w:cs="Arial"/>
          <w:color w:val="000000" w:themeColor="text1"/>
          <w:sz w:val="20"/>
          <w:szCs w:val="20"/>
        </w:rPr>
        <w:t xml:space="preserve">ower </w:t>
      </w:r>
      <w:ins w:id="626" w:author="Author">
        <w:r w:rsidR="007E1D12">
          <w:rPr>
            <w:rFonts w:ascii="Arial" w:eastAsia="Arial" w:hAnsi="Arial" w:cs="Arial"/>
            <w:color w:val="000000" w:themeColor="text1"/>
            <w:sz w:val="20"/>
            <w:szCs w:val="20"/>
          </w:rPr>
          <w:t>c</w:t>
        </w:r>
      </w:ins>
      <w:del w:id="627" w:author="Author">
        <w:r w:rsidRPr="3E70F21C" w:rsidDel="007E1D12">
          <w:rPr>
            <w:rFonts w:ascii="Arial" w:eastAsia="Arial" w:hAnsi="Arial" w:cs="Arial"/>
            <w:color w:val="000000" w:themeColor="text1"/>
            <w:sz w:val="20"/>
            <w:szCs w:val="20"/>
          </w:rPr>
          <w:delText>C</w:delText>
        </w:r>
      </w:del>
      <w:r w:rsidRPr="3E70F21C">
        <w:rPr>
          <w:rFonts w:ascii="Arial" w:eastAsia="Arial" w:hAnsi="Arial" w:cs="Arial"/>
          <w:color w:val="000000" w:themeColor="text1"/>
          <w:sz w:val="20"/>
          <w:szCs w:val="20"/>
        </w:rPr>
        <w:t>onsumption</w:t>
      </w:r>
      <w:ins w:id="628" w:author="Author">
        <w:r w:rsidR="00841568">
          <w:rPr>
            <w:rFonts w:ascii="Arial" w:eastAsia="Arial" w:hAnsi="Arial" w:cs="Arial"/>
            <w:color w:val="000000" w:themeColor="text1"/>
            <w:sz w:val="20"/>
            <w:szCs w:val="20"/>
          </w:rPr>
          <w:t xml:space="preserve"> </w:t>
        </w:r>
        <w:r w:rsidR="007E1D12">
          <w:rPr>
            <w:rFonts w:ascii="Arial" w:eastAsia="Arial" w:hAnsi="Arial" w:cs="Arial"/>
            <w:color w:val="000000" w:themeColor="text1"/>
            <w:sz w:val="20"/>
            <w:szCs w:val="20"/>
          </w:rPr>
          <w:t xml:space="preserve">(NPC) </w:t>
        </w:r>
        <w:r w:rsidR="00841568">
          <w:rPr>
            <w:rFonts w:ascii="Arial" w:eastAsia="Arial" w:hAnsi="Arial" w:cs="Arial"/>
            <w:color w:val="000000" w:themeColor="text1"/>
            <w:sz w:val="20"/>
            <w:szCs w:val="20"/>
          </w:rPr>
          <w:t xml:space="preserve">less the Resource </w:t>
        </w:r>
        <w:r w:rsidR="00CF1D4C">
          <w:rPr>
            <w:rFonts w:ascii="Arial" w:eastAsia="Arial" w:hAnsi="Arial" w:cs="Arial"/>
            <w:color w:val="000000" w:themeColor="text1"/>
            <w:sz w:val="20"/>
            <w:szCs w:val="20"/>
          </w:rPr>
          <w:t xml:space="preserve">specific assigned </w:t>
        </w:r>
        <w:r w:rsidR="00841568">
          <w:rPr>
            <w:rFonts w:ascii="Arial" w:eastAsia="Arial" w:hAnsi="Arial" w:cs="Arial"/>
            <w:color w:val="000000" w:themeColor="text1"/>
            <w:sz w:val="20"/>
            <w:szCs w:val="20"/>
          </w:rPr>
          <w:t>offset</w:t>
        </w:r>
      </w:ins>
      <w:r w:rsidRPr="3E70F21C">
        <w:rPr>
          <w:rFonts w:ascii="Arial" w:eastAsia="Arial" w:hAnsi="Arial" w:cs="Arial"/>
          <w:color w:val="000000" w:themeColor="text1"/>
          <w:sz w:val="20"/>
          <w:szCs w:val="20"/>
        </w:rPr>
        <w:t xml:space="preserve"> </w:t>
      </w:r>
      <w:del w:id="629" w:author="Author">
        <w:r w:rsidRPr="3E70F21C" w:rsidDel="00D3194A">
          <w:rPr>
            <w:rFonts w:ascii="Arial" w:eastAsia="Arial" w:hAnsi="Arial" w:cs="Arial"/>
            <w:color w:val="000000" w:themeColor="text1"/>
            <w:sz w:val="20"/>
            <w:szCs w:val="20"/>
          </w:rPr>
          <w:delText>less offset</w:delText>
        </w:r>
      </w:del>
      <w:r w:rsidRPr="3E70F21C">
        <w:rPr>
          <w:rFonts w:ascii="Arial" w:eastAsia="Arial" w:hAnsi="Arial" w:cs="Arial"/>
          <w:color w:val="000000" w:themeColor="text1"/>
          <w:sz w:val="20"/>
          <w:szCs w:val="20"/>
        </w:rPr>
        <w:t>, averaged over each 15-minute interval during the period being evaluated.</w:t>
      </w:r>
    </w:p>
    <w:p w14:paraId="1297AFD1" w14:textId="5A5CCA8C" w:rsidR="1FF34C8B" w:rsidRDefault="1FF34C8B" w:rsidP="17DCADD3">
      <w:pPr>
        <w:pStyle w:val="ListParagraph"/>
        <w:numPr>
          <w:ilvl w:val="2"/>
          <w:numId w:val="22"/>
        </w:numPr>
        <w:rPr>
          <w:rFonts w:ascii="Arial" w:eastAsia="Arial" w:hAnsi="Arial" w:cs="Arial"/>
          <w:color w:val="000000" w:themeColor="text1"/>
          <w:sz w:val="24"/>
          <w:szCs w:val="24"/>
        </w:rPr>
      </w:pP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Settlement </w:t>
      </w:r>
      <w:ins w:id="630" w:author="Author">
        <w:r w:rsidR="00B8772F">
          <w:rPr>
            <w:rFonts w:ascii="Arial" w:eastAsia="Arial" w:hAnsi="Arial" w:cs="Arial"/>
            <w:color w:val="000000" w:themeColor="text1"/>
            <w:sz w:val="20"/>
            <w:szCs w:val="20"/>
          </w:rPr>
          <w:t>I</w:t>
        </w:r>
      </w:ins>
      <w:del w:id="631" w:author="Author">
        <w:r w:rsidRPr="17DCADD3" w:rsidDel="00B8772F">
          <w:rPr>
            <w:rFonts w:ascii="Arial" w:eastAsia="Arial" w:hAnsi="Arial" w:cs="Arial"/>
            <w:color w:val="000000" w:themeColor="text1"/>
            <w:sz w:val="20"/>
            <w:szCs w:val="20"/>
          </w:rPr>
          <w:delText>i</w:delText>
        </w:r>
      </w:del>
      <w:r w:rsidRPr="17DCADD3">
        <w:rPr>
          <w:rFonts w:ascii="Arial" w:eastAsia="Arial" w:hAnsi="Arial" w:cs="Arial"/>
          <w:color w:val="000000" w:themeColor="text1"/>
          <w:sz w:val="20"/>
          <w:szCs w:val="20"/>
        </w:rPr>
        <w:t xml:space="preserve">ntervals during the evaluation period.  The telemetry must validate to </w:t>
      </w:r>
      <w:r w:rsidR="0702A254" w:rsidRPr="17DCADD3">
        <w:rPr>
          <w:rFonts w:ascii="Arial" w:eastAsia="Arial" w:hAnsi="Arial" w:cs="Arial"/>
          <w:color w:val="000000" w:themeColor="text1"/>
          <w:sz w:val="20"/>
          <w:szCs w:val="20"/>
        </w:rPr>
        <w:t xml:space="preserve">meet </w:t>
      </w:r>
      <w:proofErr w:type="gramStart"/>
      <w:r w:rsidR="0702A254" w:rsidRPr="17DCADD3">
        <w:rPr>
          <w:rFonts w:ascii="Arial" w:eastAsia="Arial" w:hAnsi="Arial" w:cs="Arial"/>
          <w:color w:val="000000" w:themeColor="text1"/>
          <w:sz w:val="20"/>
          <w:szCs w:val="20"/>
        </w:rPr>
        <w:t>a</w:t>
      </w:r>
      <w:r w:rsidR="0AA5B1CC" w:rsidRPr="17DCADD3">
        <w:rPr>
          <w:rFonts w:ascii="Arial" w:eastAsia="Arial" w:hAnsi="Arial" w:cs="Arial"/>
          <w:color w:val="000000" w:themeColor="text1"/>
          <w:sz w:val="20"/>
          <w:szCs w:val="20"/>
        </w:rPr>
        <w:t>ll of</w:t>
      </w:r>
      <w:proofErr w:type="gramEnd"/>
      <w:r w:rsidR="0AA5B1CC" w:rsidRPr="17DCADD3">
        <w:rPr>
          <w:rFonts w:ascii="Arial" w:eastAsia="Arial" w:hAnsi="Arial" w:cs="Arial"/>
          <w:color w:val="000000" w:themeColor="text1"/>
          <w:sz w:val="20"/>
          <w:szCs w:val="20"/>
        </w:rPr>
        <w:t xml:space="preserve"> the following conditions: </w:t>
      </w:r>
    </w:p>
    <w:p w14:paraId="5F81EF26" w14:textId="489A45BD" w:rsidR="00AE251E" w:rsidRPr="00CA6584" w:rsidRDefault="0AA5B1CC" w:rsidP="00AE251E">
      <w:pPr>
        <w:pStyle w:val="ListParagraph"/>
        <w:numPr>
          <w:ilvl w:val="3"/>
          <w:numId w:val="22"/>
        </w:numPr>
        <w:rPr>
          <w:ins w:id="632" w:author="Author"/>
          <w:color w:val="000000" w:themeColor="text1"/>
        </w:rPr>
      </w:pPr>
      <w:r w:rsidRPr="74C8E247">
        <w:rPr>
          <w:rFonts w:ascii="Arial" w:hAnsi="Arial" w:cs="Arial"/>
          <w:color w:val="000000" w:themeColor="text1"/>
          <w:sz w:val="20"/>
          <w:szCs w:val="20"/>
        </w:rPr>
        <w:t xml:space="preserve">Condition 1: </w:t>
      </w:r>
      <w:ins w:id="633" w:author="Author">
        <w:r w:rsidR="00AE251E" w:rsidRPr="74C8E247">
          <w:rPr>
            <w:rFonts w:ascii="Arial" w:hAnsi="Arial" w:cs="Arial"/>
            <w:color w:val="000000" w:themeColor="text1"/>
            <w:sz w:val="20"/>
            <w:szCs w:val="20"/>
          </w:rPr>
          <w:t xml:space="preserve">Only intervals where the aggregate </w:t>
        </w:r>
        <w:r w:rsidR="00F6759E" w:rsidRPr="74C8E247">
          <w:rPr>
            <w:rFonts w:ascii="Arial" w:hAnsi="Arial" w:cs="Arial"/>
            <w:color w:val="000000" w:themeColor="text1"/>
            <w:sz w:val="20"/>
            <w:szCs w:val="20"/>
          </w:rPr>
          <w:t>P</w:t>
        </w:r>
      </w:ins>
      <w:del w:id="634" w:author="Author">
        <w:r w:rsidRPr="74C8E247" w:rsidDel="00AE251E">
          <w:rPr>
            <w:rFonts w:ascii="Arial" w:hAnsi="Arial" w:cs="Arial"/>
            <w:color w:val="000000" w:themeColor="text1"/>
            <w:sz w:val="20"/>
            <w:szCs w:val="20"/>
          </w:rPr>
          <w:delText>p</w:delText>
        </w:r>
      </w:del>
      <w:proofErr w:type="gramStart"/>
      <w:ins w:id="635" w:author="Author">
        <w:r w:rsidR="00AE251E" w:rsidRPr="74C8E247">
          <w:rPr>
            <w:rFonts w:ascii="Arial" w:hAnsi="Arial" w:cs="Arial"/>
            <w:color w:val="000000" w:themeColor="text1"/>
            <w:sz w:val="20"/>
            <w:szCs w:val="20"/>
          </w:rPr>
          <w:t>remise</w:t>
        </w:r>
        <w:proofErr w:type="gramEnd"/>
        <w:r w:rsidR="00AE251E" w:rsidRPr="74C8E247">
          <w:rPr>
            <w:rFonts w:ascii="Arial" w:hAnsi="Arial" w:cs="Arial"/>
            <w:color w:val="000000" w:themeColor="text1"/>
            <w:sz w:val="20"/>
            <w:szCs w:val="20"/>
          </w:rPr>
          <w:t xml:space="preserve">-level 15-minute </w:t>
        </w:r>
        <w:r w:rsidR="00CF1D4C" w:rsidRPr="74C8E247">
          <w:rPr>
            <w:rFonts w:ascii="Arial" w:hAnsi="Arial" w:cs="Arial"/>
            <w:color w:val="000000" w:themeColor="text1"/>
            <w:sz w:val="20"/>
            <w:szCs w:val="20"/>
          </w:rPr>
          <w:t xml:space="preserve">Settlement </w:t>
        </w:r>
        <w:r w:rsidR="00AE251E" w:rsidRPr="74C8E247">
          <w:rPr>
            <w:rFonts w:ascii="Arial" w:hAnsi="Arial" w:cs="Arial"/>
            <w:color w:val="000000" w:themeColor="text1"/>
            <w:sz w:val="20"/>
            <w:szCs w:val="20"/>
          </w:rPr>
          <w:t>interval meter data meets one of the following</w:t>
        </w:r>
        <w:r w:rsidR="00CF1D4C" w:rsidRPr="74C8E247">
          <w:rPr>
            <w:rFonts w:ascii="Arial" w:hAnsi="Arial" w:cs="Arial"/>
            <w:color w:val="000000" w:themeColor="text1"/>
            <w:sz w:val="20"/>
            <w:szCs w:val="20"/>
          </w:rPr>
          <w:t xml:space="preserve"> will be evaluated</w:t>
        </w:r>
        <w:r w:rsidR="00AE251E" w:rsidRPr="74C8E247">
          <w:rPr>
            <w:rFonts w:ascii="Arial" w:hAnsi="Arial" w:cs="Arial"/>
            <w:color w:val="000000" w:themeColor="text1"/>
            <w:sz w:val="20"/>
            <w:szCs w:val="20"/>
          </w:rPr>
          <w:t>:</w:t>
        </w:r>
      </w:ins>
    </w:p>
    <w:p w14:paraId="7999F3C6" w14:textId="7B1CA7B3" w:rsidR="0AA5B1CC" w:rsidDel="00AE251E" w:rsidRDefault="6AB83678" w:rsidP="74C8E247">
      <w:pPr>
        <w:pStyle w:val="ListParagraph"/>
        <w:numPr>
          <w:ilvl w:val="4"/>
          <w:numId w:val="22"/>
        </w:numPr>
        <w:rPr>
          <w:ins w:id="636" w:author="Author"/>
          <w:color w:val="000000" w:themeColor="text1"/>
        </w:rPr>
      </w:pPr>
      <w:ins w:id="637" w:author="Author">
        <w:r w:rsidRPr="74C8E247">
          <w:rPr>
            <w:rFonts w:ascii="Arial" w:hAnsi="Arial" w:cs="Arial"/>
            <w:color w:val="000000" w:themeColor="text1"/>
            <w:sz w:val="20"/>
            <w:szCs w:val="20"/>
          </w:rPr>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data shows as net withdrawing, the Resource’s metered withdrawals must equal or exceed 0.1 MW</w:t>
        </w:r>
      </w:ins>
    </w:p>
    <w:p w14:paraId="7022F727" w14:textId="0D5ACAB3" w:rsidR="0AA5B1CC" w:rsidDel="00AE251E" w:rsidRDefault="6AB83678" w:rsidP="74C8E247">
      <w:pPr>
        <w:pStyle w:val="ListParagraph"/>
        <w:numPr>
          <w:ilvl w:val="4"/>
          <w:numId w:val="22"/>
        </w:numPr>
        <w:rPr>
          <w:ins w:id="638" w:author="Author"/>
          <w:color w:val="000000" w:themeColor="text1"/>
        </w:rPr>
      </w:pPr>
      <w:ins w:id="639" w:author="Author">
        <w:r w:rsidRPr="74C8E247">
          <w:rPr>
            <w:rFonts w:ascii="Arial" w:hAnsi="Arial" w:cs="Arial"/>
            <w:color w:val="000000" w:themeColor="text1"/>
            <w:sz w:val="20"/>
            <w:szCs w:val="20"/>
          </w:rPr>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 xml:space="preserve">data shows as net injecting (negative value in the meter data), the Resource’s metered injections must equal or exceed -0.1 MW </w:t>
        </w:r>
      </w:ins>
    </w:p>
    <w:p w14:paraId="1CCEC848" w14:textId="705A5060" w:rsidR="0AA5B1CC" w:rsidDel="00AE251E" w:rsidRDefault="00AE251E" w:rsidP="74C8E247">
      <w:pPr>
        <w:pStyle w:val="ListParagraph"/>
        <w:numPr>
          <w:ilvl w:val="4"/>
          <w:numId w:val="22"/>
        </w:numPr>
        <w:rPr>
          <w:del w:id="640" w:author="Author"/>
          <w:color w:val="000000" w:themeColor="text1"/>
        </w:rPr>
      </w:pPr>
      <w:del w:id="641" w:author="Author">
        <w:r w:rsidRPr="74C8E247" w:rsidDel="00AE251E">
          <w:rPr>
            <w:rFonts w:ascii="Arial" w:hAnsi="Arial" w:cs="Arial"/>
            <w:color w:val="000000" w:themeColor="text1"/>
            <w:sz w:val="20"/>
            <w:szCs w:val="20"/>
          </w:rPr>
          <w:delText>Only intervals where the aggregate premise-level data, averaged over each 15-minute settlement window, are greater than 10% of the Resource’s requested energy capability will be evaluated as follows:</w:delText>
        </w:r>
      </w:del>
    </w:p>
    <w:p w14:paraId="15A21C9A" w14:textId="14D471A3" w:rsidR="0AA5B1CC" w:rsidDel="00AB470F" w:rsidRDefault="0AA5B1CC" w:rsidP="00CA6584">
      <w:pPr>
        <w:pStyle w:val="ListParagraph"/>
        <w:numPr>
          <w:ilvl w:val="3"/>
          <w:numId w:val="22"/>
        </w:numPr>
        <w:rPr>
          <w:del w:id="642" w:author="Author"/>
          <w:rFonts w:ascii="Arial" w:hAnsi="Arial" w:cs="Arial"/>
          <w:sz w:val="20"/>
          <w:szCs w:val="20"/>
        </w:rPr>
      </w:pPr>
      <w:del w:id="643" w:author="Author">
        <w:r w:rsidRPr="74C8E247" w:rsidDel="0AA5B1CC">
          <w:rPr>
            <w:rFonts w:ascii="Arial" w:hAnsi="Arial" w:cs="Arial"/>
            <w:sz w:val="20"/>
            <w:szCs w:val="20"/>
          </w:rPr>
          <w:lastRenderedPageBreak/>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2C54185D">
          <w:rPr>
            <w:rFonts w:ascii="Arial" w:hAnsi="Arial" w:cs="Arial"/>
            <w:sz w:val="20"/>
            <w:szCs w:val="20"/>
          </w:rPr>
          <w:delText>-level data</w:delText>
        </w:r>
        <w:r w:rsidRPr="74C8E247" w:rsidDel="0AA5B1CC">
          <w:rPr>
            <w:rFonts w:ascii="Arial" w:hAnsi="Arial" w:cs="Arial"/>
            <w:sz w:val="20"/>
            <w:szCs w:val="20"/>
          </w:rPr>
          <w:delText xml:space="preserve"> </w:delText>
        </w:r>
        <w:r w:rsidRPr="74C8E247" w:rsidDel="7E6CB45D">
          <w:rPr>
            <w:rFonts w:ascii="Arial" w:hAnsi="Arial" w:cs="Arial"/>
            <w:sz w:val="20"/>
            <w:szCs w:val="20"/>
          </w:rPr>
          <w:delText>shows as</w:delText>
        </w:r>
        <w:r w:rsidRPr="74C8E247" w:rsidDel="0AA5B1CC">
          <w:rPr>
            <w:rFonts w:ascii="Arial" w:hAnsi="Arial" w:cs="Arial"/>
            <w:sz w:val="20"/>
            <w:szCs w:val="20"/>
          </w:rPr>
          <w:delText xml:space="preserve"> net injecting,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165A78">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injection</w:delText>
        </w:r>
        <w:r w:rsidRPr="74C8E247" w:rsidDel="000A122B">
          <w:rPr>
            <w:rFonts w:ascii="Arial" w:hAnsi="Arial" w:cs="Arial"/>
            <w:sz w:val="20"/>
            <w:szCs w:val="20"/>
          </w:rPr>
          <w:delText>s</w:delText>
        </w:r>
        <w:r w:rsidRPr="74C8E247" w:rsidDel="00F4050B">
          <w:rPr>
            <w:rFonts w:ascii="Arial" w:hAnsi="Arial" w:cs="Arial"/>
            <w:sz w:val="20"/>
            <w:szCs w:val="20"/>
          </w:rPr>
          <w:delText xml:space="preserve"> </w:delText>
        </w:r>
        <w:r w:rsidRPr="74C8E247" w:rsidDel="0AA5B1CC">
          <w:rPr>
            <w:rFonts w:ascii="Arial" w:hAnsi="Arial" w:cs="Arial"/>
            <w:sz w:val="20"/>
            <w:szCs w:val="20"/>
          </w:rPr>
          <w:delText>must exceed 10% of the Maximum Injection Capability, OR</w:delText>
        </w:r>
      </w:del>
    </w:p>
    <w:p w14:paraId="7FB06509" w14:textId="4E19CE7F" w:rsidR="0AA5B1CC" w:rsidRDefault="0AA5B1CC" w:rsidP="74C8E247">
      <w:pPr>
        <w:pStyle w:val="ListParagraph"/>
        <w:numPr>
          <w:ilvl w:val="4"/>
          <w:numId w:val="22"/>
        </w:numPr>
        <w:rPr>
          <w:del w:id="644" w:author="Author"/>
          <w:rFonts w:ascii="Arial" w:hAnsi="Arial" w:cs="Arial"/>
          <w:sz w:val="20"/>
          <w:szCs w:val="20"/>
        </w:rPr>
      </w:pPr>
      <w:del w:id="645" w:author="Author">
        <w:r w:rsidRPr="74C8E247" w:rsidDel="0AA5B1CC">
          <w:rPr>
            <w:rFonts w:ascii="Arial" w:hAnsi="Arial" w:cs="Arial"/>
            <w:sz w:val="20"/>
            <w:szCs w:val="20"/>
          </w:rPr>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0D7BBFE8">
          <w:rPr>
            <w:rFonts w:ascii="Arial" w:hAnsi="Arial" w:cs="Arial"/>
            <w:sz w:val="20"/>
            <w:szCs w:val="20"/>
          </w:rPr>
          <w:delText>-level data shows</w:delText>
        </w:r>
        <w:r w:rsidRPr="74C8E247" w:rsidDel="0AA5B1CC">
          <w:rPr>
            <w:rFonts w:ascii="Arial" w:hAnsi="Arial" w:cs="Arial"/>
            <w:sz w:val="20"/>
            <w:szCs w:val="20"/>
          </w:rPr>
          <w:delText xml:space="preserve"> </w:delText>
        </w:r>
        <w:r w:rsidRPr="74C8E247" w:rsidDel="264E659B">
          <w:rPr>
            <w:rFonts w:ascii="Arial" w:hAnsi="Arial" w:cs="Arial"/>
            <w:sz w:val="20"/>
            <w:szCs w:val="20"/>
          </w:rPr>
          <w:delText>a</w:delText>
        </w:r>
        <w:r w:rsidRPr="74C8E247" w:rsidDel="0AA5B1CC">
          <w:rPr>
            <w:rFonts w:ascii="Arial" w:hAnsi="Arial" w:cs="Arial"/>
            <w:sz w:val="20"/>
            <w:szCs w:val="20"/>
          </w:rPr>
          <w:delText xml:space="preserve">s net withdrawing,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withdra</w:delText>
        </w:r>
        <w:r w:rsidRPr="74C8E247" w:rsidDel="00165A78">
          <w:rPr>
            <w:rFonts w:ascii="Arial" w:hAnsi="Arial" w:cs="Arial"/>
            <w:sz w:val="20"/>
            <w:szCs w:val="20"/>
          </w:rPr>
          <w:delText>wal</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must exceed 10% of the Maximum Withdrawal Capability. </w:delText>
        </w:r>
      </w:del>
    </w:p>
    <w:p w14:paraId="26D618D5" w14:textId="6F2E133B" w:rsidR="0AA5B1CC" w:rsidRDefault="0AA5B1CC" w:rsidP="00DD7AD0">
      <w:pPr>
        <w:pStyle w:val="ListParagraph"/>
        <w:numPr>
          <w:ilvl w:val="3"/>
          <w:numId w:val="22"/>
        </w:numPr>
      </w:pPr>
      <w:r w:rsidRPr="17DCADD3">
        <w:rPr>
          <w:rFonts w:ascii="Arial" w:hAnsi="Arial" w:cs="Arial"/>
          <w:sz w:val="20"/>
          <w:szCs w:val="20"/>
        </w:rPr>
        <w:t xml:space="preserve">Condition 2: Of these intervals being evaluated, the telemetered </w:t>
      </w:r>
      <w:ins w:id="646" w:author="Author">
        <w:r w:rsidR="00A51F00">
          <w:rPr>
            <w:rFonts w:ascii="Arial" w:hAnsi="Arial" w:cs="Arial"/>
            <w:sz w:val="20"/>
            <w:szCs w:val="20"/>
          </w:rPr>
          <w:t xml:space="preserve">NPC </w:t>
        </w:r>
        <w:r w:rsidR="009F4661" w:rsidRPr="17DCADD3">
          <w:rPr>
            <w:rFonts w:ascii="Arial" w:hAnsi="Arial" w:cs="Arial"/>
            <w:sz w:val="20"/>
            <w:szCs w:val="20"/>
          </w:rPr>
          <w:t>value</w:t>
        </w:r>
        <w:r w:rsidR="009F4661">
          <w:rPr>
            <w:rFonts w:ascii="Arial" w:hAnsi="Arial" w:cs="Arial"/>
            <w:sz w:val="20"/>
            <w:szCs w:val="20"/>
          </w:rPr>
          <w:t xml:space="preserve"> minus the </w:t>
        </w:r>
        <w:r w:rsidR="00F91CDD">
          <w:rPr>
            <w:rFonts w:ascii="Arial" w:hAnsi="Arial" w:cs="Arial"/>
            <w:sz w:val="20"/>
            <w:szCs w:val="20"/>
          </w:rPr>
          <w:t>R</w:t>
        </w:r>
        <w:r w:rsidR="009F4661">
          <w:rPr>
            <w:rFonts w:ascii="Arial" w:hAnsi="Arial" w:cs="Arial"/>
            <w:sz w:val="20"/>
            <w:szCs w:val="20"/>
          </w:rPr>
          <w:t xml:space="preserve">esource </w:t>
        </w:r>
        <w:r w:rsidR="007E1D12">
          <w:rPr>
            <w:rFonts w:ascii="Arial" w:hAnsi="Arial" w:cs="Arial"/>
            <w:sz w:val="20"/>
            <w:szCs w:val="20"/>
          </w:rPr>
          <w:t xml:space="preserve">specific </w:t>
        </w:r>
        <w:r w:rsidR="009F4661">
          <w:rPr>
            <w:rFonts w:ascii="Arial" w:hAnsi="Arial" w:cs="Arial"/>
            <w:sz w:val="20"/>
            <w:szCs w:val="20"/>
          </w:rPr>
          <w:t xml:space="preserve">assigned offset </w:t>
        </w:r>
      </w:ins>
      <w:del w:id="647" w:author="Author">
        <w:r w:rsidRPr="17DCADD3" w:rsidDel="009F4661">
          <w:rPr>
            <w:rFonts w:ascii="Arial" w:hAnsi="Arial" w:cs="Arial"/>
            <w:sz w:val="20"/>
            <w:szCs w:val="20"/>
          </w:rPr>
          <w:delText xml:space="preserve">value </w:delText>
        </w:r>
      </w:del>
      <w:r w:rsidRPr="17DCADD3">
        <w:rPr>
          <w:rFonts w:ascii="Arial" w:hAnsi="Arial" w:cs="Arial"/>
          <w:sz w:val="20"/>
          <w:szCs w:val="20"/>
        </w:rPr>
        <w:t xml:space="preserve">must be within 10% of the aggregate </w:t>
      </w:r>
      <w:ins w:id="648" w:author="Author">
        <w:r w:rsidR="00F6759E">
          <w:rPr>
            <w:rFonts w:ascii="Arial" w:hAnsi="Arial" w:cs="Arial"/>
            <w:sz w:val="20"/>
            <w:szCs w:val="20"/>
          </w:rPr>
          <w:t>P</w:t>
        </w:r>
      </w:ins>
      <w:del w:id="649" w:author="Author">
        <w:r w:rsidR="005B32D0" w:rsidDel="00F6759E">
          <w:rPr>
            <w:rFonts w:ascii="Arial" w:hAnsi="Arial" w:cs="Arial"/>
            <w:sz w:val="20"/>
            <w:szCs w:val="20"/>
          </w:rPr>
          <w:delText>p</w:delText>
        </w:r>
      </w:del>
      <w:r w:rsidR="005B32D0">
        <w:rPr>
          <w:rFonts w:ascii="Arial" w:hAnsi="Arial" w:cs="Arial"/>
          <w:sz w:val="20"/>
          <w:szCs w:val="20"/>
        </w:rPr>
        <w:t>remise</w:t>
      </w:r>
      <w:r w:rsidR="00B559C2">
        <w:rPr>
          <w:rFonts w:ascii="Arial" w:hAnsi="Arial" w:cs="Arial"/>
          <w:sz w:val="20"/>
          <w:szCs w:val="20"/>
        </w:rPr>
        <w:t>-</w:t>
      </w:r>
      <w:r w:rsidRPr="17DCADD3">
        <w:rPr>
          <w:rFonts w:ascii="Arial" w:hAnsi="Arial" w:cs="Arial"/>
          <w:sz w:val="20"/>
          <w:szCs w:val="20"/>
        </w:rPr>
        <w:t xml:space="preserve">level </w:t>
      </w:r>
      <w:ins w:id="650" w:author="Author">
        <w:r w:rsidR="00522010">
          <w:rPr>
            <w:rFonts w:ascii="Arial" w:hAnsi="Arial" w:cs="Arial"/>
            <w:sz w:val="20"/>
            <w:szCs w:val="20"/>
          </w:rPr>
          <w:t>15</w:t>
        </w:r>
        <w:r w:rsidR="00841568">
          <w:rPr>
            <w:rFonts w:ascii="Arial" w:hAnsi="Arial" w:cs="Arial"/>
            <w:sz w:val="20"/>
            <w:szCs w:val="20"/>
          </w:rPr>
          <w:t>-</w:t>
        </w:r>
        <w:del w:id="651" w:author="Author">
          <w:r w:rsidR="00522010" w:rsidDel="00841568">
            <w:rPr>
              <w:rFonts w:ascii="Arial" w:hAnsi="Arial" w:cs="Arial"/>
              <w:sz w:val="20"/>
              <w:szCs w:val="20"/>
            </w:rPr>
            <w:delText xml:space="preserve"> </w:delText>
          </w:r>
        </w:del>
        <w:r w:rsidR="00522010">
          <w:rPr>
            <w:rFonts w:ascii="Arial" w:hAnsi="Arial" w:cs="Arial"/>
            <w:sz w:val="20"/>
            <w:szCs w:val="20"/>
          </w:rPr>
          <w:t xml:space="preserve">minute interval Settlement meter </w:t>
        </w:r>
      </w:ins>
      <w:r w:rsidR="16BB8524" w:rsidRPr="11919E75">
        <w:rPr>
          <w:rFonts w:ascii="Arial" w:hAnsi="Arial" w:cs="Arial"/>
          <w:sz w:val="20"/>
          <w:szCs w:val="20"/>
        </w:rPr>
        <w:t xml:space="preserve">data </w:t>
      </w:r>
      <w:del w:id="652" w:author="Author">
        <w:r w:rsidRPr="17DCADD3" w:rsidDel="00522010">
          <w:rPr>
            <w:rFonts w:ascii="Arial" w:hAnsi="Arial" w:cs="Arial"/>
            <w:sz w:val="20"/>
            <w:szCs w:val="20"/>
          </w:rPr>
          <w:delText xml:space="preserve">averaged over each 15-minute </w:delText>
        </w:r>
        <w:r w:rsidR="001F4B9F" w:rsidDel="00522010">
          <w:rPr>
            <w:rFonts w:ascii="Arial" w:hAnsi="Arial" w:cs="Arial"/>
            <w:sz w:val="20"/>
            <w:szCs w:val="20"/>
          </w:rPr>
          <w:delText>S</w:delText>
        </w:r>
        <w:r w:rsidRPr="17DCADD3" w:rsidDel="00522010">
          <w:rPr>
            <w:rFonts w:ascii="Arial" w:hAnsi="Arial" w:cs="Arial"/>
            <w:sz w:val="20"/>
            <w:szCs w:val="20"/>
          </w:rPr>
          <w:delText>ettlement interval</w:delText>
        </w:r>
      </w:del>
      <w:r w:rsidRPr="17DCADD3">
        <w:rPr>
          <w:rFonts w:ascii="Arial" w:hAnsi="Arial" w:cs="Arial"/>
          <w:sz w:val="20"/>
          <w:szCs w:val="20"/>
        </w:rPr>
        <w:t xml:space="preserve">. </w:t>
      </w:r>
    </w:p>
    <w:p w14:paraId="1EAFFB9B" w14:textId="25DC22D6" w:rsidR="17DCADD3" w:rsidRPr="00697026" w:rsidRDefault="0AA5B1CC" w:rsidP="001F4B9F">
      <w:pPr>
        <w:pStyle w:val="ListParagraph"/>
        <w:numPr>
          <w:ilvl w:val="3"/>
          <w:numId w:val="22"/>
        </w:numPr>
        <w:rPr>
          <w:color w:val="000000" w:themeColor="text1"/>
        </w:rPr>
      </w:pPr>
      <w:r w:rsidRPr="17DCADD3">
        <w:rPr>
          <w:rFonts w:ascii="Arial" w:hAnsi="Arial" w:cs="Arial"/>
          <w:sz w:val="20"/>
          <w:szCs w:val="20"/>
        </w:rPr>
        <w:t>Condition 3: During the 8-hour evaluation period, at least 50% of the intervals must meet condition 1 above.</w:t>
      </w:r>
    </w:p>
    <w:p w14:paraId="54EAE985" w14:textId="77777777" w:rsidR="009053E8" w:rsidRPr="009053E8" w:rsidRDefault="29AA04BC" w:rsidP="00902F86">
      <w:pPr>
        <w:pStyle w:val="ListParagraph"/>
        <w:numPr>
          <w:ilvl w:val="1"/>
          <w:numId w:val="20"/>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Device-Level Telemetry</w:t>
      </w:r>
    </w:p>
    <w:p w14:paraId="3596EBDE" w14:textId="35B8DA1F" w:rsidR="0B08B200" w:rsidRDefault="29AA04BC" w:rsidP="0B08B200">
      <w:pPr>
        <w:pStyle w:val="ListParagraph"/>
        <w:numPr>
          <w:ilvl w:val="2"/>
          <w:numId w:val="19"/>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If the ADER telemetry values represent the sum of the </w:t>
      </w:r>
      <w:ins w:id="653" w:author="Author">
        <w:r w:rsidR="00F03C71">
          <w:rPr>
            <w:rFonts w:ascii="Arial" w:eastAsia="Arial" w:hAnsi="Arial" w:cs="Arial"/>
            <w:color w:val="000000" w:themeColor="text1"/>
            <w:sz w:val="20"/>
            <w:szCs w:val="20"/>
          </w:rPr>
          <w:t>d</w:t>
        </w:r>
      </w:ins>
      <w:del w:id="654"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evices under control, the QSE</w:t>
      </w:r>
      <w:r w:rsidR="33C370D8" w:rsidRPr="5ECC500C">
        <w:rPr>
          <w:rFonts w:ascii="Arial" w:eastAsia="Arial" w:hAnsi="Arial" w:cs="Arial"/>
          <w:color w:val="000000" w:themeColor="text1"/>
          <w:sz w:val="20"/>
          <w:szCs w:val="20"/>
        </w:rPr>
        <w:t xml:space="preserve"> will</w:t>
      </w:r>
      <w:r w:rsidRPr="5ECC500C">
        <w:rPr>
          <w:rFonts w:ascii="Arial" w:eastAsia="Arial" w:hAnsi="Arial" w:cs="Arial"/>
          <w:color w:val="000000" w:themeColor="text1"/>
          <w:sz w:val="20"/>
          <w:szCs w:val="20"/>
        </w:rPr>
        <w:t xml:space="preserve"> be required to provide device-level sub-meter </w:t>
      </w:r>
      <w:r w:rsidR="5EEE89F6" w:rsidRPr="5ECC500C">
        <w:rPr>
          <w:rFonts w:ascii="Arial" w:eastAsia="Arial" w:hAnsi="Arial" w:cs="Arial"/>
          <w:color w:val="000000" w:themeColor="text1"/>
          <w:sz w:val="20"/>
          <w:szCs w:val="20"/>
        </w:rPr>
        <w:t>(</w:t>
      </w:r>
      <w:r w:rsidR="10193629"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3E9FBD3"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data for each site in the aggregation contributing to the device-level telemetry to ERCOT upon request. This device-level sub-meter </w:t>
      </w:r>
      <w:r w:rsidR="5EEE89F6" w:rsidRPr="5ECC500C">
        <w:rPr>
          <w:rFonts w:ascii="Arial" w:eastAsia="Arial" w:hAnsi="Arial" w:cs="Arial"/>
          <w:color w:val="000000" w:themeColor="text1"/>
          <w:sz w:val="20"/>
          <w:szCs w:val="20"/>
        </w:rPr>
        <w:t>(</w:t>
      </w:r>
      <w:r w:rsidR="6DA551D6"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4081194"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 xml:space="preserve">ecorder) </w:t>
      </w:r>
      <w:r w:rsidRPr="5ECC500C">
        <w:rPr>
          <w:rFonts w:ascii="Arial" w:eastAsia="Arial" w:hAnsi="Arial" w:cs="Arial"/>
          <w:color w:val="000000" w:themeColor="text1"/>
          <w:sz w:val="20"/>
          <w:szCs w:val="20"/>
        </w:rPr>
        <w:t>data must meet the minimum specifications established by ERCOT. As part of the qualification process, ERCOT will use the following 2-step validation process for the QSEs device-level telemetry.</w:t>
      </w:r>
      <w:r w:rsidR="4598A910" w:rsidRPr="17DCADD3">
        <w:rPr>
          <w:rFonts w:ascii="Arial" w:eastAsia="Arial" w:hAnsi="Arial" w:cs="Arial"/>
          <w:color w:val="000000" w:themeColor="text1"/>
          <w:sz w:val="20"/>
          <w:szCs w:val="20"/>
        </w:rPr>
        <w:t xml:space="preserve"> </w:t>
      </w:r>
    </w:p>
    <w:p w14:paraId="3FC5999B" w14:textId="0A10EACB" w:rsidR="009053E8" w:rsidRPr="002D7111" w:rsidRDefault="1FF34C8B" w:rsidP="00902F86">
      <w:pPr>
        <w:pStyle w:val="ListParagraph"/>
        <w:numPr>
          <w:ilvl w:val="2"/>
          <w:numId w:val="19"/>
        </w:numPr>
        <w:rPr>
          <w:rFonts w:ascii="Arial" w:eastAsia="Arial" w:hAnsi="Arial" w:cs="Arial"/>
          <w:color w:val="000000" w:themeColor="text1"/>
          <w:sz w:val="20"/>
          <w:szCs w:val="20"/>
        </w:rPr>
      </w:pPr>
      <w:bookmarkStart w:id="655" w:name="_Hlk181274714"/>
      <w:r w:rsidRPr="5ECC500C">
        <w:rPr>
          <w:rFonts w:ascii="Arial" w:eastAsia="Arial" w:hAnsi="Arial" w:cs="Arial"/>
          <w:color w:val="000000" w:themeColor="text1"/>
          <w:sz w:val="20"/>
          <w:szCs w:val="20"/>
        </w:rPr>
        <w:t xml:space="preserve">Step 1: The ADER </w:t>
      </w:r>
      <w:del w:id="656" w:author="Author">
        <w:r w:rsidRPr="5ECC500C">
          <w:rPr>
            <w:rFonts w:ascii="Arial" w:eastAsia="Arial" w:hAnsi="Arial" w:cs="Arial"/>
            <w:color w:val="000000" w:themeColor="text1"/>
            <w:sz w:val="20"/>
            <w:szCs w:val="20"/>
          </w:rPr>
          <w:delText>Net Power Consumption (</w:delText>
        </w:r>
      </w:del>
      <w:r w:rsidRPr="5ECC500C">
        <w:rPr>
          <w:rFonts w:ascii="Arial" w:eastAsia="Arial" w:hAnsi="Arial" w:cs="Arial"/>
          <w:color w:val="000000" w:themeColor="text1"/>
          <w:sz w:val="20"/>
          <w:szCs w:val="20"/>
        </w:rPr>
        <w:t>NPC</w:t>
      </w:r>
      <w:del w:id="657"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w:t>
      </w:r>
      <w:r w:rsidR="11D2EBB6" w:rsidRPr="5ECC500C">
        <w:rPr>
          <w:rFonts w:ascii="Arial" w:eastAsia="Arial" w:hAnsi="Arial" w:cs="Arial"/>
          <w:color w:val="000000" w:themeColor="text1"/>
          <w:sz w:val="20"/>
          <w:szCs w:val="20"/>
        </w:rPr>
        <w:t>(</w:t>
      </w:r>
      <w:r w:rsidR="6322AE1B" w:rsidRPr="5ECC500C">
        <w:rPr>
          <w:rFonts w:ascii="Arial" w:eastAsia="Arial" w:hAnsi="Arial" w:cs="Arial"/>
          <w:color w:val="000000" w:themeColor="text1"/>
          <w:sz w:val="20"/>
          <w:szCs w:val="20"/>
        </w:rPr>
        <w:t>d</w:t>
      </w:r>
      <w:r w:rsidR="11D2EBB6" w:rsidRPr="5ECC500C">
        <w:rPr>
          <w:rFonts w:ascii="Arial" w:eastAsia="Arial" w:hAnsi="Arial" w:cs="Arial"/>
          <w:color w:val="000000" w:themeColor="text1"/>
          <w:sz w:val="20"/>
          <w:szCs w:val="20"/>
        </w:rPr>
        <w:t xml:space="preserve">ata </w:t>
      </w:r>
      <w:r w:rsidR="70D74513" w:rsidRPr="5ECC500C">
        <w:rPr>
          <w:rFonts w:ascii="Arial" w:eastAsia="Arial" w:hAnsi="Arial" w:cs="Arial"/>
          <w:color w:val="000000" w:themeColor="text1"/>
          <w:sz w:val="20"/>
          <w:szCs w:val="20"/>
        </w:rPr>
        <w:t>r</w:t>
      </w:r>
      <w:r w:rsidR="11D2EBB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w:t>
      </w:r>
      <w:r w:rsidR="7A82429C" w:rsidRPr="5ECC500C">
        <w:rPr>
          <w:rFonts w:ascii="Arial" w:eastAsia="Arial" w:hAnsi="Arial" w:cs="Arial"/>
          <w:color w:val="000000" w:themeColor="text1"/>
          <w:sz w:val="20"/>
          <w:szCs w:val="20"/>
        </w:rPr>
        <w:t xml:space="preserve">data, </w:t>
      </w:r>
      <w:r w:rsidRPr="5ECC500C">
        <w:rPr>
          <w:rFonts w:ascii="Arial" w:eastAsia="Arial" w:hAnsi="Arial" w:cs="Arial"/>
          <w:color w:val="000000" w:themeColor="text1"/>
          <w:sz w:val="20"/>
          <w:szCs w:val="20"/>
        </w:rPr>
        <w:t>averaged over each 15-minute interval during the period being evaluated.</w:t>
      </w:r>
    </w:p>
    <w:p w14:paraId="4C4D697A" w14:textId="05714BD5" w:rsidR="45412D1B" w:rsidRDefault="45412D1B" w:rsidP="00CA6584">
      <w:pPr>
        <w:pStyle w:val="ListParagraph"/>
        <w:numPr>
          <w:ilvl w:val="3"/>
          <w:numId w:val="19"/>
        </w:numPr>
        <w:rPr>
          <w:rFonts w:ascii="Arial" w:eastAsia="Arial" w:hAnsi="Arial" w:cs="Arial"/>
          <w:color w:val="000000" w:themeColor="text1"/>
          <w:sz w:val="24"/>
          <w:szCs w:val="24"/>
        </w:rPr>
      </w:pP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w:t>
      </w:r>
      <w:proofErr w:type="gramStart"/>
      <w:r w:rsidRPr="17DCADD3">
        <w:rPr>
          <w:rFonts w:ascii="Arial" w:eastAsia="Arial" w:hAnsi="Arial" w:cs="Arial"/>
          <w:color w:val="000000" w:themeColor="text1"/>
          <w:sz w:val="20"/>
          <w:szCs w:val="20"/>
        </w:rPr>
        <w:t>for</w:t>
      </w:r>
      <w:proofErr w:type="gramEnd"/>
      <w:r w:rsidRPr="17DCADD3">
        <w:rPr>
          <w:rFonts w:ascii="Arial" w:eastAsia="Arial" w:hAnsi="Arial" w:cs="Arial"/>
          <w:color w:val="000000" w:themeColor="text1"/>
          <w:sz w:val="20"/>
          <w:szCs w:val="20"/>
        </w:rPr>
        <w:t xml:space="preserve"> Step 1</w:t>
      </w:r>
      <w:r w:rsidR="74AF2109" w:rsidRPr="17DCADD3">
        <w:rPr>
          <w:rFonts w:ascii="Arial" w:eastAsia="Arial" w:hAnsi="Arial" w:cs="Arial"/>
          <w:color w:val="000000" w:themeColor="text1"/>
          <w:sz w:val="20"/>
          <w:szCs w:val="20"/>
        </w:rPr>
        <w:t>:</w:t>
      </w:r>
      <w:r w:rsidRPr="17DCADD3">
        <w:rPr>
          <w:rFonts w:ascii="Arial" w:eastAsia="Arial" w:hAnsi="Arial" w:cs="Arial"/>
          <w:color w:val="000000" w:themeColor="text1"/>
          <w:sz w:val="20"/>
          <w:szCs w:val="20"/>
        </w:rPr>
        <w:t xml:space="preserve"> </w:t>
      </w:r>
    </w:p>
    <w:p w14:paraId="61C47F5C" w14:textId="03158F0A" w:rsidR="45412D1B" w:rsidRDefault="45412D1B" w:rsidP="00CA6584">
      <w:pPr>
        <w:pStyle w:val="ListParagraph"/>
        <w:numPr>
          <w:ilvl w:val="4"/>
          <w:numId w:val="19"/>
        </w:numPr>
        <w:rPr>
          <w:color w:val="000000" w:themeColor="text1"/>
        </w:rPr>
      </w:pPr>
      <w:r w:rsidRPr="17DCADD3">
        <w:rPr>
          <w:rFonts w:ascii="Arial" w:hAnsi="Arial" w:cs="Arial"/>
          <w:color w:val="000000" w:themeColor="text1"/>
          <w:sz w:val="20"/>
          <w:szCs w:val="20"/>
        </w:rPr>
        <w:t>Condition 1: Only intervals where the aggregate device</w:t>
      </w:r>
      <w:r w:rsidR="00CA7F5C">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sidR="001F4B9F">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sidR="00136C40">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sidR="00B6137B">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sidR="00B6137B">
        <w:rPr>
          <w:rFonts w:ascii="Arial" w:hAnsi="Arial" w:cs="Arial"/>
          <w:color w:val="000000" w:themeColor="text1"/>
          <w:sz w:val="20"/>
          <w:szCs w:val="20"/>
        </w:rPr>
        <w:t>s</w:t>
      </w:r>
      <w:r w:rsidRPr="17DCADD3">
        <w:rPr>
          <w:rFonts w:ascii="Arial" w:hAnsi="Arial" w:cs="Arial"/>
          <w:color w:val="000000" w:themeColor="text1"/>
          <w:sz w:val="20"/>
          <w:szCs w:val="20"/>
        </w:rPr>
        <w:t>:</w:t>
      </w:r>
    </w:p>
    <w:p w14:paraId="53D1A037" w14:textId="5CE4D1E4"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injecting,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 injections</w:t>
      </w:r>
      <w:r w:rsidR="00DB715F">
        <w:rPr>
          <w:rFonts w:ascii="Arial" w:hAnsi="Arial" w:cs="Arial"/>
          <w:sz w:val="20"/>
          <w:szCs w:val="20"/>
        </w:rPr>
        <w:t xml:space="preserve"> </w:t>
      </w:r>
      <w:r w:rsidRPr="17DCADD3">
        <w:rPr>
          <w:rFonts w:ascii="Arial" w:hAnsi="Arial" w:cs="Arial"/>
          <w:sz w:val="20"/>
          <w:szCs w:val="20"/>
        </w:rPr>
        <w:t xml:space="preserve">must exceed 10% of the Maximum Injection </w:t>
      </w:r>
      <w:bookmarkStart w:id="658" w:name="_Hlk181258954"/>
      <w:r w:rsidRPr="17DCADD3">
        <w:rPr>
          <w:rFonts w:ascii="Arial" w:hAnsi="Arial" w:cs="Arial"/>
          <w:sz w:val="20"/>
          <w:szCs w:val="20"/>
        </w:rPr>
        <w:t>Capability</w:t>
      </w:r>
      <w:ins w:id="659" w:author="Author">
        <w:r w:rsidR="006A1BF7">
          <w:rPr>
            <w:rFonts w:ascii="Arial" w:hAnsi="Arial" w:cs="Arial"/>
            <w:sz w:val="20"/>
            <w:szCs w:val="20"/>
          </w:rPr>
          <w:t xml:space="preserve"> (column E on the DOTA ADER Summary tab</w:t>
        </w:r>
        <w:proofErr w:type="gramStart"/>
        <w:r w:rsidR="006A1BF7">
          <w:rPr>
            <w:rFonts w:ascii="Arial" w:hAnsi="Arial" w:cs="Arial"/>
            <w:sz w:val="20"/>
            <w:szCs w:val="20"/>
          </w:rPr>
          <w:t>)</w:t>
        </w:r>
        <w:bookmarkEnd w:id="658"/>
        <w:r w:rsidR="006A1BF7">
          <w:rPr>
            <w:rFonts w:ascii="Arial" w:hAnsi="Arial" w:cs="Arial"/>
            <w:sz w:val="20"/>
            <w:szCs w:val="20"/>
          </w:rPr>
          <w:t xml:space="preserve"> </w:t>
        </w:r>
      </w:ins>
      <w:r w:rsidRPr="17DCADD3">
        <w:rPr>
          <w:rFonts w:ascii="Arial" w:hAnsi="Arial" w:cs="Arial"/>
          <w:sz w:val="20"/>
          <w:szCs w:val="20"/>
        </w:rPr>
        <w:t>,</w:t>
      </w:r>
      <w:proofErr w:type="gramEnd"/>
      <w:r w:rsidRPr="17DCADD3">
        <w:rPr>
          <w:rFonts w:ascii="Arial" w:hAnsi="Arial" w:cs="Arial"/>
          <w:sz w:val="20"/>
          <w:szCs w:val="20"/>
        </w:rPr>
        <w:t xml:space="preserve"> OR</w:t>
      </w:r>
    </w:p>
    <w:p w14:paraId="3ADB01F5" w14:textId="78614C95"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withdrawing,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w:t>
      </w:r>
      <w:r w:rsidRPr="17DCADD3">
        <w:rPr>
          <w:rFonts w:ascii="Arial" w:hAnsi="Arial" w:cs="Arial"/>
          <w:sz w:val="20"/>
          <w:szCs w:val="20"/>
        </w:rPr>
        <w:t xml:space="preserve"> </w:t>
      </w:r>
      <w:r w:rsidR="00DD7DF3">
        <w:rPr>
          <w:rFonts w:ascii="Arial" w:hAnsi="Arial" w:cs="Arial"/>
          <w:sz w:val="20"/>
          <w:szCs w:val="20"/>
        </w:rPr>
        <w:t>withdrawals</w:t>
      </w:r>
      <w:r w:rsidRPr="17DCADD3">
        <w:rPr>
          <w:rFonts w:ascii="Arial" w:hAnsi="Arial" w:cs="Arial"/>
          <w:sz w:val="20"/>
          <w:szCs w:val="20"/>
        </w:rPr>
        <w:t xml:space="preserve"> must exceed 10% of the Maximum Withdrawal Capability</w:t>
      </w:r>
      <w:ins w:id="660" w:author="Author">
        <w:r w:rsidR="006A1BF7">
          <w:rPr>
            <w:rFonts w:ascii="Arial" w:hAnsi="Arial" w:cs="Arial"/>
            <w:sz w:val="20"/>
            <w:szCs w:val="20"/>
          </w:rPr>
          <w:t xml:space="preserve"> (column D on the DOTA ADER Summary tab)</w:t>
        </w:r>
      </w:ins>
      <w:r w:rsidRPr="17DCADD3">
        <w:rPr>
          <w:rFonts w:ascii="Arial" w:hAnsi="Arial" w:cs="Arial"/>
          <w:sz w:val="20"/>
          <w:szCs w:val="20"/>
        </w:rPr>
        <w:t xml:space="preserve">. </w:t>
      </w:r>
    </w:p>
    <w:p w14:paraId="7E92BB46" w14:textId="462104E8" w:rsidR="45412D1B" w:rsidRDefault="45412D1B" w:rsidP="00CA6584">
      <w:pPr>
        <w:pStyle w:val="ListParagraph"/>
        <w:numPr>
          <w:ilvl w:val="4"/>
          <w:numId w:val="19"/>
        </w:numPr>
      </w:pPr>
      <w:r w:rsidRPr="17DCADD3">
        <w:rPr>
          <w:rFonts w:ascii="Arial" w:hAnsi="Arial" w:cs="Arial"/>
          <w:sz w:val="20"/>
          <w:szCs w:val="20"/>
        </w:rPr>
        <w:t xml:space="preserve">Condition 2: Of these intervals being evaluated, the telemetered </w:t>
      </w:r>
      <w:ins w:id="661" w:author="Author">
        <w:r w:rsidR="006A1BF7">
          <w:rPr>
            <w:rFonts w:ascii="Arial" w:hAnsi="Arial" w:cs="Arial"/>
            <w:sz w:val="20"/>
            <w:szCs w:val="20"/>
          </w:rPr>
          <w:t xml:space="preserve">NPC </w:t>
        </w:r>
      </w:ins>
      <w:r w:rsidRPr="17DCADD3">
        <w:rPr>
          <w:rFonts w:ascii="Arial" w:hAnsi="Arial" w:cs="Arial"/>
          <w:sz w:val="20"/>
          <w:szCs w:val="20"/>
        </w:rPr>
        <w:t>value</w:t>
      </w:r>
      <w:ins w:id="662" w:author="Author">
        <w:r w:rsidR="006A1BF7">
          <w:rPr>
            <w:rFonts w:ascii="Arial" w:hAnsi="Arial" w:cs="Arial"/>
            <w:sz w:val="20"/>
            <w:szCs w:val="20"/>
          </w:rPr>
          <w:t xml:space="preserve"> less the </w:t>
        </w:r>
        <w:r w:rsidR="00F91CDD">
          <w:rPr>
            <w:rFonts w:ascii="Arial" w:hAnsi="Arial" w:cs="Arial"/>
            <w:sz w:val="20"/>
            <w:szCs w:val="20"/>
          </w:rPr>
          <w:t>R</w:t>
        </w:r>
        <w:r w:rsidR="006A1BF7">
          <w:rPr>
            <w:rFonts w:ascii="Arial" w:hAnsi="Arial" w:cs="Arial"/>
            <w:sz w:val="20"/>
            <w:szCs w:val="20"/>
          </w:rPr>
          <w:t xml:space="preserve">esource </w:t>
        </w:r>
        <w:r w:rsidR="0058165D">
          <w:rPr>
            <w:rFonts w:ascii="Arial" w:hAnsi="Arial" w:cs="Arial"/>
            <w:sz w:val="20"/>
            <w:szCs w:val="20"/>
          </w:rPr>
          <w:t xml:space="preserve">specific </w:t>
        </w:r>
        <w:r w:rsidR="006A1BF7">
          <w:rPr>
            <w:rFonts w:ascii="Arial" w:hAnsi="Arial" w:cs="Arial"/>
            <w:sz w:val="20"/>
            <w:szCs w:val="20"/>
          </w:rPr>
          <w:t>assigned offset</w:t>
        </w:r>
      </w:ins>
      <w:r w:rsidRPr="17DCADD3">
        <w:rPr>
          <w:rFonts w:ascii="Arial" w:hAnsi="Arial" w:cs="Arial"/>
          <w:sz w:val="20"/>
          <w:szCs w:val="20"/>
        </w:rPr>
        <w:t xml:space="preserve"> must be within </w:t>
      </w:r>
      <w:ins w:id="663" w:author="Author">
        <w:r w:rsidR="0066493F">
          <w:rPr>
            <w:rFonts w:ascii="Arial" w:hAnsi="Arial" w:cs="Arial"/>
            <w:sz w:val="20"/>
            <w:szCs w:val="20"/>
          </w:rPr>
          <w:t xml:space="preserve">50% of the aggregate </w:t>
        </w:r>
        <w:r w:rsidR="001631F0">
          <w:rPr>
            <w:rFonts w:ascii="Arial" w:hAnsi="Arial" w:cs="Arial"/>
            <w:sz w:val="20"/>
            <w:szCs w:val="20"/>
          </w:rPr>
          <w:t>device</w:t>
        </w:r>
        <w:r w:rsidR="00412B40">
          <w:rPr>
            <w:rFonts w:ascii="Arial" w:hAnsi="Arial" w:cs="Arial"/>
            <w:sz w:val="20"/>
            <w:szCs w:val="20"/>
          </w:rPr>
          <w:t xml:space="preserve">-level </w:t>
        </w:r>
        <w:r w:rsidR="001B6BC3">
          <w:rPr>
            <w:rFonts w:ascii="Arial" w:hAnsi="Arial" w:cs="Arial"/>
            <w:sz w:val="20"/>
            <w:szCs w:val="20"/>
          </w:rPr>
          <w:t xml:space="preserve">data averaged </w:t>
        </w:r>
        <w:r w:rsidR="00B67A04">
          <w:rPr>
            <w:rFonts w:ascii="Arial" w:hAnsi="Arial" w:cs="Arial"/>
            <w:sz w:val="20"/>
            <w:szCs w:val="20"/>
          </w:rPr>
          <w:t xml:space="preserve">over each </w:t>
        </w:r>
        <w:r w:rsidR="00F67B48">
          <w:rPr>
            <w:rFonts w:ascii="Arial" w:hAnsi="Arial" w:cs="Arial"/>
            <w:sz w:val="20"/>
            <w:szCs w:val="20"/>
          </w:rPr>
          <w:t>15-minute</w:t>
        </w:r>
        <w:r w:rsidR="00484123">
          <w:rPr>
            <w:rFonts w:ascii="Arial" w:hAnsi="Arial" w:cs="Arial"/>
            <w:sz w:val="20"/>
            <w:szCs w:val="20"/>
          </w:rPr>
          <w:t xml:space="preserve"> </w:t>
        </w:r>
        <w:r w:rsidR="00484123" w:rsidDel="001E7DA2">
          <w:rPr>
            <w:rFonts w:ascii="Arial" w:hAnsi="Arial" w:cs="Arial"/>
            <w:sz w:val="20"/>
            <w:szCs w:val="20"/>
          </w:rPr>
          <w:t xml:space="preserve">Settlement </w:t>
        </w:r>
        <w:r w:rsidR="001E7DA2">
          <w:rPr>
            <w:rFonts w:ascii="Arial" w:hAnsi="Arial" w:cs="Arial"/>
            <w:sz w:val="20"/>
            <w:szCs w:val="20"/>
          </w:rPr>
          <w:t>Interval</w:t>
        </w:r>
        <w:r w:rsidR="00484123">
          <w:rPr>
            <w:rFonts w:ascii="Arial" w:hAnsi="Arial" w:cs="Arial"/>
            <w:sz w:val="20"/>
            <w:szCs w:val="20"/>
          </w:rPr>
          <w:t xml:space="preserve"> </w:t>
        </w:r>
        <w:r w:rsidR="00BF344E">
          <w:rPr>
            <w:rFonts w:ascii="Arial" w:hAnsi="Arial" w:cs="Arial"/>
            <w:sz w:val="20"/>
            <w:szCs w:val="20"/>
          </w:rPr>
          <w:t xml:space="preserve">when the </w:t>
        </w:r>
        <w:r w:rsidR="00AA5D9C">
          <w:rPr>
            <w:rFonts w:ascii="Arial" w:hAnsi="Arial" w:cs="Arial"/>
            <w:sz w:val="20"/>
            <w:szCs w:val="20"/>
          </w:rPr>
          <w:t xml:space="preserve">Total Expected Registered Capacity </w:t>
        </w:r>
        <w:r w:rsidR="0058165D">
          <w:rPr>
            <w:rFonts w:ascii="Arial" w:hAnsi="Arial" w:cs="Arial"/>
            <w:sz w:val="20"/>
            <w:szCs w:val="20"/>
          </w:rPr>
          <w:t xml:space="preserve">(column I on the DOTA ADER Summary tab) </w:t>
        </w:r>
        <w:r w:rsidR="00AA5D9C">
          <w:rPr>
            <w:rFonts w:ascii="Arial" w:hAnsi="Arial" w:cs="Arial"/>
            <w:sz w:val="20"/>
            <w:szCs w:val="20"/>
          </w:rPr>
          <w:t xml:space="preserve">is less than or equal to 1 MW, </w:t>
        </w:r>
        <w:r w:rsidR="00B92CC0">
          <w:rPr>
            <w:rFonts w:ascii="Arial" w:hAnsi="Arial" w:cs="Arial"/>
            <w:sz w:val="20"/>
            <w:szCs w:val="20"/>
          </w:rPr>
          <w:t xml:space="preserve">or </w:t>
        </w:r>
        <w:r w:rsidR="001E7DA2">
          <w:rPr>
            <w:rFonts w:ascii="Arial" w:hAnsi="Arial" w:cs="Arial"/>
            <w:sz w:val="20"/>
            <w:szCs w:val="20"/>
          </w:rPr>
          <w:t xml:space="preserve">within </w:t>
        </w:r>
      </w:ins>
      <w:r w:rsidRPr="17DCADD3">
        <w:rPr>
          <w:rFonts w:ascii="Arial" w:hAnsi="Arial" w:cs="Arial"/>
          <w:sz w:val="20"/>
          <w:szCs w:val="20"/>
        </w:rPr>
        <w:t>10% of the aggregate device</w:t>
      </w:r>
      <w:r w:rsidR="002C6DDE">
        <w:rPr>
          <w:rFonts w:ascii="Arial" w:hAnsi="Arial" w:cs="Arial"/>
          <w:sz w:val="20"/>
          <w:szCs w:val="20"/>
        </w:rPr>
        <w:t>-</w:t>
      </w:r>
      <w:r w:rsidRPr="17DCADD3">
        <w:rPr>
          <w:rFonts w:ascii="Arial" w:hAnsi="Arial" w:cs="Arial"/>
          <w:sz w:val="20"/>
          <w:szCs w:val="20"/>
        </w:rPr>
        <w:t xml:space="preserve">level </w:t>
      </w:r>
      <w:r w:rsidR="002C6DDE">
        <w:rPr>
          <w:rFonts w:ascii="Arial" w:hAnsi="Arial" w:cs="Arial"/>
          <w:sz w:val="20"/>
          <w:szCs w:val="20"/>
        </w:rPr>
        <w:t xml:space="preserve">data </w:t>
      </w:r>
      <w:r w:rsidRPr="17DCADD3">
        <w:rPr>
          <w:rFonts w:ascii="Arial" w:hAnsi="Arial" w:cs="Arial"/>
          <w:sz w:val="20"/>
          <w:szCs w:val="20"/>
        </w:rPr>
        <w:t xml:space="preserve">averaged over each 15-minute </w:t>
      </w:r>
      <w:del w:id="664" w:author="Author">
        <w:r w:rsidR="001F4B9F" w:rsidDel="001E7DA2">
          <w:rPr>
            <w:rFonts w:ascii="Arial" w:hAnsi="Arial" w:cs="Arial"/>
            <w:sz w:val="20"/>
            <w:szCs w:val="20"/>
          </w:rPr>
          <w:delText>S</w:delText>
        </w:r>
        <w:r w:rsidRPr="17DCADD3" w:rsidDel="001E7DA2">
          <w:rPr>
            <w:rFonts w:ascii="Arial" w:hAnsi="Arial" w:cs="Arial"/>
            <w:sz w:val="20"/>
            <w:szCs w:val="20"/>
          </w:rPr>
          <w:delText>ettlement interval</w:delText>
        </w:r>
      </w:del>
      <w:ins w:id="665" w:author="Author">
        <w:r w:rsidR="001E7DA2">
          <w:rPr>
            <w:rFonts w:ascii="Arial" w:hAnsi="Arial" w:cs="Arial"/>
            <w:sz w:val="20"/>
            <w:szCs w:val="20"/>
          </w:rPr>
          <w:t>Settlement Interval</w:t>
        </w:r>
        <w:r w:rsidR="003357B4">
          <w:rPr>
            <w:rFonts w:ascii="Arial" w:hAnsi="Arial" w:cs="Arial"/>
            <w:sz w:val="20"/>
            <w:szCs w:val="20"/>
          </w:rPr>
          <w:t xml:space="preserve"> </w:t>
        </w:r>
        <w:r w:rsidR="002F7863">
          <w:rPr>
            <w:rFonts w:ascii="Arial" w:hAnsi="Arial" w:cs="Arial"/>
            <w:sz w:val="20"/>
            <w:szCs w:val="20"/>
          </w:rPr>
          <w:t>when the Total Expected Registered Capacity is greater</w:t>
        </w:r>
        <w:r w:rsidR="00B0316C">
          <w:rPr>
            <w:rFonts w:ascii="Arial" w:hAnsi="Arial" w:cs="Arial"/>
            <w:sz w:val="20"/>
            <w:szCs w:val="20"/>
          </w:rPr>
          <w:t xml:space="preserve"> </w:t>
        </w:r>
        <w:r w:rsidR="002F7863">
          <w:rPr>
            <w:rFonts w:ascii="Arial" w:hAnsi="Arial" w:cs="Arial"/>
            <w:sz w:val="20"/>
            <w:szCs w:val="20"/>
          </w:rPr>
          <w:t>than 1 MW</w:t>
        </w:r>
        <w:r w:rsidR="00B0316C">
          <w:rPr>
            <w:rFonts w:ascii="Arial" w:hAnsi="Arial" w:cs="Arial"/>
            <w:sz w:val="20"/>
            <w:szCs w:val="20"/>
          </w:rPr>
          <w:t>.</w:t>
        </w:r>
      </w:ins>
      <w:del w:id="666" w:author="Author">
        <w:r w:rsidRPr="17DCADD3" w:rsidDel="00C4239F">
          <w:rPr>
            <w:rFonts w:ascii="Arial" w:hAnsi="Arial" w:cs="Arial"/>
            <w:sz w:val="20"/>
            <w:szCs w:val="20"/>
          </w:rPr>
          <w:delText xml:space="preserve">. </w:delText>
        </w:r>
      </w:del>
    </w:p>
    <w:p w14:paraId="3E6288EE" w14:textId="73A82A5D" w:rsidR="17DCADD3" w:rsidRDefault="45412D1B" w:rsidP="00CA6584">
      <w:pPr>
        <w:pStyle w:val="ListParagraph"/>
        <w:numPr>
          <w:ilvl w:val="4"/>
          <w:numId w:val="19"/>
        </w:numPr>
        <w:rPr>
          <w:color w:val="000000" w:themeColor="text1"/>
        </w:rPr>
      </w:pPr>
      <w:r w:rsidRPr="17DCADD3">
        <w:rPr>
          <w:rFonts w:ascii="Arial" w:hAnsi="Arial" w:cs="Arial"/>
          <w:sz w:val="20"/>
          <w:szCs w:val="20"/>
        </w:rPr>
        <w:t>Condition 3: During the 8-hour evaluation period, at least 50% of the intervals must meet condition 1 above</w:t>
      </w:r>
      <w:r w:rsidR="7B15B76D" w:rsidRPr="17DCADD3">
        <w:rPr>
          <w:rFonts w:ascii="Arial" w:hAnsi="Arial" w:cs="Arial"/>
          <w:sz w:val="20"/>
          <w:szCs w:val="20"/>
        </w:rPr>
        <w:t>.</w:t>
      </w:r>
    </w:p>
    <w:p w14:paraId="1AA292D2" w14:textId="008CC8DE"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w:t>
      </w:r>
      <w:ins w:id="667" w:author="Author">
        <w:r w:rsidR="00783B3C">
          <w:rPr>
            <w:rFonts w:ascii="Arial" w:eastAsia="Arial" w:hAnsi="Arial" w:cs="Arial"/>
            <w:color w:val="000000" w:themeColor="text1"/>
            <w:sz w:val="20"/>
            <w:szCs w:val="20"/>
          </w:rPr>
          <w:t>S</w:t>
        </w:r>
      </w:ins>
      <w:del w:id="668" w:author="Author">
        <w:r w:rsidRPr="0B595A84" w:rsidDel="00783B3C">
          <w:rPr>
            <w:rFonts w:ascii="Arial" w:eastAsia="Arial" w:hAnsi="Arial" w:cs="Arial"/>
            <w:color w:val="000000" w:themeColor="text1"/>
            <w:sz w:val="20"/>
            <w:szCs w:val="20"/>
          </w:rPr>
          <w:delText>s</w:delText>
        </w:r>
      </w:del>
      <w:r w:rsidRPr="0B595A84">
        <w:rPr>
          <w:rFonts w:ascii="Arial" w:eastAsia="Arial" w:hAnsi="Arial" w:cs="Arial"/>
          <w:color w:val="000000" w:themeColor="text1"/>
          <w:sz w:val="20"/>
          <w:szCs w:val="20"/>
        </w:rPr>
        <w:t xml:space="preserve">ettlement </w:t>
      </w:r>
      <w:del w:id="669" w:author="Author">
        <w:r w:rsidRPr="0B595A84" w:rsidDel="00783B3C">
          <w:rPr>
            <w:rFonts w:ascii="Arial" w:eastAsia="Arial" w:hAnsi="Arial" w:cs="Arial"/>
            <w:color w:val="000000" w:themeColor="text1"/>
            <w:sz w:val="20"/>
            <w:szCs w:val="20"/>
          </w:rPr>
          <w:delText>i</w:delText>
        </w:r>
      </w:del>
      <w:ins w:id="670" w:author="Author">
        <w:r w:rsidR="00783B3C">
          <w:rPr>
            <w:rFonts w:ascii="Arial" w:eastAsia="Arial" w:hAnsi="Arial" w:cs="Arial"/>
            <w:color w:val="000000" w:themeColor="text1"/>
            <w:sz w:val="20"/>
            <w:szCs w:val="20"/>
          </w:rPr>
          <w:t>I</w:t>
        </w:r>
      </w:ins>
      <w:r w:rsidRPr="0B595A84">
        <w:rPr>
          <w:rFonts w:ascii="Arial" w:eastAsia="Arial" w:hAnsi="Arial" w:cs="Arial"/>
          <w:color w:val="000000" w:themeColor="text1"/>
          <w:sz w:val="20"/>
          <w:szCs w:val="20"/>
        </w:rPr>
        <w:t xml:space="preserve">nterval. The change in the </w:t>
      </w:r>
      <w:r w:rsidRPr="0B595A84">
        <w:rPr>
          <w:rFonts w:ascii="Arial" w:eastAsia="Arial" w:hAnsi="Arial" w:cs="Arial"/>
          <w:color w:val="000000" w:themeColor="text1"/>
          <w:sz w:val="20"/>
          <w:szCs w:val="20"/>
        </w:rPr>
        <w:lastRenderedPageBreak/>
        <w:t xml:space="preserve">telemetered NPC in response to the instruction must be within 10% of the total response observed in the aggregate </w:t>
      </w:r>
      <w:r w:rsidR="00721665" w:rsidRPr="0B595A84">
        <w:rPr>
          <w:rFonts w:ascii="Arial" w:eastAsia="Arial" w:hAnsi="Arial" w:cs="Arial"/>
          <w:color w:val="000000" w:themeColor="text1"/>
          <w:sz w:val="20"/>
          <w:szCs w:val="20"/>
        </w:rPr>
        <w:t>Premise</w:t>
      </w:r>
      <w:r w:rsidRPr="0B595A84">
        <w:rPr>
          <w:rFonts w:ascii="Arial" w:eastAsia="Arial" w:hAnsi="Arial" w:cs="Arial"/>
          <w:color w:val="000000" w:themeColor="text1"/>
          <w:sz w:val="20"/>
          <w:szCs w:val="20"/>
        </w:rPr>
        <w:t>-level 15-minute interval meter data during each interval in the sustained response period</w:t>
      </w:r>
      <w:ins w:id="671" w:author="Author">
        <w:r w:rsidR="006B684C">
          <w:rPr>
            <w:rFonts w:ascii="Arial" w:eastAsia="Arial" w:hAnsi="Arial" w:cs="Arial"/>
            <w:color w:val="000000" w:themeColor="text1"/>
            <w:sz w:val="20"/>
            <w:szCs w:val="20"/>
          </w:rPr>
          <w:t>.</w:t>
        </w:r>
      </w:ins>
    </w:p>
    <w:p w14:paraId="69E74F03" w14:textId="77777777"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In </w:t>
      </w:r>
      <w:proofErr w:type="gramStart"/>
      <w:r w:rsidRPr="0B595A84">
        <w:rPr>
          <w:rFonts w:ascii="Arial" w:eastAsia="Arial" w:hAnsi="Arial" w:cs="Arial"/>
          <w:color w:val="000000" w:themeColor="text1"/>
          <w:sz w:val="20"/>
          <w:szCs w:val="20"/>
        </w:rPr>
        <w:t>addition to</w:t>
      </w:r>
      <w:proofErr w:type="gramEnd"/>
      <w:r w:rsidRPr="0B595A84">
        <w:rPr>
          <w:rFonts w:ascii="Arial" w:eastAsia="Arial" w:hAnsi="Arial" w:cs="Arial"/>
          <w:color w:val="000000" w:themeColor="text1"/>
          <w:sz w:val="20"/>
          <w:szCs w:val="20"/>
        </w:rPr>
        <w:t xml:space="preserve"> the telemetry validation as part of the qualification ERCOT may also perform additional periodic validation of the telemetry during the term of the Pilot Project. For Step 2 the SCED basepoint instruction will be used in lieu of an ERCOT initiated instruction.  </w:t>
      </w:r>
    </w:p>
    <w:bookmarkEnd w:id="655"/>
    <w:p w14:paraId="69CF264A" w14:textId="6DEAF815" w:rsidR="009053E8" w:rsidRPr="009053E8" w:rsidRDefault="29AA04BC" w:rsidP="00902F86">
      <w:pPr>
        <w:pStyle w:val="ListParagraph"/>
        <w:numPr>
          <w:ilvl w:val="1"/>
          <w:numId w:val="18"/>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Telemetry composed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p>
    <w:p w14:paraId="4AFCDCEB" w14:textId="7E87BC26" w:rsidR="009053E8" w:rsidRPr="009053E8" w:rsidRDefault="29AA04BC" w:rsidP="00902F86">
      <w:pPr>
        <w:pStyle w:val="ListParagraph"/>
        <w:numPr>
          <w:ilvl w:val="2"/>
          <w:numId w:val="17"/>
        </w:numPr>
        <w:rPr>
          <w:rFonts w:ascii="Arial" w:eastAsia="Arial" w:hAnsi="Arial" w:cs="Arial"/>
          <w:color w:val="000000" w:themeColor="text1"/>
          <w:sz w:val="20"/>
          <w:szCs w:val="20"/>
        </w:rPr>
      </w:pPr>
      <w:bookmarkStart w:id="672" w:name="_Hlk181198750"/>
      <w:r w:rsidRPr="3E70F21C">
        <w:rPr>
          <w:rFonts w:ascii="Arial" w:eastAsia="Arial" w:hAnsi="Arial" w:cs="Arial"/>
          <w:color w:val="000000" w:themeColor="text1"/>
          <w:sz w:val="20"/>
          <w:szCs w:val="20"/>
        </w:rPr>
        <w:t xml:space="preserve">If the ADER telemetry values represent a composition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w:t>
      </w:r>
      <w:ins w:id="673" w:author="Author">
        <w:r w:rsidR="0089301D">
          <w:rPr>
            <w:rFonts w:ascii="Arial" w:eastAsia="Arial" w:hAnsi="Arial" w:cs="Arial"/>
            <w:color w:val="000000" w:themeColor="text1"/>
            <w:sz w:val="20"/>
            <w:szCs w:val="20"/>
          </w:rPr>
          <w:t>,</w:t>
        </w:r>
      </w:ins>
      <w:r w:rsidRPr="3E70F21C">
        <w:rPr>
          <w:rFonts w:ascii="Arial" w:eastAsia="Arial" w:hAnsi="Arial" w:cs="Arial"/>
          <w:color w:val="000000" w:themeColor="text1"/>
          <w:sz w:val="20"/>
          <w:szCs w:val="20"/>
        </w:rPr>
        <w:t xml:space="preserve"> ERCOT will perform the following:</w:t>
      </w:r>
    </w:p>
    <w:p w14:paraId="2F9C3E15" w14:textId="1769119F" w:rsidR="00B7176A" w:rsidRPr="00A01017" w:rsidRDefault="29AA04BC" w:rsidP="00B7176A">
      <w:pPr>
        <w:pStyle w:val="ListParagraph"/>
        <w:numPr>
          <w:ilvl w:val="2"/>
          <w:numId w:val="17"/>
        </w:numPr>
        <w:rPr>
          <w:ins w:id="674" w:author="Author"/>
          <w:rFonts w:ascii="Arial" w:hAnsi="Arial" w:cs="Arial"/>
          <w:sz w:val="20"/>
          <w:szCs w:val="20"/>
        </w:rPr>
      </w:pPr>
      <w:bookmarkStart w:id="675" w:name="_Hlk181274758"/>
      <w:r w:rsidRPr="00B7176A">
        <w:rPr>
          <w:rFonts w:ascii="Arial" w:eastAsia="Arial" w:hAnsi="Arial" w:cs="Arial"/>
          <w:color w:val="000000" w:themeColor="text1"/>
          <w:sz w:val="20"/>
          <w:szCs w:val="20"/>
        </w:rPr>
        <w:t xml:space="preserve">Step 1: </w:t>
      </w:r>
      <w:proofErr w:type="gramStart"/>
      <w:ins w:id="676" w:author="Author">
        <w:r w:rsidR="00B7176A" w:rsidRPr="00B7176A">
          <w:rPr>
            <w:rFonts w:ascii="Arial" w:eastAsia="Arial" w:hAnsi="Arial" w:cs="Arial"/>
            <w:color w:val="000000" w:themeColor="text1"/>
            <w:sz w:val="20"/>
            <w:szCs w:val="20"/>
          </w:rPr>
          <w:t>All of</w:t>
        </w:r>
        <w:proofErr w:type="gramEnd"/>
        <w:r w:rsidR="00B7176A" w:rsidRPr="00B7176A">
          <w:rPr>
            <w:rFonts w:ascii="Arial" w:eastAsia="Arial" w:hAnsi="Arial" w:cs="Arial"/>
            <w:color w:val="000000" w:themeColor="text1"/>
            <w:sz w:val="20"/>
            <w:szCs w:val="20"/>
          </w:rPr>
          <w:t xml:space="preserve"> the following conditions must be met for Step 1: </w:t>
        </w:r>
      </w:ins>
    </w:p>
    <w:p w14:paraId="607C8D3E" w14:textId="0A70490E" w:rsidR="00D730B4" w:rsidRPr="009C6F3B" w:rsidRDefault="5AEE5367" w:rsidP="00A01017">
      <w:pPr>
        <w:pStyle w:val="ListParagraph"/>
        <w:numPr>
          <w:ilvl w:val="3"/>
          <w:numId w:val="17"/>
        </w:numPr>
        <w:rPr>
          <w:ins w:id="677" w:author="Author"/>
          <w:rFonts w:ascii="Arial" w:hAnsi="Arial" w:cs="Arial"/>
          <w:sz w:val="20"/>
          <w:szCs w:val="20"/>
        </w:rPr>
      </w:pPr>
      <w:ins w:id="678" w:author="Author">
        <w:r w:rsidRPr="602FB206">
          <w:rPr>
            <w:rFonts w:ascii="Arial" w:eastAsia="Arial" w:hAnsi="Arial" w:cs="Arial"/>
            <w:color w:val="000000" w:themeColor="text1"/>
            <w:sz w:val="20"/>
            <w:szCs w:val="20"/>
          </w:rPr>
          <w:t xml:space="preserve">Condition 1: </w:t>
        </w:r>
        <w:r w:rsidR="09CAA04E" w:rsidRPr="602FB206">
          <w:rPr>
            <w:rFonts w:ascii="Arial" w:eastAsia="Arial" w:hAnsi="Arial" w:cs="Arial"/>
            <w:color w:val="000000" w:themeColor="text1"/>
            <w:sz w:val="20"/>
            <w:szCs w:val="20"/>
          </w:rPr>
          <w:t>Only intervals w</w:t>
        </w:r>
        <w:r w:rsidR="6C36AEE1" w:rsidRPr="602FB206">
          <w:rPr>
            <w:rFonts w:ascii="Arial" w:eastAsia="Arial" w:hAnsi="Arial" w:cs="Arial"/>
            <w:color w:val="000000" w:themeColor="text1"/>
            <w:sz w:val="20"/>
            <w:szCs w:val="20"/>
          </w:rPr>
          <w:t>h</w:t>
        </w:r>
        <w:r w:rsidR="09CAA04E" w:rsidRPr="602FB206">
          <w:rPr>
            <w:rFonts w:ascii="Arial" w:eastAsia="Arial" w:hAnsi="Arial" w:cs="Arial"/>
            <w:color w:val="000000" w:themeColor="text1"/>
            <w:sz w:val="20"/>
            <w:szCs w:val="20"/>
          </w:rPr>
          <w:t xml:space="preserve">ere </w:t>
        </w:r>
        <w:r w:rsidR="0D148805" w:rsidRPr="1E3305A1">
          <w:rPr>
            <w:rFonts w:ascii="Arial" w:eastAsia="Arial" w:hAnsi="Arial" w:cs="Arial"/>
            <w:color w:val="000000" w:themeColor="text1"/>
            <w:sz w:val="20"/>
            <w:szCs w:val="20"/>
          </w:rPr>
          <w:t>telem</w:t>
        </w:r>
        <w:r w:rsidR="3F1B6DE5" w:rsidRPr="1E3305A1">
          <w:rPr>
            <w:rFonts w:ascii="Arial" w:eastAsia="Arial" w:hAnsi="Arial" w:cs="Arial"/>
            <w:color w:val="000000" w:themeColor="text1"/>
            <w:sz w:val="20"/>
            <w:szCs w:val="20"/>
          </w:rPr>
          <w:t>e</w:t>
        </w:r>
        <w:r w:rsidR="0D148805" w:rsidRPr="1E3305A1">
          <w:rPr>
            <w:rFonts w:ascii="Arial" w:eastAsia="Arial" w:hAnsi="Arial" w:cs="Arial"/>
            <w:color w:val="000000" w:themeColor="text1"/>
            <w:sz w:val="20"/>
            <w:szCs w:val="20"/>
          </w:rPr>
          <w:t xml:space="preserve">tered </w:t>
        </w:r>
        <w:r w:rsidR="07E6D974" w:rsidRPr="602FB206">
          <w:rPr>
            <w:rFonts w:ascii="Arial" w:eastAsia="Arial" w:hAnsi="Arial" w:cs="Arial"/>
            <w:color w:val="000000" w:themeColor="text1"/>
            <w:sz w:val="20"/>
            <w:szCs w:val="20"/>
          </w:rPr>
          <w:t xml:space="preserve">NPC is greater than 10% of the </w:t>
        </w:r>
        <w:r w:rsidR="0BB66A02" w:rsidRPr="1E3305A1">
          <w:rPr>
            <w:rFonts w:ascii="Arial" w:eastAsia="Arial" w:hAnsi="Arial" w:cs="Arial"/>
            <w:color w:val="000000" w:themeColor="text1"/>
            <w:sz w:val="20"/>
            <w:szCs w:val="20"/>
          </w:rPr>
          <w:t xml:space="preserve">registered </w:t>
        </w:r>
        <w:r w:rsidR="00CB0BCB">
          <w:rPr>
            <w:rFonts w:ascii="Arial" w:eastAsia="Arial" w:hAnsi="Arial" w:cs="Arial"/>
            <w:color w:val="000000" w:themeColor="text1"/>
            <w:sz w:val="20"/>
            <w:szCs w:val="20"/>
          </w:rPr>
          <w:t>R</w:t>
        </w:r>
        <w:del w:id="679" w:author="Author">
          <w:r w:rsidR="71A36474" w:rsidRPr="602FB206" w:rsidDel="00CB0BCB">
            <w:rPr>
              <w:rFonts w:ascii="Arial" w:eastAsia="Arial" w:hAnsi="Arial" w:cs="Arial"/>
              <w:color w:val="000000" w:themeColor="text1"/>
              <w:sz w:val="20"/>
              <w:szCs w:val="20"/>
            </w:rPr>
            <w:delText>r</w:delText>
          </w:r>
        </w:del>
        <w:r w:rsidR="71A36474" w:rsidRPr="602FB206">
          <w:rPr>
            <w:rFonts w:ascii="Arial" w:eastAsia="Arial" w:hAnsi="Arial" w:cs="Arial"/>
            <w:color w:val="000000" w:themeColor="text1"/>
            <w:sz w:val="20"/>
            <w:szCs w:val="20"/>
          </w:rPr>
          <w:t>esource</w:t>
        </w:r>
        <w:r w:rsidR="00CB0BCB">
          <w:rPr>
            <w:rFonts w:ascii="Arial" w:eastAsia="Arial" w:hAnsi="Arial" w:cs="Arial"/>
            <w:color w:val="000000" w:themeColor="text1"/>
            <w:sz w:val="20"/>
            <w:szCs w:val="20"/>
          </w:rPr>
          <w:t>’</w:t>
        </w:r>
        <w:r w:rsidR="71A36474" w:rsidRPr="602FB206">
          <w:rPr>
            <w:rFonts w:ascii="Arial" w:eastAsia="Arial" w:hAnsi="Arial" w:cs="Arial"/>
            <w:color w:val="000000" w:themeColor="text1"/>
            <w:sz w:val="20"/>
            <w:szCs w:val="20"/>
          </w:rPr>
          <w:t xml:space="preserve">s </w:t>
        </w:r>
        <w:r w:rsidR="07E6D974" w:rsidRPr="602FB206">
          <w:rPr>
            <w:rFonts w:ascii="Arial" w:eastAsia="Arial" w:hAnsi="Arial" w:cs="Arial"/>
            <w:color w:val="000000" w:themeColor="text1"/>
            <w:sz w:val="20"/>
            <w:szCs w:val="20"/>
          </w:rPr>
          <w:t>HRL</w:t>
        </w:r>
        <w:r w:rsidR="71A36474" w:rsidRPr="602FB206">
          <w:rPr>
            <w:rFonts w:ascii="Arial" w:eastAsia="Arial" w:hAnsi="Arial" w:cs="Arial"/>
            <w:color w:val="000000" w:themeColor="text1"/>
            <w:sz w:val="20"/>
            <w:szCs w:val="20"/>
          </w:rPr>
          <w:t xml:space="preserve"> will be evaluated</w:t>
        </w:r>
        <w:r w:rsidR="07E6D974" w:rsidRPr="602FB206">
          <w:rPr>
            <w:rFonts w:ascii="Arial" w:eastAsia="Arial" w:hAnsi="Arial" w:cs="Arial"/>
            <w:color w:val="000000" w:themeColor="text1"/>
            <w:sz w:val="20"/>
            <w:szCs w:val="20"/>
          </w:rPr>
          <w:t>.</w:t>
        </w:r>
      </w:ins>
    </w:p>
    <w:p w14:paraId="32754674" w14:textId="613FA2F4" w:rsidR="00FC0AF7" w:rsidRPr="00A01017" w:rsidRDefault="00B7176A" w:rsidP="00A01017">
      <w:pPr>
        <w:pStyle w:val="ListParagraph"/>
        <w:numPr>
          <w:ilvl w:val="3"/>
          <w:numId w:val="17"/>
        </w:numPr>
        <w:rPr>
          <w:ins w:id="680" w:author="Author"/>
          <w:rFonts w:ascii="Arial" w:hAnsi="Arial" w:cs="Arial"/>
          <w:sz w:val="20"/>
          <w:szCs w:val="20"/>
        </w:rPr>
      </w:pPr>
      <w:ins w:id="681" w:author="Author">
        <w:r>
          <w:rPr>
            <w:rFonts w:ascii="Arial" w:eastAsia="Arial" w:hAnsi="Arial" w:cs="Arial"/>
            <w:color w:val="000000" w:themeColor="text1"/>
            <w:sz w:val="20"/>
            <w:szCs w:val="20"/>
          </w:rPr>
          <w:t xml:space="preserve">Condition </w:t>
        </w:r>
        <w:r w:rsidR="00FC0AF7" w:rsidRPr="00B7176A">
          <w:rPr>
            <w:rFonts w:ascii="Arial" w:eastAsia="Arial" w:hAnsi="Arial" w:cs="Arial"/>
            <w:color w:val="000000" w:themeColor="text1"/>
            <w:sz w:val="20"/>
            <w:szCs w:val="20"/>
          </w:rPr>
          <w:t>2:</w:t>
        </w:r>
        <w:r w:rsidR="00FC0AF7" w:rsidRPr="00A01017">
          <w:rPr>
            <w:rFonts w:ascii="Arial" w:hAnsi="Arial" w:cs="Arial"/>
            <w:sz w:val="20"/>
            <w:szCs w:val="20"/>
          </w:rPr>
          <w:t xml:space="preserve"> Of the intervals being evaluated</w:t>
        </w:r>
        <w:r w:rsidR="00094B86">
          <w:rPr>
            <w:rFonts w:ascii="Arial" w:hAnsi="Arial" w:cs="Arial"/>
            <w:sz w:val="20"/>
            <w:szCs w:val="20"/>
          </w:rPr>
          <w:t>,</w:t>
        </w:r>
        <w:r w:rsidR="00FC0AF7" w:rsidRPr="00A01017">
          <w:rPr>
            <w:rFonts w:ascii="Arial" w:hAnsi="Arial" w:cs="Arial"/>
            <w:sz w:val="20"/>
            <w:szCs w:val="20"/>
          </w:rPr>
          <w:t xml:space="preserve"> the telemetered </w:t>
        </w:r>
        <w:r w:rsidR="00EC6C73">
          <w:rPr>
            <w:rFonts w:ascii="Arial" w:hAnsi="Arial" w:cs="Arial"/>
            <w:sz w:val="20"/>
            <w:szCs w:val="20"/>
          </w:rPr>
          <w:t xml:space="preserve">NPC </w:t>
        </w:r>
        <w:r w:rsidR="00FC0AF7" w:rsidRPr="00A01017">
          <w:rPr>
            <w:rFonts w:ascii="Arial" w:hAnsi="Arial" w:cs="Arial"/>
            <w:sz w:val="20"/>
            <w:szCs w:val="20"/>
          </w:rPr>
          <w:t xml:space="preserve">value less the </w:t>
        </w:r>
        <w:r w:rsidR="00F91CDD">
          <w:rPr>
            <w:rFonts w:ascii="Arial" w:hAnsi="Arial" w:cs="Arial"/>
            <w:sz w:val="20"/>
            <w:szCs w:val="20"/>
          </w:rPr>
          <w:t>R</w:t>
        </w:r>
        <w:r w:rsidR="00FC0AF7" w:rsidRPr="00A01017">
          <w:rPr>
            <w:rFonts w:ascii="Arial" w:hAnsi="Arial" w:cs="Arial"/>
            <w:sz w:val="20"/>
            <w:szCs w:val="20"/>
          </w:rPr>
          <w:t xml:space="preserve">esource </w:t>
        </w:r>
        <w:r w:rsidR="0058165D">
          <w:rPr>
            <w:rFonts w:ascii="Arial" w:hAnsi="Arial" w:cs="Arial"/>
            <w:sz w:val="20"/>
            <w:szCs w:val="20"/>
          </w:rPr>
          <w:t xml:space="preserve">specific assigned </w:t>
        </w:r>
        <w:r w:rsidR="00FC0AF7" w:rsidRPr="00A01017">
          <w:rPr>
            <w:rFonts w:ascii="Arial" w:hAnsi="Arial" w:cs="Arial"/>
            <w:sz w:val="20"/>
            <w:szCs w:val="20"/>
          </w:rPr>
          <w:t xml:space="preserve">offset must be within 10% of the sum of the aggregate </w:t>
        </w:r>
        <w:r w:rsidR="0073172D">
          <w:rPr>
            <w:rFonts w:ascii="Arial" w:hAnsi="Arial" w:cs="Arial"/>
            <w:sz w:val="20"/>
            <w:szCs w:val="20"/>
          </w:rPr>
          <w:t>P</w:t>
        </w:r>
        <w:del w:id="682" w:author="Author">
          <w:r w:rsidR="00FC0AF7" w:rsidRPr="009C6F3B" w:rsidDel="0073172D">
            <w:rPr>
              <w:rFonts w:ascii="Arial" w:hAnsi="Arial" w:cs="Arial"/>
              <w:sz w:val="20"/>
              <w:szCs w:val="20"/>
              <w:rPrChange w:id="683" w:author="Author">
                <w:rPr/>
              </w:rPrChange>
            </w:rPr>
            <w:delText>p</w:delText>
          </w:r>
        </w:del>
        <w:r w:rsidR="00FC0AF7" w:rsidRPr="009C6F3B">
          <w:rPr>
            <w:rFonts w:ascii="Arial" w:hAnsi="Arial" w:cs="Arial"/>
            <w:sz w:val="20"/>
            <w:szCs w:val="20"/>
            <w:rPrChange w:id="684" w:author="Author">
              <w:rPr/>
            </w:rPrChange>
          </w:rPr>
          <w:t xml:space="preserve">remise-level </w:t>
        </w:r>
        <w:r w:rsidR="006A7D6D">
          <w:rPr>
            <w:rFonts w:ascii="Arial" w:hAnsi="Arial" w:cs="Arial"/>
            <w:sz w:val="20"/>
            <w:szCs w:val="20"/>
          </w:rPr>
          <w:t>Settlement</w:t>
        </w:r>
        <w:r w:rsidR="00FC0AF7" w:rsidRPr="00A01017">
          <w:rPr>
            <w:rFonts w:ascii="Arial" w:hAnsi="Arial" w:cs="Arial"/>
            <w:sz w:val="20"/>
            <w:szCs w:val="20"/>
          </w:rPr>
          <w:t xml:space="preserve"> meter data for those sites choosing </w:t>
        </w:r>
        <w:r w:rsidR="0073172D">
          <w:rPr>
            <w:rFonts w:ascii="Arial" w:hAnsi="Arial" w:cs="Arial"/>
            <w:sz w:val="20"/>
            <w:szCs w:val="20"/>
          </w:rPr>
          <w:t>P</w:t>
        </w:r>
        <w:r w:rsidR="00FC0AF7" w:rsidRPr="00A01017">
          <w:rPr>
            <w:rFonts w:ascii="Arial" w:hAnsi="Arial" w:cs="Arial"/>
            <w:sz w:val="20"/>
            <w:szCs w:val="20"/>
          </w:rPr>
          <w:t>remise</w:t>
        </w:r>
        <w:r w:rsidR="0073172D">
          <w:rPr>
            <w:rFonts w:ascii="Arial" w:hAnsi="Arial" w:cs="Arial"/>
            <w:sz w:val="20"/>
            <w:szCs w:val="20"/>
          </w:rPr>
          <w:t>-</w:t>
        </w:r>
        <w:del w:id="685" w:author="Author">
          <w:r w:rsidR="00FC0AF7" w:rsidRPr="009C6F3B" w:rsidDel="0073172D">
            <w:rPr>
              <w:rFonts w:ascii="Arial" w:hAnsi="Arial" w:cs="Arial"/>
              <w:sz w:val="20"/>
              <w:szCs w:val="20"/>
              <w:rPrChange w:id="686" w:author="Author">
                <w:rPr/>
              </w:rPrChange>
            </w:rPr>
            <w:delText xml:space="preserve"> </w:delText>
          </w:r>
        </w:del>
        <w:r w:rsidR="00FC0AF7" w:rsidRPr="009C6F3B">
          <w:rPr>
            <w:rFonts w:ascii="Arial" w:hAnsi="Arial" w:cs="Arial"/>
            <w:sz w:val="20"/>
            <w:szCs w:val="20"/>
            <w:rPrChange w:id="687" w:author="Author">
              <w:rPr/>
            </w:rPrChange>
          </w:rPr>
          <w:t>level telemetry and the aggregate of the device-level data for those sites choosing device</w:t>
        </w:r>
        <w:r w:rsidR="0073172D">
          <w:rPr>
            <w:rFonts w:ascii="Arial" w:hAnsi="Arial" w:cs="Arial"/>
            <w:sz w:val="20"/>
            <w:szCs w:val="20"/>
          </w:rPr>
          <w:t>-</w:t>
        </w:r>
        <w:del w:id="688" w:author="Author">
          <w:r w:rsidR="00FC0AF7" w:rsidRPr="009C6F3B" w:rsidDel="0073172D">
            <w:rPr>
              <w:rFonts w:ascii="Arial" w:hAnsi="Arial" w:cs="Arial"/>
              <w:sz w:val="20"/>
              <w:szCs w:val="20"/>
              <w:rPrChange w:id="689" w:author="Author">
                <w:rPr/>
              </w:rPrChange>
            </w:rPr>
            <w:delText xml:space="preserve"> </w:delText>
          </w:r>
        </w:del>
        <w:r w:rsidR="00FC0AF7" w:rsidRPr="009C6F3B">
          <w:rPr>
            <w:rFonts w:ascii="Arial" w:hAnsi="Arial" w:cs="Arial"/>
            <w:sz w:val="20"/>
            <w:szCs w:val="20"/>
            <w:rPrChange w:id="690" w:author="Author">
              <w:rPr/>
            </w:rPrChange>
          </w:rPr>
          <w:t xml:space="preserve">level telemetry, both averaged over each 15-minute </w:t>
        </w:r>
        <w:r w:rsidR="00FC0AF7" w:rsidDel="001E7DA2">
          <w:rPr>
            <w:rFonts w:ascii="Arial" w:hAnsi="Arial" w:cs="Arial"/>
            <w:sz w:val="20"/>
            <w:szCs w:val="20"/>
          </w:rPr>
          <w:t xml:space="preserve">Settlement </w:t>
        </w:r>
        <w:r w:rsidR="001E7DA2">
          <w:rPr>
            <w:rFonts w:ascii="Arial" w:hAnsi="Arial" w:cs="Arial"/>
            <w:sz w:val="20"/>
            <w:szCs w:val="20"/>
          </w:rPr>
          <w:t>Interval</w:t>
        </w:r>
        <w:r w:rsidR="00FC0AF7" w:rsidRPr="00A01017">
          <w:rPr>
            <w:rFonts w:ascii="Arial" w:hAnsi="Arial" w:cs="Arial"/>
            <w:sz w:val="20"/>
            <w:szCs w:val="20"/>
          </w:rPr>
          <w:t xml:space="preserve">. </w:t>
        </w:r>
      </w:ins>
    </w:p>
    <w:p w14:paraId="18F0EAF0" w14:textId="2D4106B7" w:rsidR="00B7176A" w:rsidRPr="00A01017" w:rsidRDefault="00B7176A" w:rsidP="00A01017">
      <w:pPr>
        <w:pStyle w:val="ListParagraph"/>
        <w:numPr>
          <w:ilvl w:val="3"/>
          <w:numId w:val="17"/>
        </w:numPr>
        <w:rPr>
          <w:ins w:id="691" w:author="Author"/>
          <w:rFonts w:ascii="Arial" w:hAnsi="Arial" w:cs="Arial"/>
          <w:color w:val="000000" w:themeColor="text1"/>
          <w:sz w:val="20"/>
          <w:szCs w:val="20"/>
        </w:rPr>
      </w:pPr>
      <w:ins w:id="692" w:author="Author">
        <w:r>
          <w:rPr>
            <w:rFonts w:ascii="Arial" w:eastAsia="Arial" w:hAnsi="Arial" w:cs="Arial"/>
            <w:color w:val="000000" w:themeColor="text1"/>
            <w:sz w:val="20"/>
            <w:szCs w:val="20"/>
          </w:rPr>
          <w:t>Condition 3</w:t>
        </w:r>
        <w:r w:rsidR="00FC0AF7" w:rsidRPr="00B7176A">
          <w:rPr>
            <w:rFonts w:ascii="Arial" w:eastAsia="Arial" w:hAnsi="Arial" w:cs="Arial"/>
            <w:color w:val="000000" w:themeColor="text1"/>
            <w:sz w:val="20"/>
            <w:szCs w:val="20"/>
          </w:rPr>
          <w:t>:</w:t>
        </w:r>
        <w:r w:rsidR="00FC0AF7" w:rsidRPr="00A01017">
          <w:rPr>
            <w:rFonts w:ascii="Arial" w:hAnsi="Arial" w:cs="Arial"/>
            <w:sz w:val="20"/>
            <w:szCs w:val="20"/>
          </w:rPr>
          <w:t xml:space="preserve"> </w:t>
        </w:r>
        <w:r w:rsidRPr="00A01017">
          <w:rPr>
            <w:rFonts w:ascii="Arial" w:hAnsi="Arial" w:cs="Arial"/>
            <w:sz w:val="20"/>
            <w:szCs w:val="20"/>
          </w:rPr>
          <w:t>During the 8</w:t>
        </w:r>
        <w:r w:rsidRPr="00B7176A">
          <w:rPr>
            <w:rFonts w:ascii="Arial" w:hAnsi="Arial" w:cs="Arial"/>
            <w:sz w:val="20"/>
            <w:szCs w:val="20"/>
          </w:rPr>
          <w:t>-hour evaluation period, at least 50% of the intervals must meet condition 1 above.</w:t>
        </w:r>
      </w:ins>
    </w:p>
    <w:p w14:paraId="7538A900" w14:textId="7EF5313D" w:rsidR="00B7176A" w:rsidRPr="00B7176A" w:rsidRDefault="00B7176A" w:rsidP="00B7176A">
      <w:pPr>
        <w:pStyle w:val="ListParagraph"/>
        <w:numPr>
          <w:ilvl w:val="2"/>
          <w:numId w:val="17"/>
        </w:numPr>
        <w:rPr>
          <w:ins w:id="693" w:author="Author"/>
          <w:rFonts w:ascii="Arial" w:eastAsia="Arial" w:hAnsi="Arial" w:cs="Arial"/>
          <w:color w:val="000000" w:themeColor="text1"/>
          <w:sz w:val="20"/>
          <w:szCs w:val="20"/>
        </w:rPr>
      </w:pPr>
      <w:ins w:id="694"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A01017">
          <w:rPr>
            <w:rFonts w:ascii="Arial" w:hAnsi="Arial" w:cs="Arial"/>
            <w:color w:val="000000" w:themeColor="text1"/>
            <w:sz w:val="20"/>
            <w:szCs w:val="20"/>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bookmarkEnd w:id="672"/>
    <w:bookmarkEnd w:id="675"/>
    <w:p w14:paraId="07ABC1BE" w14:textId="77777777" w:rsidR="0056679E" w:rsidRPr="00FD5290" w:rsidRDefault="0056679E" w:rsidP="00A01017">
      <w:pPr>
        <w:pStyle w:val="ListParagraph"/>
        <w:ind w:left="1440"/>
        <w:rPr>
          <w:ins w:id="695" w:author="Author"/>
          <w:rFonts w:ascii="Arial" w:eastAsia="Arial" w:hAnsi="Arial" w:cs="Arial"/>
          <w:color w:val="000000" w:themeColor="text1"/>
          <w:sz w:val="20"/>
          <w:szCs w:val="20"/>
        </w:rPr>
      </w:pPr>
    </w:p>
    <w:p w14:paraId="508A7668" w14:textId="7ABDF113" w:rsidR="00BB10BB" w:rsidRPr="00A01017" w:rsidRDefault="00BB10BB" w:rsidP="00BB10BB">
      <w:pPr>
        <w:pStyle w:val="ListParagraph"/>
        <w:numPr>
          <w:ilvl w:val="1"/>
          <w:numId w:val="8"/>
        </w:numPr>
        <w:rPr>
          <w:ins w:id="696" w:author="Author"/>
          <w:rFonts w:ascii="Arial" w:eastAsia="Arial" w:hAnsi="Arial" w:cs="Arial"/>
          <w:color w:val="000000" w:themeColor="text1"/>
          <w:sz w:val="20"/>
          <w:szCs w:val="20"/>
        </w:rPr>
      </w:pPr>
      <w:ins w:id="697" w:author="Author">
        <w:r w:rsidRPr="00E83BD1">
          <w:rPr>
            <w:rFonts w:ascii="Arial" w:eastAsia="Arial" w:hAnsi="Arial" w:cs="Arial"/>
            <w:sz w:val="20"/>
            <w:szCs w:val="20"/>
          </w:rPr>
          <w:t>Telemetry</w:t>
        </w:r>
        <w:r w:rsidRPr="00E83BD1">
          <w:rPr>
            <w:rFonts w:ascii="Arial" w:eastAsia="Arial" w:hAnsi="Arial" w:cs="Arial"/>
            <w:color w:val="000000" w:themeColor="text1"/>
            <w:sz w:val="20"/>
            <w:szCs w:val="20"/>
          </w:rPr>
          <w:t xml:space="preserve"> Validation</w:t>
        </w:r>
        <w:r>
          <w:rPr>
            <w:rFonts w:ascii="Arial" w:eastAsia="Arial" w:hAnsi="Arial" w:cs="Arial"/>
            <w:color w:val="000000" w:themeColor="text1"/>
            <w:sz w:val="20"/>
            <w:szCs w:val="20"/>
          </w:rPr>
          <w:t xml:space="preserve"> for </w:t>
        </w:r>
        <w:r>
          <w:rPr>
            <w:rFonts w:ascii="Arial" w:eastAsia="Arial" w:hAnsi="Arial" w:cs="Arial"/>
            <w:sz w:val="20"/>
            <w:szCs w:val="20"/>
          </w:rPr>
          <w:t>ADERs opting to register a</w:t>
        </w:r>
        <w:r w:rsidR="00752CED">
          <w:rPr>
            <w:rFonts w:ascii="Arial" w:eastAsia="Arial" w:hAnsi="Arial" w:cs="Arial"/>
            <w:sz w:val="20"/>
            <w:szCs w:val="20"/>
          </w:rPr>
          <w:t>s</w:t>
        </w:r>
        <w:r>
          <w:rPr>
            <w:rFonts w:ascii="Arial" w:eastAsia="Arial" w:hAnsi="Arial" w:cs="Arial"/>
            <w:sz w:val="20"/>
            <w:szCs w:val="20"/>
          </w:rPr>
          <w:t xml:space="preserve"> </w:t>
        </w:r>
        <w:r w:rsidR="00752CED">
          <w:rPr>
            <w:rFonts w:ascii="Arial" w:eastAsia="Arial" w:hAnsi="Arial" w:cs="Arial"/>
            <w:sz w:val="20"/>
            <w:szCs w:val="20"/>
          </w:rPr>
          <w:t>NC</w:t>
        </w:r>
        <w:r>
          <w:rPr>
            <w:rFonts w:ascii="Arial" w:eastAsia="Arial" w:hAnsi="Arial" w:cs="Arial"/>
            <w:sz w:val="20"/>
            <w:szCs w:val="20"/>
          </w:rPr>
          <w:t>LRs</w:t>
        </w:r>
      </w:ins>
    </w:p>
    <w:p w14:paraId="51235702" w14:textId="77777777" w:rsidR="0056679E" w:rsidRDefault="0056679E" w:rsidP="00A01017">
      <w:pPr>
        <w:pStyle w:val="ListParagraph"/>
        <w:ind w:left="1080"/>
        <w:rPr>
          <w:ins w:id="698" w:author="Author"/>
          <w:rFonts w:ascii="Arial" w:eastAsia="Arial" w:hAnsi="Arial" w:cs="Arial"/>
          <w:color w:val="000000" w:themeColor="text1"/>
          <w:sz w:val="20"/>
          <w:szCs w:val="20"/>
        </w:rPr>
      </w:pPr>
    </w:p>
    <w:p w14:paraId="6AED4A05" w14:textId="1393DAC9" w:rsidR="00BB10BB" w:rsidRPr="009053E8" w:rsidRDefault="574B119C" w:rsidP="00BB10BB">
      <w:pPr>
        <w:pStyle w:val="ListParagraph"/>
        <w:numPr>
          <w:ilvl w:val="1"/>
          <w:numId w:val="21"/>
        </w:numPr>
        <w:rPr>
          <w:ins w:id="699" w:author="Author"/>
          <w:rFonts w:ascii="Arial" w:eastAsia="Arial" w:hAnsi="Arial" w:cs="Arial"/>
          <w:color w:val="000000" w:themeColor="text1"/>
          <w:sz w:val="20"/>
          <w:szCs w:val="20"/>
        </w:rPr>
      </w:pPr>
      <w:ins w:id="700" w:author="Author">
        <w:r w:rsidRPr="602FB206">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w:t>
        </w:r>
        <w:r w:rsidR="2A716170" w:rsidRPr="3E837319">
          <w:rPr>
            <w:rFonts w:ascii="Arial" w:eastAsia="Arial" w:hAnsi="Arial" w:cs="Arial"/>
            <w:color w:val="000000" w:themeColor="text1"/>
            <w:sz w:val="20"/>
            <w:szCs w:val="20"/>
          </w:rPr>
          <w:t>e</w:t>
        </w:r>
        <w:r w:rsidR="0BBE4DF0" w:rsidRPr="3E837319">
          <w:rPr>
            <w:rFonts w:ascii="Arial" w:eastAsia="Arial" w:hAnsi="Arial" w:cs="Arial"/>
            <w:color w:val="000000" w:themeColor="text1"/>
            <w:sz w:val="20"/>
            <w:szCs w:val="20"/>
          </w:rPr>
          <w:t>nsuring</w:t>
        </w:r>
        <w:r w:rsidRPr="602FB206">
          <w:rPr>
            <w:rFonts w:ascii="Arial" w:eastAsia="Arial" w:hAnsi="Arial" w:cs="Arial"/>
            <w:color w:val="000000" w:themeColor="text1"/>
            <w:sz w:val="20"/>
            <w:szCs w:val="20"/>
          </w:rPr>
          <w:t xml:space="preserve">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Premise in the aggregation is at the TDSP read meter location or device location.  </w:t>
        </w:r>
      </w:ins>
    </w:p>
    <w:p w14:paraId="2C3DA4A5" w14:textId="77777777" w:rsidR="00BB10BB" w:rsidRDefault="00BB10BB" w:rsidP="00BB10BB">
      <w:pPr>
        <w:pStyle w:val="ListParagraph"/>
        <w:numPr>
          <w:ilvl w:val="1"/>
          <w:numId w:val="21"/>
        </w:numPr>
        <w:rPr>
          <w:ins w:id="701" w:author="Author"/>
          <w:rFonts w:ascii="Arial" w:eastAsia="Arial" w:hAnsi="Arial" w:cs="Arial"/>
          <w:color w:val="000000" w:themeColor="text1"/>
          <w:sz w:val="20"/>
          <w:szCs w:val="20"/>
        </w:rPr>
      </w:pPr>
      <w:ins w:id="702" w:author="Autho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Telemetry</w:t>
        </w:r>
      </w:ins>
    </w:p>
    <w:p w14:paraId="782DBF55" w14:textId="17C747B4" w:rsidR="0056679E" w:rsidRPr="009053E8" w:rsidRDefault="0056679E" w:rsidP="0056679E">
      <w:pPr>
        <w:pStyle w:val="ListParagraph"/>
        <w:numPr>
          <w:ilvl w:val="2"/>
          <w:numId w:val="21"/>
        </w:numPr>
        <w:rPr>
          <w:ins w:id="703" w:author="Author"/>
          <w:rFonts w:ascii="Arial" w:eastAsia="Arial" w:hAnsi="Arial" w:cs="Arial"/>
          <w:color w:val="000000" w:themeColor="text1"/>
          <w:sz w:val="20"/>
          <w:szCs w:val="20"/>
        </w:rPr>
      </w:pPr>
      <w:ins w:id="704" w:author="Autho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meter data to the ADER level </w:t>
        </w:r>
        <w:r>
          <w:rPr>
            <w:rFonts w:ascii="Arial" w:eastAsia="Arial" w:hAnsi="Arial" w:cs="Arial"/>
            <w:color w:val="000000" w:themeColor="text1"/>
            <w:sz w:val="20"/>
            <w:szCs w:val="20"/>
          </w:rPr>
          <w:t xml:space="preserve">plus the assigned </w:t>
        </w:r>
        <w:r w:rsidR="00F91CDD">
          <w:rPr>
            <w:rFonts w:ascii="Arial" w:eastAsia="Arial" w:hAnsi="Arial" w:cs="Arial"/>
            <w:color w:val="000000" w:themeColor="text1"/>
            <w:sz w:val="20"/>
            <w:szCs w:val="20"/>
          </w:rPr>
          <w:t>R</w:t>
        </w:r>
        <w:r>
          <w:rPr>
            <w:rFonts w:ascii="Arial" w:eastAsia="Arial" w:hAnsi="Arial" w:cs="Arial"/>
            <w:color w:val="000000" w:themeColor="text1"/>
            <w:sz w:val="20"/>
            <w:szCs w:val="20"/>
          </w:rPr>
          <w:t xml:space="preserve">esource offset </w:t>
        </w:r>
        <w:r w:rsidRPr="3E70F21C">
          <w:rPr>
            <w:rFonts w:ascii="Arial" w:eastAsia="Arial" w:hAnsi="Arial" w:cs="Arial"/>
            <w:color w:val="000000" w:themeColor="text1"/>
            <w:sz w:val="20"/>
            <w:szCs w:val="20"/>
          </w:rPr>
          <w:t xml:space="preserve">and will compare this data to the QSE telemetry values for </w:t>
        </w:r>
        <w:del w:id="705" w:author="Author">
          <w:r w:rsidR="00455035">
            <w:rPr>
              <w:rFonts w:ascii="Arial" w:eastAsia="Arial" w:hAnsi="Arial" w:cs="Arial"/>
              <w:color w:val="000000" w:themeColor="text1"/>
              <w:sz w:val="20"/>
              <w:szCs w:val="20"/>
            </w:rPr>
            <w:delText>n</w:delText>
          </w:r>
          <w:r w:rsidRPr="3E70F21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w:delText>
          </w:r>
          <w:r w:rsidRPr="3E70F21C">
            <w:rPr>
              <w:rFonts w:ascii="Arial" w:eastAsia="Arial" w:hAnsi="Arial" w:cs="Arial"/>
              <w:color w:val="000000" w:themeColor="text1"/>
              <w:sz w:val="20"/>
              <w:szCs w:val="20"/>
            </w:rPr>
            <w:delText xml:space="preserve">eal </w:delText>
          </w:r>
          <w:r w:rsidR="00455035">
            <w:rPr>
              <w:rFonts w:ascii="Arial" w:eastAsia="Arial" w:hAnsi="Arial" w:cs="Arial"/>
              <w:color w:val="000000" w:themeColor="text1"/>
              <w:sz w:val="20"/>
              <w:szCs w:val="20"/>
            </w:rPr>
            <w:delText>p</w:delText>
          </w:r>
          <w:r w:rsidRPr="3E70F21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3E70F21C">
            <w:rPr>
              <w:rFonts w:ascii="Arial" w:eastAsia="Arial" w:hAnsi="Arial" w:cs="Arial"/>
              <w:color w:val="000000" w:themeColor="text1"/>
              <w:sz w:val="20"/>
              <w:szCs w:val="20"/>
            </w:rPr>
            <w:delText>onsumption</w:delText>
          </w:r>
          <w:r w:rsidR="00455035">
            <w:rPr>
              <w:rFonts w:ascii="Arial" w:eastAsia="Arial" w:hAnsi="Arial" w:cs="Arial"/>
              <w:color w:val="000000" w:themeColor="text1"/>
              <w:sz w:val="20"/>
              <w:szCs w:val="20"/>
            </w:rPr>
            <w:delText xml:space="preserve"> (</w:delText>
          </w:r>
        </w:del>
        <w:r w:rsidR="00455035">
          <w:rPr>
            <w:rFonts w:ascii="Arial" w:eastAsia="Arial" w:hAnsi="Arial" w:cs="Arial"/>
            <w:color w:val="000000" w:themeColor="text1"/>
            <w:sz w:val="20"/>
            <w:szCs w:val="20"/>
          </w:rPr>
          <w:t>NPC</w:t>
        </w:r>
        <w:del w:id="706" w:author="Author">
          <w:r w:rsidR="00455035">
            <w:rPr>
              <w:rFonts w:ascii="Arial" w:eastAsia="Arial" w:hAnsi="Arial" w:cs="Arial"/>
              <w:color w:val="000000" w:themeColor="text1"/>
              <w:sz w:val="20"/>
              <w:szCs w:val="20"/>
            </w:rPr>
            <w:delText>)</w:delText>
          </w:r>
        </w:del>
        <w:r w:rsidRPr="3E70F21C">
          <w:rPr>
            <w:rFonts w:ascii="Arial" w:eastAsia="Arial" w:hAnsi="Arial" w:cs="Arial"/>
            <w:color w:val="000000" w:themeColor="text1"/>
            <w:sz w:val="20"/>
            <w:szCs w:val="20"/>
          </w:rPr>
          <w:t xml:space="preserve"> averaged over each 15-minute interval during the period being evaluated.</w:t>
        </w:r>
      </w:ins>
    </w:p>
    <w:p w14:paraId="0E12251B" w14:textId="3FB1FF88" w:rsidR="0056679E" w:rsidRDefault="0056679E" w:rsidP="0056679E">
      <w:pPr>
        <w:pStyle w:val="ListParagraph"/>
        <w:numPr>
          <w:ilvl w:val="2"/>
          <w:numId w:val="21"/>
        </w:numPr>
        <w:rPr>
          <w:ins w:id="707" w:author="Author"/>
          <w:rFonts w:ascii="Arial" w:eastAsia="Arial" w:hAnsi="Arial" w:cs="Arial"/>
          <w:color w:val="000000" w:themeColor="text1"/>
          <w:sz w:val="24"/>
          <w:szCs w:val="24"/>
        </w:rPr>
      </w:pPr>
      <w:ins w:id="708" w:author="Autho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w:t>
        </w:r>
        <w:r w:rsidRPr="17DCADD3" w:rsidDel="001E7DA2">
          <w:rPr>
            <w:rFonts w:ascii="Arial" w:eastAsia="Arial" w:hAnsi="Arial" w:cs="Arial"/>
            <w:color w:val="000000" w:themeColor="text1"/>
            <w:sz w:val="20"/>
            <w:szCs w:val="20"/>
          </w:rPr>
          <w:t xml:space="preserve">Settlement </w:t>
        </w:r>
        <w:r w:rsidR="001E7DA2">
          <w:rPr>
            <w:rFonts w:ascii="Arial" w:eastAsia="Arial" w:hAnsi="Arial" w:cs="Arial"/>
            <w:color w:val="000000" w:themeColor="text1"/>
            <w:sz w:val="20"/>
            <w:szCs w:val="20"/>
          </w:rPr>
          <w:t>Interval</w:t>
        </w:r>
        <w:r w:rsidRPr="17DCADD3">
          <w:rPr>
            <w:rFonts w:ascii="Arial" w:eastAsia="Arial" w:hAnsi="Arial" w:cs="Arial"/>
            <w:color w:val="000000" w:themeColor="text1"/>
            <w:sz w:val="20"/>
            <w:szCs w:val="20"/>
          </w:rPr>
          <w:t xml:space="preserve">s during the evaluation period.  The telemetry must validate to meet </w:t>
        </w: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w:t>
        </w:r>
      </w:ins>
    </w:p>
    <w:p w14:paraId="6A4BA13C" w14:textId="259994CF" w:rsidR="00871ABF" w:rsidRPr="00A53D38" w:rsidRDefault="0056679E" w:rsidP="00871ABF">
      <w:pPr>
        <w:pStyle w:val="ListParagraph"/>
        <w:numPr>
          <w:ilvl w:val="3"/>
          <w:numId w:val="22"/>
        </w:numPr>
        <w:rPr>
          <w:ins w:id="709" w:author="Author"/>
          <w:color w:val="000000" w:themeColor="text1"/>
        </w:rPr>
      </w:pPr>
      <w:ins w:id="710" w:author="Author">
        <w:r w:rsidRPr="00871ABF">
          <w:rPr>
            <w:rFonts w:ascii="Arial" w:hAnsi="Arial" w:cs="Arial"/>
            <w:color w:val="000000" w:themeColor="text1"/>
            <w:sz w:val="20"/>
            <w:szCs w:val="20"/>
          </w:rPr>
          <w:lastRenderedPageBreak/>
          <w:t xml:space="preserve">Condition 1: </w:t>
        </w:r>
        <w:r w:rsidR="00871ABF">
          <w:rPr>
            <w:rFonts w:ascii="Arial" w:hAnsi="Arial" w:cs="Arial"/>
            <w:color w:val="000000" w:themeColor="text1"/>
            <w:sz w:val="20"/>
            <w:szCs w:val="20"/>
          </w:rPr>
          <w:t xml:space="preserve">Only intervals where the aggregate </w:t>
        </w:r>
        <w:r w:rsidR="00EF6606">
          <w:rPr>
            <w:rFonts w:ascii="Arial" w:hAnsi="Arial" w:cs="Arial"/>
            <w:color w:val="000000" w:themeColor="text1"/>
            <w:sz w:val="20"/>
            <w:szCs w:val="20"/>
          </w:rPr>
          <w:t>P</w:t>
        </w:r>
        <w:del w:id="711" w:author="Author">
          <w:r w:rsidR="00871ABF" w:rsidDel="00EF6606">
            <w:rPr>
              <w:rFonts w:ascii="Arial" w:hAnsi="Arial" w:cs="Arial"/>
              <w:color w:val="000000" w:themeColor="text1"/>
              <w:sz w:val="20"/>
              <w:szCs w:val="20"/>
            </w:rPr>
            <w:delText>p</w:delText>
          </w:r>
        </w:del>
        <w:proofErr w:type="gramStart"/>
        <w:r w:rsidR="00871ABF">
          <w:rPr>
            <w:rFonts w:ascii="Arial" w:hAnsi="Arial" w:cs="Arial"/>
            <w:color w:val="000000" w:themeColor="text1"/>
            <w:sz w:val="20"/>
            <w:szCs w:val="20"/>
          </w:rPr>
          <w:t>remise</w:t>
        </w:r>
        <w:proofErr w:type="gramEnd"/>
        <w:r w:rsidR="00871ABF">
          <w:rPr>
            <w:rFonts w:ascii="Arial" w:hAnsi="Arial" w:cs="Arial"/>
            <w:color w:val="000000" w:themeColor="text1"/>
            <w:sz w:val="20"/>
            <w:szCs w:val="20"/>
          </w:rPr>
          <w:t>-level 15-minute interval meter data meets one of the following</w:t>
        </w:r>
        <w:r w:rsidR="0058165D">
          <w:rPr>
            <w:rFonts w:ascii="Arial" w:hAnsi="Arial" w:cs="Arial"/>
            <w:color w:val="000000" w:themeColor="text1"/>
            <w:sz w:val="20"/>
            <w:szCs w:val="20"/>
          </w:rPr>
          <w:t xml:space="preserve"> will be evaluated</w:t>
        </w:r>
        <w:r w:rsidR="00871ABF">
          <w:rPr>
            <w:rFonts w:ascii="Arial" w:hAnsi="Arial" w:cs="Arial"/>
            <w:color w:val="000000" w:themeColor="text1"/>
            <w:sz w:val="20"/>
            <w:szCs w:val="20"/>
          </w:rPr>
          <w:t>:</w:t>
        </w:r>
      </w:ins>
    </w:p>
    <w:p w14:paraId="727572C1" w14:textId="27D891B1" w:rsidR="00871ABF" w:rsidRPr="00A53D38" w:rsidRDefault="00871ABF" w:rsidP="00871ABF">
      <w:pPr>
        <w:pStyle w:val="ListParagraph"/>
        <w:numPr>
          <w:ilvl w:val="4"/>
          <w:numId w:val="22"/>
        </w:numPr>
        <w:rPr>
          <w:ins w:id="712" w:author="Author"/>
          <w:color w:val="000000" w:themeColor="text1"/>
        </w:rPr>
      </w:pPr>
      <w:ins w:id="713" w:author="Author">
        <w:r>
          <w:rPr>
            <w:rFonts w:ascii="Arial" w:hAnsi="Arial" w:cs="Arial"/>
            <w:color w:val="000000" w:themeColor="text1"/>
            <w:sz w:val="20"/>
            <w:szCs w:val="20"/>
          </w:rPr>
          <w:t xml:space="preserve">When the aggregate </w:t>
        </w:r>
        <w:r w:rsidR="00EF6606">
          <w:rPr>
            <w:rFonts w:ascii="Arial" w:hAnsi="Arial" w:cs="Arial"/>
            <w:color w:val="000000" w:themeColor="text1"/>
            <w:sz w:val="20"/>
            <w:szCs w:val="20"/>
          </w:rPr>
          <w:t>P</w:t>
        </w:r>
        <w:del w:id="714" w:author="Author">
          <w:r w:rsidDel="00EF6606">
            <w:rPr>
              <w:rFonts w:ascii="Arial" w:hAnsi="Arial" w:cs="Arial"/>
              <w:color w:val="000000" w:themeColor="text1"/>
              <w:sz w:val="20"/>
              <w:szCs w:val="20"/>
            </w:rPr>
            <w:delText>p</w:delText>
          </w:r>
        </w:del>
        <w:proofErr w:type="gramStart"/>
        <w:r>
          <w:rPr>
            <w:rFonts w:ascii="Arial" w:hAnsi="Arial" w:cs="Arial"/>
            <w:color w:val="000000" w:themeColor="text1"/>
            <w:sz w:val="20"/>
            <w:szCs w:val="20"/>
          </w:rPr>
          <w:t>remise</w:t>
        </w:r>
        <w:proofErr w:type="gramEnd"/>
        <w:r>
          <w:rPr>
            <w:rFonts w:ascii="Arial" w:hAnsi="Arial" w:cs="Arial"/>
            <w:color w:val="000000" w:themeColor="text1"/>
            <w:sz w:val="20"/>
            <w:szCs w:val="20"/>
          </w:rPr>
          <w:t xml:space="preserv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withdrawing</w:t>
        </w:r>
        <w:r w:rsidR="00094B86">
          <w:rPr>
            <w:rFonts w:ascii="Arial" w:hAnsi="Arial" w:cs="Arial"/>
            <w:color w:val="000000" w:themeColor="text1"/>
            <w:sz w:val="20"/>
            <w:szCs w:val="20"/>
          </w:rPr>
          <w:t>,</w:t>
        </w:r>
        <w:r>
          <w:rPr>
            <w:rFonts w:ascii="Arial" w:hAnsi="Arial" w:cs="Arial"/>
            <w:color w:val="000000" w:themeColor="text1"/>
            <w:sz w:val="20"/>
            <w:szCs w:val="20"/>
          </w:rPr>
          <w:t xml:space="preserve"> the Resource’s metered withdrawals must equal or exceed 0.1 MW</w:t>
        </w:r>
      </w:ins>
    </w:p>
    <w:p w14:paraId="1EC04EE6" w14:textId="05DA6DA7" w:rsidR="00871ABF" w:rsidRPr="00A53D38" w:rsidRDefault="00871ABF" w:rsidP="00871ABF">
      <w:pPr>
        <w:pStyle w:val="ListParagraph"/>
        <w:numPr>
          <w:ilvl w:val="4"/>
          <w:numId w:val="22"/>
        </w:numPr>
        <w:rPr>
          <w:ins w:id="715" w:author="Author"/>
          <w:color w:val="000000" w:themeColor="text1"/>
        </w:rPr>
      </w:pPr>
      <w:ins w:id="716" w:author="Author">
        <w:r>
          <w:rPr>
            <w:rFonts w:ascii="Arial" w:hAnsi="Arial" w:cs="Arial"/>
            <w:color w:val="000000" w:themeColor="text1"/>
            <w:sz w:val="20"/>
            <w:szCs w:val="20"/>
          </w:rPr>
          <w:t xml:space="preserve">When the aggregate </w:t>
        </w:r>
        <w:r w:rsidR="00EF6606">
          <w:rPr>
            <w:rFonts w:ascii="Arial" w:hAnsi="Arial" w:cs="Arial"/>
            <w:color w:val="000000" w:themeColor="text1"/>
            <w:sz w:val="20"/>
            <w:szCs w:val="20"/>
          </w:rPr>
          <w:t>P</w:t>
        </w:r>
        <w:del w:id="717" w:author="Author">
          <w:r w:rsidDel="00EF6606">
            <w:rPr>
              <w:rFonts w:ascii="Arial" w:hAnsi="Arial" w:cs="Arial"/>
              <w:color w:val="000000" w:themeColor="text1"/>
              <w:sz w:val="20"/>
              <w:szCs w:val="20"/>
            </w:rPr>
            <w:delText>p</w:delText>
          </w:r>
        </w:del>
        <w:proofErr w:type="gramStart"/>
        <w:r>
          <w:rPr>
            <w:rFonts w:ascii="Arial" w:hAnsi="Arial" w:cs="Arial"/>
            <w:color w:val="000000" w:themeColor="text1"/>
            <w:sz w:val="20"/>
            <w:szCs w:val="20"/>
          </w:rPr>
          <w:t>remise</w:t>
        </w:r>
        <w:proofErr w:type="gramEnd"/>
        <w:r>
          <w:rPr>
            <w:rFonts w:ascii="Arial" w:hAnsi="Arial" w:cs="Arial"/>
            <w:color w:val="000000" w:themeColor="text1"/>
            <w:sz w:val="20"/>
            <w:szCs w:val="20"/>
          </w:rPr>
          <w:t xml:space="preserv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injecting (negative value in the meter data), the Resource’s metered injections must equal or exceed -0.1 MW</w:t>
        </w:r>
      </w:ins>
    </w:p>
    <w:p w14:paraId="78DDB4C6" w14:textId="529F9FE6" w:rsidR="0056679E" w:rsidRDefault="0056679E" w:rsidP="00A01017">
      <w:pPr>
        <w:pStyle w:val="ListParagraph"/>
        <w:ind w:left="3600"/>
        <w:rPr>
          <w:ins w:id="718" w:author="Author"/>
        </w:rPr>
      </w:pPr>
    </w:p>
    <w:p w14:paraId="401A882B" w14:textId="5D2B33D9" w:rsidR="00094B86" w:rsidRDefault="00094B86" w:rsidP="00094B86">
      <w:pPr>
        <w:pStyle w:val="ListParagraph"/>
        <w:numPr>
          <w:ilvl w:val="3"/>
          <w:numId w:val="21"/>
        </w:numPr>
        <w:rPr>
          <w:ins w:id="719" w:author="Author"/>
        </w:rPr>
      </w:pPr>
      <w:ins w:id="720"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minus the </w:t>
        </w:r>
        <w:r w:rsidR="00F91CDD">
          <w:rPr>
            <w:rFonts w:ascii="Arial" w:hAnsi="Arial" w:cs="Arial"/>
            <w:sz w:val="20"/>
            <w:szCs w:val="20"/>
          </w:rPr>
          <w:t>R</w:t>
        </w:r>
        <w:r>
          <w:rPr>
            <w:rFonts w:ascii="Arial" w:hAnsi="Arial" w:cs="Arial"/>
            <w:sz w:val="20"/>
            <w:szCs w:val="20"/>
          </w:rPr>
          <w:t xml:space="preserve">esource </w:t>
        </w:r>
        <w:r w:rsidR="00455035">
          <w:rPr>
            <w:rFonts w:ascii="Arial" w:hAnsi="Arial" w:cs="Arial"/>
            <w:sz w:val="20"/>
            <w:szCs w:val="20"/>
          </w:rPr>
          <w:t xml:space="preserve">specific </w:t>
        </w:r>
        <w:r>
          <w:rPr>
            <w:rFonts w:ascii="Arial" w:hAnsi="Arial" w:cs="Arial"/>
            <w:sz w:val="20"/>
            <w:szCs w:val="20"/>
          </w:rPr>
          <w:t xml:space="preserve">assigned offset </w:t>
        </w:r>
        <w:r w:rsidRPr="17DCADD3">
          <w:rPr>
            <w:rFonts w:ascii="Arial" w:hAnsi="Arial" w:cs="Arial"/>
            <w:sz w:val="20"/>
            <w:szCs w:val="20"/>
          </w:rPr>
          <w:t xml:space="preserve">must be within 10% of the aggregate </w:t>
        </w:r>
        <w:r w:rsidR="00EF6606">
          <w:rPr>
            <w:rFonts w:ascii="Arial" w:hAnsi="Arial" w:cs="Arial"/>
            <w:sz w:val="20"/>
            <w:szCs w:val="20"/>
          </w:rPr>
          <w:t>P</w:t>
        </w:r>
        <w:del w:id="721" w:author="Author">
          <w:r w:rsidDel="00EF6606">
            <w:rPr>
              <w:rFonts w:ascii="Arial" w:hAnsi="Arial" w:cs="Arial"/>
              <w:sz w:val="20"/>
              <w:szCs w:val="20"/>
            </w:rPr>
            <w:delText>p</w:delText>
          </w:r>
        </w:del>
        <w:proofErr w:type="gramStart"/>
        <w:r>
          <w:rPr>
            <w:rFonts w:ascii="Arial" w:hAnsi="Arial" w:cs="Arial"/>
            <w:sz w:val="20"/>
            <w:szCs w:val="20"/>
          </w:rPr>
          <w:t>remise</w:t>
        </w:r>
        <w:proofErr w:type="gramEnd"/>
        <w:r>
          <w:rPr>
            <w:rFonts w:ascii="Arial" w:hAnsi="Arial" w:cs="Arial"/>
            <w:sz w:val="20"/>
            <w:szCs w:val="20"/>
          </w:rPr>
          <w:t>-</w:t>
        </w:r>
        <w:r w:rsidRPr="17DCADD3">
          <w:rPr>
            <w:rFonts w:ascii="Arial" w:hAnsi="Arial" w:cs="Arial"/>
            <w:sz w:val="20"/>
            <w:szCs w:val="20"/>
          </w:rPr>
          <w:t xml:space="preserve">level </w:t>
        </w:r>
        <w:r>
          <w:rPr>
            <w:rFonts w:ascii="Arial" w:hAnsi="Arial" w:cs="Arial"/>
            <w:sz w:val="20"/>
            <w:szCs w:val="20"/>
          </w:rPr>
          <w:t xml:space="preserve">15-minute interval Settlement meter </w:t>
        </w:r>
        <w:r w:rsidRPr="11919E75">
          <w:rPr>
            <w:rFonts w:ascii="Arial" w:hAnsi="Arial" w:cs="Arial"/>
            <w:sz w:val="20"/>
            <w:szCs w:val="20"/>
          </w:rPr>
          <w:t>data</w:t>
        </w:r>
        <w:r>
          <w:rPr>
            <w:rFonts w:ascii="Arial" w:hAnsi="Arial" w:cs="Arial"/>
            <w:sz w:val="20"/>
            <w:szCs w:val="20"/>
          </w:rPr>
          <w:t>.</w:t>
        </w:r>
      </w:ins>
    </w:p>
    <w:p w14:paraId="2FD9F10C" w14:textId="77777777" w:rsidR="0056679E" w:rsidRPr="00697026" w:rsidRDefault="0056679E" w:rsidP="0056679E">
      <w:pPr>
        <w:pStyle w:val="ListParagraph"/>
        <w:numPr>
          <w:ilvl w:val="3"/>
          <w:numId w:val="21"/>
        </w:numPr>
        <w:rPr>
          <w:ins w:id="722" w:author="Author"/>
          <w:color w:val="000000" w:themeColor="text1"/>
        </w:rPr>
      </w:pPr>
      <w:ins w:id="723" w:author="Author">
        <w:r w:rsidRPr="17DCADD3">
          <w:rPr>
            <w:rFonts w:ascii="Arial" w:hAnsi="Arial" w:cs="Arial"/>
            <w:sz w:val="20"/>
            <w:szCs w:val="20"/>
          </w:rPr>
          <w:t>Condition 3: During the 8-hour evaluation period, at least 50% of the intervals must meet condition 1 above.</w:t>
        </w:r>
      </w:ins>
    </w:p>
    <w:p w14:paraId="51256BF0" w14:textId="77777777" w:rsidR="0056679E" w:rsidRPr="009053E8" w:rsidRDefault="0056679E" w:rsidP="00A01017">
      <w:pPr>
        <w:pStyle w:val="ListParagraph"/>
        <w:ind w:left="1440"/>
        <w:rPr>
          <w:ins w:id="724" w:author="Author"/>
          <w:rFonts w:ascii="Arial" w:eastAsia="Arial" w:hAnsi="Arial" w:cs="Arial"/>
          <w:color w:val="000000" w:themeColor="text1"/>
          <w:sz w:val="20"/>
          <w:szCs w:val="20"/>
        </w:rPr>
      </w:pPr>
    </w:p>
    <w:p w14:paraId="1B176615" w14:textId="77777777" w:rsidR="00BB10BB" w:rsidRDefault="00BB10BB" w:rsidP="00BB10BB">
      <w:pPr>
        <w:pStyle w:val="ListParagraph"/>
        <w:numPr>
          <w:ilvl w:val="1"/>
          <w:numId w:val="20"/>
        </w:numPr>
        <w:rPr>
          <w:ins w:id="725" w:author="Author"/>
          <w:rFonts w:ascii="Arial" w:eastAsia="Arial" w:hAnsi="Arial" w:cs="Arial"/>
          <w:color w:val="000000" w:themeColor="text1"/>
          <w:sz w:val="20"/>
          <w:szCs w:val="20"/>
        </w:rPr>
      </w:pPr>
      <w:ins w:id="726" w:author="Author">
        <w:r w:rsidRPr="3E70F21C">
          <w:rPr>
            <w:rFonts w:ascii="Arial" w:eastAsia="Arial" w:hAnsi="Arial" w:cs="Arial"/>
            <w:color w:val="000000" w:themeColor="text1"/>
            <w:sz w:val="20"/>
            <w:szCs w:val="20"/>
          </w:rPr>
          <w:t>Device-Level Telemetry</w:t>
        </w:r>
      </w:ins>
    </w:p>
    <w:p w14:paraId="7D49EA7D" w14:textId="5CAFDA12" w:rsidR="0056679E" w:rsidRDefault="0056679E" w:rsidP="0056679E">
      <w:pPr>
        <w:pStyle w:val="ListParagraph"/>
        <w:numPr>
          <w:ilvl w:val="2"/>
          <w:numId w:val="20"/>
        </w:numPr>
        <w:rPr>
          <w:ins w:id="727" w:author="Author"/>
          <w:rFonts w:ascii="Arial" w:eastAsia="Arial" w:hAnsi="Arial" w:cs="Arial"/>
          <w:color w:val="000000" w:themeColor="text1"/>
          <w:sz w:val="20"/>
          <w:szCs w:val="20"/>
        </w:rPr>
      </w:pPr>
      <w:ins w:id="728" w:author="Author">
        <w:r w:rsidRPr="5ECC500C">
          <w:rPr>
            <w:rFonts w:ascii="Arial" w:eastAsia="Arial" w:hAnsi="Arial" w:cs="Arial"/>
            <w:color w:val="000000" w:themeColor="text1"/>
            <w:sz w:val="20"/>
            <w:szCs w:val="20"/>
          </w:rPr>
          <w:t xml:space="preserve">If the ADER telemetry values represent the sum of the </w:t>
        </w:r>
        <w:r w:rsidR="00F03C71">
          <w:rPr>
            <w:rFonts w:ascii="Arial" w:eastAsia="Arial" w:hAnsi="Arial" w:cs="Arial"/>
            <w:color w:val="000000" w:themeColor="text1"/>
            <w:sz w:val="20"/>
            <w:szCs w:val="20"/>
          </w:rPr>
          <w:t>d</w:t>
        </w:r>
        <w:del w:id="729"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evices under control, the QSE will be required to provide device-level sub-meter (data recorder) data for each site in the aggregation contributing to the device-level telemetry to ERCOT upon request. This device-level sub-meter (data recorder) data must meet the minimum specifications established by ERCOT. As part of the qualification process, ERCOT will use the following 2-step validation process for the QSEs device-level telemetry.</w:t>
        </w:r>
        <w:r w:rsidRPr="17DCADD3">
          <w:rPr>
            <w:rFonts w:ascii="Arial" w:eastAsia="Arial" w:hAnsi="Arial" w:cs="Arial"/>
            <w:color w:val="000000" w:themeColor="text1"/>
            <w:sz w:val="20"/>
            <w:szCs w:val="20"/>
          </w:rPr>
          <w:t xml:space="preserve"> </w:t>
        </w:r>
      </w:ins>
    </w:p>
    <w:p w14:paraId="1C9F5850" w14:textId="42AE43AB" w:rsidR="002B2A9D" w:rsidRPr="002D7111" w:rsidRDefault="002B2A9D" w:rsidP="002B2A9D">
      <w:pPr>
        <w:pStyle w:val="ListParagraph"/>
        <w:numPr>
          <w:ilvl w:val="2"/>
          <w:numId w:val="20"/>
        </w:numPr>
        <w:rPr>
          <w:ins w:id="730" w:author="Author"/>
          <w:rFonts w:ascii="Arial" w:eastAsia="Arial" w:hAnsi="Arial" w:cs="Arial"/>
          <w:color w:val="000000" w:themeColor="text1"/>
          <w:sz w:val="20"/>
          <w:szCs w:val="20"/>
        </w:rPr>
      </w:pPr>
      <w:ins w:id="731" w:author="Author">
        <w:r w:rsidRPr="5ECC500C">
          <w:rPr>
            <w:rFonts w:ascii="Arial" w:eastAsia="Arial" w:hAnsi="Arial" w:cs="Arial"/>
            <w:color w:val="000000" w:themeColor="text1"/>
            <w:sz w:val="20"/>
            <w:szCs w:val="20"/>
          </w:rPr>
          <w:t xml:space="preserve">Step 1: The ADER </w:t>
        </w:r>
        <w:del w:id="732" w:author="Author">
          <w:r w:rsidR="00455035">
            <w:rPr>
              <w:rFonts w:ascii="Arial" w:eastAsia="Arial" w:hAnsi="Arial" w:cs="Arial"/>
              <w:color w:val="000000" w:themeColor="text1"/>
              <w:sz w:val="20"/>
              <w:szCs w:val="20"/>
            </w:rPr>
            <w:delText>n</w:delText>
          </w:r>
          <w:r w:rsidRPr="5ECC500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real p</w:delText>
          </w:r>
          <w:r w:rsidRPr="5ECC500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5ECC500C">
            <w:rPr>
              <w:rFonts w:ascii="Arial" w:eastAsia="Arial" w:hAnsi="Arial" w:cs="Arial"/>
              <w:color w:val="000000" w:themeColor="text1"/>
              <w:sz w:val="20"/>
              <w:szCs w:val="20"/>
            </w:rPr>
            <w:delText>onsumption (</w:delText>
          </w:r>
        </w:del>
        <w:r w:rsidRPr="5ECC500C">
          <w:rPr>
            <w:rFonts w:ascii="Arial" w:eastAsia="Arial" w:hAnsi="Arial" w:cs="Arial"/>
            <w:color w:val="000000" w:themeColor="text1"/>
            <w:sz w:val="20"/>
            <w:szCs w:val="20"/>
          </w:rPr>
          <w:t>NPC</w:t>
        </w:r>
        <w:del w:id="733"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(data recorder) data, averaged over each 15-minute interval during the period being evaluated.</w:t>
        </w:r>
      </w:ins>
    </w:p>
    <w:p w14:paraId="280BBCFF" w14:textId="77777777" w:rsidR="002B2A9D" w:rsidRDefault="002B2A9D" w:rsidP="002B2A9D">
      <w:pPr>
        <w:pStyle w:val="ListParagraph"/>
        <w:numPr>
          <w:ilvl w:val="3"/>
          <w:numId w:val="20"/>
        </w:numPr>
        <w:rPr>
          <w:ins w:id="734" w:author="Author"/>
          <w:rFonts w:ascii="Arial" w:eastAsia="Arial" w:hAnsi="Arial" w:cs="Arial"/>
          <w:color w:val="000000" w:themeColor="text1"/>
          <w:sz w:val="24"/>
          <w:szCs w:val="24"/>
        </w:rPr>
      </w:pPr>
      <w:proofErr w:type="gramStart"/>
      <w:ins w:id="735" w:author="Author">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w:t>
        </w:r>
        <w:proofErr w:type="gramStart"/>
        <w:r w:rsidRPr="17DCADD3">
          <w:rPr>
            <w:rFonts w:ascii="Arial" w:eastAsia="Arial" w:hAnsi="Arial" w:cs="Arial"/>
            <w:color w:val="000000" w:themeColor="text1"/>
            <w:sz w:val="20"/>
            <w:szCs w:val="20"/>
          </w:rPr>
          <w:t>for</w:t>
        </w:r>
        <w:proofErr w:type="gramEnd"/>
        <w:r w:rsidRPr="17DCADD3">
          <w:rPr>
            <w:rFonts w:ascii="Arial" w:eastAsia="Arial" w:hAnsi="Arial" w:cs="Arial"/>
            <w:color w:val="000000" w:themeColor="text1"/>
            <w:sz w:val="20"/>
            <w:szCs w:val="20"/>
          </w:rPr>
          <w:t xml:space="preserve"> Step 1: </w:t>
        </w:r>
      </w:ins>
    </w:p>
    <w:p w14:paraId="655E5000" w14:textId="77777777" w:rsidR="002B2A9D" w:rsidRDefault="002B2A9D" w:rsidP="002B2A9D">
      <w:pPr>
        <w:pStyle w:val="ListParagraph"/>
        <w:numPr>
          <w:ilvl w:val="4"/>
          <w:numId w:val="20"/>
        </w:numPr>
        <w:rPr>
          <w:ins w:id="736" w:author="Author"/>
          <w:color w:val="000000" w:themeColor="text1"/>
        </w:rPr>
      </w:pPr>
      <w:ins w:id="737" w:author="Author">
        <w:r w:rsidRPr="17DCADD3">
          <w:rPr>
            <w:rFonts w:ascii="Arial" w:hAnsi="Arial" w:cs="Arial"/>
            <w:color w:val="000000" w:themeColor="text1"/>
            <w:sz w:val="20"/>
            <w:szCs w:val="20"/>
          </w:rPr>
          <w:t>Condition 1: Only intervals where the aggregate device</w:t>
        </w:r>
        <w:r>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Pr>
            <w:rFonts w:ascii="Arial" w:hAnsi="Arial" w:cs="Arial"/>
            <w:color w:val="000000" w:themeColor="text1"/>
            <w:sz w:val="20"/>
            <w:szCs w:val="20"/>
          </w:rPr>
          <w:t>s</w:t>
        </w:r>
        <w:r w:rsidRPr="17DCADD3">
          <w:rPr>
            <w:rFonts w:ascii="Arial" w:hAnsi="Arial" w:cs="Arial"/>
            <w:color w:val="000000" w:themeColor="text1"/>
            <w:sz w:val="20"/>
            <w:szCs w:val="20"/>
          </w:rPr>
          <w:t>:</w:t>
        </w:r>
      </w:ins>
    </w:p>
    <w:p w14:paraId="6E2FEB86" w14:textId="7B9EAE4F" w:rsidR="002B2A9D" w:rsidRDefault="002B2A9D" w:rsidP="002B2A9D">
      <w:pPr>
        <w:pStyle w:val="ListParagraph"/>
        <w:numPr>
          <w:ilvl w:val="5"/>
          <w:numId w:val="20"/>
        </w:numPr>
        <w:rPr>
          <w:ins w:id="738" w:author="Author"/>
        </w:rPr>
      </w:pPr>
      <w:ins w:id="739" w:author="Author">
        <w:r w:rsidRPr="17DCADD3">
          <w:rPr>
            <w:rFonts w:ascii="Arial" w:hAnsi="Arial" w:cs="Arial"/>
            <w:sz w:val="20"/>
            <w:szCs w:val="20"/>
          </w:rPr>
          <w:t>When the aggregate device</w:t>
        </w:r>
        <w:r>
          <w:rPr>
            <w:rFonts w:ascii="Arial" w:hAnsi="Arial" w:cs="Arial"/>
            <w:sz w:val="20"/>
            <w:szCs w:val="20"/>
          </w:rPr>
          <w:t>-level data shows as</w:t>
        </w:r>
        <w:r w:rsidRPr="17DCADD3">
          <w:rPr>
            <w:rFonts w:ascii="Arial" w:hAnsi="Arial" w:cs="Arial"/>
            <w:sz w:val="20"/>
            <w:szCs w:val="20"/>
          </w:rPr>
          <w:t xml:space="preserve"> net injecting,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 xml:space="preserve">’s injections </w:t>
        </w:r>
        <w:r w:rsidRPr="17DCADD3">
          <w:rPr>
            <w:rFonts w:ascii="Arial" w:hAnsi="Arial" w:cs="Arial"/>
            <w:sz w:val="20"/>
            <w:szCs w:val="20"/>
          </w:rPr>
          <w:t>must exceed 10% of the Maximum Injection Capability</w:t>
        </w:r>
        <w:r>
          <w:rPr>
            <w:rFonts w:ascii="Arial" w:hAnsi="Arial" w:cs="Arial"/>
            <w:sz w:val="20"/>
            <w:szCs w:val="20"/>
          </w:rPr>
          <w:t xml:space="preserve"> (column E on the DOTA ADER Summary tab)</w:t>
        </w:r>
        <w:r w:rsidRPr="17DCADD3">
          <w:rPr>
            <w:rFonts w:ascii="Arial" w:hAnsi="Arial" w:cs="Arial"/>
            <w:sz w:val="20"/>
            <w:szCs w:val="20"/>
          </w:rPr>
          <w:t>, OR</w:t>
        </w:r>
      </w:ins>
    </w:p>
    <w:p w14:paraId="3F6B5BD5" w14:textId="77777777" w:rsidR="002B2A9D" w:rsidRDefault="002B2A9D" w:rsidP="002B2A9D">
      <w:pPr>
        <w:pStyle w:val="ListParagraph"/>
        <w:numPr>
          <w:ilvl w:val="5"/>
          <w:numId w:val="20"/>
        </w:numPr>
        <w:rPr>
          <w:ins w:id="740" w:author="Author"/>
        </w:rPr>
      </w:pPr>
      <w:ins w:id="741" w:author="Author">
        <w:r w:rsidRPr="17DCADD3">
          <w:rPr>
            <w:rFonts w:ascii="Arial" w:hAnsi="Arial" w:cs="Arial"/>
            <w:sz w:val="20"/>
            <w:szCs w:val="20"/>
          </w:rPr>
          <w:t>When the aggregate device</w:t>
        </w:r>
        <w:r>
          <w:rPr>
            <w:rFonts w:ascii="Arial" w:hAnsi="Arial" w:cs="Arial"/>
            <w:sz w:val="20"/>
            <w:szCs w:val="20"/>
          </w:rPr>
          <w:t>-level data shows as</w:t>
        </w:r>
        <w:r w:rsidRPr="17DCADD3">
          <w:rPr>
            <w:rFonts w:ascii="Arial" w:hAnsi="Arial" w:cs="Arial"/>
            <w:sz w:val="20"/>
            <w:szCs w:val="20"/>
          </w:rPr>
          <w:t xml:space="preserve"> net withdrawing,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’s</w:t>
        </w:r>
        <w:r w:rsidRPr="17DCADD3">
          <w:rPr>
            <w:rFonts w:ascii="Arial" w:hAnsi="Arial" w:cs="Arial"/>
            <w:sz w:val="20"/>
            <w:szCs w:val="20"/>
          </w:rPr>
          <w:t xml:space="preserve"> </w:t>
        </w:r>
        <w:r>
          <w:rPr>
            <w:rFonts w:ascii="Arial" w:hAnsi="Arial" w:cs="Arial"/>
            <w:sz w:val="20"/>
            <w:szCs w:val="20"/>
          </w:rPr>
          <w:t>withdrawals</w:t>
        </w:r>
        <w:r w:rsidRPr="17DCADD3">
          <w:rPr>
            <w:rFonts w:ascii="Arial" w:hAnsi="Arial" w:cs="Arial"/>
            <w:sz w:val="20"/>
            <w:szCs w:val="20"/>
          </w:rPr>
          <w:t xml:space="preserve"> must exceed 10% of the Maximum Withdrawal Capability</w:t>
        </w:r>
        <w:r>
          <w:rPr>
            <w:rFonts w:ascii="Arial" w:hAnsi="Arial" w:cs="Arial"/>
            <w:sz w:val="20"/>
            <w:szCs w:val="20"/>
          </w:rPr>
          <w:t xml:space="preserve"> (column D on the DOTA ADER Summary tab)</w:t>
        </w:r>
        <w:r w:rsidRPr="17DCADD3">
          <w:rPr>
            <w:rFonts w:ascii="Arial" w:hAnsi="Arial" w:cs="Arial"/>
            <w:sz w:val="20"/>
            <w:szCs w:val="20"/>
          </w:rPr>
          <w:t xml:space="preserve">. </w:t>
        </w:r>
      </w:ins>
    </w:p>
    <w:p w14:paraId="14AEC071" w14:textId="16ACA9E4" w:rsidR="002B2A9D" w:rsidRDefault="002B2A9D" w:rsidP="002B2A9D">
      <w:pPr>
        <w:pStyle w:val="ListParagraph"/>
        <w:numPr>
          <w:ilvl w:val="4"/>
          <w:numId w:val="20"/>
        </w:numPr>
        <w:rPr>
          <w:ins w:id="742" w:author="Author"/>
        </w:rPr>
      </w:pPr>
      <w:ins w:id="743"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less the </w:t>
        </w:r>
        <w:r w:rsidR="00F91CDD">
          <w:rPr>
            <w:rFonts w:ascii="Arial" w:hAnsi="Arial" w:cs="Arial"/>
            <w:sz w:val="20"/>
            <w:szCs w:val="20"/>
          </w:rPr>
          <w:t>R</w:t>
        </w:r>
        <w:r>
          <w:rPr>
            <w:rFonts w:ascii="Arial" w:hAnsi="Arial" w:cs="Arial"/>
            <w:sz w:val="20"/>
            <w:szCs w:val="20"/>
          </w:rPr>
          <w:t>esource</w:t>
        </w:r>
        <w:r w:rsidR="00455035">
          <w:rPr>
            <w:rFonts w:ascii="Arial" w:hAnsi="Arial" w:cs="Arial"/>
            <w:sz w:val="20"/>
            <w:szCs w:val="20"/>
          </w:rPr>
          <w:t xml:space="preserve"> specific </w:t>
        </w:r>
        <w:r>
          <w:rPr>
            <w:rFonts w:ascii="Arial" w:hAnsi="Arial" w:cs="Arial"/>
            <w:sz w:val="20"/>
            <w:szCs w:val="20"/>
          </w:rPr>
          <w:t>assigned offset</w:t>
        </w:r>
        <w:r w:rsidRPr="17DCADD3">
          <w:rPr>
            <w:rFonts w:ascii="Arial" w:hAnsi="Arial" w:cs="Arial"/>
            <w:sz w:val="20"/>
            <w:szCs w:val="20"/>
          </w:rPr>
          <w:t xml:space="preserve"> must be within </w:t>
        </w:r>
        <w:r>
          <w:rPr>
            <w:rFonts w:ascii="Arial" w:hAnsi="Arial" w:cs="Arial"/>
            <w:sz w:val="20"/>
            <w:szCs w:val="20"/>
          </w:rPr>
          <w:t xml:space="preserve">50% of the aggregate device-level data averaged over each 15-minute </w:t>
        </w:r>
        <w:r w:rsidDel="001E7DA2">
          <w:rPr>
            <w:rFonts w:ascii="Arial" w:hAnsi="Arial" w:cs="Arial"/>
            <w:sz w:val="20"/>
            <w:szCs w:val="20"/>
          </w:rPr>
          <w:t xml:space="preserve">Settlement </w:t>
        </w:r>
        <w:r w:rsidR="001E7DA2">
          <w:rPr>
            <w:rFonts w:ascii="Arial" w:hAnsi="Arial" w:cs="Arial"/>
            <w:sz w:val="20"/>
            <w:szCs w:val="20"/>
          </w:rPr>
          <w:t>Interval</w:t>
        </w:r>
        <w:r>
          <w:rPr>
            <w:rFonts w:ascii="Arial" w:hAnsi="Arial" w:cs="Arial"/>
            <w:sz w:val="20"/>
            <w:szCs w:val="20"/>
          </w:rPr>
          <w:t xml:space="preserve"> when the Total Expected Registered Capacity is less than or equal to 1 MW, or </w:t>
        </w:r>
        <w:r w:rsidRPr="17DCADD3">
          <w:rPr>
            <w:rFonts w:ascii="Arial" w:hAnsi="Arial" w:cs="Arial"/>
            <w:sz w:val="20"/>
            <w:szCs w:val="20"/>
          </w:rPr>
          <w:t>10% of the aggregate device</w:t>
        </w:r>
        <w:r>
          <w:rPr>
            <w:rFonts w:ascii="Arial" w:hAnsi="Arial" w:cs="Arial"/>
            <w:sz w:val="20"/>
            <w:szCs w:val="20"/>
          </w:rPr>
          <w:t>-</w:t>
        </w:r>
        <w:r w:rsidRPr="17DCADD3">
          <w:rPr>
            <w:rFonts w:ascii="Arial" w:hAnsi="Arial" w:cs="Arial"/>
            <w:sz w:val="20"/>
            <w:szCs w:val="20"/>
          </w:rPr>
          <w:t xml:space="preserve">level </w:t>
        </w:r>
        <w:r>
          <w:rPr>
            <w:rFonts w:ascii="Arial" w:hAnsi="Arial" w:cs="Arial"/>
            <w:sz w:val="20"/>
            <w:szCs w:val="20"/>
          </w:rPr>
          <w:t xml:space="preserve">data </w:t>
        </w:r>
        <w:r w:rsidRPr="17DCADD3">
          <w:rPr>
            <w:rFonts w:ascii="Arial" w:hAnsi="Arial" w:cs="Arial"/>
            <w:sz w:val="20"/>
            <w:szCs w:val="20"/>
          </w:rPr>
          <w:t xml:space="preserve">averaged over each 15-minute </w:t>
        </w:r>
        <w:r w:rsidDel="001E7DA2">
          <w:rPr>
            <w:rFonts w:ascii="Arial" w:hAnsi="Arial" w:cs="Arial"/>
            <w:sz w:val="20"/>
            <w:szCs w:val="20"/>
          </w:rPr>
          <w:t>S</w:t>
        </w:r>
        <w:r w:rsidRPr="17DCADD3" w:rsidDel="001E7DA2">
          <w:rPr>
            <w:rFonts w:ascii="Arial" w:hAnsi="Arial" w:cs="Arial"/>
            <w:sz w:val="20"/>
            <w:szCs w:val="20"/>
          </w:rPr>
          <w:t xml:space="preserve">ettlement </w:t>
        </w:r>
        <w:r w:rsidR="001E7DA2">
          <w:rPr>
            <w:rFonts w:ascii="Arial" w:hAnsi="Arial" w:cs="Arial"/>
            <w:sz w:val="20"/>
            <w:szCs w:val="20"/>
          </w:rPr>
          <w:t>Interval</w:t>
        </w:r>
        <w:r>
          <w:rPr>
            <w:rFonts w:ascii="Arial" w:hAnsi="Arial" w:cs="Arial"/>
            <w:sz w:val="20"/>
            <w:szCs w:val="20"/>
          </w:rPr>
          <w:t xml:space="preserve"> when the Total Expected Registered Capacity is greater than 1 MW.</w:t>
        </w:r>
      </w:ins>
    </w:p>
    <w:p w14:paraId="0F195C29" w14:textId="77777777" w:rsidR="002B2A9D" w:rsidRDefault="002B2A9D" w:rsidP="002B2A9D">
      <w:pPr>
        <w:pStyle w:val="ListParagraph"/>
        <w:numPr>
          <w:ilvl w:val="4"/>
          <w:numId w:val="20"/>
        </w:numPr>
        <w:rPr>
          <w:ins w:id="744" w:author="Author"/>
          <w:color w:val="000000" w:themeColor="text1"/>
        </w:rPr>
      </w:pPr>
      <w:ins w:id="745" w:author="Author">
        <w:r w:rsidRPr="17DCADD3">
          <w:rPr>
            <w:rFonts w:ascii="Arial" w:hAnsi="Arial" w:cs="Arial"/>
            <w:sz w:val="20"/>
            <w:szCs w:val="20"/>
          </w:rPr>
          <w:t>Condition 3: During the 8-hour evaluation period, at least 50% of the intervals must meet condition 1 above.</w:t>
        </w:r>
      </w:ins>
    </w:p>
    <w:p w14:paraId="5AF151B5" w14:textId="691059EB" w:rsidR="002B2A9D" w:rsidRPr="002D7111" w:rsidRDefault="002B2A9D" w:rsidP="002B2A9D">
      <w:pPr>
        <w:pStyle w:val="ListParagraph"/>
        <w:numPr>
          <w:ilvl w:val="2"/>
          <w:numId w:val="20"/>
        </w:numPr>
        <w:rPr>
          <w:ins w:id="746" w:author="Author"/>
          <w:rFonts w:ascii="Arial" w:eastAsia="Arial" w:hAnsi="Arial" w:cs="Arial"/>
          <w:color w:val="000000" w:themeColor="text1"/>
          <w:sz w:val="20"/>
          <w:szCs w:val="20"/>
        </w:rPr>
      </w:pPr>
      <w:ins w:id="747" w:author="Author">
        <w:r w:rsidRPr="0B595A84">
          <w:rPr>
            <w:rFonts w:ascii="Arial" w:eastAsia="Arial" w:hAnsi="Arial" w:cs="Arial"/>
            <w:color w:val="000000" w:themeColor="text1"/>
            <w:sz w:val="20"/>
            <w:szCs w:val="20"/>
          </w:rPr>
          <w:lastRenderedPageBreak/>
          <w:t xml:space="preserve">Step 2: 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B595A84">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r>
          <w:rPr>
            <w:rFonts w:ascii="Arial" w:eastAsia="Arial" w:hAnsi="Arial" w:cs="Arial"/>
            <w:color w:val="000000" w:themeColor="text1"/>
            <w:sz w:val="20"/>
            <w:szCs w:val="20"/>
          </w:rPr>
          <w:t>.</w:t>
        </w:r>
      </w:ins>
    </w:p>
    <w:p w14:paraId="76D86B29" w14:textId="31CA04AB" w:rsidR="002B2A9D" w:rsidRPr="002D7111" w:rsidRDefault="0DFEFE43" w:rsidP="002B2A9D">
      <w:pPr>
        <w:pStyle w:val="ListParagraph"/>
        <w:numPr>
          <w:ilvl w:val="2"/>
          <w:numId w:val="20"/>
        </w:numPr>
        <w:rPr>
          <w:ins w:id="748" w:author="Author"/>
          <w:rFonts w:ascii="Arial" w:eastAsia="Arial" w:hAnsi="Arial" w:cs="Arial"/>
          <w:color w:val="000000" w:themeColor="text1"/>
          <w:sz w:val="20"/>
          <w:szCs w:val="20"/>
        </w:rPr>
      </w:pPr>
      <w:ins w:id="749" w:author="Author">
        <w:r w:rsidRPr="602FB206">
          <w:rPr>
            <w:rFonts w:ascii="Arial" w:eastAsia="Arial" w:hAnsi="Arial" w:cs="Arial"/>
            <w:color w:val="000000" w:themeColor="text1"/>
            <w:sz w:val="20"/>
            <w:szCs w:val="20"/>
          </w:rPr>
          <w:t xml:space="preserve">In </w:t>
        </w:r>
        <w:proofErr w:type="gramStart"/>
        <w:r w:rsidRPr="602FB206">
          <w:rPr>
            <w:rFonts w:ascii="Arial" w:eastAsia="Arial" w:hAnsi="Arial" w:cs="Arial"/>
            <w:color w:val="000000" w:themeColor="text1"/>
            <w:sz w:val="20"/>
            <w:szCs w:val="20"/>
          </w:rPr>
          <w:t>addition to</w:t>
        </w:r>
        <w:proofErr w:type="gramEnd"/>
        <w:r w:rsidRPr="602FB206">
          <w:rPr>
            <w:rFonts w:ascii="Arial" w:eastAsia="Arial" w:hAnsi="Arial" w:cs="Arial"/>
            <w:color w:val="000000" w:themeColor="text1"/>
            <w:sz w:val="20"/>
            <w:szCs w:val="20"/>
          </w:rPr>
          <w:t xml:space="preserve"> the telemetry validation as part of the qualification ERCOT may also perform additional periodic validation of the telemetry during the term of the Pilot Project. </w:t>
        </w:r>
        <w:del w:id="750" w:author="Author">
          <w:r w:rsidRPr="602FB206" w:rsidDel="005E2B9F">
            <w:rPr>
              <w:rFonts w:ascii="Arial" w:eastAsia="Arial" w:hAnsi="Arial" w:cs="Arial"/>
              <w:color w:val="000000" w:themeColor="text1"/>
              <w:sz w:val="20"/>
              <w:szCs w:val="20"/>
            </w:rPr>
            <w:delText xml:space="preserve">For Step 2 the SCED basepoint instruction will be used in lieu of an ERCOT initiated instruction.  </w:delText>
          </w:r>
        </w:del>
      </w:ins>
    </w:p>
    <w:p w14:paraId="64F4CFCB" w14:textId="77777777" w:rsidR="002B2A9D" w:rsidRDefault="002B2A9D" w:rsidP="00A01017">
      <w:pPr>
        <w:pStyle w:val="ListParagraph"/>
        <w:ind w:left="2160"/>
        <w:rPr>
          <w:ins w:id="751" w:author="Author"/>
          <w:rFonts w:ascii="Arial" w:eastAsia="Arial" w:hAnsi="Arial" w:cs="Arial"/>
          <w:color w:val="000000" w:themeColor="text1"/>
          <w:sz w:val="20"/>
          <w:szCs w:val="20"/>
        </w:rPr>
      </w:pPr>
    </w:p>
    <w:p w14:paraId="7068DBC2" w14:textId="77777777" w:rsidR="0056679E" w:rsidRPr="009053E8" w:rsidRDefault="0056679E" w:rsidP="00A01017">
      <w:pPr>
        <w:pStyle w:val="ListParagraph"/>
        <w:ind w:left="1440"/>
        <w:rPr>
          <w:ins w:id="752" w:author="Author"/>
          <w:rFonts w:ascii="Arial" w:eastAsia="Arial" w:hAnsi="Arial" w:cs="Arial"/>
          <w:color w:val="000000" w:themeColor="text1"/>
          <w:sz w:val="20"/>
          <w:szCs w:val="20"/>
        </w:rPr>
      </w:pPr>
    </w:p>
    <w:p w14:paraId="22DB9AA4" w14:textId="77777777" w:rsidR="00BB10BB" w:rsidRDefault="00BB10BB" w:rsidP="00BB10BB">
      <w:pPr>
        <w:pStyle w:val="ListParagraph"/>
        <w:numPr>
          <w:ilvl w:val="1"/>
          <w:numId w:val="18"/>
        </w:numPr>
        <w:rPr>
          <w:ins w:id="753" w:author="Author"/>
          <w:rFonts w:ascii="Arial" w:eastAsia="Arial" w:hAnsi="Arial" w:cs="Arial"/>
          <w:color w:val="000000" w:themeColor="text1"/>
          <w:sz w:val="20"/>
          <w:szCs w:val="20"/>
        </w:rPr>
      </w:pPr>
      <w:ins w:id="754" w:author="Author">
        <w:r w:rsidRPr="3E70F21C">
          <w:rPr>
            <w:rFonts w:ascii="Arial" w:eastAsia="Arial" w:hAnsi="Arial" w:cs="Arial"/>
            <w:color w:val="000000" w:themeColor="text1"/>
            <w:sz w:val="20"/>
            <w:szCs w:val="20"/>
          </w:rPr>
          <w:t xml:space="preserve">Telemetry composed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ins>
    </w:p>
    <w:p w14:paraId="7ABB5C87" w14:textId="77777777" w:rsidR="00B7176A" w:rsidRDefault="00B7176A" w:rsidP="00B7176A">
      <w:pPr>
        <w:pStyle w:val="ListParagraph"/>
        <w:numPr>
          <w:ilvl w:val="2"/>
          <w:numId w:val="18"/>
        </w:numPr>
        <w:rPr>
          <w:ins w:id="755" w:author="Author"/>
          <w:rFonts w:ascii="Arial" w:eastAsia="Arial" w:hAnsi="Arial" w:cs="Arial"/>
          <w:color w:val="000000" w:themeColor="text1"/>
          <w:sz w:val="20"/>
          <w:szCs w:val="20"/>
        </w:rPr>
      </w:pPr>
      <w:ins w:id="756" w:author="Author">
        <w:r w:rsidRPr="3E70F21C">
          <w:rPr>
            <w:rFonts w:ascii="Arial" w:eastAsia="Arial" w:hAnsi="Arial" w:cs="Arial"/>
            <w:color w:val="000000" w:themeColor="text1"/>
            <w:sz w:val="20"/>
            <w:szCs w:val="20"/>
          </w:rPr>
          <w:t xml:space="preserve">If the ADER telemetry values represent a composition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 ERCOT will perform the following:</w:t>
        </w:r>
      </w:ins>
    </w:p>
    <w:p w14:paraId="2F90E2DA" w14:textId="77777777" w:rsidR="002B2A9D" w:rsidRPr="00A53D38" w:rsidRDefault="002B2A9D" w:rsidP="002B2A9D">
      <w:pPr>
        <w:pStyle w:val="ListParagraph"/>
        <w:numPr>
          <w:ilvl w:val="2"/>
          <w:numId w:val="18"/>
        </w:numPr>
        <w:rPr>
          <w:ins w:id="757" w:author="Author"/>
          <w:rFonts w:ascii="Arial" w:hAnsi="Arial" w:cs="Arial"/>
          <w:sz w:val="20"/>
          <w:szCs w:val="20"/>
        </w:rPr>
      </w:pPr>
      <w:ins w:id="758" w:author="Author">
        <w:r w:rsidRPr="00B7176A">
          <w:rPr>
            <w:rFonts w:ascii="Arial" w:eastAsia="Arial" w:hAnsi="Arial" w:cs="Arial"/>
            <w:color w:val="000000" w:themeColor="text1"/>
            <w:sz w:val="20"/>
            <w:szCs w:val="20"/>
          </w:rPr>
          <w:t xml:space="preserve">Step 1: </w:t>
        </w:r>
        <w:proofErr w:type="gramStart"/>
        <w:r w:rsidRPr="00B7176A">
          <w:rPr>
            <w:rFonts w:ascii="Arial" w:eastAsia="Arial" w:hAnsi="Arial" w:cs="Arial"/>
            <w:color w:val="000000" w:themeColor="text1"/>
            <w:sz w:val="20"/>
            <w:szCs w:val="20"/>
          </w:rPr>
          <w:t>All of</w:t>
        </w:r>
        <w:proofErr w:type="gramEnd"/>
        <w:r w:rsidRPr="00B7176A">
          <w:rPr>
            <w:rFonts w:ascii="Arial" w:eastAsia="Arial" w:hAnsi="Arial" w:cs="Arial"/>
            <w:color w:val="000000" w:themeColor="text1"/>
            <w:sz w:val="20"/>
            <w:szCs w:val="20"/>
          </w:rPr>
          <w:t xml:space="preserve"> the following conditions must be met for Step 1: </w:t>
        </w:r>
      </w:ins>
    </w:p>
    <w:p w14:paraId="645B81CF" w14:textId="58B63FE1" w:rsidR="002B2A9D" w:rsidRPr="00A53D38" w:rsidRDefault="002B2A9D" w:rsidP="00A01017">
      <w:pPr>
        <w:pStyle w:val="ListParagraph"/>
        <w:numPr>
          <w:ilvl w:val="3"/>
          <w:numId w:val="18"/>
        </w:numPr>
        <w:rPr>
          <w:ins w:id="759" w:author="Author"/>
          <w:rFonts w:ascii="Arial" w:hAnsi="Arial" w:cs="Arial"/>
          <w:sz w:val="20"/>
          <w:szCs w:val="20"/>
        </w:rPr>
      </w:pPr>
      <w:ins w:id="760" w:author="Author">
        <w:r>
          <w:rPr>
            <w:rFonts w:ascii="Arial" w:eastAsia="Arial" w:hAnsi="Arial" w:cs="Arial"/>
            <w:color w:val="000000" w:themeColor="text1"/>
            <w:sz w:val="20"/>
            <w:szCs w:val="20"/>
          </w:rPr>
          <w:t xml:space="preserve">Condition 1: </w:t>
        </w:r>
        <w:r w:rsidRPr="00B7176A">
          <w:rPr>
            <w:rFonts w:ascii="Arial" w:eastAsia="Arial" w:hAnsi="Arial" w:cs="Arial"/>
            <w:color w:val="000000" w:themeColor="text1"/>
            <w:sz w:val="20"/>
            <w:szCs w:val="20"/>
          </w:rPr>
          <w:t xml:space="preserve">Only intervals where </w:t>
        </w:r>
        <w:r w:rsidR="01A38559" w:rsidRPr="1E3305A1">
          <w:rPr>
            <w:rFonts w:ascii="Arial" w:eastAsia="Arial" w:hAnsi="Arial" w:cs="Arial"/>
            <w:color w:val="000000" w:themeColor="text1"/>
            <w:sz w:val="20"/>
            <w:szCs w:val="20"/>
          </w:rPr>
          <w:t xml:space="preserve">telemetered </w:t>
        </w:r>
        <w:r w:rsidRPr="00B7176A">
          <w:rPr>
            <w:rFonts w:ascii="Arial" w:eastAsia="Arial" w:hAnsi="Arial" w:cs="Arial"/>
            <w:color w:val="000000" w:themeColor="text1"/>
            <w:sz w:val="20"/>
            <w:szCs w:val="20"/>
          </w:rPr>
          <w:t xml:space="preserve">NPC is greater than 10% of the </w:t>
        </w:r>
        <w:r w:rsidR="01A38559" w:rsidRPr="1E3305A1">
          <w:rPr>
            <w:rFonts w:ascii="Arial" w:eastAsia="Arial" w:hAnsi="Arial" w:cs="Arial"/>
            <w:color w:val="000000" w:themeColor="text1"/>
            <w:sz w:val="20"/>
            <w:szCs w:val="20"/>
          </w:rPr>
          <w:t xml:space="preserve">registered </w:t>
        </w:r>
        <w:r w:rsidR="005F3804">
          <w:rPr>
            <w:rFonts w:ascii="Arial" w:eastAsia="Arial" w:hAnsi="Arial" w:cs="Arial"/>
            <w:color w:val="000000" w:themeColor="text1"/>
            <w:sz w:val="20"/>
            <w:szCs w:val="20"/>
          </w:rPr>
          <w:t>R</w:t>
        </w:r>
        <w:del w:id="761" w:author="Author">
          <w:r w:rsidR="01A38559" w:rsidRPr="1E3305A1" w:rsidDel="005F3804">
            <w:rPr>
              <w:rFonts w:ascii="Arial" w:eastAsia="Arial" w:hAnsi="Arial" w:cs="Arial"/>
              <w:color w:val="000000" w:themeColor="text1"/>
              <w:sz w:val="20"/>
              <w:szCs w:val="20"/>
            </w:rPr>
            <w:delText>r</w:delText>
          </w:r>
        </w:del>
        <w:r w:rsidR="01A38559" w:rsidRPr="1E3305A1">
          <w:rPr>
            <w:rFonts w:ascii="Arial" w:eastAsia="Arial" w:hAnsi="Arial" w:cs="Arial"/>
            <w:color w:val="000000" w:themeColor="text1"/>
            <w:sz w:val="20"/>
            <w:szCs w:val="20"/>
          </w:rPr>
          <w:t>esource</w:t>
        </w:r>
        <w:r w:rsidR="005F3804">
          <w:rPr>
            <w:rFonts w:ascii="Arial" w:eastAsia="Arial" w:hAnsi="Arial" w:cs="Arial"/>
            <w:color w:val="000000" w:themeColor="text1"/>
            <w:sz w:val="20"/>
            <w:szCs w:val="20"/>
          </w:rPr>
          <w:t>’</w:t>
        </w:r>
        <w:r w:rsidR="01A38559" w:rsidRPr="1E3305A1">
          <w:rPr>
            <w:rFonts w:ascii="Arial" w:eastAsia="Arial" w:hAnsi="Arial" w:cs="Arial"/>
            <w:color w:val="000000" w:themeColor="text1"/>
            <w:sz w:val="20"/>
            <w:szCs w:val="20"/>
          </w:rPr>
          <w:t xml:space="preserve">s </w:t>
        </w:r>
        <w:r w:rsidRPr="00B7176A">
          <w:rPr>
            <w:rFonts w:ascii="Arial" w:eastAsia="Arial" w:hAnsi="Arial" w:cs="Arial"/>
            <w:color w:val="000000" w:themeColor="text1"/>
            <w:sz w:val="20"/>
            <w:szCs w:val="20"/>
          </w:rPr>
          <w:t>HRL</w:t>
        </w:r>
        <w:r w:rsidR="005004DB">
          <w:rPr>
            <w:rFonts w:ascii="Arial" w:eastAsia="Arial" w:hAnsi="Arial" w:cs="Arial"/>
            <w:color w:val="000000" w:themeColor="text1"/>
            <w:sz w:val="20"/>
            <w:szCs w:val="20"/>
          </w:rPr>
          <w:t xml:space="preserve"> will be evaluated</w:t>
        </w:r>
        <w:r w:rsidRPr="00B7176A">
          <w:rPr>
            <w:rFonts w:ascii="Arial" w:eastAsia="Arial" w:hAnsi="Arial" w:cs="Arial"/>
            <w:color w:val="000000" w:themeColor="text1"/>
            <w:sz w:val="20"/>
            <w:szCs w:val="20"/>
          </w:rPr>
          <w:t>.</w:t>
        </w:r>
      </w:ins>
    </w:p>
    <w:p w14:paraId="258FE061" w14:textId="2F95848B" w:rsidR="002B2A9D" w:rsidRPr="00A53D38" w:rsidRDefault="002B2A9D" w:rsidP="00A01017">
      <w:pPr>
        <w:pStyle w:val="ListParagraph"/>
        <w:numPr>
          <w:ilvl w:val="3"/>
          <w:numId w:val="18"/>
        </w:numPr>
        <w:rPr>
          <w:ins w:id="762" w:author="Author"/>
          <w:rFonts w:ascii="Arial" w:hAnsi="Arial" w:cs="Arial"/>
          <w:sz w:val="20"/>
          <w:szCs w:val="20"/>
        </w:rPr>
      </w:pPr>
      <w:ins w:id="763" w:author="Author">
        <w:r>
          <w:rPr>
            <w:rFonts w:ascii="Arial" w:eastAsia="Arial" w:hAnsi="Arial" w:cs="Arial"/>
            <w:color w:val="000000" w:themeColor="text1"/>
            <w:sz w:val="20"/>
            <w:szCs w:val="20"/>
          </w:rPr>
          <w:t xml:space="preserve">Condition </w:t>
        </w:r>
        <w:r w:rsidRPr="00B7176A">
          <w:rPr>
            <w:rFonts w:ascii="Arial" w:eastAsia="Arial" w:hAnsi="Arial" w:cs="Arial"/>
            <w:color w:val="000000" w:themeColor="text1"/>
            <w:sz w:val="20"/>
            <w:szCs w:val="20"/>
          </w:rPr>
          <w:t>2:</w:t>
        </w:r>
        <w:r w:rsidRPr="00A53D38">
          <w:rPr>
            <w:rFonts w:ascii="Arial" w:hAnsi="Arial" w:cs="Arial"/>
            <w:sz w:val="20"/>
            <w:szCs w:val="20"/>
          </w:rPr>
          <w:t xml:space="preserve"> Of the intervals being evaluated the telemetered </w:t>
        </w:r>
        <w:r>
          <w:rPr>
            <w:rFonts w:ascii="Arial" w:hAnsi="Arial" w:cs="Arial"/>
            <w:sz w:val="20"/>
            <w:szCs w:val="20"/>
          </w:rPr>
          <w:t xml:space="preserve">NPC </w:t>
        </w:r>
        <w:r w:rsidRPr="00A53D38">
          <w:rPr>
            <w:rFonts w:ascii="Arial" w:hAnsi="Arial" w:cs="Arial"/>
            <w:sz w:val="20"/>
            <w:szCs w:val="20"/>
          </w:rPr>
          <w:t xml:space="preserve">value less the </w:t>
        </w:r>
        <w:r w:rsidR="00F91CDD">
          <w:rPr>
            <w:rFonts w:ascii="Arial" w:hAnsi="Arial" w:cs="Arial"/>
            <w:sz w:val="20"/>
            <w:szCs w:val="20"/>
          </w:rPr>
          <w:t>R</w:t>
        </w:r>
        <w:r w:rsidRPr="00A53D38">
          <w:rPr>
            <w:rFonts w:ascii="Arial" w:hAnsi="Arial" w:cs="Arial"/>
            <w:sz w:val="20"/>
            <w:szCs w:val="20"/>
          </w:rPr>
          <w:t xml:space="preserve">esource </w:t>
        </w:r>
        <w:r w:rsidR="005004DB">
          <w:rPr>
            <w:rFonts w:ascii="Arial" w:hAnsi="Arial" w:cs="Arial"/>
            <w:sz w:val="20"/>
            <w:szCs w:val="20"/>
          </w:rPr>
          <w:t xml:space="preserve">specific assigned </w:t>
        </w:r>
        <w:r w:rsidRPr="00A53D38">
          <w:rPr>
            <w:rFonts w:ascii="Arial" w:hAnsi="Arial" w:cs="Arial"/>
            <w:sz w:val="20"/>
            <w:szCs w:val="20"/>
          </w:rPr>
          <w:t xml:space="preserve">offset must be within 10% of the sum of the aggregate </w:t>
        </w:r>
        <w:r w:rsidR="00B008B5">
          <w:rPr>
            <w:rFonts w:ascii="Arial" w:hAnsi="Arial" w:cs="Arial"/>
            <w:sz w:val="20"/>
            <w:szCs w:val="20"/>
          </w:rPr>
          <w:t>P</w:t>
        </w:r>
        <w:r w:rsidRPr="00A53D38">
          <w:rPr>
            <w:rFonts w:ascii="Arial" w:hAnsi="Arial" w:cs="Arial"/>
            <w:sz w:val="20"/>
            <w:szCs w:val="20"/>
          </w:rPr>
          <w:t xml:space="preserve">remise-level </w:t>
        </w:r>
        <w:r w:rsidR="006A7D6D">
          <w:rPr>
            <w:rFonts w:ascii="Arial" w:hAnsi="Arial" w:cs="Arial"/>
            <w:sz w:val="20"/>
            <w:szCs w:val="20"/>
          </w:rPr>
          <w:t>Settlement</w:t>
        </w:r>
        <w:r w:rsidRPr="00A53D38">
          <w:rPr>
            <w:rFonts w:ascii="Arial" w:hAnsi="Arial" w:cs="Arial"/>
            <w:sz w:val="20"/>
            <w:szCs w:val="20"/>
          </w:rPr>
          <w:t xml:space="preserve"> meter data for those sites choosing </w:t>
        </w:r>
        <w:r w:rsidR="00B008B5">
          <w:rPr>
            <w:rFonts w:ascii="Arial" w:hAnsi="Arial" w:cs="Arial"/>
            <w:sz w:val="20"/>
            <w:szCs w:val="20"/>
          </w:rPr>
          <w:t>P</w:t>
        </w:r>
        <w:r w:rsidRPr="00A53D38">
          <w:rPr>
            <w:rFonts w:ascii="Arial" w:hAnsi="Arial" w:cs="Arial"/>
            <w:sz w:val="20"/>
            <w:szCs w:val="20"/>
          </w:rPr>
          <w:t>remise</w:t>
        </w:r>
        <w:r w:rsidR="00B008B5">
          <w:rPr>
            <w:rFonts w:ascii="Arial" w:hAnsi="Arial" w:cs="Arial"/>
            <w:sz w:val="20"/>
            <w:szCs w:val="20"/>
          </w:rPr>
          <w:t>-</w:t>
        </w:r>
        <w:r w:rsidRPr="00A53D38">
          <w:rPr>
            <w:rFonts w:ascii="Arial" w:hAnsi="Arial" w:cs="Arial"/>
            <w:sz w:val="20"/>
            <w:szCs w:val="20"/>
          </w:rPr>
          <w:t xml:space="preserve">level telemetry and the aggregate of the device-level data for those sites choosing device level telemetry, both averaged over each 15-minute </w:t>
        </w:r>
        <w:r w:rsidRPr="00A53D38" w:rsidDel="001E7DA2">
          <w:rPr>
            <w:rFonts w:ascii="Arial" w:hAnsi="Arial" w:cs="Arial"/>
            <w:sz w:val="20"/>
            <w:szCs w:val="20"/>
          </w:rPr>
          <w:t xml:space="preserve">Settlement </w:t>
        </w:r>
        <w:r w:rsidR="001E7DA2">
          <w:rPr>
            <w:rFonts w:ascii="Arial" w:hAnsi="Arial" w:cs="Arial"/>
            <w:sz w:val="20"/>
            <w:szCs w:val="20"/>
          </w:rPr>
          <w:t>Interval</w:t>
        </w:r>
        <w:r w:rsidRPr="00A53D38">
          <w:rPr>
            <w:rFonts w:ascii="Arial" w:hAnsi="Arial" w:cs="Arial"/>
            <w:sz w:val="20"/>
            <w:szCs w:val="20"/>
          </w:rPr>
          <w:t xml:space="preserve">. </w:t>
        </w:r>
      </w:ins>
    </w:p>
    <w:p w14:paraId="1B9FBE96" w14:textId="77777777" w:rsidR="002B2A9D" w:rsidRPr="00A53D38" w:rsidRDefault="002B2A9D" w:rsidP="00A01017">
      <w:pPr>
        <w:pStyle w:val="ListParagraph"/>
        <w:numPr>
          <w:ilvl w:val="3"/>
          <w:numId w:val="18"/>
        </w:numPr>
        <w:rPr>
          <w:ins w:id="764" w:author="Author"/>
          <w:rFonts w:ascii="Arial" w:hAnsi="Arial" w:cs="Arial"/>
          <w:color w:val="000000" w:themeColor="text1"/>
          <w:sz w:val="20"/>
          <w:szCs w:val="20"/>
        </w:rPr>
      </w:pPr>
      <w:ins w:id="765" w:author="Author">
        <w:r>
          <w:rPr>
            <w:rFonts w:ascii="Arial" w:eastAsia="Arial" w:hAnsi="Arial" w:cs="Arial"/>
            <w:color w:val="000000" w:themeColor="text1"/>
            <w:sz w:val="20"/>
            <w:szCs w:val="20"/>
          </w:rPr>
          <w:t>Condition 3</w:t>
        </w:r>
        <w:r w:rsidRPr="00B7176A">
          <w:rPr>
            <w:rFonts w:ascii="Arial" w:eastAsia="Arial" w:hAnsi="Arial" w:cs="Arial"/>
            <w:color w:val="000000" w:themeColor="text1"/>
            <w:sz w:val="20"/>
            <w:szCs w:val="20"/>
          </w:rPr>
          <w:t>:</w:t>
        </w:r>
        <w:r w:rsidRPr="00A53D38">
          <w:rPr>
            <w:rFonts w:ascii="Arial" w:hAnsi="Arial" w:cs="Arial"/>
            <w:sz w:val="20"/>
            <w:szCs w:val="20"/>
          </w:rPr>
          <w:t xml:space="preserve"> During the 8</w:t>
        </w:r>
        <w:r w:rsidRPr="00B7176A">
          <w:rPr>
            <w:rFonts w:ascii="Arial" w:hAnsi="Arial" w:cs="Arial"/>
            <w:sz w:val="20"/>
            <w:szCs w:val="20"/>
          </w:rPr>
          <w:t>-hour evaluation period, at least 50% of the intervals must meet condition 1 above.</w:t>
        </w:r>
      </w:ins>
    </w:p>
    <w:p w14:paraId="5A5F2FB2" w14:textId="7355EF97" w:rsidR="002B2A9D" w:rsidRPr="00B7176A" w:rsidRDefault="002B2A9D" w:rsidP="002B2A9D">
      <w:pPr>
        <w:pStyle w:val="ListParagraph"/>
        <w:numPr>
          <w:ilvl w:val="2"/>
          <w:numId w:val="18"/>
        </w:numPr>
        <w:rPr>
          <w:ins w:id="766" w:author="Author"/>
          <w:rFonts w:ascii="Arial" w:eastAsia="Arial" w:hAnsi="Arial" w:cs="Arial"/>
          <w:color w:val="000000" w:themeColor="text1"/>
          <w:sz w:val="20"/>
          <w:szCs w:val="20"/>
        </w:rPr>
      </w:pPr>
      <w:ins w:id="767"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A53D38">
          <w:rPr>
            <w:rFonts w:ascii="Arial" w:hAnsi="Arial" w:cs="Arial"/>
            <w:color w:val="000000" w:themeColor="text1"/>
            <w:sz w:val="20"/>
            <w:szCs w:val="20"/>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p w14:paraId="21E26192" w14:textId="77777777" w:rsidR="002B2A9D" w:rsidRPr="009053E8" w:rsidRDefault="002B2A9D" w:rsidP="00A01017">
      <w:pPr>
        <w:pStyle w:val="ListParagraph"/>
        <w:ind w:left="2160"/>
        <w:rPr>
          <w:ins w:id="768" w:author="Author"/>
          <w:rFonts w:ascii="Arial" w:eastAsia="Arial" w:hAnsi="Arial" w:cs="Arial"/>
          <w:color w:val="000000" w:themeColor="text1"/>
          <w:sz w:val="20"/>
          <w:szCs w:val="20"/>
        </w:rPr>
      </w:pPr>
    </w:p>
    <w:p w14:paraId="043C3AFF" w14:textId="68816EF2" w:rsidR="00B7176A" w:rsidRPr="009053E8" w:rsidDel="002B2A9D" w:rsidRDefault="00B7176A" w:rsidP="00A01017">
      <w:pPr>
        <w:pStyle w:val="ListParagraph"/>
        <w:rPr>
          <w:ins w:id="769" w:author="Author"/>
          <w:del w:id="770" w:author="Author"/>
          <w:rFonts w:ascii="Arial" w:eastAsia="Arial" w:hAnsi="Arial" w:cs="Arial"/>
          <w:color w:val="000000" w:themeColor="text1"/>
          <w:sz w:val="20"/>
          <w:szCs w:val="20"/>
        </w:rPr>
      </w:pPr>
    </w:p>
    <w:p w14:paraId="24EB9AEF" w14:textId="77777777" w:rsidR="00BB10BB" w:rsidRDefault="00BB10BB" w:rsidP="00A01017">
      <w:pPr>
        <w:pStyle w:val="ListParagraph"/>
        <w:rPr>
          <w:ins w:id="771" w:author="Author"/>
          <w:rFonts w:ascii="Arial" w:eastAsia="Arial" w:hAnsi="Arial" w:cs="Arial"/>
          <w:color w:val="000000" w:themeColor="text1"/>
          <w:sz w:val="20"/>
          <w:szCs w:val="20"/>
        </w:rPr>
      </w:pPr>
    </w:p>
    <w:p w14:paraId="51BABEED" w14:textId="1CE8FF7B" w:rsidR="009053E8" w:rsidRPr="009053E8" w:rsidRDefault="6B5EF7AA" w:rsidP="00630C42">
      <w:pPr>
        <w:pStyle w:val="ListParagraph"/>
        <w:numPr>
          <w:ilvl w:val="0"/>
          <w:numId w:val="17"/>
        </w:numPr>
        <w:rPr>
          <w:rFonts w:ascii="Arial" w:eastAsia="Arial" w:hAnsi="Arial" w:cs="Arial"/>
          <w:color w:val="000000" w:themeColor="text1"/>
          <w:sz w:val="20"/>
          <w:szCs w:val="20"/>
        </w:rPr>
      </w:pPr>
      <w:r w:rsidRPr="602FB206">
        <w:rPr>
          <w:rFonts w:ascii="Arial" w:eastAsia="Arial" w:hAnsi="Arial" w:cs="Arial"/>
          <w:color w:val="000000" w:themeColor="text1"/>
          <w:sz w:val="20"/>
          <w:szCs w:val="20"/>
        </w:rPr>
        <w:t>Regarding telemetry and other market submission</w:t>
      </w:r>
      <w:r w:rsidR="6D2F00B9" w:rsidRPr="602FB206">
        <w:rPr>
          <w:rFonts w:ascii="Arial" w:eastAsia="Arial" w:hAnsi="Arial" w:cs="Arial"/>
          <w:color w:val="000000" w:themeColor="text1"/>
          <w:sz w:val="20"/>
          <w:szCs w:val="20"/>
        </w:rPr>
        <w:t>s</w:t>
      </w:r>
      <w:r w:rsidRPr="602FB206">
        <w:rPr>
          <w:rFonts w:ascii="Arial" w:eastAsia="Arial" w:hAnsi="Arial" w:cs="Arial"/>
          <w:color w:val="000000" w:themeColor="text1"/>
          <w:sz w:val="20"/>
          <w:szCs w:val="20"/>
        </w:rPr>
        <w:t>, an</w:t>
      </w:r>
      <w:r w:rsidR="024CE906" w:rsidRPr="602FB206">
        <w:rPr>
          <w:rFonts w:ascii="Arial" w:eastAsia="Arial" w:hAnsi="Arial" w:cs="Arial"/>
          <w:color w:val="000000" w:themeColor="text1"/>
          <w:sz w:val="20"/>
          <w:szCs w:val="20"/>
        </w:rPr>
        <w:t xml:space="preserve"> ADER providing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may not have an Ancillary Service Offer </w:t>
      </w:r>
      <w:del w:id="772" w:author="Author">
        <w:r w:rsidR="024CE906" w:rsidRPr="602FB206" w:rsidDel="00ED60CF">
          <w:rPr>
            <w:rFonts w:ascii="Arial" w:eastAsia="Arial" w:hAnsi="Arial" w:cs="Arial"/>
            <w:color w:val="000000" w:themeColor="text1"/>
            <w:sz w:val="20"/>
            <w:szCs w:val="20"/>
          </w:rPr>
          <w:delText xml:space="preserve">into the DAM </w:delText>
        </w:r>
        <w:r w:rsidR="024CE906" w:rsidRPr="602FB206">
          <w:rPr>
            <w:rFonts w:ascii="Arial" w:eastAsia="Arial" w:hAnsi="Arial" w:cs="Arial"/>
            <w:color w:val="000000" w:themeColor="text1"/>
            <w:sz w:val="20"/>
            <w:szCs w:val="20"/>
          </w:rPr>
          <w:delText>f</w:delText>
        </w:r>
      </w:del>
      <w:r w:rsidR="024CE906" w:rsidRPr="602FB206">
        <w:rPr>
          <w:rFonts w:ascii="Arial" w:eastAsia="Arial" w:hAnsi="Arial" w:cs="Arial"/>
          <w:color w:val="000000" w:themeColor="text1"/>
          <w:sz w:val="20"/>
          <w:szCs w:val="20"/>
        </w:rPr>
        <w:t xml:space="preserve">or Non-Spin or </w:t>
      </w:r>
      <w:r w:rsidR="325305E0" w:rsidRPr="602FB206">
        <w:rPr>
          <w:rFonts w:ascii="Arial" w:eastAsia="Arial" w:hAnsi="Arial" w:cs="Arial"/>
          <w:color w:val="000000" w:themeColor="text1"/>
          <w:sz w:val="20"/>
          <w:szCs w:val="20"/>
        </w:rPr>
        <w:t>ECRS</w:t>
      </w:r>
      <w:r w:rsidR="024CE906" w:rsidRPr="602FB206">
        <w:rPr>
          <w:rFonts w:ascii="Arial" w:eastAsia="Arial" w:hAnsi="Arial" w:cs="Arial"/>
          <w:color w:val="000000" w:themeColor="text1"/>
          <w:sz w:val="20"/>
          <w:szCs w:val="20"/>
        </w:rPr>
        <w:t xml:space="preserve"> or </w:t>
      </w:r>
      <w:r w:rsidR="2295E158" w:rsidRPr="602FB206">
        <w:rPr>
          <w:rFonts w:ascii="Arial" w:eastAsia="Arial" w:hAnsi="Arial" w:cs="Arial"/>
          <w:color w:val="000000" w:themeColor="text1"/>
          <w:sz w:val="20"/>
          <w:szCs w:val="20"/>
        </w:rPr>
        <w:t xml:space="preserve">an </w:t>
      </w:r>
      <w:r w:rsidR="024CE906" w:rsidRPr="602FB206">
        <w:rPr>
          <w:rFonts w:ascii="Arial" w:eastAsia="Arial" w:hAnsi="Arial" w:cs="Arial"/>
          <w:color w:val="000000" w:themeColor="text1"/>
          <w:sz w:val="20"/>
          <w:szCs w:val="20"/>
        </w:rPr>
        <w:t xml:space="preserve">Ancillary Service Resource Responsibility for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that exceeds the </w:t>
      </w:r>
      <w:r w:rsidR="03493831" w:rsidRPr="602FB206">
        <w:rPr>
          <w:rFonts w:ascii="Arial" w:eastAsia="Arial" w:hAnsi="Arial" w:cs="Arial"/>
          <w:color w:val="000000" w:themeColor="text1"/>
          <w:sz w:val="20"/>
          <w:szCs w:val="20"/>
        </w:rPr>
        <w:t xml:space="preserve">Non-Spin </w:t>
      </w:r>
      <w:r w:rsidR="6BB7B820" w:rsidRPr="602FB206">
        <w:rPr>
          <w:rFonts w:ascii="Arial" w:eastAsia="Arial" w:hAnsi="Arial" w:cs="Arial"/>
          <w:color w:val="000000" w:themeColor="text1"/>
          <w:sz w:val="20"/>
          <w:szCs w:val="20"/>
        </w:rPr>
        <w:t>and ECRS</w:t>
      </w:r>
      <w:r w:rsidR="03493831" w:rsidRPr="602FB206">
        <w:rPr>
          <w:rFonts w:ascii="Arial" w:eastAsia="Arial" w:hAnsi="Arial" w:cs="Arial"/>
          <w:color w:val="000000" w:themeColor="text1"/>
          <w:sz w:val="20"/>
          <w:szCs w:val="20"/>
        </w:rPr>
        <w:t xml:space="preserve"> MW amount</w:t>
      </w:r>
      <w:r w:rsidR="6BB7B820" w:rsidRPr="602FB206">
        <w:rPr>
          <w:rFonts w:ascii="Arial" w:eastAsia="Arial" w:hAnsi="Arial" w:cs="Arial"/>
          <w:color w:val="000000" w:themeColor="text1"/>
          <w:sz w:val="20"/>
          <w:szCs w:val="20"/>
        </w:rPr>
        <w:t>s</w:t>
      </w:r>
      <w:r w:rsidR="03493831" w:rsidRPr="602FB206">
        <w:rPr>
          <w:rFonts w:ascii="Arial" w:eastAsia="Arial" w:hAnsi="Arial" w:cs="Arial"/>
          <w:color w:val="000000" w:themeColor="text1"/>
          <w:sz w:val="20"/>
          <w:szCs w:val="20"/>
        </w:rPr>
        <w:t xml:space="preserve"> in the </w:t>
      </w:r>
      <w:r w:rsidR="024CE906" w:rsidRPr="602FB206">
        <w:rPr>
          <w:rFonts w:ascii="Arial" w:eastAsia="Arial" w:hAnsi="Arial" w:cs="Arial"/>
          <w:color w:val="000000" w:themeColor="text1"/>
          <w:sz w:val="20"/>
          <w:szCs w:val="20"/>
        </w:rPr>
        <w:t>QSE submission signed by ERCOT</w:t>
      </w:r>
      <w:r w:rsidR="478C966A" w:rsidRPr="602FB206">
        <w:rPr>
          <w:rFonts w:ascii="Arial" w:eastAsia="Arial" w:hAnsi="Arial" w:cs="Arial"/>
          <w:color w:val="000000" w:themeColor="text1"/>
          <w:sz w:val="20"/>
          <w:szCs w:val="20"/>
        </w:rPr>
        <w:t>.</w:t>
      </w:r>
    </w:p>
    <w:p w14:paraId="330FEB6B" w14:textId="536775C4" w:rsidR="5D3DF1FB" w:rsidRDefault="5D3DF1FB" w:rsidP="00A01017">
      <w:pPr>
        <w:pStyle w:val="Heading1"/>
        <w:numPr>
          <w:ilvl w:val="1"/>
          <w:numId w:val="6"/>
        </w:numPr>
        <w:rPr>
          <w:color w:val="00AEC7"/>
        </w:rPr>
      </w:pPr>
      <w:bookmarkStart w:id="773" w:name="_Toc113534981"/>
      <w:bookmarkStart w:id="774" w:name="_Toc113534982"/>
      <w:bookmarkStart w:id="775" w:name="_Toc152570587"/>
      <w:bookmarkStart w:id="776" w:name="_Toc155191497"/>
      <w:bookmarkEnd w:id="773"/>
      <w:bookmarkEnd w:id="774"/>
      <w:r w:rsidRPr="6AF95340">
        <w:rPr>
          <w:color w:val="00AEC7"/>
        </w:rPr>
        <w:t>Additional</w:t>
      </w:r>
      <w:r w:rsidRPr="49A4E648">
        <w:rPr>
          <w:color w:val="00AEC7"/>
        </w:rPr>
        <w:t xml:space="preserve"> </w:t>
      </w:r>
      <w:r w:rsidR="31D0571A" w:rsidRPr="6AF95340">
        <w:rPr>
          <w:color w:val="00AEC7"/>
        </w:rPr>
        <w:t>Data</w:t>
      </w:r>
      <w:r w:rsidR="5D911C29" w:rsidRPr="6AF95340">
        <w:rPr>
          <w:color w:val="00AEC7"/>
        </w:rPr>
        <w:t xml:space="preserve"> from the QSE Representing the ADER</w:t>
      </w:r>
      <w:bookmarkEnd w:id="775"/>
      <w:bookmarkEnd w:id="776"/>
    </w:p>
    <w:p w14:paraId="388E638D" w14:textId="19F6DD99" w:rsidR="6AF95340" w:rsidRDefault="6AF95340" w:rsidP="6AF95340"/>
    <w:p w14:paraId="7D0A63FA" w14:textId="0D4C3743" w:rsidR="00694B1C" w:rsidRPr="00CE61CB" w:rsidRDefault="41A39FA0" w:rsidP="00902F86">
      <w:pPr>
        <w:pStyle w:val="ListParagraph"/>
        <w:numPr>
          <w:ilvl w:val="0"/>
          <w:numId w:val="28"/>
        </w:numPr>
        <w:rPr>
          <w:rFonts w:ascii="Arial" w:hAnsi="Arial" w:cs="Arial"/>
          <w:color w:val="000000" w:themeColor="text1"/>
          <w:sz w:val="20"/>
          <w:szCs w:val="20"/>
        </w:rPr>
      </w:pPr>
      <w:r w:rsidRPr="5ECC500C">
        <w:rPr>
          <w:rFonts w:ascii="Arial" w:hAnsi="Arial" w:cs="Arial"/>
          <w:sz w:val="20"/>
          <w:szCs w:val="20"/>
        </w:rPr>
        <w:t xml:space="preserve">The QSE </w:t>
      </w:r>
      <w:r w:rsidR="13C996F0" w:rsidRPr="5ECC500C">
        <w:rPr>
          <w:rFonts w:ascii="Arial" w:hAnsi="Arial" w:cs="Arial"/>
          <w:sz w:val="20"/>
          <w:szCs w:val="20"/>
        </w:rPr>
        <w:t xml:space="preserve">shall </w:t>
      </w:r>
      <w:r w:rsidRPr="5ECC500C">
        <w:rPr>
          <w:rFonts w:ascii="Arial" w:hAnsi="Arial" w:cs="Arial"/>
          <w:sz w:val="20"/>
          <w:szCs w:val="20"/>
        </w:rPr>
        <w:t>provide allocation factors</w:t>
      </w:r>
      <w:r w:rsidR="3FA8DDA9" w:rsidRPr="5ECC500C">
        <w:rPr>
          <w:rFonts w:ascii="Arial" w:hAnsi="Arial" w:cs="Arial"/>
          <w:sz w:val="20"/>
          <w:szCs w:val="20"/>
        </w:rPr>
        <w:t xml:space="preserve"> </w:t>
      </w:r>
      <w:r w:rsidR="496D4BDF" w:rsidRPr="5ECC500C">
        <w:rPr>
          <w:rFonts w:ascii="Arial" w:hAnsi="Arial" w:cs="Arial"/>
          <w:sz w:val="20"/>
          <w:szCs w:val="20"/>
        </w:rPr>
        <w:t xml:space="preserve">to ERCOT </w:t>
      </w:r>
      <w:r w:rsidRPr="5ECC500C">
        <w:rPr>
          <w:rFonts w:ascii="Arial" w:hAnsi="Arial" w:cs="Arial"/>
          <w:sz w:val="20"/>
          <w:szCs w:val="20"/>
        </w:rPr>
        <w:t>representing the fraction of the ERCOT</w:t>
      </w:r>
      <w:r w:rsidR="76BF15E7" w:rsidRPr="5ECC500C">
        <w:rPr>
          <w:rFonts w:ascii="Arial" w:hAnsi="Arial" w:cs="Arial"/>
          <w:sz w:val="20"/>
          <w:szCs w:val="20"/>
        </w:rPr>
        <w:t>-</w:t>
      </w:r>
      <w:r w:rsidRPr="5ECC500C">
        <w:rPr>
          <w:rFonts w:ascii="Arial" w:hAnsi="Arial" w:cs="Arial"/>
          <w:sz w:val="20"/>
          <w:szCs w:val="20"/>
        </w:rPr>
        <w:t xml:space="preserve">issued instruction to the </w:t>
      </w:r>
      <w:r w:rsidR="14F7D8CF" w:rsidRPr="5ECC500C">
        <w:rPr>
          <w:rFonts w:ascii="Arial" w:hAnsi="Arial" w:cs="Arial"/>
          <w:sz w:val="20"/>
          <w:szCs w:val="20"/>
        </w:rPr>
        <w:t xml:space="preserve">ADER </w:t>
      </w:r>
      <w:r w:rsidRPr="5ECC500C">
        <w:rPr>
          <w:rFonts w:ascii="Arial" w:hAnsi="Arial" w:cs="Arial"/>
          <w:sz w:val="20"/>
          <w:szCs w:val="20"/>
        </w:rPr>
        <w:t xml:space="preserve">that is being provided by </w:t>
      </w:r>
      <w:r w:rsidR="38F15CAD" w:rsidRPr="5ECC500C">
        <w:rPr>
          <w:rFonts w:ascii="Arial" w:hAnsi="Arial" w:cs="Arial"/>
          <w:sz w:val="20"/>
          <w:szCs w:val="20"/>
        </w:rPr>
        <w:t>each</w:t>
      </w:r>
      <w:r w:rsidRPr="5ECC500C">
        <w:rPr>
          <w:rFonts w:ascii="Arial" w:hAnsi="Arial" w:cs="Arial"/>
          <w:sz w:val="20"/>
          <w:szCs w:val="20"/>
        </w:rPr>
        <w:t xml:space="preserve"> </w:t>
      </w:r>
      <w:proofErr w:type="gramStart"/>
      <w:r w:rsidRPr="5ECC500C">
        <w:rPr>
          <w:rFonts w:ascii="Arial" w:hAnsi="Arial" w:cs="Arial"/>
          <w:sz w:val="20"/>
          <w:szCs w:val="20"/>
        </w:rPr>
        <w:t xml:space="preserve">particular </w:t>
      </w:r>
      <w:r w:rsidR="0D63008C" w:rsidRPr="5ECC500C">
        <w:rPr>
          <w:rFonts w:ascii="Arial" w:hAnsi="Arial" w:cs="Arial"/>
          <w:sz w:val="20"/>
          <w:szCs w:val="20"/>
        </w:rPr>
        <w:t>metered</w:t>
      </w:r>
      <w:proofErr w:type="gramEnd"/>
      <w:r w:rsidR="0D63008C" w:rsidRPr="5ECC500C">
        <w:rPr>
          <w:rFonts w:ascii="Arial" w:hAnsi="Arial" w:cs="Arial"/>
          <w:sz w:val="20"/>
          <w:szCs w:val="20"/>
        </w:rPr>
        <w:t xml:space="preserve"> </w:t>
      </w:r>
      <w:r w:rsidR="00721665" w:rsidRPr="5ECC500C">
        <w:rPr>
          <w:rFonts w:ascii="Arial" w:hAnsi="Arial" w:cs="Arial"/>
          <w:sz w:val="20"/>
          <w:szCs w:val="20"/>
        </w:rPr>
        <w:t>Premise</w:t>
      </w:r>
      <w:r w:rsidRPr="5ECC500C">
        <w:rPr>
          <w:rFonts w:ascii="Arial" w:hAnsi="Arial" w:cs="Arial"/>
          <w:sz w:val="20"/>
          <w:szCs w:val="20"/>
        </w:rPr>
        <w:t xml:space="preserve"> that is part of the aggregation. For </w:t>
      </w:r>
      <w:r w:rsidR="443792AF" w:rsidRPr="5ECC500C">
        <w:rPr>
          <w:rFonts w:ascii="Arial" w:hAnsi="Arial" w:cs="Arial"/>
          <w:sz w:val="20"/>
          <w:szCs w:val="20"/>
        </w:rPr>
        <w:t>P</w:t>
      </w:r>
      <w:r w:rsidRPr="5ECC500C">
        <w:rPr>
          <w:rFonts w:ascii="Arial" w:hAnsi="Arial" w:cs="Arial"/>
          <w:sz w:val="20"/>
          <w:szCs w:val="20"/>
        </w:rPr>
        <w:t xml:space="preserve">hase </w:t>
      </w:r>
      <w:ins w:id="777" w:author="Author">
        <w:r w:rsidR="00A124B3">
          <w:rPr>
            <w:rFonts w:ascii="Arial" w:hAnsi="Arial" w:cs="Arial"/>
            <w:sz w:val="20"/>
            <w:szCs w:val="20"/>
          </w:rPr>
          <w:t>3</w:t>
        </w:r>
      </w:ins>
      <w:del w:id="778" w:author="Author">
        <w:r w:rsidR="007B155B" w:rsidDel="00A124B3">
          <w:rPr>
            <w:rFonts w:ascii="Arial" w:hAnsi="Arial" w:cs="Arial"/>
            <w:sz w:val="20"/>
            <w:szCs w:val="20"/>
          </w:rPr>
          <w:delText>2</w:delText>
        </w:r>
      </w:del>
      <w:r w:rsidR="007B155B" w:rsidRPr="5ECC500C">
        <w:rPr>
          <w:rFonts w:ascii="Arial" w:hAnsi="Arial" w:cs="Arial"/>
          <w:sz w:val="20"/>
          <w:szCs w:val="20"/>
        </w:rPr>
        <w:t xml:space="preserve"> </w:t>
      </w:r>
      <w:r w:rsidRPr="5ECC500C">
        <w:rPr>
          <w:rFonts w:ascii="Arial" w:hAnsi="Arial" w:cs="Arial"/>
          <w:sz w:val="20"/>
          <w:szCs w:val="20"/>
        </w:rPr>
        <w:t xml:space="preserve">of the </w:t>
      </w:r>
      <w:r w:rsidR="00AF2D5F" w:rsidRPr="5ECC500C">
        <w:rPr>
          <w:rFonts w:ascii="Arial" w:hAnsi="Arial" w:cs="Arial"/>
          <w:sz w:val="20"/>
          <w:szCs w:val="20"/>
        </w:rPr>
        <w:t>P</w:t>
      </w:r>
      <w:r w:rsidRPr="5ECC500C">
        <w:rPr>
          <w:rFonts w:ascii="Arial" w:hAnsi="Arial" w:cs="Arial"/>
          <w:sz w:val="20"/>
          <w:szCs w:val="20"/>
        </w:rPr>
        <w:t>ilot</w:t>
      </w:r>
      <w:r w:rsidR="00AF2D5F" w:rsidRPr="5ECC500C">
        <w:rPr>
          <w:rFonts w:ascii="Arial" w:hAnsi="Arial" w:cs="Arial"/>
          <w:sz w:val="20"/>
          <w:szCs w:val="20"/>
        </w:rPr>
        <w:t xml:space="preserve"> Project</w:t>
      </w:r>
      <w:r w:rsidRPr="5ECC500C">
        <w:rPr>
          <w:rFonts w:ascii="Arial" w:hAnsi="Arial" w:cs="Arial"/>
          <w:sz w:val="20"/>
          <w:szCs w:val="20"/>
        </w:rPr>
        <w:t xml:space="preserve">, this information </w:t>
      </w:r>
      <w:r w:rsidR="1EF5CE7E" w:rsidRPr="5ECC500C">
        <w:rPr>
          <w:rFonts w:ascii="Arial" w:hAnsi="Arial" w:cs="Arial"/>
          <w:sz w:val="20"/>
          <w:szCs w:val="20"/>
        </w:rPr>
        <w:t xml:space="preserve">could be </w:t>
      </w:r>
      <w:proofErr w:type="gramStart"/>
      <w:r w:rsidR="1EF5CE7E" w:rsidRPr="5ECC500C">
        <w:rPr>
          <w:rFonts w:ascii="Arial" w:hAnsi="Arial" w:cs="Arial"/>
          <w:sz w:val="20"/>
          <w:szCs w:val="20"/>
        </w:rPr>
        <w:t>static</w:t>
      </w:r>
      <w:r w:rsidR="00D71E2A" w:rsidRPr="5ECC500C">
        <w:rPr>
          <w:rFonts w:ascii="Arial" w:hAnsi="Arial" w:cs="Arial"/>
          <w:sz w:val="20"/>
          <w:szCs w:val="20"/>
        </w:rPr>
        <w:t>,</w:t>
      </w:r>
      <w:r w:rsidR="0085571E" w:rsidRPr="5ECC500C">
        <w:rPr>
          <w:rFonts w:ascii="Arial" w:hAnsi="Arial" w:cs="Arial"/>
          <w:sz w:val="20"/>
          <w:szCs w:val="20"/>
        </w:rPr>
        <w:t xml:space="preserve"> </w:t>
      </w:r>
      <w:r w:rsidR="0389A324" w:rsidRPr="5ECC500C">
        <w:rPr>
          <w:rFonts w:ascii="Arial" w:hAnsi="Arial" w:cs="Arial"/>
          <w:sz w:val="20"/>
          <w:szCs w:val="20"/>
        </w:rPr>
        <w:t>and</w:t>
      </w:r>
      <w:proofErr w:type="gramEnd"/>
      <w:r w:rsidR="0389A324" w:rsidRPr="5ECC500C">
        <w:rPr>
          <w:rFonts w:ascii="Arial" w:hAnsi="Arial" w:cs="Arial"/>
          <w:sz w:val="20"/>
          <w:szCs w:val="20"/>
        </w:rPr>
        <w:t xml:space="preserve"> </w:t>
      </w:r>
      <w:r w:rsidRPr="5ECC500C">
        <w:rPr>
          <w:rFonts w:ascii="Arial" w:hAnsi="Arial" w:cs="Arial"/>
          <w:sz w:val="20"/>
          <w:szCs w:val="20"/>
        </w:rPr>
        <w:t>does not need to be provide</w:t>
      </w:r>
      <w:r w:rsidR="14F7D8CF" w:rsidRPr="5ECC500C">
        <w:rPr>
          <w:rFonts w:ascii="Arial" w:hAnsi="Arial" w:cs="Arial"/>
          <w:sz w:val="20"/>
          <w:szCs w:val="20"/>
        </w:rPr>
        <w:t>d</w:t>
      </w:r>
      <w:r w:rsidRPr="5ECC500C">
        <w:rPr>
          <w:rFonts w:ascii="Arial" w:hAnsi="Arial" w:cs="Arial"/>
          <w:sz w:val="20"/>
          <w:szCs w:val="20"/>
        </w:rPr>
        <w:t xml:space="preserve"> in Real-Time</w:t>
      </w:r>
      <w:r w:rsidR="0085571E" w:rsidRPr="5ECC500C">
        <w:rPr>
          <w:rFonts w:ascii="Arial" w:hAnsi="Arial" w:cs="Arial"/>
          <w:sz w:val="20"/>
          <w:szCs w:val="20"/>
        </w:rPr>
        <w:t xml:space="preserve"> or for the entire </w:t>
      </w:r>
      <w:r w:rsidR="008D4A14" w:rsidRPr="5ECC500C">
        <w:rPr>
          <w:rFonts w:ascii="Arial" w:hAnsi="Arial" w:cs="Arial"/>
          <w:sz w:val="20"/>
          <w:szCs w:val="20"/>
        </w:rPr>
        <w:t xml:space="preserve">period </w:t>
      </w:r>
      <w:r w:rsidR="0052475A" w:rsidRPr="5ECC500C">
        <w:rPr>
          <w:rFonts w:ascii="Arial" w:hAnsi="Arial" w:cs="Arial"/>
          <w:sz w:val="20"/>
          <w:szCs w:val="20"/>
        </w:rPr>
        <w:t>of participation</w:t>
      </w:r>
      <w:r w:rsidRPr="5ECC500C">
        <w:rPr>
          <w:rFonts w:ascii="Arial" w:hAnsi="Arial" w:cs="Arial"/>
          <w:sz w:val="20"/>
          <w:szCs w:val="20"/>
        </w:rPr>
        <w:t xml:space="preserve"> </w:t>
      </w:r>
      <w:r w:rsidR="2F2CF71D" w:rsidRPr="5ECC500C">
        <w:rPr>
          <w:rFonts w:ascii="Arial" w:hAnsi="Arial" w:cs="Arial"/>
          <w:sz w:val="20"/>
          <w:szCs w:val="20"/>
        </w:rPr>
        <w:t xml:space="preserve">in </w:t>
      </w:r>
      <w:r w:rsidR="2C3AE4C2" w:rsidRPr="5ECC500C">
        <w:rPr>
          <w:rFonts w:ascii="Arial" w:hAnsi="Arial" w:cs="Arial"/>
          <w:sz w:val="20"/>
          <w:szCs w:val="20"/>
        </w:rPr>
        <w:t xml:space="preserve">the </w:t>
      </w:r>
      <w:r w:rsidR="00AF2D5F" w:rsidRPr="5ECC500C">
        <w:rPr>
          <w:rFonts w:ascii="Arial" w:hAnsi="Arial" w:cs="Arial"/>
          <w:sz w:val="20"/>
          <w:szCs w:val="20"/>
        </w:rPr>
        <w:t>P</w:t>
      </w:r>
      <w:r w:rsidR="2C3AE4C2" w:rsidRPr="5ECC500C">
        <w:rPr>
          <w:rFonts w:ascii="Arial" w:hAnsi="Arial" w:cs="Arial"/>
          <w:sz w:val="20"/>
          <w:szCs w:val="20"/>
        </w:rPr>
        <w:t>ilot</w:t>
      </w:r>
      <w:r w:rsidR="00AF2D5F" w:rsidRPr="5ECC500C">
        <w:rPr>
          <w:rFonts w:ascii="Arial" w:hAnsi="Arial" w:cs="Arial"/>
          <w:sz w:val="20"/>
          <w:szCs w:val="20"/>
        </w:rPr>
        <w:t xml:space="preserve"> Project</w:t>
      </w:r>
      <w:r w:rsidR="2C3AE4C2" w:rsidRPr="5ECC500C">
        <w:rPr>
          <w:rFonts w:ascii="Arial" w:hAnsi="Arial" w:cs="Arial"/>
          <w:sz w:val="20"/>
          <w:szCs w:val="20"/>
        </w:rPr>
        <w:t>. Data that is provided</w:t>
      </w:r>
      <w:r w:rsidRPr="5ECC500C">
        <w:rPr>
          <w:rFonts w:ascii="Arial" w:hAnsi="Arial" w:cs="Arial"/>
          <w:sz w:val="20"/>
          <w:szCs w:val="20"/>
        </w:rPr>
        <w:t xml:space="preserve"> </w:t>
      </w:r>
      <w:r w:rsidR="14F7D8CF" w:rsidRPr="5ECC500C">
        <w:rPr>
          <w:rFonts w:ascii="Arial" w:hAnsi="Arial" w:cs="Arial"/>
          <w:sz w:val="20"/>
          <w:szCs w:val="20"/>
        </w:rPr>
        <w:t xml:space="preserve">will be </w:t>
      </w:r>
      <w:r w:rsidRPr="5ECC500C">
        <w:rPr>
          <w:rFonts w:ascii="Arial" w:hAnsi="Arial" w:cs="Arial"/>
          <w:sz w:val="20"/>
          <w:szCs w:val="20"/>
        </w:rPr>
        <w:t>used</w:t>
      </w:r>
      <w:r w:rsidR="14F7D8CF" w:rsidRPr="5ECC500C">
        <w:rPr>
          <w:rFonts w:ascii="Arial" w:hAnsi="Arial" w:cs="Arial"/>
          <w:sz w:val="20"/>
          <w:szCs w:val="20"/>
        </w:rPr>
        <w:t xml:space="preserve"> </w:t>
      </w:r>
      <w:r w:rsidR="2A597517" w:rsidRPr="5ECC500C">
        <w:rPr>
          <w:rFonts w:ascii="Arial" w:hAnsi="Arial" w:cs="Arial"/>
          <w:sz w:val="20"/>
          <w:szCs w:val="20"/>
        </w:rPr>
        <w:t xml:space="preserve">in </w:t>
      </w:r>
      <w:r w:rsidR="14F7D8CF" w:rsidRPr="5ECC500C">
        <w:rPr>
          <w:rFonts w:ascii="Arial" w:hAnsi="Arial" w:cs="Arial"/>
          <w:sz w:val="20"/>
          <w:szCs w:val="20"/>
        </w:rPr>
        <w:t>off-line simulations</w:t>
      </w:r>
      <w:r w:rsidRPr="5ECC500C">
        <w:rPr>
          <w:rFonts w:ascii="Arial" w:hAnsi="Arial" w:cs="Arial"/>
          <w:sz w:val="20"/>
          <w:szCs w:val="20"/>
        </w:rPr>
        <w:t xml:space="preserve"> </w:t>
      </w:r>
      <w:r w:rsidR="14F7D8CF" w:rsidRPr="5ECC500C">
        <w:rPr>
          <w:rFonts w:ascii="Arial" w:hAnsi="Arial" w:cs="Arial"/>
          <w:sz w:val="20"/>
          <w:szCs w:val="20"/>
        </w:rPr>
        <w:t>to simulate different dispatch and pricing schemes.</w:t>
      </w:r>
      <w:r w:rsidR="00F14A4F" w:rsidRPr="5ECC500C">
        <w:rPr>
          <w:rFonts w:ascii="Arial" w:eastAsia="Arial" w:hAnsi="Arial" w:cs="Arial"/>
          <w:sz w:val="20"/>
          <w:szCs w:val="20"/>
        </w:rPr>
        <w:t xml:space="preserve"> This data must be provided to ERCOT when requested, within a reasonable storage requirement timeframe. The data storage requirements and the mechanism of delivering this data to ERCOT will be determined later.</w:t>
      </w:r>
    </w:p>
    <w:p w14:paraId="6C19D3C4" w14:textId="77777777" w:rsidR="00E85793" w:rsidRDefault="00E85793" w:rsidP="004A2FC9">
      <w:pPr>
        <w:pStyle w:val="ListParagraph"/>
        <w:ind w:left="1440"/>
        <w:rPr>
          <w:rFonts w:ascii="Arial" w:hAnsi="Arial" w:cs="Arial"/>
          <w:color w:val="000000" w:themeColor="text1"/>
          <w:sz w:val="20"/>
          <w:szCs w:val="20"/>
        </w:rPr>
      </w:pPr>
    </w:p>
    <w:p w14:paraId="2C1E3274" w14:textId="1AAD4508" w:rsidR="001D18E7" w:rsidRDefault="5D911C29" w:rsidP="00A01017">
      <w:pPr>
        <w:pStyle w:val="Heading1"/>
        <w:numPr>
          <w:ilvl w:val="1"/>
          <w:numId w:val="6"/>
        </w:numPr>
        <w:rPr>
          <w:color w:val="00AEC7"/>
        </w:rPr>
      </w:pPr>
      <w:bookmarkStart w:id="779" w:name="_Toc113534984"/>
      <w:bookmarkStart w:id="780" w:name="_Toc113534985"/>
      <w:bookmarkStart w:id="781" w:name="_Toc152570588"/>
      <w:bookmarkStart w:id="782" w:name="_Toc155191498"/>
      <w:bookmarkEnd w:id="779"/>
      <w:bookmarkEnd w:id="780"/>
      <w:r w:rsidRPr="6AF95340">
        <w:rPr>
          <w:color w:val="00AEC7"/>
        </w:rPr>
        <w:t xml:space="preserve">Procurement and </w:t>
      </w:r>
      <w:r w:rsidR="3FCA2CC2" w:rsidRPr="6AF95340">
        <w:rPr>
          <w:color w:val="00AEC7"/>
        </w:rPr>
        <w:t>Deployment</w:t>
      </w:r>
      <w:bookmarkEnd w:id="781"/>
      <w:bookmarkEnd w:id="782"/>
    </w:p>
    <w:p w14:paraId="5C272333" w14:textId="54C7BEE6" w:rsidR="6AF95340" w:rsidRDefault="6AF95340" w:rsidP="6AF95340"/>
    <w:p w14:paraId="1D824E88" w14:textId="755647A8" w:rsidR="001D18E7" w:rsidRDefault="6561E020" w:rsidP="00F55948">
      <w:pPr>
        <w:rPr>
          <w:rFonts w:ascii="Arial" w:hAnsi="Arial" w:cs="Arial"/>
          <w:sz w:val="20"/>
          <w:szCs w:val="20"/>
        </w:rPr>
      </w:pPr>
      <w:r w:rsidRPr="6AF95340">
        <w:rPr>
          <w:rFonts w:ascii="Arial" w:hAnsi="Arial" w:cs="Arial"/>
          <w:sz w:val="20"/>
          <w:szCs w:val="20"/>
        </w:rPr>
        <w:t xml:space="preserve">ADER participation will be through existing </w:t>
      </w:r>
      <w:r w:rsidR="0E6EC30C" w:rsidRPr="6AF95340">
        <w:rPr>
          <w:rFonts w:ascii="Arial" w:hAnsi="Arial" w:cs="Arial"/>
          <w:sz w:val="20"/>
          <w:szCs w:val="20"/>
        </w:rPr>
        <w:t xml:space="preserve">ALR </w:t>
      </w:r>
      <w:ins w:id="783" w:author="Author">
        <w:r w:rsidR="003050C1">
          <w:rPr>
            <w:rFonts w:ascii="Arial" w:hAnsi="Arial" w:cs="Arial"/>
            <w:sz w:val="20"/>
            <w:szCs w:val="20"/>
          </w:rPr>
          <w:t xml:space="preserve">and NCLR </w:t>
        </w:r>
      </w:ins>
      <w:r w:rsidRPr="6AF95340">
        <w:rPr>
          <w:rFonts w:ascii="Arial" w:hAnsi="Arial" w:cs="Arial"/>
          <w:sz w:val="20"/>
          <w:szCs w:val="20"/>
        </w:rPr>
        <w:t xml:space="preserve">ERCOT market mechanisms.  </w:t>
      </w:r>
    </w:p>
    <w:p w14:paraId="2B0B6856" w14:textId="77777777" w:rsidR="003D6B3E" w:rsidRDefault="003D6B3E" w:rsidP="6AF95340">
      <w:pPr>
        <w:rPr>
          <w:rFonts w:ascii="Arial" w:hAnsi="Arial" w:cs="Arial"/>
          <w:sz w:val="20"/>
          <w:szCs w:val="20"/>
        </w:rPr>
      </w:pPr>
    </w:p>
    <w:p w14:paraId="6FAE762B" w14:textId="15309AFA" w:rsidR="004603F1" w:rsidRDefault="68CF49B2" w:rsidP="00902F86">
      <w:pPr>
        <w:numPr>
          <w:ilvl w:val="0"/>
          <w:numId w:val="29"/>
        </w:numPr>
        <w:rPr>
          <w:rFonts w:ascii="Arial" w:hAnsi="Arial" w:cs="Arial"/>
          <w:color w:val="000000" w:themeColor="text1"/>
          <w:sz w:val="20"/>
          <w:szCs w:val="20"/>
        </w:rPr>
      </w:pPr>
      <w:r w:rsidRPr="602FB206">
        <w:rPr>
          <w:rFonts w:ascii="Arial" w:hAnsi="Arial" w:cs="Arial"/>
          <w:sz w:val="20"/>
          <w:szCs w:val="20"/>
        </w:rPr>
        <w:t xml:space="preserve">ADERs qualified for </w:t>
      </w:r>
      <w:bookmarkStart w:id="784" w:name="_Int_kH5c7MiL"/>
      <w:r w:rsidRPr="602FB206">
        <w:rPr>
          <w:rFonts w:ascii="Arial" w:hAnsi="Arial" w:cs="Arial"/>
          <w:sz w:val="20"/>
          <w:szCs w:val="20"/>
        </w:rPr>
        <w:t>Non-Spin</w:t>
      </w:r>
      <w:bookmarkEnd w:id="784"/>
      <w:r w:rsidR="1254FB66" w:rsidRPr="602FB206">
        <w:rPr>
          <w:rFonts w:ascii="Arial" w:hAnsi="Arial" w:cs="Arial"/>
          <w:sz w:val="20"/>
          <w:szCs w:val="20"/>
        </w:rPr>
        <w:t xml:space="preserve"> and/or ECRS</w:t>
      </w:r>
      <w:r w:rsidRPr="602FB206">
        <w:rPr>
          <w:rFonts w:ascii="Arial" w:hAnsi="Arial" w:cs="Arial"/>
          <w:sz w:val="20"/>
          <w:szCs w:val="20"/>
        </w:rPr>
        <w:t xml:space="preserve"> may be offered </w:t>
      </w:r>
      <w:ins w:id="785" w:author="Author">
        <w:r w:rsidR="009316C3">
          <w:rPr>
            <w:rFonts w:ascii="Arial" w:hAnsi="Arial" w:cs="Arial"/>
            <w:sz w:val="20"/>
            <w:szCs w:val="20"/>
          </w:rPr>
          <w:t xml:space="preserve"> </w:t>
        </w:r>
      </w:ins>
      <w:del w:id="786" w:author="Author">
        <w:r w:rsidRPr="602FB206" w:rsidDel="009316C3">
          <w:rPr>
            <w:rFonts w:ascii="Arial" w:hAnsi="Arial" w:cs="Arial"/>
            <w:sz w:val="20"/>
            <w:szCs w:val="20"/>
          </w:rPr>
          <w:delText xml:space="preserve">into the Day-Ahead Market (DAM) </w:delText>
        </w:r>
      </w:del>
      <w:r w:rsidRPr="602FB206">
        <w:rPr>
          <w:rFonts w:ascii="Arial" w:hAnsi="Arial" w:cs="Arial"/>
          <w:sz w:val="20"/>
          <w:szCs w:val="20"/>
        </w:rPr>
        <w:t>to provide Non-Spin</w:t>
      </w:r>
      <w:r w:rsidR="1254FB66" w:rsidRPr="602FB206">
        <w:rPr>
          <w:rFonts w:ascii="Arial" w:hAnsi="Arial" w:cs="Arial"/>
          <w:sz w:val="20"/>
          <w:szCs w:val="20"/>
        </w:rPr>
        <w:t xml:space="preserve"> and</w:t>
      </w:r>
      <w:r w:rsidR="2DD30ED8" w:rsidRPr="602FB206">
        <w:rPr>
          <w:rFonts w:ascii="Arial" w:hAnsi="Arial" w:cs="Arial"/>
          <w:sz w:val="20"/>
          <w:szCs w:val="20"/>
        </w:rPr>
        <w:t>/or ECR</w:t>
      </w:r>
      <w:r w:rsidR="68A12633" w:rsidRPr="602FB206">
        <w:rPr>
          <w:rFonts w:ascii="Arial" w:hAnsi="Arial" w:cs="Arial"/>
          <w:sz w:val="20"/>
          <w:szCs w:val="20"/>
        </w:rPr>
        <w:t>S</w:t>
      </w:r>
      <w:r w:rsidR="3CE0A616" w:rsidRPr="602FB206">
        <w:rPr>
          <w:rFonts w:ascii="Arial" w:hAnsi="Arial" w:cs="Arial"/>
          <w:sz w:val="20"/>
          <w:szCs w:val="20"/>
        </w:rPr>
        <w:t>, as appli</w:t>
      </w:r>
      <w:r w:rsidR="2AD5A8F1" w:rsidRPr="602FB206">
        <w:rPr>
          <w:rFonts w:ascii="Arial" w:hAnsi="Arial" w:cs="Arial"/>
          <w:sz w:val="20"/>
          <w:szCs w:val="20"/>
        </w:rPr>
        <w:t>c</w:t>
      </w:r>
      <w:r w:rsidR="3CE0A616" w:rsidRPr="602FB206">
        <w:rPr>
          <w:rFonts w:ascii="Arial" w:hAnsi="Arial" w:cs="Arial"/>
          <w:sz w:val="20"/>
          <w:szCs w:val="20"/>
        </w:rPr>
        <w:t>able,</w:t>
      </w:r>
      <w:r w:rsidRPr="602FB206">
        <w:rPr>
          <w:rFonts w:ascii="Arial" w:hAnsi="Arial" w:cs="Arial"/>
          <w:sz w:val="20"/>
          <w:szCs w:val="20"/>
        </w:rPr>
        <w:t xml:space="preserve"> and will be cleared with other participating Resources, in accordance with existing ERCOT rules.</w:t>
      </w:r>
      <w:r w:rsidR="36AD2315" w:rsidRPr="602FB206">
        <w:rPr>
          <w:rFonts w:ascii="Arial" w:hAnsi="Arial" w:cs="Arial"/>
          <w:sz w:val="20"/>
          <w:szCs w:val="20"/>
        </w:rPr>
        <w:t xml:space="preserve"> Additionally, self-arranged or traded Non-Spin </w:t>
      </w:r>
      <w:r w:rsidR="5BBFA246" w:rsidRPr="602FB206">
        <w:rPr>
          <w:rFonts w:ascii="Arial" w:hAnsi="Arial" w:cs="Arial"/>
          <w:sz w:val="20"/>
          <w:szCs w:val="20"/>
        </w:rPr>
        <w:t xml:space="preserve">or ECRS </w:t>
      </w:r>
      <w:r w:rsidR="36AD2315" w:rsidRPr="602FB206">
        <w:rPr>
          <w:rFonts w:ascii="Arial" w:hAnsi="Arial" w:cs="Arial"/>
          <w:sz w:val="20"/>
          <w:szCs w:val="20"/>
        </w:rPr>
        <w:t>may be provided by qualified ADERs.</w:t>
      </w:r>
      <w:r w:rsidR="713EA13D" w:rsidRPr="602FB206">
        <w:rPr>
          <w:rFonts w:ascii="Arial" w:hAnsi="Arial" w:cs="Arial"/>
          <w:sz w:val="20"/>
          <w:szCs w:val="20"/>
        </w:rPr>
        <w:t xml:space="preserve"> This </w:t>
      </w:r>
      <w:r w:rsidR="48157622" w:rsidRPr="602FB206">
        <w:rPr>
          <w:rFonts w:ascii="Arial" w:hAnsi="Arial" w:cs="Arial"/>
          <w:sz w:val="20"/>
          <w:szCs w:val="20"/>
        </w:rPr>
        <w:t>Pilot</w:t>
      </w:r>
      <w:r w:rsidR="034F0343" w:rsidRPr="602FB206">
        <w:rPr>
          <w:rFonts w:ascii="Arial" w:hAnsi="Arial" w:cs="Arial"/>
          <w:sz w:val="20"/>
          <w:szCs w:val="20"/>
        </w:rPr>
        <w:t xml:space="preserve"> </w:t>
      </w:r>
      <w:r w:rsidR="24308C11" w:rsidRPr="602FB206">
        <w:rPr>
          <w:rFonts w:ascii="Arial" w:hAnsi="Arial" w:cs="Arial"/>
          <w:sz w:val="20"/>
          <w:szCs w:val="20"/>
        </w:rPr>
        <w:t>Project</w:t>
      </w:r>
      <w:r w:rsidR="713EA13D" w:rsidRPr="602FB206">
        <w:rPr>
          <w:rFonts w:ascii="Arial" w:hAnsi="Arial" w:cs="Arial"/>
          <w:sz w:val="20"/>
          <w:szCs w:val="20"/>
        </w:rPr>
        <w:t xml:space="preserve"> </w:t>
      </w:r>
      <w:r w:rsidR="05986581" w:rsidRPr="602FB206">
        <w:rPr>
          <w:rFonts w:ascii="Arial" w:hAnsi="Arial" w:cs="Arial"/>
          <w:sz w:val="20"/>
          <w:szCs w:val="20"/>
        </w:rPr>
        <w:t>is not intended to</w:t>
      </w:r>
      <w:r w:rsidR="713EA13D" w:rsidRPr="602FB206">
        <w:rPr>
          <w:rFonts w:ascii="Arial" w:hAnsi="Arial" w:cs="Arial"/>
          <w:sz w:val="20"/>
          <w:szCs w:val="20"/>
        </w:rPr>
        <w:t xml:space="preserve"> directly impact </w:t>
      </w:r>
      <w:r w:rsidR="0788B772" w:rsidRPr="602FB206">
        <w:rPr>
          <w:rFonts w:ascii="Arial" w:hAnsi="Arial" w:cs="Arial"/>
          <w:sz w:val="20"/>
          <w:szCs w:val="20"/>
        </w:rPr>
        <w:t xml:space="preserve">ERCOT’s </w:t>
      </w:r>
      <w:r w:rsidR="713EA13D" w:rsidRPr="602FB206">
        <w:rPr>
          <w:rFonts w:ascii="Arial" w:hAnsi="Arial" w:cs="Arial"/>
          <w:sz w:val="20"/>
          <w:szCs w:val="20"/>
        </w:rPr>
        <w:t>determination of Ancillary Service quantities</w:t>
      </w:r>
      <w:r w:rsidR="41F1F474" w:rsidRPr="602FB206">
        <w:rPr>
          <w:rFonts w:ascii="Arial" w:hAnsi="Arial" w:cs="Arial"/>
          <w:sz w:val="20"/>
          <w:szCs w:val="20"/>
        </w:rPr>
        <w:t xml:space="preserve"> to be procured</w:t>
      </w:r>
      <w:r w:rsidR="034F0343" w:rsidRPr="602FB206">
        <w:rPr>
          <w:rFonts w:ascii="Arial" w:hAnsi="Arial" w:cs="Arial"/>
          <w:sz w:val="20"/>
          <w:szCs w:val="20"/>
        </w:rPr>
        <w:t>.</w:t>
      </w:r>
      <w:r w:rsidR="713EA13D" w:rsidRPr="602FB206">
        <w:rPr>
          <w:rFonts w:ascii="Arial" w:hAnsi="Arial" w:cs="Arial"/>
          <w:sz w:val="20"/>
          <w:szCs w:val="20"/>
        </w:rPr>
        <w:t xml:space="preserve"> However, ERCOT at its sole </w:t>
      </w:r>
      <w:proofErr w:type="gramStart"/>
      <w:r w:rsidR="713EA13D" w:rsidRPr="602FB206">
        <w:rPr>
          <w:rFonts w:ascii="Arial" w:hAnsi="Arial" w:cs="Arial"/>
          <w:sz w:val="20"/>
          <w:szCs w:val="20"/>
        </w:rPr>
        <w:t>discretion,</w:t>
      </w:r>
      <w:proofErr w:type="gramEnd"/>
      <w:r w:rsidR="713EA13D" w:rsidRPr="602FB206">
        <w:rPr>
          <w:rFonts w:ascii="Arial" w:hAnsi="Arial" w:cs="Arial"/>
          <w:sz w:val="20"/>
          <w:szCs w:val="20"/>
        </w:rPr>
        <w:t xml:space="preserve"> may consider increases to Non-Spin</w:t>
      </w:r>
      <w:r w:rsidR="2DD30ED8" w:rsidRPr="602FB206">
        <w:rPr>
          <w:rFonts w:ascii="Arial" w:hAnsi="Arial" w:cs="Arial"/>
          <w:sz w:val="20"/>
          <w:szCs w:val="20"/>
        </w:rPr>
        <w:t xml:space="preserve"> and ECRS</w:t>
      </w:r>
      <w:r w:rsidR="713EA13D" w:rsidRPr="602FB206">
        <w:rPr>
          <w:rFonts w:ascii="Arial" w:hAnsi="Arial" w:cs="Arial"/>
          <w:sz w:val="20"/>
          <w:szCs w:val="20"/>
        </w:rPr>
        <w:t xml:space="preserve"> quantities, if deemed necessary, due to concerns regarding ADER performance.</w:t>
      </w:r>
    </w:p>
    <w:p w14:paraId="12F8420A" w14:textId="4C7235C3" w:rsidR="004603F1" w:rsidRPr="00A01017" w:rsidRDefault="00EC0B7C" w:rsidP="00902F86">
      <w:pPr>
        <w:numPr>
          <w:ilvl w:val="0"/>
          <w:numId w:val="29"/>
        </w:numPr>
        <w:rPr>
          <w:ins w:id="787" w:author="Author"/>
          <w:rFonts w:ascii="Arial" w:hAnsi="Arial" w:cs="Arial"/>
          <w:color w:val="000000" w:themeColor="text1"/>
          <w:sz w:val="20"/>
          <w:szCs w:val="20"/>
        </w:rPr>
      </w:pPr>
      <w:ins w:id="788" w:author="Author">
        <w:r>
          <w:rPr>
            <w:rFonts w:ascii="Arial" w:hAnsi="Arial" w:cs="Arial"/>
            <w:sz w:val="20"/>
            <w:szCs w:val="20"/>
          </w:rPr>
          <w:t xml:space="preserve">A) </w:t>
        </w:r>
        <w:r w:rsidR="00214AB0">
          <w:rPr>
            <w:rFonts w:ascii="Arial" w:hAnsi="Arial" w:cs="Arial"/>
            <w:sz w:val="20"/>
            <w:szCs w:val="20"/>
          </w:rPr>
          <w:t>The d</w:t>
        </w:r>
      </w:ins>
      <w:del w:id="789" w:author="Author">
        <w:r w:rsidR="632BC065" w:rsidRPr="6AF95340" w:rsidDel="00214AB0">
          <w:rPr>
            <w:rFonts w:ascii="Arial" w:hAnsi="Arial" w:cs="Arial"/>
            <w:sz w:val="20"/>
            <w:szCs w:val="20"/>
          </w:rPr>
          <w:delText>D</w:delText>
        </w:r>
      </w:del>
      <w:r w:rsidR="632BC065" w:rsidRPr="6AF95340">
        <w:rPr>
          <w:rFonts w:ascii="Arial" w:hAnsi="Arial" w:cs="Arial"/>
          <w:sz w:val="20"/>
          <w:szCs w:val="20"/>
        </w:rPr>
        <w:t>eployment of an ADER</w:t>
      </w:r>
      <w:ins w:id="790" w:author="Author">
        <w:r w:rsidR="003B58D7">
          <w:rPr>
            <w:rFonts w:ascii="Arial" w:hAnsi="Arial" w:cs="Arial"/>
            <w:sz w:val="20"/>
            <w:szCs w:val="20"/>
          </w:rPr>
          <w:t xml:space="preserve"> </w:t>
        </w:r>
        <w:r w:rsidR="002765B7">
          <w:rPr>
            <w:rFonts w:ascii="Arial" w:eastAsia="Arial" w:hAnsi="Arial" w:cs="Arial"/>
            <w:sz w:val="20"/>
            <w:szCs w:val="20"/>
          </w:rPr>
          <w:t>participating</w:t>
        </w:r>
        <w:r w:rsidR="005F636B">
          <w:rPr>
            <w:rFonts w:ascii="Arial" w:eastAsia="Arial" w:hAnsi="Arial" w:cs="Arial"/>
            <w:sz w:val="20"/>
            <w:szCs w:val="20"/>
          </w:rPr>
          <w:t xml:space="preserve"> as</w:t>
        </w:r>
      </w:ins>
      <w:r w:rsidR="632BC065" w:rsidRPr="6AF95340">
        <w:rPr>
          <w:rFonts w:ascii="Arial" w:hAnsi="Arial" w:cs="Arial"/>
          <w:sz w:val="20"/>
          <w:szCs w:val="20"/>
        </w:rPr>
        <w:t xml:space="preserve"> </w:t>
      </w:r>
      <w:ins w:id="791" w:author="Author">
        <w:r w:rsidR="005F636B">
          <w:rPr>
            <w:rFonts w:ascii="Arial" w:hAnsi="Arial" w:cs="Arial"/>
            <w:sz w:val="20"/>
            <w:szCs w:val="20"/>
          </w:rPr>
          <w:t>an ALR</w:t>
        </w:r>
        <w:r w:rsidR="005F636B" w:rsidRPr="6AF95340">
          <w:rPr>
            <w:rFonts w:ascii="Arial" w:hAnsi="Arial" w:cs="Arial"/>
            <w:sz w:val="20"/>
            <w:szCs w:val="20"/>
          </w:rPr>
          <w:t xml:space="preserve"> </w:t>
        </w:r>
      </w:ins>
      <w:r w:rsidR="632BC065" w:rsidRPr="6AF95340">
        <w:rPr>
          <w:rFonts w:ascii="Arial" w:hAnsi="Arial" w:cs="Arial"/>
          <w:sz w:val="20"/>
          <w:szCs w:val="20"/>
        </w:rPr>
        <w:t>for Non-Spin</w:t>
      </w:r>
      <w:r w:rsidR="00A637E4">
        <w:rPr>
          <w:rFonts w:ascii="Arial" w:hAnsi="Arial" w:cs="Arial"/>
          <w:sz w:val="20"/>
          <w:szCs w:val="20"/>
        </w:rPr>
        <w:t>, ECRS,</w:t>
      </w:r>
      <w:r w:rsidR="632BC065" w:rsidRPr="6AF95340">
        <w:rPr>
          <w:rFonts w:ascii="Arial" w:hAnsi="Arial" w:cs="Arial"/>
          <w:sz w:val="20"/>
          <w:szCs w:val="20"/>
        </w:rPr>
        <w:t xml:space="preserve"> or </w:t>
      </w:r>
      <w:del w:id="792" w:author="Author">
        <w:r w:rsidR="632BC065" w:rsidRPr="6AF95340" w:rsidDel="009170A9">
          <w:rPr>
            <w:rFonts w:ascii="Arial" w:hAnsi="Arial" w:cs="Arial"/>
            <w:sz w:val="20"/>
            <w:szCs w:val="20"/>
          </w:rPr>
          <w:delText xml:space="preserve">for </w:delText>
        </w:r>
      </w:del>
      <w:r w:rsidR="632BC065" w:rsidRPr="6AF95340">
        <w:rPr>
          <w:rFonts w:ascii="Arial" w:hAnsi="Arial" w:cs="Arial"/>
          <w:sz w:val="20"/>
          <w:szCs w:val="20"/>
        </w:rPr>
        <w:t>energy through SCED</w:t>
      </w:r>
      <w:r w:rsidR="024ABC21" w:rsidRPr="6AF95340">
        <w:rPr>
          <w:rFonts w:ascii="Arial" w:hAnsi="Arial" w:cs="Arial"/>
          <w:sz w:val="20"/>
          <w:szCs w:val="20"/>
        </w:rPr>
        <w:t>, will be in accordance with ALR requirements and other ERCOT rules. This includes dispatch using Load Zone shift factors.</w:t>
      </w:r>
    </w:p>
    <w:p w14:paraId="247F722A" w14:textId="24DFC97E" w:rsidR="004E70BF" w:rsidRDefault="004E70BF" w:rsidP="00CF22C9">
      <w:pPr>
        <w:ind w:left="1080"/>
        <w:rPr>
          <w:rFonts w:ascii="Arial" w:hAnsi="Arial" w:cs="Arial"/>
          <w:color w:val="000000" w:themeColor="text1"/>
          <w:sz w:val="20"/>
          <w:szCs w:val="20"/>
        </w:rPr>
      </w:pPr>
      <w:ins w:id="793" w:author="Author">
        <w:r>
          <w:rPr>
            <w:rFonts w:ascii="Arial" w:hAnsi="Arial" w:cs="Arial"/>
            <w:sz w:val="20"/>
            <w:szCs w:val="20"/>
          </w:rPr>
          <w:t xml:space="preserve">B) </w:t>
        </w:r>
        <w:r w:rsidR="0015632D">
          <w:rPr>
            <w:rFonts w:ascii="Arial" w:hAnsi="Arial" w:cs="Arial"/>
            <w:sz w:val="20"/>
            <w:szCs w:val="20"/>
          </w:rPr>
          <w:t xml:space="preserve">The </w:t>
        </w:r>
        <w:r w:rsidR="00176F88">
          <w:rPr>
            <w:rFonts w:ascii="Arial" w:hAnsi="Arial" w:cs="Arial"/>
            <w:sz w:val="20"/>
            <w:szCs w:val="20"/>
          </w:rPr>
          <w:t xml:space="preserve">deployment </w:t>
        </w:r>
        <w:r>
          <w:rPr>
            <w:rFonts w:ascii="Arial" w:hAnsi="Arial" w:cs="Arial"/>
            <w:sz w:val="20"/>
            <w:szCs w:val="20"/>
          </w:rPr>
          <w:t>of a</w:t>
        </w:r>
        <w:r w:rsidR="002A7A00">
          <w:rPr>
            <w:rFonts w:ascii="Arial" w:hAnsi="Arial" w:cs="Arial"/>
            <w:sz w:val="20"/>
            <w:szCs w:val="20"/>
          </w:rPr>
          <w:t xml:space="preserve">n ADER </w:t>
        </w:r>
        <w:r w:rsidR="002765B7">
          <w:rPr>
            <w:rFonts w:ascii="Arial" w:hAnsi="Arial" w:cs="Arial"/>
            <w:sz w:val="20"/>
            <w:szCs w:val="20"/>
          </w:rPr>
          <w:t xml:space="preserve">participating </w:t>
        </w:r>
        <w:r w:rsidR="002A7A00">
          <w:rPr>
            <w:rFonts w:ascii="Arial" w:hAnsi="Arial" w:cs="Arial"/>
            <w:sz w:val="20"/>
            <w:szCs w:val="20"/>
          </w:rPr>
          <w:t>as</w:t>
        </w:r>
        <w:r w:rsidR="005C72B9">
          <w:rPr>
            <w:rFonts w:ascii="Arial" w:hAnsi="Arial" w:cs="Arial"/>
            <w:sz w:val="20"/>
            <w:szCs w:val="20"/>
          </w:rPr>
          <w:t xml:space="preserve"> an</w:t>
        </w:r>
        <w:r w:rsidR="002D77D8">
          <w:rPr>
            <w:rFonts w:ascii="Arial" w:hAnsi="Arial" w:cs="Arial"/>
            <w:sz w:val="20"/>
            <w:szCs w:val="20"/>
          </w:rPr>
          <w:t xml:space="preserve"> NCLR for Non-Spin or ECRS will </w:t>
        </w:r>
        <w:r w:rsidR="00FB3678">
          <w:rPr>
            <w:rFonts w:ascii="Arial" w:hAnsi="Arial" w:cs="Arial"/>
            <w:sz w:val="20"/>
            <w:szCs w:val="20"/>
          </w:rPr>
          <w:t xml:space="preserve">be </w:t>
        </w:r>
        <w:r w:rsidR="002D77D8">
          <w:rPr>
            <w:rFonts w:ascii="Arial" w:hAnsi="Arial" w:cs="Arial"/>
            <w:sz w:val="20"/>
            <w:szCs w:val="20"/>
          </w:rPr>
          <w:t>via a</w:t>
        </w:r>
        <w:r w:rsidR="005004DB">
          <w:rPr>
            <w:rFonts w:ascii="Arial" w:hAnsi="Arial" w:cs="Arial"/>
            <w:sz w:val="20"/>
            <w:szCs w:val="20"/>
          </w:rPr>
          <w:t>n</w:t>
        </w:r>
        <w:r w:rsidR="002D77D8">
          <w:rPr>
            <w:rFonts w:ascii="Arial" w:hAnsi="Arial" w:cs="Arial"/>
            <w:sz w:val="20"/>
            <w:szCs w:val="20"/>
          </w:rPr>
          <w:t xml:space="preserve"> XML deployment instruction</w:t>
        </w:r>
      </w:ins>
    </w:p>
    <w:p w14:paraId="71B9674D" w14:textId="1F80CA04" w:rsidR="001D18E7" w:rsidRDefault="3FCA2CC2" w:rsidP="00A01017">
      <w:pPr>
        <w:pStyle w:val="Heading1"/>
        <w:numPr>
          <w:ilvl w:val="1"/>
          <w:numId w:val="6"/>
        </w:numPr>
        <w:rPr>
          <w:color w:val="00AEC7"/>
        </w:rPr>
      </w:pPr>
      <w:bookmarkStart w:id="794" w:name="_Toc113534987"/>
      <w:bookmarkStart w:id="795" w:name="_Toc113534988"/>
      <w:bookmarkStart w:id="796" w:name="_Toc152570589"/>
      <w:bookmarkStart w:id="797" w:name="_Toc155191499"/>
      <w:bookmarkEnd w:id="794"/>
      <w:bookmarkEnd w:id="795"/>
      <w:r w:rsidRPr="6AF95340">
        <w:rPr>
          <w:color w:val="00AEC7"/>
        </w:rPr>
        <w:t>Performance Evaluation and Compliance Metrics</w:t>
      </w:r>
      <w:bookmarkEnd w:id="796"/>
      <w:bookmarkEnd w:id="797"/>
    </w:p>
    <w:p w14:paraId="70BCE357" w14:textId="77777777" w:rsidR="005B476F" w:rsidRDefault="005B476F" w:rsidP="001D18E7">
      <w:pPr>
        <w:rPr>
          <w:rFonts w:ascii="Arial" w:hAnsi="Arial" w:cs="Arial"/>
          <w:color w:val="5B6770"/>
          <w:sz w:val="20"/>
          <w:szCs w:val="20"/>
        </w:rPr>
      </w:pPr>
    </w:p>
    <w:p w14:paraId="69693B15" w14:textId="77777777" w:rsidR="004C6791" w:rsidRDefault="57AD8A7C" w:rsidP="00837148">
      <w:pPr>
        <w:rPr>
          <w:ins w:id="798" w:author="Author"/>
          <w:rFonts w:ascii="Arial" w:hAnsi="Arial" w:cs="Arial"/>
          <w:sz w:val="20"/>
          <w:szCs w:val="20"/>
        </w:rPr>
      </w:pPr>
      <w:r w:rsidRPr="00E83BD1">
        <w:rPr>
          <w:rFonts w:ascii="Arial" w:hAnsi="Arial" w:cs="Arial"/>
          <w:sz w:val="20"/>
          <w:szCs w:val="20"/>
        </w:rPr>
        <w:t xml:space="preserve">ADERs will be registered as ALRs </w:t>
      </w:r>
      <w:ins w:id="799" w:author="Author">
        <w:r w:rsidR="00901963">
          <w:rPr>
            <w:rFonts w:ascii="Arial" w:hAnsi="Arial" w:cs="Arial"/>
            <w:sz w:val="20"/>
            <w:szCs w:val="20"/>
          </w:rPr>
          <w:t xml:space="preserve">or NCLRs </w:t>
        </w:r>
      </w:ins>
      <w:r w:rsidRPr="00E83BD1">
        <w:rPr>
          <w:rFonts w:ascii="Arial" w:hAnsi="Arial" w:cs="Arial"/>
          <w:sz w:val="20"/>
          <w:szCs w:val="20"/>
        </w:rPr>
        <w:t xml:space="preserve">in ERCOT systems. </w:t>
      </w:r>
    </w:p>
    <w:p w14:paraId="3F75E94D" w14:textId="77777777" w:rsidR="004C6791" w:rsidRDefault="004C6791" w:rsidP="00837148">
      <w:pPr>
        <w:rPr>
          <w:ins w:id="800" w:author="Author"/>
          <w:rFonts w:ascii="Arial" w:hAnsi="Arial" w:cs="Arial"/>
          <w:sz w:val="20"/>
          <w:szCs w:val="20"/>
        </w:rPr>
      </w:pPr>
    </w:p>
    <w:p w14:paraId="195189E6" w14:textId="7013B78F" w:rsidR="0000054F" w:rsidRDefault="2FF0C734" w:rsidP="00837148">
      <w:pPr>
        <w:rPr>
          <w:rFonts w:ascii="Arial" w:eastAsia="Arial" w:hAnsi="Arial" w:cs="Arial"/>
          <w:sz w:val="20"/>
          <w:szCs w:val="20"/>
        </w:rPr>
      </w:pPr>
      <w:r w:rsidRPr="00E83BD1">
        <w:rPr>
          <w:rFonts w:ascii="Arial" w:hAnsi="Arial" w:cs="Arial"/>
          <w:sz w:val="20"/>
          <w:szCs w:val="20"/>
        </w:rPr>
        <w:t>ADER</w:t>
      </w:r>
      <w:ins w:id="801" w:author="Author">
        <w:r w:rsidR="0025443C">
          <w:rPr>
            <w:rFonts w:ascii="Arial" w:hAnsi="Arial" w:cs="Arial"/>
            <w:sz w:val="20"/>
            <w:szCs w:val="20"/>
          </w:rPr>
          <w:t>s</w:t>
        </w:r>
        <w:r w:rsidR="00901963">
          <w:rPr>
            <w:rFonts w:ascii="Arial" w:hAnsi="Arial" w:cs="Arial"/>
            <w:sz w:val="20"/>
            <w:szCs w:val="20"/>
          </w:rPr>
          <w:t xml:space="preserve"> registered as ALRs</w:t>
        </w:r>
      </w:ins>
      <w:r w:rsidRPr="00E83BD1">
        <w:rPr>
          <w:rFonts w:ascii="Arial" w:hAnsi="Arial" w:cs="Arial"/>
          <w:sz w:val="20"/>
          <w:szCs w:val="20"/>
        </w:rPr>
        <w:t xml:space="preserve"> </w:t>
      </w:r>
      <w:ins w:id="802" w:author="Author">
        <w:r w:rsidR="0025443C">
          <w:rPr>
            <w:rFonts w:ascii="Arial" w:hAnsi="Arial" w:cs="Arial"/>
            <w:sz w:val="20"/>
            <w:szCs w:val="20"/>
          </w:rPr>
          <w:t xml:space="preserve">will have their </w:t>
        </w:r>
      </w:ins>
      <w:r w:rsidRPr="00E83BD1">
        <w:rPr>
          <w:rFonts w:ascii="Arial" w:hAnsi="Arial" w:cs="Arial"/>
          <w:sz w:val="20"/>
          <w:szCs w:val="20"/>
        </w:rPr>
        <w:t xml:space="preserve">performance </w:t>
      </w:r>
      <w:del w:id="803" w:author="Author">
        <w:r w:rsidRPr="00E83BD1" w:rsidDel="0025443C">
          <w:rPr>
            <w:rFonts w:ascii="Arial" w:hAnsi="Arial" w:cs="Arial"/>
            <w:sz w:val="20"/>
            <w:szCs w:val="20"/>
          </w:rPr>
          <w:delText xml:space="preserve">will be </w:delText>
        </w:r>
      </w:del>
      <w:r w:rsidRPr="00E83BD1">
        <w:rPr>
          <w:rFonts w:ascii="Arial" w:hAnsi="Arial" w:cs="Arial"/>
          <w:sz w:val="20"/>
          <w:szCs w:val="20"/>
        </w:rPr>
        <w:t>evaluated using the existing CLREDP and Base Point Deviation processes for ALRs. The performance analysis results will be included in the monthly performance reports for CLRs.</w:t>
      </w:r>
      <w:r w:rsidR="2E529627" w:rsidRPr="00E83BD1">
        <w:rPr>
          <w:rFonts w:ascii="Arial" w:hAnsi="Arial" w:cs="Arial"/>
          <w:sz w:val="20"/>
          <w:szCs w:val="20"/>
        </w:rPr>
        <w:t xml:space="preserve"> </w:t>
      </w:r>
      <w:r w:rsidR="6510DFFB" w:rsidRPr="00E83BD1">
        <w:rPr>
          <w:rFonts w:ascii="Arial" w:hAnsi="Arial" w:cs="Arial"/>
          <w:sz w:val="20"/>
          <w:szCs w:val="20"/>
        </w:rPr>
        <w:t xml:space="preserve">ERCOT may revoke </w:t>
      </w:r>
      <w:proofErr w:type="gramStart"/>
      <w:r w:rsidR="6510DFFB" w:rsidRPr="00E83BD1">
        <w:rPr>
          <w:rFonts w:ascii="Arial" w:hAnsi="Arial" w:cs="Arial"/>
          <w:sz w:val="20"/>
          <w:szCs w:val="20"/>
        </w:rPr>
        <w:t>an ADER’s</w:t>
      </w:r>
      <w:proofErr w:type="gramEnd"/>
      <w:r w:rsidR="6510DFFB" w:rsidRPr="00E83BD1">
        <w:rPr>
          <w:rFonts w:ascii="Arial" w:hAnsi="Arial" w:cs="Arial"/>
          <w:sz w:val="20"/>
          <w:szCs w:val="20"/>
        </w:rPr>
        <w:t xml:space="preserve"> qualification to provide Non-Spin</w:t>
      </w:r>
      <w:r w:rsidR="00A637E4">
        <w:rPr>
          <w:rFonts w:ascii="Arial" w:hAnsi="Arial" w:cs="Arial"/>
          <w:sz w:val="20"/>
          <w:szCs w:val="20"/>
        </w:rPr>
        <w:t xml:space="preserve"> or ECRS</w:t>
      </w:r>
      <w:r w:rsidR="6510DFFB" w:rsidRPr="00E83BD1">
        <w:rPr>
          <w:rFonts w:ascii="Arial" w:hAnsi="Arial" w:cs="Arial"/>
          <w:sz w:val="20"/>
          <w:szCs w:val="20"/>
        </w:rPr>
        <w:t xml:space="preserve"> if the ADER demonstrates a continuing failure to perform.</w:t>
      </w:r>
      <w:r w:rsidR="07834C72" w:rsidRPr="34CC0A4B">
        <w:rPr>
          <w:rFonts w:ascii="Arial" w:hAnsi="Arial" w:cs="Arial"/>
          <w:sz w:val="20"/>
          <w:szCs w:val="20"/>
        </w:rPr>
        <w:t xml:space="preserve">  As part of Phase </w:t>
      </w:r>
      <w:del w:id="804" w:author="Author">
        <w:r w:rsidR="07834C72" w:rsidRPr="34CC0A4B" w:rsidDel="004C6791">
          <w:rPr>
            <w:rFonts w:ascii="Arial" w:hAnsi="Arial" w:cs="Arial"/>
            <w:sz w:val="20"/>
            <w:szCs w:val="20"/>
          </w:rPr>
          <w:delText>2</w:delText>
        </w:r>
      </w:del>
      <w:ins w:id="805" w:author="Author">
        <w:r w:rsidR="004C6791">
          <w:rPr>
            <w:rFonts w:ascii="Arial" w:hAnsi="Arial" w:cs="Arial"/>
            <w:sz w:val="20"/>
            <w:szCs w:val="20"/>
          </w:rPr>
          <w:t>3</w:t>
        </w:r>
      </w:ins>
      <w:r w:rsidR="07834C72" w:rsidRPr="34CC0A4B">
        <w:rPr>
          <w:rFonts w:ascii="Arial" w:hAnsi="Arial" w:cs="Arial"/>
          <w:sz w:val="20"/>
          <w:szCs w:val="20"/>
        </w:rPr>
        <w:t>, ERCOT staff</w:t>
      </w:r>
      <w:r w:rsidR="4DFCE2AE" w:rsidRPr="0CEC6C33">
        <w:rPr>
          <w:rFonts w:ascii="Arial" w:hAnsi="Arial" w:cs="Arial"/>
          <w:sz w:val="20"/>
          <w:szCs w:val="20"/>
        </w:rPr>
        <w:t>,</w:t>
      </w:r>
      <w:r w:rsidR="07834C72" w:rsidRPr="34CC0A4B">
        <w:rPr>
          <w:rFonts w:ascii="Arial" w:hAnsi="Arial" w:cs="Arial"/>
          <w:sz w:val="20"/>
          <w:szCs w:val="20"/>
        </w:rPr>
        <w:t xml:space="preserve"> along with stakeholders</w:t>
      </w:r>
      <w:r w:rsidR="2244D5F4" w:rsidRPr="0CEC6C33">
        <w:rPr>
          <w:rFonts w:ascii="Arial" w:hAnsi="Arial" w:cs="Arial"/>
          <w:sz w:val="20"/>
          <w:szCs w:val="20"/>
        </w:rPr>
        <w:t>,</w:t>
      </w:r>
      <w:r w:rsidR="07834C72" w:rsidRPr="34CC0A4B">
        <w:rPr>
          <w:rFonts w:ascii="Arial" w:hAnsi="Arial" w:cs="Arial"/>
          <w:sz w:val="20"/>
          <w:szCs w:val="20"/>
        </w:rPr>
        <w:t xml:space="preserve"> may consider whether the existing </w:t>
      </w:r>
      <w:r w:rsidR="1745F64C" w:rsidRPr="34CC0A4B">
        <w:rPr>
          <w:rFonts w:ascii="Arial" w:hAnsi="Arial" w:cs="Arial"/>
          <w:sz w:val="20"/>
          <w:szCs w:val="20"/>
        </w:rPr>
        <w:t xml:space="preserve">performance tolerances for measuring performance when dispatched are appropriate for </w:t>
      </w:r>
      <w:r w:rsidR="0AAEB00F" w:rsidRPr="11580D0A">
        <w:rPr>
          <w:rFonts w:ascii="Arial" w:hAnsi="Arial" w:cs="Arial"/>
          <w:sz w:val="20"/>
          <w:szCs w:val="20"/>
        </w:rPr>
        <w:t>R</w:t>
      </w:r>
      <w:r w:rsidR="1745F64C" w:rsidRPr="34CC0A4B">
        <w:rPr>
          <w:rFonts w:ascii="Arial" w:hAnsi="Arial" w:cs="Arial"/>
          <w:sz w:val="20"/>
          <w:szCs w:val="20"/>
        </w:rPr>
        <w:t xml:space="preserve">esources whose rated capacity may be less than </w:t>
      </w:r>
      <w:r w:rsidR="593CE608" w:rsidRPr="34CC0A4B">
        <w:rPr>
          <w:rFonts w:ascii="Arial" w:hAnsi="Arial" w:cs="Arial"/>
          <w:sz w:val="20"/>
          <w:szCs w:val="20"/>
        </w:rPr>
        <w:t>the current 2 MW compliance deadband.</w:t>
      </w:r>
    </w:p>
    <w:p w14:paraId="2352B42D" w14:textId="77777777" w:rsidR="00673739" w:rsidRDefault="00673739" w:rsidP="001D18E7">
      <w:pPr>
        <w:rPr>
          <w:ins w:id="806" w:author="Author"/>
          <w:rFonts w:ascii="Arial" w:hAnsi="Arial" w:cs="Arial"/>
          <w:color w:val="5B6770"/>
          <w:sz w:val="20"/>
          <w:szCs w:val="20"/>
        </w:rPr>
      </w:pPr>
    </w:p>
    <w:p w14:paraId="27410C5C" w14:textId="4515A7D5" w:rsidR="004C6791" w:rsidRDefault="004C6791" w:rsidP="001D18E7">
      <w:pPr>
        <w:rPr>
          <w:rFonts w:ascii="Arial" w:hAnsi="Arial" w:cs="Arial"/>
          <w:color w:val="5B6770"/>
          <w:sz w:val="20"/>
          <w:szCs w:val="20"/>
        </w:rPr>
      </w:pPr>
      <w:ins w:id="807" w:author="Author">
        <w:r w:rsidRPr="00E83BD1">
          <w:rPr>
            <w:rFonts w:ascii="Arial" w:hAnsi="Arial" w:cs="Arial"/>
            <w:sz w:val="20"/>
            <w:szCs w:val="20"/>
          </w:rPr>
          <w:t>ADER</w:t>
        </w:r>
        <w:r>
          <w:rPr>
            <w:rFonts w:ascii="Arial" w:hAnsi="Arial" w:cs="Arial"/>
            <w:sz w:val="20"/>
            <w:szCs w:val="20"/>
          </w:rPr>
          <w:t>s registered as NCLRs</w:t>
        </w:r>
        <w:r w:rsidRPr="00E83BD1">
          <w:rPr>
            <w:rFonts w:ascii="Arial" w:hAnsi="Arial" w:cs="Arial"/>
            <w:sz w:val="20"/>
            <w:szCs w:val="20"/>
          </w:rPr>
          <w:t xml:space="preserve"> </w:t>
        </w:r>
        <w:r>
          <w:rPr>
            <w:rFonts w:ascii="Arial" w:hAnsi="Arial" w:cs="Arial"/>
            <w:sz w:val="20"/>
            <w:szCs w:val="20"/>
          </w:rPr>
          <w:t xml:space="preserve">will have their </w:t>
        </w:r>
        <w:r w:rsidRPr="00E83BD1">
          <w:rPr>
            <w:rFonts w:ascii="Arial" w:hAnsi="Arial" w:cs="Arial"/>
            <w:sz w:val="20"/>
            <w:szCs w:val="20"/>
          </w:rPr>
          <w:t>performance evaluated using</w:t>
        </w:r>
        <w:r>
          <w:rPr>
            <w:rFonts w:ascii="Arial" w:hAnsi="Arial" w:cs="Arial"/>
            <w:sz w:val="20"/>
            <w:szCs w:val="20"/>
          </w:rPr>
          <w:t xml:space="preserve"> </w:t>
        </w:r>
        <w:r w:rsidR="00FB3678" w:rsidRPr="005E6CC1">
          <w:rPr>
            <w:rFonts w:ascii="Arial" w:hAnsi="Arial" w:cs="Arial"/>
            <w:sz w:val="20"/>
            <w:szCs w:val="20"/>
          </w:rPr>
          <w:t xml:space="preserve">the </w:t>
        </w:r>
        <w:r w:rsidR="00FB3678" w:rsidRPr="00A01017">
          <w:rPr>
            <w:rFonts w:ascii="Arial" w:hAnsi="Arial" w:cs="Arial"/>
            <w:sz w:val="20"/>
            <w:szCs w:val="20"/>
          </w:rPr>
          <w:t xml:space="preserve">meter-before/meter-after </w:t>
        </w:r>
        <w:r w:rsidR="00FB3678">
          <w:rPr>
            <w:rFonts w:ascii="Arial" w:hAnsi="Arial" w:cs="Arial"/>
            <w:sz w:val="20"/>
            <w:szCs w:val="20"/>
          </w:rPr>
          <w:t>baseline model as described in the Demand Response Baseline Methodologies document posted to (</w:t>
        </w:r>
        <w:r w:rsidR="005E6CC1">
          <w:rPr>
            <w:rFonts w:ascii="Arial" w:hAnsi="Arial" w:cs="Arial"/>
            <w:sz w:val="20"/>
            <w:szCs w:val="20"/>
          </w:rPr>
          <w:fldChar w:fldCharType="begin"/>
        </w:r>
        <w:r w:rsidR="005E6CC1">
          <w:rPr>
            <w:rFonts w:ascii="Arial" w:hAnsi="Arial" w:cs="Arial"/>
            <w:sz w:val="20"/>
            <w:szCs w:val="20"/>
          </w:rPr>
          <w:instrText>HYPERLINK "</w:instrText>
        </w:r>
        <w:r w:rsidR="005E6CC1" w:rsidRPr="005E6CC1">
          <w:rPr>
            <w:rFonts w:ascii="Arial" w:hAnsi="Arial" w:cs="Arial"/>
            <w:sz w:val="20"/>
            <w:szCs w:val="20"/>
          </w:rPr>
          <w:instrText>https://www.ercot.com/files/docs/2024/09/09/demand_response_baseline_methodologies_sep-9-2024.docx</w:instrText>
        </w:r>
        <w:r w:rsidR="005E6CC1">
          <w:rPr>
            <w:rFonts w:ascii="Arial" w:hAnsi="Arial" w:cs="Arial"/>
            <w:sz w:val="20"/>
            <w:szCs w:val="20"/>
          </w:rPr>
          <w:instrText>"</w:instrText>
        </w:r>
        <w:r w:rsidR="005E6CC1">
          <w:rPr>
            <w:rFonts w:ascii="Arial" w:hAnsi="Arial" w:cs="Arial"/>
            <w:sz w:val="20"/>
            <w:szCs w:val="20"/>
          </w:rPr>
        </w:r>
        <w:r w:rsidR="005E6CC1">
          <w:rPr>
            <w:rFonts w:ascii="Arial" w:hAnsi="Arial" w:cs="Arial"/>
            <w:sz w:val="20"/>
            <w:szCs w:val="20"/>
          </w:rPr>
          <w:fldChar w:fldCharType="separate"/>
        </w:r>
        <w:r w:rsidR="005E6CC1" w:rsidRPr="00C32886">
          <w:rPr>
            <w:rStyle w:val="Hyperlink"/>
            <w:rFonts w:ascii="Arial" w:hAnsi="Arial" w:cs="Arial"/>
            <w:sz w:val="20"/>
            <w:szCs w:val="20"/>
          </w:rPr>
          <w:t>https://www.ercot.com/files/docs/2024/09/09/demand_response_baseline_methodologies_sep-9-2024.docx</w:t>
        </w:r>
        <w:r w:rsidR="005E6CC1">
          <w:rPr>
            <w:rFonts w:ascii="Arial" w:hAnsi="Arial" w:cs="Arial"/>
            <w:sz w:val="20"/>
            <w:szCs w:val="20"/>
          </w:rPr>
          <w:fldChar w:fldCharType="end"/>
        </w:r>
        <w:r w:rsidR="005E6CC1">
          <w:rPr>
            <w:rFonts w:ascii="Arial" w:hAnsi="Arial" w:cs="Arial"/>
            <w:sz w:val="20"/>
            <w:szCs w:val="20"/>
          </w:rPr>
          <w:t>)</w:t>
        </w:r>
      </w:ins>
    </w:p>
    <w:p w14:paraId="2CE00943" w14:textId="77777777" w:rsidR="002F1555" w:rsidRDefault="002F1555" w:rsidP="001D18E7">
      <w:pPr>
        <w:rPr>
          <w:rFonts w:ascii="Arial" w:hAnsi="Arial" w:cs="Arial"/>
          <w:color w:val="5B6770"/>
          <w:sz w:val="20"/>
          <w:szCs w:val="20"/>
        </w:rPr>
      </w:pPr>
    </w:p>
    <w:p w14:paraId="3052EC32" w14:textId="77777777" w:rsidR="002F1555" w:rsidRDefault="002F1555" w:rsidP="001D18E7">
      <w:pPr>
        <w:rPr>
          <w:rFonts w:ascii="Arial" w:hAnsi="Arial" w:cs="Arial"/>
          <w:color w:val="5B6770"/>
          <w:sz w:val="20"/>
          <w:szCs w:val="20"/>
        </w:rPr>
      </w:pPr>
    </w:p>
    <w:p w14:paraId="6D6813B5" w14:textId="36BF1BAA" w:rsidR="00673739" w:rsidRDefault="66F4DD13" w:rsidP="00A01017">
      <w:pPr>
        <w:pStyle w:val="Heading1"/>
        <w:numPr>
          <w:ilvl w:val="1"/>
          <w:numId w:val="6"/>
        </w:numPr>
        <w:rPr>
          <w:color w:val="00AEC7"/>
        </w:rPr>
      </w:pPr>
      <w:bookmarkStart w:id="808" w:name="_Toc113534990"/>
      <w:bookmarkStart w:id="809" w:name="_Toc152570590"/>
      <w:bookmarkStart w:id="810" w:name="_Toc155191500"/>
      <w:bookmarkEnd w:id="808"/>
      <w:r w:rsidRPr="6AF95340">
        <w:rPr>
          <w:color w:val="00AEC7"/>
        </w:rPr>
        <w:t>Settlement and Cost Allocation</w:t>
      </w:r>
      <w:bookmarkEnd w:id="809"/>
      <w:bookmarkEnd w:id="810"/>
    </w:p>
    <w:p w14:paraId="4CC8EF81" w14:textId="77777777" w:rsidR="00673739" w:rsidRDefault="00673739" w:rsidP="00673739">
      <w:pPr>
        <w:rPr>
          <w:rFonts w:ascii="Arial" w:hAnsi="Arial" w:cs="Arial"/>
          <w:color w:val="5B6770"/>
          <w:sz w:val="20"/>
          <w:szCs w:val="20"/>
        </w:rPr>
      </w:pPr>
    </w:p>
    <w:p w14:paraId="022F8FF8" w14:textId="53503B09" w:rsidR="006C5264" w:rsidRDefault="2786DE85">
      <w:pPr>
        <w:rPr>
          <w:rFonts w:ascii="Arial" w:hAnsi="Arial" w:cs="Arial"/>
          <w:sz w:val="20"/>
          <w:szCs w:val="20"/>
        </w:rPr>
      </w:pPr>
      <w:r w:rsidRPr="602FB206">
        <w:rPr>
          <w:rFonts w:ascii="Arial" w:hAnsi="Arial" w:cs="Arial"/>
          <w:sz w:val="20"/>
          <w:szCs w:val="20"/>
        </w:rPr>
        <w:t xml:space="preserve">Energy </w:t>
      </w:r>
      <w:r w:rsidR="530A96F7" w:rsidRPr="602FB206">
        <w:rPr>
          <w:rFonts w:ascii="Arial" w:hAnsi="Arial" w:cs="Arial"/>
          <w:sz w:val="20"/>
          <w:szCs w:val="20"/>
        </w:rPr>
        <w:t xml:space="preserve">from ADERs </w:t>
      </w:r>
      <w:ins w:id="811" w:author="Author">
        <w:r w:rsidR="07C9CFB5" w:rsidRPr="602FB206">
          <w:rPr>
            <w:rFonts w:ascii="Arial" w:hAnsi="Arial" w:cs="Arial"/>
            <w:sz w:val="20"/>
            <w:szCs w:val="20"/>
          </w:rPr>
          <w:t>participating as ALRs</w:t>
        </w:r>
        <w:r w:rsidR="530A96F7" w:rsidRPr="602FB206">
          <w:rPr>
            <w:rFonts w:ascii="Arial" w:hAnsi="Arial" w:cs="Arial"/>
            <w:sz w:val="20"/>
            <w:szCs w:val="20"/>
          </w:rPr>
          <w:t xml:space="preserve"> </w:t>
        </w:r>
      </w:ins>
      <w:r w:rsidR="530A96F7" w:rsidRPr="602FB206">
        <w:rPr>
          <w:rFonts w:ascii="Arial" w:hAnsi="Arial" w:cs="Arial"/>
          <w:sz w:val="20"/>
          <w:szCs w:val="20"/>
        </w:rPr>
        <w:t>will be settled in accordance with</w:t>
      </w:r>
      <w:r w:rsidRPr="602FB206">
        <w:rPr>
          <w:rFonts w:ascii="Arial" w:hAnsi="Arial" w:cs="Arial"/>
          <w:sz w:val="20"/>
          <w:szCs w:val="20"/>
        </w:rPr>
        <w:t xml:space="preserve"> the ERCOT Nodal Protocols </w:t>
      </w:r>
      <w:r w:rsidR="7F1D1C90" w:rsidRPr="602FB206">
        <w:rPr>
          <w:rFonts w:ascii="Arial" w:hAnsi="Arial" w:cs="Arial"/>
          <w:sz w:val="20"/>
          <w:szCs w:val="20"/>
        </w:rPr>
        <w:t xml:space="preserve">regarding ALR energy </w:t>
      </w:r>
      <w:del w:id="812" w:author="Author">
        <w:r w:rsidR="7906BD67" w:rsidRPr="602FB206" w:rsidDel="7F1D1C90">
          <w:rPr>
            <w:rFonts w:ascii="Arial" w:hAnsi="Arial" w:cs="Arial"/>
            <w:sz w:val="20"/>
            <w:szCs w:val="20"/>
          </w:rPr>
          <w:delText>settlement</w:delText>
        </w:r>
      </w:del>
      <w:ins w:id="813" w:author="Author">
        <w:r w:rsidR="2479C72D" w:rsidRPr="602FB206">
          <w:rPr>
            <w:rFonts w:ascii="Arial" w:hAnsi="Arial" w:cs="Arial"/>
            <w:sz w:val="20"/>
            <w:szCs w:val="20"/>
          </w:rPr>
          <w:t>Settlement</w:t>
        </w:r>
      </w:ins>
      <w:r w:rsidR="13F489A4" w:rsidRPr="602FB206">
        <w:rPr>
          <w:rFonts w:ascii="Arial" w:hAnsi="Arial" w:cs="Arial"/>
          <w:sz w:val="20"/>
          <w:szCs w:val="20"/>
        </w:rPr>
        <w:t>,</w:t>
      </w:r>
      <w:r w:rsidR="362A0403" w:rsidRPr="602FB206">
        <w:rPr>
          <w:rFonts w:ascii="Arial" w:hAnsi="Arial" w:cs="Arial"/>
          <w:sz w:val="20"/>
          <w:szCs w:val="20"/>
        </w:rPr>
        <w:t xml:space="preserve"> </w:t>
      </w:r>
      <w:r w:rsidRPr="602FB206">
        <w:rPr>
          <w:rFonts w:ascii="Arial" w:hAnsi="Arial" w:cs="Arial"/>
          <w:sz w:val="20"/>
          <w:szCs w:val="20"/>
        </w:rPr>
        <w:t xml:space="preserve">and the Load Zone price will be used for </w:t>
      </w:r>
      <w:del w:id="814" w:author="Author">
        <w:r w:rsidR="7906BD67" w:rsidRPr="602FB206" w:rsidDel="2786DE85">
          <w:rPr>
            <w:rFonts w:ascii="Arial" w:hAnsi="Arial" w:cs="Arial"/>
            <w:sz w:val="20"/>
            <w:szCs w:val="20"/>
          </w:rPr>
          <w:delText>settlement</w:delText>
        </w:r>
      </w:del>
      <w:ins w:id="815" w:author="Author">
        <w:r w:rsidR="2479C72D" w:rsidRPr="602FB206">
          <w:rPr>
            <w:rFonts w:ascii="Arial" w:hAnsi="Arial" w:cs="Arial"/>
            <w:sz w:val="20"/>
            <w:szCs w:val="20"/>
          </w:rPr>
          <w:t>Settlement</w:t>
        </w:r>
      </w:ins>
      <w:r w:rsidRPr="602FB206">
        <w:rPr>
          <w:rFonts w:ascii="Arial" w:hAnsi="Arial" w:cs="Arial"/>
          <w:sz w:val="20"/>
          <w:szCs w:val="20"/>
        </w:rPr>
        <w:t xml:space="preserve"> of energy. </w:t>
      </w:r>
      <w:ins w:id="816" w:author="Author">
        <w:r w:rsidR="7D170B75" w:rsidRPr="602FB206">
          <w:rPr>
            <w:rFonts w:ascii="Arial" w:hAnsi="Arial" w:cs="Arial"/>
            <w:sz w:val="20"/>
            <w:szCs w:val="20"/>
          </w:rPr>
          <w:t>There is no</w:t>
        </w:r>
        <w:r w:rsidR="16E6C3FB" w:rsidRPr="602FB206">
          <w:rPr>
            <w:rFonts w:ascii="Arial" w:hAnsi="Arial" w:cs="Arial"/>
            <w:sz w:val="20"/>
            <w:szCs w:val="20"/>
          </w:rPr>
          <w:t xml:space="preserve"> SCED participation</w:t>
        </w:r>
        <w:r w:rsidR="068B146D" w:rsidRPr="602FB206">
          <w:rPr>
            <w:rFonts w:ascii="Arial" w:hAnsi="Arial" w:cs="Arial"/>
            <w:sz w:val="20"/>
            <w:szCs w:val="20"/>
          </w:rPr>
          <w:t xml:space="preserve"> </w:t>
        </w:r>
        <w:r w:rsidR="7D170B75" w:rsidRPr="602FB206">
          <w:rPr>
            <w:rFonts w:ascii="Arial" w:hAnsi="Arial" w:cs="Arial"/>
            <w:sz w:val="20"/>
            <w:szCs w:val="20"/>
          </w:rPr>
          <w:t>for ADERs</w:t>
        </w:r>
        <w:r w:rsidR="787E74A4" w:rsidRPr="602FB206">
          <w:rPr>
            <w:rFonts w:ascii="Arial" w:hAnsi="Arial" w:cs="Arial"/>
            <w:sz w:val="20"/>
            <w:szCs w:val="20"/>
          </w:rPr>
          <w:t xml:space="preserve"> participating as NCLR</w:t>
        </w:r>
        <w:r w:rsidR="4D16742D" w:rsidRPr="602FB206">
          <w:rPr>
            <w:rFonts w:ascii="Arial" w:hAnsi="Arial" w:cs="Arial"/>
            <w:sz w:val="20"/>
            <w:szCs w:val="20"/>
          </w:rPr>
          <w:t>s</w:t>
        </w:r>
        <w:r w:rsidR="7D170B75" w:rsidRPr="602FB206">
          <w:rPr>
            <w:rFonts w:ascii="Arial" w:hAnsi="Arial" w:cs="Arial"/>
            <w:sz w:val="20"/>
            <w:szCs w:val="20"/>
          </w:rPr>
          <w:t xml:space="preserve">.  </w:t>
        </w:r>
      </w:ins>
      <w:r w:rsidRPr="602FB206">
        <w:rPr>
          <w:rFonts w:ascii="Arial" w:hAnsi="Arial" w:cs="Arial"/>
          <w:sz w:val="20"/>
          <w:szCs w:val="20"/>
        </w:rPr>
        <w:t xml:space="preserve">In the event there are </w:t>
      </w:r>
      <w:r w:rsidR="731280A6" w:rsidRPr="602FB206">
        <w:rPr>
          <w:rFonts w:ascii="Arial" w:hAnsi="Arial" w:cs="Arial"/>
          <w:sz w:val="20"/>
          <w:szCs w:val="20"/>
        </w:rPr>
        <w:t>Premise</w:t>
      </w:r>
      <w:r w:rsidR="35E3F8C9" w:rsidRPr="602FB206">
        <w:rPr>
          <w:rFonts w:ascii="Arial" w:hAnsi="Arial" w:cs="Arial"/>
          <w:sz w:val="20"/>
          <w:szCs w:val="20"/>
        </w:rPr>
        <w:t>s</w:t>
      </w:r>
      <w:r w:rsidRPr="602FB206">
        <w:rPr>
          <w:rFonts w:ascii="Arial" w:hAnsi="Arial" w:cs="Arial"/>
          <w:sz w:val="20"/>
          <w:szCs w:val="20"/>
        </w:rPr>
        <w:t xml:space="preserve"> within the ADER that inject into the distribution system</w:t>
      </w:r>
      <w:r w:rsidR="0806D104" w:rsidRPr="602FB206">
        <w:rPr>
          <w:rFonts w:ascii="Arial" w:hAnsi="Arial" w:cs="Arial"/>
          <w:sz w:val="20"/>
          <w:szCs w:val="20"/>
        </w:rPr>
        <w:t>,</w:t>
      </w:r>
      <w:r w:rsidRPr="602FB206">
        <w:rPr>
          <w:rFonts w:ascii="Arial" w:hAnsi="Arial" w:cs="Arial"/>
          <w:sz w:val="20"/>
          <w:szCs w:val="20"/>
        </w:rPr>
        <w:t xml:space="preserve"> that injection will be treated as negative Load and the ERCOT energy </w:t>
      </w:r>
      <w:del w:id="817" w:author="Author">
        <w:r w:rsidR="7906BD67" w:rsidRPr="602FB206" w:rsidDel="2786DE85">
          <w:rPr>
            <w:rFonts w:ascii="Arial" w:hAnsi="Arial" w:cs="Arial"/>
            <w:sz w:val="20"/>
            <w:szCs w:val="20"/>
          </w:rPr>
          <w:delText>settlement</w:delText>
        </w:r>
      </w:del>
      <w:ins w:id="818" w:author="Author">
        <w:r w:rsidR="2479C72D" w:rsidRPr="602FB206">
          <w:rPr>
            <w:rFonts w:ascii="Arial" w:hAnsi="Arial" w:cs="Arial"/>
            <w:sz w:val="20"/>
            <w:szCs w:val="20"/>
          </w:rPr>
          <w:t>Settlement</w:t>
        </w:r>
      </w:ins>
      <w:r w:rsidRPr="602FB206">
        <w:rPr>
          <w:rFonts w:ascii="Arial" w:hAnsi="Arial" w:cs="Arial"/>
          <w:sz w:val="20"/>
          <w:szCs w:val="20"/>
        </w:rPr>
        <w:t xml:space="preserve"> will value it as negative Load in the </w:t>
      </w:r>
      <w:del w:id="819" w:author="Author">
        <w:r w:rsidR="7906BD67" w:rsidRPr="602FB206" w:rsidDel="2786DE85">
          <w:rPr>
            <w:rFonts w:ascii="Arial" w:hAnsi="Arial" w:cs="Arial"/>
            <w:sz w:val="20"/>
            <w:szCs w:val="20"/>
          </w:rPr>
          <w:delText>settlement</w:delText>
        </w:r>
      </w:del>
      <w:ins w:id="820" w:author="Author">
        <w:r w:rsidR="2479C72D" w:rsidRPr="602FB206">
          <w:rPr>
            <w:rFonts w:ascii="Arial" w:hAnsi="Arial" w:cs="Arial"/>
            <w:sz w:val="20"/>
            <w:szCs w:val="20"/>
          </w:rPr>
          <w:t>Settlement</w:t>
        </w:r>
      </w:ins>
      <w:r w:rsidRPr="602FB206">
        <w:rPr>
          <w:rFonts w:ascii="Arial" w:hAnsi="Arial" w:cs="Arial"/>
          <w:sz w:val="20"/>
          <w:szCs w:val="20"/>
        </w:rPr>
        <w:t xml:space="preserve"> for the QSE. </w:t>
      </w:r>
      <w:r w:rsidR="5DF3BF1D" w:rsidRPr="602FB206">
        <w:rPr>
          <w:rFonts w:ascii="Arial" w:hAnsi="Arial" w:cs="Arial"/>
          <w:sz w:val="20"/>
          <w:szCs w:val="20"/>
        </w:rPr>
        <w:t xml:space="preserve">The ADERs </w:t>
      </w:r>
      <w:r w:rsidR="70674ED7" w:rsidRPr="602FB206">
        <w:rPr>
          <w:rFonts w:ascii="Arial" w:hAnsi="Arial" w:cs="Arial"/>
          <w:sz w:val="20"/>
          <w:szCs w:val="20"/>
        </w:rPr>
        <w:t xml:space="preserve">participating in the </w:t>
      </w:r>
      <w:r w:rsidR="6CC16876" w:rsidRPr="602FB206">
        <w:rPr>
          <w:rFonts w:ascii="Arial" w:hAnsi="Arial" w:cs="Arial"/>
          <w:sz w:val="20"/>
          <w:szCs w:val="20"/>
        </w:rPr>
        <w:t>P</w:t>
      </w:r>
      <w:r w:rsidR="70674ED7" w:rsidRPr="602FB206">
        <w:rPr>
          <w:rFonts w:ascii="Arial" w:hAnsi="Arial" w:cs="Arial"/>
          <w:sz w:val="20"/>
          <w:szCs w:val="20"/>
        </w:rPr>
        <w:t>ilot</w:t>
      </w:r>
      <w:r w:rsidR="6CC16876" w:rsidRPr="602FB206">
        <w:rPr>
          <w:rFonts w:ascii="Arial" w:hAnsi="Arial" w:cs="Arial"/>
          <w:sz w:val="20"/>
          <w:szCs w:val="20"/>
        </w:rPr>
        <w:t xml:space="preserve"> Project</w:t>
      </w:r>
      <w:r w:rsidR="5DF3BF1D" w:rsidRPr="602FB206">
        <w:rPr>
          <w:rFonts w:ascii="Arial" w:hAnsi="Arial" w:cs="Arial"/>
          <w:sz w:val="20"/>
          <w:szCs w:val="20"/>
        </w:rPr>
        <w:t xml:space="preserve"> will be </w:t>
      </w:r>
      <w:r w:rsidR="3746CE74" w:rsidRPr="602FB206">
        <w:rPr>
          <w:rFonts w:ascii="Arial" w:hAnsi="Arial" w:cs="Arial"/>
          <w:sz w:val="20"/>
          <w:szCs w:val="20"/>
        </w:rPr>
        <w:t xml:space="preserve">subject </w:t>
      </w:r>
      <w:r w:rsidR="2A165A6F" w:rsidRPr="602FB206">
        <w:rPr>
          <w:rFonts w:ascii="Arial" w:hAnsi="Arial" w:cs="Arial"/>
          <w:sz w:val="20"/>
          <w:szCs w:val="20"/>
        </w:rPr>
        <w:t xml:space="preserve">to </w:t>
      </w:r>
      <w:r w:rsidR="59EE6AAF" w:rsidRPr="602FB206">
        <w:rPr>
          <w:rFonts w:ascii="Arial" w:hAnsi="Arial" w:cs="Arial"/>
          <w:sz w:val="20"/>
          <w:szCs w:val="20"/>
        </w:rPr>
        <w:t xml:space="preserve">other </w:t>
      </w:r>
      <w:r w:rsidR="52DC14A9" w:rsidRPr="602FB206">
        <w:rPr>
          <w:rFonts w:ascii="Arial" w:hAnsi="Arial" w:cs="Arial"/>
          <w:sz w:val="20"/>
          <w:szCs w:val="20"/>
        </w:rPr>
        <w:t xml:space="preserve">ERCOT </w:t>
      </w:r>
      <w:del w:id="821" w:author="Author">
        <w:r w:rsidR="7906BD67" w:rsidRPr="602FB206" w:rsidDel="52DC14A9">
          <w:rPr>
            <w:rFonts w:ascii="Arial" w:hAnsi="Arial" w:cs="Arial"/>
            <w:sz w:val="20"/>
            <w:szCs w:val="20"/>
          </w:rPr>
          <w:delText>settlement</w:delText>
        </w:r>
      </w:del>
      <w:ins w:id="822" w:author="Author">
        <w:r w:rsidR="2479C72D" w:rsidRPr="602FB206">
          <w:rPr>
            <w:rFonts w:ascii="Arial" w:hAnsi="Arial" w:cs="Arial"/>
            <w:sz w:val="20"/>
            <w:szCs w:val="20"/>
          </w:rPr>
          <w:t>Settlement</w:t>
        </w:r>
      </w:ins>
      <w:r w:rsidR="52DC14A9" w:rsidRPr="602FB206">
        <w:rPr>
          <w:rFonts w:ascii="Arial" w:hAnsi="Arial" w:cs="Arial"/>
          <w:sz w:val="20"/>
          <w:szCs w:val="20"/>
        </w:rPr>
        <w:t xml:space="preserve"> </w:t>
      </w:r>
      <w:r w:rsidR="5C93AE3D" w:rsidRPr="602FB206">
        <w:rPr>
          <w:rFonts w:ascii="Arial" w:hAnsi="Arial" w:cs="Arial"/>
          <w:sz w:val="20"/>
          <w:szCs w:val="20"/>
        </w:rPr>
        <w:t xml:space="preserve">calculations </w:t>
      </w:r>
      <w:r w:rsidR="52DC14A9" w:rsidRPr="602FB206">
        <w:rPr>
          <w:rFonts w:ascii="Arial" w:hAnsi="Arial" w:cs="Arial"/>
          <w:sz w:val="20"/>
          <w:szCs w:val="20"/>
        </w:rPr>
        <w:t xml:space="preserve">for </w:t>
      </w:r>
      <w:r w:rsidR="2F1CF71A" w:rsidRPr="602FB206">
        <w:rPr>
          <w:rFonts w:ascii="Arial" w:hAnsi="Arial" w:cs="Arial"/>
          <w:sz w:val="20"/>
          <w:szCs w:val="20"/>
        </w:rPr>
        <w:t xml:space="preserve">Resources </w:t>
      </w:r>
      <w:r w:rsidR="583740DE" w:rsidRPr="602FB206">
        <w:rPr>
          <w:rFonts w:ascii="Arial" w:hAnsi="Arial" w:cs="Arial"/>
          <w:sz w:val="20"/>
          <w:szCs w:val="20"/>
        </w:rPr>
        <w:t xml:space="preserve">as </w:t>
      </w:r>
      <w:r w:rsidR="3C54D71F" w:rsidRPr="602FB206">
        <w:rPr>
          <w:rFonts w:ascii="Arial" w:hAnsi="Arial" w:cs="Arial"/>
          <w:sz w:val="20"/>
          <w:szCs w:val="20"/>
        </w:rPr>
        <w:t>described in the</w:t>
      </w:r>
      <w:r w:rsidR="22EE3E84" w:rsidRPr="602FB206">
        <w:rPr>
          <w:rFonts w:ascii="Arial" w:hAnsi="Arial" w:cs="Arial"/>
          <w:sz w:val="20"/>
          <w:szCs w:val="20"/>
        </w:rPr>
        <w:t xml:space="preserve"> ERCOT Nodal</w:t>
      </w:r>
      <w:r w:rsidR="3C54D71F" w:rsidRPr="602FB206">
        <w:rPr>
          <w:rFonts w:ascii="Arial" w:hAnsi="Arial" w:cs="Arial"/>
          <w:sz w:val="20"/>
          <w:szCs w:val="20"/>
        </w:rPr>
        <w:t xml:space="preserve"> protocols including </w:t>
      </w:r>
      <w:r w:rsidR="50215A27" w:rsidRPr="602FB206">
        <w:rPr>
          <w:rFonts w:ascii="Arial" w:hAnsi="Arial" w:cs="Arial"/>
          <w:sz w:val="20"/>
          <w:szCs w:val="20"/>
        </w:rPr>
        <w:t>the</w:t>
      </w:r>
      <w:r w:rsidR="3746CE74" w:rsidRPr="602FB206">
        <w:rPr>
          <w:rFonts w:ascii="Arial" w:hAnsi="Arial" w:cs="Arial"/>
          <w:sz w:val="20"/>
          <w:szCs w:val="20"/>
        </w:rPr>
        <w:t xml:space="preserve"> Ancillary Service </w:t>
      </w:r>
      <w:del w:id="823" w:author="Author">
        <w:r w:rsidR="3746CE74" w:rsidRPr="602FB206" w:rsidDel="00AE0686">
          <w:rPr>
            <w:rFonts w:ascii="Arial" w:hAnsi="Arial" w:cs="Arial"/>
            <w:sz w:val="20"/>
            <w:szCs w:val="20"/>
          </w:rPr>
          <w:delText>i</w:delText>
        </w:r>
      </w:del>
      <w:ins w:id="824" w:author="Author">
        <w:r w:rsidR="00AE0686">
          <w:rPr>
            <w:rFonts w:ascii="Arial" w:hAnsi="Arial" w:cs="Arial"/>
            <w:sz w:val="20"/>
            <w:szCs w:val="20"/>
          </w:rPr>
          <w:t>I</w:t>
        </w:r>
      </w:ins>
      <w:r w:rsidR="3746CE74" w:rsidRPr="602FB206">
        <w:rPr>
          <w:rFonts w:ascii="Arial" w:hAnsi="Arial" w:cs="Arial"/>
          <w:sz w:val="20"/>
          <w:szCs w:val="20"/>
        </w:rPr>
        <w:t xml:space="preserve">mbalance </w:t>
      </w:r>
      <w:r w:rsidR="3DF897EC" w:rsidRPr="602FB206">
        <w:rPr>
          <w:rFonts w:ascii="Arial" w:hAnsi="Arial" w:cs="Arial"/>
          <w:sz w:val="20"/>
          <w:szCs w:val="20"/>
        </w:rPr>
        <w:t>Settlement</w:t>
      </w:r>
      <w:r w:rsidR="362A0403" w:rsidRPr="602FB206">
        <w:rPr>
          <w:rFonts w:ascii="Arial" w:hAnsi="Arial" w:cs="Arial"/>
          <w:sz w:val="20"/>
          <w:szCs w:val="20"/>
        </w:rPr>
        <w:t xml:space="preserve"> </w:t>
      </w:r>
      <w:r w:rsidR="52DC14A9" w:rsidRPr="602FB206">
        <w:rPr>
          <w:rFonts w:ascii="Arial" w:hAnsi="Arial" w:cs="Arial"/>
          <w:sz w:val="20"/>
          <w:szCs w:val="20"/>
        </w:rPr>
        <w:t>calculations</w:t>
      </w:r>
      <w:r w:rsidR="50215A27" w:rsidRPr="602FB206">
        <w:rPr>
          <w:rFonts w:ascii="Arial" w:hAnsi="Arial" w:cs="Arial"/>
          <w:sz w:val="20"/>
          <w:szCs w:val="20"/>
        </w:rPr>
        <w:t>.</w:t>
      </w:r>
      <w:r w:rsidR="362A0403" w:rsidRPr="602FB206">
        <w:rPr>
          <w:rFonts w:ascii="Arial" w:hAnsi="Arial" w:cs="Arial"/>
          <w:sz w:val="20"/>
          <w:szCs w:val="20"/>
        </w:rPr>
        <w:t xml:space="preserve">  </w:t>
      </w:r>
    </w:p>
    <w:p w14:paraId="0C5332D9" w14:textId="630A4FC9" w:rsidR="005B476F" w:rsidRPr="001948B6" w:rsidRDefault="5D3DF1FB" w:rsidP="00A01017">
      <w:pPr>
        <w:pStyle w:val="Heading1"/>
        <w:numPr>
          <w:ilvl w:val="1"/>
          <w:numId w:val="6"/>
        </w:numPr>
        <w:rPr>
          <w:rFonts w:eastAsia="Arial"/>
          <w:color w:val="00AEC7"/>
        </w:rPr>
      </w:pPr>
      <w:bookmarkStart w:id="825" w:name="_Toc152570591"/>
      <w:bookmarkStart w:id="826" w:name="_Toc155191501"/>
      <w:r w:rsidRPr="6AF95340">
        <w:rPr>
          <w:color w:val="00AEC7"/>
        </w:rPr>
        <w:t xml:space="preserve">Evaluation and </w:t>
      </w:r>
      <w:r w:rsidR="3112EFED" w:rsidRPr="6AF95340">
        <w:rPr>
          <w:color w:val="00AEC7"/>
        </w:rPr>
        <w:t>Analysis of Different ADER P</w:t>
      </w:r>
      <w:r w:rsidR="003602BB" w:rsidRPr="6AF95340">
        <w:rPr>
          <w:color w:val="00AEC7"/>
        </w:rPr>
        <w:t>articipation M</w:t>
      </w:r>
      <w:r w:rsidR="3112EFED" w:rsidRPr="6AF95340">
        <w:rPr>
          <w:color w:val="00AEC7"/>
        </w:rPr>
        <w:t>odel</w:t>
      </w:r>
      <w:r w:rsidR="003602BB" w:rsidRPr="6AF95340">
        <w:rPr>
          <w:color w:val="00AEC7"/>
        </w:rPr>
        <w:t>s</w:t>
      </w:r>
      <w:r w:rsidR="003602BB" w:rsidRPr="49A4E648">
        <w:rPr>
          <w:color w:val="00AEC7"/>
        </w:rPr>
        <w:t xml:space="preserve"> for Phase </w:t>
      </w:r>
      <w:bookmarkEnd w:id="825"/>
      <w:del w:id="827" w:author="Author">
        <w:r w:rsidR="04228B25" w:rsidRPr="0CEC6C33" w:rsidDel="00C90A14">
          <w:rPr>
            <w:color w:val="00AEC7"/>
          </w:rPr>
          <w:delText>2</w:delText>
        </w:r>
      </w:del>
      <w:bookmarkEnd w:id="826"/>
      <w:ins w:id="828" w:author="Author">
        <w:r w:rsidR="00C90A14">
          <w:rPr>
            <w:color w:val="00AEC7"/>
          </w:rPr>
          <w:t>3</w:t>
        </w:r>
      </w:ins>
    </w:p>
    <w:p w14:paraId="5BA01046" w14:textId="5780E634" w:rsidR="000965EB" w:rsidRDefault="000965EB" w:rsidP="6AF95340">
      <w:pPr>
        <w:rPr>
          <w:rFonts w:ascii="Arial" w:hAnsi="Arial" w:cs="Arial"/>
          <w:sz w:val="20"/>
          <w:szCs w:val="20"/>
        </w:rPr>
      </w:pPr>
    </w:p>
    <w:p w14:paraId="15237084" w14:textId="1D657B77" w:rsidR="00454BE9" w:rsidRDefault="00AF739A" w:rsidP="00454BE9">
      <w:pPr>
        <w:rPr>
          <w:rFonts w:ascii="Arial" w:hAnsi="Arial" w:cs="Arial"/>
          <w:color w:val="000000" w:themeColor="text1"/>
          <w:sz w:val="20"/>
          <w:szCs w:val="20"/>
        </w:rPr>
      </w:pPr>
      <w:r w:rsidRPr="2FE21C1B">
        <w:rPr>
          <w:rFonts w:ascii="Arial" w:hAnsi="Arial" w:cs="Arial"/>
          <w:color w:val="000000" w:themeColor="text1"/>
          <w:sz w:val="20"/>
          <w:szCs w:val="20"/>
        </w:rPr>
        <w:lastRenderedPageBreak/>
        <w:t xml:space="preserve">This section outlines </w:t>
      </w:r>
      <w:r w:rsidR="006E3BD2" w:rsidRPr="2FE21C1B">
        <w:rPr>
          <w:rFonts w:ascii="Arial" w:hAnsi="Arial" w:cs="Arial"/>
          <w:color w:val="000000" w:themeColor="text1"/>
          <w:sz w:val="20"/>
          <w:szCs w:val="20"/>
        </w:rPr>
        <w:t>some of the studies</w:t>
      </w:r>
      <w:r w:rsidRPr="2FE21C1B">
        <w:rPr>
          <w:rFonts w:ascii="Arial" w:hAnsi="Arial" w:cs="Arial"/>
          <w:color w:val="000000" w:themeColor="text1"/>
          <w:sz w:val="20"/>
          <w:szCs w:val="20"/>
        </w:rPr>
        <w:t xml:space="preserve"> that ERCOT will be </w:t>
      </w:r>
      <w:r w:rsidR="0085479C">
        <w:rPr>
          <w:rFonts w:ascii="Arial" w:hAnsi="Arial" w:cs="Arial"/>
          <w:color w:val="000000" w:themeColor="text1"/>
          <w:sz w:val="20"/>
          <w:szCs w:val="20"/>
        </w:rPr>
        <w:t>conductin</w:t>
      </w:r>
      <w:r w:rsidR="00080D1C">
        <w:rPr>
          <w:rFonts w:ascii="Arial" w:hAnsi="Arial" w:cs="Arial"/>
          <w:color w:val="000000" w:themeColor="text1"/>
          <w:sz w:val="20"/>
          <w:szCs w:val="20"/>
        </w:rPr>
        <w:t>g</w:t>
      </w:r>
      <w:r w:rsidRPr="2FE21C1B">
        <w:rPr>
          <w:rFonts w:ascii="Arial" w:hAnsi="Arial" w:cs="Arial"/>
          <w:color w:val="000000" w:themeColor="text1"/>
          <w:sz w:val="20"/>
          <w:szCs w:val="20"/>
        </w:rPr>
        <w:t xml:space="preserve"> during Phase </w:t>
      </w:r>
      <w:del w:id="829" w:author="Author">
        <w:r w:rsidR="6C43A20E" w:rsidRPr="0CEC6C33" w:rsidDel="00C90A14">
          <w:rPr>
            <w:rFonts w:ascii="Arial" w:hAnsi="Arial" w:cs="Arial"/>
            <w:color w:val="000000" w:themeColor="text1"/>
            <w:sz w:val="20"/>
            <w:szCs w:val="20"/>
          </w:rPr>
          <w:delText>2</w:delText>
        </w:r>
        <w:r w:rsidRPr="2FE21C1B" w:rsidDel="00C90A14">
          <w:rPr>
            <w:rFonts w:ascii="Arial" w:hAnsi="Arial" w:cs="Arial"/>
            <w:color w:val="000000" w:themeColor="text1"/>
            <w:sz w:val="20"/>
            <w:szCs w:val="20"/>
          </w:rPr>
          <w:delText xml:space="preserve"> </w:delText>
        </w:r>
      </w:del>
      <w:ins w:id="830" w:author="Author">
        <w:r w:rsidR="00C90A14">
          <w:rPr>
            <w:rFonts w:ascii="Arial" w:hAnsi="Arial" w:cs="Arial"/>
            <w:color w:val="000000" w:themeColor="text1"/>
            <w:sz w:val="20"/>
            <w:szCs w:val="20"/>
          </w:rPr>
          <w:t>3</w:t>
        </w:r>
        <w:r w:rsidR="00C90A14" w:rsidRPr="2FE21C1B">
          <w:rPr>
            <w:rFonts w:ascii="Arial" w:hAnsi="Arial" w:cs="Arial"/>
            <w:color w:val="000000" w:themeColor="text1"/>
            <w:sz w:val="20"/>
            <w:szCs w:val="20"/>
          </w:rPr>
          <w:t xml:space="preserve"> </w:t>
        </w:r>
      </w:ins>
      <w:r w:rsidRPr="2FE21C1B">
        <w:rPr>
          <w:rFonts w:ascii="Arial" w:hAnsi="Arial" w:cs="Arial"/>
          <w:color w:val="000000" w:themeColor="text1"/>
          <w:sz w:val="20"/>
          <w:szCs w:val="20"/>
        </w:rPr>
        <w:t xml:space="preserve">of the </w:t>
      </w:r>
      <w:r w:rsidR="00371AA8" w:rsidRPr="2FE21C1B">
        <w:rPr>
          <w:rFonts w:ascii="Arial" w:hAnsi="Arial" w:cs="Arial"/>
          <w:color w:val="000000" w:themeColor="text1"/>
          <w:sz w:val="20"/>
          <w:szCs w:val="20"/>
        </w:rPr>
        <w:t>Pilot</w:t>
      </w:r>
      <w:r w:rsidR="00080D1C">
        <w:rPr>
          <w:rFonts w:ascii="Arial" w:hAnsi="Arial" w:cs="Arial"/>
          <w:color w:val="000000" w:themeColor="text1"/>
          <w:sz w:val="20"/>
          <w:szCs w:val="20"/>
        </w:rPr>
        <w:t xml:space="preserve"> Project:</w:t>
      </w:r>
      <w:r w:rsidRPr="2FE21C1B">
        <w:rPr>
          <w:rFonts w:ascii="Arial" w:hAnsi="Arial" w:cs="Arial"/>
          <w:color w:val="000000" w:themeColor="text1"/>
          <w:sz w:val="20"/>
          <w:szCs w:val="20"/>
        </w:rPr>
        <w:t xml:space="preserve"> </w:t>
      </w:r>
    </w:p>
    <w:p w14:paraId="6E26B151" w14:textId="5780E634" w:rsidR="00AF739A" w:rsidRPr="005A35B1" w:rsidRDefault="00AF739A" w:rsidP="005A35B1">
      <w:pPr>
        <w:rPr>
          <w:rFonts w:ascii="Arial" w:hAnsi="Arial" w:cs="Arial"/>
          <w:color w:val="000000" w:themeColor="text1"/>
          <w:sz w:val="20"/>
          <w:szCs w:val="20"/>
        </w:rPr>
      </w:pPr>
    </w:p>
    <w:p w14:paraId="269D3AD4" w14:textId="5C2FA1B4" w:rsidR="005B476F" w:rsidRPr="00041807" w:rsidRDefault="3E585814" w:rsidP="00902F86">
      <w:pPr>
        <w:numPr>
          <w:ilvl w:val="0"/>
          <w:numId w:val="13"/>
        </w:numPr>
        <w:ind w:left="810"/>
        <w:rPr>
          <w:rFonts w:ascii="Arial" w:hAnsi="Arial" w:cs="Arial"/>
          <w:color w:val="000000" w:themeColor="text1"/>
          <w:sz w:val="20"/>
          <w:szCs w:val="20"/>
        </w:rPr>
      </w:pPr>
      <w:r w:rsidRPr="6A580C30">
        <w:rPr>
          <w:rFonts w:ascii="Arial" w:hAnsi="Arial" w:cs="Arial"/>
          <w:sz w:val="20"/>
          <w:szCs w:val="20"/>
        </w:rPr>
        <w:t xml:space="preserve">During the </w:t>
      </w:r>
      <w:del w:id="831" w:author="Author">
        <w:r w:rsidR="375F1C14" w:rsidRPr="0CEC6C33">
          <w:rPr>
            <w:rFonts w:ascii="Arial" w:hAnsi="Arial" w:cs="Arial"/>
            <w:sz w:val="20"/>
            <w:szCs w:val="20"/>
          </w:rPr>
          <w:delText>second</w:delText>
        </w:r>
        <w:r w:rsidRPr="0CEC6C33" w:rsidDel="007E192E">
          <w:rPr>
            <w:rFonts w:ascii="Arial" w:hAnsi="Arial" w:cs="Arial"/>
            <w:sz w:val="20"/>
            <w:szCs w:val="20"/>
          </w:rPr>
          <w:delText xml:space="preserve"> </w:delText>
        </w:r>
      </w:del>
      <w:ins w:id="832" w:author="Author">
        <w:r w:rsidR="007E192E">
          <w:rPr>
            <w:rFonts w:ascii="Arial" w:hAnsi="Arial" w:cs="Arial"/>
            <w:sz w:val="20"/>
            <w:szCs w:val="20"/>
          </w:rPr>
          <w:t>third</w:t>
        </w:r>
        <w:r w:rsidRPr="0CEC6C33">
          <w:rPr>
            <w:rFonts w:ascii="Arial" w:hAnsi="Arial" w:cs="Arial"/>
            <w:sz w:val="20"/>
            <w:szCs w:val="20"/>
          </w:rPr>
          <w:t xml:space="preserve"> </w:t>
        </w:r>
      </w:ins>
      <w:r w:rsidRPr="0CEC6C33">
        <w:rPr>
          <w:rFonts w:ascii="Arial" w:hAnsi="Arial" w:cs="Arial"/>
          <w:sz w:val="20"/>
          <w:szCs w:val="20"/>
        </w:rPr>
        <w:t xml:space="preserve">phase of the </w:t>
      </w:r>
      <w:r w:rsidR="00371AA8" w:rsidRPr="0CEC6C33">
        <w:rPr>
          <w:rFonts w:ascii="Arial" w:hAnsi="Arial" w:cs="Arial"/>
          <w:sz w:val="20"/>
          <w:szCs w:val="20"/>
        </w:rPr>
        <w:t>Pilot</w:t>
      </w:r>
      <w:r w:rsidR="00080D1C" w:rsidRPr="0CEC6C33">
        <w:rPr>
          <w:rFonts w:ascii="Arial" w:hAnsi="Arial" w:cs="Arial"/>
          <w:sz w:val="20"/>
          <w:szCs w:val="20"/>
        </w:rPr>
        <w:t xml:space="preserve"> Project</w:t>
      </w:r>
      <w:r w:rsidR="00360475" w:rsidRPr="0CEC6C33">
        <w:rPr>
          <w:rFonts w:ascii="Arial" w:hAnsi="Arial" w:cs="Arial"/>
          <w:sz w:val="20"/>
          <w:szCs w:val="20"/>
        </w:rPr>
        <w:t>,</w:t>
      </w:r>
      <w:r w:rsidR="3112EFED" w:rsidRPr="0CEC6C33">
        <w:rPr>
          <w:rFonts w:ascii="Arial" w:hAnsi="Arial" w:cs="Arial"/>
          <w:sz w:val="20"/>
          <w:szCs w:val="20"/>
        </w:rPr>
        <w:t xml:space="preserve"> off-line studies using archived production data will be </w:t>
      </w:r>
      <w:r w:rsidR="44569CD6" w:rsidRPr="0CEC6C33">
        <w:rPr>
          <w:rFonts w:ascii="Arial" w:hAnsi="Arial" w:cs="Arial"/>
          <w:sz w:val="20"/>
          <w:szCs w:val="20"/>
        </w:rPr>
        <w:t>performed by ERCOT</w:t>
      </w:r>
      <w:r w:rsidR="3112EFED" w:rsidRPr="0CEC6C33">
        <w:rPr>
          <w:rFonts w:ascii="Arial" w:hAnsi="Arial" w:cs="Arial"/>
          <w:sz w:val="20"/>
          <w:szCs w:val="20"/>
        </w:rPr>
        <w:t xml:space="preserve"> to analyze different dispatch and pricing schemes and </w:t>
      </w:r>
      <w:r w:rsidR="00B02B0F" w:rsidRPr="0CEC6C33">
        <w:rPr>
          <w:rFonts w:ascii="Arial" w:hAnsi="Arial" w:cs="Arial"/>
          <w:sz w:val="20"/>
          <w:szCs w:val="20"/>
        </w:rPr>
        <w:t xml:space="preserve">their </w:t>
      </w:r>
      <w:r w:rsidR="3112EFED" w:rsidRPr="0CEC6C33">
        <w:rPr>
          <w:rFonts w:ascii="Arial" w:hAnsi="Arial" w:cs="Arial"/>
          <w:sz w:val="20"/>
          <w:szCs w:val="20"/>
        </w:rPr>
        <w:t xml:space="preserve">comparative effectiveness in managing congestion. These include dispatch </w:t>
      </w:r>
      <w:r w:rsidR="7A5321E8" w:rsidRPr="0CEC6C33">
        <w:rPr>
          <w:rFonts w:ascii="Arial" w:hAnsi="Arial" w:cs="Arial"/>
          <w:sz w:val="20"/>
          <w:szCs w:val="20"/>
        </w:rPr>
        <w:t>and S</w:t>
      </w:r>
      <w:r w:rsidR="333AD997" w:rsidRPr="0CEC6C33">
        <w:rPr>
          <w:rFonts w:ascii="Arial" w:hAnsi="Arial" w:cs="Arial"/>
          <w:sz w:val="20"/>
          <w:szCs w:val="20"/>
        </w:rPr>
        <w:t>ettlement</w:t>
      </w:r>
      <w:r w:rsidR="5C927BB1" w:rsidRPr="0CEC6C33">
        <w:rPr>
          <w:rFonts w:ascii="Arial" w:hAnsi="Arial" w:cs="Arial"/>
          <w:sz w:val="20"/>
          <w:szCs w:val="20"/>
        </w:rPr>
        <w:t xml:space="preserve"> using</w:t>
      </w:r>
      <w:r w:rsidR="3112EFED" w:rsidRPr="0CEC6C33">
        <w:rPr>
          <w:rFonts w:ascii="Arial" w:hAnsi="Arial" w:cs="Arial"/>
          <w:sz w:val="20"/>
          <w:szCs w:val="20"/>
        </w:rPr>
        <w:t>:</w:t>
      </w:r>
    </w:p>
    <w:p w14:paraId="78E691FB" w14:textId="5780E634" w:rsidR="005B476F" w:rsidRPr="00041807" w:rsidRDefault="3112EFED" w:rsidP="00902F86">
      <w:pPr>
        <w:numPr>
          <w:ilvl w:val="1"/>
          <w:numId w:val="13"/>
        </w:numPr>
        <w:rPr>
          <w:rFonts w:ascii="Arial" w:hAnsi="Arial" w:cs="Arial"/>
          <w:color w:val="000000" w:themeColor="text1"/>
          <w:sz w:val="20"/>
          <w:szCs w:val="20"/>
        </w:rPr>
      </w:pPr>
      <w:r w:rsidRPr="0CEC6C33">
        <w:rPr>
          <w:rFonts w:ascii="Arial" w:hAnsi="Arial" w:cs="Arial"/>
          <w:sz w:val="20"/>
          <w:szCs w:val="20"/>
        </w:rPr>
        <w:t xml:space="preserve">Logical Resource Nodes (LRNs): </w:t>
      </w:r>
    </w:p>
    <w:p w14:paraId="407B4883" w14:textId="5780E634" w:rsidR="005B476F"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static allocation factors used to determine the LRN shift factor and pricing</w:t>
      </w:r>
      <w:r w:rsidR="00542E78" w:rsidRPr="0CEC6C33">
        <w:rPr>
          <w:rFonts w:ascii="Arial" w:hAnsi="Arial" w:cs="Arial"/>
          <w:sz w:val="20"/>
          <w:szCs w:val="20"/>
        </w:rPr>
        <w:t>; and</w:t>
      </w:r>
    </w:p>
    <w:p w14:paraId="5499AD05" w14:textId="5A7358D5" w:rsidR="000E7349"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dynamic allocation factors used to determine the LRN shift factor and pricing</w:t>
      </w:r>
      <w:r w:rsidR="00542E78" w:rsidRPr="0CEC6C33">
        <w:rPr>
          <w:rFonts w:ascii="Arial" w:hAnsi="Arial" w:cs="Arial"/>
          <w:sz w:val="20"/>
          <w:szCs w:val="20"/>
        </w:rPr>
        <w:t>.</w:t>
      </w:r>
    </w:p>
    <w:p w14:paraId="54BE0C0B" w14:textId="7C1C77A6" w:rsidR="00AE7BD9" w:rsidRPr="00041807" w:rsidRDefault="00BB6D90"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 xml:space="preserve">The </w:t>
      </w:r>
      <w:r w:rsidR="00C22696" w:rsidRPr="0CEC6C33">
        <w:rPr>
          <w:rFonts w:ascii="Arial" w:hAnsi="Arial" w:cs="Arial"/>
          <w:sz w:val="20"/>
          <w:szCs w:val="20"/>
        </w:rPr>
        <w:t>process by which a</w:t>
      </w:r>
      <w:r w:rsidR="005979CA" w:rsidRPr="0CEC6C33">
        <w:rPr>
          <w:rFonts w:ascii="Arial" w:hAnsi="Arial" w:cs="Arial"/>
          <w:sz w:val="20"/>
          <w:szCs w:val="20"/>
        </w:rPr>
        <w:t>llocation</w:t>
      </w:r>
      <w:r w:rsidR="001C4F62" w:rsidRPr="0CEC6C33">
        <w:rPr>
          <w:rFonts w:ascii="Arial" w:hAnsi="Arial" w:cs="Arial"/>
          <w:sz w:val="20"/>
          <w:szCs w:val="20"/>
        </w:rPr>
        <w:t xml:space="preserve"> factor data </w:t>
      </w:r>
      <w:r w:rsidR="420DA296" w:rsidRPr="0CEC6C33">
        <w:rPr>
          <w:rFonts w:ascii="Arial" w:hAnsi="Arial" w:cs="Arial"/>
          <w:sz w:val="20"/>
          <w:szCs w:val="20"/>
        </w:rPr>
        <w:t>will be provided</w:t>
      </w:r>
      <w:r w:rsidR="00A30182" w:rsidRPr="0CEC6C33">
        <w:rPr>
          <w:rFonts w:ascii="Arial" w:hAnsi="Arial" w:cs="Arial"/>
          <w:sz w:val="20"/>
          <w:szCs w:val="20"/>
        </w:rPr>
        <w:t xml:space="preserve"> to ERCOT </w:t>
      </w:r>
      <w:r w:rsidR="001C4F62" w:rsidRPr="0CEC6C33">
        <w:rPr>
          <w:rFonts w:ascii="Arial" w:hAnsi="Arial" w:cs="Arial"/>
          <w:sz w:val="20"/>
          <w:szCs w:val="20"/>
        </w:rPr>
        <w:t>for each ADER</w:t>
      </w:r>
      <w:r w:rsidRPr="0CEC6C33">
        <w:rPr>
          <w:rFonts w:ascii="Arial" w:hAnsi="Arial" w:cs="Arial"/>
          <w:sz w:val="20"/>
          <w:szCs w:val="20"/>
        </w:rPr>
        <w:t xml:space="preserve"> </w:t>
      </w:r>
      <w:r w:rsidR="00A30182" w:rsidRPr="0CEC6C33">
        <w:rPr>
          <w:rFonts w:ascii="Arial" w:hAnsi="Arial" w:cs="Arial"/>
          <w:sz w:val="20"/>
          <w:szCs w:val="20"/>
        </w:rPr>
        <w:t xml:space="preserve">will be </w:t>
      </w:r>
      <w:r w:rsidR="007A526B" w:rsidRPr="0CEC6C33">
        <w:rPr>
          <w:rFonts w:ascii="Arial" w:hAnsi="Arial" w:cs="Arial"/>
          <w:sz w:val="20"/>
          <w:szCs w:val="20"/>
        </w:rPr>
        <w:t>determined later.</w:t>
      </w:r>
      <w:r w:rsidR="001C4F62" w:rsidRPr="0CEC6C33">
        <w:rPr>
          <w:rFonts w:ascii="Arial" w:hAnsi="Arial" w:cs="Arial"/>
          <w:sz w:val="20"/>
          <w:szCs w:val="20"/>
        </w:rPr>
        <w:t xml:space="preserve"> </w:t>
      </w:r>
    </w:p>
    <w:p w14:paraId="268F7415" w14:textId="2102B1D8" w:rsidR="000E7349" w:rsidRPr="00041807" w:rsidRDefault="0390101F" w:rsidP="00902F86">
      <w:pPr>
        <w:numPr>
          <w:ilvl w:val="1"/>
          <w:numId w:val="13"/>
        </w:numPr>
        <w:rPr>
          <w:rFonts w:ascii="Arial" w:hAnsi="Arial" w:cs="Arial"/>
          <w:color w:val="000000" w:themeColor="text1"/>
          <w:sz w:val="20"/>
          <w:szCs w:val="20"/>
        </w:rPr>
      </w:pPr>
      <w:r w:rsidRPr="0CEC6C33">
        <w:rPr>
          <w:rFonts w:ascii="Arial" w:hAnsi="Arial" w:cs="Arial"/>
          <w:sz w:val="20"/>
          <w:szCs w:val="20"/>
        </w:rPr>
        <w:t>Smaller Load Zones</w:t>
      </w:r>
      <w:r w:rsidR="00505ACC" w:rsidRPr="0CEC6C33">
        <w:rPr>
          <w:rFonts w:ascii="Arial" w:hAnsi="Arial" w:cs="Arial"/>
          <w:sz w:val="20"/>
          <w:szCs w:val="20"/>
        </w:rPr>
        <w:t>.</w:t>
      </w:r>
      <w:r w:rsidRPr="0CEC6C33">
        <w:rPr>
          <w:rFonts w:ascii="Arial" w:hAnsi="Arial" w:cs="Arial"/>
          <w:sz w:val="20"/>
          <w:szCs w:val="20"/>
        </w:rPr>
        <w:t xml:space="preserve"> </w:t>
      </w:r>
    </w:p>
    <w:p w14:paraId="1022AFC1" w14:textId="77777777" w:rsidR="008F2C42" w:rsidRPr="00613DDB" w:rsidRDefault="008F2C42" w:rsidP="008F2C42">
      <w:pPr>
        <w:ind w:left="810"/>
        <w:rPr>
          <w:rFonts w:ascii="Arial" w:hAnsi="Arial" w:cs="Arial"/>
          <w:sz w:val="20"/>
          <w:szCs w:val="20"/>
        </w:rPr>
      </w:pPr>
    </w:p>
    <w:p w14:paraId="10CFFD97" w14:textId="1E8FDD1F" w:rsidR="000E7349" w:rsidRDefault="3F97C402" w:rsidP="003D0C93">
      <w:pPr>
        <w:ind w:left="720"/>
        <w:rPr>
          <w:rFonts w:ascii="Arial" w:hAnsi="Arial" w:cs="Arial"/>
          <w:sz w:val="20"/>
          <w:szCs w:val="20"/>
        </w:rPr>
      </w:pPr>
      <w:r w:rsidRPr="0CEC6C33">
        <w:rPr>
          <w:rFonts w:ascii="Arial" w:hAnsi="Arial" w:cs="Arial"/>
          <w:sz w:val="20"/>
          <w:szCs w:val="20"/>
        </w:rPr>
        <w:t>The</w:t>
      </w:r>
      <w:r w:rsidR="2177620B" w:rsidRPr="0CEC6C33">
        <w:rPr>
          <w:rFonts w:ascii="Arial" w:hAnsi="Arial" w:cs="Arial"/>
          <w:sz w:val="20"/>
          <w:szCs w:val="20"/>
        </w:rPr>
        <w:t>se</w:t>
      </w:r>
      <w:r w:rsidR="0390101F" w:rsidRPr="0CEC6C33">
        <w:rPr>
          <w:rFonts w:ascii="Arial" w:hAnsi="Arial" w:cs="Arial"/>
          <w:sz w:val="20"/>
          <w:szCs w:val="20"/>
        </w:rPr>
        <w:t xml:space="preserve"> different ADER </w:t>
      </w:r>
      <w:r w:rsidRPr="0CEC6C33">
        <w:rPr>
          <w:rFonts w:ascii="Arial" w:hAnsi="Arial" w:cs="Arial"/>
          <w:sz w:val="20"/>
          <w:szCs w:val="20"/>
        </w:rPr>
        <w:t>modeling</w:t>
      </w:r>
      <w:r w:rsidR="0390101F" w:rsidRPr="0CEC6C33">
        <w:rPr>
          <w:rFonts w:ascii="Arial" w:hAnsi="Arial" w:cs="Arial"/>
          <w:sz w:val="20"/>
          <w:szCs w:val="20"/>
        </w:rPr>
        <w:t xml:space="preserve"> approaches will be compared</w:t>
      </w:r>
      <w:r w:rsidR="4B8AA837" w:rsidRPr="0CEC6C33">
        <w:rPr>
          <w:rFonts w:ascii="Arial" w:hAnsi="Arial" w:cs="Arial"/>
          <w:sz w:val="20"/>
          <w:szCs w:val="20"/>
        </w:rPr>
        <w:t xml:space="preserve"> and</w:t>
      </w:r>
      <w:r w:rsidRPr="0CEC6C33">
        <w:rPr>
          <w:rFonts w:ascii="Arial" w:hAnsi="Arial" w:cs="Arial"/>
          <w:sz w:val="20"/>
          <w:szCs w:val="20"/>
        </w:rPr>
        <w:t xml:space="preserve"> </w:t>
      </w:r>
      <w:r w:rsidR="2ACADF9F" w:rsidRPr="0CEC6C33">
        <w:rPr>
          <w:rFonts w:ascii="Arial" w:hAnsi="Arial" w:cs="Arial"/>
          <w:sz w:val="20"/>
          <w:szCs w:val="20"/>
        </w:rPr>
        <w:t>t</w:t>
      </w:r>
      <w:r w:rsidRPr="0CEC6C33">
        <w:rPr>
          <w:rFonts w:ascii="Arial" w:hAnsi="Arial" w:cs="Arial"/>
          <w:sz w:val="20"/>
          <w:szCs w:val="20"/>
        </w:rPr>
        <w:t>rade</w:t>
      </w:r>
      <w:r w:rsidR="0390101F" w:rsidRPr="0CEC6C33">
        <w:rPr>
          <w:rFonts w:ascii="Arial" w:hAnsi="Arial" w:cs="Arial"/>
          <w:sz w:val="20"/>
          <w:szCs w:val="20"/>
        </w:rPr>
        <w:t>-offs between accuracy and complexity will be evaluated.</w:t>
      </w:r>
    </w:p>
    <w:p w14:paraId="63232681" w14:textId="4F85198A" w:rsidR="563C41CF" w:rsidRPr="005E6CC1" w:rsidRDefault="21000CE6" w:rsidP="09AC0629">
      <w:pPr>
        <w:numPr>
          <w:ilvl w:val="0"/>
          <w:numId w:val="14"/>
        </w:numPr>
        <w:rPr>
          <w:color w:val="000000" w:themeColor="text1"/>
        </w:rPr>
      </w:pPr>
      <w:r w:rsidRPr="005E6CC1">
        <w:rPr>
          <w:rFonts w:ascii="Arial" w:hAnsi="Arial" w:cs="Arial"/>
          <w:sz w:val="20"/>
          <w:szCs w:val="20"/>
        </w:rPr>
        <w:t xml:space="preserve">During the </w:t>
      </w:r>
      <w:del w:id="833" w:author="Author">
        <w:r w:rsidR="00041807" w:rsidRPr="005E6CC1" w:rsidDel="003F341E">
          <w:rPr>
            <w:rFonts w:ascii="Arial" w:hAnsi="Arial" w:cs="Arial"/>
            <w:sz w:val="20"/>
            <w:szCs w:val="20"/>
          </w:rPr>
          <w:delText xml:space="preserve">second </w:delText>
        </w:r>
      </w:del>
      <w:ins w:id="834" w:author="Author">
        <w:r w:rsidR="003F341E" w:rsidRPr="005E6CC1">
          <w:rPr>
            <w:rFonts w:ascii="Arial" w:hAnsi="Arial" w:cs="Arial"/>
            <w:sz w:val="20"/>
            <w:szCs w:val="20"/>
          </w:rPr>
          <w:t xml:space="preserve">third </w:t>
        </w:r>
      </w:ins>
      <w:r w:rsidRPr="005E6CC1">
        <w:rPr>
          <w:rFonts w:ascii="Arial" w:hAnsi="Arial" w:cs="Arial"/>
          <w:sz w:val="20"/>
          <w:szCs w:val="20"/>
        </w:rPr>
        <w:t>phase of the Pilot</w:t>
      </w:r>
      <w:r w:rsidR="624CE173" w:rsidRPr="005E6CC1">
        <w:rPr>
          <w:rFonts w:ascii="Arial" w:hAnsi="Arial" w:cs="Arial"/>
          <w:sz w:val="20"/>
          <w:szCs w:val="20"/>
        </w:rPr>
        <w:t xml:space="preserve"> Project</w:t>
      </w:r>
      <w:r w:rsidRPr="005E6CC1">
        <w:rPr>
          <w:rFonts w:ascii="Arial" w:hAnsi="Arial" w:cs="Arial"/>
          <w:sz w:val="20"/>
          <w:szCs w:val="20"/>
        </w:rPr>
        <w:t>, analysis should</w:t>
      </w:r>
      <w:r w:rsidR="00041807" w:rsidRPr="005E6CC1">
        <w:rPr>
          <w:rFonts w:ascii="Arial" w:hAnsi="Arial" w:cs="Arial"/>
          <w:sz w:val="20"/>
          <w:szCs w:val="20"/>
        </w:rPr>
        <w:t xml:space="preserve"> continue</w:t>
      </w:r>
      <w:r w:rsidRPr="005E6CC1">
        <w:rPr>
          <w:rFonts w:ascii="Arial" w:hAnsi="Arial" w:cs="Arial"/>
          <w:sz w:val="20"/>
          <w:szCs w:val="20"/>
        </w:rPr>
        <w:t xml:space="preserve"> </w:t>
      </w:r>
      <w:r w:rsidR="601369D2" w:rsidRPr="005E6CC1">
        <w:rPr>
          <w:rFonts w:ascii="Arial" w:hAnsi="Arial" w:cs="Arial"/>
          <w:sz w:val="20"/>
          <w:szCs w:val="20"/>
        </w:rPr>
        <w:t xml:space="preserve">to </w:t>
      </w:r>
      <w:r w:rsidRPr="005E6CC1">
        <w:rPr>
          <w:rFonts w:ascii="Arial" w:hAnsi="Arial" w:cs="Arial"/>
          <w:sz w:val="20"/>
          <w:szCs w:val="20"/>
        </w:rPr>
        <w:t>be performed to evaluate the ability of ADERs to provide Primary Frequ</w:t>
      </w:r>
      <w:r w:rsidR="019A466B" w:rsidRPr="005E6CC1">
        <w:rPr>
          <w:rFonts w:ascii="Arial" w:hAnsi="Arial" w:cs="Arial"/>
          <w:sz w:val="20"/>
          <w:szCs w:val="20"/>
        </w:rPr>
        <w:t xml:space="preserve">ency Response (PFR), identify </w:t>
      </w:r>
      <w:r w:rsidR="2D57063E" w:rsidRPr="005E6CC1">
        <w:rPr>
          <w:rFonts w:ascii="Arial" w:hAnsi="Arial" w:cs="Arial"/>
          <w:sz w:val="20"/>
          <w:szCs w:val="20"/>
        </w:rPr>
        <w:t>processes for</w:t>
      </w:r>
      <w:r w:rsidR="43E6F1E3" w:rsidRPr="005E6CC1">
        <w:rPr>
          <w:rFonts w:ascii="Arial" w:hAnsi="Arial" w:cs="Arial"/>
          <w:sz w:val="20"/>
          <w:szCs w:val="20"/>
        </w:rPr>
        <w:t xml:space="preserve"> verifying any PFR response from ADER, and understand how the p</w:t>
      </w:r>
      <w:r w:rsidR="006CCB19" w:rsidRPr="005E6CC1">
        <w:rPr>
          <w:rFonts w:ascii="Arial" w:hAnsi="Arial" w:cs="Arial"/>
          <w:sz w:val="20"/>
          <w:szCs w:val="20"/>
        </w:rPr>
        <w:t>rovision of PFR by ADERs may impact</w:t>
      </w:r>
      <w:r w:rsidR="32A9B18F" w:rsidRPr="005E6CC1">
        <w:rPr>
          <w:rFonts w:ascii="Arial" w:hAnsi="Arial" w:cs="Arial"/>
          <w:sz w:val="20"/>
          <w:szCs w:val="20"/>
        </w:rPr>
        <w:t>, or be limited by,</w:t>
      </w:r>
      <w:r w:rsidR="006CCB19" w:rsidRPr="005E6CC1">
        <w:rPr>
          <w:rFonts w:ascii="Arial" w:hAnsi="Arial" w:cs="Arial"/>
          <w:sz w:val="20"/>
          <w:szCs w:val="20"/>
        </w:rPr>
        <w:t xml:space="preserve"> the distribution system.</w:t>
      </w:r>
      <w:r w:rsidR="5E9F05B6" w:rsidRPr="005E6CC1">
        <w:rPr>
          <w:rFonts w:ascii="Arial" w:hAnsi="Arial" w:cs="Arial"/>
          <w:sz w:val="20"/>
          <w:szCs w:val="20"/>
        </w:rPr>
        <w:t xml:space="preserve"> While ADERs are not explicitly required to provide PFR in Phase </w:t>
      </w:r>
      <w:del w:id="835" w:author="Author">
        <w:r w:rsidR="00007D10" w:rsidRPr="005E6CC1" w:rsidDel="003F341E">
          <w:rPr>
            <w:rFonts w:ascii="Arial" w:hAnsi="Arial" w:cs="Arial"/>
            <w:sz w:val="20"/>
            <w:szCs w:val="20"/>
          </w:rPr>
          <w:delText>2</w:delText>
        </w:r>
      </w:del>
      <w:ins w:id="836" w:author="Author">
        <w:r w:rsidR="003F341E" w:rsidRPr="005E6CC1">
          <w:rPr>
            <w:rFonts w:ascii="Arial" w:hAnsi="Arial" w:cs="Arial"/>
            <w:sz w:val="20"/>
            <w:szCs w:val="20"/>
          </w:rPr>
          <w:t>3</w:t>
        </w:r>
      </w:ins>
      <w:r w:rsidR="5E9F05B6" w:rsidRPr="005E6CC1">
        <w:rPr>
          <w:rFonts w:ascii="Arial" w:hAnsi="Arial" w:cs="Arial"/>
          <w:sz w:val="20"/>
          <w:szCs w:val="20"/>
        </w:rPr>
        <w:t xml:space="preserve">, ADERs that can provide PFR are requested to do so, as this participation will allow this needed analysis during Phase </w:t>
      </w:r>
      <w:del w:id="837" w:author="Author">
        <w:r w:rsidR="00007D10" w:rsidRPr="005E6CC1" w:rsidDel="003F341E">
          <w:rPr>
            <w:rFonts w:ascii="Arial" w:hAnsi="Arial" w:cs="Arial"/>
            <w:sz w:val="20"/>
            <w:szCs w:val="20"/>
          </w:rPr>
          <w:delText>2</w:delText>
        </w:r>
        <w:r w:rsidR="5E9F05B6" w:rsidRPr="005E6CC1" w:rsidDel="003F341E">
          <w:rPr>
            <w:rFonts w:ascii="Arial" w:hAnsi="Arial" w:cs="Arial"/>
            <w:sz w:val="20"/>
            <w:szCs w:val="20"/>
          </w:rPr>
          <w:delText xml:space="preserve"> </w:delText>
        </w:r>
      </w:del>
      <w:ins w:id="838" w:author="Author">
        <w:r w:rsidR="003F341E" w:rsidRPr="005E6CC1">
          <w:rPr>
            <w:rFonts w:ascii="Arial" w:hAnsi="Arial" w:cs="Arial"/>
            <w:sz w:val="20"/>
            <w:szCs w:val="20"/>
          </w:rPr>
          <w:t xml:space="preserve">3 </w:t>
        </w:r>
      </w:ins>
      <w:r w:rsidR="5E9F05B6" w:rsidRPr="005E6CC1">
        <w:rPr>
          <w:rFonts w:ascii="Arial" w:hAnsi="Arial" w:cs="Arial"/>
          <w:sz w:val="20"/>
          <w:szCs w:val="20"/>
        </w:rPr>
        <w:t>of the Pilot Project to occur.</w:t>
      </w:r>
    </w:p>
    <w:p w14:paraId="164042BB" w14:textId="3BCB19AB" w:rsidR="000E7349" w:rsidRPr="005E6CC1" w:rsidRDefault="3DAC3235" w:rsidP="09AC0629">
      <w:pPr>
        <w:numPr>
          <w:ilvl w:val="0"/>
          <w:numId w:val="14"/>
        </w:numPr>
        <w:rPr>
          <w:del w:id="839" w:author="Author"/>
          <w:rFonts w:ascii="Arial" w:eastAsia="Arial" w:hAnsi="Arial" w:cs="Arial"/>
          <w:color w:val="000000" w:themeColor="text1"/>
        </w:rPr>
      </w:pPr>
      <w:del w:id="840" w:author="Author">
        <w:r w:rsidRPr="005E6CC1">
          <w:rPr>
            <w:rFonts w:ascii="Arial" w:hAnsi="Arial" w:cs="Arial"/>
            <w:sz w:val="20"/>
            <w:szCs w:val="20"/>
          </w:rPr>
          <w:delText>Currently,</w:delText>
        </w:r>
        <w:r w:rsidR="0A746411" w:rsidRPr="005E6CC1">
          <w:rPr>
            <w:rFonts w:ascii="Arial" w:hAnsi="Arial" w:cs="Arial"/>
            <w:sz w:val="20"/>
            <w:szCs w:val="20"/>
          </w:rPr>
          <w:delText xml:space="preserve"> </w:delText>
        </w:r>
        <w:r w:rsidR="771D05D4" w:rsidRPr="005E6CC1">
          <w:rPr>
            <w:rFonts w:ascii="Arial" w:hAnsi="Arial" w:cs="Arial"/>
            <w:sz w:val="20"/>
            <w:szCs w:val="20"/>
          </w:rPr>
          <w:delText xml:space="preserve">ALRs are treated as SCED dispatchable. </w:delText>
        </w:r>
        <w:r w:rsidR="68F5EC86" w:rsidRPr="005E6CC1">
          <w:rPr>
            <w:rFonts w:ascii="Arial" w:hAnsi="Arial" w:cs="Arial"/>
            <w:sz w:val="20"/>
            <w:szCs w:val="20"/>
          </w:rPr>
          <w:delText xml:space="preserve">That will be the case for ADERs as well during </w:delText>
        </w:r>
        <w:r w:rsidR="72B7CC72" w:rsidRPr="005E6CC1">
          <w:rPr>
            <w:rFonts w:ascii="Arial" w:hAnsi="Arial" w:cs="Arial"/>
            <w:sz w:val="20"/>
            <w:szCs w:val="20"/>
          </w:rPr>
          <w:delText>P</w:delText>
        </w:r>
        <w:r w:rsidR="68F5EC86" w:rsidRPr="005E6CC1">
          <w:rPr>
            <w:rFonts w:ascii="Arial" w:hAnsi="Arial" w:cs="Arial"/>
            <w:sz w:val="20"/>
            <w:szCs w:val="20"/>
          </w:rPr>
          <w:delText xml:space="preserve">hase </w:delText>
        </w:r>
        <w:r w:rsidR="00007D10" w:rsidRPr="005E6CC1">
          <w:rPr>
            <w:rFonts w:ascii="Arial" w:hAnsi="Arial" w:cs="Arial"/>
            <w:sz w:val="20"/>
            <w:szCs w:val="20"/>
          </w:rPr>
          <w:delText>2</w:delText>
        </w:r>
        <w:r w:rsidR="68F5EC86" w:rsidRPr="005E6CC1">
          <w:rPr>
            <w:rFonts w:ascii="Arial" w:hAnsi="Arial" w:cs="Arial"/>
            <w:sz w:val="20"/>
            <w:szCs w:val="20"/>
          </w:rPr>
          <w:delText xml:space="preserve"> of the </w:delText>
        </w:r>
        <w:r w:rsidR="76885D4C" w:rsidRPr="005E6CC1">
          <w:rPr>
            <w:rFonts w:ascii="Arial" w:hAnsi="Arial" w:cs="Arial"/>
            <w:sz w:val="20"/>
            <w:szCs w:val="20"/>
          </w:rPr>
          <w:delText>Pilot</w:delText>
        </w:r>
        <w:r w:rsidR="5D130281" w:rsidRPr="005E6CC1">
          <w:rPr>
            <w:rFonts w:ascii="Arial" w:hAnsi="Arial" w:cs="Arial"/>
            <w:sz w:val="20"/>
            <w:szCs w:val="20"/>
          </w:rPr>
          <w:delText xml:space="preserve"> Project</w:delText>
        </w:r>
        <w:r w:rsidR="59BE846B" w:rsidRPr="005E6CC1">
          <w:rPr>
            <w:rFonts w:ascii="Arial" w:hAnsi="Arial" w:cs="Arial"/>
            <w:sz w:val="20"/>
            <w:szCs w:val="20"/>
          </w:rPr>
          <w:delText xml:space="preserve">. </w:delText>
        </w:r>
        <w:r w:rsidR="140351D9" w:rsidRPr="005E6CC1">
          <w:rPr>
            <w:rFonts w:ascii="Arial" w:hAnsi="Arial" w:cs="Arial"/>
            <w:sz w:val="20"/>
            <w:szCs w:val="20"/>
          </w:rPr>
          <w:delText xml:space="preserve">Additionally, </w:delText>
        </w:r>
        <w:r w:rsidR="771D05D4" w:rsidRPr="005E6CC1">
          <w:rPr>
            <w:rFonts w:ascii="Arial" w:hAnsi="Arial" w:cs="Arial"/>
            <w:sz w:val="20"/>
            <w:szCs w:val="20"/>
          </w:rPr>
          <w:delText>ERCOT</w:delText>
        </w:r>
        <w:r w:rsidR="00F72D14" w:rsidRPr="005E6CC1">
          <w:rPr>
            <w:rFonts w:ascii="Arial" w:hAnsi="Arial" w:cs="Arial"/>
            <w:sz w:val="20"/>
            <w:szCs w:val="20"/>
          </w:rPr>
          <w:delText>,</w:delText>
        </w:r>
        <w:r w:rsidR="771D05D4" w:rsidRPr="005E6CC1">
          <w:rPr>
            <w:rFonts w:ascii="Arial" w:hAnsi="Arial" w:cs="Arial"/>
            <w:sz w:val="20"/>
            <w:szCs w:val="20"/>
          </w:rPr>
          <w:delText xml:space="preserve"> </w:delText>
        </w:r>
        <w:r w:rsidR="0A776400" w:rsidRPr="005E6CC1">
          <w:rPr>
            <w:rFonts w:ascii="Arial" w:hAnsi="Arial" w:cs="Arial"/>
            <w:sz w:val="20"/>
            <w:szCs w:val="20"/>
          </w:rPr>
          <w:delText>in consultation with stakeholders</w:delText>
        </w:r>
        <w:r w:rsidR="00F72D14" w:rsidRPr="005E6CC1">
          <w:rPr>
            <w:rFonts w:ascii="Arial" w:hAnsi="Arial" w:cs="Arial"/>
            <w:sz w:val="20"/>
            <w:szCs w:val="20"/>
          </w:rPr>
          <w:delText>,</w:delText>
        </w:r>
        <w:r w:rsidR="771D05D4" w:rsidRPr="005E6CC1">
          <w:rPr>
            <w:rFonts w:ascii="Arial" w:hAnsi="Arial" w:cs="Arial"/>
            <w:sz w:val="20"/>
            <w:szCs w:val="20"/>
          </w:rPr>
          <w:delText xml:space="preserve"> will evaluate the feasibility </w:delText>
        </w:r>
        <w:r w:rsidR="2BFAFC46" w:rsidRPr="005E6CC1">
          <w:rPr>
            <w:rFonts w:ascii="Arial" w:hAnsi="Arial" w:cs="Arial"/>
            <w:sz w:val="20"/>
            <w:szCs w:val="20"/>
          </w:rPr>
          <w:delText xml:space="preserve">and the potential benefits </w:delText>
        </w:r>
        <w:r w:rsidR="771D05D4" w:rsidRPr="005E6CC1">
          <w:rPr>
            <w:rFonts w:ascii="Arial" w:hAnsi="Arial" w:cs="Arial"/>
            <w:sz w:val="20"/>
            <w:szCs w:val="20"/>
          </w:rPr>
          <w:delText xml:space="preserve">of </w:delText>
        </w:r>
        <w:r w:rsidR="00BF792D" w:rsidRPr="005E6CC1">
          <w:rPr>
            <w:rFonts w:ascii="Arial" w:eastAsia="Arial" w:hAnsi="Arial" w:cs="Arial"/>
            <w:sz w:val="20"/>
            <w:szCs w:val="20"/>
          </w:rPr>
          <w:delText xml:space="preserve">developing alternative participation models for ADERs, and </w:delText>
        </w:r>
        <w:r w:rsidR="361358F5" w:rsidRPr="005E6CC1">
          <w:rPr>
            <w:rFonts w:ascii="Arial" w:hAnsi="Arial" w:cs="Arial"/>
            <w:sz w:val="20"/>
            <w:szCs w:val="20"/>
          </w:rPr>
          <w:delText xml:space="preserve">enabling </w:delText>
        </w:r>
        <w:r w:rsidR="771D05D4" w:rsidRPr="005E6CC1">
          <w:rPr>
            <w:rFonts w:ascii="Arial" w:hAnsi="Arial" w:cs="Arial"/>
            <w:sz w:val="20"/>
            <w:szCs w:val="20"/>
          </w:rPr>
          <w:delText xml:space="preserve">ADERs providing </w:delText>
        </w:r>
        <w:r w:rsidR="122D8F6F" w:rsidRPr="005E6CC1">
          <w:rPr>
            <w:rFonts w:ascii="Arial" w:hAnsi="Arial" w:cs="Arial"/>
            <w:sz w:val="20"/>
            <w:szCs w:val="20"/>
          </w:rPr>
          <w:delText xml:space="preserve">Non-Spin </w:delText>
        </w:r>
        <w:r w:rsidR="491E680B" w:rsidRPr="005E6CC1">
          <w:rPr>
            <w:rFonts w:ascii="Arial" w:hAnsi="Arial" w:cs="Arial"/>
            <w:sz w:val="20"/>
            <w:szCs w:val="20"/>
          </w:rPr>
          <w:delText>and/or ECRS</w:delText>
        </w:r>
        <w:r w:rsidR="122D8F6F" w:rsidRPr="005E6CC1">
          <w:rPr>
            <w:rFonts w:ascii="Arial" w:hAnsi="Arial" w:cs="Arial"/>
            <w:sz w:val="20"/>
            <w:szCs w:val="20"/>
          </w:rPr>
          <w:delText xml:space="preserve"> using a step change or “blocky” response</w:delText>
        </w:r>
        <w:r w:rsidR="0845A83D" w:rsidRPr="005E6CC1">
          <w:rPr>
            <w:rFonts w:ascii="Arial" w:hAnsi="Arial" w:cs="Arial"/>
            <w:sz w:val="20"/>
            <w:szCs w:val="20"/>
          </w:rPr>
          <w:delText xml:space="preserve">, </w:delText>
        </w:r>
        <w:r w:rsidR="18F84A8F" w:rsidRPr="005E6CC1">
          <w:rPr>
            <w:rFonts w:ascii="Arial" w:hAnsi="Arial" w:cs="Arial"/>
            <w:sz w:val="20"/>
            <w:szCs w:val="20"/>
          </w:rPr>
          <w:delText>similar</w:delText>
        </w:r>
        <w:r w:rsidR="771D05D4" w:rsidRPr="005E6CC1">
          <w:rPr>
            <w:rFonts w:ascii="Arial" w:hAnsi="Arial" w:cs="Arial"/>
            <w:sz w:val="20"/>
            <w:szCs w:val="20"/>
          </w:rPr>
          <w:delText xml:space="preserve"> </w:delText>
        </w:r>
        <w:r w:rsidR="18F84A8F" w:rsidRPr="005E6CC1">
          <w:rPr>
            <w:rFonts w:ascii="Arial" w:hAnsi="Arial" w:cs="Arial"/>
            <w:sz w:val="20"/>
            <w:szCs w:val="20"/>
          </w:rPr>
          <w:delText xml:space="preserve">to </w:delText>
        </w:r>
        <w:r w:rsidR="687999FC" w:rsidRPr="005E6CC1">
          <w:rPr>
            <w:rFonts w:ascii="Arial" w:hAnsi="Arial" w:cs="Arial"/>
            <w:sz w:val="20"/>
            <w:szCs w:val="20"/>
          </w:rPr>
          <w:delText xml:space="preserve">the manner in which </w:delText>
        </w:r>
        <w:r w:rsidR="18F84A8F" w:rsidRPr="005E6CC1">
          <w:rPr>
            <w:rFonts w:ascii="Arial" w:hAnsi="Arial" w:cs="Arial"/>
            <w:sz w:val="20"/>
            <w:szCs w:val="20"/>
          </w:rPr>
          <w:delText xml:space="preserve">Load Resources </w:delText>
        </w:r>
        <w:r w:rsidR="54A34D86" w:rsidRPr="005E6CC1">
          <w:rPr>
            <w:rFonts w:ascii="Arial" w:hAnsi="Arial" w:cs="Arial"/>
            <w:sz w:val="20"/>
            <w:szCs w:val="20"/>
          </w:rPr>
          <w:delText xml:space="preserve">other than </w:delText>
        </w:r>
        <w:r w:rsidR="44E781E4" w:rsidRPr="005E6CC1">
          <w:rPr>
            <w:rFonts w:ascii="Arial" w:hAnsi="Arial" w:cs="Arial"/>
            <w:sz w:val="20"/>
            <w:szCs w:val="20"/>
          </w:rPr>
          <w:delText xml:space="preserve">CLRs </w:delText>
        </w:r>
        <w:r w:rsidR="54A34D86" w:rsidRPr="005E6CC1">
          <w:rPr>
            <w:rFonts w:ascii="Arial" w:hAnsi="Arial" w:cs="Arial"/>
            <w:sz w:val="20"/>
            <w:szCs w:val="20"/>
          </w:rPr>
          <w:delText xml:space="preserve">are </w:delText>
        </w:r>
        <w:r w:rsidR="27E11AB4" w:rsidRPr="005E6CC1">
          <w:rPr>
            <w:rFonts w:ascii="Arial" w:hAnsi="Arial" w:cs="Arial"/>
            <w:sz w:val="20"/>
            <w:szCs w:val="20"/>
          </w:rPr>
          <w:delText xml:space="preserve">able to provide Non-Spin </w:delText>
        </w:r>
        <w:r w:rsidR="12CCDBF5" w:rsidRPr="005E6CC1">
          <w:rPr>
            <w:rFonts w:ascii="Arial" w:hAnsi="Arial" w:cs="Arial"/>
            <w:sz w:val="20"/>
            <w:szCs w:val="20"/>
          </w:rPr>
          <w:delText xml:space="preserve">and ECRS </w:delText>
        </w:r>
        <w:r w:rsidR="27E11AB4" w:rsidRPr="005E6CC1">
          <w:rPr>
            <w:rFonts w:ascii="Arial" w:hAnsi="Arial" w:cs="Arial"/>
            <w:sz w:val="20"/>
            <w:szCs w:val="20"/>
          </w:rPr>
          <w:delText>under exis</w:delText>
        </w:r>
        <w:r w:rsidR="236DA38E" w:rsidRPr="005E6CC1">
          <w:rPr>
            <w:rFonts w:ascii="Arial" w:hAnsi="Arial" w:cs="Arial"/>
            <w:sz w:val="20"/>
            <w:szCs w:val="20"/>
          </w:rPr>
          <w:delText>ti</w:delText>
        </w:r>
        <w:r w:rsidR="27E11AB4" w:rsidRPr="005E6CC1">
          <w:rPr>
            <w:rFonts w:ascii="Arial" w:hAnsi="Arial" w:cs="Arial"/>
            <w:sz w:val="20"/>
            <w:szCs w:val="20"/>
          </w:rPr>
          <w:delText>ng ERCOT Protocols.</w:delText>
        </w:r>
        <w:r w:rsidR="73D21D50" w:rsidRPr="005E6CC1">
          <w:rPr>
            <w:rFonts w:ascii="Arial" w:hAnsi="Arial" w:cs="Arial"/>
            <w:sz w:val="20"/>
            <w:szCs w:val="20"/>
          </w:rPr>
          <w:delText xml:space="preserve">  This is likely to be the preferred participation model for any ADERs who are unable to provide PFR in Phase </w:delText>
        </w:r>
        <w:r w:rsidR="00007D10" w:rsidRPr="005E6CC1">
          <w:rPr>
            <w:rFonts w:ascii="Arial" w:hAnsi="Arial" w:cs="Arial"/>
            <w:sz w:val="20"/>
            <w:szCs w:val="20"/>
          </w:rPr>
          <w:delText>2</w:delText>
        </w:r>
        <w:r w:rsidR="73D21D50" w:rsidRPr="005E6CC1">
          <w:rPr>
            <w:rFonts w:ascii="Arial" w:hAnsi="Arial" w:cs="Arial"/>
            <w:sz w:val="20"/>
            <w:szCs w:val="20"/>
          </w:rPr>
          <w:delText>.</w:delText>
        </w:r>
      </w:del>
    </w:p>
    <w:p w14:paraId="7EDDB539" w14:textId="17326818" w:rsidR="00AF7890" w:rsidRPr="005E6CC1" w:rsidRDefault="54183D2D" w:rsidP="5ECC500C">
      <w:pPr>
        <w:numPr>
          <w:ilvl w:val="0"/>
          <w:numId w:val="14"/>
        </w:numPr>
        <w:rPr>
          <w:rFonts w:ascii="Arial" w:eastAsia="Arial" w:hAnsi="Arial" w:cs="Arial"/>
          <w:color w:val="000000" w:themeColor="text1"/>
          <w:sz w:val="20"/>
          <w:szCs w:val="20"/>
        </w:rPr>
      </w:pPr>
      <w:r w:rsidRPr="005E6CC1">
        <w:rPr>
          <w:rFonts w:ascii="Arial" w:hAnsi="Arial" w:cs="Arial"/>
          <w:sz w:val="20"/>
          <w:szCs w:val="20"/>
        </w:rPr>
        <w:t xml:space="preserve">During </w:t>
      </w:r>
      <w:r w:rsidR="485BF992" w:rsidRPr="005E6CC1">
        <w:rPr>
          <w:rFonts w:ascii="Arial" w:hAnsi="Arial" w:cs="Arial"/>
          <w:sz w:val="20"/>
          <w:szCs w:val="20"/>
        </w:rPr>
        <w:t>P</w:t>
      </w:r>
      <w:r w:rsidRPr="005E6CC1">
        <w:rPr>
          <w:rFonts w:ascii="Arial" w:hAnsi="Arial" w:cs="Arial"/>
          <w:sz w:val="20"/>
          <w:szCs w:val="20"/>
        </w:rPr>
        <w:t xml:space="preserve">hase </w:t>
      </w:r>
      <w:del w:id="841" w:author="Author">
        <w:r w:rsidR="005948EE" w:rsidRPr="005E6CC1" w:rsidDel="006169CC">
          <w:rPr>
            <w:rFonts w:ascii="Arial" w:hAnsi="Arial" w:cs="Arial"/>
            <w:sz w:val="20"/>
            <w:szCs w:val="20"/>
          </w:rPr>
          <w:delText>2</w:delText>
        </w:r>
        <w:r w:rsidRPr="005E6CC1" w:rsidDel="006169CC">
          <w:rPr>
            <w:rFonts w:ascii="Arial" w:hAnsi="Arial" w:cs="Arial"/>
            <w:sz w:val="20"/>
            <w:szCs w:val="20"/>
          </w:rPr>
          <w:delText xml:space="preserve"> </w:delText>
        </w:r>
      </w:del>
      <w:ins w:id="842" w:author="Author">
        <w:r w:rsidR="006169CC" w:rsidRPr="005E6CC1">
          <w:rPr>
            <w:rFonts w:ascii="Arial" w:hAnsi="Arial" w:cs="Arial"/>
            <w:sz w:val="20"/>
            <w:szCs w:val="20"/>
          </w:rPr>
          <w:t xml:space="preserve">3 </w:t>
        </w:r>
      </w:ins>
      <w:r w:rsidRPr="005E6CC1">
        <w:rPr>
          <w:rFonts w:ascii="Arial" w:hAnsi="Arial" w:cs="Arial"/>
          <w:sz w:val="20"/>
          <w:szCs w:val="20"/>
        </w:rPr>
        <w:t xml:space="preserve">of the </w:t>
      </w:r>
      <w:r w:rsidR="53AEB3A2" w:rsidRPr="005E6CC1">
        <w:rPr>
          <w:rFonts w:ascii="Arial" w:hAnsi="Arial" w:cs="Arial"/>
          <w:sz w:val="20"/>
          <w:szCs w:val="20"/>
        </w:rPr>
        <w:t>Pilot</w:t>
      </w:r>
      <w:r w:rsidR="624CE173" w:rsidRPr="005E6CC1">
        <w:rPr>
          <w:rFonts w:ascii="Arial" w:hAnsi="Arial" w:cs="Arial"/>
          <w:sz w:val="20"/>
          <w:szCs w:val="20"/>
        </w:rPr>
        <w:t xml:space="preserve"> Project</w:t>
      </w:r>
      <w:r w:rsidRPr="005E6CC1">
        <w:rPr>
          <w:rFonts w:ascii="Arial" w:hAnsi="Arial" w:cs="Arial"/>
          <w:sz w:val="20"/>
          <w:szCs w:val="20"/>
        </w:rPr>
        <w:t xml:space="preserve">, ERCOT will continue to work with the PUCT and stakeholders regarding the provision of </w:t>
      </w:r>
      <w:r w:rsidR="75319CDA" w:rsidRPr="005E6CC1">
        <w:rPr>
          <w:rFonts w:ascii="Arial" w:hAnsi="Arial" w:cs="Arial"/>
          <w:sz w:val="20"/>
          <w:szCs w:val="20"/>
        </w:rPr>
        <w:t xml:space="preserve">Ancillary Services by Resources connected to the </w:t>
      </w:r>
      <w:r w:rsidR="77533FED" w:rsidRPr="005E6CC1">
        <w:rPr>
          <w:rFonts w:ascii="Arial" w:hAnsi="Arial" w:cs="Arial"/>
          <w:sz w:val="20"/>
          <w:szCs w:val="20"/>
        </w:rPr>
        <w:t xml:space="preserve">electric </w:t>
      </w:r>
      <w:r w:rsidR="75319CDA" w:rsidRPr="005E6CC1">
        <w:rPr>
          <w:rFonts w:ascii="Arial" w:hAnsi="Arial" w:cs="Arial"/>
          <w:sz w:val="20"/>
          <w:szCs w:val="20"/>
        </w:rPr>
        <w:t xml:space="preserve">distribution system. </w:t>
      </w:r>
      <w:r w:rsidR="43665548" w:rsidRPr="005E6CC1">
        <w:rPr>
          <w:rFonts w:ascii="Arial" w:hAnsi="Arial" w:cs="Arial"/>
          <w:sz w:val="20"/>
          <w:szCs w:val="20"/>
        </w:rPr>
        <w:t>The</w:t>
      </w:r>
      <w:r w:rsidR="75319CDA" w:rsidRPr="005E6CC1">
        <w:rPr>
          <w:rFonts w:ascii="Arial" w:hAnsi="Arial" w:cs="Arial"/>
          <w:sz w:val="20"/>
          <w:szCs w:val="20"/>
        </w:rPr>
        <w:t xml:space="preserve"> approach </w:t>
      </w:r>
      <w:r w:rsidR="4D5262E2" w:rsidRPr="005E6CC1">
        <w:rPr>
          <w:rFonts w:ascii="Arial" w:hAnsi="Arial" w:cs="Arial"/>
          <w:sz w:val="20"/>
          <w:szCs w:val="20"/>
        </w:rPr>
        <w:t xml:space="preserve">taken for ADERs </w:t>
      </w:r>
      <w:r w:rsidR="51FBD755" w:rsidRPr="005E6CC1">
        <w:rPr>
          <w:rFonts w:ascii="Arial" w:hAnsi="Arial" w:cs="Arial"/>
          <w:sz w:val="20"/>
          <w:szCs w:val="20"/>
        </w:rPr>
        <w:t xml:space="preserve">will be linked to broader discussions on this topic as it relates to all distribution-connected Resources. </w:t>
      </w:r>
    </w:p>
    <w:p w14:paraId="49B4E20D" w14:textId="75E54CFC" w:rsidR="3744D3A8" w:rsidRDefault="3744D3A8" w:rsidP="5ECC500C">
      <w:pPr>
        <w:numPr>
          <w:ilvl w:val="0"/>
          <w:numId w:val="14"/>
        </w:numPr>
        <w:rPr>
          <w:rFonts w:ascii="Arial" w:eastAsia="Arial" w:hAnsi="Arial" w:cs="Arial"/>
          <w:color w:val="000000" w:themeColor="text1"/>
          <w:sz w:val="20"/>
          <w:szCs w:val="20"/>
        </w:rPr>
      </w:pPr>
      <w:r w:rsidRPr="005E6CC1">
        <w:rPr>
          <w:rFonts w:ascii="Arial" w:hAnsi="Arial" w:cs="Arial"/>
          <w:color w:val="000000" w:themeColor="text1"/>
          <w:sz w:val="20"/>
          <w:szCs w:val="20"/>
        </w:rPr>
        <w:t>Pilot Project participants will collaborate with ERCOT to provide relevant data relating to these studies upon request. ERCOT will report back on the progress of these studies and availab</w:t>
      </w:r>
      <w:r w:rsidR="508C508D" w:rsidRPr="005E6CC1">
        <w:rPr>
          <w:rFonts w:ascii="Arial" w:hAnsi="Arial" w:cs="Arial"/>
          <w:color w:val="000000" w:themeColor="text1"/>
          <w:sz w:val="20"/>
          <w:szCs w:val="20"/>
        </w:rPr>
        <w:t>i</w:t>
      </w:r>
      <w:r w:rsidRPr="005E6CC1">
        <w:rPr>
          <w:rFonts w:ascii="Arial" w:hAnsi="Arial" w:cs="Arial"/>
          <w:color w:val="000000" w:themeColor="text1"/>
          <w:sz w:val="20"/>
          <w:szCs w:val="20"/>
        </w:rPr>
        <w:t>lity of data</w:t>
      </w:r>
      <w:r w:rsidRPr="5ECC500C">
        <w:rPr>
          <w:rFonts w:ascii="Arial" w:hAnsi="Arial" w:cs="Arial"/>
          <w:color w:val="000000" w:themeColor="text1"/>
          <w:sz w:val="20"/>
          <w:szCs w:val="20"/>
        </w:rPr>
        <w:t xml:space="preserve"> from Pilot Project participants to the Task Force.</w:t>
      </w:r>
    </w:p>
    <w:p w14:paraId="114FC812" w14:textId="19C6B3DC" w:rsidR="5ECC500C" w:rsidRDefault="5ECC500C" w:rsidP="00AF7890">
      <w:pPr>
        <w:ind w:left="720"/>
        <w:rPr>
          <w:color w:val="000000" w:themeColor="text1"/>
          <w:sz w:val="20"/>
          <w:szCs w:val="20"/>
        </w:rPr>
      </w:pPr>
    </w:p>
    <w:p w14:paraId="596522A3" w14:textId="77777777" w:rsidR="0058327E" w:rsidRDefault="0058327E" w:rsidP="00AF7890">
      <w:pPr>
        <w:ind w:left="720"/>
        <w:rPr>
          <w:color w:val="000000" w:themeColor="text1"/>
          <w:sz w:val="20"/>
          <w:szCs w:val="20"/>
        </w:rPr>
      </w:pPr>
    </w:p>
    <w:p w14:paraId="26AAA61D" w14:textId="3A802F77" w:rsidR="6AF95340" w:rsidRDefault="6AF95340" w:rsidP="00A01017">
      <w:pPr>
        <w:pStyle w:val="Heading1"/>
        <w:numPr>
          <w:ilvl w:val="1"/>
          <w:numId w:val="6"/>
        </w:numPr>
        <w:rPr>
          <w:color w:val="00AEC7"/>
        </w:rPr>
      </w:pPr>
      <w:bookmarkStart w:id="843" w:name="_Toc152570592"/>
      <w:bookmarkStart w:id="844" w:name="_Toc155191502"/>
      <w:r w:rsidRPr="6AF95340">
        <w:rPr>
          <w:color w:val="00AEC7"/>
        </w:rPr>
        <w:t>Program Costs</w:t>
      </w:r>
      <w:bookmarkEnd w:id="843"/>
      <w:bookmarkEnd w:id="844"/>
    </w:p>
    <w:p w14:paraId="4D772B9A" w14:textId="5DAAD484" w:rsidR="6AF95340" w:rsidRPr="000C58F6" w:rsidRDefault="6AF95340">
      <w:pPr>
        <w:rPr>
          <w:rFonts w:ascii="Arial" w:hAnsi="Arial" w:cs="Arial"/>
          <w:sz w:val="20"/>
          <w:szCs w:val="20"/>
        </w:rPr>
      </w:pPr>
    </w:p>
    <w:p w14:paraId="47BF8AA1" w14:textId="48B2AC94" w:rsidR="0052596E" w:rsidRDefault="007357E5">
      <w:pPr>
        <w:rPr>
          <w:rFonts w:ascii="Arial" w:eastAsia="Arial" w:hAnsi="Arial" w:cs="Arial"/>
          <w:sz w:val="20"/>
          <w:szCs w:val="20"/>
        </w:rPr>
      </w:pPr>
      <w:r>
        <w:rPr>
          <w:rFonts w:ascii="Arial" w:eastAsia="Arial" w:hAnsi="Arial" w:cs="Arial"/>
          <w:sz w:val="20"/>
          <w:szCs w:val="20"/>
        </w:rPr>
        <w:t xml:space="preserve">ERCOT does not anticipate any cost impacts attributable to </w:t>
      </w:r>
      <w:r w:rsidR="006C151A">
        <w:rPr>
          <w:rFonts w:ascii="Arial" w:eastAsia="Arial" w:hAnsi="Arial" w:cs="Arial"/>
          <w:sz w:val="20"/>
          <w:szCs w:val="20"/>
        </w:rPr>
        <w:t>P</w:t>
      </w:r>
      <w:r w:rsidR="0032109D">
        <w:rPr>
          <w:rFonts w:ascii="Arial" w:eastAsia="Arial" w:hAnsi="Arial" w:cs="Arial"/>
          <w:sz w:val="20"/>
          <w:szCs w:val="20"/>
        </w:rPr>
        <w:t xml:space="preserve">hase </w:t>
      </w:r>
      <w:ins w:id="845" w:author="Author">
        <w:r w:rsidR="00F05FD6">
          <w:rPr>
            <w:rFonts w:ascii="Arial" w:eastAsia="Arial" w:hAnsi="Arial" w:cs="Arial"/>
            <w:sz w:val="20"/>
            <w:szCs w:val="20"/>
          </w:rPr>
          <w:t>3</w:t>
        </w:r>
      </w:ins>
      <w:del w:id="846" w:author="Author">
        <w:r w:rsidR="005948EE" w:rsidDel="00F05FD6">
          <w:rPr>
            <w:rFonts w:ascii="Arial" w:eastAsia="Arial" w:hAnsi="Arial" w:cs="Arial"/>
            <w:sz w:val="20"/>
            <w:szCs w:val="20"/>
          </w:rPr>
          <w:delText>2</w:delText>
        </w:r>
      </w:del>
      <w:r w:rsidR="005948EE">
        <w:rPr>
          <w:rFonts w:ascii="Arial" w:eastAsia="Arial" w:hAnsi="Arial" w:cs="Arial"/>
          <w:sz w:val="20"/>
          <w:szCs w:val="20"/>
        </w:rPr>
        <w:t xml:space="preserve"> </w:t>
      </w:r>
      <w:r w:rsidR="0032109D">
        <w:rPr>
          <w:rFonts w:ascii="Arial" w:eastAsia="Arial" w:hAnsi="Arial" w:cs="Arial"/>
          <w:sz w:val="20"/>
          <w:szCs w:val="20"/>
        </w:rPr>
        <w:t xml:space="preserve">of </w:t>
      </w:r>
      <w:r>
        <w:rPr>
          <w:rFonts w:ascii="Arial" w:eastAsia="Arial" w:hAnsi="Arial" w:cs="Arial"/>
          <w:sz w:val="20"/>
          <w:szCs w:val="20"/>
        </w:rPr>
        <w:t xml:space="preserve">the Pilot Project. </w:t>
      </w:r>
      <w:r w:rsidR="4A98AE47" w:rsidRPr="67510DAA">
        <w:rPr>
          <w:rFonts w:ascii="Arial" w:eastAsia="Arial" w:hAnsi="Arial" w:cs="Arial"/>
          <w:sz w:val="20"/>
          <w:szCs w:val="20"/>
        </w:rPr>
        <w:t xml:space="preserve">ERCOT anticipates that the approach discussed in this document </w:t>
      </w:r>
      <w:r w:rsidR="13A6B978" w:rsidRPr="67510DAA">
        <w:rPr>
          <w:rFonts w:ascii="Arial" w:eastAsia="Arial" w:hAnsi="Arial" w:cs="Arial"/>
          <w:sz w:val="20"/>
          <w:szCs w:val="20"/>
        </w:rPr>
        <w:t xml:space="preserve">will </w:t>
      </w:r>
      <w:r w:rsidR="3D0892C9" w:rsidRPr="67510DAA">
        <w:rPr>
          <w:rFonts w:ascii="Arial" w:eastAsia="Arial" w:hAnsi="Arial" w:cs="Arial"/>
          <w:sz w:val="20"/>
          <w:szCs w:val="20"/>
        </w:rPr>
        <w:t xml:space="preserve">not </w:t>
      </w:r>
      <w:r w:rsidR="13A6B978" w:rsidRPr="67510DAA">
        <w:rPr>
          <w:rFonts w:ascii="Arial" w:eastAsia="Arial" w:hAnsi="Arial" w:cs="Arial"/>
          <w:sz w:val="20"/>
          <w:szCs w:val="20"/>
        </w:rPr>
        <w:t>require any changes to its existing software systems</w:t>
      </w:r>
      <w:r w:rsidR="006A1AE4">
        <w:rPr>
          <w:rFonts w:ascii="Arial" w:eastAsia="Arial" w:hAnsi="Arial" w:cs="Arial"/>
          <w:sz w:val="20"/>
          <w:szCs w:val="20"/>
        </w:rPr>
        <w:t xml:space="preserve"> and that </w:t>
      </w:r>
      <w:r w:rsidR="00E86AB7">
        <w:rPr>
          <w:rFonts w:ascii="Arial" w:eastAsia="Arial" w:hAnsi="Arial" w:cs="Arial"/>
          <w:sz w:val="20"/>
          <w:szCs w:val="20"/>
        </w:rPr>
        <w:t>it wil</w:t>
      </w:r>
      <w:r w:rsidR="0007518D">
        <w:rPr>
          <w:rFonts w:ascii="Arial" w:eastAsia="Arial" w:hAnsi="Arial" w:cs="Arial"/>
          <w:sz w:val="20"/>
          <w:szCs w:val="20"/>
        </w:rPr>
        <w:t xml:space="preserve">l be able to </w:t>
      </w:r>
      <w:r w:rsidR="1AEBF09D" w:rsidRPr="67510DAA">
        <w:rPr>
          <w:rFonts w:ascii="Arial" w:eastAsia="Arial" w:hAnsi="Arial" w:cs="Arial"/>
          <w:sz w:val="20"/>
          <w:szCs w:val="20"/>
        </w:rPr>
        <w:t xml:space="preserve">absorb </w:t>
      </w:r>
      <w:r w:rsidR="0007518D">
        <w:rPr>
          <w:rFonts w:ascii="Arial" w:eastAsia="Arial" w:hAnsi="Arial" w:cs="Arial"/>
          <w:sz w:val="20"/>
          <w:szCs w:val="20"/>
        </w:rPr>
        <w:t>staffing</w:t>
      </w:r>
      <w:r w:rsidR="0007518D" w:rsidRPr="67510DAA">
        <w:rPr>
          <w:rFonts w:ascii="Arial" w:eastAsia="Arial" w:hAnsi="Arial" w:cs="Arial"/>
          <w:sz w:val="20"/>
          <w:szCs w:val="20"/>
        </w:rPr>
        <w:t xml:space="preserve"> </w:t>
      </w:r>
      <w:r w:rsidR="1AEBF09D" w:rsidRPr="67510DAA">
        <w:rPr>
          <w:rFonts w:ascii="Arial" w:eastAsia="Arial" w:hAnsi="Arial" w:cs="Arial"/>
          <w:sz w:val="20"/>
          <w:szCs w:val="20"/>
        </w:rPr>
        <w:t>impact</w:t>
      </w:r>
      <w:r w:rsidR="0007518D">
        <w:rPr>
          <w:rFonts w:ascii="Arial" w:eastAsia="Arial" w:hAnsi="Arial" w:cs="Arial"/>
          <w:sz w:val="20"/>
          <w:szCs w:val="20"/>
        </w:rPr>
        <w:t>s</w:t>
      </w:r>
      <w:r w:rsidR="1AEBF09D" w:rsidRPr="67510DAA">
        <w:rPr>
          <w:rFonts w:ascii="Arial" w:eastAsia="Arial" w:hAnsi="Arial" w:cs="Arial"/>
          <w:sz w:val="20"/>
          <w:szCs w:val="20"/>
        </w:rPr>
        <w:t xml:space="preserve"> in its current Operations and Maintenance budget.</w:t>
      </w:r>
      <w:r w:rsidR="00A56B64">
        <w:rPr>
          <w:rFonts w:ascii="Arial" w:eastAsia="Arial" w:hAnsi="Arial" w:cs="Arial"/>
          <w:sz w:val="20"/>
          <w:szCs w:val="20"/>
        </w:rPr>
        <w:t xml:space="preserve"> </w:t>
      </w:r>
    </w:p>
    <w:p w14:paraId="2AC53DBE" w14:textId="0EFC301E" w:rsidR="002269F5" w:rsidRDefault="0E6EC30C" w:rsidP="00A01017">
      <w:pPr>
        <w:pStyle w:val="Heading1"/>
        <w:numPr>
          <w:ilvl w:val="1"/>
          <w:numId w:val="6"/>
        </w:numPr>
        <w:rPr>
          <w:color w:val="00AEC7"/>
        </w:rPr>
      </w:pPr>
      <w:bookmarkStart w:id="847" w:name="_Toc152570593"/>
      <w:bookmarkStart w:id="848" w:name="_Toc155191503"/>
      <w:r w:rsidRPr="6AF95340">
        <w:rPr>
          <w:color w:val="00AEC7"/>
        </w:rPr>
        <w:t>Report</w:t>
      </w:r>
      <w:r w:rsidR="0AAFA781" w:rsidRPr="70B19A83">
        <w:rPr>
          <w:color w:val="00AEC7"/>
        </w:rPr>
        <w:t>s</w:t>
      </w:r>
      <w:bookmarkEnd w:id="847"/>
      <w:bookmarkEnd w:id="848"/>
    </w:p>
    <w:p w14:paraId="4855F33A" w14:textId="707F667D" w:rsidR="6AF95340" w:rsidRDefault="6AF95340" w:rsidP="6AF95340"/>
    <w:p w14:paraId="6BDE64DB" w14:textId="431362DE" w:rsidR="002269F5" w:rsidRPr="004570B6" w:rsidRDefault="0E6EC30C" w:rsidP="000455B3">
      <w:pPr>
        <w:rPr>
          <w:rFonts w:ascii="Arial" w:hAnsi="Arial" w:cs="Arial"/>
          <w:sz w:val="20"/>
          <w:szCs w:val="20"/>
        </w:rPr>
      </w:pPr>
      <w:r w:rsidRPr="6AF95340">
        <w:rPr>
          <w:rFonts w:ascii="Arial" w:hAnsi="Arial" w:cs="Arial"/>
          <w:sz w:val="20"/>
          <w:szCs w:val="20"/>
        </w:rPr>
        <w:t xml:space="preserve">Based on Phase </w:t>
      </w:r>
      <w:ins w:id="849" w:author="Author">
        <w:r w:rsidR="00032B5C">
          <w:rPr>
            <w:rFonts w:ascii="Arial" w:hAnsi="Arial" w:cs="Arial"/>
            <w:sz w:val="20"/>
            <w:szCs w:val="20"/>
          </w:rPr>
          <w:t>3</w:t>
        </w:r>
      </w:ins>
      <w:del w:id="850" w:author="Author">
        <w:r w:rsidR="00D23C44" w:rsidDel="00032B5C">
          <w:rPr>
            <w:rFonts w:ascii="Arial" w:hAnsi="Arial" w:cs="Arial"/>
            <w:sz w:val="20"/>
            <w:szCs w:val="20"/>
          </w:rPr>
          <w:delText>2</w:delText>
        </w:r>
      </w:del>
      <w:r w:rsidR="00D23C44" w:rsidRPr="6AF95340">
        <w:rPr>
          <w:rFonts w:ascii="Arial" w:hAnsi="Arial" w:cs="Arial"/>
          <w:sz w:val="20"/>
          <w:szCs w:val="20"/>
        </w:rPr>
        <w:t xml:space="preserve"> </w:t>
      </w:r>
      <w:r w:rsidRPr="6AF95340">
        <w:rPr>
          <w:rFonts w:ascii="Arial" w:hAnsi="Arial" w:cs="Arial"/>
          <w:sz w:val="20"/>
          <w:szCs w:val="20"/>
        </w:rPr>
        <w:t>evaluations</w:t>
      </w:r>
      <w:r w:rsidR="76FB19DC" w:rsidRPr="6AF95340">
        <w:rPr>
          <w:rFonts w:ascii="Arial" w:hAnsi="Arial" w:cs="Arial"/>
          <w:sz w:val="20"/>
          <w:szCs w:val="20"/>
        </w:rPr>
        <w:t xml:space="preserve">, ERCOT will </w:t>
      </w:r>
      <w:r w:rsidR="25DE6213" w:rsidRPr="34CC0A4B">
        <w:rPr>
          <w:rFonts w:ascii="Arial" w:hAnsi="Arial" w:cs="Arial"/>
          <w:sz w:val="20"/>
          <w:szCs w:val="20"/>
        </w:rPr>
        <w:t xml:space="preserve">continue to review and </w:t>
      </w:r>
      <w:r w:rsidR="76FB19DC" w:rsidRPr="6AF95340">
        <w:rPr>
          <w:rFonts w:ascii="Arial" w:hAnsi="Arial" w:cs="Arial"/>
          <w:sz w:val="20"/>
          <w:szCs w:val="20"/>
        </w:rPr>
        <w:t>report on the following:</w:t>
      </w:r>
    </w:p>
    <w:p w14:paraId="4DD026A9" w14:textId="1FA16143" w:rsidR="002269F5" w:rsidRPr="005948EE" w:rsidRDefault="00D96A7D" w:rsidP="0CEC6C33">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632C66EC" w:rsidRPr="0CEC6C33">
        <w:rPr>
          <w:rFonts w:ascii="Arial" w:eastAsia="Times New Roman" w:hAnsi="Arial" w:cs="Arial"/>
          <w:sz w:val="20"/>
          <w:szCs w:val="20"/>
        </w:rPr>
        <w:t xml:space="preserve">ecommendations for </w:t>
      </w:r>
      <w:r w:rsidR="0E6EC30C" w:rsidRPr="0CEC6C33">
        <w:rPr>
          <w:rFonts w:ascii="Arial" w:eastAsia="Times New Roman" w:hAnsi="Arial" w:cs="Arial"/>
          <w:sz w:val="20"/>
          <w:szCs w:val="20"/>
        </w:rPr>
        <w:t>performance</w:t>
      </w:r>
      <w:r w:rsidR="00743B19" w:rsidRPr="0CEC6C33">
        <w:rPr>
          <w:rFonts w:ascii="Arial" w:eastAsia="Times New Roman" w:hAnsi="Arial" w:cs="Arial"/>
          <w:sz w:val="20"/>
          <w:szCs w:val="20"/>
        </w:rPr>
        <w:t xml:space="preserve"> and </w:t>
      </w:r>
      <w:r w:rsidR="0E6EC30C" w:rsidRPr="0CEC6C33">
        <w:rPr>
          <w:rFonts w:ascii="Arial" w:eastAsia="Times New Roman" w:hAnsi="Arial" w:cs="Arial"/>
          <w:sz w:val="20"/>
          <w:szCs w:val="20"/>
        </w:rPr>
        <w:t xml:space="preserve">compliance verification and metrics for </w:t>
      </w:r>
      <w:r w:rsidR="19FDA884" w:rsidRPr="0CEC6C33">
        <w:rPr>
          <w:rFonts w:ascii="Arial" w:eastAsia="Times New Roman" w:hAnsi="Arial" w:cs="Arial"/>
          <w:sz w:val="20"/>
          <w:szCs w:val="20"/>
        </w:rPr>
        <w:t>ADER</w:t>
      </w:r>
      <w:r w:rsidR="004B6853" w:rsidRPr="0CEC6C33">
        <w:rPr>
          <w:rFonts w:ascii="Arial" w:eastAsia="Times New Roman" w:hAnsi="Arial" w:cs="Arial"/>
          <w:sz w:val="20"/>
          <w:szCs w:val="20"/>
        </w:rPr>
        <w:t>s</w:t>
      </w:r>
      <w:r w:rsidR="22265322" w:rsidRPr="0CEC6C33">
        <w:rPr>
          <w:rFonts w:ascii="Arial" w:eastAsia="Times New Roman" w:hAnsi="Arial" w:cs="Arial"/>
          <w:sz w:val="20"/>
          <w:szCs w:val="20"/>
        </w:rPr>
        <w:t xml:space="preserve">, including additional data recorder </w:t>
      </w:r>
      <w:proofErr w:type="gramStart"/>
      <w:r w:rsidR="22265322" w:rsidRPr="0CEC6C33">
        <w:rPr>
          <w:rFonts w:ascii="Arial" w:eastAsia="Times New Roman" w:hAnsi="Arial" w:cs="Arial"/>
          <w:sz w:val="20"/>
          <w:szCs w:val="20"/>
        </w:rPr>
        <w:t>requirements</w:t>
      </w:r>
      <w:r w:rsidR="003E1A6C" w:rsidRPr="0CEC6C33">
        <w:rPr>
          <w:rFonts w:ascii="Arial" w:eastAsia="Times New Roman" w:hAnsi="Arial" w:cs="Arial"/>
          <w:sz w:val="20"/>
          <w:szCs w:val="20"/>
        </w:rPr>
        <w:t>;</w:t>
      </w:r>
      <w:proofErr w:type="gramEnd"/>
    </w:p>
    <w:p w14:paraId="40F0008A" w14:textId="335AD505" w:rsidR="002269F5" w:rsidRPr="005948EE" w:rsidRDefault="06175068" w:rsidP="00902F86">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lastRenderedPageBreak/>
        <w:t>R</w:t>
      </w:r>
      <w:r w:rsidR="16F95094" w:rsidRPr="0CEC6C33">
        <w:rPr>
          <w:rFonts w:ascii="Arial" w:eastAsia="Times New Roman" w:hAnsi="Arial" w:cs="Arial"/>
          <w:sz w:val="20"/>
          <w:szCs w:val="20"/>
        </w:rPr>
        <w:t xml:space="preserve">ecommendations regarding alternative dispatch and pricing schemes for consideration in </w:t>
      </w:r>
      <w:ins w:id="851" w:author="VISTRA" w:date="2025-03-27T09:24:00Z" w16du:dateUtc="2025-03-27T14:24:00Z">
        <w:r w:rsidR="00A37BE9">
          <w:rPr>
            <w:rFonts w:ascii="Arial" w:eastAsia="Times New Roman" w:hAnsi="Arial" w:cs="Arial"/>
            <w:sz w:val="20"/>
            <w:szCs w:val="20"/>
          </w:rPr>
          <w:t xml:space="preserve">the </w:t>
        </w:r>
      </w:ins>
      <w:r w:rsidR="16F95094" w:rsidRPr="0CEC6C33">
        <w:rPr>
          <w:rFonts w:ascii="Arial" w:eastAsia="Times New Roman" w:hAnsi="Arial" w:cs="Arial"/>
          <w:sz w:val="20"/>
          <w:szCs w:val="20"/>
        </w:rPr>
        <w:t>future</w:t>
      </w:r>
      <w:del w:id="852" w:author="VISTRA" w:date="2025-03-27T09:24:00Z" w16du:dateUtc="2025-03-27T14:24:00Z">
        <w:r w:rsidR="16F95094" w:rsidRPr="0CEC6C33" w:rsidDel="005F6E29">
          <w:rPr>
            <w:rFonts w:ascii="Arial" w:eastAsia="Times New Roman" w:hAnsi="Arial" w:cs="Arial"/>
            <w:sz w:val="20"/>
            <w:szCs w:val="20"/>
          </w:rPr>
          <w:delText xml:space="preserve"> phases of the </w:delText>
        </w:r>
        <w:r w:rsidR="53AEB3A2" w:rsidRPr="0CEC6C33" w:rsidDel="005F6E29">
          <w:rPr>
            <w:rFonts w:ascii="Arial" w:eastAsia="Times New Roman" w:hAnsi="Arial" w:cs="Arial"/>
            <w:sz w:val="20"/>
            <w:szCs w:val="20"/>
          </w:rPr>
          <w:delText>Pilot</w:delText>
        </w:r>
        <w:r w:rsidR="58B3F549" w:rsidRPr="0CEC6C33" w:rsidDel="005F6E29">
          <w:rPr>
            <w:rFonts w:ascii="Arial" w:eastAsia="Times New Roman" w:hAnsi="Arial" w:cs="Arial"/>
            <w:sz w:val="20"/>
            <w:szCs w:val="20"/>
          </w:rPr>
          <w:delText xml:space="preserve"> Project</w:delText>
        </w:r>
      </w:del>
      <w:r w:rsidR="00224F9D" w:rsidRPr="0CEC6C33">
        <w:rPr>
          <w:rFonts w:ascii="Arial" w:eastAsia="Times New Roman" w:hAnsi="Arial" w:cs="Arial"/>
          <w:sz w:val="20"/>
          <w:szCs w:val="20"/>
        </w:rPr>
        <w:t xml:space="preserve">, such as </w:t>
      </w:r>
      <w:r w:rsidR="00682145" w:rsidRPr="0CEC6C33">
        <w:rPr>
          <w:rFonts w:ascii="Arial" w:eastAsia="Times New Roman" w:hAnsi="Arial" w:cs="Arial"/>
          <w:sz w:val="20"/>
          <w:szCs w:val="20"/>
        </w:rPr>
        <w:t xml:space="preserve">recommendations </w:t>
      </w:r>
      <w:r w:rsidR="00380F72" w:rsidRPr="0CEC6C33">
        <w:rPr>
          <w:rFonts w:ascii="Arial" w:eastAsia="Times New Roman" w:hAnsi="Arial" w:cs="Arial"/>
          <w:sz w:val="20"/>
          <w:szCs w:val="20"/>
        </w:rPr>
        <w:t xml:space="preserve">on the LRN </w:t>
      </w:r>
      <w:proofErr w:type="gramStart"/>
      <w:r w:rsidR="00380F72" w:rsidRPr="0CEC6C33">
        <w:rPr>
          <w:rFonts w:ascii="Arial" w:eastAsia="Times New Roman" w:hAnsi="Arial" w:cs="Arial"/>
          <w:sz w:val="20"/>
          <w:szCs w:val="20"/>
        </w:rPr>
        <w:t>concept</w:t>
      </w:r>
      <w:r w:rsidR="08CC234C" w:rsidRPr="0CEC6C33">
        <w:rPr>
          <w:rFonts w:ascii="Arial" w:eastAsia="Times New Roman" w:hAnsi="Arial" w:cs="Arial"/>
          <w:color w:val="000000" w:themeColor="text1"/>
          <w:sz w:val="20"/>
          <w:szCs w:val="20"/>
        </w:rPr>
        <w:t>;</w:t>
      </w:r>
      <w:proofErr w:type="gramEnd"/>
    </w:p>
    <w:p w14:paraId="52517CBB" w14:textId="60C16E39" w:rsidR="00977543" w:rsidRPr="005948EE" w:rsidDel="00F05FD6" w:rsidRDefault="00A574A5" w:rsidP="0CEC6C33">
      <w:pPr>
        <w:pStyle w:val="ListParagraph"/>
        <w:numPr>
          <w:ilvl w:val="0"/>
          <w:numId w:val="12"/>
        </w:numPr>
        <w:spacing w:after="0" w:line="240" w:lineRule="auto"/>
        <w:rPr>
          <w:del w:id="853" w:author="Author"/>
          <w:rFonts w:ascii="Arial" w:eastAsia="Times New Roman" w:hAnsi="Arial" w:cs="Arial"/>
          <w:color w:val="000000" w:themeColor="text1"/>
          <w:sz w:val="20"/>
          <w:szCs w:val="20"/>
        </w:rPr>
      </w:pPr>
      <w:del w:id="854" w:author="Author">
        <w:r w:rsidRPr="0CEC6C33" w:rsidDel="00F05FD6">
          <w:rPr>
            <w:rFonts w:ascii="Arial" w:eastAsia="Times New Roman" w:hAnsi="Arial" w:cs="Arial"/>
            <w:sz w:val="20"/>
            <w:szCs w:val="20"/>
          </w:rPr>
          <w:delText>R</w:delText>
        </w:r>
        <w:r w:rsidR="7EF4BDA3" w:rsidRPr="0CEC6C33" w:rsidDel="00F05FD6">
          <w:rPr>
            <w:rFonts w:ascii="Arial" w:eastAsia="Times New Roman" w:hAnsi="Arial" w:cs="Arial"/>
            <w:sz w:val="20"/>
            <w:szCs w:val="20"/>
          </w:rPr>
          <w:delText>ecommendations regarding the potential for ADERs to participate in the ERCOT market in a manner similar to Load Resources other than Cont</w:delText>
        </w:r>
        <w:r w:rsidR="1752663F" w:rsidRPr="0CEC6C33" w:rsidDel="00F05FD6">
          <w:rPr>
            <w:rFonts w:ascii="Arial" w:eastAsia="Times New Roman" w:hAnsi="Arial" w:cs="Arial"/>
            <w:sz w:val="20"/>
            <w:szCs w:val="20"/>
          </w:rPr>
          <w:delText>rollable Load Resources</w:delText>
        </w:r>
        <w:r w:rsidR="006E3D46" w:rsidRPr="0CEC6C33" w:rsidDel="00F05FD6">
          <w:rPr>
            <w:rFonts w:ascii="Arial" w:eastAsia="Times New Roman" w:hAnsi="Arial" w:cs="Arial"/>
            <w:sz w:val="20"/>
            <w:szCs w:val="20"/>
          </w:rPr>
          <w:delText>,</w:delText>
        </w:r>
        <w:r w:rsidR="00AF6DE6" w:rsidRPr="0CEC6C33" w:rsidDel="00F05FD6">
          <w:rPr>
            <w:rFonts w:ascii="Arial" w:eastAsia="Times New Roman" w:hAnsi="Arial" w:cs="Arial"/>
            <w:sz w:val="20"/>
            <w:szCs w:val="20"/>
          </w:rPr>
          <w:delText xml:space="preserve"> </w:delText>
        </w:r>
        <w:r w:rsidR="00D237AD" w:rsidRPr="0CEC6C33" w:rsidDel="00F05FD6">
          <w:rPr>
            <w:rFonts w:ascii="Arial" w:eastAsia="Times New Roman" w:hAnsi="Arial" w:cs="Arial"/>
            <w:sz w:val="20"/>
            <w:szCs w:val="20"/>
          </w:rPr>
          <w:delText>possible</w:delText>
        </w:r>
        <w:r w:rsidR="00AF6DE6" w:rsidRPr="0CEC6C33" w:rsidDel="00F05FD6">
          <w:rPr>
            <w:rFonts w:ascii="Arial" w:eastAsia="Times New Roman" w:hAnsi="Arial" w:cs="Arial"/>
            <w:sz w:val="20"/>
            <w:szCs w:val="20"/>
          </w:rPr>
          <w:delText xml:space="preserve"> </w:delText>
        </w:r>
        <w:r w:rsidR="0010351D" w:rsidRPr="0CEC6C33" w:rsidDel="00F05FD6">
          <w:rPr>
            <w:rFonts w:ascii="Arial" w:eastAsia="Times New Roman" w:hAnsi="Arial" w:cs="Arial"/>
            <w:sz w:val="20"/>
            <w:szCs w:val="20"/>
          </w:rPr>
          <w:delText>P</w:delText>
        </w:r>
        <w:r w:rsidR="362E4655" w:rsidRPr="0CEC6C33" w:rsidDel="00F05FD6">
          <w:rPr>
            <w:rFonts w:ascii="Arial" w:eastAsia="Times New Roman" w:hAnsi="Arial" w:cs="Arial"/>
            <w:sz w:val="20"/>
            <w:szCs w:val="20"/>
          </w:rPr>
          <w:delText xml:space="preserve">rotocol language </w:delText>
        </w:r>
        <w:r w:rsidR="1FD7F239" w:rsidRPr="0CEC6C33" w:rsidDel="00F05FD6">
          <w:rPr>
            <w:rFonts w:ascii="Arial" w:eastAsia="Times New Roman" w:hAnsi="Arial" w:cs="Arial"/>
            <w:sz w:val="20"/>
            <w:szCs w:val="20"/>
          </w:rPr>
          <w:delText xml:space="preserve">for “blocky” </w:delText>
        </w:r>
        <w:r w:rsidR="19FDA884" w:rsidRPr="0CEC6C33" w:rsidDel="00F05FD6">
          <w:rPr>
            <w:rFonts w:ascii="Arial" w:eastAsia="Times New Roman" w:hAnsi="Arial" w:cs="Arial"/>
            <w:sz w:val="20"/>
            <w:szCs w:val="20"/>
          </w:rPr>
          <w:delText>ADER</w:delText>
        </w:r>
        <w:r w:rsidR="006E3D46" w:rsidRPr="0CEC6C33" w:rsidDel="00F05FD6">
          <w:rPr>
            <w:rFonts w:ascii="Arial" w:eastAsia="Times New Roman" w:hAnsi="Arial" w:cs="Arial"/>
            <w:sz w:val="20"/>
            <w:szCs w:val="20"/>
          </w:rPr>
          <w:delText>s</w:delText>
        </w:r>
        <w:r w:rsidR="19FDA884" w:rsidRPr="0CEC6C33" w:rsidDel="00F05FD6">
          <w:rPr>
            <w:rFonts w:ascii="Arial" w:eastAsia="Times New Roman" w:hAnsi="Arial" w:cs="Arial"/>
            <w:sz w:val="20"/>
            <w:szCs w:val="20"/>
          </w:rPr>
          <w:delText>/</w:delText>
        </w:r>
        <w:r w:rsidR="69D4B784" w:rsidRPr="0CEC6C33" w:rsidDel="00F05FD6">
          <w:rPr>
            <w:rFonts w:ascii="Arial" w:eastAsia="Times New Roman" w:hAnsi="Arial" w:cs="Arial"/>
            <w:sz w:val="20"/>
            <w:szCs w:val="20"/>
          </w:rPr>
          <w:delText>ALR</w:delText>
        </w:r>
        <w:r w:rsidR="006E3D46" w:rsidRPr="0CEC6C33" w:rsidDel="00F05FD6">
          <w:rPr>
            <w:rFonts w:ascii="Arial" w:eastAsia="Times New Roman" w:hAnsi="Arial" w:cs="Arial"/>
            <w:sz w:val="20"/>
            <w:szCs w:val="20"/>
          </w:rPr>
          <w:delText>s</w:delText>
        </w:r>
        <w:r w:rsidR="1FD7F239" w:rsidRPr="0CEC6C33" w:rsidDel="00F05FD6">
          <w:rPr>
            <w:rFonts w:ascii="Arial" w:eastAsia="Times New Roman" w:hAnsi="Arial" w:cs="Arial"/>
            <w:sz w:val="20"/>
            <w:szCs w:val="20"/>
          </w:rPr>
          <w:delText xml:space="preserve">, </w:delText>
        </w:r>
        <w:r w:rsidR="006E3D46" w:rsidRPr="0CEC6C33" w:rsidDel="00F05FD6">
          <w:rPr>
            <w:rFonts w:ascii="Arial" w:eastAsia="Times New Roman" w:hAnsi="Arial" w:cs="Arial"/>
            <w:sz w:val="20"/>
            <w:szCs w:val="20"/>
          </w:rPr>
          <w:delText xml:space="preserve">and </w:delText>
        </w:r>
        <w:r w:rsidR="1FD7F239" w:rsidRPr="0CEC6C33" w:rsidDel="00F05FD6">
          <w:rPr>
            <w:rFonts w:ascii="Arial" w:eastAsia="Times New Roman" w:hAnsi="Arial" w:cs="Arial"/>
            <w:sz w:val="20"/>
            <w:szCs w:val="20"/>
          </w:rPr>
          <w:delText xml:space="preserve">new participation rules for being a “blocky” </w:delText>
        </w:r>
        <w:r w:rsidR="69D4B784" w:rsidRPr="0CEC6C33" w:rsidDel="00F05FD6">
          <w:rPr>
            <w:rFonts w:ascii="Arial" w:eastAsia="Times New Roman" w:hAnsi="Arial" w:cs="Arial"/>
            <w:sz w:val="20"/>
            <w:szCs w:val="20"/>
          </w:rPr>
          <w:delText>A</w:delText>
        </w:r>
        <w:r w:rsidR="00D237AD" w:rsidRPr="0CEC6C33" w:rsidDel="00F05FD6">
          <w:rPr>
            <w:rFonts w:ascii="Arial" w:eastAsia="Times New Roman" w:hAnsi="Arial" w:cs="Arial"/>
            <w:sz w:val="20"/>
            <w:szCs w:val="20"/>
          </w:rPr>
          <w:delText xml:space="preserve">ncillary </w:delText>
        </w:r>
        <w:r w:rsidR="69D4B784" w:rsidRPr="0CEC6C33" w:rsidDel="00F05FD6">
          <w:rPr>
            <w:rFonts w:ascii="Arial" w:eastAsia="Times New Roman" w:hAnsi="Arial" w:cs="Arial"/>
            <w:sz w:val="20"/>
            <w:szCs w:val="20"/>
          </w:rPr>
          <w:delText>S</w:delText>
        </w:r>
        <w:r w:rsidR="00D237AD" w:rsidRPr="0CEC6C33" w:rsidDel="00F05FD6">
          <w:rPr>
            <w:rFonts w:ascii="Arial" w:eastAsia="Times New Roman" w:hAnsi="Arial" w:cs="Arial"/>
            <w:sz w:val="20"/>
            <w:szCs w:val="20"/>
          </w:rPr>
          <w:delText>ervice-</w:delText>
        </w:r>
        <w:r w:rsidR="1FD7F239" w:rsidRPr="0CEC6C33" w:rsidDel="00F05FD6">
          <w:rPr>
            <w:rFonts w:ascii="Arial" w:eastAsia="Times New Roman" w:hAnsi="Arial" w:cs="Arial"/>
            <w:sz w:val="20"/>
            <w:szCs w:val="20"/>
          </w:rPr>
          <w:delText>only provider</w:delText>
        </w:r>
        <w:r w:rsidR="00D457F0" w:rsidRPr="0CEC6C33" w:rsidDel="00F05FD6">
          <w:rPr>
            <w:rFonts w:ascii="Arial" w:eastAsia="Times New Roman" w:hAnsi="Arial" w:cs="Arial"/>
            <w:sz w:val="20"/>
            <w:szCs w:val="20"/>
          </w:rPr>
          <w:delText xml:space="preserve">; </w:delText>
        </w:r>
      </w:del>
    </w:p>
    <w:p w14:paraId="1B2B0088" w14:textId="79592DF2" w:rsidR="007B58E8" w:rsidRPr="005948EE" w:rsidRDefault="2966A79B" w:rsidP="0CEC6C33">
      <w:pPr>
        <w:pStyle w:val="ListParagraph"/>
        <w:numPr>
          <w:ilvl w:val="0"/>
          <w:numId w:val="9"/>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Recommendations for p</w:t>
      </w:r>
      <w:r w:rsidR="19FDA884" w:rsidRPr="0CEC6C33">
        <w:rPr>
          <w:rFonts w:ascii="Arial" w:eastAsia="Times New Roman" w:hAnsi="Arial" w:cs="Arial"/>
          <w:sz w:val="20"/>
          <w:szCs w:val="20"/>
        </w:rPr>
        <w:t>rocesses</w:t>
      </w:r>
      <w:r w:rsidR="28A1474D" w:rsidRPr="0CEC6C33">
        <w:rPr>
          <w:rFonts w:ascii="Arial" w:eastAsia="Times New Roman" w:hAnsi="Arial" w:cs="Arial"/>
          <w:sz w:val="20"/>
          <w:szCs w:val="20"/>
        </w:rPr>
        <w:t>,</w:t>
      </w:r>
      <w:r w:rsidR="780346B5" w:rsidRPr="0CEC6C33">
        <w:rPr>
          <w:rFonts w:ascii="Arial" w:eastAsia="Times New Roman" w:hAnsi="Arial" w:cs="Arial"/>
          <w:sz w:val="20"/>
          <w:szCs w:val="20"/>
        </w:rPr>
        <w:t xml:space="preserve"> </w:t>
      </w:r>
      <w:r w:rsidR="00C6707E" w:rsidRPr="0CEC6C33">
        <w:rPr>
          <w:rFonts w:ascii="Arial" w:eastAsia="Times New Roman" w:hAnsi="Arial" w:cs="Arial"/>
          <w:sz w:val="20"/>
          <w:szCs w:val="20"/>
        </w:rPr>
        <w:t>P</w:t>
      </w:r>
      <w:r w:rsidR="362E4655" w:rsidRPr="0CEC6C33">
        <w:rPr>
          <w:rFonts w:ascii="Arial" w:eastAsia="Times New Roman" w:hAnsi="Arial" w:cs="Arial"/>
          <w:sz w:val="20"/>
          <w:szCs w:val="20"/>
        </w:rPr>
        <w:t>rotocol language</w:t>
      </w:r>
      <w:r w:rsidR="00BB638F" w:rsidRPr="0CEC6C33">
        <w:rPr>
          <w:rFonts w:ascii="Arial" w:eastAsia="Times New Roman" w:hAnsi="Arial" w:cs="Arial"/>
          <w:sz w:val="20"/>
          <w:szCs w:val="20"/>
        </w:rPr>
        <w:t xml:space="preserve">, or </w:t>
      </w:r>
      <w:r w:rsidR="668B9B24" w:rsidRPr="0CEC6C33">
        <w:rPr>
          <w:rFonts w:ascii="Arial" w:eastAsia="Times New Roman" w:hAnsi="Arial" w:cs="Arial"/>
          <w:sz w:val="20"/>
          <w:szCs w:val="20"/>
        </w:rPr>
        <w:t>changes necessary</w:t>
      </w:r>
      <w:r w:rsidR="362E4655" w:rsidRPr="0CEC6C33">
        <w:rPr>
          <w:rFonts w:ascii="Arial" w:eastAsia="Times New Roman" w:hAnsi="Arial" w:cs="Arial"/>
          <w:sz w:val="20"/>
          <w:szCs w:val="20"/>
        </w:rPr>
        <w:t xml:space="preserve"> to address feedback from TDSPs and Aggregators</w:t>
      </w:r>
      <w:r w:rsidR="00BB638F" w:rsidRPr="0CEC6C33">
        <w:rPr>
          <w:rFonts w:ascii="Arial" w:eastAsia="Times New Roman" w:hAnsi="Arial" w:cs="Arial"/>
          <w:sz w:val="20"/>
          <w:szCs w:val="20"/>
        </w:rPr>
        <w:t xml:space="preserve"> on the </w:t>
      </w:r>
      <w:proofErr w:type="gramStart"/>
      <w:r w:rsidR="00BB638F" w:rsidRPr="0CEC6C33">
        <w:rPr>
          <w:rFonts w:ascii="Arial" w:eastAsia="Times New Roman" w:hAnsi="Arial" w:cs="Arial"/>
          <w:sz w:val="20"/>
          <w:szCs w:val="20"/>
        </w:rPr>
        <w:t>program</w:t>
      </w:r>
      <w:r w:rsidR="00F86C27" w:rsidRPr="0CEC6C33">
        <w:rPr>
          <w:rFonts w:ascii="Arial" w:eastAsia="Times New Roman" w:hAnsi="Arial" w:cs="Arial"/>
          <w:sz w:val="20"/>
          <w:szCs w:val="20"/>
        </w:rPr>
        <w:t>;</w:t>
      </w:r>
      <w:proofErr w:type="gramEnd"/>
      <w:r w:rsidR="00F86C27" w:rsidRPr="0CEC6C33">
        <w:rPr>
          <w:rFonts w:ascii="Arial" w:eastAsia="Times New Roman" w:hAnsi="Arial" w:cs="Arial"/>
          <w:sz w:val="20"/>
          <w:szCs w:val="20"/>
        </w:rPr>
        <w:t xml:space="preserve"> </w:t>
      </w:r>
    </w:p>
    <w:p w14:paraId="762490CD" w14:textId="77777777" w:rsidR="005627F2" w:rsidRPr="005948EE" w:rsidRDefault="00BB638F" w:rsidP="00902F86">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S</w:t>
      </w:r>
      <w:r w:rsidR="06423944" w:rsidRPr="0CEC6C33">
        <w:rPr>
          <w:rFonts w:ascii="Arial" w:eastAsia="Times New Roman" w:hAnsi="Arial" w:cs="Arial"/>
          <w:sz w:val="20"/>
          <w:szCs w:val="20"/>
        </w:rPr>
        <w:t>ize</w:t>
      </w:r>
      <w:r w:rsidR="6FCF1B4E" w:rsidRPr="0CEC6C33">
        <w:rPr>
          <w:rFonts w:ascii="Arial" w:eastAsia="Times New Roman" w:hAnsi="Arial" w:cs="Arial"/>
          <w:sz w:val="20"/>
          <w:szCs w:val="20"/>
        </w:rPr>
        <w:t xml:space="preserve"> </w:t>
      </w:r>
      <w:r w:rsidR="00D804B7" w:rsidRPr="0CEC6C33">
        <w:rPr>
          <w:rFonts w:ascii="Arial" w:eastAsia="Times New Roman" w:hAnsi="Arial" w:cs="Arial"/>
          <w:sz w:val="20"/>
          <w:szCs w:val="20"/>
        </w:rPr>
        <w:t xml:space="preserve">of participation </w:t>
      </w:r>
      <w:r w:rsidR="00EC3DD5" w:rsidRPr="0CEC6C33">
        <w:rPr>
          <w:rFonts w:ascii="Arial" w:eastAsia="Times New Roman" w:hAnsi="Arial" w:cs="Arial"/>
          <w:sz w:val="20"/>
          <w:szCs w:val="20"/>
        </w:rPr>
        <w:t>in aggregate and by</w:t>
      </w:r>
      <w:r w:rsidR="6FCF1B4E" w:rsidRPr="0CEC6C33">
        <w:rPr>
          <w:rFonts w:ascii="Arial" w:eastAsia="Times New Roman" w:hAnsi="Arial" w:cs="Arial"/>
          <w:sz w:val="20"/>
          <w:szCs w:val="20"/>
        </w:rPr>
        <w:t xml:space="preserve"> L</w:t>
      </w:r>
      <w:r w:rsidR="00985D58" w:rsidRPr="0CEC6C33">
        <w:rPr>
          <w:rFonts w:ascii="Arial" w:eastAsia="Times New Roman" w:hAnsi="Arial" w:cs="Arial"/>
          <w:sz w:val="20"/>
          <w:szCs w:val="20"/>
        </w:rPr>
        <w:t xml:space="preserve">oad </w:t>
      </w:r>
      <w:r w:rsidR="6FCF1B4E" w:rsidRPr="0CEC6C33">
        <w:rPr>
          <w:rFonts w:ascii="Arial" w:eastAsia="Times New Roman" w:hAnsi="Arial" w:cs="Arial"/>
          <w:sz w:val="20"/>
          <w:szCs w:val="20"/>
        </w:rPr>
        <w:t>Z</w:t>
      </w:r>
      <w:r w:rsidR="00985D58" w:rsidRPr="0CEC6C33">
        <w:rPr>
          <w:rFonts w:ascii="Arial" w:eastAsia="Times New Roman" w:hAnsi="Arial" w:cs="Arial"/>
          <w:sz w:val="20"/>
          <w:szCs w:val="20"/>
        </w:rPr>
        <w:t>one</w:t>
      </w:r>
      <w:r w:rsidR="005627F2" w:rsidRPr="0CEC6C33">
        <w:rPr>
          <w:rFonts w:ascii="Arial" w:eastAsia="Times New Roman" w:hAnsi="Arial" w:cs="Arial"/>
          <w:sz w:val="20"/>
          <w:szCs w:val="20"/>
        </w:rPr>
        <w:t>; and</w:t>
      </w:r>
    </w:p>
    <w:p w14:paraId="442F5F53" w14:textId="385E5636" w:rsidR="00662872" w:rsidRPr="005948EE" w:rsidRDefault="005627F2" w:rsidP="005627F2">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How many devices are reported to have communication standards, and of those that do, what those standards are.</w:t>
      </w:r>
    </w:p>
    <w:p w14:paraId="218CECF4" w14:textId="6D4499D1" w:rsidR="00A022B7" w:rsidRPr="00AF6DE6" w:rsidRDefault="00A022B7" w:rsidP="005627F2">
      <w:pPr>
        <w:pStyle w:val="ListParagraph"/>
        <w:spacing w:after="0" w:line="240" w:lineRule="auto"/>
        <w:rPr>
          <w:color w:val="000000" w:themeColor="text1"/>
          <w:sz w:val="20"/>
          <w:szCs w:val="20"/>
        </w:rPr>
      </w:pPr>
    </w:p>
    <w:p w14:paraId="59CC6253" w14:textId="77777777" w:rsidR="007C4233" w:rsidRDefault="007C4233" w:rsidP="008F79E0">
      <w:pPr>
        <w:pStyle w:val="ListParagraph"/>
        <w:spacing w:after="0" w:line="240" w:lineRule="auto"/>
        <w:rPr>
          <w:color w:val="000000" w:themeColor="text1"/>
          <w:sz w:val="20"/>
          <w:szCs w:val="20"/>
        </w:rPr>
      </w:pPr>
    </w:p>
    <w:p w14:paraId="31342C49" w14:textId="6B52EAAA" w:rsidR="6FCF1B4E" w:rsidRPr="007C4233" w:rsidRDefault="00571472" w:rsidP="00E02DC6">
      <w:pPr>
        <w:pStyle w:val="ListParagraph"/>
        <w:spacing w:after="0" w:line="240" w:lineRule="auto"/>
        <w:ind w:left="0"/>
        <w:rPr>
          <w:rFonts w:cs="Calibri"/>
          <w:color w:val="000000" w:themeColor="text1"/>
        </w:rPr>
      </w:pPr>
      <w:r>
        <w:rPr>
          <w:rFonts w:ascii="Arial" w:hAnsi="Arial" w:cs="Arial"/>
          <w:sz w:val="20"/>
          <w:szCs w:val="20"/>
        </w:rPr>
        <w:t>These reports and other i</w:t>
      </w:r>
      <w:r w:rsidR="6FCF1B4E" w:rsidRPr="00E02DC6">
        <w:rPr>
          <w:rFonts w:ascii="Arial" w:hAnsi="Arial" w:cs="Arial"/>
          <w:sz w:val="20"/>
          <w:szCs w:val="20"/>
        </w:rPr>
        <w:t>nfo</w:t>
      </w:r>
      <w:r w:rsidR="007C4233" w:rsidRPr="00E02DC6">
        <w:rPr>
          <w:rFonts w:ascii="Arial" w:hAnsi="Arial" w:cs="Arial"/>
          <w:sz w:val="20"/>
          <w:szCs w:val="20"/>
        </w:rPr>
        <w:t>rmation</w:t>
      </w:r>
      <w:r w:rsidR="6FCF1B4E" w:rsidRPr="00E02DC6">
        <w:rPr>
          <w:rFonts w:ascii="Arial" w:hAnsi="Arial" w:cs="Arial"/>
          <w:sz w:val="20"/>
          <w:szCs w:val="20"/>
        </w:rPr>
        <w:t xml:space="preserve"> related </w:t>
      </w:r>
      <w:r w:rsidR="6FCF1B4E" w:rsidRPr="008F79E0">
        <w:rPr>
          <w:rFonts w:ascii="Arial" w:hAnsi="Arial" w:cs="Arial"/>
          <w:sz w:val="20"/>
          <w:szCs w:val="20"/>
        </w:rPr>
        <w:t>to th</w:t>
      </w:r>
      <w:r>
        <w:rPr>
          <w:rFonts w:ascii="Arial" w:hAnsi="Arial" w:cs="Arial"/>
          <w:sz w:val="20"/>
          <w:szCs w:val="20"/>
        </w:rPr>
        <w:t>is</w:t>
      </w:r>
      <w:r w:rsidR="6FCF1B4E" w:rsidRPr="008F79E0">
        <w:rPr>
          <w:rFonts w:ascii="Arial" w:hAnsi="Arial" w:cs="Arial"/>
          <w:sz w:val="20"/>
          <w:szCs w:val="20"/>
        </w:rPr>
        <w:t xml:space="preserve"> </w:t>
      </w:r>
      <w:r w:rsidR="00371AA8">
        <w:rPr>
          <w:rFonts w:ascii="Arial" w:hAnsi="Arial" w:cs="Arial"/>
          <w:sz w:val="20"/>
          <w:szCs w:val="20"/>
        </w:rPr>
        <w:t>Pilot</w:t>
      </w:r>
      <w:r w:rsidR="00336CAA">
        <w:rPr>
          <w:rFonts w:ascii="Arial" w:hAnsi="Arial" w:cs="Arial"/>
          <w:sz w:val="20"/>
          <w:szCs w:val="20"/>
        </w:rPr>
        <w:t xml:space="preserve"> </w:t>
      </w:r>
      <w:r w:rsidR="00336CAA">
        <w:rPr>
          <w:rFonts w:ascii="Arial" w:eastAsia="Arial" w:hAnsi="Arial" w:cs="Arial"/>
          <w:sz w:val="20"/>
          <w:szCs w:val="20"/>
        </w:rPr>
        <w:t>Project</w:t>
      </w:r>
      <w:r w:rsidR="6FCF1B4E" w:rsidRPr="008F79E0">
        <w:rPr>
          <w:rFonts w:ascii="Arial" w:hAnsi="Arial" w:cs="Arial"/>
          <w:sz w:val="20"/>
          <w:szCs w:val="20"/>
        </w:rPr>
        <w:t xml:space="preserve"> will be store</w:t>
      </w:r>
      <w:r w:rsidR="00336CAA">
        <w:rPr>
          <w:rFonts w:ascii="Arial" w:hAnsi="Arial" w:cs="Arial"/>
          <w:sz w:val="20"/>
          <w:szCs w:val="20"/>
        </w:rPr>
        <w:t>d</w:t>
      </w:r>
      <w:r w:rsidR="6FCF1B4E" w:rsidRPr="008F79E0">
        <w:rPr>
          <w:rFonts w:ascii="Arial" w:hAnsi="Arial" w:cs="Arial"/>
          <w:sz w:val="20"/>
          <w:szCs w:val="20"/>
        </w:rPr>
        <w:t xml:space="preserve"> on </w:t>
      </w:r>
      <w:r w:rsidR="00F40F8A">
        <w:rPr>
          <w:rFonts w:ascii="Arial" w:hAnsi="Arial" w:cs="Arial"/>
          <w:sz w:val="20"/>
          <w:szCs w:val="20"/>
        </w:rPr>
        <w:t>the</w:t>
      </w:r>
      <w:r w:rsidR="00F40F8A" w:rsidRPr="008F79E0">
        <w:rPr>
          <w:rFonts w:ascii="Arial" w:hAnsi="Arial" w:cs="Arial"/>
          <w:sz w:val="20"/>
          <w:szCs w:val="20"/>
        </w:rPr>
        <w:t xml:space="preserve"> </w:t>
      </w:r>
      <w:hyperlink r:id="rId19" w:history="1">
        <w:r w:rsidR="00261588" w:rsidRPr="00115D9A">
          <w:rPr>
            <w:rStyle w:val="Hyperlink"/>
            <w:rFonts w:ascii="Arial" w:hAnsi="Arial" w:cs="Arial"/>
            <w:sz w:val="20"/>
            <w:szCs w:val="20"/>
          </w:rPr>
          <w:t>Pilot Projects page</w:t>
        </w:r>
      </w:hyperlink>
      <w:r w:rsidR="6FCF1B4E" w:rsidRPr="008F79E0">
        <w:rPr>
          <w:rFonts w:ascii="Arial" w:hAnsi="Arial" w:cs="Arial"/>
          <w:sz w:val="20"/>
          <w:szCs w:val="20"/>
        </w:rPr>
        <w:t xml:space="preserve"> on </w:t>
      </w:r>
      <w:r w:rsidR="00372B0C">
        <w:rPr>
          <w:rFonts w:ascii="Arial" w:hAnsi="Arial" w:cs="Arial"/>
          <w:sz w:val="20"/>
          <w:szCs w:val="20"/>
        </w:rPr>
        <w:t>ERCOT’s</w:t>
      </w:r>
      <w:r w:rsidR="6FCF1B4E" w:rsidRPr="008F79E0">
        <w:rPr>
          <w:rFonts w:ascii="Arial" w:hAnsi="Arial" w:cs="Arial"/>
          <w:sz w:val="20"/>
          <w:szCs w:val="20"/>
        </w:rPr>
        <w:t xml:space="preserve"> website</w:t>
      </w:r>
      <w:r w:rsidR="007D3F1E">
        <w:rPr>
          <w:rFonts w:ascii="Arial" w:hAnsi="Arial" w:cs="Arial"/>
          <w:sz w:val="20"/>
          <w:szCs w:val="20"/>
        </w:rPr>
        <w:t>.</w:t>
      </w:r>
    </w:p>
    <w:p w14:paraId="3B146A44" w14:textId="70589E13" w:rsidR="000568AE" w:rsidRDefault="0A172321" w:rsidP="00A01017">
      <w:pPr>
        <w:pStyle w:val="Heading1"/>
        <w:numPr>
          <w:ilvl w:val="1"/>
          <w:numId w:val="6"/>
        </w:numPr>
        <w:rPr>
          <w:color w:val="00AEC7"/>
        </w:rPr>
      </w:pPr>
      <w:bookmarkStart w:id="855" w:name="_Toc152570594"/>
      <w:bookmarkStart w:id="856" w:name="_Toc155191504"/>
      <w:r w:rsidRPr="49A4E648">
        <w:rPr>
          <w:color w:val="00AEC7"/>
        </w:rPr>
        <w:t>Construction</w:t>
      </w:r>
      <w:bookmarkEnd w:id="855"/>
      <w:bookmarkEnd w:id="856"/>
      <w:r w:rsidRPr="49A4E648">
        <w:rPr>
          <w:color w:val="00AEC7"/>
        </w:rPr>
        <w:t xml:space="preserve"> </w:t>
      </w:r>
    </w:p>
    <w:p w14:paraId="0F4D86F4" w14:textId="38FA3254" w:rsidR="000568AE" w:rsidRDefault="000568AE" w:rsidP="66AA7A9A"/>
    <w:p w14:paraId="7F18C628" w14:textId="161DE366" w:rsidR="005C24E1" w:rsidRPr="000C58F6" w:rsidRDefault="0A172321" w:rsidP="001D0FB3">
      <w:pPr>
        <w:rPr>
          <w:rFonts w:ascii="Arial" w:eastAsia="Arial" w:hAnsi="Arial" w:cs="Arial"/>
          <w:sz w:val="20"/>
          <w:szCs w:val="20"/>
        </w:rPr>
      </w:pPr>
      <w:r w:rsidRPr="000C58F6">
        <w:rPr>
          <w:rFonts w:ascii="Arial" w:eastAsia="Arial" w:hAnsi="Arial" w:cs="Arial"/>
          <w:sz w:val="20"/>
          <w:szCs w:val="20"/>
        </w:rPr>
        <w:t xml:space="preserve">This Governing Document and appendices will be liberally construed to achieve the purposes of the </w:t>
      </w:r>
      <w:r w:rsidR="00371AA8">
        <w:rPr>
          <w:rFonts w:ascii="Arial" w:eastAsia="Arial" w:hAnsi="Arial" w:cs="Arial"/>
          <w:sz w:val="20"/>
          <w:szCs w:val="20"/>
        </w:rPr>
        <w:t>Pilot</w:t>
      </w:r>
      <w:r w:rsidR="00714E6F">
        <w:rPr>
          <w:rFonts w:ascii="Arial" w:eastAsia="Arial" w:hAnsi="Arial" w:cs="Arial"/>
          <w:sz w:val="20"/>
          <w:szCs w:val="20"/>
        </w:rPr>
        <w:t xml:space="preserve"> Project</w:t>
      </w:r>
      <w:r w:rsidRPr="3DE87517">
        <w:rPr>
          <w:rFonts w:ascii="Arial" w:eastAsia="Arial" w:hAnsi="Arial" w:cs="Arial"/>
          <w:sz w:val="20"/>
          <w:szCs w:val="20"/>
        </w:rPr>
        <w:t xml:space="preserve">. </w:t>
      </w:r>
      <w:r w:rsidR="00014298">
        <w:rPr>
          <w:rFonts w:ascii="Arial" w:eastAsia="Arial" w:hAnsi="Arial" w:cs="Arial"/>
          <w:sz w:val="20"/>
          <w:szCs w:val="20"/>
        </w:rPr>
        <w:t xml:space="preserve"> </w:t>
      </w:r>
      <w:r w:rsidR="008A583A">
        <w:rPr>
          <w:rFonts w:ascii="Arial" w:eastAsia="Arial" w:hAnsi="Arial" w:cs="Arial"/>
          <w:sz w:val="20"/>
          <w:szCs w:val="20"/>
        </w:rPr>
        <w:t>Except where explicitly provided in this Governing Document, c</w:t>
      </w:r>
      <w:r w:rsidRPr="000C58F6">
        <w:rPr>
          <w:rFonts w:ascii="Arial" w:eastAsia="Arial" w:hAnsi="Arial" w:cs="Arial"/>
          <w:sz w:val="20"/>
          <w:szCs w:val="20"/>
        </w:rPr>
        <w:t xml:space="preserve">apitalized terms will be given the meaning assigned by the ERCOT Protocols, </w:t>
      </w:r>
      <w:proofErr w:type="gramStart"/>
      <w:r w:rsidRPr="000C58F6">
        <w:rPr>
          <w:rFonts w:ascii="Arial" w:eastAsia="Arial" w:hAnsi="Arial" w:cs="Arial"/>
          <w:sz w:val="20"/>
          <w:szCs w:val="20"/>
        </w:rPr>
        <w:t>provided that</w:t>
      </w:r>
      <w:proofErr w:type="gramEnd"/>
      <w:r w:rsidRPr="000C58F6">
        <w:rPr>
          <w:rFonts w:ascii="Arial" w:eastAsia="Arial" w:hAnsi="Arial" w:cs="Arial"/>
          <w:sz w:val="20"/>
          <w:szCs w:val="20"/>
        </w:rPr>
        <w:t xml:space="preserve"> terms unique to </w:t>
      </w:r>
      <w:r w:rsidR="2CD2CDC3" w:rsidRPr="67510DAA">
        <w:rPr>
          <w:rFonts w:ascii="Arial" w:eastAsia="Arial" w:hAnsi="Arial" w:cs="Arial"/>
          <w:sz w:val="20"/>
          <w:szCs w:val="20"/>
        </w:rPr>
        <w:t>ADERs</w:t>
      </w:r>
      <w:r w:rsidRPr="000C58F6">
        <w:rPr>
          <w:rFonts w:ascii="Arial" w:eastAsia="Arial" w:hAnsi="Arial" w:cs="Arial"/>
          <w:sz w:val="20"/>
          <w:szCs w:val="20"/>
        </w:rPr>
        <w:t xml:space="preserve"> shall be construed consistently with the requirements of this Governing Document for the purposes of </w:t>
      </w:r>
      <w:r w:rsidR="209B2F68" w:rsidRPr="3DE87517">
        <w:rPr>
          <w:rFonts w:ascii="Arial" w:eastAsia="Arial" w:hAnsi="Arial" w:cs="Arial"/>
          <w:sz w:val="20"/>
          <w:szCs w:val="20"/>
        </w:rPr>
        <w:t xml:space="preserve">the </w:t>
      </w:r>
      <w:r w:rsidR="209B2F68" w:rsidRPr="67510DAA">
        <w:rPr>
          <w:rFonts w:ascii="Arial" w:eastAsia="Arial" w:hAnsi="Arial" w:cs="Arial"/>
          <w:sz w:val="20"/>
          <w:szCs w:val="20"/>
        </w:rPr>
        <w:t>ADER</w:t>
      </w:r>
      <w:r w:rsidRPr="67510DAA">
        <w:rPr>
          <w:rFonts w:ascii="Arial" w:eastAsia="Arial" w:hAnsi="Arial" w:cs="Arial"/>
          <w:sz w:val="20"/>
          <w:szCs w:val="20"/>
        </w:rPr>
        <w:t xml:space="preserve"> </w:t>
      </w:r>
      <w:r w:rsidR="00371AA8">
        <w:rPr>
          <w:rFonts w:ascii="Arial" w:eastAsia="Arial" w:hAnsi="Arial" w:cs="Arial"/>
          <w:sz w:val="20"/>
          <w:szCs w:val="20"/>
        </w:rPr>
        <w:t>Pilot</w:t>
      </w:r>
      <w:r w:rsidRPr="67510DAA">
        <w:rPr>
          <w:rFonts w:ascii="Arial" w:eastAsia="Arial" w:hAnsi="Arial" w:cs="Arial"/>
          <w:sz w:val="20"/>
          <w:szCs w:val="20"/>
        </w:rPr>
        <w:t xml:space="preserve"> </w:t>
      </w:r>
      <w:r w:rsidR="00371AA8">
        <w:rPr>
          <w:rFonts w:ascii="Arial" w:eastAsia="Arial" w:hAnsi="Arial" w:cs="Arial"/>
          <w:sz w:val="20"/>
          <w:szCs w:val="20"/>
        </w:rPr>
        <w:t>P</w:t>
      </w:r>
      <w:r w:rsidRPr="67510DAA">
        <w:rPr>
          <w:rFonts w:ascii="Arial" w:eastAsia="Arial" w:hAnsi="Arial" w:cs="Arial"/>
          <w:sz w:val="20"/>
          <w:szCs w:val="20"/>
        </w:rPr>
        <w:t>roject.</w:t>
      </w:r>
      <w:r w:rsidRPr="000C58F6">
        <w:rPr>
          <w:rFonts w:ascii="Arial" w:eastAsia="Arial" w:hAnsi="Arial" w:cs="Arial"/>
          <w:sz w:val="20"/>
          <w:szCs w:val="20"/>
        </w:rPr>
        <w:t xml:space="preserve"> In the event of any conflict between this Governing Document and the ERCOT Protocols, Operating Guides, or any Other Binding Document, the Governing Document will govern, but only to the extent the conflict relates to the administration of this</w:t>
      </w:r>
      <w:r w:rsidR="007113F8">
        <w:rPr>
          <w:rFonts w:ascii="Arial" w:hAnsi="Arial" w:cs="Arial"/>
          <w:sz w:val="20"/>
          <w:szCs w:val="20"/>
        </w:rPr>
        <w:t xml:space="preserve"> </w:t>
      </w:r>
      <w:r w:rsidR="00371AA8">
        <w:rPr>
          <w:rFonts w:ascii="Arial" w:hAnsi="Arial" w:cs="Arial"/>
          <w:sz w:val="20"/>
          <w:szCs w:val="20"/>
        </w:rPr>
        <w:t>Pilot</w:t>
      </w:r>
      <w:r w:rsidR="00714E6F">
        <w:rPr>
          <w:rFonts w:ascii="Arial" w:hAnsi="Arial" w:cs="Arial"/>
          <w:sz w:val="20"/>
          <w:szCs w:val="20"/>
        </w:rPr>
        <w:t xml:space="preserve"> </w:t>
      </w:r>
      <w:r w:rsidR="00714E6F">
        <w:rPr>
          <w:rFonts w:ascii="Arial" w:eastAsia="Arial" w:hAnsi="Arial" w:cs="Arial"/>
          <w:sz w:val="20"/>
          <w:szCs w:val="20"/>
        </w:rPr>
        <w:t>Project</w:t>
      </w:r>
      <w:r w:rsidR="007113F8" w:rsidRPr="3DE87517">
        <w:rPr>
          <w:rFonts w:ascii="Arial" w:hAnsi="Arial" w:cs="Arial"/>
          <w:sz w:val="20"/>
          <w:szCs w:val="20"/>
        </w:rPr>
        <w:t xml:space="preserve">. </w:t>
      </w:r>
    </w:p>
    <w:p w14:paraId="7476F08D" w14:textId="77777777" w:rsidR="005C24E1" w:rsidRDefault="005C24E1" w:rsidP="005C24E1"/>
    <w:p w14:paraId="11F75387" w14:textId="77777777" w:rsidR="005C24E1" w:rsidRPr="005C24E1" w:rsidRDefault="005C24E1" w:rsidP="005C24E1">
      <w:pPr>
        <w:rPr>
          <w:b/>
          <w:bCs/>
          <w:color w:val="00AEC7"/>
          <w:kern w:val="32"/>
          <w:szCs w:val="32"/>
        </w:rPr>
      </w:pPr>
    </w:p>
    <w:p w14:paraId="6853E8CF" w14:textId="5E4B817B" w:rsidR="005C24E1" w:rsidRDefault="005C24E1" w:rsidP="6AF95340">
      <w:pPr>
        <w:pStyle w:val="Heading1"/>
        <w:rPr>
          <w:color w:val="00AEC7"/>
        </w:rPr>
      </w:pPr>
    </w:p>
    <w:p w14:paraId="721072FE" w14:textId="5E5FB240" w:rsidR="001D18E7" w:rsidRDefault="00C322EC" w:rsidP="006F0ADA">
      <w:pPr>
        <w:pStyle w:val="Heading1"/>
        <w:rPr>
          <w:rStyle w:val="Heading4Char"/>
          <w:bCs w:val="0"/>
        </w:rPr>
      </w:pPr>
      <w:r w:rsidRPr="1F1E26AD">
        <w:rPr>
          <w:b w:val="0"/>
          <w:color w:val="5B6770"/>
          <w:sz w:val="20"/>
          <w:szCs w:val="20"/>
        </w:rPr>
        <w:br w:type="page"/>
      </w:r>
      <w:bookmarkStart w:id="857" w:name="_Toc152570595"/>
      <w:bookmarkStart w:id="858" w:name="_Toc155191505"/>
      <w:r w:rsidR="2656FB42" w:rsidRPr="005F1D1A">
        <w:rPr>
          <w:rStyle w:val="Heading4Char"/>
        </w:rPr>
        <w:lastRenderedPageBreak/>
        <w:t>Appendix A</w:t>
      </w:r>
      <w:bookmarkEnd w:id="857"/>
      <w:bookmarkEnd w:id="858"/>
    </w:p>
    <w:p w14:paraId="7798EB95" w14:textId="77777777" w:rsidR="00177151" w:rsidRDefault="00177151" w:rsidP="00177151">
      <w:pPr>
        <w:jc w:val="center"/>
        <w:rPr>
          <w:rStyle w:val="Heading4Char"/>
          <w:rFonts w:eastAsia="Arial"/>
          <w:color w:val="auto"/>
          <w:sz w:val="20"/>
          <w:szCs w:val="20"/>
        </w:rPr>
      </w:pPr>
      <w:r w:rsidRPr="00B71090">
        <w:rPr>
          <w:rStyle w:val="Heading4Char"/>
          <w:rFonts w:eastAsia="Arial"/>
          <w:color w:val="auto"/>
          <w:sz w:val="20"/>
          <w:szCs w:val="20"/>
        </w:rPr>
        <w:t>Distribution Service Provider</w:t>
      </w:r>
      <w:r>
        <w:rPr>
          <w:rStyle w:val="Heading4Char"/>
          <w:rFonts w:eastAsia="Arial"/>
          <w:color w:val="auto"/>
          <w:sz w:val="20"/>
          <w:szCs w:val="20"/>
        </w:rPr>
        <w:t xml:space="preserve"> Acknowledgment</w:t>
      </w:r>
    </w:p>
    <w:p w14:paraId="4F78FD5C" w14:textId="3B424C03" w:rsidR="006B085A" w:rsidRPr="00DF2CAE" w:rsidRDefault="001A0211" w:rsidP="00177151">
      <w:pPr>
        <w:jc w:val="center"/>
        <w:rPr>
          <w:rStyle w:val="Heading4Char"/>
          <w:rFonts w:eastAsia="Arial"/>
          <w:b w:val="0"/>
          <w:bCs/>
          <w:color w:val="auto"/>
          <w:sz w:val="20"/>
          <w:szCs w:val="20"/>
        </w:rPr>
      </w:pPr>
      <w:r>
        <w:rPr>
          <w:rStyle w:val="Heading4Char"/>
          <w:rFonts w:eastAsia="Arial"/>
          <w:b w:val="0"/>
          <w:bCs/>
          <w:color w:val="auto"/>
          <w:sz w:val="20"/>
          <w:szCs w:val="20"/>
        </w:rPr>
        <w:t xml:space="preserve">ERCOT </w:t>
      </w:r>
      <w:r w:rsidR="006B085A" w:rsidRPr="00DF2CAE">
        <w:rPr>
          <w:rStyle w:val="Heading4Char"/>
          <w:rFonts w:eastAsia="Arial"/>
          <w:b w:val="0"/>
          <w:bCs/>
          <w:color w:val="auto"/>
          <w:sz w:val="20"/>
          <w:szCs w:val="20"/>
        </w:rPr>
        <w:t xml:space="preserve">Aggregate Distributed Energy Resource Pilot Project </w:t>
      </w:r>
    </w:p>
    <w:p w14:paraId="577ACFAD" w14:textId="77777777" w:rsidR="00177151" w:rsidRPr="00B71090" w:rsidRDefault="00177151" w:rsidP="00177151">
      <w:pPr>
        <w:jc w:val="center"/>
        <w:rPr>
          <w:rFonts w:ascii="Arial" w:eastAsia="Arial" w:hAnsi="Arial" w:cs="Arial"/>
          <w:sz w:val="20"/>
          <w:szCs w:val="20"/>
        </w:rPr>
      </w:pPr>
    </w:p>
    <w:p w14:paraId="1D7E0275" w14:textId="77777777" w:rsidR="00177151" w:rsidRPr="00B71090" w:rsidRDefault="00177151" w:rsidP="00177151">
      <w:pPr>
        <w:jc w:val="center"/>
        <w:rPr>
          <w:rFonts w:ascii="Arial" w:eastAsia="Arial" w:hAnsi="Arial" w:cs="Arial"/>
          <w:b/>
          <w:sz w:val="20"/>
          <w:szCs w:val="20"/>
        </w:rPr>
      </w:pPr>
    </w:p>
    <w:p w14:paraId="0630F77B" w14:textId="1A5E1ECD" w:rsidR="00177151" w:rsidRPr="00624874" w:rsidRDefault="00177151" w:rsidP="00177151">
      <w:pPr>
        <w:pStyle w:val="BodyText"/>
        <w:jc w:val="both"/>
        <w:rPr>
          <w:rFonts w:ascii="Arial" w:eastAsia="Arial" w:hAnsi="Arial" w:cs="Arial"/>
          <w:sz w:val="20"/>
          <w:szCs w:val="20"/>
        </w:rPr>
      </w:pPr>
      <w:r w:rsidRPr="00B71090">
        <w:rPr>
          <w:rFonts w:ascii="Arial" w:eastAsia="Arial" w:hAnsi="Arial" w:cs="Arial"/>
          <w:sz w:val="20"/>
          <w:szCs w:val="20"/>
        </w:rPr>
        <w:t xml:space="preserve">This Acknowledgment is signed by an officer of </w:t>
      </w:r>
      <w:r>
        <w:rPr>
          <w:rFonts w:ascii="Arial" w:eastAsia="Arial" w:hAnsi="Arial" w:cs="Arial"/>
          <w:sz w:val="20"/>
          <w:szCs w:val="20"/>
        </w:rPr>
        <w:t xml:space="preserve">the </w:t>
      </w:r>
      <w:r w:rsidRPr="00B71090">
        <w:rPr>
          <w:rFonts w:ascii="Arial" w:eastAsia="Arial" w:hAnsi="Arial" w:cs="Arial"/>
          <w:sz w:val="20"/>
          <w:szCs w:val="20"/>
        </w:rPr>
        <w:t xml:space="preserve">Distribution Service Provider (DSP) </w:t>
      </w:r>
      <w:r>
        <w:rPr>
          <w:rFonts w:ascii="Arial" w:eastAsia="Arial" w:hAnsi="Arial" w:cs="Arial"/>
          <w:sz w:val="20"/>
          <w:szCs w:val="20"/>
        </w:rPr>
        <w:t xml:space="preserve">identified below.  </w:t>
      </w:r>
    </w:p>
    <w:p w14:paraId="1F92ED45" w14:textId="1D3E2169" w:rsidR="00177151" w:rsidRDefault="36696593" w:rsidP="00177151">
      <w:pPr>
        <w:pStyle w:val="BodyText"/>
        <w:jc w:val="both"/>
        <w:rPr>
          <w:rFonts w:ascii="Arial" w:eastAsia="Arial" w:hAnsi="Arial" w:cs="Arial"/>
          <w:sz w:val="20"/>
          <w:szCs w:val="20"/>
        </w:rPr>
      </w:pPr>
      <w:r w:rsidRPr="00E83BD1">
        <w:rPr>
          <w:rFonts w:ascii="Arial" w:eastAsia="Arial" w:hAnsi="Arial" w:cs="Arial"/>
          <w:sz w:val="20"/>
          <w:szCs w:val="20"/>
        </w:rPr>
        <w:t xml:space="preserve">By </w:t>
      </w:r>
      <w:r w:rsidR="72CB6439" w:rsidRPr="00E83BD1">
        <w:rPr>
          <w:rFonts w:ascii="Arial" w:eastAsia="Arial" w:hAnsi="Arial" w:cs="Arial"/>
          <w:sz w:val="20"/>
          <w:szCs w:val="20"/>
        </w:rPr>
        <w:t>my signature</w:t>
      </w:r>
      <w:r w:rsidRPr="00E83BD1">
        <w:rPr>
          <w:rFonts w:ascii="Arial" w:eastAsia="Arial" w:hAnsi="Arial" w:cs="Arial"/>
          <w:sz w:val="20"/>
          <w:szCs w:val="20"/>
        </w:rPr>
        <w:t xml:space="preserve">, </w:t>
      </w:r>
      <w:r w:rsidR="72CB6439" w:rsidRPr="00E83BD1">
        <w:rPr>
          <w:rFonts w:ascii="Arial" w:eastAsia="Arial" w:hAnsi="Arial" w:cs="Arial"/>
          <w:sz w:val="20"/>
          <w:szCs w:val="20"/>
        </w:rPr>
        <w:t xml:space="preserve">I confirm that the below-identified </w:t>
      </w:r>
      <w:r w:rsidRPr="00E83BD1">
        <w:rPr>
          <w:rFonts w:ascii="Arial" w:eastAsia="Arial" w:hAnsi="Arial" w:cs="Arial"/>
          <w:sz w:val="20"/>
          <w:szCs w:val="20"/>
        </w:rPr>
        <w:t xml:space="preserve">DSP has received </w:t>
      </w:r>
      <w:r w:rsidR="4BC66FD6" w:rsidRPr="00E83BD1">
        <w:rPr>
          <w:rFonts w:ascii="Arial" w:eastAsia="Arial" w:hAnsi="Arial" w:cs="Arial"/>
          <w:sz w:val="20"/>
          <w:szCs w:val="20"/>
        </w:rPr>
        <w:t xml:space="preserve">from </w:t>
      </w:r>
      <w:r w:rsidR="04FB8EAA" w:rsidRPr="00E83BD1">
        <w:rPr>
          <w:rFonts w:ascii="Arial" w:eastAsia="Arial" w:hAnsi="Arial" w:cs="Arial"/>
          <w:sz w:val="20"/>
          <w:szCs w:val="20"/>
        </w:rPr>
        <w:t>[QSE PARTICIPANT’s NAME], a Qualified Scheduling Entity in the ERCOT Region (“QSE”)</w:t>
      </w:r>
      <w:r w:rsidR="11D9E283" w:rsidRPr="00E83BD1">
        <w:rPr>
          <w:rFonts w:ascii="Arial" w:eastAsia="Arial" w:hAnsi="Arial" w:cs="Arial"/>
          <w:sz w:val="20"/>
          <w:szCs w:val="20"/>
        </w:rPr>
        <w:t>, an initial</w:t>
      </w:r>
      <w:r w:rsidRPr="00E83BD1">
        <w:rPr>
          <w:rFonts w:ascii="Arial" w:eastAsia="Arial" w:hAnsi="Arial" w:cs="Arial"/>
          <w:sz w:val="20"/>
          <w:szCs w:val="20"/>
        </w:rPr>
        <w:t xml:space="preserve"> “Details of the Aggregation”</w:t>
      </w:r>
      <w:r w:rsidR="6EF03A5F" w:rsidRPr="00E83BD1">
        <w:rPr>
          <w:rFonts w:ascii="Arial" w:eastAsia="Arial" w:hAnsi="Arial" w:cs="Arial"/>
          <w:sz w:val="20"/>
          <w:szCs w:val="20"/>
        </w:rPr>
        <w:t xml:space="preserve"> submittal</w:t>
      </w:r>
      <w:r w:rsidR="21731867" w:rsidRPr="00E83BD1">
        <w:rPr>
          <w:rFonts w:ascii="Arial" w:eastAsia="Arial" w:hAnsi="Arial" w:cs="Arial"/>
          <w:sz w:val="20"/>
          <w:szCs w:val="20"/>
        </w:rPr>
        <w:t xml:space="preserve"> </w:t>
      </w:r>
      <w:r w:rsidRPr="00E83BD1">
        <w:rPr>
          <w:rFonts w:ascii="Arial" w:eastAsia="Arial" w:hAnsi="Arial" w:cs="Arial"/>
          <w:sz w:val="20"/>
          <w:szCs w:val="20"/>
        </w:rPr>
        <w:t>as that term is defined in the “Aggregate Distributed Energy Resource Pilot Project Governing Document</w:t>
      </w:r>
      <w:r w:rsidR="00722C11">
        <w:rPr>
          <w:rFonts w:ascii="Arial" w:eastAsia="Arial" w:hAnsi="Arial" w:cs="Arial"/>
          <w:sz w:val="20"/>
          <w:szCs w:val="20"/>
        </w:rPr>
        <w:t>,</w:t>
      </w:r>
      <w:r w:rsidRPr="00E83BD1">
        <w:rPr>
          <w:rFonts w:ascii="Arial" w:eastAsia="Arial" w:hAnsi="Arial" w:cs="Arial"/>
          <w:sz w:val="20"/>
          <w:szCs w:val="20"/>
        </w:rPr>
        <w:t>”</w:t>
      </w:r>
      <w:r w:rsidR="00722C11">
        <w:rPr>
          <w:rFonts w:ascii="Arial" w:eastAsia="Arial" w:hAnsi="Arial" w:cs="Arial"/>
          <w:sz w:val="20"/>
          <w:szCs w:val="20"/>
        </w:rPr>
        <w:t xml:space="preserve"> and t</w:t>
      </w:r>
      <w:r w:rsidR="00313E25">
        <w:rPr>
          <w:rFonts w:ascii="Arial" w:eastAsia="Arial" w:hAnsi="Arial" w:cs="Arial"/>
          <w:sz w:val="20"/>
          <w:szCs w:val="20"/>
        </w:rPr>
        <w:t xml:space="preserve">hat </w:t>
      </w:r>
      <w:r w:rsidR="00712E69">
        <w:rPr>
          <w:rFonts w:ascii="Arial" w:eastAsia="Arial" w:hAnsi="Arial" w:cs="Arial"/>
          <w:sz w:val="20"/>
          <w:szCs w:val="20"/>
        </w:rPr>
        <w:t xml:space="preserve">the DSP </w:t>
      </w:r>
      <w:r w:rsidR="00D57D0B">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549DF">
        <w:rPr>
          <w:rFonts w:ascii="Arial" w:eastAsia="Arial" w:hAnsi="Arial" w:cs="Arial"/>
          <w:sz w:val="20"/>
          <w:szCs w:val="20"/>
        </w:rPr>
        <w:t>s</w:t>
      </w:r>
      <w:r w:rsidR="00D57D0B">
        <w:rPr>
          <w:rFonts w:ascii="Arial" w:eastAsia="Arial" w:hAnsi="Arial" w:cs="Arial"/>
          <w:sz w:val="20"/>
          <w:szCs w:val="20"/>
        </w:rPr>
        <w:t xml:space="preserve"> identified</w:t>
      </w:r>
      <w:r w:rsidR="00313E25">
        <w:rPr>
          <w:rFonts w:ascii="Arial" w:eastAsia="Arial" w:hAnsi="Arial" w:cs="Arial"/>
          <w:sz w:val="20"/>
          <w:szCs w:val="20"/>
        </w:rPr>
        <w:t xml:space="preserve"> </w:t>
      </w:r>
      <w:r w:rsidR="001B15F7">
        <w:rPr>
          <w:rFonts w:ascii="Arial" w:eastAsia="Arial" w:hAnsi="Arial" w:cs="Arial"/>
          <w:sz w:val="20"/>
          <w:szCs w:val="20"/>
        </w:rPr>
        <w:t>in the initial “Details of Aggregation,”</w:t>
      </w:r>
      <w:r w:rsidRPr="00E83BD1">
        <w:rPr>
          <w:rFonts w:ascii="Arial" w:eastAsia="Arial" w:hAnsi="Arial" w:cs="Arial"/>
          <w:sz w:val="20"/>
          <w:szCs w:val="20"/>
        </w:rPr>
        <w:t xml:space="preserve"> </w:t>
      </w:r>
      <w:r w:rsidR="00DD1EF8">
        <w:rPr>
          <w:rFonts w:ascii="Arial" w:eastAsia="Arial" w:hAnsi="Arial" w:cs="Arial"/>
          <w:sz w:val="20"/>
          <w:szCs w:val="20"/>
        </w:rPr>
        <w:t xml:space="preserve">and </w:t>
      </w:r>
      <w:r w:rsidR="008B7F19">
        <w:rPr>
          <w:rFonts w:ascii="Arial" w:eastAsia="Arial" w:hAnsi="Arial" w:cs="Arial"/>
          <w:sz w:val="20"/>
          <w:szCs w:val="20"/>
        </w:rPr>
        <w:t>t</w:t>
      </w:r>
      <w:r w:rsidR="00DD1EF8">
        <w:rPr>
          <w:rFonts w:ascii="Arial" w:eastAsia="Arial" w:hAnsi="Arial" w:cs="Arial"/>
          <w:sz w:val="20"/>
          <w:szCs w:val="20"/>
        </w:rPr>
        <w:t xml:space="preserve">hat the DSP consents to </w:t>
      </w:r>
      <w:r w:rsidR="000F27D7">
        <w:rPr>
          <w:rFonts w:ascii="Arial" w:eastAsia="Arial" w:hAnsi="Arial" w:cs="Arial"/>
          <w:sz w:val="20"/>
          <w:szCs w:val="20"/>
        </w:rPr>
        <w:t xml:space="preserve">the participation of those </w:t>
      </w:r>
      <w:r w:rsidR="00721665">
        <w:rPr>
          <w:rFonts w:ascii="Arial" w:eastAsia="Arial" w:hAnsi="Arial" w:cs="Arial"/>
          <w:sz w:val="20"/>
          <w:szCs w:val="20"/>
        </w:rPr>
        <w:t>Premise</w:t>
      </w:r>
      <w:r w:rsidR="007D1418">
        <w:rPr>
          <w:rFonts w:ascii="Arial" w:eastAsia="Arial" w:hAnsi="Arial" w:cs="Arial"/>
          <w:sz w:val="20"/>
          <w:szCs w:val="20"/>
        </w:rPr>
        <w:t>s</w:t>
      </w:r>
      <w:r w:rsidR="000F27D7">
        <w:rPr>
          <w:rFonts w:ascii="Arial" w:eastAsia="Arial" w:hAnsi="Arial" w:cs="Arial"/>
          <w:sz w:val="20"/>
          <w:szCs w:val="20"/>
        </w:rPr>
        <w:t xml:space="preserve"> in th</w:t>
      </w:r>
      <w:r w:rsidR="00FA1E01">
        <w:rPr>
          <w:rFonts w:ascii="Arial" w:eastAsia="Arial" w:hAnsi="Arial" w:cs="Arial"/>
          <w:sz w:val="20"/>
          <w:szCs w:val="20"/>
        </w:rPr>
        <w:t>is Pilot Project.</w:t>
      </w:r>
      <w:r w:rsidR="000F27D7">
        <w:rPr>
          <w:rFonts w:ascii="Arial" w:eastAsia="Arial" w:hAnsi="Arial" w:cs="Arial"/>
          <w:sz w:val="20"/>
          <w:szCs w:val="20"/>
        </w:rPr>
        <w:t xml:space="preserve"> </w:t>
      </w:r>
      <w:r w:rsidR="075E87A5" w:rsidRPr="00E83BD1">
        <w:rPr>
          <w:rFonts w:ascii="Arial" w:eastAsia="Arial" w:hAnsi="Arial" w:cs="Arial"/>
          <w:sz w:val="20"/>
          <w:szCs w:val="20"/>
        </w:rPr>
        <w:t>For any subsequent updates to the ADER population, the below-identified DSP confirm</w:t>
      </w:r>
      <w:r w:rsidR="00A56F43">
        <w:rPr>
          <w:rFonts w:ascii="Arial" w:eastAsia="Arial" w:hAnsi="Arial" w:cs="Arial"/>
          <w:sz w:val="20"/>
          <w:szCs w:val="20"/>
        </w:rPr>
        <w:t>s</w:t>
      </w:r>
      <w:r w:rsidR="075E87A5" w:rsidRPr="00E83BD1">
        <w:rPr>
          <w:rFonts w:ascii="Arial" w:eastAsia="Arial" w:hAnsi="Arial" w:cs="Arial"/>
          <w:sz w:val="20"/>
          <w:szCs w:val="20"/>
        </w:rPr>
        <w:t xml:space="preserve"> </w:t>
      </w:r>
      <w:r w:rsidR="00A56F43">
        <w:rPr>
          <w:rFonts w:ascii="Arial" w:eastAsia="Arial" w:hAnsi="Arial" w:cs="Arial"/>
          <w:sz w:val="20"/>
          <w:szCs w:val="20"/>
        </w:rPr>
        <w:t>that it will verify that</w:t>
      </w:r>
      <w:r w:rsidR="0036B89B" w:rsidRPr="00E83BD1">
        <w:rPr>
          <w:rFonts w:ascii="Arial" w:eastAsia="Arial" w:hAnsi="Arial" w:cs="Arial"/>
          <w:sz w:val="20"/>
          <w:szCs w:val="20"/>
        </w:rPr>
        <w:t xml:space="preserve"> </w:t>
      </w:r>
      <w:r w:rsidR="37E4D64D" w:rsidRPr="00E83BD1">
        <w:rPr>
          <w:rFonts w:ascii="Arial" w:eastAsia="Arial" w:hAnsi="Arial" w:cs="Arial"/>
          <w:sz w:val="20"/>
          <w:szCs w:val="20"/>
        </w:rPr>
        <w:t xml:space="preserve">it </w:t>
      </w:r>
      <w:r w:rsidR="4A8699CB" w:rsidRPr="00E83BD1">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16028">
        <w:rPr>
          <w:rFonts w:ascii="Arial" w:eastAsia="Arial" w:hAnsi="Arial" w:cs="Arial"/>
          <w:sz w:val="20"/>
          <w:szCs w:val="20"/>
        </w:rPr>
        <w:t>s</w:t>
      </w:r>
      <w:r w:rsidR="4A8699CB" w:rsidRPr="00E83BD1">
        <w:rPr>
          <w:rFonts w:ascii="Arial" w:eastAsia="Arial" w:hAnsi="Arial" w:cs="Arial"/>
          <w:sz w:val="20"/>
          <w:szCs w:val="20"/>
        </w:rPr>
        <w:t xml:space="preserve"> </w:t>
      </w:r>
      <w:r w:rsidR="7A5CB3F3" w:rsidRPr="00E83BD1">
        <w:rPr>
          <w:rFonts w:ascii="Arial" w:eastAsia="Arial" w:hAnsi="Arial" w:cs="Arial"/>
          <w:sz w:val="20"/>
          <w:szCs w:val="20"/>
        </w:rPr>
        <w:t>identified</w:t>
      </w:r>
      <w:r w:rsidR="1E96C9F7" w:rsidRPr="00E83BD1">
        <w:rPr>
          <w:rFonts w:ascii="Arial" w:eastAsia="Arial" w:hAnsi="Arial" w:cs="Arial"/>
          <w:sz w:val="20"/>
          <w:szCs w:val="20"/>
        </w:rPr>
        <w:t xml:space="preserve">, and will consent to or exclude each </w:t>
      </w:r>
      <w:r w:rsidR="00721665">
        <w:rPr>
          <w:rFonts w:ascii="Arial" w:eastAsia="Arial" w:hAnsi="Arial" w:cs="Arial"/>
          <w:sz w:val="20"/>
          <w:szCs w:val="20"/>
        </w:rPr>
        <w:t>Premise</w:t>
      </w:r>
      <w:r w:rsidR="000C6DA0">
        <w:rPr>
          <w:rFonts w:ascii="Arial" w:eastAsia="Arial" w:hAnsi="Arial" w:cs="Arial"/>
          <w:sz w:val="20"/>
          <w:szCs w:val="20"/>
        </w:rPr>
        <w:t>’</w:t>
      </w:r>
      <w:r w:rsidR="00516028">
        <w:rPr>
          <w:rFonts w:ascii="Arial" w:eastAsia="Arial" w:hAnsi="Arial" w:cs="Arial"/>
          <w:sz w:val="20"/>
          <w:szCs w:val="20"/>
        </w:rPr>
        <w:t>s</w:t>
      </w:r>
      <w:r w:rsidR="1E96C9F7" w:rsidRPr="00E83BD1">
        <w:rPr>
          <w:rFonts w:ascii="Arial" w:eastAsia="Arial" w:hAnsi="Arial" w:cs="Arial"/>
          <w:sz w:val="20"/>
          <w:szCs w:val="20"/>
        </w:rPr>
        <w:t xml:space="preserve"> </w:t>
      </w:r>
      <w:r w:rsidR="7A5CB3F3" w:rsidRPr="00E83BD1">
        <w:rPr>
          <w:rFonts w:ascii="Arial" w:eastAsia="Arial" w:hAnsi="Arial" w:cs="Arial"/>
          <w:sz w:val="20"/>
          <w:szCs w:val="20"/>
        </w:rPr>
        <w:t xml:space="preserve"> </w:t>
      </w:r>
      <w:r w:rsidRPr="00E83BD1">
        <w:rPr>
          <w:rFonts w:ascii="Arial" w:eastAsia="Arial" w:hAnsi="Arial" w:cs="Arial"/>
          <w:sz w:val="20"/>
          <w:szCs w:val="20"/>
        </w:rPr>
        <w:t>participation in this Pilot Project</w:t>
      </w:r>
      <w:r w:rsidR="260CEDEA" w:rsidRPr="00E83BD1">
        <w:rPr>
          <w:rFonts w:ascii="Arial" w:eastAsia="Arial" w:hAnsi="Arial" w:cs="Arial"/>
          <w:sz w:val="20"/>
          <w:szCs w:val="20"/>
        </w:rPr>
        <w:t>. The DSP acknowledges that it understands</w:t>
      </w:r>
      <w:r w:rsidRPr="00E83BD1">
        <w:rPr>
          <w:rFonts w:ascii="Arial" w:eastAsia="Arial" w:hAnsi="Arial" w:cs="Arial"/>
          <w:sz w:val="20"/>
          <w:szCs w:val="20"/>
        </w:rPr>
        <w:t xml:space="preserve"> the potential </w:t>
      </w:r>
      <w:r w:rsidR="0055178A">
        <w:rPr>
          <w:rFonts w:ascii="Arial" w:eastAsia="Arial" w:hAnsi="Arial" w:cs="Arial"/>
          <w:sz w:val="20"/>
          <w:szCs w:val="20"/>
        </w:rPr>
        <w:t xml:space="preserve">for </w:t>
      </w:r>
      <w:r w:rsidRPr="00E83BD1">
        <w:rPr>
          <w:rFonts w:ascii="Arial" w:eastAsia="Arial" w:hAnsi="Arial" w:cs="Arial"/>
          <w:sz w:val="20"/>
          <w:szCs w:val="20"/>
        </w:rPr>
        <w:t xml:space="preserve">simultaneous injection of power from each </w:t>
      </w:r>
      <w:r w:rsidR="00721665">
        <w:rPr>
          <w:rFonts w:ascii="Arial" w:eastAsia="Arial" w:hAnsi="Arial" w:cs="Arial"/>
          <w:sz w:val="20"/>
          <w:szCs w:val="20"/>
        </w:rPr>
        <w:t>Premise</w:t>
      </w:r>
      <w:r w:rsidRPr="00E83BD1">
        <w:rPr>
          <w:rFonts w:ascii="Arial" w:eastAsia="Arial" w:hAnsi="Arial" w:cs="Arial"/>
          <w:sz w:val="20"/>
          <w:szCs w:val="20"/>
        </w:rPr>
        <w:t xml:space="preserve"> into the DSP’s system as a consequence of that participation. </w:t>
      </w:r>
    </w:p>
    <w:p w14:paraId="1A252FEC" w14:textId="44DBF053" w:rsidR="00EA555A" w:rsidRPr="00126691" w:rsidRDefault="00EA555A" w:rsidP="00EA555A">
      <w:pPr>
        <w:pStyle w:val="List"/>
        <w:spacing w:after="240"/>
        <w:ind w:left="0" w:firstLine="0"/>
        <w:contextualSpacing w:val="0"/>
        <w:rPr>
          <w:rFonts w:ascii="Arial" w:eastAsia="Arial" w:hAnsi="Arial" w:cs="Arial"/>
          <w:sz w:val="20"/>
          <w:szCs w:val="20"/>
          <w:highlight w:val="yellow"/>
        </w:rPr>
      </w:pPr>
      <w:r>
        <w:rPr>
          <w:rFonts w:ascii="Arial" w:eastAsia="Arial" w:hAnsi="Arial" w:cs="Arial"/>
          <w:sz w:val="20"/>
          <w:szCs w:val="20"/>
        </w:rPr>
        <w:t xml:space="preserve">I understand that the below-identified </w:t>
      </w:r>
      <w:r w:rsidRPr="00B71090">
        <w:rPr>
          <w:rFonts w:ascii="Arial" w:eastAsia="Arial" w:hAnsi="Arial" w:cs="Arial"/>
          <w:sz w:val="20"/>
          <w:szCs w:val="20"/>
        </w:rPr>
        <w:t xml:space="preserve">DSP may rescind this </w:t>
      </w:r>
      <w:r w:rsidRPr="00493D23">
        <w:rPr>
          <w:rFonts w:ascii="Arial" w:eastAsia="Arial" w:hAnsi="Arial" w:cs="Arial"/>
          <w:sz w:val="20"/>
          <w:szCs w:val="20"/>
        </w:rPr>
        <w:t>acknowledgment by providing 30 days’ notice to the QSE and ERCOT</w:t>
      </w:r>
      <w:r w:rsidR="00906A59">
        <w:rPr>
          <w:rFonts w:ascii="Arial" w:eastAsia="Arial" w:hAnsi="Arial" w:cs="Arial"/>
          <w:sz w:val="20"/>
          <w:szCs w:val="20"/>
        </w:rPr>
        <w:t>,</w:t>
      </w:r>
      <w:r w:rsidRPr="00A2498F">
        <w:rPr>
          <w:rFonts w:ascii="Arial" w:eastAsia="Arial" w:hAnsi="Arial" w:cs="Arial"/>
          <w:sz w:val="20"/>
          <w:szCs w:val="20"/>
        </w:rPr>
        <w:t xml:space="preserve"> </w:t>
      </w:r>
      <w:r w:rsidR="00906A59">
        <w:rPr>
          <w:rFonts w:ascii="Arial" w:eastAsia="Arial" w:hAnsi="Arial" w:cs="Arial"/>
          <w:sz w:val="20"/>
          <w:szCs w:val="20"/>
        </w:rPr>
        <w:t>but that</w:t>
      </w:r>
      <w:r w:rsidRPr="00493D23">
        <w:rPr>
          <w:rFonts w:ascii="Arial" w:eastAsia="Arial" w:hAnsi="Arial" w:cs="Arial"/>
          <w:sz w:val="20"/>
          <w:szCs w:val="20"/>
        </w:rPr>
        <w:t xml:space="preserve"> no termination of this </w:t>
      </w:r>
      <w:r>
        <w:rPr>
          <w:rFonts w:ascii="Arial" w:eastAsia="Arial" w:hAnsi="Arial" w:cs="Arial"/>
          <w:sz w:val="20"/>
          <w:szCs w:val="20"/>
        </w:rPr>
        <w:t>acknowledg</w:t>
      </w:r>
      <w:r w:rsidRPr="00493D23">
        <w:rPr>
          <w:rFonts w:ascii="Arial" w:eastAsia="Arial" w:hAnsi="Arial" w:cs="Arial"/>
          <w:sz w:val="20"/>
          <w:szCs w:val="20"/>
        </w:rPr>
        <w:t>ment will be effective before the end of any period for which ERCOT has already issued an award notification to QSE Participant.</w:t>
      </w:r>
    </w:p>
    <w:p w14:paraId="3657D8B2" w14:textId="77777777" w:rsidR="00EA555A" w:rsidRPr="00624874" w:rsidRDefault="00EA555A" w:rsidP="00177151">
      <w:pPr>
        <w:pStyle w:val="BodyText"/>
        <w:jc w:val="both"/>
        <w:rPr>
          <w:rFonts w:ascii="Arial" w:eastAsia="Arial" w:hAnsi="Arial" w:cs="Arial"/>
          <w:sz w:val="20"/>
          <w:szCs w:val="20"/>
        </w:rPr>
      </w:pPr>
    </w:p>
    <w:p w14:paraId="62A543C2" w14:textId="77777777" w:rsidR="00177151" w:rsidRPr="00B71090" w:rsidRDefault="00177151" w:rsidP="00177151">
      <w:pPr>
        <w:rPr>
          <w:rFonts w:ascii="Arial" w:eastAsia="Arial" w:hAnsi="Arial" w:cs="Arial"/>
          <w:color w:val="5B6770"/>
          <w:sz w:val="16"/>
          <w:szCs w:val="16"/>
        </w:rPr>
      </w:pPr>
    </w:p>
    <w:p w14:paraId="7925658E" w14:textId="2788F193" w:rsidR="00177151" w:rsidRDefault="00177151" w:rsidP="00177151">
      <w:pPr>
        <w:pStyle w:val="H3"/>
        <w:spacing w:before="0" w:after="0"/>
        <w:rPr>
          <w:rFonts w:ascii="Arial" w:eastAsia="Arial" w:hAnsi="Arial" w:cs="Arial"/>
          <w:sz w:val="20"/>
        </w:rPr>
      </w:pPr>
      <w:r w:rsidRPr="00402F49">
        <w:rPr>
          <w:rFonts w:ascii="Arial" w:eastAsia="Arial" w:hAnsi="Arial" w:cs="Arial"/>
          <w:b w:val="0"/>
          <w:bCs w:val="0"/>
          <w:i w:val="0"/>
          <w:iCs/>
          <w:sz w:val="20"/>
        </w:rPr>
        <w:t>DSP</w:t>
      </w:r>
      <w:r w:rsidRPr="00402F49">
        <w:rPr>
          <w:rFonts w:ascii="Arial" w:eastAsia="Arial" w:hAnsi="Arial" w:cs="Arial"/>
          <w:i w:val="0"/>
          <w:iCs/>
          <w:sz w:val="20"/>
        </w:rPr>
        <w:t>:</w:t>
      </w:r>
      <w:r w:rsidR="007D5126">
        <w:rPr>
          <w:rFonts w:ascii="Arial" w:eastAsia="Arial" w:hAnsi="Arial" w:cs="Arial"/>
          <w:sz w:val="20"/>
        </w:rPr>
        <w:t>______________________________________</w:t>
      </w:r>
      <w:r w:rsidR="00AA431E">
        <w:rPr>
          <w:rFonts w:ascii="Arial" w:eastAsia="Arial" w:hAnsi="Arial" w:cs="Arial"/>
          <w:sz w:val="20"/>
        </w:rPr>
        <w:t>_________</w:t>
      </w:r>
      <w:r w:rsidR="007D5126">
        <w:rPr>
          <w:rFonts w:ascii="Arial" w:eastAsia="Arial" w:hAnsi="Arial" w:cs="Arial"/>
          <w:sz w:val="20"/>
        </w:rPr>
        <w:t>____</w:t>
      </w:r>
    </w:p>
    <w:p w14:paraId="2AB5F0FF" w14:textId="77777777" w:rsidR="00177151" w:rsidRPr="00B71090" w:rsidRDefault="00177151" w:rsidP="00177151">
      <w:pPr>
        <w:pStyle w:val="BodyText"/>
        <w:spacing w:after="0"/>
        <w:rPr>
          <w:rFonts w:ascii="Arial" w:eastAsia="Arial" w:hAnsi="Arial" w:cs="Arial"/>
          <w:sz w:val="20"/>
          <w:szCs w:val="20"/>
        </w:rPr>
      </w:pPr>
    </w:p>
    <w:p w14:paraId="20EB3C95" w14:textId="4BA8627A" w:rsidR="00177151" w:rsidRDefault="002F4029" w:rsidP="00177151">
      <w:pPr>
        <w:pStyle w:val="BodyText"/>
        <w:spacing w:after="0"/>
        <w:rPr>
          <w:rFonts w:ascii="Arial" w:eastAsia="Arial" w:hAnsi="Arial" w:cs="Arial"/>
          <w:sz w:val="20"/>
          <w:szCs w:val="20"/>
        </w:rPr>
      </w:pPr>
      <w:r>
        <w:rPr>
          <w:rFonts w:ascii="Arial" w:eastAsia="Arial" w:hAnsi="Arial" w:cs="Arial"/>
          <w:sz w:val="20"/>
          <w:szCs w:val="20"/>
        </w:rPr>
        <w:t xml:space="preserve">Officer </w:t>
      </w:r>
      <w:r w:rsidR="00AA431E">
        <w:rPr>
          <w:rFonts w:ascii="Arial" w:eastAsia="Arial" w:hAnsi="Arial" w:cs="Arial"/>
          <w:sz w:val="20"/>
          <w:szCs w:val="20"/>
        </w:rPr>
        <w:t>Signature</w:t>
      </w:r>
      <w:r w:rsidR="00177151" w:rsidRPr="00B71090">
        <w:rPr>
          <w:rFonts w:ascii="Arial" w:eastAsia="Arial" w:hAnsi="Arial" w:cs="Arial"/>
          <w:sz w:val="20"/>
          <w:szCs w:val="20"/>
        </w:rPr>
        <w:t>: _____________________________________________________</w:t>
      </w:r>
    </w:p>
    <w:p w14:paraId="7B7FE0B7" w14:textId="77777777" w:rsidR="00177151" w:rsidRPr="00B71090" w:rsidRDefault="00177151" w:rsidP="00177151">
      <w:pPr>
        <w:pStyle w:val="BodyText"/>
        <w:spacing w:after="0"/>
        <w:rPr>
          <w:rFonts w:ascii="Arial" w:eastAsia="Arial" w:hAnsi="Arial" w:cs="Arial"/>
          <w:sz w:val="20"/>
          <w:szCs w:val="20"/>
        </w:rPr>
      </w:pPr>
    </w:p>
    <w:p w14:paraId="73DCBC5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Printed Name:____________________________________________</w:t>
      </w:r>
    </w:p>
    <w:p w14:paraId="76328383" w14:textId="77777777" w:rsidR="00177151" w:rsidRPr="00B71090" w:rsidRDefault="00177151" w:rsidP="00177151">
      <w:pPr>
        <w:pStyle w:val="BodyText"/>
        <w:spacing w:after="0"/>
        <w:rPr>
          <w:rFonts w:ascii="Arial" w:eastAsia="Arial" w:hAnsi="Arial" w:cs="Arial"/>
          <w:sz w:val="20"/>
          <w:szCs w:val="20"/>
        </w:rPr>
      </w:pPr>
    </w:p>
    <w:p w14:paraId="0AEC2910"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Title: ___________________________________________________</w:t>
      </w:r>
    </w:p>
    <w:p w14:paraId="20EFF0A7" w14:textId="77777777" w:rsidR="00177151" w:rsidRPr="00B71090" w:rsidRDefault="00177151" w:rsidP="00177151">
      <w:pPr>
        <w:pStyle w:val="BodyText"/>
        <w:spacing w:after="0"/>
        <w:rPr>
          <w:rFonts w:ascii="Arial" w:eastAsia="Arial" w:hAnsi="Arial" w:cs="Arial"/>
          <w:sz w:val="20"/>
          <w:szCs w:val="20"/>
        </w:rPr>
      </w:pPr>
    </w:p>
    <w:p w14:paraId="2FF0061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Date: ___________________________________________________</w:t>
      </w:r>
    </w:p>
    <w:p w14:paraId="26268EE0" w14:textId="77777777" w:rsidR="00177151" w:rsidRPr="00B71090" w:rsidRDefault="00177151" w:rsidP="00177151">
      <w:pPr>
        <w:rPr>
          <w:rFonts w:ascii="Arial" w:eastAsia="Arial" w:hAnsi="Arial" w:cs="Arial"/>
          <w:color w:val="5B6770"/>
          <w:sz w:val="16"/>
          <w:szCs w:val="16"/>
        </w:rPr>
      </w:pPr>
    </w:p>
    <w:p w14:paraId="3B7991F5" w14:textId="77777777" w:rsidR="00177151" w:rsidRDefault="00177151" w:rsidP="00177151">
      <w:pPr>
        <w:rPr>
          <w:rFonts w:ascii="Arial" w:hAnsi="Arial" w:cs="Arial"/>
          <w:color w:val="5B6770"/>
        </w:rPr>
      </w:pPr>
    </w:p>
    <w:p w14:paraId="41E1268A" w14:textId="77777777" w:rsidR="00177151" w:rsidRDefault="00177151" w:rsidP="00177151">
      <w:pPr>
        <w:rPr>
          <w:rFonts w:ascii="Arial" w:hAnsi="Arial" w:cs="Arial"/>
          <w:color w:val="5B6770"/>
        </w:rPr>
      </w:pPr>
      <w:r>
        <w:rPr>
          <w:rFonts w:ascii="Arial" w:hAnsi="Arial" w:cs="Arial"/>
          <w:color w:val="5B6770"/>
        </w:rPr>
        <w:br w:type="page"/>
      </w:r>
    </w:p>
    <w:p w14:paraId="7C185E00" w14:textId="06388699" w:rsidR="001D18E7" w:rsidRPr="00E8689F" w:rsidRDefault="001D18E7" w:rsidP="001D18E7">
      <w:pPr>
        <w:rPr>
          <w:rFonts w:ascii="Arial" w:hAnsi="Arial" w:cs="Arial"/>
          <w:color w:val="5B6770"/>
          <w:sz w:val="20"/>
          <w:szCs w:val="20"/>
        </w:rPr>
      </w:pPr>
    </w:p>
    <w:p w14:paraId="15E72CB2" w14:textId="3876BBA0" w:rsidR="00694A7E" w:rsidRPr="00D25275" w:rsidRDefault="00472FEF" w:rsidP="00D25275">
      <w:pPr>
        <w:pStyle w:val="Heading1"/>
        <w:rPr>
          <w:rStyle w:val="Heading4Char"/>
        </w:rPr>
      </w:pPr>
      <w:bookmarkStart w:id="859" w:name="_Toc152570596"/>
      <w:bookmarkStart w:id="860" w:name="_Toc155191506"/>
      <w:r w:rsidRPr="005F1D1A">
        <w:rPr>
          <w:rStyle w:val="Heading4Char"/>
        </w:rPr>
        <w:t xml:space="preserve">Appendix </w:t>
      </w:r>
      <w:r>
        <w:rPr>
          <w:rStyle w:val="Heading4Char"/>
        </w:rPr>
        <w:t>B</w:t>
      </w:r>
      <w:bookmarkEnd w:id="859"/>
      <w:bookmarkEnd w:id="860"/>
    </w:p>
    <w:p w14:paraId="0504C714" w14:textId="116F5823" w:rsidR="008E5F6D" w:rsidRPr="00402F49" w:rsidRDefault="002B276A" w:rsidP="5E301C24">
      <w:pPr>
        <w:jc w:val="center"/>
        <w:rPr>
          <w:rFonts w:ascii="Arial" w:eastAsia="Arial" w:hAnsi="Arial" w:cs="Arial"/>
          <w:b/>
          <w:bCs/>
          <w:sz w:val="20"/>
          <w:szCs w:val="20"/>
        </w:rPr>
      </w:pPr>
      <w:r w:rsidRPr="5E301C24">
        <w:rPr>
          <w:rFonts w:ascii="Arial" w:eastAsia="Arial" w:hAnsi="Arial" w:cs="Arial"/>
          <w:b/>
          <w:bCs/>
          <w:sz w:val="20"/>
          <w:szCs w:val="20"/>
        </w:rPr>
        <w:t xml:space="preserve">Supplement to </w:t>
      </w:r>
      <w:r w:rsidR="00C93C15" w:rsidRPr="5E301C24">
        <w:rPr>
          <w:rFonts w:ascii="Arial" w:eastAsia="Arial" w:hAnsi="Arial" w:cs="Arial"/>
          <w:b/>
          <w:bCs/>
          <w:sz w:val="20"/>
          <w:szCs w:val="20"/>
        </w:rPr>
        <w:t xml:space="preserve">the </w:t>
      </w:r>
      <w:r w:rsidRPr="5E301C24">
        <w:rPr>
          <w:rFonts w:ascii="Arial" w:eastAsia="Arial" w:hAnsi="Arial" w:cs="Arial"/>
          <w:b/>
          <w:bCs/>
          <w:sz w:val="20"/>
          <w:szCs w:val="20"/>
        </w:rPr>
        <w:t>Standard Form Market Participant Agreement</w:t>
      </w:r>
    </w:p>
    <w:p w14:paraId="2355FDBE"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Between</w:t>
      </w:r>
    </w:p>
    <w:p w14:paraId="34F433B2" w14:textId="2822635A" w:rsidR="008E5F6D" w:rsidRPr="00402F49" w:rsidRDefault="15344BBC" w:rsidP="5E301C24">
      <w:pPr>
        <w:jc w:val="center"/>
        <w:rPr>
          <w:rFonts w:ascii="Arial" w:eastAsia="Arial" w:hAnsi="Arial" w:cs="Arial"/>
          <w:b/>
          <w:bCs/>
          <w:sz w:val="20"/>
          <w:szCs w:val="20"/>
        </w:rPr>
      </w:pPr>
      <w:r w:rsidRPr="5E301C24">
        <w:rPr>
          <w:rFonts w:ascii="Arial" w:eastAsia="Arial" w:hAnsi="Arial" w:cs="Arial"/>
          <w:b/>
          <w:bCs/>
          <w:sz w:val="20"/>
          <w:szCs w:val="20"/>
        </w:rPr>
        <w:t>[</w:t>
      </w:r>
      <w:r w:rsidR="1E2804AB" w:rsidRPr="5E301C24">
        <w:rPr>
          <w:rFonts w:ascii="Arial" w:eastAsia="Arial" w:hAnsi="Arial" w:cs="Arial"/>
          <w:b/>
          <w:bCs/>
          <w:sz w:val="20"/>
          <w:szCs w:val="20"/>
        </w:rPr>
        <w:t>Name of QSE</w:t>
      </w:r>
      <w:r w:rsidR="58C80819" w:rsidRPr="5E301C24">
        <w:rPr>
          <w:rFonts w:ascii="Arial" w:eastAsia="Arial" w:hAnsi="Arial" w:cs="Arial"/>
          <w:b/>
          <w:bCs/>
          <w:sz w:val="20"/>
          <w:szCs w:val="20"/>
        </w:rPr>
        <w:t>]</w:t>
      </w:r>
    </w:p>
    <w:p w14:paraId="1C025A20" w14:textId="7E17FC49" w:rsidR="74FA75AA" w:rsidRPr="00402F49" w:rsidRDefault="74FA75AA" w:rsidP="5E301C24">
      <w:pPr>
        <w:jc w:val="center"/>
        <w:rPr>
          <w:rFonts w:ascii="Arial" w:eastAsia="Arial" w:hAnsi="Arial" w:cs="Arial"/>
          <w:b/>
          <w:bCs/>
          <w:sz w:val="20"/>
          <w:szCs w:val="20"/>
        </w:rPr>
      </w:pPr>
      <w:r w:rsidRPr="5E301C24">
        <w:rPr>
          <w:rFonts w:ascii="Arial" w:eastAsia="Arial" w:hAnsi="Arial" w:cs="Arial"/>
          <w:b/>
          <w:bCs/>
          <w:sz w:val="20"/>
          <w:szCs w:val="20"/>
        </w:rPr>
        <w:t>and</w:t>
      </w:r>
    </w:p>
    <w:p w14:paraId="40B1A050"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Electric Reliability Council of Texas, Inc.</w:t>
      </w:r>
    </w:p>
    <w:p w14:paraId="795FE8D0" w14:textId="77777777" w:rsidR="008E5F6D" w:rsidRPr="00402F49" w:rsidRDefault="008E5F6D" w:rsidP="5E301C24">
      <w:pPr>
        <w:jc w:val="center"/>
        <w:rPr>
          <w:rFonts w:ascii="Arial" w:eastAsia="Arial" w:hAnsi="Arial" w:cs="Arial"/>
          <w:b/>
          <w:bCs/>
          <w:sz w:val="20"/>
          <w:szCs w:val="20"/>
        </w:rPr>
      </w:pPr>
    </w:p>
    <w:p w14:paraId="6F7365E7" w14:textId="4038A397" w:rsidR="008E5F6D" w:rsidRPr="00402F49" w:rsidRDefault="008E5F6D" w:rsidP="5E301C24">
      <w:pPr>
        <w:pStyle w:val="BodyText"/>
        <w:jc w:val="both"/>
        <w:rPr>
          <w:rFonts w:ascii="Arial" w:eastAsia="Arial" w:hAnsi="Arial" w:cs="Arial"/>
          <w:sz w:val="20"/>
          <w:szCs w:val="20"/>
        </w:rPr>
      </w:pPr>
      <w:r w:rsidRPr="002624C5">
        <w:tab/>
      </w:r>
      <w:r w:rsidR="003047E6" w:rsidRPr="5E301C24">
        <w:rPr>
          <w:rFonts w:ascii="Arial" w:eastAsia="Arial" w:hAnsi="Arial" w:cs="Arial"/>
          <w:sz w:val="20"/>
          <w:szCs w:val="20"/>
        </w:rPr>
        <w:t>This</w:t>
      </w:r>
      <w:r w:rsidR="2E22C395" w:rsidRPr="5E301C24">
        <w:rPr>
          <w:rFonts w:ascii="Arial" w:eastAsia="Arial" w:hAnsi="Arial" w:cs="Arial"/>
          <w:sz w:val="20"/>
          <w:szCs w:val="20"/>
        </w:rPr>
        <w:t xml:space="preserve"> </w:t>
      </w:r>
      <w:r w:rsidR="002B276A" w:rsidRPr="5E301C24">
        <w:rPr>
          <w:rFonts w:ascii="Arial" w:eastAsia="Arial" w:hAnsi="Arial" w:cs="Arial"/>
          <w:sz w:val="20"/>
          <w:szCs w:val="20"/>
        </w:rPr>
        <w:t xml:space="preserve">Supplement to </w:t>
      </w:r>
      <w:r w:rsidR="00C93C15" w:rsidRPr="5E301C24">
        <w:rPr>
          <w:rFonts w:ascii="Arial" w:eastAsia="Arial" w:hAnsi="Arial" w:cs="Arial"/>
          <w:sz w:val="20"/>
          <w:szCs w:val="20"/>
        </w:rPr>
        <w:t xml:space="preserve">the </w:t>
      </w:r>
      <w:r w:rsidR="002B276A" w:rsidRPr="5E301C24">
        <w:rPr>
          <w:rFonts w:ascii="Arial" w:eastAsia="Arial" w:hAnsi="Arial" w:cs="Arial"/>
          <w:sz w:val="20"/>
          <w:szCs w:val="20"/>
        </w:rPr>
        <w:t>Standard Form Market Participant Agreement</w:t>
      </w:r>
      <w:r w:rsidR="003047E6" w:rsidRPr="5E301C24">
        <w:rPr>
          <w:rFonts w:ascii="Arial" w:eastAsia="Arial" w:hAnsi="Arial" w:cs="Arial"/>
          <w:sz w:val="20"/>
          <w:szCs w:val="20"/>
        </w:rPr>
        <w:t xml:space="preserve"> </w:t>
      </w:r>
      <w:r w:rsidR="292E3B1C" w:rsidRPr="5E301C24">
        <w:rPr>
          <w:rFonts w:ascii="Arial" w:eastAsia="Arial" w:hAnsi="Arial" w:cs="Arial"/>
          <w:sz w:val="20"/>
          <w:szCs w:val="20"/>
        </w:rPr>
        <w:t>(“</w:t>
      </w:r>
      <w:r w:rsidR="00C93C15" w:rsidRPr="5E301C24">
        <w:rPr>
          <w:rFonts w:ascii="Arial" w:eastAsia="Arial" w:hAnsi="Arial" w:cs="Arial"/>
          <w:sz w:val="20"/>
          <w:szCs w:val="20"/>
        </w:rPr>
        <w:t>Supplement</w:t>
      </w:r>
      <w:r w:rsidR="292E3B1C" w:rsidRPr="5E301C24">
        <w:rPr>
          <w:rFonts w:ascii="Arial" w:eastAsia="Arial" w:hAnsi="Arial" w:cs="Arial"/>
          <w:sz w:val="20"/>
          <w:szCs w:val="20"/>
        </w:rPr>
        <w:t>”), effective as of [START DATE</w:t>
      </w:r>
      <w:r w:rsidR="00180258">
        <w:rPr>
          <w:rFonts w:ascii="Arial" w:eastAsia="Arial" w:hAnsi="Arial" w:cs="Arial"/>
          <w:sz w:val="20"/>
          <w:szCs w:val="20"/>
        </w:rPr>
        <w:t xml:space="preserve"> TO BE ENTERED BY ERCOT</w:t>
      </w:r>
      <w:r w:rsidR="292E3B1C" w:rsidRPr="5E301C24">
        <w:rPr>
          <w:rFonts w:ascii="Arial" w:eastAsia="Arial" w:hAnsi="Arial" w:cs="Arial"/>
          <w:sz w:val="20"/>
          <w:szCs w:val="20"/>
        </w:rPr>
        <w:t>] (“Start Date”), is entered into by and between [PARTICIPANT’s NAME], a Qualified Scheduling Entity in the ERCOT Region (“QSE” or “</w:t>
      </w:r>
      <w:r w:rsidR="5C087B1C" w:rsidRPr="5E301C24">
        <w:rPr>
          <w:rFonts w:ascii="Arial" w:eastAsia="Arial" w:hAnsi="Arial" w:cs="Arial"/>
          <w:sz w:val="20"/>
          <w:szCs w:val="20"/>
        </w:rPr>
        <w:t xml:space="preserve">QSE </w:t>
      </w:r>
      <w:r w:rsidR="292E3B1C" w:rsidRPr="5E301C24">
        <w:rPr>
          <w:rFonts w:ascii="Arial" w:eastAsia="Arial" w:hAnsi="Arial" w:cs="Arial"/>
          <w:sz w:val="20"/>
          <w:szCs w:val="20"/>
        </w:rPr>
        <w:t>Participant”), and Electric Reliability Council of Texas, Inc., a Texas non-profit corporation (“ERCOT”).</w:t>
      </w:r>
      <w:r w:rsidRPr="5E301C24">
        <w:rPr>
          <w:rStyle w:val="FootnoteReference"/>
          <w:rFonts w:ascii="Arial" w:eastAsia="Arial" w:hAnsi="Arial" w:cs="Arial"/>
          <w:sz w:val="20"/>
          <w:szCs w:val="20"/>
        </w:rPr>
        <w:footnoteReference w:id="2"/>
      </w:r>
    </w:p>
    <w:p w14:paraId="39192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Recitals</w:t>
      </w:r>
    </w:p>
    <w:p w14:paraId="16515FD0" w14:textId="77777777" w:rsidR="008E5F6D" w:rsidRPr="00402F49" w:rsidRDefault="1E2804AB" w:rsidP="5E301C24">
      <w:pPr>
        <w:pStyle w:val="BodyText"/>
        <w:rPr>
          <w:rFonts w:ascii="Arial" w:eastAsia="Arial" w:hAnsi="Arial" w:cs="Arial"/>
          <w:sz w:val="20"/>
          <w:szCs w:val="20"/>
        </w:rPr>
      </w:pPr>
      <w:r w:rsidRPr="5E301C24">
        <w:rPr>
          <w:rFonts w:ascii="Arial" w:eastAsia="Arial" w:hAnsi="Arial" w:cs="Arial"/>
          <w:sz w:val="20"/>
          <w:szCs w:val="20"/>
        </w:rPr>
        <w:t>WHEREAS:</w:t>
      </w:r>
    </w:p>
    <w:p w14:paraId="4AD55C91" w14:textId="03F3FB20" w:rsidR="008E5F6D" w:rsidRPr="00402F49" w:rsidRDefault="1E2804AB"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Public Utility Commission of Texas (“PUCT”) has authorized ERCOT to conduct pilot projects in </w:t>
      </w:r>
      <w:r w:rsidR="009E5C33" w:rsidRPr="5E301C24">
        <w:rPr>
          <w:rFonts w:ascii="Arial" w:eastAsia="Arial" w:hAnsi="Arial" w:cs="Arial"/>
          <w:sz w:val="20"/>
          <w:szCs w:val="20"/>
        </w:rPr>
        <w:t>16 Texas Administrative Code §</w:t>
      </w:r>
      <w:r w:rsidRPr="5E301C24">
        <w:rPr>
          <w:rFonts w:ascii="Arial" w:eastAsia="Arial" w:hAnsi="Arial" w:cs="Arial"/>
          <w:sz w:val="20"/>
          <w:szCs w:val="20"/>
        </w:rPr>
        <w:t xml:space="preserve"> </w:t>
      </w:r>
      <w:proofErr w:type="gramStart"/>
      <w:r w:rsidRPr="5E301C24">
        <w:rPr>
          <w:rFonts w:ascii="Arial" w:eastAsia="Arial" w:hAnsi="Arial" w:cs="Arial"/>
          <w:sz w:val="20"/>
          <w:szCs w:val="20"/>
        </w:rPr>
        <w:t>25.361(k);</w:t>
      </w:r>
      <w:proofErr w:type="gramEnd"/>
      <w:r w:rsidRPr="5E301C24">
        <w:rPr>
          <w:rFonts w:ascii="Arial" w:eastAsia="Arial" w:hAnsi="Arial" w:cs="Arial"/>
          <w:sz w:val="20"/>
          <w:szCs w:val="20"/>
        </w:rPr>
        <w:t xml:space="preserve"> </w:t>
      </w:r>
    </w:p>
    <w:p w14:paraId="237D7E5F" w14:textId="6E1FE343" w:rsidR="008E5F6D" w:rsidRPr="00402F49" w:rsidRDefault="292E3B1C"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ERCOT Board has approved an Aggregate Distributed Energy Resource </w:t>
      </w:r>
      <w:r w:rsidR="093EB3AE" w:rsidRPr="5E301C24">
        <w:rPr>
          <w:rFonts w:ascii="Arial" w:eastAsia="Arial" w:hAnsi="Arial" w:cs="Arial"/>
          <w:sz w:val="20"/>
          <w:szCs w:val="20"/>
        </w:rPr>
        <w:t xml:space="preserve">(ADER) </w:t>
      </w:r>
      <w:r w:rsidR="00CD5849" w:rsidRPr="5E301C24">
        <w:rPr>
          <w:rFonts w:ascii="Arial" w:eastAsia="Arial" w:hAnsi="Arial" w:cs="Arial"/>
          <w:sz w:val="20"/>
          <w:szCs w:val="20"/>
        </w:rPr>
        <w:t>p</w:t>
      </w:r>
      <w:r w:rsidRPr="5E301C24">
        <w:rPr>
          <w:rFonts w:ascii="Arial" w:eastAsia="Arial" w:hAnsi="Arial" w:cs="Arial"/>
          <w:sz w:val="20"/>
          <w:szCs w:val="20"/>
        </w:rPr>
        <w:t>ilot</w:t>
      </w:r>
      <w:r w:rsidR="00844CA3" w:rsidRPr="5E301C24">
        <w:rPr>
          <w:rFonts w:ascii="Arial" w:eastAsia="Arial" w:hAnsi="Arial" w:cs="Arial"/>
          <w:sz w:val="20"/>
          <w:szCs w:val="20"/>
        </w:rPr>
        <w:t xml:space="preserve"> </w:t>
      </w:r>
      <w:r w:rsidR="00CD5849" w:rsidRPr="5E301C24">
        <w:rPr>
          <w:rFonts w:ascii="Arial" w:eastAsia="Arial" w:hAnsi="Arial" w:cs="Arial"/>
          <w:sz w:val="20"/>
          <w:szCs w:val="20"/>
        </w:rPr>
        <w:t xml:space="preserve">project </w:t>
      </w:r>
      <w:r w:rsidR="00844CA3" w:rsidRPr="5E301C24">
        <w:rPr>
          <w:rFonts w:ascii="Arial" w:eastAsia="Arial" w:hAnsi="Arial" w:cs="Arial"/>
          <w:sz w:val="20"/>
          <w:szCs w:val="20"/>
        </w:rPr>
        <w:t>(“</w:t>
      </w:r>
      <w:r w:rsidRPr="5E301C24">
        <w:rPr>
          <w:rFonts w:ascii="Arial" w:eastAsia="Arial" w:hAnsi="Arial" w:cs="Arial"/>
          <w:sz w:val="20"/>
          <w:szCs w:val="20"/>
        </w:rPr>
        <w:t>Pilot</w:t>
      </w:r>
      <w:r w:rsidR="00844CA3" w:rsidRPr="5E301C24">
        <w:rPr>
          <w:rFonts w:ascii="Arial" w:eastAsia="Arial" w:hAnsi="Arial" w:cs="Arial"/>
          <w:sz w:val="20"/>
          <w:szCs w:val="20"/>
        </w:rPr>
        <w:t xml:space="preserve"> Project”)</w:t>
      </w:r>
      <w:r w:rsidRPr="5E301C24">
        <w:rPr>
          <w:rFonts w:ascii="Arial" w:eastAsia="Arial" w:hAnsi="Arial" w:cs="Arial"/>
          <w:sz w:val="20"/>
          <w:szCs w:val="20"/>
        </w:rPr>
        <w:t>, as described in the Governing Document for Aggregate Distributed Energy Resource Pilot</w:t>
      </w:r>
      <w:r w:rsidR="00CD5849" w:rsidRPr="5E301C24">
        <w:rPr>
          <w:rFonts w:ascii="Arial" w:eastAsia="Arial" w:hAnsi="Arial" w:cs="Arial"/>
          <w:sz w:val="20"/>
          <w:szCs w:val="20"/>
        </w:rPr>
        <w:t xml:space="preserve"> Project</w:t>
      </w:r>
      <w:r w:rsidRPr="5E301C24">
        <w:rPr>
          <w:rFonts w:ascii="Arial" w:eastAsia="Arial" w:hAnsi="Arial" w:cs="Arial"/>
          <w:sz w:val="20"/>
          <w:szCs w:val="20"/>
        </w:rPr>
        <w:t xml:space="preserve"> (“Governing Document”</w:t>
      </w:r>
      <w:proofErr w:type="gramStart"/>
      <w:r w:rsidRPr="5E301C24">
        <w:rPr>
          <w:rFonts w:ascii="Arial" w:eastAsia="Arial" w:hAnsi="Arial" w:cs="Arial"/>
          <w:sz w:val="20"/>
          <w:szCs w:val="20"/>
        </w:rPr>
        <w:t>);</w:t>
      </w:r>
      <w:proofErr w:type="gramEnd"/>
      <w:r w:rsidRPr="5E301C24">
        <w:rPr>
          <w:rFonts w:ascii="Arial" w:eastAsia="Arial" w:hAnsi="Arial" w:cs="Arial"/>
          <w:sz w:val="20"/>
          <w:szCs w:val="20"/>
        </w:rPr>
        <w:t xml:space="preserve"> </w:t>
      </w:r>
    </w:p>
    <w:p w14:paraId="4627EAE8" w14:textId="2B09E539" w:rsidR="00BA5F71" w:rsidRPr="00402F49" w:rsidRDefault="006C66B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Specific t</w:t>
      </w:r>
      <w:r w:rsidR="00CE3695" w:rsidRPr="5E301C24">
        <w:rPr>
          <w:rFonts w:ascii="Arial" w:eastAsia="Arial" w:hAnsi="Arial" w:cs="Arial"/>
          <w:sz w:val="20"/>
          <w:szCs w:val="20"/>
        </w:rPr>
        <w:t xml:space="preserve">erms </w:t>
      </w:r>
      <w:r w:rsidR="00A462BD" w:rsidRPr="5E301C24">
        <w:rPr>
          <w:rFonts w:ascii="Arial" w:eastAsia="Arial" w:hAnsi="Arial" w:cs="Arial"/>
          <w:sz w:val="20"/>
          <w:szCs w:val="20"/>
        </w:rPr>
        <w:t xml:space="preserve">used in this </w:t>
      </w:r>
      <w:r w:rsidR="005A6BF8" w:rsidRPr="5E301C24">
        <w:rPr>
          <w:rFonts w:ascii="Arial" w:eastAsia="Arial" w:hAnsi="Arial" w:cs="Arial"/>
          <w:sz w:val="20"/>
          <w:szCs w:val="20"/>
        </w:rPr>
        <w:t xml:space="preserve">Supplement </w:t>
      </w:r>
      <w:r w:rsidR="00A462BD" w:rsidRPr="5E301C24">
        <w:rPr>
          <w:rFonts w:ascii="Arial" w:eastAsia="Arial" w:hAnsi="Arial" w:cs="Arial"/>
          <w:sz w:val="20"/>
          <w:szCs w:val="20"/>
        </w:rPr>
        <w:t xml:space="preserve">that are </w:t>
      </w:r>
      <w:r w:rsidR="00CE3695" w:rsidRPr="5E301C24">
        <w:rPr>
          <w:rFonts w:ascii="Arial" w:eastAsia="Arial" w:hAnsi="Arial" w:cs="Arial"/>
          <w:sz w:val="20"/>
          <w:szCs w:val="20"/>
        </w:rPr>
        <w:t>defined in the Governing Document</w:t>
      </w:r>
      <w:r w:rsidR="00BA5F71" w:rsidRPr="5E301C24">
        <w:rPr>
          <w:rFonts w:ascii="Arial" w:eastAsia="Arial" w:hAnsi="Arial" w:cs="Arial"/>
          <w:sz w:val="20"/>
          <w:szCs w:val="20"/>
        </w:rPr>
        <w:t xml:space="preserve"> </w:t>
      </w:r>
      <w:r w:rsidR="002F64EA" w:rsidRPr="5E301C24">
        <w:rPr>
          <w:rFonts w:ascii="Arial" w:eastAsia="Arial" w:hAnsi="Arial" w:cs="Arial"/>
          <w:sz w:val="20"/>
          <w:szCs w:val="20"/>
        </w:rPr>
        <w:t xml:space="preserve">have the meanings assigned to them in </w:t>
      </w:r>
      <w:r w:rsidR="00157E66" w:rsidRPr="5E301C24">
        <w:rPr>
          <w:rFonts w:ascii="Arial" w:eastAsia="Arial" w:hAnsi="Arial" w:cs="Arial"/>
          <w:sz w:val="20"/>
          <w:szCs w:val="20"/>
        </w:rPr>
        <w:t xml:space="preserve">that </w:t>
      </w:r>
      <w:proofErr w:type="gramStart"/>
      <w:r w:rsidR="002F64EA" w:rsidRPr="5E301C24">
        <w:rPr>
          <w:rFonts w:ascii="Arial" w:eastAsia="Arial" w:hAnsi="Arial" w:cs="Arial"/>
          <w:sz w:val="20"/>
          <w:szCs w:val="20"/>
        </w:rPr>
        <w:t>document</w:t>
      </w:r>
      <w:r w:rsidR="00805BCA" w:rsidRPr="5E301C24">
        <w:rPr>
          <w:rFonts w:ascii="Arial" w:eastAsia="Arial" w:hAnsi="Arial" w:cs="Arial"/>
          <w:sz w:val="20"/>
          <w:szCs w:val="20"/>
        </w:rPr>
        <w:t>;</w:t>
      </w:r>
      <w:proofErr w:type="gramEnd"/>
      <w:r w:rsidR="002F64EA" w:rsidRPr="5E301C24">
        <w:rPr>
          <w:rFonts w:ascii="Arial" w:eastAsia="Arial" w:hAnsi="Arial" w:cs="Arial"/>
          <w:sz w:val="20"/>
          <w:szCs w:val="20"/>
        </w:rPr>
        <w:t xml:space="preserve"> </w:t>
      </w:r>
    </w:p>
    <w:p w14:paraId="0621B6B6" w14:textId="22CE5F56" w:rsidR="008E5F6D" w:rsidRPr="00402F49" w:rsidRDefault="59D8EC92"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1E2804AB" w:rsidRPr="5E301C24">
        <w:rPr>
          <w:rFonts w:ascii="Arial" w:eastAsia="Arial" w:hAnsi="Arial" w:cs="Arial"/>
          <w:sz w:val="20"/>
          <w:szCs w:val="20"/>
        </w:rPr>
        <w:t xml:space="preserve">Participant is a QSE in the ERCOT Region and has executed a Standard Form Market Participant Agreement (“Market Participant Agreement”) with </w:t>
      </w:r>
      <w:proofErr w:type="gramStart"/>
      <w:r w:rsidR="1E2804AB" w:rsidRPr="5E301C24">
        <w:rPr>
          <w:rFonts w:ascii="Arial" w:eastAsia="Arial" w:hAnsi="Arial" w:cs="Arial"/>
          <w:sz w:val="20"/>
          <w:szCs w:val="20"/>
        </w:rPr>
        <w:t>ERCOT;</w:t>
      </w:r>
      <w:proofErr w:type="gramEnd"/>
      <w:r w:rsidR="1E2804AB" w:rsidRPr="5E301C24">
        <w:rPr>
          <w:rFonts w:ascii="Arial" w:eastAsia="Arial" w:hAnsi="Arial" w:cs="Arial"/>
          <w:sz w:val="20"/>
          <w:szCs w:val="20"/>
        </w:rPr>
        <w:t xml:space="preserve"> </w:t>
      </w:r>
    </w:p>
    <w:p w14:paraId="7848FAEB" w14:textId="09175419" w:rsidR="008E5F6D" w:rsidRPr="00402F49" w:rsidRDefault="7603BA5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w:t>
      </w:r>
      <w:r w:rsidR="006F2E19" w:rsidRPr="5E301C24">
        <w:rPr>
          <w:rFonts w:ascii="Arial" w:eastAsia="Arial" w:hAnsi="Arial" w:cs="Arial"/>
          <w:sz w:val="20"/>
          <w:szCs w:val="20"/>
        </w:rPr>
        <w:t>wishes</w:t>
      </w:r>
      <w:r w:rsidR="292E3B1C" w:rsidRPr="5E301C24">
        <w:rPr>
          <w:rFonts w:ascii="Arial" w:eastAsia="Arial" w:hAnsi="Arial" w:cs="Arial"/>
          <w:sz w:val="20"/>
          <w:szCs w:val="20"/>
        </w:rPr>
        <w:t xml:space="preserve"> to </w:t>
      </w:r>
      <w:r w:rsidR="00947916" w:rsidRPr="5E301C24">
        <w:rPr>
          <w:rFonts w:ascii="Arial" w:eastAsia="Arial" w:hAnsi="Arial" w:cs="Arial"/>
          <w:sz w:val="20"/>
          <w:szCs w:val="20"/>
        </w:rPr>
        <w:t>submit bids</w:t>
      </w:r>
      <w:r w:rsidR="00A3587B" w:rsidRPr="5E301C24">
        <w:rPr>
          <w:rFonts w:ascii="Arial" w:eastAsia="Arial" w:hAnsi="Arial" w:cs="Arial"/>
          <w:sz w:val="20"/>
          <w:szCs w:val="20"/>
        </w:rPr>
        <w:t xml:space="preserve"> and/or offers from</w:t>
      </w:r>
      <w:r w:rsidR="292E3B1C" w:rsidRPr="5E301C24">
        <w:rPr>
          <w:rFonts w:ascii="Arial" w:eastAsia="Arial" w:hAnsi="Arial" w:cs="Arial"/>
          <w:sz w:val="20"/>
          <w:szCs w:val="20"/>
        </w:rPr>
        <w:t xml:space="preserve"> ADERs; </w:t>
      </w:r>
      <w:r w:rsidR="396FA37A" w:rsidRPr="5E301C24">
        <w:rPr>
          <w:rFonts w:ascii="Arial" w:eastAsia="Arial" w:hAnsi="Arial" w:cs="Arial"/>
          <w:sz w:val="20"/>
          <w:szCs w:val="20"/>
        </w:rPr>
        <w:t>and</w:t>
      </w:r>
    </w:p>
    <w:p w14:paraId="6089FC17" w14:textId="69C5D58B" w:rsidR="008E5F6D" w:rsidRPr="00402F49" w:rsidRDefault="7C466101"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Parties </w:t>
      </w:r>
      <w:proofErr w:type="gramStart"/>
      <w:r w:rsidRPr="5E301C24">
        <w:rPr>
          <w:rFonts w:ascii="Arial" w:eastAsia="Arial" w:hAnsi="Arial" w:cs="Arial"/>
          <w:sz w:val="20"/>
          <w:szCs w:val="20"/>
        </w:rPr>
        <w:t>enter into</w:t>
      </w:r>
      <w:proofErr w:type="gramEnd"/>
      <w:r w:rsidRPr="5E301C24">
        <w:rPr>
          <w:rFonts w:ascii="Arial" w:eastAsia="Arial" w:hAnsi="Arial" w:cs="Arial"/>
          <w:sz w:val="20"/>
          <w:szCs w:val="20"/>
        </w:rPr>
        <w:t xml:space="preserve"> this </w:t>
      </w:r>
      <w:r w:rsidR="001B066C" w:rsidRPr="5E301C24">
        <w:rPr>
          <w:rFonts w:ascii="Arial" w:eastAsia="Arial" w:hAnsi="Arial" w:cs="Arial"/>
          <w:sz w:val="20"/>
          <w:szCs w:val="20"/>
        </w:rPr>
        <w:t xml:space="preserve">Supplement </w:t>
      </w:r>
      <w:proofErr w:type="gramStart"/>
      <w:r w:rsidRPr="5E301C24">
        <w:rPr>
          <w:rFonts w:ascii="Arial" w:eastAsia="Arial" w:hAnsi="Arial" w:cs="Arial"/>
          <w:sz w:val="20"/>
          <w:szCs w:val="20"/>
        </w:rPr>
        <w:t>in order to</w:t>
      </w:r>
      <w:proofErr w:type="gramEnd"/>
      <w:r w:rsidRPr="5E301C24">
        <w:rPr>
          <w:rFonts w:ascii="Arial" w:eastAsia="Arial" w:hAnsi="Arial" w:cs="Arial"/>
          <w:sz w:val="20"/>
          <w:szCs w:val="20"/>
        </w:rPr>
        <w:t xml:space="preserve"> establish the terms and conditions by which ERCOT</w:t>
      </w:r>
      <w:r w:rsidR="00892AEB" w:rsidRPr="5E301C24">
        <w:rPr>
          <w:rFonts w:ascii="Arial" w:eastAsia="Arial" w:hAnsi="Arial" w:cs="Arial"/>
          <w:sz w:val="20"/>
          <w:szCs w:val="20"/>
        </w:rPr>
        <w:t xml:space="preserve"> and</w:t>
      </w:r>
      <w:r w:rsidR="4D2FE015" w:rsidRPr="5E301C24">
        <w:rPr>
          <w:rFonts w:ascii="Arial" w:eastAsia="Arial" w:hAnsi="Arial" w:cs="Arial"/>
          <w:sz w:val="20"/>
          <w:szCs w:val="20"/>
        </w:rPr>
        <w:t xml:space="preserve"> QSE Participant</w:t>
      </w:r>
      <w:r w:rsidRPr="5E301C24">
        <w:rPr>
          <w:rFonts w:ascii="Arial" w:eastAsia="Arial" w:hAnsi="Arial" w:cs="Arial"/>
          <w:sz w:val="20"/>
          <w:szCs w:val="20"/>
        </w:rPr>
        <w:t xml:space="preserve"> will discharge their respective duties and responsibilities with respect to the ADER </w:t>
      </w:r>
      <w:r w:rsidR="00371AA8" w:rsidRPr="5E301C24">
        <w:rPr>
          <w:rFonts w:ascii="Arial" w:eastAsia="Arial" w:hAnsi="Arial" w:cs="Arial"/>
          <w:sz w:val="20"/>
          <w:szCs w:val="20"/>
        </w:rPr>
        <w:t>Pilot</w:t>
      </w:r>
      <w:r w:rsidRPr="5E301C24">
        <w:rPr>
          <w:rFonts w:ascii="Arial" w:eastAsia="Arial" w:hAnsi="Arial" w:cs="Arial"/>
          <w:sz w:val="20"/>
          <w:szCs w:val="20"/>
        </w:rPr>
        <w:t xml:space="preserve"> </w:t>
      </w:r>
      <w:r w:rsidR="00371AA8" w:rsidRPr="5E301C24">
        <w:rPr>
          <w:rFonts w:ascii="Arial" w:eastAsia="Arial" w:hAnsi="Arial" w:cs="Arial"/>
          <w:sz w:val="20"/>
          <w:szCs w:val="20"/>
        </w:rPr>
        <w:t>P</w:t>
      </w:r>
      <w:r w:rsidRPr="5E301C24">
        <w:rPr>
          <w:rFonts w:ascii="Arial" w:eastAsia="Arial" w:hAnsi="Arial" w:cs="Arial"/>
          <w:sz w:val="20"/>
          <w:szCs w:val="20"/>
        </w:rPr>
        <w:t>roject.</w:t>
      </w:r>
    </w:p>
    <w:p w14:paraId="2898E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Agreements</w:t>
      </w:r>
    </w:p>
    <w:p w14:paraId="0E39FED8" w14:textId="5E5EC89B" w:rsidR="008E5F6D" w:rsidRPr="00402F49" w:rsidRDefault="1E2804AB" w:rsidP="5E301C24">
      <w:pPr>
        <w:pStyle w:val="BodyText"/>
        <w:ind w:firstLine="720"/>
        <w:jc w:val="both"/>
        <w:rPr>
          <w:rFonts w:ascii="Arial" w:eastAsia="Arial" w:hAnsi="Arial" w:cs="Arial"/>
          <w:sz w:val="20"/>
          <w:szCs w:val="20"/>
        </w:rPr>
      </w:pPr>
      <w:r w:rsidRPr="5E301C24">
        <w:rPr>
          <w:rFonts w:ascii="Arial" w:eastAsia="Arial" w:hAnsi="Arial" w:cs="Arial"/>
          <w:sz w:val="20"/>
          <w:szCs w:val="20"/>
        </w:rPr>
        <w:t xml:space="preserve">NOW, THEREFORE, in consideration of the mutual covenants and promises contained herein, ERCOT and </w:t>
      </w:r>
      <w:r w:rsidR="00781F52" w:rsidRPr="5E301C24">
        <w:rPr>
          <w:rFonts w:ascii="Arial" w:eastAsia="Arial" w:hAnsi="Arial" w:cs="Arial"/>
          <w:sz w:val="20"/>
          <w:szCs w:val="20"/>
        </w:rPr>
        <w:t xml:space="preserve">QSE </w:t>
      </w:r>
      <w:r w:rsidRPr="5E301C24">
        <w:rPr>
          <w:rFonts w:ascii="Arial" w:eastAsia="Arial" w:hAnsi="Arial" w:cs="Arial"/>
          <w:sz w:val="20"/>
          <w:szCs w:val="20"/>
        </w:rPr>
        <w:t>Participant (the “Parties”) hereby agree as follows:</w:t>
      </w:r>
    </w:p>
    <w:p w14:paraId="61F25578" w14:textId="14432978" w:rsidR="008E5F6D" w:rsidRPr="00402F49"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All terms and conditions of the Market Participant Agreement between </w:t>
      </w:r>
      <w:r w:rsidR="74B3DBF7" w:rsidRPr="5E301C24">
        <w:rPr>
          <w:rFonts w:ascii="Arial" w:eastAsia="Arial" w:hAnsi="Arial" w:cs="Arial"/>
          <w:sz w:val="20"/>
          <w:szCs w:val="20"/>
        </w:rPr>
        <w:t xml:space="preserve">QSE </w:t>
      </w:r>
      <w:r w:rsidRPr="5E301C24">
        <w:rPr>
          <w:rFonts w:ascii="Arial" w:eastAsia="Arial" w:hAnsi="Arial" w:cs="Arial"/>
          <w:sz w:val="20"/>
          <w:szCs w:val="20"/>
        </w:rPr>
        <w:t>Participant and ERCOT remain in full force and effect.</w:t>
      </w:r>
    </w:p>
    <w:p w14:paraId="48839D7D" w14:textId="0ECD227F" w:rsidR="008E5F6D" w:rsidRPr="00402F49" w:rsidRDefault="451BCE6F"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and ERCOT will abide by and comply with the rules of the ADER </w:t>
      </w:r>
      <w:r w:rsidR="00371AA8" w:rsidRPr="5E301C24">
        <w:rPr>
          <w:rFonts w:ascii="Arial" w:eastAsia="Arial" w:hAnsi="Arial" w:cs="Arial"/>
          <w:sz w:val="20"/>
          <w:szCs w:val="20"/>
        </w:rPr>
        <w:t>Pilot</w:t>
      </w:r>
      <w:r w:rsidR="292E3B1C" w:rsidRPr="5E301C24">
        <w:rPr>
          <w:rFonts w:ascii="Arial" w:eastAsia="Arial" w:hAnsi="Arial" w:cs="Arial"/>
          <w:sz w:val="20"/>
          <w:szCs w:val="20"/>
        </w:rPr>
        <w:t xml:space="preserve"> </w:t>
      </w:r>
      <w:r w:rsidR="00371AA8" w:rsidRPr="5E301C24">
        <w:rPr>
          <w:rFonts w:ascii="Arial" w:eastAsia="Arial" w:hAnsi="Arial" w:cs="Arial"/>
          <w:sz w:val="20"/>
          <w:szCs w:val="20"/>
        </w:rPr>
        <w:t>P</w:t>
      </w:r>
      <w:r w:rsidR="292E3B1C" w:rsidRPr="5E301C24">
        <w:rPr>
          <w:rFonts w:ascii="Arial" w:eastAsia="Arial" w:hAnsi="Arial" w:cs="Arial"/>
          <w:sz w:val="20"/>
          <w:szCs w:val="20"/>
        </w:rPr>
        <w:t>roject set out in the Governing Document.</w:t>
      </w:r>
    </w:p>
    <w:p w14:paraId="6514B617" w14:textId="054D90B3" w:rsidR="008E5F6D" w:rsidRPr="0016723D" w:rsidRDefault="32B503E8"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Any </w:t>
      </w:r>
      <w:r w:rsidR="292E3B1C" w:rsidRPr="5E301C24">
        <w:rPr>
          <w:rFonts w:ascii="Arial" w:eastAsia="Arial" w:hAnsi="Arial" w:cs="Arial"/>
          <w:sz w:val="20"/>
          <w:szCs w:val="20"/>
        </w:rPr>
        <w:t xml:space="preserve">Party may terminate this </w:t>
      </w:r>
      <w:r w:rsidR="00A8415B" w:rsidRPr="5E301C24">
        <w:rPr>
          <w:rFonts w:ascii="Arial" w:eastAsia="Arial" w:hAnsi="Arial" w:cs="Arial"/>
          <w:sz w:val="20"/>
          <w:szCs w:val="20"/>
        </w:rPr>
        <w:t>S</w:t>
      </w:r>
      <w:r w:rsidR="00BF7D1A" w:rsidRPr="5E301C24">
        <w:rPr>
          <w:rFonts w:ascii="Arial" w:eastAsia="Arial" w:hAnsi="Arial" w:cs="Arial"/>
          <w:sz w:val="20"/>
          <w:szCs w:val="20"/>
        </w:rPr>
        <w:t xml:space="preserve">upplement to the </w:t>
      </w:r>
      <w:r w:rsidR="00EC00CC" w:rsidRPr="5E301C24">
        <w:rPr>
          <w:rFonts w:ascii="Arial" w:eastAsia="Arial" w:hAnsi="Arial" w:cs="Arial"/>
          <w:sz w:val="20"/>
          <w:szCs w:val="20"/>
        </w:rPr>
        <w:t>Market Participant Agreement</w:t>
      </w:r>
      <w:r w:rsidR="00A8415B" w:rsidRPr="5E301C24">
        <w:rPr>
          <w:rFonts w:ascii="Arial" w:eastAsia="Arial" w:hAnsi="Arial" w:cs="Arial"/>
          <w:sz w:val="20"/>
          <w:szCs w:val="20"/>
        </w:rPr>
        <w:t xml:space="preserve"> </w:t>
      </w:r>
      <w:r w:rsidR="292E3B1C" w:rsidRPr="5E301C24">
        <w:rPr>
          <w:rFonts w:ascii="Arial" w:eastAsia="Arial" w:hAnsi="Arial" w:cs="Arial"/>
          <w:sz w:val="20"/>
          <w:szCs w:val="20"/>
        </w:rPr>
        <w:t>by providing 30 days’ notice to the other Part</w:t>
      </w:r>
      <w:r w:rsidR="2FBF86D6" w:rsidRPr="5E301C24">
        <w:rPr>
          <w:rFonts w:ascii="Arial" w:eastAsia="Arial" w:hAnsi="Arial" w:cs="Arial"/>
          <w:sz w:val="20"/>
          <w:szCs w:val="20"/>
        </w:rPr>
        <w:t>ies</w:t>
      </w:r>
      <w:r w:rsidR="292E3B1C" w:rsidRPr="5E301C24">
        <w:rPr>
          <w:rFonts w:ascii="Arial" w:eastAsia="Arial" w:hAnsi="Arial" w:cs="Arial"/>
          <w:sz w:val="20"/>
          <w:szCs w:val="20"/>
        </w:rPr>
        <w:t xml:space="preserve">; however, no termination of this </w:t>
      </w:r>
      <w:r w:rsidR="00EC00CC" w:rsidRPr="5E301C24">
        <w:rPr>
          <w:rFonts w:ascii="Arial" w:eastAsia="Arial" w:hAnsi="Arial" w:cs="Arial"/>
          <w:sz w:val="20"/>
          <w:szCs w:val="20"/>
        </w:rPr>
        <w:t xml:space="preserve">Supplement </w:t>
      </w:r>
      <w:r w:rsidR="292E3B1C" w:rsidRPr="5E301C24">
        <w:rPr>
          <w:rFonts w:ascii="Arial" w:eastAsia="Arial" w:hAnsi="Arial" w:cs="Arial"/>
          <w:sz w:val="20"/>
          <w:szCs w:val="20"/>
        </w:rPr>
        <w:t>will be effective before the end of any period for which ERCOT has already issued an award notification to Participant.</w:t>
      </w:r>
    </w:p>
    <w:p w14:paraId="669A7847" w14:textId="30FB028A" w:rsidR="008E5F6D" w:rsidRPr="0016723D"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lastRenderedPageBreak/>
        <w:t xml:space="preserve">Otherwise, this </w:t>
      </w:r>
      <w:r w:rsidR="00EC00CC" w:rsidRPr="5E301C24">
        <w:rPr>
          <w:rFonts w:ascii="Arial" w:eastAsia="Arial" w:hAnsi="Arial" w:cs="Arial"/>
          <w:sz w:val="20"/>
          <w:szCs w:val="20"/>
        </w:rPr>
        <w:t xml:space="preserve">Supplement </w:t>
      </w:r>
      <w:r w:rsidR="00102A37" w:rsidRPr="5E301C24">
        <w:rPr>
          <w:rFonts w:ascii="Arial" w:eastAsia="Arial" w:hAnsi="Arial" w:cs="Arial"/>
          <w:sz w:val="20"/>
          <w:szCs w:val="20"/>
        </w:rPr>
        <w:t xml:space="preserve">to the Market Participant Agreement </w:t>
      </w:r>
      <w:r w:rsidRPr="5E301C24">
        <w:rPr>
          <w:rFonts w:ascii="Arial" w:eastAsia="Arial" w:hAnsi="Arial" w:cs="Arial"/>
          <w:sz w:val="20"/>
          <w:szCs w:val="20"/>
        </w:rPr>
        <w:t>will terminate upon the completion of all obligations incurred under the terms of the Governing Document.</w:t>
      </w:r>
    </w:p>
    <w:p w14:paraId="64D0FABE" w14:textId="77777777" w:rsidR="00A43A93" w:rsidRDefault="292E3B1C">
      <w:pPr>
        <w:pStyle w:val="List"/>
        <w:numPr>
          <w:ilvl w:val="0"/>
          <w:numId w:val="11"/>
        </w:numPr>
        <w:spacing w:after="240"/>
        <w:ind w:left="1440" w:hanging="720"/>
        <w:contextualSpacing w:val="0"/>
        <w:rPr>
          <w:rFonts w:ascii="Arial" w:eastAsia="Arial" w:hAnsi="Arial" w:cs="Arial"/>
          <w:sz w:val="20"/>
          <w:szCs w:val="20"/>
        </w:rPr>
      </w:pPr>
      <w:r w:rsidRPr="00A43A93">
        <w:rPr>
          <w:rFonts w:ascii="Arial" w:eastAsia="Arial" w:hAnsi="Arial" w:cs="Arial"/>
          <w:sz w:val="20"/>
          <w:szCs w:val="20"/>
        </w:rPr>
        <w:t xml:space="preserve">This </w:t>
      </w:r>
      <w:r w:rsidR="00102A37" w:rsidRPr="00A43A93">
        <w:rPr>
          <w:rFonts w:ascii="Arial" w:eastAsia="Arial" w:hAnsi="Arial" w:cs="Arial"/>
          <w:sz w:val="20"/>
          <w:szCs w:val="20"/>
        </w:rPr>
        <w:t xml:space="preserve">Supplement to the Market Participant Agreement </w:t>
      </w:r>
      <w:r w:rsidRPr="00A43A93">
        <w:rPr>
          <w:rFonts w:ascii="Arial" w:eastAsia="Arial" w:hAnsi="Arial" w:cs="Arial"/>
          <w:sz w:val="20"/>
          <w:szCs w:val="20"/>
        </w:rPr>
        <w:t xml:space="preserve">may be executed in two or more counterparts, each of which is deemed </w:t>
      </w:r>
      <w:proofErr w:type="gramStart"/>
      <w:r w:rsidRPr="00A43A93">
        <w:rPr>
          <w:rFonts w:ascii="Arial" w:eastAsia="Arial" w:hAnsi="Arial" w:cs="Arial"/>
          <w:sz w:val="20"/>
          <w:szCs w:val="20"/>
        </w:rPr>
        <w:t xml:space="preserve">an </w:t>
      </w:r>
      <w:r w:rsidR="00597187" w:rsidRPr="00A43A93">
        <w:rPr>
          <w:rFonts w:ascii="Arial" w:eastAsia="Arial" w:hAnsi="Arial" w:cs="Arial"/>
          <w:sz w:val="20"/>
          <w:szCs w:val="20"/>
        </w:rPr>
        <w:t>original</w:t>
      </w:r>
      <w:proofErr w:type="gramEnd"/>
      <w:r w:rsidR="00597187" w:rsidRPr="00A43A93">
        <w:rPr>
          <w:rFonts w:ascii="Arial" w:eastAsia="Arial" w:hAnsi="Arial" w:cs="Arial"/>
          <w:sz w:val="20"/>
          <w:szCs w:val="20"/>
        </w:rPr>
        <w:t>,</w:t>
      </w:r>
      <w:r w:rsidRPr="00A43A93">
        <w:rPr>
          <w:rFonts w:ascii="Arial" w:eastAsia="Arial" w:hAnsi="Arial" w:cs="Arial"/>
          <w:sz w:val="20"/>
          <w:szCs w:val="20"/>
        </w:rPr>
        <w:t xml:space="preserve"> but all constitute one and the same instrument.</w:t>
      </w:r>
    </w:p>
    <w:p w14:paraId="13FCED33" w14:textId="77777777" w:rsidR="00A43A93" w:rsidRDefault="00A43A93" w:rsidP="00A43A93">
      <w:pPr>
        <w:pStyle w:val="List"/>
        <w:spacing w:after="240"/>
        <w:contextualSpacing w:val="0"/>
        <w:rPr>
          <w:rFonts w:ascii="Arial" w:eastAsia="Arial" w:hAnsi="Arial" w:cs="Arial"/>
          <w:sz w:val="20"/>
          <w:szCs w:val="20"/>
        </w:rPr>
      </w:pPr>
    </w:p>
    <w:p w14:paraId="167C9B94" w14:textId="4030320D" w:rsidR="008E5F6D" w:rsidRPr="00A43A93" w:rsidRDefault="1E2804AB" w:rsidP="00A43A93">
      <w:pPr>
        <w:pStyle w:val="List"/>
        <w:spacing w:after="240"/>
        <w:contextualSpacing w:val="0"/>
        <w:rPr>
          <w:rFonts w:ascii="Arial" w:eastAsia="Arial" w:hAnsi="Arial" w:cs="Arial"/>
          <w:sz w:val="20"/>
          <w:szCs w:val="20"/>
        </w:rPr>
      </w:pPr>
      <w:r w:rsidRPr="00A43A93">
        <w:rPr>
          <w:rFonts w:ascii="Arial" w:eastAsia="Arial" w:hAnsi="Arial" w:cs="Arial"/>
          <w:sz w:val="20"/>
          <w:szCs w:val="20"/>
        </w:rPr>
        <w:t>SIGNED, ACCEPTED, AND AGREED TO by each undersigned signatory who, by signature hereto, represents and warrants that he or she has full power and authority to execute this Supplement.</w:t>
      </w:r>
    </w:p>
    <w:p w14:paraId="456944B2" w14:textId="77777777" w:rsidR="008E5F6D" w:rsidRPr="0016723D" w:rsidRDefault="1E2804AB" w:rsidP="5E301C24">
      <w:pPr>
        <w:pStyle w:val="H3"/>
        <w:rPr>
          <w:rFonts w:ascii="Arial" w:eastAsia="Arial" w:hAnsi="Arial" w:cs="Arial"/>
          <w:sz w:val="20"/>
        </w:rPr>
      </w:pPr>
      <w:r w:rsidRPr="5E301C24">
        <w:rPr>
          <w:rFonts w:ascii="Arial" w:eastAsia="Arial" w:hAnsi="Arial" w:cs="Arial"/>
          <w:sz w:val="20"/>
        </w:rPr>
        <w:t>Electric Reliability Council of Texas, Inc.:</w:t>
      </w:r>
    </w:p>
    <w:p w14:paraId="727D48E3"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w:t>
      </w:r>
    </w:p>
    <w:p w14:paraId="4B621FB4" w14:textId="77777777" w:rsidR="008E5F6D" w:rsidRPr="0016723D" w:rsidRDefault="008E5F6D" w:rsidP="5E301C24">
      <w:pPr>
        <w:pStyle w:val="BodyText"/>
        <w:spacing w:after="0"/>
        <w:rPr>
          <w:rFonts w:ascii="Arial" w:eastAsia="Arial" w:hAnsi="Arial" w:cs="Arial"/>
          <w:sz w:val="20"/>
          <w:szCs w:val="20"/>
        </w:rPr>
      </w:pPr>
    </w:p>
    <w:p w14:paraId="0E672452"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 ___________________________________________</w:t>
      </w:r>
    </w:p>
    <w:p w14:paraId="25E90ECB" w14:textId="77777777" w:rsidR="008E5F6D" w:rsidRPr="0016723D" w:rsidRDefault="008E5F6D" w:rsidP="5E301C24">
      <w:pPr>
        <w:pStyle w:val="BodyText"/>
        <w:spacing w:after="0"/>
        <w:rPr>
          <w:rFonts w:ascii="Arial" w:eastAsia="Arial" w:hAnsi="Arial" w:cs="Arial"/>
          <w:sz w:val="20"/>
          <w:szCs w:val="20"/>
        </w:rPr>
      </w:pPr>
    </w:p>
    <w:p w14:paraId="78E953A4"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A3AA8E0" w14:textId="77777777" w:rsidR="008E5F6D" w:rsidRPr="0016723D" w:rsidRDefault="008E5F6D" w:rsidP="5E301C24">
      <w:pPr>
        <w:pStyle w:val="BodyText"/>
        <w:spacing w:after="0"/>
        <w:rPr>
          <w:rFonts w:ascii="Arial" w:eastAsia="Arial" w:hAnsi="Arial" w:cs="Arial"/>
          <w:sz w:val="20"/>
          <w:szCs w:val="20"/>
        </w:rPr>
      </w:pPr>
    </w:p>
    <w:p w14:paraId="276D5B3D"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2952000A" w14:textId="77777777" w:rsidR="008E5F6D" w:rsidRPr="0016723D" w:rsidRDefault="008E5F6D" w:rsidP="5E301C24">
      <w:pPr>
        <w:pStyle w:val="H3"/>
        <w:spacing w:before="0" w:after="0"/>
        <w:rPr>
          <w:rFonts w:ascii="Arial" w:eastAsia="Arial" w:hAnsi="Arial" w:cs="Arial"/>
          <w:sz w:val="20"/>
        </w:rPr>
      </w:pPr>
    </w:p>
    <w:p w14:paraId="49D8410C" w14:textId="77777777" w:rsidR="008E5F6D" w:rsidRPr="0016723D" w:rsidRDefault="008E5F6D" w:rsidP="5E301C24">
      <w:pPr>
        <w:pStyle w:val="H3"/>
        <w:spacing w:before="0" w:after="0"/>
        <w:rPr>
          <w:rFonts w:ascii="Arial" w:eastAsia="Arial" w:hAnsi="Arial" w:cs="Arial"/>
          <w:sz w:val="20"/>
        </w:rPr>
      </w:pPr>
    </w:p>
    <w:p w14:paraId="084432CB" w14:textId="6DC3CF6F" w:rsidR="008E5F6D" w:rsidRPr="0016723D" w:rsidRDefault="4E4A7426" w:rsidP="5E301C24">
      <w:pPr>
        <w:pStyle w:val="H3"/>
        <w:spacing w:before="0" w:after="0"/>
        <w:rPr>
          <w:rFonts w:ascii="Arial" w:eastAsia="Arial" w:hAnsi="Arial" w:cs="Arial"/>
          <w:sz w:val="20"/>
        </w:rPr>
      </w:pPr>
      <w:r w:rsidRPr="5E301C24">
        <w:rPr>
          <w:rFonts w:ascii="Arial" w:eastAsia="Arial" w:hAnsi="Arial" w:cs="Arial"/>
          <w:sz w:val="20"/>
        </w:rPr>
        <w:t xml:space="preserve">QSE </w:t>
      </w:r>
      <w:r w:rsidR="1E2804AB" w:rsidRPr="5E301C24">
        <w:rPr>
          <w:rFonts w:ascii="Arial" w:eastAsia="Arial" w:hAnsi="Arial" w:cs="Arial"/>
          <w:sz w:val="20"/>
        </w:rPr>
        <w:t>Participant:</w:t>
      </w:r>
    </w:p>
    <w:p w14:paraId="3B5D4986" w14:textId="77777777" w:rsidR="008E5F6D" w:rsidRPr="0016723D" w:rsidRDefault="008E5F6D" w:rsidP="5E301C24">
      <w:pPr>
        <w:pStyle w:val="BodyText"/>
        <w:spacing w:after="0"/>
        <w:rPr>
          <w:rFonts w:ascii="Arial" w:eastAsia="Arial" w:hAnsi="Arial" w:cs="Arial"/>
          <w:sz w:val="20"/>
          <w:szCs w:val="20"/>
        </w:rPr>
      </w:pPr>
    </w:p>
    <w:p w14:paraId="04DA60DE"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_____________________________________________________</w:t>
      </w:r>
    </w:p>
    <w:p w14:paraId="48C2C731" w14:textId="77777777" w:rsidR="008E5F6D" w:rsidRPr="0016723D" w:rsidRDefault="008E5F6D" w:rsidP="5E301C24">
      <w:pPr>
        <w:pStyle w:val="BodyText"/>
        <w:spacing w:after="0"/>
        <w:rPr>
          <w:rFonts w:ascii="Arial" w:eastAsia="Arial" w:hAnsi="Arial" w:cs="Arial"/>
          <w:sz w:val="20"/>
          <w:szCs w:val="20"/>
        </w:rPr>
      </w:pPr>
    </w:p>
    <w:p w14:paraId="73607286"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 xml:space="preserve">Printed </w:t>
      </w:r>
      <w:proofErr w:type="gramStart"/>
      <w:r w:rsidRPr="5E301C24">
        <w:rPr>
          <w:rFonts w:ascii="Arial" w:eastAsia="Arial" w:hAnsi="Arial" w:cs="Arial"/>
          <w:sz w:val="20"/>
          <w:szCs w:val="20"/>
        </w:rPr>
        <w:t>Name:_</w:t>
      </w:r>
      <w:proofErr w:type="gramEnd"/>
      <w:r w:rsidRPr="5E301C24">
        <w:rPr>
          <w:rFonts w:ascii="Arial" w:eastAsia="Arial" w:hAnsi="Arial" w:cs="Arial"/>
          <w:sz w:val="20"/>
          <w:szCs w:val="20"/>
        </w:rPr>
        <w:t>___________________________________________</w:t>
      </w:r>
    </w:p>
    <w:p w14:paraId="561662B5" w14:textId="77777777" w:rsidR="008E5F6D" w:rsidRPr="0016723D" w:rsidRDefault="008E5F6D" w:rsidP="5E301C24">
      <w:pPr>
        <w:pStyle w:val="BodyText"/>
        <w:spacing w:after="0"/>
        <w:rPr>
          <w:rFonts w:ascii="Arial" w:eastAsia="Arial" w:hAnsi="Arial" w:cs="Arial"/>
          <w:sz w:val="20"/>
          <w:szCs w:val="20"/>
        </w:rPr>
      </w:pPr>
    </w:p>
    <w:p w14:paraId="33D5A67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6605F4D" w14:textId="77777777" w:rsidR="008E5F6D" w:rsidRPr="0016723D" w:rsidRDefault="008E5F6D" w:rsidP="5E301C24">
      <w:pPr>
        <w:pStyle w:val="BodyText"/>
        <w:spacing w:after="0"/>
        <w:rPr>
          <w:rFonts w:ascii="Arial" w:eastAsia="Arial" w:hAnsi="Arial" w:cs="Arial"/>
          <w:sz w:val="20"/>
          <w:szCs w:val="20"/>
        </w:rPr>
      </w:pPr>
    </w:p>
    <w:p w14:paraId="5A34E3A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77076063" w14:textId="77777777" w:rsidR="00DD0A5B" w:rsidRPr="0016723D" w:rsidRDefault="00DD0A5B" w:rsidP="5E301C24">
      <w:pPr>
        <w:pStyle w:val="BodyText"/>
        <w:spacing w:after="0"/>
        <w:rPr>
          <w:rFonts w:ascii="Arial" w:eastAsia="Arial" w:hAnsi="Arial" w:cs="Arial"/>
          <w:sz w:val="20"/>
          <w:szCs w:val="20"/>
        </w:rPr>
      </w:pPr>
    </w:p>
    <w:p w14:paraId="7ACFA670" w14:textId="33748514" w:rsidR="00DD0A5B" w:rsidRPr="0016723D" w:rsidRDefault="00DD0A5B" w:rsidP="5E301C24">
      <w:pPr>
        <w:rPr>
          <w:rFonts w:ascii="Arial" w:eastAsia="Arial" w:hAnsi="Arial" w:cs="Arial"/>
          <w:b/>
          <w:bCs/>
          <w:i/>
          <w:iCs/>
          <w:color w:val="5B6770"/>
          <w:sz w:val="20"/>
          <w:szCs w:val="20"/>
        </w:rPr>
      </w:pPr>
      <w:r w:rsidRPr="5E301C24">
        <w:rPr>
          <w:rFonts w:ascii="Arial" w:eastAsia="Arial" w:hAnsi="Arial" w:cs="Arial"/>
          <w:b/>
          <w:bCs/>
          <w:i/>
          <w:iCs/>
          <w:color w:val="5B6770"/>
          <w:sz w:val="20"/>
          <w:szCs w:val="20"/>
        </w:rPr>
        <w:t xml:space="preserve">Attached to this Agreement, QSE Participant shall include the “Details of the Aggregation,” as that </w:t>
      </w:r>
      <w:r w:rsidR="00CF639D" w:rsidRPr="5E301C24">
        <w:rPr>
          <w:rFonts w:ascii="Arial" w:eastAsia="Arial" w:hAnsi="Arial" w:cs="Arial"/>
          <w:b/>
          <w:bCs/>
          <w:i/>
          <w:iCs/>
          <w:color w:val="5B6770"/>
          <w:sz w:val="20"/>
          <w:szCs w:val="20"/>
        </w:rPr>
        <w:t xml:space="preserve">term </w:t>
      </w:r>
      <w:r w:rsidRPr="5E301C24">
        <w:rPr>
          <w:rFonts w:ascii="Arial" w:eastAsia="Arial" w:hAnsi="Arial" w:cs="Arial"/>
          <w:b/>
          <w:bCs/>
          <w:i/>
          <w:iCs/>
          <w:color w:val="5B6770"/>
          <w:sz w:val="20"/>
          <w:szCs w:val="20"/>
        </w:rPr>
        <w:t xml:space="preserve">is defined in the “Aggregate Distributed Energy Resource Pilot </w:t>
      </w:r>
      <w:r w:rsidR="00844CA3" w:rsidRPr="5E301C24">
        <w:rPr>
          <w:rFonts w:ascii="Arial" w:eastAsia="Arial" w:hAnsi="Arial" w:cs="Arial"/>
          <w:b/>
          <w:bCs/>
          <w:i/>
          <w:iCs/>
          <w:color w:val="5B6770"/>
          <w:sz w:val="20"/>
          <w:szCs w:val="20"/>
        </w:rPr>
        <w:t>Project</w:t>
      </w:r>
      <w:r w:rsidRPr="5E301C24">
        <w:rPr>
          <w:rFonts w:ascii="Arial" w:eastAsia="Arial" w:hAnsi="Arial" w:cs="Arial"/>
          <w:b/>
          <w:bCs/>
          <w:i/>
          <w:iCs/>
          <w:color w:val="5B6770"/>
          <w:sz w:val="20"/>
          <w:szCs w:val="20"/>
        </w:rPr>
        <w:t xml:space="preserve"> Governing Document.”</w:t>
      </w:r>
    </w:p>
    <w:p w14:paraId="0B311013" w14:textId="77777777" w:rsidR="00DD0A5B" w:rsidRPr="0016723D" w:rsidRDefault="00DD0A5B" w:rsidP="00DD0A5B">
      <w:pPr>
        <w:rPr>
          <w:rFonts w:eastAsia="Arial"/>
          <w:color w:val="5B6770"/>
        </w:rPr>
      </w:pPr>
    </w:p>
    <w:p w14:paraId="309A822C" w14:textId="77777777" w:rsidR="00F41828" w:rsidRDefault="00F41828" w:rsidP="2BB99185">
      <w:pPr>
        <w:spacing w:after="240"/>
        <w:rPr>
          <w:ins w:id="861" w:author="VISTRA" w:date="2025-04-09T14:17:00Z" w16du:dateUtc="2025-04-09T19:17:00Z"/>
          <w:rFonts w:ascii="Arial" w:eastAsia="Arial" w:hAnsi="Arial" w:cs="Arial"/>
          <w:color w:val="5B6770"/>
        </w:rPr>
      </w:pPr>
    </w:p>
    <w:p w14:paraId="212DF542" w14:textId="77777777" w:rsidR="001D611B" w:rsidRDefault="001D611B" w:rsidP="2BB99185">
      <w:pPr>
        <w:spacing w:after="240"/>
        <w:rPr>
          <w:ins w:id="862" w:author="VISTRA" w:date="2025-04-09T14:17:00Z" w16du:dateUtc="2025-04-09T19:17:00Z"/>
          <w:rFonts w:ascii="Arial" w:eastAsia="Arial" w:hAnsi="Arial" w:cs="Arial"/>
          <w:color w:val="5B6770"/>
        </w:rPr>
      </w:pPr>
    </w:p>
    <w:p w14:paraId="274AAA40" w14:textId="77777777" w:rsidR="001D611B" w:rsidRDefault="001D611B" w:rsidP="2BB99185">
      <w:pPr>
        <w:spacing w:after="240"/>
        <w:rPr>
          <w:ins w:id="863" w:author="VISTRA" w:date="2025-04-09T14:17:00Z" w16du:dateUtc="2025-04-09T19:17:00Z"/>
          <w:rFonts w:ascii="Arial" w:eastAsia="Arial" w:hAnsi="Arial" w:cs="Arial"/>
          <w:color w:val="5B6770"/>
        </w:rPr>
      </w:pPr>
    </w:p>
    <w:p w14:paraId="7CF9FA74" w14:textId="77777777" w:rsidR="001D611B" w:rsidRDefault="001D611B" w:rsidP="2BB99185">
      <w:pPr>
        <w:spacing w:after="240"/>
        <w:rPr>
          <w:ins w:id="864" w:author="VISTRA" w:date="2025-04-09T14:17:00Z" w16du:dateUtc="2025-04-09T19:17:00Z"/>
          <w:rFonts w:ascii="Arial" w:eastAsia="Arial" w:hAnsi="Arial" w:cs="Arial"/>
          <w:color w:val="5B6770"/>
        </w:rPr>
      </w:pPr>
    </w:p>
    <w:p w14:paraId="05F22D55" w14:textId="77777777" w:rsidR="001D611B" w:rsidRDefault="001D611B" w:rsidP="2BB99185">
      <w:pPr>
        <w:spacing w:after="240"/>
        <w:rPr>
          <w:ins w:id="865" w:author="VISTRA" w:date="2025-04-09T14:17:00Z" w16du:dateUtc="2025-04-09T19:17:00Z"/>
          <w:rFonts w:ascii="Arial" w:eastAsia="Arial" w:hAnsi="Arial" w:cs="Arial"/>
          <w:color w:val="5B6770"/>
        </w:rPr>
      </w:pPr>
    </w:p>
    <w:p w14:paraId="743C62B3" w14:textId="77777777" w:rsidR="001D611B" w:rsidRDefault="001D611B" w:rsidP="2BB99185">
      <w:pPr>
        <w:spacing w:after="240"/>
        <w:rPr>
          <w:ins w:id="866" w:author="VISTRA" w:date="2025-04-09T14:17:00Z" w16du:dateUtc="2025-04-09T19:17:00Z"/>
          <w:rFonts w:ascii="Arial" w:eastAsia="Arial" w:hAnsi="Arial" w:cs="Arial"/>
          <w:color w:val="5B6770"/>
        </w:rPr>
      </w:pPr>
    </w:p>
    <w:p w14:paraId="58A1B7C4" w14:textId="77777777" w:rsidR="001D611B" w:rsidRDefault="001D611B" w:rsidP="2BB99185">
      <w:pPr>
        <w:spacing w:after="240"/>
        <w:rPr>
          <w:ins w:id="867" w:author="VISTRA" w:date="2025-04-09T14:17:00Z" w16du:dateUtc="2025-04-09T19:17:00Z"/>
          <w:rFonts w:ascii="Arial" w:eastAsia="Arial" w:hAnsi="Arial" w:cs="Arial"/>
          <w:color w:val="5B6770"/>
        </w:rPr>
      </w:pPr>
    </w:p>
    <w:p w14:paraId="6FBAB73A" w14:textId="77777777" w:rsidR="001D611B" w:rsidRDefault="001D611B" w:rsidP="2BB99185">
      <w:pPr>
        <w:spacing w:after="240"/>
        <w:rPr>
          <w:ins w:id="868" w:author="VISTRA" w:date="2025-04-09T14:17:00Z" w16du:dateUtc="2025-04-09T19:17:00Z"/>
          <w:rFonts w:ascii="Arial" w:eastAsia="Arial" w:hAnsi="Arial" w:cs="Arial"/>
          <w:color w:val="5B6770"/>
        </w:rPr>
      </w:pPr>
    </w:p>
    <w:p w14:paraId="15E1A6C2" w14:textId="16BBE12B" w:rsidR="001D611B" w:rsidRDefault="001D611B" w:rsidP="001D611B">
      <w:pPr>
        <w:pStyle w:val="Heading1"/>
        <w:rPr>
          <w:ins w:id="869" w:author="VISTRA" w:date="2025-04-09T14:18:00Z" w16du:dateUtc="2025-04-09T19:18:00Z"/>
          <w:rStyle w:val="Heading4Char"/>
        </w:rPr>
      </w:pPr>
      <w:ins w:id="870" w:author="VISTRA" w:date="2025-04-09T14:17:00Z" w16du:dateUtc="2025-04-09T19:17:00Z">
        <w:r w:rsidRPr="005F1D1A">
          <w:rPr>
            <w:rStyle w:val="Heading4Char"/>
          </w:rPr>
          <w:lastRenderedPageBreak/>
          <w:t xml:space="preserve">Appendix </w:t>
        </w:r>
        <w:r>
          <w:rPr>
            <w:rStyle w:val="Heading4Char"/>
          </w:rPr>
          <w:t>C</w:t>
        </w:r>
      </w:ins>
    </w:p>
    <w:p w14:paraId="38C9BE61" w14:textId="77777777" w:rsidR="00D7045D" w:rsidRDefault="00D7045D" w:rsidP="00D7045D">
      <w:pPr>
        <w:rPr>
          <w:ins w:id="871" w:author="VISTRA" w:date="2025-04-09T14:18:00Z" w16du:dateUtc="2025-04-09T19:18:00Z"/>
        </w:rPr>
      </w:pPr>
    </w:p>
    <w:p w14:paraId="48258204" w14:textId="77777777" w:rsidR="00D7045D" w:rsidRPr="00D7045D" w:rsidRDefault="00D7045D">
      <w:pPr>
        <w:rPr>
          <w:ins w:id="872" w:author="VISTRA" w:date="2025-04-09T14:17:00Z" w16du:dateUtc="2025-04-09T19:17:00Z"/>
          <w:rPrChange w:id="873" w:author="VISTRA" w:date="2025-04-09T14:18:00Z" w16du:dateUtc="2025-04-09T19:18:00Z">
            <w:rPr>
              <w:ins w:id="874" w:author="VISTRA" w:date="2025-04-09T14:17:00Z" w16du:dateUtc="2025-04-09T19:17:00Z"/>
              <w:rStyle w:val="Heading4Char"/>
              <w:b/>
              <w:bCs w:val="0"/>
              <w:kern w:val="0"/>
            </w:rPr>
          </w:rPrChange>
        </w:rPr>
        <w:pPrChange w:id="875" w:author="VISTRA" w:date="2025-04-09T14:18:00Z" w16du:dateUtc="2025-04-09T19:18:00Z">
          <w:pPr>
            <w:pStyle w:val="Heading1"/>
          </w:pPr>
        </w:pPrChange>
      </w:pPr>
    </w:p>
    <w:p w14:paraId="6B736543" w14:textId="77777777" w:rsidR="00D7045D" w:rsidRDefault="00D7045D" w:rsidP="00D7045D">
      <w:pPr>
        <w:jc w:val="center"/>
        <w:rPr>
          <w:ins w:id="876" w:author="VISTRA" w:date="2025-04-09T14:17:00Z" w16du:dateUtc="2025-04-09T19:17:00Z"/>
          <w:rStyle w:val="Heading4Char"/>
          <w:rFonts w:eastAsia="Arial"/>
          <w:color w:val="auto"/>
          <w:sz w:val="20"/>
          <w:szCs w:val="20"/>
        </w:rPr>
      </w:pPr>
      <w:ins w:id="877" w:author="VISTRA" w:date="2025-04-09T14:17:00Z" w16du:dateUtc="2025-04-09T19:17:00Z">
        <w:r>
          <w:rPr>
            <w:rStyle w:val="Heading4Char"/>
            <w:rFonts w:eastAsia="Arial"/>
            <w:color w:val="auto"/>
            <w:sz w:val="20"/>
            <w:szCs w:val="20"/>
          </w:rPr>
          <w:t>Load Serving Entity’s Qualified Scheduling Entity Acknowledgment for NCLR-Type Participation</w:t>
        </w:r>
      </w:ins>
    </w:p>
    <w:p w14:paraId="4500B8C5" w14:textId="77777777" w:rsidR="00D7045D" w:rsidRPr="00DF2CAE" w:rsidRDefault="00D7045D" w:rsidP="00D7045D">
      <w:pPr>
        <w:jc w:val="center"/>
        <w:rPr>
          <w:ins w:id="878" w:author="VISTRA" w:date="2025-04-09T14:17:00Z" w16du:dateUtc="2025-04-09T19:17:00Z"/>
          <w:rStyle w:val="Heading4Char"/>
          <w:rFonts w:eastAsia="Arial"/>
          <w:b w:val="0"/>
          <w:bCs/>
          <w:color w:val="auto"/>
          <w:sz w:val="20"/>
          <w:szCs w:val="20"/>
        </w:rPr>
      </w:pPr>
      <w:ins w:id="879" w:author="VISTRA" w:date="2025-04-09T14:17:00Z" w16du:dateUtc="2025-04-09T19:17:00Z">
        <w:r>
          <w:rPr>
            <w:rStyle w:val="Heading4Char"/>
            <w:rFonts w:eastAsia="Arial"/>
            <w:b w:val="0"/>
            <w:bCs/>
            <w:color w:val="auto"/>
            <w:sz w:val="20"/>
            <w:szCs w:val="20"/>
          </w:rPr>
          <w:t xml:space="preserve">ERCOT </w:t>
        </w:r>
        <w:r w:rsidRPr="00DF2CAE">
          <w:rPr>
            <w:rStyle w:val="Heading4Char"/>
            <w:rFonts w:eastAsia="Arial"/>
            <w:b w:val="0"/>
            <w:bCs/>
            <w:color w:val="auto"/>
            <w:sz w:val="20"/>
            <w:szCs w:val="20"/>
          </w:rPr>
          <w:t xml:space="preserve">Aggregate Distributed Energy Resource Pilot Project </w:t>
        </w:r>
      </w:ins>
    </w:p>
    <w:p w14:paraId="47BD3A1A" w14:textId="77777777" w:rsidR="00D7045D" w:rsidRPr="00B71090" w:rsidRDefault="00D7045D" w:rsidP="00D7045D">
      <w:pPr>
        <w:jc w:val="center"/>
        <w:rPr>
          <w:ins w:id="880" w:author="VISTRA" w:date="2025-04-09T14:17:00Z" w16du:dateUtc="2025-04-09T19:17:00Z"/>
          <w:rFonts w:ascii="Arial" w:eastAsia="Arial" w:hAnsi="Arial" w:cs="Arial"/>
          <w:sz w:val="20"/>
          <w:szCs w:val="20"/>
        </w:rPr>
      </w:pPr>
    </w:p>
    <w:p w14:paraId="416ADDCC" w14:textId="77777777" w:rsidR="00D7045D" w:rsidRPr="00B71090" w:rsidRDefault="00D7045D" w:rsidP="00D7045D">
      <w:pPr>
        <w:jc w:val="center"/>
        <w:rPr>
          <w:ins w:id="881" w:author="VISTRA" w:date="2025-04-09T14:17:00Z" w16du:dateUtc="2025-04-09T19:17:00Z"/>
          <w:rFonts w:ascii="Arial" w:eastAsia="Arial" w:hAnsi="Arial" w:cs="Arial"/>
          <w:b/>
          <w:sz w:val="20"/>
          <w:szCs w:val="20"/>
        </w:rPr>
      </w:pPr>
    </w:p>
    <w:p w14:paraId="3BCBB998" w14:textId="77777777" w:rsidR="00D7045D" w:rsidRPr="00624874" w:rsidRDefault="00D7045D" w:rsidP="00D7045D">
      <w:pPr>
        <w:pStyle w:val="BodyText"/>
        <w:jc w:val="both"/>
        <w:rPr>
          <w:ins w:id="882" w:author="VISTRA" w:date="2025-04-09T14:17:00Z" w16du:dateUtc="2025-04-09T19:17:00Z"/>
          <w:rFonts w:ascii="Arial" w:eastAsia="Arial" w:hAnsi="Arial" w:cs="Arial"/>
          <w:sz w:val="20"/>
          <w:szCs w:val="20"/>
        </w:rPr>
      </w:pPr>
      <w:ins w:id="883" w:author="VISTRA" w:date="2025-04-09T14:17:00Z" w16du:dateUtc="2025-04-09T19:17:00Z">
        <w:r w:rsidRPr="00B71090">
          <w:rPr>
            <w:rFonts w:ascii="Arial" w:eastAsia="Arial" w:hAnsi="Arial" w:cs="Arial"/>
            <w:sz w:val="20"/>
            <w:szCs w:val="20"/>
          </w:rPr>
          <w:t xml:space="preserve">This Acknowledgment is signed by an officer of </w:t>
        </w:r>
        <w:r>
          <w:rPr>
            <w:rFonts w:ascii="Arial" w:eastAsia="Arial" w:hAnsi="Arial" w:cs="Arial"/>
            <w:sz w:val="20"/>
            <w:szCs w:val="20"/>
          </w:rPr>
          <w:t>the Qualified Scheduling Entity</w:t>
        </w:r>
        <w:r w:rsidRPr="00B71090">
          <w:rPr>
            <w:rFonts w:ascii="Arial" w:eastAsia="Arial" w:hAnsi="Arial" w:cs="Arial"/>
            <w:sz w:val="20"/>
            <w:szCs w:val="20"/>
          </w:rPr>
          <w:t xml:space="preserve"> (</w:t>
        </w:r>
        <w:r>
          <w:rPr>
            <w:rFonts w:ascii="Arial" w:eastAsia="Arial" w:hAnsi="Arial" w:cs="Arial"/>
            <w:sz w:val="20"/>
            <w:szCs w:val="20"/>
          </w:rPr>
          <w:t>“QSE”</w:t>
        </w:r>
        <w:r w:rsidRPr="00B71090">
          <w:rPr>
            <w:rFonts w:ascii="Arial" w:eastAsia="Arial" w:hAnsi="Arial" w:cs="Arial"/>
            <w:sz w:val="20"/>
            <w:szCs w:val="20"/>
          </w:rPr>
          <w:t xml:space="preserve">) </w:t>
        </w:r>
        <w:r>
          <w:rPr>
            <w:rFonts w:ascii="Arial" w:eastAsia="Arial" w:hAnsi="Arial" w:cs="Arial"/>
            <w:sz w:val="20"/>
            <w:szCs w:val="20"/>
          </w:rPr>
          <w:t xml:space="preserve">of the Load Serving Entity (“LSE”) (“LSE QSE”) identified below.  </w:t>
        </w:r>
      </w:ins>
    </w:p>
    <w:p w14:paraId="119BD7EF" w14:textId="2879114A" w:rsidR="00D7045D" w:rsidRDefault="00D7045D" w:rsidP="00D7045D">
      <w:pPr>
        <w:pStyle w:val="BodyText"/>
        <w:jc w:val="both"/>
        <w:rPr>
          <w:ins w:id="884" w:author="VISTRA" w:date="2025-04-09T14:17:00Z" w16du:dateUtc="2025-04-09T19:17:00Z"/>
          <w:rFonts w:ascii="Arial" w:eastAsia="Arial" w:hAnsi="Arial" w:cs="Arial"/>
          <w:sz w:val="20"/>
          <w:szCs w:val="20"/>
        </w:rPr>
      </w:pPr>
      <w:ins w:id="885" w:author="VISTRA" w:date="2025-04-09T14:17:00Z" w16du:dateUtc="2025-04-09T19:17:00Z">
        <w:r w:rsidRPr="00E83BD1">
          <w:rPr>
            <w:rFonts w:ascii="Arial" w:eastAsia="Arial" w:hAnsi="Arial" w:cs="Arial"/>
            <w:sz w:val="20"/>
            <w:szCs w:val="20"/>
          </w:rPr>
          <w:t xml:space="preserve">By my signature, I confirm that the below-identified </w:t>
        </w:r>
        <w:r>
          <w:rPr>
            <w:rFonts w:ascii="Arial" w:eastAsia="Arial" w:hAnsi="Arial" w:cs="Arial"/>
            <w:sz w:val="20"/>
            <w:szCs w:val="20"/>
          </w:rPr>
          <w:t>LSE QSE</w:t>
        </w:r>
        <w:r w:rsidRPr="00E83BD1">
          <w:rPr>
            <w:rFonts w:ascii="Arial" w:eastAsia="Arial" w:hAnsi="Arial" w:cs="Arial"/>
            <w:sz w:val="20"/>
            <w:szCs w:val="20"/>
          </w:rPr>
          <w:t xml:space="preserve"> has received from [QSE PARTICIPANT’s NAME], a </w:t>
        </w:r>
        <w:r>
          <w:rPr>
            <w:rFonts w:ascii="Arial" w:eastAsia="Arial" w:hAnsi="Arial" w:cs="Arial"/>
            <w:sz w:val="20"/>
            <w:szCs w:val="20"/>
          </w:rPr>
          <w:t xml:space="preserve">QSE </w:t>
        </w:r>
        <w:r w:rsidRPr="00E83BD1">
          <w:rPr>
            <w:rFonts w:ascii="Arial" w:eastAsia="Arial" w:hAnsi="Arial" w:cs="Arial"/>
            <w:sz w:val="20"/>
            <w:szCs w:val="20"/>
          </w:rPr>
          <w:t>in the ERCOT Region, an initial “Details of the Aggregation” submittal as that term is defined in the “Aggregate Distributed Energy Resource Pilot Project Governing Document</w:t>
        </w:r>
        <w:r>
          <w:rPr>
            <w:rFonts w:ascii="Arial" w:eastAsia="Arial" w:hAnsi="Arial" w:cs="Arial"/>
            <w:sz w:val="20"/>
            <w:szCs w:val="20"/>
          </w:rPr>
          <w:t>,</w:t>
        </w:r>
        <w:r w:rsidRPr="00E83BD1">
          <w:rPr>
            <w:rFonts w:ascii="Arial" w:eastAsia="Arial" w:hAnsi="Arial" w:cs="Arial"/>
            <w:sz w:val="20"/>
            <w:szCs w:val="20"/>
          </w:rPr>
          <w:t>”</w:t>
        </w:r>
        <w:r>
          <w:rPr>
            <w:rFonts w:ascii="Arial" w:eastAsia="Arial" w:hAnsi="Arial" w:cs="Arial"/>
            <w:sz w:val="20"/>
            <w:szCs w:val="20"/>
          </w:rPr>
          <w:t xml:space="preserve"> and that the LSE QSE represents the LSE of one or more Premises identified in the initial “Details of Aggregation,”</w:t>
        </w:r>
        <w:r w:rsidRPr="00E83BD1">
          <w:rPr>
            <w:rFonts w:ascii="Arial" w:eastAsia="Arial" w:hAnsi="Arial" w:cs="Arial"/>
            <w:sz w:val="20"/>
            <w:szCs w:val="20"/>
          </w:rPr>
          <w:t xml:space="preserve"> </w:t>
        </w:r>
        <w:r>
          <w:rPr>
            <w:rFonts w:ascii="Arial" w:eastAsia="Arial" w:hAnsi="Arial" w:cs="Arial"/>
            <w:sz w:val="20"/>
            <w:szCs w:val="20"/>
          </w:rPr>
          <w:t>and that the LSE QSE consents to the NCLR-type participation of those Premises in this Pilot Project through [</w:t>
        </w:r>
        <w:r w:rsidRPr="00E83BD1">
          <w:rPr>
            <w:rFonts w:ascii="Arial" w:eastAsia="Arial" w:hAnsi="Arial" w:cs="Arial"/>
            <w:sz w:val="20"/>
            <w:szCs w:val="20"/>
          </w:rPr>
          <w:t>QSE PARTICIPANT’s NAME]</w:t>
        </w:r>
        <w:r>
          <w:rPr>
            <w:rFonts w:ascii="Arial" w:eastAsia="Arial" w:hAnsi="Arial" w:cs="Arial"/>
            <w:sz w:val="20"/>
            <w:szCs w:val="20"/>
          </w:rPr>
          <w:t xml:space="preserve">. </w:t>
        </w:r>
        <w:r w:rsidRPr="00E83BD1">
          <w:rPr>
            <w:rFonts w:ascii="Arial" w:eastAsia="Arial" w:hAnsi="Arial" w:cs="Arial"/>
            <w:sz w:val="20"/>
            <w:szCs w:val="20"/>
          </w:rPr>
          <w:t xml:space="preserve">For any subsequent updates to the ADER population, the below-identified </w:t>
        </w:r>
        <w:r>
          <w:rPr>
            <w:rFonts w:ascii="Arial" w:eastAsia="Arial" w:hAnsi="Arial" w:cs="Arial"/>
            <w:sz w:val="20"/>
            <w:szCs w:val="20"/>
          </w:rPr>
          <w:t xml:space="preserve">LSE QSE </w:t>
        </w:r>
        <w:r w:rsidRPr="00E83BD1">
          <w:rPr>
            <w:rFonts w:ascii="Arial" w:eastAsia="Arial" w:hAnsi="Arial" w:cs="Arial"/>
            <w:sz w:val="20"/>
            <w:szCs w:val="20"/>
          </w:rPr>
          <w:t>confirm</w:t>
        </w:r>
        <w:r>
          <w:rPr>
            <w:rFonts w:ascii="Arial" w:eastAsia="Arial" w:hAnsi="Arial" w:cs="Arial"/>
            <w:sz w:val="20"/>
            <w:szCs w:val="20"/>
          </w:rPr>
          <w:t>s</w:t>
        </w:r>
        <w:r w:rsidRPr="00E83BD1">
          <w:rPr>
            <w:rFonts w:ascii="Arial" w:eastAsia="Arial" w:hAnsi="Arial" w:cs="Arial"/>
            <w:sz w:val="20"/>
            <w:szCs w:val="20"/>
          </w:rPr>
          <w:t xml:space="preserve"> </w:t>
        </w:r>
        <w:r>
          <w:rPr>
            <w:rFonts w:ascii="Arial" w:eastAsia="Arial" w:hAnsi="Arial" w:cs="Arial"/>
            <w:sz w:val="20"/>
            <w:szCs w:val="20"/>
          </w:rPr>
          <w:t>that it will verify that</w:t>
        </w:r>
        <w:r w:rsidRPr="00E83BD1">
          <w:rPr>
            <w:rFonts w:ascii="Arial" w:eastAsia="Arial" w:hAnsi="Arial" w:cs="Arial"/>
            <w:sz w:val="20"/>
            <w:szCs w:val="20"/>
          </w:rPr>
          <w:t xml:space="preserve"> </w:t>
        </w:r>
        <w:r>
          <w:rPr>
            <w:rFonts w:ascii="Arial" w:eastAsia="Arial" w:hAnsi="Arial" w:cs="Arial"/>
            <w:sz w:val="20"/>
            <w:szCs w:val="20"/>
          </w:rPr>
          <w:t>the LSE represented by the LSE QSE</w:t>
        </w:r>
        <w:r w:rsidRPr="00E83BD1">
          <w:rPr>
            <w:rFonts w:ascii="Arial" w:eastAsia="Arial" w:hAnsi="Arial" w:cs="Arial"/>
            <w:sz w:val="20"/>
            <w:szCs w:val="20"/>
          </w:rPr>
          <w:t xml:space="preserve"> provides </w:t>
        </w:r>
        <w:r>
          <w:rPr>
            <w:rFonts w:ascii="Arial" w:eastAsia="Arial" w:hAnsi="Arial" w:cs="Arial"/>
            <w:sz w:val="20"/>
            <w:szCs w:val="20"/>
          </w:rPr>
          <w:t xml:space="preserve">retail electric </w:t>
        </w:r>
        <w:r w:rsidRPr="00E83BD1">
          <w:rPr>
            <w:rFonts w:ascii="Arial" w:eastAsia="Arial" w:hAnsi="Arial" w:cs="Arial"/>
            <w:sz w:val="20"/>
            <w:szCs w:val="20"/>
          </w:rPr>
          <w:t xml:space="preserve">service to </w:t>
        </w:r>
        <w:r>
          <w:rPr>
            <w:rFonts w:ascii="Arial" w:eastAsia="Arial" w:hAnsi="Arial" w:cs="Arial"/>
            <w:sz w:val="20"/>
            <w:szCs w:val="20"/>
          </w:rPr>
          <w:t xml:space="preserve">one or more </w:t>
        </w:r>
        <w:r w:rsidRPr="00E83BD1">
          <w:rPr>
            <w:rFonts w:ascii="Arial" w:eastAsia="Arial" w:hAnsi="Arial" w:cs="Arial"/>
            <w:sz w:val="20"/>
            <w:szCs w:val="20"/>
          </w:rPr>
          <w:t xml:space="preserve">of the </w:t>
        </w:r>
        <w:r>
          <w:rPr>
            <w:rFonts w:ascii="Arial" w:eastAsia="Arial" w:hAnsi="Arial" w:cs="Arial"/>
            <w:sz w:val="20"/>
            <w:szCs w:val="20"/>
          </w:rPr>
          <w:t>Premises</w:t>
        </w:r>
        <w:r w:rsidRPr="00E83BD1">
          <w:rPr>
            <w:rFonts w:ascii="Arial" w:eastAsia="Arial" w:hAnsi="Arial" w:cs="Arial"/>
            <w:sz w:val="20"/>
            <w:szCs w:val="20"/>
          </w:rPr>
          <w:t xml:space="preserve"> identified, and will consent to or exclude each </w:t>
        </w:r>
        <w:r>
          <w:rPr>
            <w:rFonts w:ascii="Arial" w:eastAsia="Arial" w:hAnsi="Arial" w:cs="Arial"/>
            <w:sz w:val="20"/>
            <w:szCs w:val="20"/>
          </w:rPr>
          <w:t>such Premise’s</w:t>
        </w:r>
        <w:r w:rsidRPr="00E83BD1">
          <w:rPr>
            <w:rFonts w:ascii="Arial" w:eastAsia="Arial" w:hAnsi="Arial" w:cs="Arial"/>
            <w:sz w:val="20"/>
            <w:szCs w:val="20"/>
          </w:rPr>
          <w:t xml:space="preserve"> participation in this Pilot Project. The </w:t>
        </w:r>
        <w:r>
          <w:rPr>
            <w:rFonts w:ascii="Arial" w:eastAsia="Arial" w:hAnsi="Arial" w:cs="Arial"/>
            <w:sz w:val="20"/>
            <w:szCs w:val="20"/>
          </w:rPr>
          <w:t xml:space="preserve">LSE QSE </w:t>
        </w:r>
        <w:r w:rsidRPr="00E83BD1">
          <w:rPr>
            <w:rFonts w:ascii="Arial" w:eastAsia="Arial" w:hAnsi="Arial" w:cs="Arial"/>
            <w:sz w:val="20"/>
            <w:szCs w:val="20"/>
          </w:rPr>
          <w:t xml:space="preserve">acknowledges that it understands the potential </w:t>
        </w:r>
        <w:r>
          <w:rPr>
            <w:rFonts w:ascii="Arial" w:eastAsia="Arial" w:hAnsi="Arial" w:cs="Arial"/>
            <w:sz w:val="20"/>
            <w:szCs w:val="20"/>
          </w:rPr>
          <w:t xml:space="preserve">for impacts to its ERCOT settlements and financial positions related to the Premises’ load </w:t>
        </w:r>
        <w:proofErr w:type="gramStart"/>
        <w:r w:rsidRPr="00E83BD1">
          <w:rPr>
            <w:rFonts w:ascii="Arial" w:eastAsia="Arial" w:hAnsi="Arial" w:cs="Arial"/>
            <w:sz w:val="20"/>
            <w:szCs w:val="20"/>
          </w:rPr>
          <w:t>as a consequence of</w:t>
        </w:r>
        <w:proofErr w:type="gramEnd"/>
        <w:r w:rsidRPr="00E83BD1">
          <w:rPr>
            <w:rFonts w:ascii="Arial" w:eastAsia="Arial" w:hAnsi="Arial" w:cs="Arial"/>
            <w:sz w:val="20"/>
            <w:szCs w:val="20"/>
          </w:rPr>
          <w:t xml:space="preserve"> that participation. </w:t>
        </w:r>
      </w:ins>
    </w:p>
    <w:p w14:paraId="22B7ABE4" w14:textId="77777777" w:rsidR="00D7045D" w:rsidRPr="00126691" w:rsidRDefault="00D7045D" w:rsidP="00D7045D">
      <w:pPr>
        <w:pStyle w:val="List"/>
        <w:spacing w:after="240"/>
        <w:ind w:left="0" w:firstLine="0"/>
        <w:contextualSpacing w:val="0"/>
        <w:rPr>
          <w:ins w:id="886" w:author="VISTRA" w:date="2025-04-09T14:17:00Z" w16du:dateUtc="2025-04-09T19:17:00Z"/>
          <w:rFonts w:ascii="Arial" w:eastAsia="Arial" w:hAnsi="Arial" w:cs="Arial"/>
          <w:sz w:val="20"/>
          <w:szCs w:val="20"/>
          <w:highlight w:val="yellow"/>
        </w:rPr>
      </w:pPr>
      <w:ins w:id="887" w:author="VISTRA" w:date="2025-04-09T14:17:00Z" w16du:dateUtc="2025-04-09T19:17:00Z">
        <w:r>
          <w:rPr>
            <w:rFonts w:ascii="Arial" w:eastAsia="Arial" w:hAnsi="Arial" w:cs="Arial"/>
            <w:sz w:val="20"/>
            <w:szCs w:val="20"/>
          </w:rPr>
          <w:t xml:space="preserve">I understand that the below-identified LSE QSE </w:t>
        </w:r>
        <w:r w:rsidRPr="00B71090">
          <w:rPr>
            <w:rFonts w:ascii="Arial" w:eastAsia="Arial" w:hAnsi="Arial" w:cs="Arial"/>
            <w:sz w:val="20"/>
            <w:szCs w:val="20"/>
          </w:rPr>
          <w:t xml:space="preserve">may rescind this </w:t>
        </w:r>
        <w:r w:rsidRPr="00493D23">
          <w:rPr>
            <w:rFonts w:ascii="Arial" w:eastAsia="Arial" w:hAnsi="Arial" w:cs="Arial"/>
            <w:sz w:val="20"/>
            <w:szCs w:val="20"/>
          </w:rPr>
          <w:t xml:space="preserve">acknowledgment by providing 30 days’ notice to </w:t>
        </w:r>
        <w:r>
          <w:rPr>
            <w:rFonts w:ascii="Arial" w:eastAsia="Arial" w:hAnsi="Arial" w:cs="Arial"/>
            <w:sz w:val="20"/>
            <w:szCs w:val="20"/>
          </w:rPr>
          <w:t>[</w:t>
        </w:r>
        <w:r w:rsidRPr="00E83BD1">
          <w:rPr>
            <w:rFonts w:ascii="Arial" w:eastAsia="Arial" w:hAnsi="Arial" w:cs="Arial"/>
            <w:sz w:val="20"/>
            <w:szCs w:val="20"/>
          </w:rPr>
          <w:t>QSE PARTICIPANT’s NAME]</w:t>
        </w:r>
        <w:r>
          <w:rPr>
            <w:rFonts w:ascii="Arial" w:eastAsia="Arial" w:hAnsi="Arial" w:cs="Arial"/>
            <w:sz w:val="20"/>
            <w:szCs w:val="20"/>
          </w:rPr>
          <w:t xml:space="preserve"> </w:t>
        </w:r>
        <w:r w:rsidRPr="00493D23">
          <w:rPr>
            <w:rFonts w:ascii="Arial" w:eastAsia="Arial" w:hAnsi="Arial" w:cs="Arial"/>
            <w:sz w:val="20"/>
            <w:szCs w:val="20"/>
          </w:rPr>
          <w:t>and ERCOT</w:t>
        </w:r>
        <w:r>
          <w:rPr>
            <w:rFonts w:ascii="Arial" w:eastAsia="Arial" w:hAnsi="Arial" w:cs="Arial"/>
            <w:sz w:val="20"/>
            <w:szCs w:val="20"/>
          </w:rPr>
          <w:t>,</w:t>
        </w:r>
        <w:r w:rsidRPr="00A2498F">
          <w:rPr>
            <w:rFonts w:ascii="Arial" w:eastAsia="Arial" w:hAnsi="Arial" w:cs="Arial"/>
            <w:sz w:val="20"/>
            <w:szCs w:val="20"/>
          </w:rPr>
          <w:t xml:space="preserve"> </w:t>
        </w:r>
        <w:r>
          <w:rPr>
            <w:rFonts w:ascii="Arial" w:eastAsia="Arial" w:hAnsi="Arial" w:cs="Arial"/>
            <w:sz w:val="20"/>
            <w:szCs w:val="20"/>
          </w:rPr>
          <w:t>but that</w:t>
        </w:r>
        <w:r w:rsidRPr="00493D23">
          <w:rPr>
            <w:rFonts w:ascii="Arial" w:eastAsia="Arial" w:hAnsi="Arial" w:cs="Arial"/>
            <w:sz w:val="20"/>
            <w:szCs w:val="20"/>
          </w:rPr>
          <w:t xml:space="preserve"> no termination of this </w:t>
        </w:r>
        <w:r>
          <w:rPr>
            <w:rFonts w:ascii="Arial" w:eastAsia="Arial" w:hAnsi="Arial" w:cs="Arial"/>
            <w:sz w:val="20"/>
            <w:szCs w:val="20"/>
          </w:rPr>
          <w:t>acknowledg</w:t>
        </w:r>
        <w:r w:rsidRPr="00493D23">
          <w:rPr>
            <w:rFonts w:ascii="Arial" w:eastAsia="Arial" w:hAnsi="Arial" w:cs="Arial"/>
            <w:sz w:val="20"/>
            <w:szCs w:val="20"/>
          </w:rPr>
          <w:t xml:space="preserve">ment will be effective before the end of any period for which ERCOT has already issued an award notification to </w:t>
        </w:r>
        <w:r>
          <w:rPr>
            <w:rFonts w:ascii="Arial" w:eastAsia="Arial" w:hAnsi="Arial" w:cs="Arial"/>
            <w:sz w:val="20"/>
            <w:szCs w:val="20"/>
          </w:rPr>
          <w:t>[</w:t>
        </w:r>
        <w:r w:rsidRPr="00E83BD1">
          <w:rPr>
            <w:rFonts w:ascii="Arial" w:eastAsia="Arial" w:hAnsi="Arial" w:cs="Arial"/>
            <w:sz w:val="20"/>
            <w:szCs w:val="20"/>
          </w:rPr>
          <w:t>QSE PARTICIPANT’s NAME]</w:t>
        </w:r>
        <w:r w:rsidRPr="00493D23">
          <w:rPr>
            <w:rFonts w:ascii="Arial" w:eastAsia="Arial" w:hAnsi="Arial" w:cs="Arial"/>
            <w:sz w:val="20"/>
            <w:szCs w:val="20"/>
          </w:rPr>
          <w:t>.</w:t>
        </w:r>
      </w:ins>
    </w:p>
    <w:p w14:paraId="7B4A08EA" w14:textId="77777777" w:rsidR="00D7045D" w:rsidRPr="00624874" w:rsidRDefault="00D7045D" w:rsidP="00D7045D">
      <w:pPr>
        <w:pStyle w:val="BodyText"/>
        <w:jc w:val="both"/>
        <w:rPr>
          <w:ins w:id="888" w:author="VISTRA" w:date="2025-04-09T14:17:00Z" w16du:dateUtc="2025-04-09T19:17:00Z"/>
          <w:rFonts w:ascii="Arial" w:eastAsia="Arial" w:hAnsi="Arial" w:cs="Arial"/>
          <w:sz w:val="20"/>
          <w:szCs w:val="20"/>
        </w:rPr>
      </w:pPr>
    </w:p>
    <w:p w14:paraId="6244F6F6" w14:textId="77777777" w:rsidR="00D7045D" w:rsidRPr="00B71090" w:rsidRDefault="00D7045D" w:rsidP="00D7045D">
      <w:pPr>
        <w:rPr>
          <w:ins w:id="889" w:author="VISTRA" w:date="2025-04-09T14:17:00Z" w16du:dateUtc="2025-04-09T19:17:00Z"/>
          <w:rFonts w:ascii="Arial" w:eastAsia="Arial" w:hAnsi="Arial" w:cs="Arial"/>
          <w:color w:val="5B6770"/>
          <w:sz w:val="16"/>
          <w:szCs w:val="16"/>
        </w:rPr>
      </w:pPr>
    </w:p>
    <w:p w14:paraId="0AC3223F" w14:textId="77777777" w:rsidR="00D7045D" w:rsidRDefault="00D7045D" w:rsidP="00D7045D">
      <w:pPr>
        <w:pStyle w:val="H3"/>
        <w:spacing w:before="0" w:after="0"/>
        <w:rPr>
          <w:ins w:id="890" w:author="VISTRA" w:date="2025-04-09T14:17:00Z" w16du:dateUtc="2025-04-09T19:17:00Z"/>
          <w:rFonts w:ascii="Arial" w:eastAsia="Arial" w:hAnsi="Arial" w:cs="Arial"/>
          <w:sz w:val="20"/>
        </w:rPr>
      </w:pPr>
      <w:ins w:id="891" w:author="VISTRA" w:date="2025-04-09T14:17:00Z" w16du:dateUtc="2025-04-09T19:17:00Z">
        <w:r>
          <w:rPr>
            <w:rFonts w:ascii="Arial" w:eastAsia="Arial" w:hAnsi="Arial" w:cs="Arial"/>
            <w:b w:val="0"/>
            <w:bCs w:val="0"/>
            <w:i w:val="0"/>
            <w:iCs/>
            <w:sz w:val="20"/>
          </w:rPr>
          <w:t>LSE QSE</w:t>
        </w:r>
        <w:r w:rsidRPr="00402F49">
          <w:rPr>
            <w:rFonts w:ascii="Arial" w:eastAsia="Arial" w:hAnsi="Arial" w:cs="Arial"/>
            <w:i w:val="0"/>
            <w:iCs/>
            <w:sz w:val="20"/>
          </w:rPr>
          <w:t>:</w:t>
        </w:r>
        <w:r>
          <w:rPr>
            <w:rFonts w:ascii="Arial" w:eastAsia="Arial" w:hAnsi="Arial" w:cs="Arial"/>
            <w:sz w:val="20"/>
          </w:rPr>
          <w:t>___________________________________________________</w:t>
        </w:r>
      </w:ins>
    </w:p>
    <w:p w14:paraId="7B058D6B" w14:textId="77777777" w:rsidR="00D7045D" w:rsidRPr="00B71090" w:rsidRDefault="00D7045D" w:rsidP="00D7045D">
      <w:pPr>
        <w:pStyle w:val="BodyText"/>
        <w:spacing w:after="0"/>
        <w:rPr>
          <w:ins w:id="892" w:author="VISTRA" w:date="2025-04-09T14:17:00Z" w16du:dateUtc="2025-04-09T19:17:00Z"/>
          <w:rFonts w:ascii="Arial" w:eastAsia="Arial" w:hAnsi="Arial" w:cs="Arial"/>
          <w:sz w:val="20"/>
          <w:szCs w:val="20"/>
        </w:rPr>
      </w:pPr>
    </w:p>
    <w:p w14:paraId="1F0F4D77" w14:textId="77777777" w:rsidR="00D7045D" w:rsidRDefault="00D7045D" w:rsidP="00D7045D">
      <w:pPr>
        <w:pStyle w:val="BodyText"/>
        <w:spacing w:after="0"/>
        <w:rPr>
          <w:ins w:id="893" w:author="VISTRA" w:date="2025-04-09T14:17:00Z" w16du:dateUtc="2025-04-09T19:17:00Z"/>
          <w:rFonts w:ascii="Arial" w:eastAsia="Arial" w:hAnsi="Arial" w:cs="Arial"/>
          <w:sz w:val="20"/>
          <w:szCs w:val="20"/>
        </w:rPr>
      </w:pPr>
      <w:ins w:id="894" w:author="VISTRA" w:date="2025-04-09T14:17:00Z" w16du:dateUtc="2025-04-09T19:17:00Z">
        <w:r>
          <w:rPr>
            <w:rFonts w:ascii="Arial" w:eastAsia="Arial" w:hAnsi="Arial" w:cs="Arial"/>
            <w:sz w:val="20"/>
            <w:szCs w:val="20"/>
          </w:rPr>
          <w:t>Officer Signature</w:t>
        </w:r>
        <w:r w:rsidRPr="00B71090">
          <w:rPr>
            <w:rFonts w:ascii="Arial" w:eastAsia="Arial" w:hAnsi="Arial" w:cs="Arial"/>
            <w:sz w:val="20"/>
            <w:szCs w:val="20"/>
          </w:rPr>
          <w:t>: _____________________________________________________</w:t>
        </w:r>
      </w:ins>
    </w:p>
    <w:p w14:paraId="291B90FE" w14:textId="77777777" w:rsidR="00D7045D" w:rsidRPr="00B71090" w:rsidRDefault="00D7045D" w:rsidP="00D7045D">
      <w:pPr>
        <w:pStyle w:val="BodyText"/>
        <w:spacing w:after="0"/>
        <w:rPr>
          <w:ins w:id="895" w:author="VISTRA" w:date="2025-04-09T14:17:00Z" w16du:dateUtc="2025-04-09T19:17:00Z"/>
          <w:rFonts w:ascii="Arial" w:eastAsia="Arial" w:hAnsi="Arial" w:cs="Arial"/>
          <w:sz w:val="20"/>
          <w:szCs w:val="20"/>
        </w:rPr>
      </w:pPr>
    </w:p>
    <w:p w14:paraId="2196340C" w14:textId="77777777" w:rsidR="00D7045D" w:rsidRDefault="00D7045D" w:rsidP="00D7045D">
      <w:pPr>
        <w:pStyle w:val="BodyText"/>
        <w:spacing w:after="0"/>
        <w:rPr>
          <w:ins w:id="896" w:author="VISTRA" w:date="2025-04-09T14:17:00Z" w16du:dateUtc="2025-04-09T19:17:00Z"/>
          <w:rFonts w:ascii="Arial" w:eastAsia="Arial" w:hAnsi="Arial" w:cs="Arial"/>
          <w:sz w:val="20"/>
          <w:szCs w:val="20"/>
        </w:rPr>
      </w:pPr>
      <w:ins w:id="897" w:author="VISTRA" w:date="2025-04-09T14:17:00Z" w16du:dateUtc="2025-04-09T19:17:00Z">
        <w:r w:rsidRPr="00B71090">
          <w:rPr>
            <w:rFonts w:ascii="Arial" w:eastAsia="Arial" w:hAnsi="Arial" w:cs="Arial"/>
            <w:sz w:val="20"/>
            <w:szCs w:val="20"/>
          </w:rPr>
          <w:t>Printed Name:____________________________________________</w:t>
        </w:r>
      </w:ins>
    </w:p>
    <w:p w14:paraId="1A5766AF" w14:textId="77777777" w:rsidR="00D7045D" w:rsidRPr="00B71090" w:rsidRDefault="00D7045D" w:rsidP="00D7045D">
      <w:pPr>
        <w:pStyle w:val="BodyText"/>
        <w:spacing w:after="0"/>
        <w:rPr>
          <w:ins w:id="898" w:author="VISTRA" w:date="2025-04-09T14:17:00Z" w16du:dateUtc="2025-04-09T19:17:00Z"/>
          <w:rFonts w:ascii="Arial" w:eastAsia="Arial" w:hAnsi="Arial" w:cs="Arial"/>
          <w:sz w:val="20"/>
          <w:szCs w:val="20"/>
        </w:rPr>
      </w:pPr>
    </w:p>
    <w:p w14:paraId="260B1580" w14:textId="77777777" w:rsidR="00D7045D" w:rsidRDefault="00D7045D" w:rsidP="00D7045D">
      <w:pPr>
        <w:pStyle w:val="BodyText"/>
        <w:spacing w:after="0"/>
        <w:rPr>
          <w:ins w:id="899" w:author="VISTRA" w:date="2025-04-09T14:17:00Z" w16du:dateUtc="2025-04-09T19:17:00Z"/>
          <w:rFonts w:ascii="Arial" w:eastAsia="Arial" w:hAnsi="Arial" w:cs="Arial"/>
          <w:sz w:val="20"/>
          <w:szCs w:val="20"/>
        </w:rPr>
      </w:pPr>
      <w:ins w:id="900" w:author="VISTRA" w:date="2025-04-09T14:17:00Z" w16du:dateUtc="2025-04-09T19:17:00Z">
        <w:r w:rsidRPr="00B71090">
          <w:rPr>
            <w:rFonts w:ascii="Arial" w:eastAsia="Arial" w:hAnsi="Arial" w:cs="Arial"/>
            <w:sz w:val="20"/>
            <w:szCs w:val="20"/>
          </w:rPr>
          <w:t>Title: ___________________________________________________</w:t>
        </w:r>
      </w:ins>
    </w:p>
    <w:p w14:paraId="1244A5BF" w14:textId="77777777" w:rsidR="00D7045D" w:rsidRPr="00B71090" w:rsidRDefault="00D7045D" w:rsidP="00D7045D">
      <w:pPr>
        <w:pStyle w:val="BodyText"/>
        <w:spacing w:after="0"/>
        <w:rPr>
          <w:ins w:id="901" w:author="VISTRA" w:date="2025-04-09T14:17:00Z" w16du:dateUtc="2025-04-09T19:17:00Z"/>
          <w:rFonts w:ascii="Arial" w:eastAsia="Arial" w:hAnsi="Arial" w:cs="Arial"/>
          <w:sz w:val="20"/>
          <w:szCs w:val="20"/>
        </w:rPr>
      </w:pPr>
    </w:p>
    <w:p w14:paraId="6E97467C" w14:textId="77777777" w:rsidR="00D7045D" w:rsidRDefault="00D7045D" w:rsidP="00D7045D">
      <w:pPr>
        <w:pStyle w:val="BodyText"/>
        <w:spacing w:after="0"/>
        <w:rPr>
          <w:ins w:id="902" w:author="VISTRA" w:date="2025-04-09T14:17:00Z" w16du:dateUtc="2025-04-09T19:17:00Z"/>
          <w:rFonts w:ascii="Arial" w:eastAsia="Arial" w:hAnsi="Arial" w:cs="Arial"/>
          <w:sz w:val="20"/>
          <w:szCs w:val="20"/>
        </w:rPr>
      </w:pPr>
      <w:ins w:id="903" w:author="VISTRA" w:date="2025-04-09T14:17:00Z" w16du:dateUtc="2025-04-09T19:17:00Z">
        <w:r w:rsidRPr="00B71090">
          <w:rPr>
            <w:rFonts w:ascii="Arial" w:eastAsia="Arial" w:hAnsi="Arial" w:cs="Arial"/>
            <w:sz w:val="20"/>
            <w:szCs w:val="20"/>
          </w:rPr>
          <w:t>Date: ___________________________________________________</w:t>
        </w:r>
      </w:ins>
    </w:p>
    <w:p w14:paraId="0E012508" w14:textId="77777777" w:rsidR="001D611B" w:rsidRPr="00B71090" w:rsidRDefault="001D611B" w:rsidP="001D611B">
      <w:pPr>
        <w:rPr>
          <w:ins w:id="904" w:author="VISTRA" w:date="2025-04-09T14:17:00Z" w16du:dateUtc="2025-04-09T19:17:00Z"/>
          <w:rFonts w:ascii="Arial" w:eastAsia="Arial" w:hAnsi="Arial" w:cs="Arial"/>
          <w:color w:val="5B6770"/>
          <w:sz w:val="16"/>
          <w:szCs w:val="16"/>
        </w:rPr>
      </w:pPr>
    </w:p>
    <w:p w14:paraId="28BDCD86" w14:textId="77777777" w:rsidR="001D611B" w:rsidRPr="00556B09" w:rsidRDefault="001D611B" w:rsidP="2BB99185">
      <w:pPr>
        <w:spacing w:after="240"/>
        <w:rPr>
          <w:rFonts w:ascii="Arial" w:eastAsia="Arial" w:hAnsi="Arial" w:cs="Arial"/>
          <w:color w:val="5B6770"/>
        </w:rPr>
      </w:pPr>
    </w:p>
    <w:sectPr w:rsidR="001D611B" w:rsidRPr="00556B09" w:rsidSect="00D700DF">
      <w:footerReference w:type="default" r:id="rId20"/>
      <w:headerReference w:type="first" r:id="rId21"/>
      <w:footerReference w:type="first" r:id="rId22"/>
      <w:pgSz w:w="12240" w:h="15840"/>
      <w:pgMar w:top="1440" w:right="990" w:bottom="1440" w:left="1800" w:header="288" w:footer="288" w:gutter="0"/>
      <w:pgBorders w:offsetFrom="page">
        <w:top w:val="single" w:sz="8" w:space="24" w:color="5B6770"/>
        <w:left w:val="single" w:sz="8" w:space="24" w:color="5B6770"/>
        <w:bottom w:val="single" w:sz="8" w:space="24" w:color="5B6770"/>
        <w:right w:val="single" w:sz="8" w:space="24" w:color="5B6770"/>
      </w:pgBorders>
      <w:cols w:sep="1" w:space="720" w:equalWidth="0">
        <w:col w:w="9360"/>
      </w:cols>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0" w:author="Katherine Gross-ERCOT" w:date="2025-02-27T13:31:00Z" w:initials="KLG">
    <w:p w14:paraId="42D1C77B" w14:textId="77777777" w:rsidR="005B5316" w:rsidRDefault="005B5316" w:rsidP="005B5316">
      <w:pPr>
        <w:pStyle w:val="CommentText"/>
      </w:pPr>
      <w:r>
        <w:rPr>
          <w:rStyle w:val="CommentReference"/>
        </w:rPr>
        <w:annotationRef/>
      </w:r>
      <w:r>
        <w:t>Note that this background section will need to be updated to reflect transfer of pilot discussions to ERCOT</w:t>
      </w:r>
    </w:p>
  </w:comment>
  <w:comment w:id="91" w:author="VISTRA" w:date="2025-03-27T09:18:00Z" w:initials="LJ">
    <w:p w14:paraId="2D8C3308" w14:textId="77777777" w:rsidR="00611DA6" w:rsidRDefault="00611DA6" w:rsidP="00611DA6">
      <w:pPr>
        <w:pStyle w:val="CommentText"/>
      </w:pPr>
      <w:r>
        <w:rPr>
          <w:rStyle w:val="CommentReference"/>
        </w:rPr>
        <w:annotationRef/>
      </w:r>
      <w:r>
        <w:t>Agreed; this may be best left to ERCOT to take the pen on, but while reviewing noted the same thing. So preserving here in redlines in case we want to include.</w:t>
      </w:r>
    </w:p>
  </w:comment>
  <w:comment w:id="212" w:author="Author" w:initials="A">
    <w:p w14:paraId="3BDE4F72" w14:textId="223E7C5B" w:rsidR="00A8449D" w:rsidRDefault="00A8449D" w:rsidP="00A8449D">
      <w:pPr>
        <w:pStyle w:val="CommentText"/>
      </w:pPr>
      <w:r>
        <w:rPr>
          <w:rStyle w:val="CommentReference"/>
        </w:rPr>
        <w:annotationRef/>
      </w:r>
      <w:r>
        <w:t>New language added after voting on compromise proposal  - Katherine Gross (ERCOT)</w:t>
      </w:r>
    </w:p>
  </w:comment>
  <w:comment w:id="274" w:author="Katherine Gross-ERCOT" w:date="2025-02-27T13:31:00Z" w:initials="KLG">
    <w:p w14:paraId="7AF7FB9F" w14:textId="77777777" w:rsidR="005B5316" w:rsidRDefault="005B5316" w:rsidP="005B5316">
      <w:pPr>
        <w:pStyle w:val="CommentText"/>
      </w:pPr>
      <w:r>
        <w:rPr>
          <w:rStyle w:val="CommentReference"/>
        </w:rPr>
        <w:annotationRef/>
      </w:r>
      <w:r>
        <w:t>Highlighting in this section indicates majority consensus item of taskforce</w:t>
      </w:r>
    </w:p>
  </w:comment>
  <w:comment w:id="289" w:author="Katherine Gross-ERCOT" w:date="2025-02-27T13:31:00Z" w:initials="KLG">
    <w:p w14:paraId="020A0B4A" w14:textId="77777777" w:rsidR="005B5316" w:rsidRDefault="005B5316" w:rsidP="005B5316">
      <w:pPr>
        <w:pStyle w:val="CommentText"/>
      </w:pPr>
      <w:r>
        <w:rPr>
          <w:rStyle w:val="CommentReference"/>
        </w:rPr>
        <w:annotationRef/>
      </w:r>
      <w:r>
        <w:t>Highlighting in this section indicates majority consensus item of taskforce</w:t>
      </w:r>
    </w:p>
  </w:comment>
  <w:comment w:id="376" w:author="Maggio, Dave" w:date="2025-02-27T13:56:00Z" w:initials="DM">
    <w:p w14:paraId="476B8A16" w14:textId="77777777" w:rsidR="00275B43" w:rsidRDefault="00275B43" w:rsidP="00275B43">
      <w:pPr>
        <w:pStyle w:val="CommentText"/>
      </w:pPr>
      <w:r>
        <w:rPr>
          <w:rStyle w:val="CommentReference"/>
        </w:rPr>
        <w:annotationRef/>
      </w:r>
      <w:r>
        <w:t>New language added after voting on compromise proposal.</w:t>
      </w:r>
    </w:p>
  </w:comment>
  <w:comment w:id="397" w:author="VISTRA" w:date="2025-04-09T17:07:00Z" w:initials="LJ">
    <w:p w14:paraId="5DF971A5" w14:textId="77777777" w:rsidR="00BC2134" w:rsidRDefault="00BC2134" w:rsidP="00BC2134">
      <w:pPr>
        <w:pStyle w:val="CommentText"/>
      </w:pPr>
      <w:r>
        <w:rPr>
          <w:rStyle w:val="CommentReference"/>
        </w:rPr>
        <w:annotationRef/>
      </w:r>
      <w:r>
        <w:t>Columns would need to be added to the DOTA to capture this information</w:t>
      </w:r>
    </w:p>
  </w:comment>
  <w:comment w:id="422" w:author="VISTRA" w:date="2025-04-09T12:56:00Z" w:initials="LJ">
    <w:p w14:paraId="69259A3E" w14:textId="089B3780" w:rsidR="00A35A75" w:rsidRDefault="00A35A75" w:rsidP="00A35A75">
      <w:pPr>
        <w:pStyle w:val="CommentText"/>
      </w:pPr>
      <w:r>
        <w:rPr>
          <w:rStyle w:val="CommentReference"/>
        </w:rPr>
        <w:annotationRef/>
      </w:r>
      <w:r>
        <w:t>Does language need to be inserted into the Supplement?</w:t>
      </w:r>
    </w:p>
  </w:comment>
  <w:comment w:id="428" w:author="Maggio, Dave" w:date="2025-02-27T14:00:00Z" w:initials="DM">
    <w:p w14:paraId="3A499980" w14:textId="3517785B" w:rsidR="008468AF" w:rsidRDefault="008468AF" w:rsidP="008468AF">
      <w:pPr>
        <w:pStyle w:val="CommentText"/>
      </w:pPr>
      <w:r>
        <w:rPr>
          <w:rStyle w:val="CommentReference"/>
        </w:rPr>
        <w:annotationRef/>
      </w:r>
      <w:r>
        <w:t>New language added after voting on compromise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2D1C77B" w15:done="0"/>
  <w15:commentEx w15:paraId="2D8C3308" w15:paraIdParent="42D1C77B" w15:done="0"/>
  <w15:commentEx w15:paraId="3BDE4F72" w15:done="0"/>
  <w15:commentEx w15:paraId="7AF7FB9F" w15:done="0"/>
  <w15:commentEx w15:paraId="020A0B4A" w15:done="0"/>
  <w15:commentEx w15:paraId="476B8A16" w15:done="0"/>
  <w15:commentEx w15:paraId="5DF971A5" w15:done="0"/>
  <w15:commentEx w15:paraId="69259A3E" w15:done="0"/>
  <w15:commentEx w15:paraId="3A4999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890DA5" w16cex:dateUtc="2025-02-27T19:31:00Z"/>
  <w16cex:commentExtensible w16cex:durableId="4240B0F3" w16cex:dateUtc="2025-03-27T14:18:00Z"/>
  <w16cex:commentExtensible w16cex:durableId="082CEB58" w16cex:dateUtc="2025-02-27T19:31:00Z"/>
  <w16cex:commentExtensible w16cex:durableId="22B56705" w16cex:dateUtc="2025-02-27T19:31:00Z"/>
  <w16cex:commentExtensible w16cex:durableId="57655BCD" w16cex:dateUtc="2025-02-27T19:56:00Z"/>
  <w16cex:commentExtensible w16cex:durableId="13CAB562" w16cex:dateUtc="2025-04-09T22:07:00Z"/>
  <w16cex:commentExtensible w16cex:durableId="0ADCD29A" w16cex:dateUtc="2025-04-09T17:56:00Z"/>
  <w16cex:commentExtensible w16cex:durableId="0CF5593E" w16cex:dateUtc="2025-02-27T2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D1C77B" w16cid:durableId="26890DA5"/>
  <w16cid:commentId w16cid:paraId="2D8C3308" w16cid:durableId="4240B0F3"/>
  <w16cid:commentId w16cid:paraId="3BDE4F72" w16cid:durableId="2B26278D"/>
  <w16cid:commentId w16cid:paraId="7AF7FB9F" w16cid:durableId="082CEB58"/>
  <w16cid:commentId w16cid:paraId="020A0B4A" w16cid:durableId="22B56705"/>
  <w16cid:commentId w16cid:paraId="476B8A16" w16cid:durableId="57655BCD"/>
  <w16cid:commentId w16cid:paraId="5DF971A5" w16cid:durableId="13CAB562"/>
  <w16cid:commentId w16cid:paraId="69259A3E" w16cid:durableId="0ADCD29A"/>
  <w16cid:commentId w16cid:paraId="3A499980" w16cid:durableId="0CF559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6902E" w14:textId="77777777" w:rsidR="00666756" w:rsidRDefault="00666756">
      <w:r>
        <w:separator/>
      </w:r>
    </w:p>
  </w:endnote>
  <w:endnote w:type="continuationSeparator" w:id="0">
    <w:p w14:paraId="6F1D44D8" w14:textId="77777777" w:rsidR="00666756" w:rsidRDefault="00666756">
      <w:r>
        <w:continuationSeparator/>
      </w:r>
    </w:p>
  </w:endnote>
  <w:endnote w:type="continuationNotice" w:id="1">
    <w:p w14:paraId="481DEC56" w14:textId="77777777" w:rsidR="00666756" w:rsidRDefault="00666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0000000000000000000"/>
    <w:charset w:val="00"/>
    <w:family w:val="roman"/>
    <w:notTrueType/>
    <w:pitch w:val="default"/>
    <w:sig w:usb0="0064006F"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C6EA7" w14:textId="77777777" w:rsidR="009C523B" w:rsidRPr="009C523B" w:rsidRDefault="009C523B" w:rsidP="009C523B">
    <w:pPr>
      <w:pStyle w:val="Footer"/>
      <w:rPr>
        <w:rFonts w:ascii="Arial" w:hAnsi="Arial" w:cs="Arial"/>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P</w:t>
    </w:r>
    <w:r w:rsidRPr="005E7792">
      <w:rPr>
        <w:rFonts w:ascii="Arial" w:hAnsi="Arial" w:cs="Arial"/>
        <w:sz w:val="20"/>
        <w:szCs w:val="20"/>
      </w:rPr>
      <w:t xml:space="preserve">age </w:t>
    </w:r>
    <w:r w:rsidRPr="009C523B">
      <w:rPr>
        <w:rFonts w:ascii="Arial" w:hAnsi="Arial" w:cs="Arial"/>
        <w:sz w:val="20"/>
        <w:szCs w:val="20"/>
      </w:rPr>
      <w:fldChar w:fldCharType="begin"/>
    </w:r>
    <w:r w:rsidRPr="005E7792">
      <w:rPr>
        <w:rFonts w:ascii="Arial" w:hAnsi="Arial" w:cs="Arial"/>
        <w:sz w:val="20"/>
        <w:szCs w:val="20"/>
      </w:rPr>
      <w:instrText xml:space="preserve"> PAGE </w:instrText>
    </w:r>
    <w:r w:rsidRPr="009C523B">
      <w:rPr>
        <w:rFonts w:ascii="Arial" w:hAnsi="Arial" w:cs="Arial"/>
        <w:sz w:val="20"/>
        <w:szCs w:val="20"/>
      </w:rPr>
      <w:fldChar w:fldCharType="separate"/>
    </w:r>
    <w:r w:rsidRPr="009C523B">
      <w:rPr>
        <w:rFonts w:ascii="Arial" w:hAnsi="Arial" w:cs="Arial"/>
        <w:sz w:val="20"/>
        <w:szCs w:val="20"/>
      </w:rPr>
      <w:t>1</w:t>
    </w:r>
    <w:r w:rsidRPr="009C523B">
      <w:rPr>
        <w:rFonts w:ascii="Arial" w:hAnsi="Arial" w:cs="Arial"/>
        <w:sz w:val="20"/>
        <w:szCs w:val="20"/>
      </w:rPr>
      <w:fldChar w:fldCharType="end"/>
    </w:r>
    <w:r w:rsidRPr="005E7792">
      <w:rPr>
        <w:rFonts w:ascii="Arial" w:hAnsi="Arial" w:cs="Arial"/>
        <w:sz w:val="20"/>
        <w:szCs w:val="20"/>
      </w:rPr>
      <w:t xml:space="preserve"> of </w:t>
    </w:r>
    <w:r w:rsidRPr="009C523B">
      <w:rPr>
        <w:rFonts w:ascii="Arial" w:hAnsi="Arial" w:cs="Arial"/>
        <w:sz w:val="20"/>
        <w:szCs w:val="20"/>
      </w:rPr>
      <w:fldChar w:fldCharType="begin"/>
    </w:r>
    <w:r w:rsidRPr="005E7792">
      <w:rPr>
        <w:rFonts w:ascii="Arial" w:hAnsi="Arial" w:cs="Arial"/>
        <w:sz w:val="20"/>
        <w:szCs w:val="20"/>
      </w:rPr>
      <w:instrText xml:space="preserve"> NUMPAGES </w:instrText>
    </w:r>
    <w:r w:rsidRPr="009C523B">
      <w:rPr>
        <w:rFonts w:ascii="Arial" w:hAnsi="Arial" w:cs="Arial"/>
        <w:sz w:val="20"/>
        <w:szCs w:val="20"/>
      </w:rPr>
      <w:fldChar w:fldCharType="separate"/>
    </w:r>
    <w:r w:rsidRPr="009C523B">
      <w:rPr>
        <w:rFonts w:ascii="Arial" w:hAnsi="Arial" w:cs="Arial"/>
        <w:sz w:val="20"/>
        <w:szCs w:val="20"/>
      </w:rPr>
      <w:t>19</w:t>
    </w:r>
    <w:r w:rsidRPr="009C523B">
      <w:rPr>
        <w:rFonts w:ascii="Arial" w:hAnsi="Arial" w:cs="Arial"/>
        <w:sz w:val="20"/>
        <w:szCs w:val="20"/>
      </w:rPr>
      <w:fldChar w:fldCharType="end"/>
    </w:r>
    <w:r>
      <w:rPr>
        <w:rFonts w:ascii="Arial" w:hAnsi="Arial" w:cs="Arial"/>
        <w:sz w:val="20"/>
        <w:szCs w:val="20"/>
      </w:rPr>
      <w:tab/>
    </w:r>
  </w:p>
  <w:p w14:paraId="5A0FA418" w14:textId="77777777" w:rsidR="009C523B" w:rsidRDefault="009C5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119B6" w14:textId="24BB2C28" w:rsidR="00B26C15" w:rsidRDefault="001D18E7" w:rsidP="00D700DF">
    <w:pPr>
      <w:pStyle w:val="Footer"/>
      <w:rPr>
        <w:rFonts w:ascii="Arial" w:hAnsi="Arial" w:cs="Arial"/>
        <w:b/>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w:t>
    </w:r>
    <w:r w:rsidR="00D700DF">
      <w:rPr>
        <w:rFonts w:ascii="Arial" w:hAnsi="Arial" w:cs="Arial"/>
        <w:sz w:val="20"/>
        <w:szCs w:val="20"/>
      </w:rPr>
      <w:t xml:space="preserve">             </w:t>
    </w:r>
    <w:r>
      <w:rPr>
        <w:rFonts w:ascii="Arial" w:hAnsi="Arial" w:cs="Arial"/>
        <w:sz w:val="20"/>
        <w:szCs w:val="20"/>
      </w:rPr>
      <w:t xml:space="preserve"> </w:t>
    </w:r>
    <w:r w:rsidR="00D700DF">
      <w:rPr>
        <w:rFonts w:ascii="Arial" w:hAnsi="Arial" w:cs="Arial"/>
        <w:sz w:val="20"/>
        <w:szCs w:val="20"/>
      </w:rPr>
      <w:t>P</w:t>
    </w:r>
    <w:r w:rsidR="00B26C15" w:rsidRPr="005E7792">
      <w:rPr>
        <w:rFonts w:ascii="Arial" w:hAnsi="Arial" w:cs="Arial"/>
        <w:sz w:val="20"/>
        <w:szCs w:val="20"/>
      </w:rPr>
      <w:t xml:space="preserve">age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PAGE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2</w:t>
    </w:r>
    <w:r w:rsidR="00B26C15" w:rsidRPr="005E7792">
      <w:rPr>
        <w:rFonts w:ascii="Arial" w:hAnsi="Arial" w:cs="Arial"/>
        <w:color w:val="2B579A"/>
        <w:sz w:val="20"/>
        <w:szCs w:val="20"/>
        <w:shd w:val="clear" w:color="auto" w:fill="E6E6E6"/>
      </w:rPr>
      <w:fldChar w:fldCharType="end"/>
    </w:r>
    <w:r w:rsidR="00B26C15" w:rsidRPr="005E7792">
      <w:rPr>
        <w:rFonts w:ascii="Arial" w:hAnsi="Arial" w:cs="Arial"/>
        <w:sz w:val="20"/>
        <w:szCs w:val="20"/>
      </w:rPr>
      <w:t xml:space="preserve"> of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NUMPAGES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4</w:t>
    </w:r>
    <w:r w:rsidR="00B26C15" w:rsidRPr="005E7792">
      <w:rPr>
        <w:rFonts w:ascii="Arial" w:hAnsi="Arial" w:cs="Arial"/>
        <w:color w:val="2B579A"/>
        <w:sz w:val="20"/>
        <w:szCs w:val="20"/>
        <w:shd w:val="clear" w:color="auto" w:fill="E6E6E6"/>
      </w:rPr>
      <w:fldChar w:fldCharType="end"/>
    </w:r>
    <w:r w:rsidR="00B26C15">
      <w:rPr>
        <w:rFonts w:ascii="Arial" w:hAnsi="Arial" w:cs="Arial"/>
        <w:sz w:val="20"/>
        <w:szCs w:val="20"/>
      </w:rPr>
      <w:tab/>
    </w:r>
  </w:p>
  <w:p w14:paraId="3F042E83" w14:textId="77777777" w:rsidR="00B26C15" w:rsidRDefault="00B26C15" w:rsidP="001202B2">
    <w:pPr>
      <w:pStyle w:val="Footer"/>
      <w:rPr>
        <w:rFonts w:ascii="Arial" w:hAnsi="Arial" w:cs="Arial"/>
        <w:b/>
        <w:sz w:val="20"/>
        <w:szCs w:val="20"/>
      </w:rPr>
    </w:pPr>
  </w:p>
  <w:p w14:paraId="1E7937CD" w14:textId="77777777" w:rsidR="00B26C15" w:rsidRDefault="00B26C15" w:rsidP="00DF3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5CA14" w14:textId="77777777" w:rsidR="00666756" w:rsidRDefault="00666756">
      <w:r>
        <w:separator/>
      </w:r>
    </w:p>
  </w:footnote>
  <w:footnote w:type="continuationSeparator" w:id="0">
    <w:p w14:paraId="665D0B21" w14:textId="77777777" w:rsidR="00666756" w:rsidRDefault="00666756">
      <w:r>
        <w:continuationSeparator/>
      </w:r>
    </w:p>
  </w:footnote>
  <w:footnote w:type="continuationNotice" w:id="1">
    <w:p w14:paraId="5C843B12" w14:textId="77777777" w:rsidR="00666756" w:rsidRDefault="00666756"/>
  </w:footnote>
  <w:footnote w:id="2">
    <w:p w14:paraId="1B29C3FC" w14:textId="77777777" w:rsidR="008E5F6D" w:rsidRPr="0016723D" w:rsidRDefault="008E5F6D" w:rsidP="008E5F6D">
      <w:pPr>
        <w:pStyle w:val="FootnoteText"/>
        <w:ind w:firstLine="720"/>
        <w:rPr>
          <w:rFonts w:ascii="Arial" w:hAnsi="Arial" w:cs="Arial"/>
        </w:rPr>
      </w:pPr>
      <w:r w:rsidRPr="0016723D">
        <w:rPr>
          <w:rStyle w:val="FootnoteReference"/>
          <w:rFonts w:ascii="Arial" w:hAnsi="Arial" w:cs="Arial"/>
        </w:rPr>
        <w:footnoteRef/>
      </w:r>
      <w:r w:rsidR="6AF95340" w:rsidRPr="0016723D">
        <w:rPr>
          <w:rFonts w:ascii="Arial" w:hAnsi="Arial" w:cs="Arial"/>
        </w:rPr>
        <w:t xml:space="preserve">  Unless otherwise indicated, capitalized terms in this Supplement have the meanings ascribed to them in the ERCOT Protocols.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4FA04" w14:textId="77777777" w:rsidR="00B26C15" w:rsidRDefault="00B26C15" w:rsidP="001202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FA6"/>
    <w:multiLevelType w:val="hybridMultilevel"/>
    <w:tmpl w:val="FFFFFFFF"/>
    <w:lvl w:ilvl="0" w:tplc="96A006B6">
      <w:start w:val="1"/>
      <w:numFmt w:val="bullet"/>
      <w:lvlText w:val=""/>
      <w:lvlJc w:val="left"/>
      <w:pPr>
        <w:ind w:left="720" w:hanging="360"/>
      </w:pPr>
      <w:rPr>
        <w:rFonts w:ascii="Symbol" w:hAnsi="Symbol" w:hint="default"/>
      </w:rPr>
    </w:lvl>
    <w:lvl w:ilvl="1" w:tplc="C22CB766">
      <w:start w:val="1"/>
      <w:numFmt w:val="bullet"/>
      <w:lvlText w:val="o"/>
      <w:lvlJc w:val="left"/>
      <w:pPr>
        <w:ind w:left="1440" w:hanging="360"/>
      </w:pPr>
      <w:rPr>
        <w:rFonts w:ascii="Courier New" w:hAnsi="Courier New" w:hint="default"/>
      </w:rPr>
    </w:lvl>
    <w:lvl w:ilvl="2" w:tplc="39FE43E8">
      <w:start w:val="1"/>
      <w:numFmt w:val="bullet"/>
      <w:lvlText w:val=""/>
      <w:lvlJc w:val="left"/>
      <w:pPr>
        <w:ind w:left="2160" w:hanging="360"/>
      </w:pPr>
      <w:rPr>
        <w:rFonts w:ascii="Wingdings" w:hAnsi="Wingdings" w:hint="default"/>
      </w:rPr>
    </w:lvl>
    <w:lvl w:ilvl="3" w:tplc="B128C05E">
      <w:start w:val="1"/>
      <w:numFmt w:val="bullet"/>
      <w:lvlText w:val=""/>
      <w:lvlJc w:val="left"/>
      <w:pPr>
        <w:ind w:left="2880" w:hanging="360"/>
      </w:pPr>
      <w:rPr>
        <w:rFonts w:ascii="Symbol" w:hAnsi="Symbol" w:hint="default"/>
      </w:rPr>
    </w:lvl>
    <w:lvl w:ilvl="4" w:tplc="73D06552">
      <w:start w:val="1"/>
      <w:numFmt w:val="bullet"/>
      <w:lvlText w:val="o"/>
      <w:lvlJc w:val="left"/>
      <w:pPr>
        <w:ind w:left="3600" w:hanging="360"/>
      </w:pPr>
      <w:rPr>
        <w:rFonts w:ascii="Courier New" w:hAnsi="Courier New" w:hint="default"/>
      </w:rPr>
    </w:lvl>
    <w:lvl w:ilvl="5" w:tplc="96E07A7C">
      <w:start w:val="1"/>
      <w:numFmt w:val="bullet"/>
      <w:lvlText w:val=""/>
      <w:lvlJc w:val="left"/>
      <w:pPr>
        <w:ind w:left="4320" w:hanging="360"/>
      </w:pPr>
      <w:rPr>
        <w:rFonts w:ascii="Wingdings" w:hAnsi="Wingdings" w:hint="default"/>
      </w:rPr>
    </w:lvl>
    <w:lvl w:ilvl="6" w:tplc="6262C6D2">
      <w:start w:val="1"/>
      <w:numFmt w:val="bullet"/>
      <w:lvlText w:val=""/>
      <w:lvlJc w:val="left"/>
      <w:pPr>
        <w:ind w:left="5040" w:hanging="360"/>
      </w:pPr>
      <w:rPr>
        <w:rFonts w:ascii="Symbol" w:hAnsi="Symbol" w:hint="default"/>
      </w:rPr>
    </w:lvl>
    <w:lvl w:ilvl="7" w:tplc="187A6362">
      <w:start w:val="1"/>
      <w:numFmt w:val="bullet"/>
      <w:lvlText w:val="o"/>
      <w:lvlJc w:val="left"/>
      <w:pPr>
        <w:ind w:left="5760" w:hanging="360"/>
      </w:pPr>
      <w:rPr>
        <w:rFonts w:ascii="Courier New" w:hAnsi="Courier New" w:hint="default"/>
      </w:rPr>
    </w:lvl>
    <w:lvl w:ilvl="8" w:tplc="15B05BB2">
      <w:start w:val="1"/>
      <w:numFmt w:val="bullet"/>
      <w:lvlText w:val=""/>
      <w:lvlJc w:val="left"/>
      <w:pPr>
        <w:ind w:left="6480" w:hanging="360"/>
      </w:pPr>
      <w:rPr>
        <w:rFonts w:ascii="Wingdings" w:hAnsi="Wingdings" w:hint="default"/>
      </w:rPr>
    </w:lvl>
  </w:abstractNum>
  <w:abstractNum w:abstractNumId="1" w15:restartNumberingAfterBreak="0">
    <w:nsid w:val="02897F8C"/>
    <w:multiLevelType w:val="hybridMultilevel"/>
    <w:tmpl w:val="DED412D2"/>
    <w:lvl w:ilvl="0" w:tplc="826E2A56">
      <w:start w:val="1"/>
      <w:numFmt w:val="bullet"/>
      <w:lvlText w:val=""/>
      <w:lvlJc w:val="left"/>
      <w:pPr>
        <w:ind w:left="720" w:hanging="360"/>
      </w:pPr>
      <w:rPr>
        <w:rFonts w:ascii="Symbol" w:hAnsi="Symbol" w:hint="default"/>
      </w:rPr>
    </w:lvl>
    <w:lvl w:ilvl="1" w:tplc="7E32CA70">
      <w:start w:val="1"/>
      <w:numFmt w:val="bullet"/>
      <w:lvlText w:val=""/>
      <w:lvlJc w:val="left"/>
      <w:pPr>
        <w:ind w:left="1440" w:hanging="360"/>
      </w:pPr>
      <w:rPr>
        <w:rFonts w:ascii="Symbol" w:hAnsi="Symbol" w:hint="default"/>
      </w:rPr>
    </w:lvl>
    <w:lvl w:ilvl="2" w:tplc="CBBEB48A">
      <w:start w:val="1"/>
      <w:numFmt w:val="bullet"/>
      <w:lvlText w:val=""/>
      <w:lvlJc w:val="left"/>
      <w:pPr>
        <w:ind w:left="2160" w:hanging="360"/>
      </w:pPr>
      <w:rPr>
        <w:rFonts w:ascii="Wingdings" w:hAnsi="Wingdings" w:hint="default"/>
      </w:rPr>
    </w:lvl>
    <w:lvl w:ilvl="3" w:tplc="A0AEAAB4">
      <w:start w:val="1"/>
      <w:numFmt w:val="bullet"/>
      <w:lvlText w:val=""/>
      <w:lvlJc w:val="left"/>
      <w:pPr>
        <w:ind w:left="2880" w:hanging="360"/>
      </w:pPr>
      <w:rPr>
        <w:rFonts w:ascii="Symbol" w:hAnsi="Symbol" w:hint="default"/>
      </w:rPr>
    </w:lvl>
    <w:lvl w:ilvl="4" w:tplc="36722B2C">
      <w:start w:val="1"/>
      <w:numFmt w:val="bullet"/>
      <w:lvlText w:val="o"/>
      <w:lvlJc w:val="left"/>
      <w:pPr>
        <w:ind w:left="3600" w:hanging="360"/>
      </w:pPr>
      <w:rPr>
        <w:rFonts w:ascii="Courier New" w:hAnsi="Courier New" w:hint="default"/>
      </w:rPr>
    </w:lvl>
    <w:lvl w:ilvl="5" w:tplc="B9E4CF1C">
      <w:start w:val="1"/>
      <w:numFmt w:val="bullet"/>
      <w:lvlText w:val=""/>
      <w:lvlJc w:val="left"/>
      <w:pPr>
        <w:ind w:left="4320" w:hanging="360"/>
      </w:pPr>
      <w:rPr>
        <w:rFonts w:ascii="Wingdings" w:hAnsi="Wingdings" w:hint="default"/>
      </w:rPr>
    </w:lvl>
    <w:lvl w:ilvl="6" w:tplc="0046E5DA">
      <w:start w:val="1"/>
      <w:numFmt w:val="bullet"/>
      <w:lvlText w:val=""/>
      <w:lvlJc w:val="left"/>
      <w:pPr>
        <w:ind w:left="5040" w:hanging="360"/>
      </w:pPr>
      <w:rPr>
        <w:rFonts w:ascii="Symbol" w:hAnsi="Symbol" w:hint="default"/>
      </w:rPr>
    </w:lvl>
    <w:lvl w:ilvl="7" w:tplc="9D681F80">
      <w:start w:val="1"/>
      <w:numFmt w:val="bullet"/>
      <w:lvlText w:val="o"/>
      <w:lvlJc w:val="left"/>
      <w:pPr>
        <w:ind w:left="5760" w:hanging="360"/>
      </w:pPr>
      <w:rPr>
        <w:rFonts w:ascii="Courier New" w:hAnsi="Courier New" w:hint="default"/>
      </w:rPr>
    </w:lvl>
    <w:lvl w:ilvl="8" w:tplc="DADA97E8">
      <w:start w:val="1"/>
      <w:numFmt w:val="bullet"/>
      <w:lvlText w:val=""/>
      <w:lvlJc w:val="left"/>
      <w:pPr>
        <w:ind w:left="6480" w:hanging="360"/>
      </w:pPr>
      <w:rPr>
        <w:rFonts w:ascii="Wingdings" w:hAnsi="Wingdings" w:hint="default"/>
      </w:rPr>
    </w:lvl>
  </w:abstractNum>
  <w:abstractNum w:abstractNumId="2" w15:restartNumberingAfterBreak="0">
    <w:nsid w:val="0501148D"/>
    <w:multiLevelType w:val="hybridMultilevel"/>
    <w:tmpl w:val="2AE062F0"/>
    <w:lvl w:ilvl="0" w:tplc="0CEC4050">
      <w:start w:val="1"/>
      <w:numFmt w:val="bullet"/>
      <w:lvlText w:val=""/>
      <w:lvlJc w:val="left"/>
      <w:pPr>
        <w:ind w:left="720" w:hanging="360"/>
      </w:pPr>
      <w:rPr>
        <w:rFonts w:ascii="Symbol" w:hAnsi="Symbol" w:hint="default"/>
      </w:rPr>
    </w:lvl>
    <w:lvl w:ilvl="1" w:tplc="99FE45C0">
      <w:start w:val="1"/>
      <w:numFmt w:val="bullet"/>
      <w:lvlText w:val="o"/>
      <w:lvlJc w:val="left"/>
      <w:pPr>
        <w:ind w:left="1440" w:hanging="360"/>
      </w:pPr>
      <w:rPr>
        <w:rFonts w:ascii="Courier New" w:hAnsi="Courier New" w:hint="default"/>
      </w:rPr>
    </w:lvl>
    <w:lvl w:ilvl="2" w:tplc="21CE543C">
      <w:start w:val="1"/>
      <w:numFmt w:val="bullet"/>
      <w:lvlText w:val=""/>
      <w:lvlJc w:val="left"/>
      <w:pPr>
        <w:ind w:left="2160" w:hanging="360"/>
      </w:pPr>
      <w:rPr>
        <w:rFonts w:ascii="Wingdings" w:hAnsi="Wingdings" w:hint="default"/>
      </w:rPr>
    </w:lvl>
    <w:lvl w:ilvl="3" w:tplc="04C43FF4">
      <w:start w:val="1"/>
      <w:numFmt w:val="bullet"/>
      <w:lvlText w:val=""/>
      <w:lvlJc w:val="left"/>
      <w:pPr>
        <w:ind w:left="2880" w:hanging="360"/>
      </w:pPr>
      <w:rPr>
        <w:rFonts w:ascii="Symbol" w:hAnsi="Symbol" w:hint="default"/>
      </w:rPr>
    </w:lvl>
    <w:lvl w:ilvl="4" w:tplc="FB7A386C">
      <w:start w:val="1"/>
      <w:numFmt w:val="bullet"/>
      <w:lvlText w:val="o"/>
      <w:lvlJc w:val="left"/>
      <w:pPr>
        <w:ind w:left="3600" w:hanging="360"/>
      </w:pPr>
      <w:rPr>
        <w:rFonts w:ascii="Courier New" w:hAnsi="Courier New" w:hint="default"/>
      </w:rPr>
    </w:lvl>
    <w:lvl w:ilvl="5" w:tplc="F404D17A">
      <w:start w:val="1"/>
      <w:numFmt w:val="bullet"/>
      <w:lvlText w:val=""/>
      <w:lvlJc w:val="left"/>
      <w:pPr>
        <w:ind w:left="4320" w:hanging="360"/>
      </w:pPr>
      <w:rPr>
        <w:rFonts w:ascii="Wingdings" w:hAnsi="Wingdings" w:hint="default"/>
      </w:rPr>
    </w:lvl>
    <w:lvl w:ilvl="6" w:tplc="DF2ACEA6">
      <w:start w:val="1"/>
      <w:numFmt w:val="bullet"/>
      <w:lvlText w:val=""/>
      <w:lvlJc w:val="left"/>
      <w:pPr>
        <w:ind w:left="5040" w:hanging="360"/>
      </w:pPr>
      <w:rPr>
        <w:rFonts w:ascii="Symbol" w:hAnsi="Symbol" w:hint="default"/>
      </w:rPr>
    </w:lvl>
    <w:lvl w:ilvl="7" w:tplc="51C08CD8">
      <w:start w:val="1"/>
      <w:numFmt w:val="bullet"/>
      <w:lvlText w:val="o"/>
      <w:lvlJc w:val="left"/>
      <w:pPr>
        <w:ind w:left="5760" w:hanging="360"/>
      </w:pPr>
      <w:rPr>
        <w:rFonts w:ascii="Courier New" w:hAnsi="Courier New" w:hint="default"/>
      </w:rPr>
    </w:lvl>
    <w:lvl w:ilvl="8" w:tplc="A5A64B2C">
      <w:start w:val="1"/>
      <w:numFmt w:val="bullet"/>
      <w:lvlText w:val=""/>
      <w:lvlJc w:val="left"/>
      <w:pPr>
        <w:ind w:left="6480" w:hanging="360"/>
      </w:pPr>
      <w:rPr>
        <w:rFonts w:ascii="Wingdings" w:hAnsi="Wingdings" w:hint="default"/>
      </w:rPr>
    </w:lvl>
  </w:abstractNum>
  <w:abstractNum w:abstractNumId="3" w15:restartNumberingAfterBreak="0">
    <w:nsid w:val="05203CD2"/>
    <w:multiLevelType w:val="hybridMultilevel"/>
    <w:tmpl w:val="F27AD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6A16"/>
    <w:multiLevelType w:val="hybridMultilevel"/>
    <w:tmpl w:val="FFFFFFFF"/>
    <w:lvl w:ilvl="0" w:tplc="258E269C">
      <w:start w:val="1"/>
      <w:numFmt w:val="bullet"/>
      <w:lvlText w:val=""/>
      <w:lvlJc w:val="left"/>
      <w:pPr>
        <w:ind w:left="720" w:hanging="360"/>
      </w:pPr>
      <w:rPr>
        <w:rFonts w:ascii="Symbol" w:hAnsi="Symbol" w:hint="default"/>
      </w:rPr>
    </w:lvl>
    <w:lvl w:ilvl="1" w:tplc="B6ECFBE4">
      <w:start w:val="1"/>
      <w:numFmt w:val="bullet"/>
      <w:lvlText w:val="o"/>
      <w:lvlJc w:val="left"/>
      <w:pPr>
        <w:ind w:left="1440" w:hanging="360"/>
      </w:pPr>
      <w:rPr>
        <w:rFonts w:ascii="Courier New" w:hAnsi="Courier New" w:hint="default"/>
      </w:rPr>
    </w:lvl>
    <w:lvl w:ilvl="2" w:tplc="E4C87EFE">
      <w:start w:val="1"/>
      <w:numFmt w:val="bullet"/>
      <w:lvlText w:val=""/>
      <w:lvlJc w:val="left"/>
      <w:pPr>
        <w:ind w:left="2160" w:hanging="360"/>
      </w:pPr>
      <w:rPr>
        <w:rFonts w:ascii="Wingdings" w:hAnsi="Wingdings" w:hint="default"/>
      </w:rPr>
    </w:lvl>
    <w:lvl w:ilvl="3" w:tplc="35489AA8">
      <w:start w:val="1"/>
      <w:numFmt w:val="bullet"/>
      <w:lvlText w:val=""/>
      <w:lvlJc w:val="left"/>
      <w:pPr>
        <w:ind w:left="2880" w:hanging="360"/>
      </w:pPr>
      <w:rPr>
        <w:rFonts w:ascii="Symbol" w:hAnsi="Symbol" w:hint="default"/>
      </w:rPr>
    </w:lvl>
    <w:lvl w:ilvl="4" w:tplc="A4EEF17A">
      <w:start w:val="1"/>
      <w:numFmt w:val="bullet"/>
      <w:lvlText w:val="o"/>
      <w:lvlJc w:val="left"/>
      <w:pPr>
        <w:ind w:left="3600" w:hanging="360"/>
      </w:pPr>
      <w:rPr>
        <w:rFonts w:ascii="Courier New" w:hAnsi="Courier New" w:hint="default"/>
      </w:rPr>
    </w:lvl>
    <w:lvl w:ilvl="5" w:tplc="571C575C">
      <w:start w:val="1"/>
      <w:numFmt w:val="bullet"/>
      <w:lvlText w:val=""/>
      <w:lvlJc w:val="left"/>
      <w:pPr>
        <w:ind w:left="4320" w:hanging="360"/>
      </w:pPr>
      <w:rPr>
        <w:rFonts w:ascii="Wingdings" w:hAnsi="Wingdings" w:hint="default"/>
      </w:rPr>
    </w:lvl>
    <w:lvl w:ilvl="6" w:tplc="C3181DB2">
      <w:start w:val="1"/>
      <w:numFmt w:val="bullet"/>
      <w:lvlText w:val=""/>
      <w:lvlJc w:val="left"/>
      <w:pPr>
        <w:ind w:left="5040" w:hanging="360"/>
      </w:pPr>
      <w:rPr>
        <w:rFonts w:ascii="Symbol" w:hAnsi="Symbol" w:hint="default"/>
      </w:rPr>
    </w:lvl>
    <w:lvl w:ilvl="7" w:tplc="7AEAED7C">
      <w:start w:val="1"/>
      <w:numFmt w:val="bullet"/>
      <w:lvlText w:val="o"/>
      <w:lvlJc w:val="left"/>
      <w:pPr>
        <w:ind w:left="5760" w:hanging="360"/>
      </w:pPr>
      <w:rPr>
        <w:rFonts w:ascii="Courier New" w:hAnsi="Courier New" w:hint="default"/>
      </w:rPr>
    </w:lvl>
    <w:lvl w:ilvl="8" w:tplc="3B34C898">
      <w:start w:val="1"/>
      <w:numFmt w:val="bullet"/>
      <w:lvlText w:val=""/>
      <w:lvlJc w:val="left"/>
      <w:pPr>
        <w:ind w:left="6480" w:hanging="360"/>
      </w:pPr>
      <w:rPr>
        <w:rFonts w:ascii="Wingdings" w:hAnsi="Wingdings" w:hint="default"/>
      </w:rPr>
    </w:lvl>
  </w:abstractNum>
  <w:abstractNum w:abstractNumId="5" w15:restartNumberingAfterBreak="0">
    <w:nsid w:val="0E1C7001"/>
    <w:multiLevelType w:val="hybridMultilevel"/>
    <w:tmpl w:val="9BD4AD16"/>
    <w:lvl w:ilvl="0" w:tplc="0409000F">
      <w:start w:val="1"/>
      <w:numFmt w:val="decimal"/>
      <w:lvlText w:val="%1."/>
      <w:lvlJc w:val="left"/>
      <w:pPr>
        <w:ind w:left="720" w:hanging="360"/>
      </w:pPr>
      <w:rPr>
        <w:rFonts w:hint="default"/>
      </w:rPr>
    </w:lvl>
    <w:lvl w:ilvl="1" w:tplc="FFFFFFFF">
      <w:start w:val="1"/>
      <w:numFmt w:val="bullet"/>
      <w:lvlText w:val=""/>
      <w:lvlJc w:val="left"/>
      <w:pPr>
        <w:ind w:left="108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7661B9"/>
    <w:multiLevelType w:val="hybridMultilevel"/>
    <w:tmpl w:val="FFFFFFFF"/>
    <w:lvl w:ilvl="0" w:tplc="A3A44434">
      <w:start w:val="1"/>
      <w:numFmt w:val="bullet"/>
      <w:lvlText w:val=""/>
      <w:lvlJc w:val="left"/>
      <w:pPr>
        <w:ind w:left="720" w:hanging="360"/>
      </w:pPr>
      <w:rPr>
        <w:rFonts w:ascii="Symbol" w:hAnsi="Symbol" w:hint="default"/>
      </w:rPr>
    </w:lvl>
    <w:lvl w:ilvl="1" w:tplc="FF447650">
      <w:start w:val="1"/>
      <w:numFmt w:val="bullet"/>
      <w:lvlText w:val="o"/>
      <w:lvlJc w:val="left"/>
      <w:pPr>
        <w:ind w:left="1440" w:hanging="360"/>
      </w:pPr>
      <w:rPr>
        <w:rFonts w:ascii="Courier New" w:hAnsi="Courier New" w:hint="default"/>
      </w:rPr>
    </w:lvl>
    <w:lvl w:ilvl="2" w:tplc="5E9A981A">
      <w:start w:val="1"/>
      <w:numFmt w:val="bullet"/>
      <w:lvlText w:val=""/>
      <w:lvlJc w:val="left"/>
      <w:pPr>
        <w:ind w:left="2160" w:hanging="360"/>
      </w:pPr>
      <w:rPr>
        <w:rFonts w:ascii="Wingdings" w:hAnsi="Wingdings" w:hint="default"/>
      </w:rPr>
    </w:lvl>
    <w:lvl w:ilvl="3" w:tplc="AB78CA0C">
      <w:start w:val="1"/>
      <w:numFmt w:val="bullet"/>
      <w:lvlText w:val=""/>
      <w:lvlJc w:val="left"/>
      <w:pPr>
        <w:ind w:left="2880" w:hanging="360"/>
      </w:pPr>
      <w:rPr>
        <w:rFonts w:ascii="Symbol" w:hAnsi="Symbol" w:hint="default"/>
      </w:rPr>
    </w:lvl>
    <w:lvl w:ilvl="4" w:tplc="ED22DCAC">
      <w:start w:val="1"/>
      <w:numFmt w:val="bullet"/>
      <w:lvlText w:val="o"/>
      <w:lvlJc w:val="left"/>
      <w:pPr>
        <w:ind w:left="3600" w:hanging="360"/>
      </w:pPr>
      <w:rPr>
        <w:rFonts w:ascii="Courier New" w:hAnsi="Courier New" w:hint="default"/>
      </w:rPr>
    </w:lvl>
    <w:lvl w:ilvl="5" w:tplc="550C2D7A">
      <w:start w:val="1"/>
      <w:numFmt w:val="bullet"/>
      <w:lvlText w:val=""/>
      <w:lvlJc w:val="left"/>
      <w:pPr>
        <w:ind w:left="4320" w:hanging="360"/>
      </w:pPr>
      <w:rPr>
        <w:rFonts w:ascii="Wingdings" w:hAnsi="Wingdings" w:hint="default"/>
      </w:rPr>
    </w:lvl>
    <w:lvl w:ilvl="6" w:tplc="FA5424B6">
      <w:start w:val="1"/>
      <w:numFmt w:val="bullet"/>
      <w:lvlText w:val=""/>
      <w:lvlJc w:val="left"/>
      <w:pPr>
        <w:ind w:left="5040" w:hanging="360"/>
      </w:pPr>
      <w:rPr>
        <w:rFonts w:ascii="Symbol" w:hAnsi="Symbol" w:hint="default"/>
      </w:rPr>
    </w:lvl>
    <w:lvl w:ilvl="7" w:tplc="B498D916">
      <w:start w:val="1"/>
      <w:numFmt w:val="bullet"/>
      <w:lvlText w:val="o"/>
      <w:lvlJc w:val="left"/>
      <w:pPr>
        <w:ind w:left="5760" w:hanging="360"/>
      </w:pPr>
      <w:rPr>
        <w:rFonts w:ascii="Courier New" w:hAnsi="Courier New" w:hint="default"/>
      </w:rPr>
    </w:lvl>
    <w:lvl w:ilvl="8" w:tplc="9EC6B0E8">
      <w:start w:val="1"/>
      <w:numFmt w:val="bullet"/>
      <w:lvlText w:val=""/>
      <w:lvlJc w:val="left"/>
      <w:pPr>
        <w:ind w:left="6480" w:hanging="360"/>
      </w:pPr>
      <w:rPr>
        <w:rFonts w:ascii="Wingdings" w:hAnsi="Wingdings" w:hint="default"/>
      </w:rPr>
    </w:lvl>
  </w:abstractNum>
  <w:abstractNum w:abstractNumId="7" w15:restartNumberingAfterBreak="0">
    <w:nsid w:val="12E506ED"/>
    <w:multiLevelType w:val="hybridMultilevel"/>
    <w:tmpl w:val="E1A6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91759"/>
    <w:multiLevelType w:val="hybridMultilevel"/>
    <w:tmpl w:val="C494F79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18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473A21"/>
    <w:multiLevelType w:val="hybridMultilevel"/>
    <w:tmpl w:val="94120B94"/>
    <w:lvl w:ilvl="0" w:tplc="6C8006B8">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2975F0"/>
    <w:multiLevelType w:val="hybridMultilevel"/>
    <w:tmpl w:val="FFFFFFFF"/>
    <w:lvl w:ilvl="0" w:tplc="5088FC6C">
      <w:start w:val="1"/>
      <w:numFmt w:val="bullet"/>
      <w:lvlText w:val=""/>
      <w:lvlJc w:val="left"/>
      <w:pPr>
        <w:ind w:left="720" w:hanging="360"/>
      </w:pPr>
      <w:rPr>
        <w:rFonts w:ascii="Symbol" w:hAnsi="Symbol" w:hint="default"/>
      </w:rPr>
    </w:lvl>
    <w:lvl w:ilvl="1" w:tplc="5A606A30">
      <w:start w:val="1"/>
      <w:numFmt w:val="bullet"/>
      <w:lvlText w:val="o"/>
      <w:lvlJc w:val="left"/>
      <w:pPr>
        <w:ind w:left="1440" w:hanging="360"/>
      </w:pPr>
      <w:rPr>
        <w:rFonts w:ascii="Courier New" w:hAnsi="Courier New" w:hint="default"/>
      </w:rPr>
    </w:lvl>
    <w:lvl w:ilvl="2" w:tplc="1224663E">
      <w:start w:val="1"/>
      <w:numFmt w:val="bullet"/>
      <w:lvlText w:val=""/>
      <w:lvlJc w:val="left"/>
      <w:pPr>
        <w:ind w:left="2160" w:hanging="360"/>
      </w:pPr>
      <w:rPr>
        <w:rFonts w:ascii="Wingdings" w:hAnsi="Wingdings" w:hint="default"/>
      </w:rPr>
    </w:lvl>
    <w:lvl w:ilvl="3" w:tplc="F08CD97A">
      <w:start w:val="1"/>
      <w:numFmt w:val="bullet"/>
      <w:lvlText w:val=""/>
      <w:lvlJc w:val="left"/>
      <w:pPr>
        <w:ind w:left="2880" w:hanging="360"/>
      </w:pPr>
      <w:rPr>
        <w:rFonts w:ascii="Symbol" w:hAnsi="Symbol" w:hint="default"/>
      </w:rPr>
    </w:lvl>
    <w:lvl w:ilvl="4" w:tplc="ABC087F8">
      <w:start w:val="1"/>
      <w:numFmt w:val="bullet"/>
      <w:lvlText w:val="o"/>
      <w:lvlJc w:val="left"/>
      <w:pPr>
        <w:ind w:left="3600" w:hanging="360"/>
      </w:pPr>
      <w:rPr>
        <w:rFonts w:ascii="Courier New" w:hAnsi="Courier New" w:hint="default"/>
      </w:rPr>
    </w:lvl>
    <w:lvl w:ilvl="5" w:tplc="95CE69EE">
      <w:start w:val="1"/>
      <w:numFmt w:val="bullet"/>
      <w:lvlText w:val=""/>
      <w:lvlJc w:val="left"/>
      <w:pPr>
        <w:ind w:left="4320" w:hanging="360"/>
      </w:pPr>
      <w:rPr>
        <w:rFonts w:ascii="Wingdings" w:hAnsi="Wingdings" w:hint="default"/>
      </w:rPr>
    </w:lvl>
    <w:lvl w:ilvl="6" w:tplc="2B223B9C">
      <w:start w:val="1"/>
      <w:numFmt w:val="bullet"/>
      <w:lvlText w:val=""/>
      <w:lvlJc w:val="left"/>
      <w:pPr>
        <w:ind w:left="5040" w:hanging="360"/>
      </w:pPr>
      <w:rPr>
        <w:rFonts w:ascii="Symbol" w:hAnsi="Symbol" w:hint="default"/>
      </w:rPr>
    </w:lvl>
    <w:lvl w:ilvl="7" w:tplc="4C361D34">
      <w:start w:val="1"/>
      <w:numFmt w:val="bullet"/>
      <w:lvlText w:val="o"/>
      <w:lvlJc w:val="left"/>
      <w:pPr>
        <w:ind w:left="5760" w:hanging="360"/>
      </w:pPr>
      <w:rPr>
        <w:rFonts w:ascii="Courier New" w:hAnsi="Courier New" w:hint="default"/>
      </w:rPr>
    </w:lvl>
    <w:lvl w:ilvl="8" w:tplc="D7268E5E">
      <w:start w:val="1"/>
      <w:numFmt w:val="bullet"/>
      <w:lvlText w:val=""/>
      <w:lvlJc w:val="left"/>
      <w:pPr>
        <w:ind w:left="6480" w:hanging="360"/>
      </w:pPr>
      <w:rPr>
        <w:rFonts w:ascii="Wingdings" w:hAnsi="Wingdings" w:hint="default"/>
      </w:rPr>
    </w:lvl>
  </w:abstractNum>
  <w:abstractNum w:abstractNumId="11" w15:restartNumberingAfterBreak="0">
    <w:nsid w:val="1E486444"/>
    <w:multiLevelType w:val="hybridMultilevel"/>
    <w:tmpl w:val="7DBABECC"/>
    <w:lvl w:ilvl="0" w:tplc="BC6E7FE2">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0C677F7"/>
    <w:multiLevelType w:val="hybridMultilevel"/>
    <w:tmpl w:val="FE2A18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94B6BBF"/>
    <w:multiLevelType w:val="hybridMultilevel"/>
    <w:tmpl w:val="06FA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E0D5E"/>
    <w:multiLevelType w:val="hybridMultilevel"/>
    <w:tmpl w:val="27D80984"/>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B174222"/>
    <w:multiLevelType w:val="hybridMultilevel"/>
    <w:tmpl w:val="7B20EC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72DEE5"/>
    <w:multiLevelType w:val="hybridMultilevel"/>
    <w:tmpl w:val="FFFFFFFF"/>
    <w:lvl w:ilvl="0" w:tplc="B8D20804">
      <w:start w:val="1"/>
      <w:numFmt w:val="bullet"/>
      <w:lvlText w:val=""/>
      <w:lvlJc w:val="left"/>
      <w:pPr>
        <w:ind w:left="720" w:hanging="360"/>
      </w:pPr>
      <w:rPr>
        <w:rFonts w:ascii="Symbol" w:hAnsi="Symbol" w:hint="default"/>
      </w:rPr>
    </w:lvl>
    <w:lvl w:ilvl="1" w:tplc="FF261DA8">
      <w:start w:val="1"/>
      <w:numFmt w:val="bullet"/>
      <w:lvlText w:val=""/>
      <w:lvlJc w:val="left"/>
      <w:pPr>
        <w:ind w:left="1440" w:hanging="360"/>
      </w:pPr>
      <w:rPr>
        <w:rFonts w:ascii="Symbol" w:hAnsi="Symbol" w:hint="default"/>
      </w:rPr>
    </w:lvl>
    <w:lvl w:ilvl="2" w:tplc="3BF489D6">
      <w:start w:val="1"/>
      <w:numFmt w:val="bullet"/>
      <w:lvlText w:val=""/>
      <w:lvlJc w:val="left"/>
      <w:pPr>
        <w:ind w:left="2160" w:hanging="360"/>
      </w:pPr>
      <w:rPr>
        <w:rFonts w:ascii="Wingdings" w:hAnsi="Wingdings" w:hint="default"/>
      </w:rPr>
    </w:lvl>
    <w:lvl w:ilvl="3" w:tplc="449C8D7E">
      <w:start w:val="1"/>
      <w:numFmt w:val="bullet"/>
      <w:lvlText w:val=""/>
      <w:lvlJc w:val="left"/>
      <w:pPr>
        <w:ind w:left="2880" w:hanging="360"/>
      </w:pPr>
      <w:rPr>
        <w:rFonts w:ascii="Symbol" w:hAnsi="Symbol" w:hint="default"/>
      </w:rPr>
    </w:lvl>
    <w:lvl w:ilvl="4" w:tplc="AD7E5C9C">
      <w:start w:val="1"/>
      <w:numFmt w:val="bullet"/>
      <w:lvlText w:val="o"/>
      <w:lvlJc w:val="left"/>
      <w:pPr>
        <w:ind w:left="3600" w:hanging="360"/>
      </w:pPr>
      <w:rPr>
        <w:rFonts w:ascii="Courier New" w:hAnsi="Courier New" w:hint="default"/>
      </w:rPr>
    </w:lvl>
    <w:lvl w:ilvl="5" w:tplc="2A44EBDA">
      <w:start w:val="1"/>
      <w:numFmt w:val="bullet"/>
      <w:lvlText w:val=""/>
      <w:lvlJc w:val="left"/>
      <w:pPr>
        <w:ind w:left="4320" w:hanging="360"/>
      </w:pPr>
      <w:rPr>
        <w:rFonts w:ascii="Wingdings" w:hAnsi="Wingdings" w:hint="default"/>
      </w:rPr>
    </w:lvl>
    <w:lvl w:ilvl="6" w:tplc="890ABCAE">
      <w:start w:val="1"/>
      <w:numFmt w:val="bullet"/>
      <w:lvlText w:val=""/>
      <w:lvlJc w:val="left"/>
      <w:pPr>
        <w:ind w:left="5040" w:hanging="360"/>
      </w:pPr>
      <w:rPr>
        <w:rFonts w:ascii="Symbol" w:hAnsi="Symbol" w:hint="default"/>
      </w:rPr>
    </w:lvl>
    <w:lvl w:ilvl="7" w:tplc="D960B742">
      <w:start w:val="1"/>
      <w:numFmt w:val="bullet"/>
      <w:lvlText w:val="o"/>
      <w:lvlJc w:val="left"/>
      <w:pPr>
        <w:ind w:left="5760" w:hanging="360"/>
      </w:pPr>
      <w:rPr>
        <w:rFonts w:ascii="Courier New" w:hAnsi="Courier New" w:hint="default"/>
      </w:rPr>
    </w:lvl>
    <w:lvl w:ilvl="8" w:tplc="CC2A0028">
      <w:start w:val="1"/>
      <w:numFmt w:val="bullet"/>
      <w:lvlText w:val=""/>
      <w:lvlJc w:val="left"/>
      <w:pPr>
        <w:ind w:left="6480" w:hanging="360"/>
      </w:pPr>
      <w:rPr>
        <w:rFonts w:ascii="Wingdings" w:hAnsi="Wingdings" w:hint="default"/>
      </w:rPr>
    </w:lvl>
  </w:abstractNum>
  <w:abstractNum w:abstractNumId="17" w15:restartNumberingAfterBreak="0">
    <w:nsid w:val="2E801048"/>
    <w:multiLevelType w:val="hybridMultilevel"/>
    <w:tmpl w:val="B3321E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F43677E"/>
    <w:multiLevelType w:val="hybridMultilevel"/>
    <w:tmpl w:val="FFFFFFFF"/>
    <w:lvl w:ilvl="0" w:tplc="24CCE764">
      <w:start w:val="1"/>
      <w:numFmt w:val="bullet"/>
      <w:lvlText w:val=""/>
      <w:lvlJc w:val="left"/>
      <w:pPr>
        <w:ind w:left="720" w:hanging="360"/>
      </w:pPr>
      <w:rPr>
        <w:rFonts w:ascii="Symbol" w:hAnsi="Symbol" w:hint="default"/>
      </w:rPr>
    </w:lvl>
    <w:lvl w:ilvl="1" w:tplc="AC604E5A">
      <w:start w:val="1"/>
      <w:numFmt w:val="bullet"/>
      <w:lvlText w:val="o"/>
      <w:lvlJc w:val="left"/>
      <w:pPr>
        <w:ind w:left="1440" w:hanging="360"/>
      </w:pPr>
      <w:rPr>
        <w:rFonts w:ascii="Courier New" w:hAnsi="Courier New" w:hint="default"/>
      </w:rPr>
    </w:lvl>
    <w:lvl w:ilvl="2" w:tplc="3B7EC164">
      <w:start w:val="1"/>
      <w:numFmt w:val="bullet"/>
      <w:lvlText w:val=""/>
      <w:lvlJc w:val="left"/>
      <w:pPr>
        <w:ind w:left="2160" w:hanging="360"/>
      </w:pPr>
      <w:rPr>
        <w:rFonts w:ascii="Wingdings" w:hAnsi="Wingdings" w:hint="default"/>
      </w:rPr>
    </w:lvl>
    <w:lvl w:ilvl="3" w:tplc="9760C3B6">
      <w:start w:val="1"/>
      <w:numFmt w:val="bullet"/>
      <w:lvlText w:val=""/>
      <w:lvlJc w:val="left"/>
      <w:pPr>
        <w:ind w:left="2880" w:hanging="360"/>
      </w:pPr>
      <w:rPr>
        <w:rFonts w:ascii="Symbol" w:hAnsi="Symbol" w:hint="default"/>
      </w:rPr>
    </w:lvl>
    <w:lvl w:ilvl="4" w:tplc="C68A1FC0">
      <w:start w:val="1"/>
      <w:numFmt w:val="bullet"/>
      <w:lvlText w:val="o"/>
      <w:lvlJc w:val="left"/>
      <w:pPr>
        <w:ind w:left="3600" w:hanging="360"/>
      </w:pPr>
      <w:rPr>
        <w:rFonts w:ascii="Courier New" w:hAnsi="Courier New" w:hint="default"/>
      </w:rPr>
    </w:lvl>
    <w:lvl w:ilvl="5" w:tplc="6B2256F8">
      <w:start w:val="1"/>
      <w:numFmt w:val="bullet"/>
      <w:lvlText w:val=""/>
      <w:lvlJc w:val="left"/>
      <w:pPr>
        <w:ind w:left="4320" w:hanging="360"/>
      </w:pPr>
      <w:rPr>
        <w:rFonts w:ascii="Wingdings" w:hAnsi="Wingdings" w:hint="default"/>
      </w:rPr>
    </w:lvl>
    <w:lvl w:ilvl="6" w:tplc="CD2CC320">
      <w:start w:val="1"/>
      <w:numFmt w:val="bullet"/>
      <w:lvlText w:val=""/>
      <w:lvlJc w:val="left"/>
      <w:pPr>
        <w:ind w:left="5040" w:hanging="360"/>
      </w:pPr>
      <w:rPr>
        <w:rFonts w:ascii="Symbol" w:hAnsi="Symbol" w:hint="default"/>
      </w:rPr>
    </w:lvl>
    <w:lvl w:ilvl="7" w:tplc="28549D12">
      <w:start w:val="1"/>
      <w:numFmt w:val="bullet"/>
      <w:lvlText w:val="o"/>
      <w:lvlJc w:val="left"/>
      <w:pPr>
        <w:ind w:left="5760" w:hanging="360"/>
      </w:pPr>
      <w:rPr>
        <w:rFonts w:ascii="Courier New" w:hAnsi="Courier New" w:hint="default"/>
      </w:rPr>
    </w:lvl>
    <w:lvl w:ilvl="8" w:tplc="4D0EA264">
      <w:start w:val="1"/>
      <w:numFmt w:val="bullet"/>
      <w:lvlText w:val=""/>
      <w:lvlJc w:val="left"/>
      <w:pPr>
        <w:ind w:left="6480" w:hanging="360"/>
      </w:pPr>
      <w:rPr>
        <w:rFonts w:ascii="Wingdings" w:hAnsi="Wingdings" w:hint="default"/>
      </w:rPr>
    </w:lvl>
  </w:abstractNum>
  <w:abstractNum w:abstractNumId="19" w15:restartNumberingAfterBreak="0">
    <w:nsid w:val="33D819E2"/>
    <w:multiLevelType w:val="hybridMultilevel"/>
    <w:tmpl w:val="FFFFFFFF"/>
    <w:lvl w:ilvl="0" w:tplc="4192DB68">
      <w:start w:val="1"/>
      <w:numFmt w:val="bullet"/>
      <w:lvlText w:val=""/>
      <w:lvlJc w:val="left"/>
      <w:pPr>
        <w:ind w:left="720" w:hanging="360"/>
      </w:pPr>
      <w:rPr>
        <w:rFonts w:ascii="Symbol" w:hAnsi="Symbol" w:hint="default"/>
      </w:rPr>
    </w:lvl>
    <w:lvl w:ilvl="1" w:tplc="CC8E12C4">
      <w:start w:val="1"/>
      <w:numFmt w:val="bullet"/>
      <w:lvlText w:val="o"/>
      <w:lvlJc w:val="left"/>
      <w:pPr>
        <w:ind w:left="1440" w:hanging="360"/>
      </w:pPr>
      <w:rPr>
        <w:rFonts w:ascii="Courier New" w:hAnsi="Courier New" w:hint="default"/>
      </w:rPr>
    </w:lvl>
    <w:lvl w:ilvl="2" w:tplc="2B6413D4">
      <w:start w:val="1"/>
      <w:numFmt w:val="bullet"/>
      <w:lvlText w:val=""/>
      <w:lvlJc w:val="left"/>
      <w:pPr>
        <w:ind w:left="2160" w:hanging="360"/>
      </w:pPr>
      <w:rPr>
        <w:rFonts w:ascii="Wingdings" w:hAnsi="Wingdings" w:hint="default"/>
      </w:rPr>
    </w:lvl>
    <w:lvl w:ilvl="3" w:tplc="12665922">
      <w:start w:val="1"/>
      <w:numFmt w:val="bullet"/>
      <w:lvlText w:val=""/>
      <w:lvlJc w:val="left"/>
      <w:pPr>
        <w:ind w:left="2880" w:hanging="360"/>
      </w:pPr>
      <w:rPr>
        <w:rFonts w:ascii="Symbol" w:hAnsi="Symbol" w:hint="default"/>
      </w:rPr>
    </w:lvl>
    <w:lvl w:ilvl="4" w:tplc="CCB25898">
      <w:start w:val="1"/>
      <w:numFmt w:val="bullet"/>
      <w:lvlText w:val="o"/>
      <w:lvlJc w:val="left"/>
      <w:pPr>
        <w:ind w:left="3600" w:hanging="360"/>
      </w:pPr>
      <w:rPr>
        <w:rFonts w:ascii="Courier New" w:hAnsi="Courier New" w:hint="default"/>
      </w:rPr>
    </w:lvl>
    <w:lvl w:ilvl="5" w:tplc="507273F8">
      <w:start w:val="1"/>
      <w:numFmt w:val="bullet"/>
      <w:lvlText w:val=""/>
      <w:lvlJc w:val="left"/>
      <w:pPr>
        <w:ind w:left="4320" w:hanging="360"/>
      </w:pPr>
      <w:rPr>
        <w:rFonts w:ascii="Wingdings" w:hAnsi="Wingdings" w:hint="default"/>
      </w:rPr>
    </w:lvl>
    <w:lvl w:ilvl="6" w:tplc="6E6A401E">
      <w:start w:val="1"/>
      <w:numFmt w:val="bullet"/>
      <w:lvlText w:val=""/>
      <w:lvlJc w:val="left"/>
      <w:pPr>
        <w:ind w:left="5040" w:hanging="360"/>
      </w:pPr>
      <w:rPr>
        <w:rFonts w:ascii="Symbol" w:hAnsi="Symbol" w:hint="default"/>
      </w:rPr>
    </w:lvl>
    <w:lvl w:ilvl="7" w:tplc="3DF0A9E2">
      <w:start w:val="1"/>
      <w:numFmt w:val="bullet"/>
      <w:lvlText w:val="o"/>
      <w:lvlJc w:val="left"/>
      <w:pPr>
        <w:ind w:left="5760" w:hanging="360"/>
      </w:pPr>
      <w:rPr>
        <w:rFonts w:ascii="Courier New" w:hAnsi="Courier New" w:hint="default"/>
      </w:rPr>
    </w:lvl>
    <w:lvl w:ilvl="8" w:tplc="D66A190E">
      <w:start w:val="1"/>
      <w:numFmt w:val="bullet"/>
      <w:lvlText w:val=""/>
      <w:lvlJc w:val="left"/>
      <w:pPr>
        <w:ind w:left="6480" w:hanging="360"/>
      </w:pPr>
      <w:rPr>
        <w:rFonts w:ascii="Wingdings" w:hAnsi="Wingdings" w:hint="default"/>
      </w:rPr>
    </w:lvl>
  </w:abstractNum>
  <w:abstractNum w:abstractNumId="20" w15:restartNumberingAfterBreak="0">
    <w:nsid w:val="345B4678"/>
    <w:multiLevelType w:val="hybridMultilevel"/>
    <w:tmpl w:val="77CEAB04"/>
    <w:lvl w:ilvl="0" w:tplc="0409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34973913"/>
    <w:multiLevelType w:val="hybridMultilevel"/>
    <w:tmpl w:val="F4F03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502603"/>
    <w:multiLevelType w:val="hybridMultilevel"/>
    <w:tmpl w:val="E0CEF4E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E327EB"/>
    <w:multiLevelType w:val="hybridMultilevel"/>
    <w:tmpl w:val="344CD4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9454DB5"/>
    <w:multiLevelType w:val="hybridMultilevel"/>
    <w:tmpl w:val="FFFFFFFF"/>
    <w:lvl w:ilvl="0" w:tplc="C69CF74E">
      <w:start w:val="1"/>
      <w:numFmt w:val="bullet"/>
      <w:lvlText w:val=""/>
      <w:lvlJc w:val="left"/>
      <w:pPr>
        <w:ind w:left="720" w:hanging="360"/>
      </w:pPr>
      <w:rPr>
        <w:rFonts w:ascii="Symbol" w:hAnsi="Symbol" w:hint="default"/>
      </w:rPr>
    </w:lvl>
    <w:lvl w:ilvl="1" w:tplc="FC3641A0">
      <w:start w:val="1"/>
      <w:numFmt w:val="bullet"/>
      <w:lvlText w:val="o"/>
      <w:lvlJc w:val="left"/>
      <w:pPr>
        <w:ind w:left="1440" w:hanging="360"/>
      </w:pPr>
      <w:rPr>
        <w:rFonts w:ascii="Courier New" w:hAnsi="Courier New" w:hint="default"/>
      </w:rPr>
    </w:lvl>
    <w:lvl w:ilvl="2" w:tplc="150A9108">
      <w:start w:val="1"/>
      <w:numFmt w:val="bullet"/>
      <w:lvlText w:val=""/>
      <w:lvlJc w:val="left"/>
      <w:pPr>
        <w:ind w:left="2160" w:hanging="360"/>
      </w:pPr>
      <w:rPr>
        <w:rFonts w:ascii="Wingdings" w:hAnsi="Wingdings" w:hint="default"/>
      </w:rPr>
    </w:lvl>
    <w:lvl w:ilvl="3" w:tplc="5F12C902">
      <w:start w:val="1"/>
      <w:numFmt w:val="bullet"/>
      <w:lvlText w:val=""/>
      <w:lvlJc w:val="left"/>
      <w:pPr>
        <w:ind w:left="2880" w:hanging="360"/>
      </w:pPr>
      <w:rPr>
        <w:rFonts w:ascii="Symbol" w:hAnsi="Symbol" w:hint="default"/>
      </w:rPr>
    </w:lvl>
    <w:lvl w:ilvl="4" w:tplc="0E680F2E">
      <w:start w:val="1"/>
      <w:numFmt w:val="bullet"/>
      <w:lvlText w:val="o"/>
      <w:lvlJc w:val="left"/>
      <w:pPr>
        <w:ind w:left="3600" w:hanging="360"/>
      </w:pPr>
      <w:rPr>
        <w:rFonts w:ascii="Courier New" w:hAnsi="Courier New" w:hint="default"/>
      </w:rPr>
    </w:lvl>
    <w:lvl w:ilvl="5" w:tplc="955ECCE8">
      <w:start w:val="1"/>
      <w:numFmt w:val="bullet"/>
      <w:lvlText w:val=""/>
      <w:lvlJc w:val="left"/>
      <w:pPr>
        <w:ind w:left="4320" w:hanging="360"/>
      </w:pPr>
      <w:rPr>
        <w:rFonts w:ascii="Wingdings" w:hAnsi="Wingdings" w:hint="default"/>
      </w:rPr>
    </w:lvl>
    <w:lvl w:ilvl="6" w:tplc="96C23AAC">
      <w:start w:val="1"/>
      <w:numFmt w:val="bullet"/>
      <w:lvlText w:val=""/>
      <w:lvlJc w:val="left"/>
      <w:pPr>
        <w:ind w:left="5040" w:hanging="360"/>
      </w:pPr>
      <w:rPr>
        <w:rFonts w:ascii="Symbol" w:hAnsi="Symbol" w:hint="default"/>
      </w:rPr>
    </w:lvl>
    <w:lvl w:ilvl="7" w:tplc="30D02BFE">
      <w:start w:val="1"/>
      <w:numFmt w:val="bullet"/>
      <w:lvlText w:val="o"/>
      <w:lvlJc w:val="left"/>
      <w:pPr>
        <w:ind w:left="5760" w:hanging="360"/>
      </w:pPr>
      <w:rPr>
        <w:rFonts w:ascii="Courier New" w:hAnsi="Courier New" w:hint="default"/>
      </w:rPr>
    </w:lvl>
    <w:lvl w:ilvl="8" w:tplc="1E8E9CBC">
      <w:start w:val="1"/>
      <w:numFmt w:val="bullet"/>
      <w:lvlText w:val=""/>
      <w:lvlJc w:val="left"/>
      <w:pPr>
        <w:ind w:left="6480" w:hanging="360"/>
      </w:pPr>
      <w:rPr>
        <w:rFonts w:ascii="Wingdings" w:hAnsi="Wingdings" w:hint="default"/>
      </w:rPr>
    </w:lvl>
  </w:abstractNum>
  <w:abstractNum w:abstractNumId="25" w15:restartNumberingAfterBreak="0">
    <w:nsid w:val="3B754532"/>
    <w:multiLevelType w:val="hybridMultilevel"/>
    <w:tmpl w:val="FFFFFFFF"/>
    <w:lvl w:ilvl="0" w:tplc="B0A64862">
      <w:start w:val="1"/>
      <w:numFmt w:val="bullet"/>
      <w:lvlText w:val=""/>
      <w:lvlJc w:val="left"/>
      <w:pPr>
        <w:ind w:left="720" w:hanging="360"/>
      </w:pPr>
      <w:rPr>
        <w:rFonts w:ascii="Symbol" w:hAnsi="Symbol" w:hint="default"/>
      </w:rPr>
    </w:lvl>
    <w:lvl w:ilvl="1" w:tplc="45B24FA8">
      <w:start w:val="1"/>
      <w:numFmt w:val="bullet"/>
      <w:lvlText w:val="o"/>
      <w:lvlJc w:val="left"/>
      <w:pPr>
        <w:ind w:left="1440" w:hanging="360"/>
      </w:pPr>
      <w:rPr>
        <w:rFonts w:ascii="Courier New" w:hAnsi="Courier New" w:hint="default"/>
      </w:rPr>
    </w:lvl>
    <w:lvl w:ilvl="2" w:tplc="30021918">
      <w:start w:val="1"/>
      <w:numFmt w:val="bullet"/>
      <w:lvlText w:val=""/>
      <w:lvlJc w:val="left"/>
      <w:pPr>
        <w:ind w:left="2160" w:hanging="360"/>
      </w:pPr>
      <w:rPr>
        <w:rFonts w:ascii="Wingdings" w:hAnsi="Wingdings" w:hint="default"/>
      </w:rPr>
    </w:lvl>
    <w:lvl w:ilvl="3" w:tplc="30F69C96">
      <w:start w:val="1"/>
      <w:numFmt w:val="bullet"/>
      <w:lvlText w:val=""/>
      <w:lvlJc w:val="left"/>
      <w:pPr>
        <w:ind w:left="2880" w:hanging="360"/>
      </w:pPr>
      <w:rPr>
        <w:rFonts w:ascii="Symbol" w:hAnsi="Symbol" w:hint="default"/>
      </w:rPr>
    </w:lvl>
    <w:lvl w:ilvl="4" w:tplc="AEAEBDEE">
      <w:start w:val="1"/>
      <w:numFmt w:val="bullet"/>
      <w:lvlText w:val="o"/>
      <w:lvlJc w:val="left"/>
      <w:pPr>
        <w:ind w:left="3600" w:hanging="360"/>
      </w:pPr>
      <w:rPr>
        <w:rFonts w:ascii="Courier New" w:hAnsi="Courier New" w:hint="default"/>
      </w:rPr>
    </w:lvl>
    <w:lvl w:ilvl="5" w:tplc="F69A02C2">
      <w:start w:val="1"/>
      <w:numFmt w:val="bullet"/>
      <w:lvlText w:val=""/>
      <w:lvlJc w:val="left"/>
      <w:pPr>
        <w:ind w:left="4320" w:hanging="360"/>
      </w:pPr>
      <w:rPr>
        <w:rFonts w:ascii="Wingdings" w:hAnsi="Wingdings" w:hint="default"/>
      </w:rPr>
    </w:lvl>
    <w:lvl w:ilvl="6" w:tplc="4436601A">
      <w:start w:val="1"/>
      <w:numFmt w:val="bullet"/>
      <w:lvlText w:val=""/>
      <w:lvlJc w:val="left"/>
      <w:pPr>
        <w:ind w:left="5040" w:hanging="360"/>
      </w:pPr>
      <w:rPr>
        <w:rFonts w:ascii="Symbol" w:hAnsi="Symbol" w:hint="default"/>
      </w:rPr>
    </w:lvl>
    <w:lvl w:ilvl="7" w:tplc="40D212D4">
      <w:start w:val="1"/>
      <w:numFmt w:val="bullet"/>
      <w:lvlText w:val="o"/>
      <w:lvlJc w:val="left"/>
      <w:pPr>
        <w:ind w:left="5760" w:hanging="360"/>
      </w:pPr>
      <w:rPr>
        <w:rFonts w:ascii="Courier New" w:hAnsi="Courier New" w:hint="default"/>
      </w:rPr>
    </w:lvl>
    <w:lvl w:ilvl="8" w:tplc="CE644A64">
      <w:start w:val="1"/>
      <w:numFmt w:val="bullet"/>
      <w:lvlText w:val=""/>
      <w:lvlJc w:val="left"/>
      <w:pPr>
        <w:ind w:left="6480" w:hanging="360"/>
      </w:pPr>
      <w:rPr>
        <w:rFonts w:ascii="Wingdings" w:hAnsi="Wingdings" w:hint="default"/>
      </w:rPr>
    </w:lvl>
  </w:abstractNum>
  <w:abstractNum w:abstractNumId="26" w15:restartNumberingAfterBreak="0">
    <w:nsid w:val="3F705AD7"/>
    <w:multiLevelType w:val="hybridMultilevel"/>
    <w:tmpl w:val="FFFFFFFF"/>
    <w:lvl w:ilvl="0" w:tplc="79008364">
      <w:start w:val="1"/>
      <w:numFmt w:val="bullet"/>
      <w:lvlText w:val=""/>
      <w:lvlJc w:val="left"/>
      <w:pPr>
        <w:ind w:left="720" w:hanging="360"/>
      </w:pPr>
      <w:rPr>
        <w:rFonts w:ascii="Symbol" w:hAnsi="Symbol" w:hint="default"/>
      </w:rPr>
    </w:lvl>
    <w:lvl w:ilvl="1" w:tplc="31002E0E">
      <w:start w:val="1"/>
      <w:numFmt w:val="bullet"/>
      <w:lvlText w:val=""/>
      <w:lvlJc w:val="left"/>
      <w:pPr>
        <w:ind w:left="1440" w:hanging="360"/>
      </w:pPr>
      <w:rPr>
        <w:rFonts w:ascii="Wingdings" w:hAnsi="Wingdings" w:hint="default"/>
      </w:rPr>
    </w:lvl>
    <w:lvl w:ilvl="2" w:tplc="2BACD330">
      <w:start w:val="1"/>
      <w:numFmt w:val="bullet"/>
      <w:lvlText w:val=""/>
      <w:lvlJc w:val="left"/>
      <w:pPr>
        <w:ind w:left="2160" w:hanging="360"/>
      </w:pPr>
      <w:rPr>
        <w:rFonts w:ascii="Wingdings" w:hAnsi="Wingdings" w:hint="default"/>
      </w:rPr>
    </w:lvl>
    <w:lvl w:ilvl="3" w:tplc="6D3625F8">
      <w:start w:val="1"/>
      <w:numFmt w:val="bullet"/>
      <w:lvlText w:val=""/>
      <w:lvlJc w:val="left"/>
      <w:pPr>
        <w:ind w:left="2880" w:hanging="360"/>
      </w:pPr>
      <w:rPr>
        <w:rFonts w:ascii="Symbol" w:hAnsi="Symbol" w:hint="default"/>
      </w:rPr>
    </w:lvl>
    <w:lvl w:ilvl="4" w:tplc="F40033FE">
      <w:start w:val="1"/>
      <w:numFmt w:val="bullet"/>
      <w:lvlText w:val="o"/>
      <w:lvlJc w:val="left"/>
      <w:pPr>
        <w:ind w:left="3600" w:hanging="360"/>
      </w:pPr>
      <w:rPr>
        <w:rFonts w:ascii="Courier New" w:hAnsi="Courier New" w:hint="default"/>
      </w:rPr>
    </w:lvl>
    <w:lvl w:ilvl="5" w:tplc="12EC43EC">
      <w:start w:val="1"/>
      <w:numFmt w:val="bullet"/>
      <w:lvlText w:val=""/>
      <w:lvlJc w:val="left"/>
      <w:pPr>
        <w:ind w:left="4320" w:hanging="360"/>
      </w:pPr>
      <w:rPr>
        <w:rFonts w:ascii="Wingdings" w:hAnsi="Wingdings" w:hint="default"/>
      </w:rPr>
    </w:lvl>
    <w:lvl w:ilvl="6" w:tplc="46909442">
      <w:start w:val="1"/>
      <w:numFmt w:val="bullet"/>
      <w:lvlText w:val=""/>
      <w:lvlJc w:val="left"/>
      <w:pPr>
        <w:ind w:left="5040" w:hanging="360"/>
      </w:pPr>
      <w:rPr>
        <w:rFonts w:ascii="Symbol" w:hAnsi="Symbol" w:hint="default"/>
      </w:rPr>
    </w:lvl>
    <w:lvl w:ilvl="7" w:tplc="0EDA115C">
      <w:start w:val="1"/>
      <w:numFmt w:val="bullet"/>
      <w:lvlText w:val="o"/>
      <w:lvlJc w:val="left"/>
      <w:pPr>
        <w:ind w:left="5760" w:hanging="360"/>
      </w:pPr>
      <w:rPr>
        <w:rFonts w:ascii="Courier New" w:hAnsi="Courier New" w:hint="default"/>
      </w:rPr>
    </w:lvl>
    <w:lvl w:ilvl="8" w:tplc="4A46B414">
      <w:start w:val="1"/>
      <w:numFmt w:val="bullet"/>
      <w:lvlText w:val=""/>
      <w:lvlJc w:val="left"/>
      <w:pPr>
        <w:ind w:left="6480" w:hanging="360"/>
      </w:pPr>
      <w:rPr>
        <w:rFonts w:ascii="Wingdings" w:hAnsi="Wingdings" w:hint="default"/>
      </w:rPr>
    </w:lvl>
  </w:abstractNum>
  <w:abstractNum w:abstractNumId="27" w15:restartNumberingAfterBreak="0">
    <w:nsid w:val="413A17CB"/>
    <w:multiLevelType w:val="hybridMultilevel"/>
    <w:tmpl w:val="FFFFFFFF"/>
    <w:lvl w:ilvl="0" w:tplc="E89C3BD6">
      <w:start w:val="1"/>
      <w:numFmt w:val="bullet"/>
      <w:lvlText w:val=""/>
      <w:lvlJc w:val="left"/>
      <w:pPr>
        <w:ind w:left="720" w:hanging="360"/>
      </w:pPr>
      <w:rPr>
        <w:rFonts w:ascii="Symbol" w:hAnsi="Symbol" w:hint="default"/>
      </w:rPr>
    </w:lvl>
    <w:lvl w:ilvl="1" w:tplc="DD78CC38">
      <w:start w:val="1"/>
      <w:numFmt w:val="bullet"/>
      <w:lvlText w:val="o"/>
      <w:lvlJc w:val="left"/>
      <w:pPr>
        <w:ind w:left="1440" w:hanging="360"/>
      </w:pPr>
      <w:rPr>
        <w:rFonts w:ascii="Courier New" w:hAnsi="Courier New" w:hint="default"/>
      </w:rPr>
    </w:lvl>
    <w:lvl w:ilvl="2" w:tplc="FFF035DC">
      <w:start w:val="1"/>
      <w:numFmt w:val="bullet"/>
      <w:lvlText w:val=""/>
      <w:lvlJc w:val="left"/>
      <w:pPr>
        <w:ind w:left="2160" w:hanging="360"/>
      </w:pPr>
      <w:rPr>
        <w:rFonts w:ascii="Wingdings" w:hAnsi="Wingdings" w:hint="default"/>
      </w:rPr>
    </w:lvl>
    <w:lvl w:ilvl="3" w:tplc="B34CF04A">
      <w:start w:val="1"/>
      <w:numFmt w:val="bullet"/>
      <w:lvlText w:val=""/>
      <w:lvlJc w:val="left"/>
      <w:pPr>
        <w:ind w:left="2880" w:hanging="360"/>
      </w:pPr>
      <w:rPr>
        <w:rFonts w:ascii="Symbol" w:hAnsi="Symbol" w:hint="default"/>
      </w:rPr>
    </w:lvl>
    <w:lvl w:ilvl="4" w:tplc="0AE09440">
      <w:start w:val="1"/>
      <w:numFmt w:val="bullet"/>
      <w:lvlText w:val="o"/>
      <w:lvlJc w:val="left"/>
      <w:pPr>
        <w:ind w:left="3600" w:hanging="360"/>
      </w:pPr>
      <w:rPr>
        <w:rFonts w:ascii="Courier New" w:hAnsi="Courier New" w:hint="default"/>
      </w:rPr>
    </w:lvl>
    <w:lvl w:ilvl="5" w:tplc="FAC0276A">
      <w:start w:val="1"/>
      <w:numFmt w:val="bullet"/>
      <w:lvlText w:val=""/>
      <w:lvlJc w:val="left"/>
      <w:pPr>
        <w:ind w:left="4320" w:hanging="360"/>
      </w:pPr>
      <w:rPr>
        <w:rFonts w:ascii="Wingdings" w:hAnsi="Wingdings" w:hint="default"/>
      </w:rPr>
    </w:lvl>
    <w:lvl w:ilvl="6" w:tplc="6F5A6AF8">
      <w:start w:val="1"/>
      <w:numFmt w:val="bullet"/>
      <w:lvlText w:val=""/>
      <w:lvlJc w:val="left"/>
      <w:pPr>
        <w:ind w:left="5040" w:hanging="360"/>
      </w:pPr>
      <w:rPr>
        <w:rFonts w:ascii="Symbol" w:hAnsi="Symbol" w:hint="default"/>
      </w:rPr>
    </w:lvl>
    <w:lvl w:ilvl="7" w:tplc="07B88DD0">
      <w:start w:val="1"/>
      <w:numFmt w:val="bullet"/>
      <w:lvlText w:val="o"/>
      <w:lvlJc w:val="left"/>
      <w:pPr>
        <w:ind w:left="5760" w:hanging="360"/>
      </w:pPr>
      <w:rPr>
        <w:rFonts w:ascii="Courier New" w:hAnsi="Courier New" w:hint="default"/>
      </w:rPr>
    </w:lvl>
    <w:lvl w:ilvl="8" w:tplc="EF7881F4">
      <w:start w:val="1"/>
      <w:numFmt w:val="bullet"/>
      <w:lvlText w:val=""/>
      <w:lvlJc w:val="left"/>
      <w:pPr>
        <w:ind w:left="6480" w:hanging="360"/>
      </w:pPr>
      <w:rPr>
        <w:rFonts w:ascii="Wingdings" w:hAnsi="Wingdings" w:hint="default"/>
      </w:rPr>
    </w:lvl>
  </w:abstractNum>
  <w:abstractNum w:abstractNumId="28" w15:restartNumberingAfterBreak="0">
    <w:nsid w:val="4E014F9B"/>
    <w:multiLevelType w:val="hybridMultilevel"/>
    <w:tmpl w:val="FFFFFFFF"/>
    <w:lvl w:ilvl="0" w:tplc="7D884184">
      <w:start w:val="1"/>
      <w:numFmt w:val="bullet"/>
      <w:lvlText w:val=""/>
      <w:lvlJc w:val="left"/>
      <w:pPr>
        <w:ind w:left="720" w:hanging="360"/>
      </w:pPr>
      <w:rPr>
        <w:rFonts w:ascii="Symbol" w:hAnsi="Symbol" w:hint="default"/>
      </w:rPr>
    </w:lvl>
    <w:lvl w:ilvl="1" w:tplc="D3A4CD56">
      <w:start w:val="1"/>
      <w:numFmt w:val="bullet"/>
      <w:lvlText w:val="o"/>
      <w:lvlJc w:val="left"/>
      <w:pPr>
        <w:ind w:left="1440" w:hanging="360"/>
      </w:pPr>
      <w:rPr>
        <w:rFonts w:ascii="Courier New" w:hAnsi="Courier New" w:hint="default"/>
      </w:rPr>
    </w:lvl>
    <w:lvl w:ilvl="2" w:tplc="EA2299FC">
      <w:start w:val="1"/>
      <w:numFmt w:val="bullet"/>
      <w:lvlText w:val="o"/>
      <w:lvlJc w:val="left"/>
      <w:pPr>
        <w:ind w:left="2160" w:hanging="360"/>
      </w:pPr>
      <w:rPr>
        <w:rFonts w:ascii="Courier New" w:hAnsi="Courier New" w:hint="default"/>
      </w:rPr>
    </w:lvl>
    <w:lvl w:ilvl="3" w:tplc="C44A046A">
      <w:start w:val="1"/>
      <w:numFmt w:val="bullet"/>
      <w:lvlText w:val=""/>
      <w:lvlJc w:val="left"/>
      <w:pPr>
        <w:ind w:left="2880" w:hanging="360"/>
      </w:pPr>
      <w:rPr>
        <w:rFonts w:ascii="Symbol" w:hAnsi="Symbol" w:hint="default"/>
      </w:rPr>
    </w:lvl>
    <w:lvl w:ilvl="4" w:tplc="B0D8F7E8">
      <w:start w:val="1"/>
      <w:numFmt w:val="bullet"/>
      <w:lvlText w:val="o"/>
      <w:lvlJc w:val="left"/>
      <w:pPr>
        <w:ind w:left="3600" w:hanging="360"/>
      </w:pPr>
      <w:rPr>
        <w:rFonts w:ascii="Courier New" w:hAnsi="Courier New" w:hint="default"/>
      </w:rPr>
    </w:lvl>
    <w:lvl w:ilvl="5" w:tplc="09EC16C0">
      <w:start w:val="1"/>
      <w:numFmt w:val="bullet"/>
      <w:lvlText w:val=""/>
      <w:lvlJc w:val="left"/>
      <w:pPr>
        <w:ind w:left="4320" w:hanging="360"/>
      </w:pPr>
      <w:rPr>
        <w:rFonts w:ascii="Wingdings" w:hAnsi="Wingdings" w:hint="default"/>
      </w:rPr>
    </w:lvl>
    <w:lvl w:ilvl="6" w:tplc="3B14FB40">
      <w:start w:val="1"/>
      <w:numFmt w:val="bullet"/>
      <w:lvlText w:val=""/>
      <w:lvlJc w:val="left"/>
      <w:pPr>
        <w:ind w:left="5040" w:hanging="360"/>
      </w:pPr>
      <w:rPr>
        <w:rFonts w:ascii="Symbol" w:hAnsi="Symbol" w:hint="default"/>
      </w:rPr>
    </w:lvl>
    <w:lvl w:ilvl="7" w:tplc="6B783C5E">
      <w:start w:val="1"/>
      <w:numFmt w:val="bullet"/>
      <w:lvlText w:val="o"/>
      <w:lvlJc w:val="left"/>
      <w:pPr>
        <w:ind w:left="5760" w:hanging="360"/>
      </w:pPr>
      <w:rPr>
        <w:rFonts w:ascii="Courier New" w:hAnsi="Courier New" w:hint="default"/>
      </w:rPr>
    </w:lvl>
    <w:lvl w:ilvl="8" w:tplc="4BF45CE2">
      <w:start w:val="1"/>
      <w:numFmt w:val="bullet"/>
      <w:lvlText w:val=""/>
      <w:lvlJc w:val="left"/>
      <w:pPr>
        <w:ind w:left="6480" w:hanging="360"/>
      </w:pPr>
      <w:rPr>
        <w:rFonts w:ascii="Wingdings" w:hAnsi="Wingdings" w:hint="default"/>
      </w:rPr>
    </w:lvl>
  </w:abstractNum>
  <w:abstractNum w:abstractNumId="29" w15:restartNumberingAfterBreak="0">
    <w:nsid w:val="55903E9C"/>
    <w:multiLevelType w:val="hybridMultilevel"/>
    <w:tmpl w:val="FFFFFFFF"/>
    <w:lvl w:ilvl="0" w:tplc="552A9948">
      <w:start w:val="1"/>
      <w:numFmt w:val="bullet"/>
      <w:lvlText w:val=""/>
      <w:lvlJc w:val="left"/>
      <w:pPr>
        <w:ind w:left="720" w:hanging="360"/>
      </w:pPr>
      <w:rPr>
        <w:rFonts w:ascii="Symbol" w:hAnsi="Symbol" w:hint="default"/>
      </w:rPr>
    </w:lvl>
    <w:lvl w:ilvl="1" w:tplc="E8F82D1C">
      <w:start w:val="1"/>
      <w:numFmt w:val="bullet"/>
      <w:lvlText w:val="o"/>
      <w:lvlJc w:val="left"/>
      <w:pPr>
        <w:ind w:left="1440" w:hanging="360"/>
      </w:pPr>
      <w:rPr>
        <w:rFonts w:ascii="Courier New" w:hAnsi="Courier New" w:hint="default"/>
      </w:rPr>
    </w:lvl>
    <w:lvl w:ilvl="2" w:tplc="0AC68BCE">
      <w:start w:val="1"/>
      <w:numFmt w:val="bullet"/>
      <w:lvlText w:val=""/>
      <w:lvlJc w:val="left"/>
      <w:pPr>
        <w:ind w:left="2160" w:hanging="360"/>
      </w:pPr>
      <w:rPr>
        <w:rFonts w:ascii="Wingdings" w:hAnsi="Wingdings" w:hint="default"/>
      </w:rPr>
    </w:lvl>
    <w:lvl w:ilvl="3" w:tplc="F5AA3148">
      <w:start w:val="1"/>
      <w:numFmt w:val="bullet"/>
      <w:lvlText w:val=""/>
      <w:lvlJc w:val="left"/>
      <w:pPr>
        <w:ind w:left="2880" w:hanging="360"/>
      </w:pPr>
      <w:rPr>
        <w:rFonts w:ascii="Symbol" w:hAnsi="Symbol" w:hint="default"/>
      </w:rPr>
    </w:lvl>
    <w:lvl w:ilvl="4" w:tplc="19DC5E26">
      <w:start w:val="1"/>
      <w:numFmt w:val="bullet"/>
      <w:lvlText w:val="o"/>
      <w:lvlJc w:val="left"/>
      <w:pPr>
        <w:ind w:left="3600" w:hanging="360"/>
      </w:pPr>
      <w:rPr>
        <w:rFonts w:ascii="Courier New" w:hAnsi="Courier New" w:hint="default"/>
      </w:rPr>
    </w:lvl>
    <w:lvl w:ilvl="5" w:tplc="63B6CB94">
      <w:start w:val="1"/>
      <w:numFmt w:val="bullet"/>
      <w:lvlText w:val=""/>
      <w:lvlJc w:val="left"/>
      <w:pPr>
        <w:ind w:left="4320" w:hanging="360"/>
      </w:pPr>
      <w:rPr>
        <w:rFonts w:ascii="Wingdings" w:hAnsi="Wingdings" w:hint="default"/>
      </w:rPr>
    </w:lvl>
    <w:lvl w:ilvl="6" w:tplc="842E71E6">
      <w:start w:val="1"/>
      <w:numFmt w:val="bullet"/>
      <w:lvlText w:val=""/>
      <w:lvlJc w:val="left"/>
      <w:pPr>
        <w:ind w:left="5040" w:hanging="360"/>
      </w:pPr>
      <w:rPr>
        <w:rFonts w:ascii="Symbol" w:hAnsi="Symbol" w:hint="default"/>
      </w:rPr>
    </w:lvl>
    <w:lvl w:ilvl="7" w:tplc="24FEAAB4">
      <w:start w:val="1"/>
      <w:numFmt w:val="bullet"/>
      <w:lvlText w:val="o"/>
      <w:lvlJc w:val="left"/>
      <w:pPr>
        <w:ind w:left="5760" w:hanging="360"/>
      </w:pPr>
      <w:rPr>
        <w:rFonts w:ascii="Courier New" w:hAnsi="Courier New" w:hint="default"/>
      </w:rPr>
    </w:lvl>
    <w:lvl w:ilvl="8" w:tplc="40C896AC">
      <w:start w:val="1"/>
      <w:numFmt w:val="bullet"/>
      <w:lvlText w:val=""/>
      <w:lvlJc w:val="left"/>
      <w:pPr>
        <w:ind w:left="6480" w:hanging="360"/>
      </w:pPr>
      <w:rPr>
        <w:rFonts w:ascii="Wingdings" w:hAnsi="Wingdings" w:hint="default"/>
      </w:rPr>
    </w:lvl>
  </w:abstractNum>
  <w:abstractNum w:abstractNumId="30" w15:restartNumberingAfterBreak="0">
    <w:nsid w:val="56193B7B"/>
    <w:multiLevelType w:val="hybridMultilevel"/>
    <w:tmpl w:val="FFFFFFFF"/>
    <w:lvl w:ilvl="0" w:tplc="4BBE2B88">
      <w:start w:val="1"/>
      <w:numFmt w:val="bullet"/>
      <w:lvlText w:val=""/>
      <w:lvlJc w:val="left"/>
      <w:pPr>
        <w:ind w:left="720" w:hanging="360"/>
      </w:pPr>
      <w:rPr>
        <w:rFonts w:ascii="Symbol" w:hAnsi="Symbol" w:hint="default"/>
      </w:rPr>
    </w:lvl>
    <w:lvl w:ilvl="1" w:tplc="6E8E9C40">
      <w:start w:val="1"/>
      <w:numFmt w:val="bullet"/>
      <w:lvlText w:val=""/>
      <w:lvlJc w:val="left"/>
      <w:pPr>
        <w:ind w:left="1440" w:hanging="360"/>
      </w:pPr>
      <w:rPr>
        <w:rFonts w:ascii="Symbol" w:hAnsi="Symbol" w:hint="default"/>
      </w:rPr>
    </w:lvl>
    <w:lvl w:ilvl="2" w:tplc="EF182F78">
      <w:start w:val="1"/>
      <w:numFmt w:val="bullet"/>
      <w:lvlText w:val=""/>
      <w:lvlJc w:val="left"/>
      <w:pPr>
        <w:ind w:left="2160" w:hanging="360"/>
      </w:pPr>
      <w:rPr>
        <w:rFonts w:ascii="Wingdings" w:hAnsi="Wingdings" w:hint="default"/>
      </w:rPr>
    </w:lvl>
    <w:lvl w:ilvl="3" w:tplc="840E9CB0">
      <w:start w:val="1"/>
      <w:numFmt w:val="bullet"/>
      <w:lvlText w:val=""/>
      <w:lvlJc w:val="left"/>
      <w:pPr>
        <w:ind w:left="2880" w:hanging="360"/>
      </w:pPr>
      <w:rPr>
        <w:rFonts w:ascii="Symbol" w:hAnsi="Symbol" w:hint="default"/>
      </w:rPr>
    </w:lvl>
    <w:lvl w:ilvl="4" w:tplc="A4087276">
      <w:start w:val="1"/>
      <w:numFmt w:val="bullet"/>
      <w:lvlText w:val="o"/>
      <w:lvlJc w:val="left"/>
      <w:pPr>
        <w:ind w:left="3600" w:hanging="360"/>
      </w:pPr>
      <w:rPr>
        <w:rFonts w:ascii="Courier New" w:hAnsi="Courier New" w:hint="default"/>
      </w:rPr>
    </w:lvl>
    <w:lvl w:ilvl="5" w:tplc="A064A268">
      <w:start w:val="1"/>
      <w:numFmt w:val="bullet"/>
      <w:lvlText w:val=""/>
      <w:lvlJc w:val="left"/>
      <w:pPr>
        <w:ind w:left="4320" w:hanging="360"/>
      </w:pPr>
      <w:rPr>
        <w:rFonts w:ascii="Wingdings" w:hAnsi="Wingdings" w:hint="default"/>
      </w:rPr>
    </w:lvl>
    <w:lvl w:ilvl="6" w:tplc="183AD126">
      <w:start w:val="1"/>
      <w:numFmt w:val="bullet"/>
      <w:lvlText w:val=""/>
      <w:lvlJc w:val="left"/>
      <w:pPr>
        <w:ind w:left="5040" w:hanging="360"/>
      </w:pPr>
      <w:rPr>
        <w:rFonts w:ascii="Symbol" w:hAnsi="Symbol" w:hint="default"/>
      </w:rPr>
    </w:lvl>
    <w:lvl w:ilvl="7" w:tplc="4D6EFE42">
      <w:start w:val="1"/>
      <w:numFmt w:val="bullet"/>
      <w:lvlText w:val="o"/>
      <w:lvlJc w:val="left"/>
      <w:pPr>
        <w:ind w:left="5760" w:hanging="360"/>
      </w:pPr>
      <w:rPr>
        <w:rFonts w:ascii="Courier New" w:hAnsi="Courier New" w:hint="default"/>
      </w:rPr>
    </w:lvl>
    <w:lvl w:ilvl="8" w:tplc="C4B031A2">
      <w:start w:val="1"/>
      <w:numFmt w:val="bullet"/>
      <w:lvlText w:val=""/>
      <w:lvlJc w:val="left"/>
      <w:pPr>
        <w:ind w:left="6480" w:hanging="360"/>
      </w:pPr>
      <w:rPr>
        <w:rFonts w:ascii="Wingdings" w:hAnsi="Wingdings" w:hint="default"/>
      </w:rPr>
    </w:lvl>
  </w:abstractNum>
  <w:abstractNum w:abstractNumId="31" w15:restartNumberingAfterBreak="0">
    <w:nsid w:val="5A385AE9"/>
    <w:multiLevelType w:val="hybridMultilevel"/>
    <w:tmpl w:val="FFFFFFFF"/>
    <w:lvl w:ilvl="0" w:tplc="A80C4A86">
      <w:start w:val="1"/>
      <w:numFmt w:val="bullet"/>
      <w:lvlText w:val=""/>
      <w:lvlJc w:val="left"/>
      <w:pPr>
        <w:ind w:left="720" w:hanging="360"/>
      </w:pPr>
      <w:rPr>
        <w:rFonts w:ascii="Symbol" w:hAnsi="Symbol" w:hint="default"/>
      </w:rPr>
    </w:lvl>
    <w:lvl w:ilvl="1" w:tplc="66986D2E">
      <w:start w:val="1"/>
      <w:numFmt w:val="bullet"/>
      <w:lvlText w:val="o"/>
      <w:lvlJc w:val="left"/>
      <w:pPr>
        <w:ind w:left="1440" w:hanging="360"/>
      </w:pPr>
      <w:rPr>
        <w:rFonts w:ascii="Courier New" w:hAnsi="Courier New" w:hint="default"/>
      </w:rPr>
    </w:lvl>
    <w:lvl w:ilvl="2" w:tplc="173EFCE6">
      <w:start w:val="1"/>
      <w:numFmt w:val="bullet"/>
      <w:lvlText w:val=""/>
      <w:lvlJc w:val="left"/>
      <w:pPr>
        <w:ind w:left="2160" w:hanging="360"/>
      </w:pPr>
      <w:rPr>
        <w:rFonts w:ascii="Wingdings" w:hAnsi="Wingdings" w:hint="default"/>
      </w:rPr>
    </w:lvl>
    <w:lvl w:ilvl="3" w:tplc="8FB81EBC">
      <w:start w:val="1"/>
      <w:numFmt w:val="bullet"/>
      <w:lvlText w:val=""/>
      <w:lvlJc w:val="left"/>
      <w:pPr>
        <w:ind w:left="2880" w:hanging="360"/>
      </w:pPr>
      <w:rPr>
        <w:rFonts w:ascii="Symbol" w:hAnsi="Symbol" w:hint="default"/>
      </w:rPr>
    </w:lvl>
    <w:lvl w:ilvl="4" w:tplc="749E39EC">
      <w:start w:val="1"/>
      <w:numFmt w:val="bullet"/>
      <w:lvlText w:val="o"/>
      <w:lvlJc w:val="left"/>
      <w:pPr>
        <w:ind w:left="3600" w:hanging="360"/>
      </w:pPr>
      <w:rPr>
        <w:rFonts w:ascii="Courier New" w:hAnsi="Courier New" w:hint="default"/>
      </w:rPr>
    </w:lvl>
    <w:lvl w:ilvl="5" w:tplc="A66E47AE">
      <w:start w:val="1"/>
      <w:numFmt w:val="bullet"/>
      <w:lvlText w:val=""/>
      <w:lvlJc w:val="left"/>
      <w:pPr>
        <w:ind w:left="4320" w:hanging="360"/>
      </w:pPr>
      <w:rPr>
        <w:rFonts w:ascii="Wingdings" w:hAnsi="Wingdings" w:hint="default"/>
      </w:rPr>
    </w:lvl>
    <w:lvl w:ilvl="6" w:tplc="7096B40E">
      <w:start w:val="1"/>
      <w:numFmt w:val="bullet"/>
      <w:lvlText w:val=""/>
      <w:lvlJc w:val="left"/>
      <w:pPr>
        <w:ind w:left="5040" w:hanging="360"/>
      </w:pPr>
      <w:rPr>
        <w:rFonts w:ascii="Symbol" w:hAnsi="Symbol" w:hint="default"/>
      </w:rPr>
    </w:lvl>
    <w:lvl w:ilvl="7" w:tplc="1D06EC2A">
      <w:start w:val="1"/>
      <w:numFmt w:val="bullet"/>
      <w:lvlText w:val="o"/>
      <w:lvlJc w:val="left"/>
      <w:pPr>
        <w:ind w:left="5760" w:hanging="360"/>
      </w:pPr>
      <w:rPr>
        <w:rFonts w:ascii="Courier New" w:hAnsi="Courier New" w:hint="default"/>
      </w:rPr>
    </w:lvl>
    <w:lvl w:ilvl="8" w:tplc="9092B692">
      <w:start w:val="1"/>
      <w:numFmt w:val="bullet"/>
      <w:lvlText w:val=""/>
      <w:lvlJc w:val="left"/>
      <w:pPr>
        <w:ind w:left="6480" w:hanging="360"/>
      </w:pPr>
      <w:rPr>
        <w:rFonts w:ascii="Wingdings" w:hAnsi="Wingdings" w:hint="default"/>
      </w:rPr>
    </w:lvl>
  </w:abstractNum>
  <w:abstractNum w:abstractNumId="32" w15:restartNumberingAfterBreak="0">
    <w:nsid w:val="5E1936F7"/>
    <w:multiLevelType w:val="hybridMultilevel"/>
    <w:tmpl w:val="9C202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AA92B"/>
    <w:multiLevelType w:val="hybridMultilevel"/>
    <w:tmpl w:val="29AAD918"/>
    <w:lvl w:ilvl="0" w:tplc="FED0FBE0">
      <w:start w:val="1"/>
      <w:numFmt w:val="bullet"/>
      <w:lvlText w:val=""/>
      <w:lvlJc w:val="left"/>
      <w:pPr>
        <w:ind w:left="720" w:hanging="360"/>
      </w:pPr>
      <w:rPr>
        <w:rFonts w:ascii="Symbol" w:hAnsi="Symbol" w:hint="default"/>
      </w:rPr>
    </w:lvl>
    <w:lvl w:ilvl="1" w:tplc="6D7C8552">
      <w:start w:val="1"/>
      <w:numFmt w:val="bullet"/>
      <w:lvlText w:val="·"/>
      <w:lvlJc w:val="left"/>
      <w:pPr>
        <w:ind w:left="1440" w:hanging="360"/>
      </w:pPr>
      <w:rPr>
        <w:rFonts w:ascii="Symbol" w:hAnsi="Symbol" w:hint="default"/>
      </w:rPr>
    </w:lvl>
    <w:lvl w:ilvl="2" w:tplc="331AE204">
      <w:start w:val="1"/>
      <w:numFmt w:val="bullet"/>
      <w:lvlText w:val=""/>
      <w:lvlJc w:val="left"/>
      <w:pPr>
        <w:ind w:left="2160" w:hanging="360"/>
      </w:pPr>
      <w:rPr>
        <w:rFonts w:ascii="Wingdings" w:hAnsi="Wingdings" w:hint="default"/>
      </w:rPr>
    </w:lvl>
    <w:lvl w:ilvl="3" w:tplc="4F0ABCA6">
      <w:start w:val="1"/>
      <w:numFmt w:val="bullet"/>
      <w:lvlText w:val=""/>
      <w:lvlJc w:val="left"/>
      <w:pPr>
        <w:ind w:left="2880" w:hanging="360"/>
      </w:pPr>
      <w:rPr>
        <w:rFonts w:ascii="Symbol" w:hAnsi="Symbol" w:hint="default"/>
      </w:rPr>
    </w:lvl>
    <w:lvl w:ilvl="4" w:tplc="CF6884C2">
      <w:start w:val="1"/>
      <w:numFmt w:val="bullet"/>
      <w:lvlText w:val="o"/>
      <w:lvlJc w:val="left"/>
      <w:pPr>
        <w:ind w:left="3600" w:hanging="360"/>
      </w:pPr>
      <w:rPr>
        <w:rFonts w:ascii="Courier New" w:hAnsi="Courier New" w:hint="default"/>
      </w:rPr>
    </w:lvl>
    <w:lvl w:ilvl="5" w:tplc="6DA4B752">
      <w:start w:val="1"/>
      <w:numFmt w:val="bullet"/>
      <w:lvlText w:val=""/>
      <w:lvlJc w:val="left"/>
      <w:pPr>
        <w:ind w:left="4320" w:hanging="360"/>
      </w:pPr>
      <w:rPr>
        <w:rFonts w:ascii="Wingdings" w:hAnsi="Wingdings" w:hint="default"/>
      </w:rPr>
    </w:lvl>
    <w:lvl w:ilvl="6" w:tplc="612A01C8">
      <w:start w:val="1"/>
      <w:numFmt w:val="bullet"/>
      <w:lvlText w:val=""/>
      <w:lvlJc w:val="left"/>
      <w:pPr>
        <w:ind w:left="5040" w:hanging="360"/>
      </w:pPr>
      <w:rPr>
        <w:rFonts w:ascii="Symbol" w:hAnsi="Symbol" w:hint="default"/>
      </w:rPr>
    </w:lvl>
    <w:lvl w:ilvl="7" w:tplc="C2B87F4E">
      <w:start w:val="1"/>
      <w:numFmt w:val="bullet"/>
      <w:lvlText w:val="o"/>
      <w:lvlJc w:val="left"/>
      <w:pPr>
        <w:ind w:left="5760" w:hanging="360"/>
      </w:pPr>
      <w:rPr>
        <w:rFonts w:ascii="Courier New" w:hAnsi="Courier New" w:hint="default"/>
      </w:rPr>
    </w:lvl>
    <w:lvl w:ilvl="8" w:tplc="698EEBFE">
      <w:start w:val="1"/>
      <w:numFmt w:val="bullet"/>
      <w:lvlText w:val=""/>
      <w:lvlJc w:val="left"/>
      <w:pPr>
        <w:ind w:left="6480" w:hanging="360"/>
      </w:pPr>
      <w:rPr>
        <w:rFonts w:ascii="Wingdings" w:hAnsi="Wingdings" w:hint="default"/>
      </w:rPr>
    </w:lvl>
  </w:abstractNum>
  <w:abstractNum w:abstractNumId="34" w15:restartNumberingAfterBreak="0">
    <w:nsid w:val="6CCE60F8"/>
    <w:multiLevelType w:val="hybridMultilevel"/>
    <w:tmpl w:val="FFFFFFFF"/>
    <w:lvl w:ilvl="0" w:tplc="8BB62C3E">
      <w:start w:val="1"/>
      <w:numFmt w:val="bullet"/>
      <w:lvlText w:val=""/>
      <w:lvlJc w:val="left"/>
      <w:pPr>
        <w:ind w:left="720" w:hanging="360"/>
      </w:pPr>
      <w:rPr>
        <w:rFonts w:ascii="Symbol" w:hAnsi="Symbol" w:hint="default"/>
      </w:rPr>
    </w:lvl>
    <w:lvl w:ilvl="1" w:tplc="CB46B394">
      <w:start w:val="1"/>
      <w:numFmt w:val="bullet"/>
      <w:lvlText w:val="o"/>
      <w:lvlJc w:val="left"/>
      <w:pPr>
        <w:ind w:left="1440" w:hanging="360"/>
      </w:pPr>
      <w:rPr>
        <w:rFonts w:ascii="Courier New" w:hAnsi="Courier New" w:hint="default"/>
      </w:rPr>
    </w:lvl>
    <w:lvl w:ilvl="2" w:tplc="CEF4F112">
      <w:start w:val="1"/>
      <w:numFmt w:val="bullet"/>
      <w:lvlText w:val=""/>
      <w:lvlJc w:val="left"/>
      <w:pPr>
        <w:ind w:left="2160" w:hanging="360"/>
      </w:pPr>
      <w:rPr>
        <w:rFonts w:ascii="Wingdings" w:hAnsi="Wingdings" w:hint="default"/>
      </w:rPr>
    </w:lvl>
    <w:lvl w:ilvl="3" w:tplc="E7EC06E4">
      <w:start w:val="1"/>
      <w:numFmt w:val="bullet"/>
      <w:lvlText w:val=""/>
      <w:lvlJc w:val="left"/>
      <w:pPr>
        <w:ind w:left="2880" w:hanging="360"/>
      </w:pPr>
      <w:rPr>
        <w:rFonts w:ascii="Symbol" w:hAnsi="Symbol" w:hint="default"/>
      </w:rPr>
    </w:lvl>
    <w:lvl w:ilvl="4" w:tplc="D744F6FA">
      <w:start w:val="1"/>
      <w:numFmt w:val="bullet"/>
      <w:lvlText w:val="o"/>
      <w:lvlJc w:val="left"/>
      <w:pPr>
        <w:ind w:left="3600" w:hanging="360"/>
      </w:pPr>
      <w:rPr>
        <w:rFonts w:ascii="Courier New" w:hAnsi="Courier New" w:hint="default"/>
      </w:rPr>
    </w:lvl>
    <w:lvl w:ilvl="5" w:tplc="69C4FD8A">
      <w:start w:val="1"/>
      <w:numFmt w:val="bullet"/>
      <w:lvlText w:val=""/>
      <w:lvlJc w:val="left"/>
      <w:pPr>
        <w:ind w:left="4320" w:hanging="360"/>
      </w:pPr>
      <w:rPr>
        <w:rFonts w:ascii="Wingdings" w:hAnsi="Wingdings" w:hint="default"/>
      </w:rPr>
    </w:lvl>
    <w:lvl w:ilvl="6" w:tplc="41A6DFC4">
      <w:start w:val="1"/>
      <w:numFmt w:val="bullet"/>
      <w:lvlText w:val=""/>
      <w:lvlJc w:val="left"/>
      <w:pPr>
        <w:ind w:left="5040" w:hanging="360"/>
      </w:pPr>
      <w:rPr>
        <w:rFonts w:ascii="Symbol" w:hAnsi="Symbol" w:hint="default"/>
      </w:rPr>
    </w:lvl>
    <w:lvl w:ilvl="7" w:tplc="198439C6">
      <w:start w:val="1"/>
      <w:numFmt w:val="bullet"/>
      <w:lvlText w:val="o"/>
      <w:lvlJc w:val="left"/>
      <w:pPr>
        <w:ind w:left="5760" w:hanging="360"/>
      </w:pPr>
      <w:rPr>
        <w:rFonts w:ascii="Courier New" w:hAnsi="Courier New" w:hint="default"/>
      </w:rPr>
    </w:lvl>
    <w:lvl w:ilvl="8" w:tplc="EDC89E54">
      <w:start w:val="1"/>
      <w:numFmt w:val="bullet"/>
      <w:lvlText w:val=""/>
      <w:lvlJc w:val="left"/>
      <w:pPr>
        <w:ind w:left="6480" w:hanging="360"/>
      </w:pPr>
      <w:rPr>
        <w:rFonts w:ascii="Wingdings" w:hAnsi="Wingdings" w:hint="default"/>
      </w:rPr>
    </w:lvl>
  </w:abstractNum>
  <w:abstractNum w:abstractNumId="35" w15:restartNumberingAfterBreak="0">
    <w:nsid w:val="6E7C487E"/>
    <w:multiLevelType w:val="hybridMultilevel"/>
    <w:tmpl w:val="2898C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400073"/>
    <w:multiLevelType w:val="hybridMultilevel"/>
    <w:tmpl w:val="7E6C5C1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58781301">
    <w:abstractNumId w:val="33"/>
  </w:num>
  <w:num w:numId="2" w16cid:durableId="382801360">
    <w:abstractNumId w:val="16"/>
  </w:num>
  <w:num w:numId="3" w16cid:durableId="1021081339">
    <w:abstractNumId w:val="2"/>
  </w:num>
  <w:num w:numId="4" w16cid:durableId="158035973">
    <w:abstractNumId w:val="1"/>
  </w:num>
  <w:num w:numId="5" w16cid:durableId="1215502674">
    <w:abstractNumId w:val="22"/>
  </w:num>
  <w:num w:numId="6" w16cid:durableId="1255822767">
    <w:abstractNumId w:val="35"/>
  </w:num>
  <w:num w:numId="7" w16cid:durableId="1157460437">
    <w:abstractNumId w:val="15"/>
  </w:num>
  <w:num w:numId="8" w16cid:durableId="200174773">
    <w:abstractNumId w:val="5"/>
  </w:num>
  <w:num w:numId="9" w16cid:durableId="1524394203">
    <w:abstractNumId w:val="32"/>
  </w:num>
  <w:num w:numId="10" w16cid:durableId="1703626372">
    <w:abstractNumId w:val="11"/>
  </w:num>
  <w:num w:numId="11" w16cid:durableId="2068333689">
    <w:abstractNumId w:val="9"/>
  </w:num>
  <w:num w:numId="12" w16cid:durableId="1595550406">
    <w:abstractNumId w:val="3"/>
  </w:num>
  <w:num w:numId="13" w16cid:durableId="670136626">
    <w:abstractNumId w:val="21"/>
  </w:num>
  <w:num w:numId="14" w16cid:durableId="1237008840">
    <w:abstractNumId w:val="13"/>
  </w:num>
  <w:num w:numId="15" w16cid:durableId="1391349369">
    <w:abstractNumId w:val="26"/>
  </w:num>
  <w:num w:numId="16" w16cid:durableId="1031029581">
    <w:abstractNumId w:val="30"/>
  </w:num>
  <w:num w:numId="17" w16cid:durableId="1446733389">
    <w:abstractNumId w:val="25"/>
  </w:num>
  <w:num w:numId="18" w16cid:durableId="1242636240">
    <w:abstractNumId w:val="34"/>
  </w:num>
  <w:num w:numId="19" w16cid:durableId="8920874">
    <w:abstractNumId w:val="24"/>
  </w:num>
  <w:num w:numId="20" w16cid:durableId="528445427">
    <w:abstractNumId w:val="27"/>
  </w:num>
  <w:num w:numId="21" w16cid:durableId="414136042">
    <w:abstractNumId w:val="31"/>
  </w:num>
  <w:num w:numId="22" w16cid:durableId="1718967776">
    <w:abstractNumId w:val="18"/>
  </w:num>
  <w:num w:numId="23" w16cid:durableId="2135977118">
    <w:abstractNumId w:val="0"/>
  </w:num>
  <w:num w:numId="24" w16cid:durableId="1753775518">
    <w:abstractNumId w:val="6"/>
  </w:num>
  <w:num w:numId="25" w16cid:durableId="57099328">
    <w:abstractNumId w:val="29"/>
  </w:num>
  <w:num w:numId="26" w16cid:durableId="1541553275">
    <w:abstractNumId w:val="19"/>
  </w:num>
  <w:num w:numId="27" w16cid:durableId="1709649221">
    <w:abstractNumId w:val="4"/>
  </w:num>
  <w:num w:numId="28" w16cid:durableId="679508934">
    <w:abstractNumId w:val="12"/>
  </w:num>
  <w:num w:numId="29" w16cid:durableId="1118715825">
    <w:abstractNumId w:val="20"/>
  </w:num>
  <w:num w:numId="30" w16cid:durableId="1521119800">
    <w:abstractNumId w:val="28"/>
  </w:num>
  <w:num w:numId="31" w16cid:durableId="686562843">
    <w:abstractNumId w:val="8"/>
  </w:num>
  <w:num w:numId="32" w16cid:durableId="942999462">
    <w:abstractNumId w:val="23"/>
  </w:num>
  <w:num w:numId="33" w16cid:durableId="1383825243">
    <w:abstractNumId w:val="10"/>
  </w:num>
  <w:num w:numId="34" w16cid:durableId="1928802099">
    <w:abstractNumId w:val="7"/>
  </w:num>
  <w:num w:numId="35" w16cid:durableId="754666251">
    <w:abstractNumId w:val="17"/>
  </w:num>
  <w:num w:numId="36" w16cid:durableId="1888567417">
    <w:abstractNumId w:val="14"/>
  </w:num>
  <w:num w:numId="37" w16cid:durableId="1854025945">
    <w:abstractNumId w:val="3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VISTRA">
    <w15:presenceInfo w15:providerId="None" w15:userId="VISTRA"/>
  </w15:person>
  <w15:person w15:author="Katherine Gross-ERCOT">
    <w15:presenceInfo w15:providerId="None" w15:userId="Katherine Gross-ERCOT"/>
  </w15:person>
  <w15:person w15:author="Maggio, Dave">
    <w15:presenceInfo w15:providerId="AD" w15:userId="S::David.Maggio@ercot.com::ac169136-3d92-4093-a1ee-cd2fa0ab63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DateAndTime/>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0376"/>
    <w:rsid w:val="00000517"/>
    <w:rsid w:val="0000054F"/>
    <w:rsid w:val="000008C0"/>
    <w:rsid w:val="00001249"/>
    <w:rsid w:val="00001865"/>
    <w:rsid w:val="00001D68"/>
    <w:rsid w:val="00001DB5"/>
    <w:rsid w:val="00002196"/>
    <w:rsid w:val="00002594"/>
    <w:rsid w:val="000026EB"/>
    <w:rsid w:val="00002959"/>
    <w:rsid w:val="00002BD5"/>
    <w:rsid w:val="00002CD9"/>
    <w:rsid w:val="0000315B"/>
    <w:rsid w:val="0000336A"/>
    <w:rsid w:val="0000368A"/>
    <w:rsid w:val="00003853"/>
    <w:rsid w:val="00003C80"/>
    <w:rsid w:val="000044CF"/>
    <w:rsid w:val="00004ACF"/>
    <w:rsid w:val="00004B12"/>
    <w:rsid w:val="00004D1A"/>
    <w:rsid w:val="00005D3C"/>
    <w:rsid w:val="00006179"/>
    <w:rsid w:val="000062A8"/>
    <w:rsid w:val="000064C7"/>
    <w:rsid w:val="00006DB5"/>
    <w:rsid w:val="00006DEF"/>
    <w:rsid w:val="0000717F"/>
    <w:rsid w:val="00007487"/>
    <w:rsid w:val="000076CD"/>
    <w:rsid w:val="00007D10"/>
    <w:rsid w:val="00007FF2"/>
    <w:rsid w:val="000105D0"/>
    <w:rsid w:val="000105F3"/>
    <w:rsid w:val="00010DC7"/>
    <w:rsid w:val="00010E48"/>
    <w:rsid w:val="00010EC8"/>
    <w:rsid w:val="000118D1"/>
    <w:rsid w:val="000119E2"/>
    <w:rsid w:val="000129E9"/>
    <w:rsid w:val="00013175"/>
    <w:rsid w:val="000135A8"/>
    <w:rsid w:val="000137C9"/>
    <w:rsid w:val="0001384D"/>
    <w:rsid w:val="00013A42"/>
    <w:rsid w:val="00013ADD"/>
    <w:rsid w:val="00013AF1"/>
    <w:rsid w:val="00013DDD"/>
    <w:rsid w:val="00014298"/>
    <w:rsid w:val="0001447E"/>
    <w:rsid w:val="00014C35"/>
    <w:rsid w:val="00015073"/>
    <w:rsid w:val="000156CC"/>
    <w:rsid w:val="0001584D"/>
    <w:rsid w:val="000158B2"/>
    <w:rsid w:val="00015948"/>
    <w:rsid w:val="00015B23"/>
    <w:rsid w:val="00015EE7"/>
    <w:rsid w:val="00016339"/>
    <w:rsid w:val="00016350"/>
    <w:rsid w:val="00016C38"/>
    <w:rsid w:val="00017B13"/>
    <w:rsid w:val="000200B4"/>
    <w:rsid w:val="00020138"/>
    <w:rsid w:val="0002048F"/>
    <w:rsid w:val="000204A7"/>
    <w:rsid w:val="000205CA"/>
    <w:rsid w:val="000207FC"/>
    <w:rsid w:val="00020825"/>
    <w:rsid w:val="00020C7D"/>
    <w:rsid w:val="00020EF2"/>
    <w:rsid w:val="00021200"/>
    <w:rsid w:val="00021528"/>
    <w:rsid w:val="000215A5"/>
    <w:rsid w:val="000218E5"/>
    <w:rsid w:val="00021D66"/>
    <w:rsid w:val="0002225B"/>
    <w:rsid w:val="00022379"/>
    <w:rsid w:val="00022575"/>
    <w:rsid w:val="00022773"/>
    <w:rsid w:val="00022A64"/>
    <w:rsid w:val="00022B30"/>
    <w:rsid w:val="00022FD1"/>
    <w:rsid w:val="00022FE9"/>
    <w:rsid w:val="00023026"/>
    <w:rsid w:val="000233D0"/>
    <w:rsid w:val="00023626"/>
    <w:rsid w:val="00023645"/>
    <w:rsid w:val="00024F7D"/>
    <w:rsid w:val="00025085"/>
    <w:rsid w:val="000250E1"/>
    <w:rsid w:val="0002527E"/>
    <w:rsid w:val="000258FC"/>
    <w:rsid w:val="000261DC"/>
    <w:rsid w:val="0002643C"/>
    <w:rsid w:val="00026752"/>
    <w:rsid w:val="00026BA2"/>
    <w:rsid w:val="00026CA5"/>
    <w:rsid w:val="00026FC9"/>
    <w:rsid w:val="0002710E"/>
    <w:rsid w:val="000271B9"/>
    <w:rsid w:val="0002724B"/>
    <w:rsid w:val="000276C5"/>
    <w:rsid w:val="00027709"/>
    <w:rsid w:val="00027A5B"/>
    <w:rsid w:val="00027C06"/>
    <w:rsid w:val="00027F15"/>
    <w:rsid w:val="00030B53"/>
    <w:rsid w:val="00030D3C"/>
    <w:rsid w:val="00030D82"/>
    <w:rsid w:val="00030DE7"/>
    <w:rsid w:val="000313F6"/>
    <w:rsid w:val="000319B8"/>
    <w:rsid w:val="00031C8C"/>
    <w:rsid w:val="000323A1"/>
    <w:rsid w:val="00032B5C"/>
    <w:rsid w:val="00032D28"/>
    <w:rsid w:val="00032DCB"/>
    <w:rsid w:val="00032DD6"/>
    <w:rsid w:val="0003302A"/>
    <w:rsid w:val="00033369"/>
    <w:rsid w:val="00033B7C"/>
    <w:rsid w:val="0003478C"/>
    <w:rsid w:val="00034D5E"/>
    <w:rsid w:val="00035108"/>
    <w:rsid w:val="0003563C"/>
    <w:rsid w:val="000356D1"/>
    <w:rsid w:val="00035A30"/>
    <w:rsid w:val="00035E24"/>
    <w:rsid w:val="00035ED6"/>
    <w:rsid w:val="0003600F"/>
    <w:rsid w:val="000368AD"/>
    <w:rsid w:val="00036A09"/>
    <w:rsid w:val="00036C6F"/>
    <w:rsid w:val="00036D2E"/>
    <w:rsid w:val="00036F3D"/>
    <w:rsid w:val="00036F77"/>
    <w:rsid w:val="00037DD3"/>
    <w:rsid w:val="000406D9"/>
    <w:rsid w:val="00040878"/>
    <w:rsid w:val="00040B6E"/>
    <w:rsid w:val="00040E59"/>
    <w:rsid w:val="00040FE6"/>
    <w:rsid w:val="0004135F"/>
    <w:rsid w:val="000417DA"/>
    <w:rsid w:val="00041807"/>
    <w:rsid w:val="00041E22"/>
    <w:rsid w:val="00042263"/>
    <w:rsid w:val="000426B5"/>
    <w:rsid w:val="00042B29"/>
    <w:rsid w:val="00042C1E"/>
    <w:rsid w:val="00042DF7"/>
    <w:rsid w:val="00043698"/>
    <w:rsid w:val="00043834"/>
    <w:rsid w:val="00043F08"/>
    <w:rsid w:val="00044176"/>
    <w:rsid w:val="0004419C"/>
    <w:rsid w:val="00044423"/>
    <w:rsid w:val="00044716"/>
    <w:rsid w:val="000448CE"/>
    <w:rsid w:val="00044B42"/>
    <w:rsid w:val="00044B64"/>
    <w:rsid w:val="00044F57"/>
    <w:rsid w:val="00045053"/>
    <w:rsid w:val="0004512C"/>
    <w:rsid w:val="000455B3"/>
    <w:rsid w:val="00045B2B"/>
    <w:rsid w:val="00046266"/>
    <w:rsid w:val="0004646F"/>
    <w:rsid w:val="0004773E"/>
    <w:rsid w:val="0004790B"/>
    <w:rsid w:val="00047CAC"/>
    <w:rsid w:val="00047D4E"/>
    <w:rsid w:val="00050AF9"/>
    <w:rsid w:val="00050FC5"/>
    <w:rsid w:val="00051439"/>
    <w:rsid w:val="0005147A"/>
    <w:rsid w:val="00051641"/>
    <w:rsid w:val="00051787"/>
    <w:rsid w:val="00051791"/>
    <w:rsid w:val="00051890"/>
    <w:rsid w:val="000518EC"/>
    <w:rsid w:val="00051D47"/>
    <w:rsid w:val="00051EDF"/>
    <w:rsid w:val="00052688"/>
    <w:rsid w:val="0005281B"/>
    <w:rsid w:val="00052831"/>
    <w:rsid w:val="00052D24"/>
    <w:rsid w:val="0005316A"/>
    <w:rsid w:val="00053359"/>
    <w:rsid w:val="000533AE"/>
    <w:rsid w:val="0005342C"/>
    <w:rsid w:val="000537B3"/>
    <w:rsid w:val="000537C2"/>
    <w:rsid w:val="00053921"/>
    <w:rsid w:val="00053BCF"/>
    <w:rsid w:val="00053D36"/>
    <w:rsid w:val="00053D3A"/>
    <w:rsid w:val="00053E0F"/>
    <w:rsid w:val="000540BD"/>
    <w:rsid w:val="00054371"/>
    <w:rsid w:val="00054A4D"/>
    <w:rsid w:val="00054CF3"/>
    <w:rsid w:val="00054CFA"/>
    <w:rsid w:val="00055BE8"/>
    <w:rsid w:val="00056274"/>
    <w:rsid w:val="000568AE"/>
    <w:rsid w:val="00056CD3"/>
    <w:rsid w:val="0005718E"/>
    <w:rsid w:val="000578D2"/>
    <w:rsid w:val="0005790D"/>
    <w:rsid w:val="000579A7"/>
    <w:rsid w:val="00057E88"/>
    <w:rsid w:val="00060036"/>
    <w:rsid w:val="0006037A"/>
    <w:rsid w:val="00060B65"/>
    <w:rsid w:val="00060CE9"/>
    <w:rsid w:val="00060F98"/>
    <w:rsid w:val="00061139"/>
    <w:rsid w:val="00061A82"/>
    <w:rsid w:val="00061B2D"/>
    <w:rsid w:val="000620DA"/>
    <w:rsid w:val="00062382"/>
    <w:rsid w:val="000624F3"/>
    <w:rsid w:val="00062BEE"/>
    <w:rsid w:val="0006318D"/>
    <w:rsid w:val="00063550"/>
    <w:rsid w:val="00063702"/>
    <w:rsid w:val="000638C9"/>
    <w:rsid w:val="00064001"/>
    <w:rsid w:val="00064375"/>
    <w:rsid w:val="00064BDA"/>
    <w:rsid w:val="00064DDC"/>
    <w:rsid w:val="00064E71"/>
    <w:rsid w:val="000654CC"/>
    <w:rsid w:val="00065689"/>
    <w:rsid w:val="00065D87"/>
    <w:rsid w:val="00065ED3"/>
    <w:rsid w:val="00066285"/>
    <w:rsid w:val="00066C1B"/>
    <w:rsid w:val="00066D99"/>
    <w:rsid w:val="00067944"/>
    <w:rsid w:val="00067A83"/>
    <w:rsid w:val="00067DC5"/>
    <w:rsid w:val="000703C8"/>
    <w:rsid w:val="0007091D"/>
    <w:rsid w:val="00070A98"/>
    <w:rsid w:val="00070F75"/>
    <w:rsid w:val="000710C5"/>
    <w:rsid w:val="00071691"/>
    <w:rsid w:val="00071B6B"/>
    <w:rsid w:val="00071C7B"/>
    <w:rsid w:val="00071CFA"/>
    <w:rsid w:val="00071DFF"/>
    <w:rsid w:val="0007219D"/>
    <w:rsid w:val="00072305"/>
    <w:rsid w:val="00072566"/>
    <w:rsid w:val="00072EA6"/>
    <w:rsid w:val="00072EE1"/>
    <w:rsid w:val="000734BF"/>
    <w:rsid w:val="0007354A"/>
    <w:rsid w:val="000738B0"/>
    <w:rsid w:val="00073D0E"/>
    <w:rsid w:val="00073ECB"/>
    <w:rsid w:val="0007408A"/>
    <w:rsid w:val="000740D4"/>
    <w:rsid w:val="0007434A"/>
    <w:rsid w:val="000747A4"/>
    <w:rsid w:val="00074B71"/>
    <w:rsid w:val="00074DEA"/>
    <w:rsid w:val="0007518D"/>
    <w:rsid w:val="00075907"/>
    <w:rsid w:val="00075EAD"/>
    <w:rsid w:val="0007663E"/>
    <w:rsid w:val="000767B5"/>
    <w:rsid w:val="000768E4"/>
    <w:rsid w:val="000768FC"/>
    <w:rsid w:val="000769F5"/>
    <w:rsid w:val="00076D3A"/>
    <w:rsid w:val="00077043"/>
    <w:rsid w:val="00077ABC"/>
    <w:rsid w:val="00077F6C"/>
    <w:rsid w:val="00080161"/>
    <w:rsid w:val="00080521"/>
    <w:rsid w:val="000807DF"/>
    <w:rsid w:val="000807E2"/>
    <w:rsid w:val="0008090E"/>
    <w:rsid w:val="00080B5F"/>
    <w:rsid w:val="00080BC1"/>
    <w:rsid w:val="00080D1C"/>
    <w:rsid w:val="000811E4"/>
    <w:rsid w:val="00081728"/>
    <w:rsid w:val="00081CE6"/>
    <w:rsid w:val="00082161"/>
    <w:rsid w:val="00083E38"/>
    <w:rsid w:val="000841B6"/>
    <w:rsid w:val="00084A4F"/>
    <w:rsid w:val="00085732"/>
    <w:rsid w:val="000857FF"/>
    <w:rsid w:val="00085952"/>
    <w:rsid w:val="00085B92"/>
    <w:rsid w:val="00085EE9"/>
    <w:rsid w:val="000864B9"/>
    <w:rsid w:val="000865D2"/>
    <w:rsid w:val="0008669E"/>
    <w:rsid w:val="000866F0"/>
    <w:rsid w:val="00086C0C"/>
    <w:rsid w:val="00086DBD"/>
    <w:rsid w:val="000875FD"/>
    <w:rsid w:val="0008773D"/>
    <w:rsid w:val="00087DC3"/>
    <w:rsid w:val="000900DB"/>
    <w:rsid w:val="00090605"/>
    <w:rsid w:val="000906CC"/>
    <w:rsid w:val="000907DF"/>
    <w:rsid w:val="00090849"/>
    <w:rsid w:val="00090EB9"/>
    <w:rsid w:val="00091AB1"/>
    <w:rsid w:val="000923CD"/>
    <w:rsid w:val="000927E7"/>
    <w:rsid w:val="00093029"/>
    <w:rsid w:val="00093277"/>
    <w:rsid w:val="00093AC9"/>
    <w:rsid w:val="00094B86"/>
    <w:rsid w:val="00094CA2"/>
    <w:rsid w:val="0009550D"/>
    <w:rsid w:val="00095523"/>
    <w:rsid w:val="00095A3C"/>
    <w:rsid w:val="00095D3D"/>
    <w:rsid w:val="00096210"/>
    <w:rsid w:val="00096492"/>
    <w:rsid w:val="000965EB"/>
    <w:rsid w:val="00096B9F"/>
    <w:rsid w:val="00096FE5"/>
    <w:rsid w:val="0009701A"/>
    <w:rsid w:val="000970DA"/>
    <w:rsid w:val="000971EF"/>
    <w:rsid w:val="00097A98"/>
    <w:rsid w:val="00097AB0"/>
    <w:rsid w:val="00097F5D"/>
    <w:rsid w:val="000A00D2"/>
    <w:rsid w:val="000A09A6"/>
    <w:rsid w:val="000A1109"/>
    <w:rsid w:val="000A1138"/>
    <w:rsid w:val="000A122B"/>
    <w:rsid w:val="000A152D"/>
    <w:rsid w:val="000A154A"/>
    <w:rsid w:val="000A176C"/>
    <w:rsid w:val="000A1DA3"/>
    <w:rsid w:val="000A1FFD"/>
    <w:rsid w:val="000A2C57"/>
    <w:rsid w:val="000A3401"/>
    <w:rsid w:val="000A3668"/>
    <w:rsid w:val="000A37AE"/>
    <w:rsid w:val="000A3877"/>
    <w:rsid w:val="000A3B7F"/>
    <w:rsid w:val="000A42A5"/>
    <w:rsid w:val="000A4536"/>
    <w:rsid w:val="000A4D61"/>
    <w:rsid w:val="000A50FE"/>
    <w:rsid w:val="000A52AA"/>
    <w:rsid w:val="000A5800"/>
    <w:rsid w:val="000A5A3B"/>
    <w:rsid w:val="000A5B18"/>
    <w:rsid w:val="000A5ED6"/>
    <w:rsid w:val="000A6B4B"/>
    <w:rsid w:val="000A6CF0"/>
    <w:rsid w:val="000A6D56"/>
    <w:rsid w:val="000A7115"/>
    <w:rsid w:val="000A72AE"/>
    <w:rsid w:val="000A7476"/>
    <w:rsid w:val="000A75FD"/>
    <w:rsid w:val="000B02C9"/>
    <w:rsid w:val="000B0CB7"/>
    <w:rsid w:val="000B0D08"/>
    <w:rsid w:val="000B0D47"/>
    <w:rsid w:val="000B0F0A"/>
    <w:rsid w:val="000B13A0"/>
    <w:rsid w:val="000B1443"/>
    <w:rsid w:val="000B15B3"/>
    <w:rsid w:val="000B19F0"/>
    <w:rsid w:val="000B26BE"/>
    <w:rsid w:val="000B2D5A"/>
    <w:rsid w:val="000B2FD2"/>
    <w:rsid w:val="000B330F"/>
    <w:rsid w:val="000B33C5"/>
    <w:rsid w:val="000B38B7"/>
    <w:rsid w:val="000B3AB6"/>
    <w:rsid w:val="000B3B41"/>
    <w:rsid w:val="000B3D3A"/>
    <w:rsid w:val="000B3F6B"/>
    <w:rsid w:val="000B4B2A"/>
    <w:rsid w:val="000B4BFF"/>
    <w:rsid w:val="000B4CEF"/>
    <w:rsid w:val="000B4D97"/>
    <w:rsid w:val="000B5374"/>
    <w:rsid w:val="000B58D3"/>
    <w:rsid w:val="000B5D45"/>
    <w:rsid w:val="000B5E80"/>
    <w:rsid w:val="000B6208"/>
    <w:rsid w:val="000B63E0"/>
    <w:rsid w:val="000B68D5"/>
    <w:rsid w:val="000B6CA8"/>
    <w:rsid w:val="000B726F"/>
    <w:rsid w:val="000B73AF"/>
    <w:rsid w:val="000B7653"/>
    <w:rsid w:val="000B7874"/>
    <w:rsid w:val="000B7B63"/>
    <w:rsid w:val="000B7B76"/>
    <w:rsid w:val="000B7C02"/>
    <w:rsid w:val="000C0532"/>
    <w:rsid w:val="000C0623"/>
    <w:rsid w:val="000C063B"/>
    <w:rsid w:val="000C08DD"/>
    <w:rsid w:val="000C0CBA"/>
    <w:rsid w:val="000C17AD"/>
    <w:rsid w:val="000C1EB3"/>
    <w:rsid w:val="000C2589"/>
    <w:rsid w:val="000C288A"/>
    <w:rsid w:val="000C2B47"/>
    <w:rsid w:val="000C3535"/>
    <w:rsid w:val="000C3950"/>
    <w:rsid w:val="000C3D21"/>
    <w:rsid w:val="000C3D5E"/>
    <w:rsid w:val="000C3FB2"/>
    <w:rsid w:val="000C44D3"/>
    <w:rsid w:val="000C48CD"/>
    <w:rsid w:val="000C4B5C"/>
    <w:rsid w:val="000C4E15"/>
    <w:rsid w:val="000C58F6"/>
    <w:rsid w:val="000C5AA1"/>
    <w:rsid w:val="000C6273"/>
    <w:rsid w:val="000C6625"/>
    <w:rsid w:val="000C6BA5"/>
    <w:rsid w:val="000C6DA0"/>
    <w:rsid w:val="000C6EB5"/>
    <w:rsid w:val="000C7040"/>
    <w:rsid w:val="000C775C"/>
    <w:rsid w:val="000C799C"/>
    <w:rsid w:val="000C7C55"/>
    <w:rsid w:val="000C7E93"/>
    <w:rsid w:val="000C7FA8"/>
    <w:rsid w:val="000D04E9"/>
    <w:rsid w:val="000D0AE8"/>
    <w:rsid w:val="000D0C65"/>
    <w:rsid w:val="000D0EBC"/>
    <w:rsid w:val="000D12DC"/>
    <w:rsid w:val="000D12F2"/>
    <w:rsid w:val="000D1BDD"/>
    <w:rsid w:val="000D23A3"/>
    <w:rsid w:val="000D250C"/>
    <w:rsid w:val="000D280B"/>
    <w:rsid w:val="000D2916"/>
    <w:rsid w:val="000D306D"/>
    <w:rsid w:val="000D34D5"/>
    <w:rsid w:val="000D3606"/>
    <w:rsid w:val="000D3755"/>
    <w:rsid w:val="000D3769"/>
    <w:rsid w:val="000D377B"/>
    <w:rsid w:val="000D38B8"/>
    <w:rsid w:val="000D3ABA"/>
    <w:rsid w:val="000D3C92"/>
    <w:rsid w:val="000D3DF3"/>
    <w:rsid w:val="000D40FA"/>
    <w:rsid w:val="000D4568"/>
    <w:rsid w:val="000D4733"/>
    <w:rsid w:val="000D4A4A"/>
    <w:rsid w:val="000D4C47"/>
    <w:rsid w:val="000D4DEA"/>
    <w:rsid w:val="000D4EA4"/>
    <w:rsid w:val="000D517D"/>
    <w:rsid w:val="000D5235"/>
    <w:rsid w:val="000D5367"/>
    <w:rsid w:val="000D54FF"/>
    <w:rsid w:val="000D592E"/>
    <w:rsid w:val="000D5F9E"/>
    <w:rsid w:val="000D6DD7"/>
    <w:rsid w:val="000D6EBF"/>
    <w:rsid w:val="000D718C"/>
    <w:rsid w:val="000D7DA9"/>
    <w:rsid w:val="000E0666"/>
    <w:rsid w:val="000E0853"/>
    <w:rsid w:val="000E09FF"/>
    <w:rsid w:val="000E0B0E"/>
    <w:rsid w:val="000E0C29"/>
    <w:rsid w:val="000E0ED2"/>
    <w:rsid w:val="000E13BB"/>
    <w:rsid w:val="000E142B"/>
    <w:rsid w:val="000E1B73"/>
    <w:rsid w:val="000E1C36"/>
    <w:rsid w:val="000E1C40"/>
    <w:rsid w:val="000E2346"/>
    <w:rsid w:val="000E255C"/>
    <w:rsid w:val="000E283E"/>
    <w:rsid w:val="000E2CDF"/>
    <w:rsid w:val="000E33AF"/>
    <w:rsid w:val="000E3773"/>
    <w:rsid w:val="000E3833"/>
    <w:rsid w:val="000E38E5"/>
    <w:rsid w:val="000E39C3"/>
    <w:rsid w:val="000E3B1F"/>
    <w:rsid w:val="000E3E1A"/>
    <w:rsid w:val="000E3E80"/>
    <w:rsid w:val="000E42A7"/>
    <w:rsid w:val="000E4D42"/>
    <w:rsid w:val="000E53BF"/>
    <w:rsid w:val="000E5F01"/>
    <w:rsid w:val="000E61E9"/>
    <w:rsid w:val="000E675E"/>
    <w:rsid w:val="000E6A8A"/>
    <w:rsid w:val="000E718B"/>
    <w:rsid w:val="000E7349"/>
    <w:rsid w:val="000F0CB9"/>
    <w:rsid w:val="000F0F5F"/>
    <w:rsid w:val="000F1C02"/>
    <w:rsid w:val="000F27D7"/>
    <w:rsid w:val="000F2909"/>
    <w:rsid w:val="000F29E7"/>
    <w:rsid w:val="000F2BE9"/>
    <w:rsid w:val="000F2E3C"/>
    <w:rsid w:val="000F314D"/>
    <w:rsid w:val="000F31AA"/>
    <w:rsid w:val="000F346E"/>
    <w:rsid w:val="000F3704"/>
    <w:rsid w:val="000F38A1"/>
    <w:rsid w:val="000F3C15"/>
    <w:rsid w:val="000F3FED"/>
    <w:rsid w:val="000F425B"/>
    <w:rsid w:val="000F4913"/>
    <w:rsid w:val="000F4D6F"/>
    <w:rsid w:val="000F4F60"/>
    <w:rsid w:val="000F50A3"/>
    <w:rsid w:val="000F52EB"/>
    <w:rsid w:val="000F555F"/>
    <w:rsid w:val="000F572A"/>
    <w:rsid w:val="000F57DA"/>
    <w:rsid w:val="000F60F0"/>
    <w:rsid w:val="000F66E6"/>
    <w:rsid w:val="000F67DD"/>
    <w:rsid w:val="000F716B"/>
    <w:rsid w:val="000F724A"/>
    <w:rsid w:val="000F7C98"/>
    <w:rsid w:val="000F7CEC"/>
    <w:rsid w:val="00100BF2"/>
    <w:rsid w:val="00100DE9"/>
    <w:rsid w:val="001013CD"/>
    <w:rsid w:val="001015DA"/>
    <w:rsid w:val="00101B45"/>
    <w:rsid w:val="00101D88"/>
    <w:rsid w:val="00101E89"/>
    <w:rsid w:val="0010221E"/>
    <w:rsid w:val="00102708"/>
    <w:rsid w:val="00102A37"/>
    <w:rsid w:val="00102C89"/>
    <w:rsid w:val="00103050"/>
    <w:rsid w:val="0010351D"/>
    <w:rsid w:val="00103609"/>
    <w:rsid w:val="00103BED"/>
    <w:rsid w:val="00103CFE"/>
    <w:rsid w:val="00103FE6"/>
    <w:rsid w:val="001043C6"/>
    <w:rsid w:val="0010488C"/>
    <w:rsid w:val="00104F29"/>
    <w:rsid w:val="00105051"/>
    <w:rsid w:val="001054B6"/>
    <w:rsid w:val="0010553B"/>
    <w:rsid w:val="0010601D"/>
    <w:rsid w:val="00106AD4"/>
    <w:rsid w:val="00106E73"/>
    <w:rsid w:val="00106F2C"/>
    <w:rsid w:val="0010736D"/>
    <w:rsid w:val="00107F70"/>
    <w:rsid w:val="00110560"/>
    <w:rsid w:val="00110787"/>
    <w:rsid w:val="001110C7"/>
    <w:rsid w:val="00111429"/>
    <w:rsid w:val="001114F8"/>
    <w:rsid w:val="001115DD"/>
    <w:rsid w:val="0011176B"/>
    <w:rsid w:val="001123D6"/>
    <w:rsid w:val="0011254C"/>
    <w:rsid w:val="00112CDE"/>
    <w:rsid w:val="00112D26"/>
    <w:rsid w:val="00112E4A"/>
    <w:rsid w:val="00112E79"/>
    <w:rsid w:val="00113438"/>
    <w:rsid w:val="00113488"/>
    <w:rsid w:val="0011391F"/>
    <w:rsid w:val="00113A8D"/>
    <w:rsid w:val="00113B57"/>
    <w:rsid w:val="00113F5C"/>
    <w:rsid w:val="00114242"/>
    <w:rsid w:val="00114649"/>
    <w:rsid w:val="0011466B"/>
    <w:rsid w:val="001148E0"/>
    <w:rsid w:val="00115061"/>
    <w:rsid w:val="001151CD"/>
    <w:rsid w:val="00115571"/>
    <w:rsid w:val="00115D9A"/>
    <w:rsid w:val="00116092"/>
    <w:rsid w:val="00116787"/>
    <w:rsid w:val="001169C9"/>
    <w:rsid w:val="00116E74"/>
    <w:rsid w:val="00116F75"/>
    <w:rsid w:val="001175C6"/>
    <w:rsid w:val="0011774B"/>
    <w:rsid w:val="001178EB"/>
    <w:rsid w:val="00117DB6"/>
    <w:rsid w:val="00117EA3"/>
    <w:rsid w:val="00120273"/>
    <w:rsid w:val="001202B2"/>
    <w:rsid w:val="00120692"/>
    <w:rsid w:val="00121235"/>
    <w:rsid w:val="0012148D"/>
    <w:rsid w:val="0012198A"/>
    <w:rsid w:val="00121B77"/>
    <w:rsid w:val="001220D0"/>
    <w:rsid w:val="00122237"/>
    <w:rsid w:val="00122C5E"/>
    <w:rsid w:val="00123279"/>
    <w:rsid w:val="00123527"/>
    <w:rsid w:val="00123729"/>
    <w:rsid w:val="00123BCD"/>
    <w:rsid w:val="00123F65"/>
    <w:rsid w:val="00124CC0"/>
    <w:rsid w:val="00125019"/>
    <w:rsid w:val="001259B2"/>
    <w:rsid w:val="00125FAB"/>
    <w:rsid w:val="001261FB"/>
    <w:rsid w:val="001263B2"/>
    <w:rsid w:val="001269BA"/>
    <w:rsid w:val="00126C07"/>
    <w:rsid w:val="00126D80"/>
    <w:rsid w:val="00126F2C"/>
    <w:rsid w:val="00126FE1"/>
    <w:rsid w:val="0012734C"/>
    <w:rsid w:val="00127407"/>
    <w:rsid w:val="0012784F"/>
    <w:rsid w:val="001279F0"/>
    <w:rsid w:val="00127A90"/>
    <w:rsid w:val="00127B8B"/>
    <w:rsid w:val="00127D27"/>
    <w:rsid w:val="00130BB5"/>
    <w:rsid w:val="00130EB6"/>
    <w:rsid w:val="00131037"/>
    <w:rsid w:val="00131269"/>
    <w:rsid w:val="001312F0"/>
    <w:rsid w:val="001321A3"/>
    <w:rsid w:val="001321B6"/>
    <w:rsid w:val="001323B1"/>
    <w:rsid w:val="001328B1"/>
    <w:rsid w:val="00132BE8"/>
    <w:rsid w:val="00132D5E"/>
    <w:rsid w:val="00132F97"/>
    <w:rsid w:val="00133B4B"/>
    <w:rsid w:val="00134199"/>
    <w:rsid w:val="00134413"/>
    <w:rsid w:val="00134582"/>
    <w:rsid w:val="00134771"/>
    <w:rsid w:val="00134898"/>
    <w:rsid w:val="001349A3"/>
    <w:rsid w:val="001358C4"/>
    <w:rsid w:val="001362B6"/>
    <w:rsid w:val="001368AF"/>
    <w:rsid w:val="001368C1"/>
    <w:rsid w:val="00136BC8"/>
    <w:rsid w:val="00136C40"/>
    <w:rsid w:val="00137139"/>
    <w:rsid w:val="0013753C"/>
    <w:rsid w:val="00137FDB"/>
    <w:rsid w:val="00140371"/>
    <w:rsid w:val="00140D3E"/>
    <w:rsid w:val="00140E0E"/>
    <w:rsid w:val="00140F2E"/>
    <w:rsid w:val="00140FD2"/>
    <w:rsid w:val="0014107D"/>
    <w:rsid w:val="001418DA"/>
    <w:rsid w:val="00141B98"/>
    <w:rsid w:val="00141D4A"/>
    <w:rsid w:val="001420E8"/>
    <w:rsid w:val="0014250E"/>
    <w:rsid w:val="00142A3E"/>
    <w:rsid w:val="00142D39"/>
    <w:rsid w:val="00142E0D"/>
    <w:rsid w:val="0014340C"/>
    <w:rsid w:val="00143E33"/>
    <w:rsid w:val="00144113"/>
    <w:rsid w:val="00144139"/>
    <w:rsid w:val="00144B9A"/>
    <w:rsid w:val="00144BAA"/>
    <w:rsid w:val="0014518E"/>
    <w:rsid w:val="001453D4"/>
    <w:rsid w:val="0014564C"/>
    <w:rsid w:val="00146395"/>
    <w:rsid w:val="001465D5"/>
    <w:rsid w:val="00146CED"/>
    <w:rsid w:val="00146D26"/>
    <w:rsid w:val="00146F3E"/>
    <w:rsid w:val="0014712E"/>
    <w:rsid w:val="00147379"/>
    <w:rsid w:val="00147675"/>
    <w:rsid w:val="00147B22"/>
    <w:rsid w:val="001504BD"/>
    <w:rsid w:val="001504D4"/>
    <w:rsid w:val="00150B21"/>
    <w:rsid w:val="00150F5D"/>
    <w:rsid w:val="00151467"/>
    <w:rsid w:val="00151713"/>
    <w:rsid w:val="00151B6C"/>
    <w:rsid w:val="00152060"/>
    <w:rsid w:val="00152434"/>
    <w:rsid w:val="0015297B"/>
    <w:rsid w:val="00152E64"/>
    <w:rsid w:val="00153AE3"/>
    <w:rsid w:val="00153D49"/>
    <w:rsid w:val="00154386"/>
    <w:rsid w:val="0015447C"/>
    <w:rsid w:val="00154527"/>
    <w:rsid w:val="00154EEC"/>
    <w:rsid w:val="00154F0D"/>
    <w:rsid w:val="001552B5"/>
    <w:rsid w:val="0015532A"/>
    <w:rsid w:val="00155647"/>
    <w:rsid w:val="001556CC"/>
    <w:rsid w:val="00155864"/>
    <w:rsid w:val="00155AA2"/>
    <w:rsid w:val="00155B72"/>
    <w:rsid w:val="00155E7B"/>
    <w:rsid w:val="00156173"/>
    <w:rsid w:val="0015632D"/>
    <w:rsid w:val="00156556"/>
    <w:rsid w:val="00156C09"/>
    <w:rsid w:val="0015743E"/>
    <w:rsid w:val="00157688"/>
    <w:rsid w:val="00157696"/>
    <w:rsid w:val="001576A0"/>
    <w:rsid w:val="00157B99"/>
    <w:rsid w:val="00157D7D"/>
    <w:rsid w:val="00157E66"/>
    <w:rsid w:val="001600AA"/>
    <w:rsid w:val="0016034D"/>
    <w:rsid w:val="00160371"/>
    <w:rsid w:val="00160C14"/>
    <w:rsid w:val="00160D24"/>
    <w:rsid w:val="001610D8"/>
    <w:rsid w:val="0016155C"/>
    <w:rsid w:val="001619D9"/>
    <w:rsid w:val="00161C86"/>
    <w:rsid w:val="00161D9E"/>
    <w:rsid w:val="001625E2"/>
    <w:rsid w:val="00162C8B"/>
    <w:rsid w:val="00162E58"/>
    <w:rsid w:val="00162FAE"/>
    <w:rsid w:val="001631F0"/>
    <w:rsid w:val="00163414"/>
    <w:rsid w:val="00163550"/>
    <w:rsid w:val="001635D3"/>
    <w:rsid w:val="00163AA3"/>
    <w:rsid w:val="001642C4"/>
    <w:rsid w:val="001648BB"/>
    <w:rsid w:val="00164CB6"/>
    <w:rsid w:val="00165000"/>
    <w:rsid w:val="001652D1"/>
    <w:rsid w:val="00165A78"/>
    <w:rsid w:val="0016723D"/>
    <w:rsid w:val="00170683"/>
    <w:rsid w:val="00170A96"/>
    <w:rsid w:val="00170C65"/>
    <w:rsid w:val="0017107C"/>
    <w:rsid w:val="00171112"/>
    <w:rsid w:val="00171475"/>
    <w:rsid w:val="0017160C"/>
    <w:rsid w:val="00171890"/>
    <w:rsid w:val="0017245E"/>
    <w:rsid w:val="00172717"/>
    <w:rsid w:val="00172914"/>
    <w:rsid w:val="00172D62"/>
    <w:rsid w:val="00172F27"/>
    <w:rsid w:val="001735F7"/>
    <w:rsid w:val="00173672"/>
    <w:rsid w:val="00173923"/>
    <w:rsid w:val="00173CEB"/>
    <w:rsid w:val="001742AF"/>
    <w:rsid w:val="00174357"/>
    <w:rsid w:val="001743C2"/>
    <w:rsid w:val="001746BD"/>
    <w:rsid w:val="001748DE"/>
    <w:rsid w:val="001749B2"/>
    <w:rsid w:val="00174BDE"/>
    <w:rsid w:val="00174E50"/>
    <w:rsid w:val="00175454"/>
    <w:rsid w:val="001755D0"/>
    <w:rsid w:val="00175669"/>
    <w:rsid w:val="00175D29"/>
    <w:rsid w:val="00175DF8"/>
    <w:rsid w:val="00176F5C"/>
    <w:rsid w:val="00176F88"/>
    <w:rsid w:val="00177151"/>
    <w:rsid w:val="001772F7"/>
    <w:rsid w:val="001773C9"/>
    <w:rsid w:val="00177537"/>
    <w:rsid w:val="00177614"/>
    <w:rsid w:val="00177CF7"/>
    <w:rsid w:val="00177EAA"/>
    <w:rsid w:val="00180258"/>
    <w:rsid w:val="00180351"/>
    <w:rsid w:val="00180928"/>
    <w:rsid w:val="001809AE"/>
    <w:rsid w:val="00180E7E"/>
    <w:rsid w:val="00180F46"/>
    <w:rsid w:val="00181002"/>
    <w:rsid w:val="001810DA"/>
    <w:rsid w:val="00181431"/>
    <w:rsid w:val="001815AD"/>
    <w:rsid w:val="001816A0"/>
    <w:rsid w:val="001819A7"/>
    <w:rsid w:val="00182222"/>
    <w:rsid w:val="00182790"/>
    <w:rsid w:val="00182F5F"/>
    <w:rsid w:val="00182F60"/>
    <w:rsid w:val="001830CA"/>
    <w:rsid w:val="0018354B"/>
    <w:rsid w:val="00183818"/>
    <w:rsid w:val="00183CD7"/>
    <w:rsid w:val="00184476"/>
    <w:rsid w:val="00184DB3"/>
    <w:rsid w:val="00184F0B"/>
    <w:rsid w:val="0018558C"/>
    <w:rsid w:val="00186174"/>
    <w:rsid w:val="001861ED"/>
    <w:rsid w:val="001871C2"/>
    <w:rsid w:val="0019032F"/>
    <w:rsid w:val="00190998"/>
    <w:rsid w:val="00190F2C"/>
    <w:rsid w:val="00191393"/>
    <w:rsid w:val="001913FD"/>
    <w:rsid w:val="0019153E"/>
    <w:rsid w:val="001919DC"/>
    <w:rsid w:val="00191AE0"/>
    <w:rsid w:val="00191B51"/>
    <w:rsid w:val="0019255F"/>
    <w:rsid w:val="00193068"/>
    <w:rsid w:val="00193291"/>
    <w:rsid w:val="00193613"/>
    <w:rsid w:val="0019372C"/>
    <w:rsid w:val="00193798"/>
    <w:rsid w:val="00193E55"/>
    <w:rsid w:val="0019430E"/>
    <w:rsid w:val="001948B6"/>
    <w:rsid w:val="00194983"/>
    <w:rsid w:val="0019507C"/>
    <w:rsid w:val="00195603"/>
    <w:rsid w:val="001958C2"/>
    <w:rsid w:val="0019596D"/>
    <w:rsid w:val="001964F1"/>
    <w:rsid w:val="00196E44"/>
    <w:rsid w:val="00197137"/>
    <w:rsid w:val="001972AB"/>
    <w:rsid w:val="001973CE"/>
    <w:rsid w:val="001978A1"/>
    <w:rsid w:val="001A0211"/>
    <w:rsid w:val="001A04F2"/>
    <w:rsid w:val="001A0516"/>
    <w:rsid w:val="001A0B8E"/>
    <w:rsid w:val="001A0BC8"/>
    <w:rsid w:val="001A0F43"/>
    <w:rsid w:val="001A123D"/>
    <w:rsid w:val="001A17C3"/>
    <w:rsid w:val="001A19B9"/>
    <w:rsid w:val="001A1B03"/>
    <w:rsid w:val="001A1CCD"/>
    <w:rsid w:val="001A1FB4"/>
    <w:rsid w:val="001A21C2"/>
    <w:rsid w:val="001A2A90"/>
    <w:rsid w:val="001A2B76"/>
    <w:rsid w:val="001A2BA4"/>
    <w:rsid w:val="001A2DD2"/>
    <w:rsid w:val="001A3AE6"/>
    <w:rsid w:val="001A3BB8"/>
    <w:rsid w:val="001A3E0E"/>
    <w:rsid w:val="001A45E4"/>
    <w:rsid w:val="001A47D2"/>
    <w:rsid w:val="001A4DD1"/>
    <w:rsid w:val="001A4DE0"/>
    <w:rsid w:val="001A4FBA"/>
    <w:rsid w:val="001A5F1C"/>
    <w:rsid w:val="001A5FC3"/>
    <w:rsid w:val="001A6651"/>
    <w:rsid w:val="001A6BD8"/>
    <w:rsid w:val="001A7517"/>
    <w:rsid w:val="001A7ECA"/>
    <w:rsid w:val="001B066C"/>
    <w:rsid w:val="001B089E"/>
    <w:rsid w:val="001B0C51"/>
    <w:rsid w:val="001B0D04"/>
    <w:rsid w:val="001B0E94"/>
    <w:rsid w:val="001B12D8"/>
    <w:rsid w:val="001B1550"/>
    <w:rsid w:val="001B15F7"/>
    <w:rsid w:val="001B189A"/>
    <w:rsid w:val="001B18E4"/>
    <w:rsid w:val="001B1F2A"/>
    <w:rsid w:val="001B2126"/>
    <w:rsid w:val="001B21CF"/>
    <w:rsid w:val="001B3228"/>
    <w:rsid w:val="001B3987"/>
    <w:rsid w:val="001B44A4"/>
    <w:rsid w:val="001B4D06"/>
    <w:rsid w:val="001B503E"/>
    <w:rsid w:val="001B516A"/>
    <w:rsid w:val="001B5179"/>
    <w:rsid w:val="001B529F"/>
    <w:rsid w:val="001B59CA"/>
    <w:rsid w:val="001B5A0A"/>
    <w:rsid w:val="001B5D8D"/>
    <w:rsid w:val="001B5F09"/>
    <w:rsid w:val="001B62A8"/>
    <w:rsid w:val="001B645F"/>
    <w:rsid w:val="001B6843"/>
    <w:rsid w:val="001B6862"/>
    <w:rsid w:val="001B6BC3"/>
    <w:rsid w:val="001B7252"/>
    <w:rsid w:val="001B7F9B"/>
    <w:rsid w:val="001BABFD"/>
    <w:rsid w:val="001C050D"/>
    <w:rsid w:val="001C068F"/>
    <w:rsid w:val="001C070C"/>
    <w:rsid w:val="001C07E6"/>
    <w:rsid w:val="001C0BAD"/>
    <w:rsid w:val="001C0CB2"/>
    <w:rsid w:val="001C12D1"/>
    <w:rsid w:val="001C18EA"/>
    <w:rsid w:val="001C19CE"/>
    <w:rsid w:val="001C1F13"/>
    <w:rsid w:val="001C2155"/>
    <w:rsid w:val="001C23CE"/>
    <w:rsid w:val="001C2510"/>
    <w:rsid w:val="001C2C10"/>
    <w:rsid w:val="001C2F4F"/>
    <w:rsid w:val="001C3BD0"/>
    <w:rsid w:val="001C3F30"/>
    <w:rsid w:val="001C4685"/>
    <w:rsid w:val="001C46C8"/>
    <w:rsid w:val="001C47A6"/>
    <w:rsid w:val="001C4F62"/>
    <w:rsid w:val="001C5318"/>
    <w:rsid w:val="001C57D1"/>
    <w:rsid w:val="001C5869"/>
    <w:rsid w:val="001C5944"/>
    <w:rsid w:val="001C6132"/>
    <w:rsid w:val="001C6312"/>
    <w:rsid w:val="001C63C4"/>
    <w:rsid w:val="001C698E"/>
    <w:rsid w:val="001C706A"/>
    <w:rsid w:val="001C7254"/>
    <w:rsid w:val="001C77D7"/>
    <w:rsid w:val="001C7F84"/>
    <w:rsid w:val="001D02FB"/>
    <w:rsid w:val="001D03F3"/>
    <w:rsid w:val="001D071A"/>
    <w:rsid w:val="001D0CBB"/>
    <w:rsid w:val="001D0FB3"/>
    <w:rsid w:val="001D17AF"/>
    <w:rsid w:val="001D18E7"/>
    <w:rsid w:val="001D1ADF"/>
    <w:rsid w:val="001D1BBD"/>
    <w:rsid w:val="001D1F20"/>
    <w:rsid w:val="001D2838"/>
    <w:rsid w:val="001D2874"/>
    <w:rsid w:val="001D2D5D"/>
    <w:rsid w:val="001D3397"/>
    <w:rsid w:val="001D4494"/>
    <w:rsid w:val="001D45C0"/>
    <w:rsid w:val="001D488B"/>
    <w:rsid w:val="001D49A4"/>
    <w:rsid w:val="001D4A2C"/>
    <w:rsid w:val="001D51B6"/>
    <w:rsid w:val="001D5657"/>
    <w:rsid w:val="001D57C7"/>
    <w:rsid w:val="001D5855"/>
    <w:rsid w:val="001D5FB2"/>
    <w:rsid w:val="001D607F"/>
    <w:rsid w:val="001D60D2"/>
    <w:rsid w:val="001D611B"/>
    <w:rsid w:val="001D6802"/>
    <w:rsid w:val="001D6821"/>
    <w:rsid w:val="001D6AEC"/>
    <w:rsid w:val="001D6BED"/>
    <w:rsid w:val="001D6E4E"/>
    <w:rsid w:val="001D751F"/>
    <w:rsid w:val="001D75E1"/>
    <w:rsid w:val="001D76A3"/>
    <w:rsid w:val="001D7D6F"/>
    <w:rsid w:val="001E0529"/>
    <w:rsid w:val="001E0647"/>
    <w:rsid w:val="001E0A4D"/>
    <w:rsid w:val="001E0B6D"/>
    <w:rsid w:val="001E1310"/>
    <w:rsid w:val="001E1987"/>
    <w:rsid w:val="001E19E3"/>
    <w:rsid w:val="001E1BDF"/>
    <w:rsid w:val="001E2243"/>
    <w:rsid w:val="001E3285"/>
    <w:rsid w:val="001E439C"/>
    <w:rsid w:val="001E4823"/>
    <w:rsid w:val="001E5615"/>
    <w:rsid w:val="001E6392"/>
    <w:rsid w:val="001E6766"/>
    <w:rsid w:val="001E6828"/>
    <w:rsid w:val="001E6C03"/>
    <w:rsid w:val="001E6CF0"/>
    <w:rsid w:val="001E6ECF"/>
    <w:rsid w:val="001E6EE5"/>
    <w:rsid w:val="001E72EB"/>
    <w:rsid w:val="001E7510"/>
    <w:rsid w:val="001E7750"/>
    <w:rsid w:val="001E7999"/>
    <w:rsid w:val="001E7D1C"/>
    <w:rsid w:val="001E7DA2"/>
    <w:rsid w:val="001E7E7B"/>
    <w:rsid w:val="001F0053"/>
    <w:rsid w:val="001F04D2"/>
    <w:rsid w:val="001F057E"/>
    <w:rsid w:val="001F0BCF"/>
    <w:rsid w:val="001F0D0C"/>
    <w:rsid w:val="001F14B9"/>
    <w:rsid w:val="001F1FB9"/>
    <w:rsid w:val="001F254F"/>
    <w:rsid w:val="001F25E7"/>
    <w:rsid w:val="001F27D2"/>
    <w:rsid w:val="001F3482"/>
    <w:rsid w:val="001F36C5"/>
    <w:rsid w:val="001F3A2F"/>
    <w:rsid w:val="001F4A28"/>
    <w:rsid w:val="001F4B2C"/>
    <w:rsid w:val="001F4B9F"/>
    <w:rsid w:val="001F50B9"/>
    <w:rsid w:val="001F53DD"/>
    <w:rsid w:val="001F5CD6"/>
    <w:rsid w:val="001F61F9"/>
    <w:rsid w:val="001F64B4"/>
    <w:rsid w:val="001F6DC3"/>
    <w:rsid w:val="001F785A"/>
    <w:rsid w:val="001F7E84"/>
    <w:rsid w:val="001F7E9B"/>
    <w:rsid w:val="00200119"/>
    <w:rsid w:val="0020040D"/>
    <w:rsid w:val="0020053A"/>
    <w:rsid w:val="0020077C"/>
    <w:rsid w:val="00201508"/>
    <w:rsid w:val="00201F7D"/>
    <w:rsid w:val="002022E7"/>
    <w:rsid w:val="00202976"/>
    <w:rsid w:val="00202D8F"/>
    <w:rsid w:val="00203016"/>
    <w:rsid w:val="0020353E"/>
    <w:rsid w:val="00203872"/>
    <w:rsid w:val="00203A22"/>
    <w:rsid w:val="00203E74"/>
    <w:rsid w:val="00203ED6"/>
    <w:rsid w:val="002040ED"/>
    <w:rsid w:val="0020428E"/>
    <w:rsid w:val="00204930"/>
    <w:rsid w:val="00204BD0"/>
    <w:rsid w:val="0020528D"/>
    <w:rsid w:val="0020555D"/>
    <w:rsid w:val="0020649B"/>
    <w:rsid w:val="0020734F"/>
    <w:rsid w:val="002079B7"/>
    <w:rsid w:val="00207B9C"/>
    <w:rsid w:val="00207DC3"/>
    <w:rsid w:val="0021006F"/>
    <w:rsid w:val="002101BF"/>
    <w:rsid w:val="002102F2"/>
    <w:rsid w:val="00210D6D"/>
    <w:rsid w:val="002113AA"/>
    <w:rsid w:val="00211767"/>
    <w:rsid w:val="00211BDE"/>
    <w:rsid w:val="00211E74"/>
    <w:rsid w:val="00212011"/>
    <w:rsid w:val="0021225E"/>
    <w:rsid w:val="002122C8"/>
    <w:rsid w:val="00212406"/>
    <w:rsid w:val="00212A33"/>
    <w:rsid w:val="00212BF4"/>
    <w:rsid w:val="00213649"/>
    <w:rsid w:val="00213983"/>
    <w:rsid w:val="00213B5E"/>
    <w:rsid w:val="00213BA4"/>
    <w:rsid w:val="00214148"/>
    <w:rsid w:val="002142D3"/>
    <w:rsid w:val="00214480"/>
    <w:rsid w:val="0021472D"/>
    <w:rsid w:val="00214987"/>
    <w:rsid w:val="00214AB0"/>
    <w:rsid w:val="00214BA4"/>
    <w:rsid w:val="00214D75"/>
    <w:rsid w:val="00215487"/>
    <w:rsid w:val="002159A9"/>
    <w:rsid w:val="00215E3D"/>
    <w:rsid w:val="0021642F"/>
    <w:rsid w:val="002167F5"/>
    <w:rsid w:val="00216A02"/>
    <w:rsid w:val="00216BC7"/>
    <w:rsid w:val="00216BD2"/>
    <w:rsid w:val="00216F6F"/>
    <w:rsid w:val="00216FEE"/>
    <w:rsid w:val="00217190"/>
    <w:rsid w:val="002173A4"/>
    <w:rsid w:val="002175A5"/>
    <w:rsid w:val="00217ADD"/>
    <w:rsid w:val="00220525"/>
    <w:rsid w:val="00220DF4"/>
    <w:rsid w:val="00220EAD"/>
    <w:rsid w:val="00221426"/>
    <w:rsid w:val="00221628"/>
    <w:rsid w:val="002217BD"/>
    <w:rsid w:val="00221E1B"/>
    <w:rsid w:val="002222B6"/>
    <w:rsid w:val="0022242C"/>
    <w:rsid w:val="0022373A"/>
    <w:rsid w:val="00223CD9"/>
    <w:rsid w:val="00223E2C"/>
    <w:rsid w:val="002240D9"/>
    <w:rsid w:val="00224E2E"/>
    <w:rsid w:val="00224F9D"/>
    <w:rsid w:val="002251A3"/>
    <w:rsid w:val="00225839"/>
    <w:rsid w:val="00225C46"/>
    <w:rsid w:val="002269F5"/>
    <w:rsid w:val="002270B9"/>
    <w:rsid w:val="00227157"/>
    <w:rsid w:val="0022776F"/>
    <w:rsid w:val="002279B8"/>
    <w:rsid w:val="00227A26"/>
    <w:rsid w:val="0023041A"/>
    <w:rsid w:val="00230E49"/>
    <w:rsid w:val="002316FA"/>
    <w:rsid w:val="00231B65"/>
    <w:rsid w:val="00232056"/>
    <w:rsid w:val="002321EE"/>
    <w:rsid w:val="0023292A"/>
    <w:rsid w:val="002329B5"/>
    <w:rsid w:val="002329DB"/>
    <w:rsid w:val="00232A4C"/>
    <w:rsid w:val="00232D4C"/>
    <w:rsid w:val="00232EEB"/>
    <w:rsid w:val="002330DC"/>
    <w:rsid w:val="002334B1"/>
    <w:rsid w:val="002337F5"/>
    <w:rsid w:val="0023386B"/>
    <w:rsid w:val="00233A33"/>
    <w:rsid w:val="00233C23"/>
    <w:rsid w:val="00233D95"/>
    <w:rsid w:val="00234D9F"/>
    <w:rsid w:val="00235043"/>
    <w:rsid w:val="002353F1"/>
    <w:rsid w:val="00235560"/>
    <w:rsid w:val="00235910"/>
    <w:rsid w:val="00235E04"/>
    <w:rsid w:val="00236535"/>
    <w:rsid w:val="0023670A"/>
    <w:rsid w:val="00236A13"/>
    <w:rsid w:val="00236D64"/>
    <w:rsid w:val="002372DC"/>
    <w:rsid w:val="00237A94"/>
    <w:rsid w:val="00237CE5"/>
    <w:rsid w:val="00237DCD"/>
    <w:rsid w:val="00240280"/>
    <w:rsid w:val="002402FB"/>
    <w:rsid w:val="00240467"/>
    <w:rsid w:val="0024058F"/>
    <w:rsid w:val="00240930"/>
    <w:rsid w:val="00240B3D"/>
    <w:rsid w:val="002414E0"/>
    <w:rsid w:val="002416EC"/>
    <w:rsid w:val="002418CD"/>
    <w:rsid w:val="00241C42"/>
    <w:rsid w:val="002425C3"/>
    <w:rsid w:val="0024382F"/>
    <w:rsid w:val="002439B5"/>
    <w:rsid w:val="00243AA1"/>
    <w:rsid w:val="00243ACE"/>
    <w:rsid w:val="00243C88"/>
    <w:rsid w:val="00243CF8"/>
    <w:rsid w:val="00243E31"/>
    <w:rsid w:val="0024402D"/>
    <w:rsid w:val="002443E1"/>
    <w:rsid w:val="002444D1"/>
    <w:rsid w:val="0024461B"/>
    <w:rsid w:val="0024476B"/>
    <w:rsid w:val="0024497D"/>
    <w:rsid w:val="00244BBE"/>
    <w:rsid w:val="002451A5"/>
    <w:rsid w:val="0024536F"/>
    <w:rsid w:val="00246150"/>
    <w:rsid w:val="00246159"/>
    <w:rsid w:val="00246813"/>
    <w:rsid w:val="002468BB"/>
    <w:rsid w:val="00246A68"/>
    <w:rsid w:val="00246D31"/>
    <w:rsid w:val="00246E72"/>
    <w:rsid w:val="00246EEF"/>
    <w:rsid w:val="002472CC"/>
    <w:rsid w:val="0024732E"/>
    <w:rsid w:val="0024779A"/>
    <w:rsid w:val="00247875"/>
    <w:rsid w:val="00247E4A"/>
    <w:rsid w:val="00247F69"/>
    <w:rsid w:val="0025005F"/>
    <w:rsid w:val="002500BD"/>
    <w:rsid w:val="002505D1"/>
    <w:rsid w:val="00250613"/>
    <w:rsid w:val="00250C84"/>
    <w:rsid w:val="00250F64"/>
    <w:rsid w:val="0025139F"/>
    <w:rsid w:val="00251528"/>
    <w:rsid w:val="00251993"/>
    <w:rsid w:val="00251DC3"/>
    <w:rsid w:val="00251FD0"/>
    <w:rsid w:val="00252045"/>
    <w:rsid w:val="0025295C"/>
    <w:rsid w:val="00252C37"/>
    <w:rsid w:val="00252ED9"/>
    <w:rsid w:val="00253392"/>
    <w:rsid w:val="00253479"/>
    <w:rsid w:val="00253CC3"/>
    <w:rsid w:val="00253D4E"/>
    <w:rsid w:val="002542EE"/>
    <w:rsid w:val="00254433"/>
    <w:rsid w:val="0025443C"/>
    <w:rsid w:val="00254559"/>
    <w:rsid w:val="002548F6"/>
    <w:rsid w:val="00254A77"/>
    <w:rsid w:val="00254D1B"/>
    <w:rsid w:val="00254FD9"/>
    <w:rsid w:val="002553E9"/>
    <w:rsid w:val="002555FC"/>
    <w:rsid w:val="002556FF"/>
    <w:rsid w:val="00255960"/>
    <w:rsid w:val="00255C11"/>
    <w:rsid w:val="00255D14"/>
    <w:rsid w:val="00256C3B"/>
    <w:rsid w:val="002572FE"/>
    <w:rsid w:val="002574DF"/>
    <w:rsid w:val="00257800"/>
    <w:rsid w:val="00257A9A"/>
    <w:rsid w:val="0026018C"/>
    <w:rsid w:val="0026054E"/>
    <w:rsid w:val="0026091E"/>
    <w:rsid w:val="00260EA5"/>
    <w:rsid w:val="00260ED2"/>
    <w:rsid w:val="00260FD9"/>
    <w:rsid w:val="00261588"/>
    <w:rsid w:val="002618C4"/>
    <w:rsid w:val="00261A4D"/>
    <w:rsid w:val="00261FF9"/>
    <w:rsid w:val="002623E3"/>
    <w:rsid w:val="002629B6"/>
    <w:rsid w:val="00262ECB"/>
    <w:rsid w:val="00262F1D"/>
    <w:rsid w:val="002635DC"/>
    <w:rsid w:val="00263998"/>
    <w:rsid w:val="00264108"/>
    <w:rsid w:val="00264201"/>
    <w:rsid w:val="002646F0"/>
    <w:rsid w:val="0026526A"/>
    <w:rsid w:val="00265A53"/>
    <w:rsid w:val="00265EA0"/>
    <w:rsid w:val="00266069"/>
    <w:rsid w:val="002660A3"/>
    <w:rsid w:val="00266798"/>
    <w:rsid w:val="0026697C"/>
    <w:rsid w:val="00266E2A"/>
    <w:rsid w:val="0026714C"/>
    <w:rsid w:val="00267302"/>
    <w:rsid w:val="0026749B"/>
    <w:rsid w:val="00267D76"/>
    <w:rsid w:val="00270498"/>
    <w:rsid w:val="00270A8A"/>
    <w:rsid w:val="00271833"/>
    <w:rsid w:val="00271885"/>
    <w:rsid w:val="0027198B"/>
    <w:rsid w:val="00272301"/>
    <w:rsid w:val="0027278B"/>
    <w:rsid w:val="00272DA6"/>
    <w:rsid w:val="00272E35"/>
    <w:rsid w:val="002730EB"/>
    <w:rsid w:val="00274399"/>
    <w:rsid w:val="002747C3"/>
    <w:rsid w:val="00274F48"/>
    <w:rsid w:val="002753CB"/>
    <w:rsid w:val="00275B43"/>
    <w:rsid w:val="002761EA"/>
    <w:rsid w:val="002765B7"/>
    <w:rsid w:val="00276E06"/>
    <w:rsid w:val="00277331"/>
    <w:rsid w:val="0027757F"/>
    <w:rsid w:val="00277C89"/>
    <w:rsid w:val="0028012D"/>
    <w:rsid w:val="002806E7"/>
    <w:rsid w:val="00280B2C"/>
    <w:rsid w:val="00280C6B"/>
    <w:rsid w:val="00280FB9"/>
    <w:rsid w:val="00281309"/>
    <w:rsid w:val="002817E2"/>
    <w:rsid w:val="00281847"/>
    <w:rsid w:val="00281D4C"/>
    <w:rsid w:val="00281DAA"/>
    <w:rsid w:val="00281E7D"/>
    <w:rsid w:val="00281EE7"/>
    <w:rsid w:val="00281FDB"/>
    <w:rsid w:val="00282176"/>
    <w:rsid w:val="002831CA"/>
    <w:rsid w:val="002831CF"/>
    <w:rsid w:val="00283286"/>
    <w:rsid w:val="0028401B"/>
    <w:rsid w:val="0028412C"/>
    <w:rsid w:val="00284C91"/>
    <w:rsid w:val="00284D47"/>
    <w:rsid w:val="00284DC3"/>
    <w:rsid w:val="00284FF8"/>
    <w:rsid w:val="00285025"/>
    <w:rsid w:val="002853C4"/>
    <w:rsid w:val="002855BE"/>
    <w:rsid w:val="002856B0"/>
    <w:rsid w:val="00285819"/>
    <w:rsid w:val="00285873"/>
    <w:rsid w:val="00285C33"/>
    <w:rsid w:val="002865D8"/>
    <w:rsid w:val="002868A5"/>
    <w:rsid w:val="00287767"/>
    <w:rsid w:val="00287CC5"/>
    <w:rsid w:val="00287D24"/>
    <w:rsid w:val="002901A7"/>
    <w:rsid w:val="002904E0"/>
    <w:rsid w:val="002907F0"/>
    <w:rsid w:val="002911F5"/>
    <w:rsid w:val="00291480"/>
    <w:rsid w:val="002918EC"/>
    <w:rsid w:val="0029198D"/>
    <w:rsid w:val="00291DB7"/>
    <w:rsid w:val="00292139"/>
    <w:rsid w:val="0029228A"/>
    <w:rsid w:val="0029265B"/>
    <w:rsid w:val="00292B1A"/>
    <w:rsid w:val="00292E2B"/>
    <w:rsid w:val="00293022"/>
    <w:rsid w:val="0029354D"/>
    <w:rsid w:val="0029393C"/>
    <w:rsid w:val="00293E2F"/>
    <w:rsid w:val="0029441A"/>
    <w:rsid w:val="00294667"/>
    <w:rsid w:val="002949A5"/>
    <w:rsid w:val="00294A06"/>
    <w:rsid w:val="00294D5C"/>
    <w:rsid w:val="0029518B"/>
    <w:rsid w:val="00295212"/>
    <w:rsid w:val="0029574E"/>
    <w:rsid w:val="0029590F"/>
    <w:rsid w:val="002959C6"/>
    <w:rsid w:val="002969B4"/>
    <w:rsid w:val="002974B1"/>
    <w:rsid w:val="002975A8"/>
    <w:rsid w:val="002976B1"/>
    <w:rsid w:val="002A065A"/>
    <w:rsid w:val="002A065C"/>
    <w:rsid w:val="002A0B77"/>
    <w:rsid w:val="002A0F18"/>
    <w:rsid w:val="002A0F56"/>
    <w:rsid w:val="002A1339"/>
    <w:rsid w:val="002A1BE7"/>
    <w:rsid w:val="002A2CBB"/>
    <w:rsid w:val="002A333E"/>
    <w:rsid w:val="002A34A9"/>
    <w:rsid w:val="002A34E6"/>
    <w:rsid w:val="002A3917"/>
    <w:rsid w:val="002A3F97"/>
    <w:rsid w:val="002A49BD"/>
    <w:rsid w:val="002A4CB8"/>
    <w:rsid w:val="002A4DF8"/>
    <w:rsid w:val="002A5F44"/>
    <w:rsid w:val="002A60ED"/>
    <w:rsid w:val="002A7A00"/>
    <w:rsid w:val="002A7D98"/>
    <w:rsid w:val="002A7EA8"/>
    <w:rsid w:val="002AD797"/>
    <w:rsid w:val="002B0620"/>
    <w:rsid w:val="002B1079"/>
    <w:rsid w:val="002B1716"/>
    <w:rsid w:val="002B1B2D"/>
    <w:rsid w:val="002B1B5E"/>
    <w:rsid w:val="002B1FCA"/>
    <w:rsid w:val="002B2262"/>
    <w:rsid w:val="002B276A"/>
    <w:rsid w:val="002B2773"/>
    <w:rsid w:val="002B2862"/>
    <w:rsid w:val="002B2919"/>
    <w:rsid w:val="002B2A9D"/>
    <w:rsid w:val="002B2BF8"/>
    <w:rsid w:val="002B3C6B"/>
    <w:rsid w:val="002B44C0"/>
    <w:rsid w:val="002B4B61"/>
    <w:rsid w:val="002B5A97"/>
    <w:rsid w:val="002B5CFA"/>
    <w:rsid w:val="002B5F8C"/>
    <w:rsid w:val="002B5F95"/>
    <w:rsid w:val="002B66C0"/>
    <w:rsid w:val="002B685C"/>
    <w:rsid w:val="002B6A4E"/>
    <w:rsid w:val="002B6E0E"/>
    <w:rsid w:val="002B6FE2"/>
    <w:rsid w:val="002B7B5A"/>
    <w:rsid w:val="002B7FDC"/>
    <w:rsid w:val="002C0204"/>
    <w:rsid w:val="002C03A0"/>
    <w:rsid w:val="002C0C06"/>
    <w:rsid w:val="002C0F36"/>
    <w:rsid w:val="002C12EC"/>
    <w:rsid w:val="002C177D"/>
    <w:rsid w:val="002C1CAE"/>
    <w:rsid w:val="002C234E"/>
    <w:rsid w:val="002C2EE5"/>
    <w:rsid w:val="002C3426"/>
    <w:rsid w:val="002C36E9"/>
    <w:rsid w:val="002C3745"/>
    <w:rsid w:val="002C3B55"/>
    <w:rsid w:val="002C4325"/>
    <w:rsid w:val="002C45E9"/>
    <w:rsid w:val="002C4F5B"/>
    <w:rsid w:val="002C4FDF"/>
    <w:rsid w:val="002C51BF"/>
    <w:rsid w:val="002C562C"/>
    <w:rsid w:val="002C5B24"/>
    <w:rsid w:val="002C5D79"/>
    <w:rsid w:val="002C5F07"/>
    <w:rsid w:val="002C6434"/>
    <w:rsid w:val="002C6779"/>
    <w:rsid w:val="002C67B6"/>
    <w:rsid w:val="002C68CB"/>
    <w:rsid w:val="002C6AFD"/>
    <w:rsid w:val="002C6DA3"/>
    <w:rsid w:val="002C6DDE"/>
    <w:rsid w:val="002C6F6E"/>
    <w:rsid w:val="002C70B3"/>
    <w:rsid w:val="002C71C7"/>
    <w:rsid w:val="002C76DE"/>
    <w:rsid w:val="002C7A34"/>
    <w:rsid w:val="002D0065"/>
    <w:rsid w:val="002D00AA"/>
    <w:rsid w:val="002D01A1"/>
    <w:rsid w:val="002D01F5"/>
    <w:rsid w:val="002D0727"/>
    <w:rsid w:val="002D0EFA"/>
    <w:rsid w:val="002D1D0C"/>
    <w:rsid w:val="002D2218"/>
    <w:rsid w:val="002D231C"/>
    <w:rsid w:val="002D238C"/>
    <w:rsid w:val="002D2E0F"/>
    <w:rsid w:val="002D2F86"/>
    <w:rsid w:val="002D31B6"/>
    <w:rsid w:val="002D3DDF"/>
    <w:rsid w:val="002D44FF"/>
    <w:rsid w:val="002D4510"/>
    <w:rsid w:val="002D46EE"/>
    <w:rsid w:val="002D48C8"/>
    <w:rsid w:val="002D4A8D"/>
    <w:rsid w:val="002D4AEE"/>
    <w:rsid w:val="002D4F6A"/>
    <w:rsid w:val="002D52E5"/>
    <w:rsid w:val="002D5917"/>
    <w:rsid w:val="002D6321"/>
    <w:rsid w:val="002D640D"/>
    <w:rsid w:val="002D6436"/>
    <w:rsid w:val="002D6448"/>
    <w:rsid w:val="002D665B"/>
    <w:rsid w:val="002D694B"/>
    <w:rsid w:val="002D7111"/>
    <w:rsid w:val="002D74F1"/>
    <w:rsid w:val="002D77D8"/>
    <w:rsid w:val="002D7886"/>
    <w:rsid w:val="002E03F0"/>
    <w:rsid w:val="002E054D"/>
    <w:rsid w:val="002E06A8"/>
    <w:rsid w:val="002E14D8"/>
    <w:rsid w:val="002E1A0B"/>
    <w:rsid w:val="002E1F87"/>
    <w:rsid w:val="002E20E7"/>
    <w:rsid w:val="002E22A4"/>
    <w:rsid w:val="002E26BA"/>
    <w:rsid w:val="002E2870"/>
    <w:rsid w:val="002E2E17"/>
    <w:rsid w:val="002E30E1"/>
    <w:rsid w:val="002E3411"/>
    <w:rsid w:val="002E3949"/>
    <w:rsid w:val="002E47C0"/>
    <w:rsid w:val="002E4968"/>
    <w:rsid w:val="002E4D2C"/>
    <w:rsid w:val="002E51F2"/>
    <w:rsid w:val="002E5218"/>
    <w:rsid w:val="002E5587"/>
    <w:rsid w:val="002E55B5"/>
    <w:rsid w:val="002E58BA"/>
    <w:rsid w:val="002E5ED0"/>
    <w:rsid w:val="002E6A69"/>
    <w:rsid w:val="002E7065"/>
    <w:rsid w:val="002E7AC5"/>
    <w:rsid w:val="002E7B75"/>
    <w:rsid w:val="002F02FB"/>
    <w:rsid w:val="002F04E9"/>
    <w:rsid w:val="002F06CB"/>
    <w:rsid w:val="002F1212"/>
    <w:rsid w:val="002F1555"/>
    <w:rsid w:val="002F1915"/>
    <w:rsid w:val="002F19DB"/>
    <w:rsid w:val="002F1A76"/>
    <w:rsid w:val="002F21B5"/>
    <w:rsid w:val="002F29B0"/>
    <w:rsid w:val="002F2B43"/>
    <w:rsid w:val="002F2BA5"/>
    <w:rsid w:val="002F3056"/>
    <w:rsid w:val="002F3E44"/>
    <w:rsid w:val="002F3E68"/>
    <w:rsid w:val="002F4029"/>
    <w:rsid w:val="002F47EB"/>
    <w:rsid w:val="002F4B6A"/>
    <w:rsid w:val="002F4C72"/>
    <w:rsid w:val="002F4E43"/>
    <w:rsid w:val="002F4FAC"/>
    <w:rsid w:val="002F50BA"/>
    <w:rsid w:val="002F5856"/>
    <w:rsid w:val="002F5A29"/>
    <w:rsid w:val="002F5FC2"/>
    <w:rsid w:val="002F60CF"/>
    <w:rsid w:val="002F6168"/>
    <w:rsid w:val="002F63B7"/>
    <w:rsid w:val="002F64EA"/>
    <w:rsid w:val="002F67DA"/>
    <w:rsid w:val="002F6A49"/>
    <w:rsid w:val="002F6BC0"/>
    <w:rsid w:val="002F6C47"/>
    <w:rsid w:val="002F7773"/>
    <w:rsid w:val="002F7863"/>
    <w:rsid w:val="002F7AFD"/>
    <w:rsid w:val="0030008B"/>
    <w:rsid w:val="0030031C"/>
    <w:rsid w:val="003003BC"/>
    <w:rsid w:val="0030041C"/>
    <w:rsid w:val="003004B7"/>
    <w:rsid w:val="003005D5"/>
    <w:rsid w:val="003009AE"/>
    <w:rsid w:val="00300A7B"/>
    <w:rsid w:val="00300D96"/>
    <w:rsid w:val="00301C45"/>
    <w:rsid w:val="00301FA3"/>
    <w:rsid w:val="003025B9"/>
    <w:rsid w:val="003026CE"/>
    <w:rsid w:val="00302AE9"/>
    <w:rsid w:val="00302B7D"/>
    <w:rsid w:val="003031AD"/>
    <w:rsid w:val="00303958"/>
    <w:rsid w:val="003039C2"/>
    <w:rsid w:val="00303B18"/>
    <w:rsid w:val="003047E6"/>
    <w:rsid w:val="00304A08"/>
    <w:rsid w:val="00304A65"/>
    <w:rsid w:val="003050C1"/>
    <w:rsid w:val="00305114"/>
    <w:rsid w:val="00306024"/>
    <w:rsid w:val="0030614B"/>
    <w:rsid w:val="00306154"/>
    <w:rsid w:val="0030619A"/>
    <w:rsid w:val="003063E1"/>
    <w:rsid w:val="00306634"/>
    <w:rsid w:val="00306A1A"/>
    <w:rsid w:val="00306B4F"/>
    <w:rsid w:val="0030719E"/>
    <w:rsid w:val="003076C4"/>
    <w:rsid w:val="00310094"/>
    <w:rsid w:val="003104F6"/>
    <w:rsid w:val="00310CCC"/>
    <w:rsid w:val="00310D0E"/>
    <w:rsid w:val="00311154"/>
    <w:rsid w:val="003111C1"/>
    <w:rsid w:val="00311249"/>
    <w:rsid w:val="0031199A"/>
    <w:rsid w:val="003119BA"/>
    <w:rsid w:val="00311AAF"/>
    <w:rsid w:val="00311BA6"/>
    <w:rsid w:val="003128A1"/>
    <w:rsid w:val="003136DA"/>
    <w:rsid w:val="00313E25"/>
    <w:rsid w:val="00314A46"/>
    <w:rsid w:val="00315169"/>
    <w:rsid w:val="00315175"/>
    <w:rsid w:val="00315CBC"/>
    <w:rsid w:val="00315D5E"/>
    <w:rsid w:val="00316253"/>
    <w:rsid w:val="0031643C"/>
    <w:rsid w:val="0031655B"/>
    <w:rsid w:val="0031663B"/>
    <w:rsid w:val="003169AE"/>
    <w:rsid w:val="00316B3F"/>
    <w:rsid w:val="0031769C"/>
    <w:rsid w:val="0031782F"/>
    <w:rsid w:val="00317920"/>
    <w:rsid w:val="00317E97"/>
    <w:rsid w:val="00320365"/>
    <w:rsid w:val="0032109D"/>
    <w:rsid w:val="00321307"/>
    <w:rsid w:val="00321614"/>
    <w:rsid w:val="0032173A"/>
    <w:rsid w:val="0032217B"/>
    <w:rsid w:val="00322316"/>
    <w:rsid w:val="00322442"/>
    <w:rsid w:val="00322449"/>
    <w:rsid w:val="0032244D"/>
    <w:rsid w:val="0032246F"/>
    <w:rsid w:val="00322943"/>
    <w:rsid w:val="00322A35"/>
    <w:rsid w:val="00322AE0"/>
    <w:rsid w:val="00322B63"/>
    <w:rsid w:val="003230C1"/>
    <w:rsid w:val="003233C9"/>
    <w:rsid w:val="003233F2"/>
    <w:rsid w:val="00324444"/>
    <w:rsid w:val="0032506E"/>
    <w:rsid w:val="00325215"/>
    <w:rsid w:val="003255C1"/>
    <w:rsid w:val="00325B61"/>
    <w:rsid w:val="00325EEF"/>
    <w:rsid w:val="00326368"/>
    <w:rsid w:val="00326FB6"/>
    <w:rsid w:val="003272B2"/>
    <w:rsid w:val="00327C30"/>
    <w:rsid w:val="00327D86"/>
    <w:rsid w:val="00330142"/>
    <w:rsid w:val="0033054E"/>
    <w:rsid w:val="003308AB"/>
    <w:rsid w:val="00330C24"/>
    <w:rsid w:val="00330DE3"/>
    <w:rsid w:val="003311DD"/>
    <w:rsid w:val="00331727"/>
    <w:rsid w:val="00331953"/>
    <w:rsid w:val="00331C61"/>
    <w:rsid w:val="00332580"/>
    <w:rsid w:val="003326F3"/>
    <w:rsid w:val="0033297E"/>
    <w:rsid w:val="00332F49"/>
    <w:rsid w:val="00333098"/>
    <w:rsid w:val="003337A0"/>
    <w:rsid w:val="003338EB"/>
    <w:rsid w:val="0033398E"/>
    <w:rsid w:val="00333BA0"/>
    <w:rsid w:val="003340DD"/>
    <w:rsid w:val="0033455C"/>
    <w:rsid w:val="003345DE"/>
    <w:rsid w:val="0033476A"/>
    <w:rsid w:val="00335170"/>
    <w:rsid w:val="003357B4"/>
    <w:rsid w:val="003365E2"/>
    <w:rsid w:val="0033666B"/>
    <w:rsid w:val="00336677"/>
    <w:rsid w:val="00336C60"/>
    <w:rsid w:val="00336CAA"/>
    <w:rsid w:val="00336D7D"/>
    <w:rsid w:val="00336E63"/>
    <w:rsid w:val="00337496"/>
    <w:rsid w:val="00337BD4"/>
    <w:rsid w:val="00337C50"/>
    <w:rsid w:val="003400D8"/>
    <w:rsid w:val="0034040F"/>
    <w:rsid w:val="0034049F"/>
    <w:rsid w:val="003408D6"/>
    <w:rsid w:val="0034131E"/>
    <w:rsid w:val="003414CD"/>
    <w:rsid w:val="003422C2"/>
    <w:rsid w:val="00342594"/>
    <w:rsid w:val="00342700"/>
    <w:rsid w:val="00342AC0"/>
    <w:rsid w:val="00342FC9"/>
    <w:rsid w:val="0034353E"/>
    <w:rsid w:val="0034358C"/>
    <w:rsid w:val="003438E6"/>
    <w:rsid w:val="00343F4B"/>
    <w:rsid w:val="00344993"/>
    <w:rsid w:val="00344F4F"/>
    <w:rsid w:val="003450F7"/>
    <w:rsid w:val="00345212"/>
    <w:rsid w:val="003454DC"/>
    <w:rsid w:val="00345877"/>
    <w:rsid w:val="00345910"/>
    <w:rsid w:val="00345A45"/>
    <w:rsid w:val="00345A4E"/>
    <w:rsid w:val="00345BD4"/>
    <w:rsid w:val="0034617D"/>
    <w:rsid w:val="0034625C"/>
    <w:rsid w:val="0034679A"/>
    <w:rsid w:val="0034752E"/>
    <w:rsid w:val="00347895"/>
    <w:rsid w:val="00347BEF"/>
    <w:rsid w:val="00347CD9"/>
    <w:rsid w:val="00347E2B"/>
    <w:rsid w:val="00350066"/>
    <w:rsid w:val="003508F3"/>
    <w:rsid w:val="00350CA3"/>
    <w:rsid w:val="00351051"/>
    <w:rsid w:val="00351770"/>
    <w:rsid w:val="003527AB"/>
    <w:rsid w:val="00352952"/>
    <w:rsid w:val="00353211"/>
    <w:rsid w:val="003535AE"/>
    <w:rsid w:val="00353646"/>
    <w:rsid w:val="00353C55"/>
    <w:rsid w:val="00354E6C"/>
    <w:rsid w:val="00355683"/>
    <w:rsid w:val="003558B3"/>
    <w:rsid w:val="00355AE6"/>
    <w:rsid w:val="00355EAC"/>
    <w:rsid w:val="00355FB3"/>
    <w:rsid w:val="00356B4D"/>
    <w:rsid w:val="00356B99"/>
    <w:rsid w:val="00356EF8"/>
    <w:rsid w:val="00356F79"/>
    <w:rsid w:val="00357226"/>
    <w:rsid w:val="003576D7"/>
    <w:rsid w:val="003602BB"/>
    <w:rsid w:val="003602D4"/>
    <w:rsid w:val="00360475"/>
    <w:rsid w:val="00360652"/>
    <w:rsid w:val="00360B50"/>
    <w:rsid w:val="00361171"/>
    <w:rsid w:val="003613EC"/>
    <w:rsid w:val="0036191D"/>
    <w:rsid w:val="003625E2"/>
    <w:rsid w:val="00362A99"/>
    <w:rsid w:val="0036312C"/>
    <w:rsid w:val="003634FB"/>
    <w:rsid w:val="0036387C"/>
    <w:rsid w:val="003638E5"/>
    <w:rsid w:val="003646AD"/>
    <w:rsid w:val="00364A77"/>
    <w:rsid w:val="00364AEA"/>
    <w:rsid w:val="00364C57"/>
    <w:rsid w:val="003654B5"/>
    <w:rsid w:val="00365EE4"/>
    <w:rsid w:val="003660B9"/>
    <w:rsid w:val="0036630A"/>
    <w:rsid w:val="00367C5A"/>
    <w:rsid w:val="00367C87"/>
    <w:rsid w:val="00367D9A"/>
    <w:rsid w:val="00367E01"/>
    <w:rsid w:val="0036B89B"/>
    <w:rsid w:val="00370068"/>
    <w:rsid w:val="00370520"/>
    <w:rsid w:val="00370A5E"/>
    <w:rsid w:val="003712CD"/>
    <w:rsid w:val="003718CB"/>
    <w:rsid w:val="00371AA8"/>
    <w:rsid w:val="003722DF"/>
    <w:rsid w:val="003723C1"/>
    <w:rsid w:val="00372855"/>
    <w:rsid w:val="003728EA"/>
    <w:rsid w:val="003728F9"/>
    <w:rsid w:val="0037291B"/>
    <w:rsid w:val="00372B0C"/>
    <w:rsid w:val="003731EA"/>
    <w:rsid w:val="00373374"/>
    <w:rsid w:val="003738E4"/>
    <w:rsid w:val="00374956"/>
    <w:rsid w:val="00374D78"/>
    <w:rsid w:val="00374ED5"/>
    <w:rsid w:val="00374F62"/>
    <w:rsid w:val="00375CE3"/>
    <w:rsid w:val="00375E5C"/>
    <w:rsid w:val="0037630F"/>
    <w:rsid w:val="0037656A"/>
    <w:rsid w:val="0037662B"/>
    <w:rsid w:val="00376956"/>
    <w:rsid w:val="003769CF"/>
    <w:rsid w:val="00376F40"/>
    <w:rsid w:val="00377791"/>
    <w:rsid w:val="0037780F"/>
    <w:rsid w:val="00377DEA"/>
    <w:rsid w:val="00380164"/>
    <w:rsid w:val="00380BA5"/>
    <w:rsid w:val="00380D17"/>
    <w:rsid w:val="00380D33"/>
    <w:rsid w:val="00380DB3"/>
    <w:rsid w:val="00380E25"/>
    <w:rsid w:val="00380F72"/>
    <w:rsid w:val="00381012"/>
    <w:rsid w:val="003811CF"/>
    <w:rsid w:val="003815D8"/>
    <w:rsid w:val="003815F8"/>
    <w:rsid w:val="00381CF6"/>
    <w:rsid w:val="0038211E"/>
    <w:rsid w:val="003828FD"/>
    <w:rsid w:val="00382E17"/>
    <w:rsid w:val="00382F0E"/>
    <w:rsid w:val="00383162"/>
    <w:rsid w:val="00383594"/>
    <w:rsid w:val="003835FB"/>
    <w:rsid w:val="00383644"/>
    <w:rsid w:val="00383C3B"/>
    <w:rsid w:val="003845BE"/>
    <w:rsid w:val="00384A75"/>
    <w:rsid w:val="00384AA7"/>
    <w:rsid w:val="00384C34"/>
    <w:rsid w:val="003854A9"/>
    <w:rsid w:val="003855B3"/>
    <w:rsid w:val="00385F4A"/>
    <w:rsid w:val="003868EA"/>
    <w:rsid w:val="00386E91"/>
    <w:rsid w:val="00387091"/>
    <w:rsid w:val="00387DF6"/>
    <w:rsid w:val="00387E91"/>
    <w:rsid w:val="00390A87"/>
    <w:rsid w:val="00390EFB"/>
    <w:rsid w:val="00391762"/>
    <w:rsid w:val="0039234D"/>
    <w:rsid w:val="003923CD"/>
    <w:rsid w:val="003925EE"/>
    <w:rsid w:val="00392A57"/>
    <w:rsid w:val="00392C09"/>
    <w:rsid w:val="003933C6"/>
    <w:rsid w:val="0039346F"/>
    <w:rsid w:val="003938AE"/>
    <w:rsid w:val="00393AAD"/>
    <w:rsid w:val="00393C2A"/>
    <w:rsid w:val="00394218"/>
    <w:rsid w:val="00394754"/>
    <w:rsid w:val="00394FF4"/>
    <w:rsid w:val="00395003"/>
    <w:rsid w:val="003951AD"/>
    <w:rsid w:val="003958B2"/>
    <w:rsid w:val="00395B26"/>
    <w:rsid w:val="00395C04"/>
    <w:rsid w:val="00396412"/>
    <w:rsid w:val="003968F4"/>
    <w:rsid w:val="00396A9B"/>
    <w:rsid w:val="00396D63"/>
    <w:rsid w:val="00396F6C"/>
    <w:rsid w:val="003974A9"/>
    <w:rsid w:val="0039764B"/>
    <w:rsid w:val="003977CD"/>
    <w:rsid w:val="0039789E"/>
    <w:rsid w:val="00397A4C"/>
    <w:rsid w:val="003A036C"/>
    <w:rsid w:val="003A0508"/>
    <w:rsid w:val="003A05D9"/>
    <w:rsid w:val="003A06DF"/>
    <w:rsid w:val="003A07A1"/>
    <w:rsid w:val="003A08AF"/>
    <w:rsid w:val="003A1409"/>
    <w:rsid w:val="003A163F"/>
    <w:rsid w:val="003A18D5"/>
    <w:rsid w:val="003A1B95"/>
    <w:rsid w:val="003A1F8E"/>
    <w:rsid w:val="003A20C5"/>
    <w:rsid w:val="003A23AC"/>
    <w:rsid w:val="003A2DBB"/>
    <w:rsid w:val="003A30E5"/>
    <w:rsid w:val="003A355F"/>
    <w:rsid w:val="003A3660"/>
    <w:rsid w:val="003A37F0"/>
    <w:rsid w:val="003A3C36"/>
    <w:rsid w:val="003A3E5B"/>
    <w:rsid w:val="003A41D6"/>
    <w:rsid w:val="003A4276"/>
    <w:rsid w:val="003A4E24"/>
    <w:rsid w:val="003A503C"/>
    <w:rsid w:val="003A5904"/>
    <w:rsid w:val="003A592C"/>
    <w:rsid w:val="003A5F73"/>
    <w:rsid w:val="003A6088"/>
    <w:rsid w:val="003A6318"/>
    <w:rsid w:val="003A6348"/>
    <w:rsid w:val="003A663D"/>
    <w:rsid w:val="003A6D49"/>
    <w:rsid w:val="003A7063"/>
    <w:rsid w:val="003A708C"/>
    <w:rsid w:val="003A74EB"/>
    <w:rsid w:val="003A7AE4"/>
    <w:rsid w:val="003B0554"/>
    <w:rsid w:val="003B0D60"/>
    <w:rsid w:val="003B1278"/>
    <w:rsid w:val="003B1687"/>
    <w:rsid w:val="003B1733"/>
    <w:rsid w:val="003B1A24"/>
    <w:rsid w:val="003B261A"/>
    <w:rsid w:val="003B2741"/>
    <w:rsid w:val="003B3222"/>
    <w:rsid w:val="003B32CE"/>
    <w:rsid w:val="003B3C43"/>
    <w:rsid w:val="003B3E6E"/>
    <w:rsid w:val="003B4320"/>
    <w:rsid w:val="003B48F5"/>
    <w:rsid w:val="003B49A3"/>
    <w:rsid w:val="003B4C30"/>
    <w:rsid w:val="003B58BE"/>
    <w:rsid w:val="003B58D7"/>
    <w:rsid w:val="003B5A65"/>
    <w:rsid w:val="003B5A8E"/>
    <w:rsid w:val="003B5CBD"/>
    <w:rsid w:val="003B6160"/>
    <w:rsid w:val="003B63BE"/>
    <w:rsid w:val="003B6711"/>
    <w:rsid w:val="003B6DF4"/>
    <w:rsid w:val="003B6F24"/>
    <w:rsid w:val="003B7613"/>
    <w:rsid w:val="003C0AF6"/>
    <w:rsid w:val="003C13A1"/>
    <w:rsid w:val="003C13B0"/>
    <w:rsid w:val="003C1BCF"/>
    <w:rsid w:val="003C1C63"/>
    <w:rsid w:val="003C24F7"/>
    <w:rsid w:val="003C267D"/>
    <w:rsid w:val="003C2710"/>
    <w:rsid w:val="003C29D4"/>
    <w:rsid w:val="003C3A2E"/>
    <w:rsid w:val="003C42D1"/>
    <w:rsid w:val="003C4385"/>
    <w:rsid w:val="003C441C"/>
    <w:rsid w:val="003C4537"/>
    <w:rsid w:val="003C47C7"/>
    <w:rsid w:val="003C49F4"/>
    <w:rsid w:val="003C4BC0"/>
    <w:rsid w:val="003C4CC3"/>
    <w:rsid w:val="003C4D8A"/>
    <w:rsid w:val="003C526F"/>
    <w:rsid w:val="003C53E8"/>
    <w:rsid w:val="003C555F"/>
    <w:rsid w:val="003C5BEE"/>
    <w:rsid w:val="003C68DB"/>
    <w:rsid w:val="003C6C22"/>
    <w:rsid w:val="003C6C56"/>
    <w:rsid w:val="003C6CAD"/>
    <w:rsid w:val="003C6DDF"/>
    <w:rsid w:val="003C6EFA"/>
    <w:rsid w:val="003C7063"/>
    <w:rsid w:val="003C7092"/>
    <w:rsid w:val="003C78E3"/>
    <w:rsid w:val="003D05E1"/>
    <w:rsid w:val="003D0836"/>
    <w:rsid w:val="003D0C93"/>
    <w:rsid w:val="003D12FE"/>
    <w:rsid w:val="003D132D"/>
    <w:rsid w:val="003D1B56"/>
    <w:rsid w:val="003D1C5C"/>
    <w:rsid w:val="003D1F22"/>
    <w:rsid w:val="003D20BE"/>
    <w:rsid w:val="003D20D8"/>
    <w:rsid w:val="003D2EBC"/>
    <w:rsid w:val="003D3663"/>
    <w:rsid w:val="003D3D6A"/>
    <w:rsid w:val="003D3E25"/>
    <w:rsid w:val="003D3FA2"/>
    <w:rsid w:val="003D410B"/>
    <w:rsid w:val="003D439B"/>
    <w:rsid w:val="003D449F"/>
    <w:rsid w:val="003D4A5F"/>
    <w:rsid w:val="003D4A94"/>
    <w:rsid w:val="003D4DB3"/>
    <w:rsid w:val="003D4F45"/>
    <w:rsid w:val="003D4FDB"/>
    <w:rsid w:val="003D56D9"/>
    <w:rsid w:val="003D5BF8"/>
    <w:rsid w:val="003D61BC"/>
    <w:rsid w:val="003D6B3E"/>
    <w:rsid w:val="003D6F63"/>
    <w:rsid w:val="003D7184"/>
    <w:rsid w:val="003D7356"/>
    <w:rsid w:val="003D7E62"/>
    <w:rsid w:val="003E0B5C"/>
    <w:rsid w:val="003E0BA5"/>
    <w:rsid w:val="003E112C"/>
    <w:rsid w:val="003E1589"/>
    <w:rsid w:val="003E16E2"/>
    <w:rsid w:val="003E1A6C"/>
    <w:rsid w:val="003E1B8E"/>
    <w:rsid w:val="003E1D72"/>
    <w:rsid w:val="003E27F8"/>
    <w:rsid w:val="003E2AFC"/>
    <w:rsid w:val="003E2BBD"/>
    <w:rsid w:val="003E307A"/>
    <w:rsid w:val="003E3C36"/>
    <w:rsid w:val="003E3E94"/>
    <w:rsid w:val="003E41F8"/>
    <w:rsid w:val="003E4A1E"/>
    <w:rsid w:val="003E4D1C"/>
    <w:rsid w:val="003E4F22"/>
    <w:rsid w:val="003E4FFF"/>
    <w:rsid w:val="003E50ED"/>
    <w:rsid w:val="003E53C1"/>
    <w:rsid w:val="003E5483"/>
    <w:rsid w:val="003E549C"/>
    <w:rsid w:val="003E5E29"/>
    <w:rsid w:val="003E63A6"/>
    <w:rsid w:val="003E65E3"/>
    <w:rsid w:val="003E6C35"/>
    <w:rsid w:val="003E72CE"/>
    <w:rsid w:val="003E74D4"/>
    <w:rsid w:val="003E7912"/>
    <w:rsid w:val="003F0220"/>
    <w:rsid w:val="003F02CA"/>
    <w:rsid w:val="003F0901"/>
    <w:rsid w:val="003F0AAA"/>
    <w:rsid w:val="003F0CEB"/>
    <w:rsid w:val="003F0DCF"/>
    <w:rsid w:val="003F0F56"/>
    <w:rsid w:val="003F0FDD"/>
    <w:rsid w:val="003F121F"/>
    <w:rsid w:val="003F13D3"/>
    <w:rsid w:val="003F16A2"/>
    <w:rsid w:val="003F1916"/>
    <w:rsid w:val="003F1D45"/>
    <w:rsid w:val="003F1E8E"/>
    <w:rsid w:val="003F26FD"/>
    <w:rsid w:val="003F28CD"/>
    <w:rsid w:val="003F2F64"/>
    <w:rsid w:val="003F341E"/>
    <w:rsid w:val="003F378B"/>
    <w:rsid w:val="003F3AAC"/>
    <w:rsid w:val="003F4923"/>
    <w:rsid w:val="003F4ED0"/>
    <w:rsid w:val="003F51CF"/>
    <w:rsid w:val="003F5548"/>
    <w:rsid w:val="003F5705"/>
    <w:rsid w:val="003F57F5"/>
    <w:rsid w:val="003F5AFC"/>
    <w:rsid w:val="003F5CB8"/>
    <w:rsid w:val="003F65B4"/>
    <w:rsid w:val="003F6CEF"/>
    <w:rsid w:val="003F734B"/>
    <w:rsid w:val="003F736B"/>
    <w:rsid w:val="003F782B"/>
    <w:rsid w:val="003F7869"/>
    <w:rsid w:val="003F7CC8"/>
    <w:rsid w:val="003F7E87"/>
    <w:rsid w:val="004002C1"/>
    <w:rsid w:val="004005E7"/>
    <w:rsid w:val="00400791"/>
    <w:rsid w:val="0040082A"/>
    <w:rsid w:val="004013BC"/>
    <w:rsid w:val="00401504"/>
    <w:rsid w:val="004015CC"/>
    <w:rsid w:val="00401A4E"/>
    <w:rsid w:val="00401A8D"/>
    <w:rsid w:val="00401DFE"/>
    <w:rsid w:val="00402056"/>
    <w:rsid w:val="00402980"/>
    <w:rsid w:val="00402A46"/>
    <w:rsid w:val="00402F49"/>
    <w:rsid w:val="00403ACF"/>
    <w:rsid w:val="00403BA3"/>
    <w:rsid w:val="00404B30"/>
    <w:rsid w:val="00404CE3"/>
    <w:rsid w:val="00404D90"/>
    <w:rsid w:val="00405582"/>
    <w:rsid w:val="004056FF"/>
    <w:rsid w:val="004063E8"/>
    <w:rsid w:val="00406A76"/>
    <w:rsid w:val="00406F07"/>
    <w:rsid w:val="004070E5"/>
    <w:rsid w:val="00407290"/>
    <w:rsid w:val="00407843"/>
    <w:rsid w:val="004100FA"/>
    <w:rsid w:val="004101D7"/>
    <w:rsid w:val="004102AA"/>
    <w:rsid w:val="0041039E"/>
    <w:rsid w:val="004105BC"/>
    <w:rsid w:val="0041115D"/>
    <w:rsid w:val="004118F6"/>
    <w:rsid w:val="00411C4B"/>
    <w:rsid w:val="00411CD1"/>
    <w:rsid w:val="00411E17"/>
    <w:rsid w:val="00411ED5"/>
    <w:rsid w:val="00412056"/>
    <w:rsid w:val="004122C1"/>
    <w:rsid w:val="00412326"/>
    <w:rsid w:val="00412577"/>
    <w:rsid w:val="004125CF"/>
    <w:rsid w:val="00412B40"/>
    <w:rsid w:val="00412F18"/>
    <w:rsid w:val="00412FE2"/>
    <w:rsid w:val="00413065"/>
    <w:rsid w:val="00413098"/>
    <w:rsid w:val="0041363A"/>
    <w:rsid w:val="00413916"/>
    <w:rsid w:val="00413BEC"/>
    <w:rsid w:val="00413C15"/>
    <w:rsid w:val="00414413"/>
    <w:rsid w:val="004144F0"/>
    <w:rsid w:val="00415152"/>
    <w:rsid w:val="004159BB"/>
    <w:rsid w:val="00415ACB"/>
    <w:rsid w:val="00415E4A"/>
    <w:rsid w:val="004168ED"/>
    <w:rsid w:val="004169C3"/>
    <w:rsid w:val="00416A3E"/>
    <w:rsid w:val="00416C47"/>
    <w:rsid w:val="00416D7E"/>
    <w:rsid w:val="00416F39"/>
    <w:rsid w:val="0041763C"/>
    <w:rsid w:val="004178EA"/>
    <w:rsid w:val="004179EC"/>
    <w:rsid w:val="00417F0B"/>
    <w:rsid w:val="0042070F"/>
    <w:rsid w:val="00420C54"/>
    <w:rsid w:val="00420DD1"/>
    <w:rsid w:val="00421666"/>
    <w:rsid w:val="00421BD6"/>
    <w:rsid w:val="00421E5F"/>
    <w:rsid w:val="00422544"/>
    <w:rsid w:val="00423179"/>
    <w:rsid w:val="00423523"/>
    <w:rsid w:val="004236B6"/>
    <w:rsid w:val="00423E00"/>
    <w:rsid w:val="00423FED"/>
    <w:rsid w:val="0042410F"/>
    <w:rsid w:val="00424E36"/>
    <w:rsid w:val="00424F2C"/>
    <w:rsid w:val="00424F73"/>
    <w:rsid w:val="004252C8"/>
    <w:rsid w:val="00426379"/>
    <w:rsid w:val="00427257"/>
    <w:rsid w:val="00427498"/>
    <w:rsid w:val="0042751B"/>
    <w:rsid w:val="00427687"/>
    <w:rsid w:val="00427F4A"/>
    <w:rsid w:val="004305E0"/>
    <w:rsid w:val="00430B1C"/>
    <w:rsid w:val="00430DD4"/>
    <w:rsid w:val="00430E09"/>
    <w:rsid w:val="0043197A"/>
    <w:rsid w:val="00431C58"/>
    <w:rsid w:val="00431E3A"/>
    <w:rsid w:val="00431EFB"/>
    <w:rsid w:val="00432077"/>
    <w:rsid w:val="00432534"/>
    <w:rsid w:val="00432BB3"/>
    <w:rsid w:val="004335DD"/>
    <w:rsid w:val="0043431A"/>
    <w:rsid w:val="004353C5"/>
    <w:rsid w:val="00435E5B"/>
    <w:rsid w:val="004367CA"/>
    <w:rsid w:val="004379D7"/>
    <w:rsid w:val="00437D10"/>
    <w:rsid w:val="00437F11"/>
    <w:rsid w:val="00440D31"/>
    <w:rsid w:val="004411F9"/>
    <w:rsid w:val="0044146E"/>
    <w:rsid w:val="004414E2"/>
    <w:rsid w:val="00441EFA"/>
    <w:rsid w:val="00442031"/>
    <w:rsid w:val="00442268"/>
    <w:rsid w:val="0044237B"/>
    <w:rsid w:val="004429FF"/>
    <w:rsid w:val="00442C51"/>
    <w:rsid w:val="00442D38"/>
    <w:rsid w:val="0044354C"/>
    <w:rsid w:val="004441B8"/>
    <w:rsid w:val="00444654"/>
    <w:rsid w:val="004447EB"/>
    <w:rsid w:val="00444AC2"/>
    <w:rsid w:val="00444F9C"/>
    <w:rsid w:val="0044522E"/>
    <w:rsid w:val="00445402"/>
    <w:rsid w:val="004458F3"/>
    <w:rsid w:val="00445921"/>
    <w:rsid w:val="00445AD9"/>
    <w:rsid w:val="004464B7"/>
    <w:rsid w:val="004466AF"/>
    <w:rsid w:val="00446715"/>
    <w:rsid w:val="00446CB7"/>
    <w:rsid w:val="00446DED"/>
    <w:rsid w:val="00446EEC"/>
    <w:rsid w:val="00447AAE"/>
    <w:rsid w:val="00447DD4"/>
    <w:rsid w:val="0045071D"/>
    <w:rsid w:val="0045147F"/>
    <w:rsid w:val="0045191B"/>
    <w:rsid w:val="00451F62"/>
    <w:rsid w:val="00452072"/>
    <w:rsid w:val="004520B6"/>
    <w:rsid w:val="0045231A"/>
    <w:rsid w:val="004524A0"/>
    <w:rsid w:val="004524C2"/>
    <w:rsid w:val="0045255D"/>
    <w:rsid w:val="00452857"/>
    <w:rsid w:val="00452A91"/>
    <w:rsid w:val="00452BBE"/>
    <w:rsid w:val="00452EA1"/>
    <w:rsid w:val="0045333B"/>
    <w:rsid w:val="00453349"/>
    <w:rsid w:val="00453D11"/>
    <w:rsid w:val="00453DE6"/>
    <w:rsid w:val="00453FBD"/>
    <w:rsid w:val="004547CE"/>
    <w:rsid w:val="004548E2"/>
    <w:rsid w:val="0045491E"/>
    <w:rsid w:val="00454BE9"/>
    <w:rsid w:val="00454D81"/>
    <w:rsid w:val="00454E35"/>
    <w:rsid w:val="00455035"/>
    <w:rsid w:val="004551D8"/>
    <w:rsid w:val="00455205"/>
    <w:rsid w:val="00456264"/>
    <w:rsid w:val="00456427"/>
    <w:rsid w:val="004570B6"/>
    <w:rsid w:val="00457A49"/>
    <w:rsid w:val="00457B07"/>
    <w:rsid w:val="00457E0A"/>
    <w:rsid w:val="00457E7E"/>
    <w:rsid w:val="004603F1"/>
    <w:rsid w:val="004607F9"/>
    <w:rsid w:val="0046098C"/>
    <w:rsid w:val="00460B2D"/>
    <w:rsid w:val="00460C8C"/>
    <w:rsid w:val="004611C6"/>
    <w:rsid w:val="004619F3"/>
    <w:rsid w:val="00461FC3"/>
    <w:rsid w:val="00462023"/>
    <w:rsid w:val="004621E7"/>
    <w:rsid w:val="0046240F"/>
    <w:rsid w:val="004626F5"/>
    <w:rsid w:val="00462863"/>
    <w:rsid w:val="004629F8"/>
    <w:rsid w:val="004636E2"/>
    <w:rsid w:val="00463748"/>
    <w:rsid w:val="0046383E"/>
    <w:rsid w:val="004646EB"/>
    <w:rsid w:val="00464759"/>
    <w:rsid w:val="0046479F"/>
    <w:rsid w:val="0046493E"/>
    <w:rsid w:val="004658B2"/>
    <w:rsid w:val="00465935"/>
    <w:rsid w:val="00465DD1"/>
    <w:rsid w:val="00465FA9"/>
    <w:rsid w:val="0046608E"/>
    <w:rsid w:val="004660C6"/>
    <w:rsid w:val="004662C4"/>
    <w:rsid w:val="004667AB"/>
    <w:rsid w:val="004667F9"/>
    <w:rsid w:val="00466D18"/>
    <w:rsid w:val="0046710F"/>
    <w:rsid w:val="00467B65"/>
    <w:rsid w:val="004703B6"/>
    <w:rsid w:val="0047041D"/>
    <w:rsid w:val="00470435"/>
    <w:rsid w:val="004707CB"/>
    <w:rsid w:val="004708FB"/>
    <w:rsid w:val="00470D83"/>
    <w:rsid w:val="00470FB9"/>
    <w:rsid w:val="004717D2"/>
    <w:rsid w:val="00471E11"/>
    <w:rsid w:val="00471EBF"/>
    <w:rsid w:val="00472072"/>
    <w:rsid w:val="004721F3"/>
    <w:rsid w:val="00472220"/>
    <w:rsid w:val="00472716"/>
    <w:rsid w:val="00472819"/>
    <w:rsid w:val="004729E2"/>
    <w:rsid w:val="00472B2B"/>
    <w:rsid w:val="00472F05"/>
    <w:rsid w:val="00472FEF"/>
    <w:rsid w:val="00473943"/>
    <w:rsid w:val="00473C45"/>
    <w:rsid w:val="00473E6B"/>
    <w:rsid w:val="0047401D"/>
    <w:rsid w:val="004740F9"/>
    <w:rsid w:val="00474134"/>
    <w:rsid w:val="0047451C"/>
    <w:rsid w:val="00474AD3"/>
    <w:rsid w:val="00474B64"/>
    <w:rsid w:val="00474C04"/>
    <w:rsid w:val="004754E1"/>
    <w:rsid w:val="00475597"/>
    <w:rsid w:val="004755FF"/>
    <w:rsid w:val="0047589C"/>
    <w:rsid w:val="004759FB"/>
    <w:rsid w:val="00475CE2"/>
    <w:rsid w:val="0047606A"/>
    <w:rsid w:val="004762BD"/>
    <w:rsid w:val="00476867"/>
    <w:rsid w:val="00476F65"/>
    <w:rsid w:val="00477481"/>
    <w:rsid w:val="004779AA"/>
    <w:rsid w:val="00477C8A"/>
    <w:rsid w:val="00480809"/>
    <w:rsid w:val="00480E51"/>
    <w:rsid w:val="00480E7B"/>
    <w:rsid w:val="00481123"/>
    <w:rsid w:val="004817C5"/>
    <w:rsid w:val="00481C41"/>
    <w:rsid w:val="00481D9C"/>
    <w:rsid w:val="00481E20"/>
    <w:rsid w:val="00481E67"/>
    <w:rsid w:val="00482638"/>
    <w:rsid w:val="004831D9"/>
    <w:rsid w:val="00483272"/>
    <w:rsid w:val="004835E4"/>
    <w:rsid w:val="00483666"/>
    <w:rsid w:val="0048366D"/>
    <w:rsid w:val="004839A0"/>
    <w:rsid w:val="00484123"/>
    <w:rsid w:val="004842AC"/>
    <w:rsid w:val="00484C69"/>
    <w:rsid w:val="00484EFB"/>
    <w:rsid w:val="0048561F"/>
    <w:rsid w:val="0048566B"/>
    <w:rsid w:val="00485C54"/>
    <w:rsid w:val="0048641A"/>
    <w:rsid w:val="0048661D"/>
    <w:rsid w:val="00487203"/>
    <w:rsid w:val="0048759A"/>
    <w:rsid w:val="004875E3"/>
    <w:rsid w:val="00487A09"/>
    <w:rsid w:val="00490199"/>
    <w:rsid w:val="004910BE"/>
    <w:rsid w:val="00491586"/>
    <w:rsid w:val="004917A9"/>
    <w:rsid w:val="00491B5A"/>
    <w:rsid w:val="00491CB9"/>
    <w:rsid w:val="00491ECF"/>
    <w:rsid w:val="00492210"/>
    <w:rsid w:val="0049223A"/>
    <w:rsid w:val="004926C7"/>
    <w:rsid w:val="00492D37"/>
    <w:rsid w:val="00492DB5"/>
    <w:rsid w:val="00492F9A"/>
    <w:rsid w:val="004930C1"/>
    <w:rsid w:val="00493457"/>
    <w:rsid w:val="00493796"/>
    <w:rsid w:val="00493A43"/>
    <w:rsid w:val="00493D23"/>
    <w:rsid w:val="00493E64"/>
    <w:rsid w:val="00494000"/>
    <w:rsid w:val="004941AB"/>
    <w:rsid w:val="004942E5"/>
    <w:rsid w:val="0049487A"/>
    <w:rsid w:val="004949DA"/>
    <w:rsid w:val="00494B4C"/>
    <w:rsid w:val="00494CA1"/>
    <w:rsid w:val="00494CB1"/>
    <w:rsid w:val="00494EA2"/>
    <w:rsid w:val="00494FBD"/>
    <w:rsid w:val="004956C6"/>
    <w:rsid w:val="00496405"/>
    <w:rsid w:val="00496AE8"/>
    <w:rsid w:val="0049710C"/>
    <w:rsid w:val="00497512"/>
    <w:rsid w:val="00497702"/>
    <w:rsid w:val="00497D49"/>
    <w:rsid w:val="00497F78"/>
    <w:rsid w:val="004A051D"/>
    <w:rsid w:val="004A07EE"/>
    <w:rsid w:val="004A1361"/>
    <w:rsid w:val="004A15B8"/>
    <w:rsid w:val="004A176A"/>
    <w:rsid w:val="004A197E"/>
    <w:rsid w:val="004A1A09"/>
    <w:rsid w:val="004A1D73"/>
    <w:rsid w:val="004A1EF7"/>
    <w:rsid w:val="004A21D3"/>
    <w:rsid w:val="004A2498"/>
    <w:rsid w:val="004A2798"/>
    <w:rsid w:val="004A2FC9"/>
    <w:rsid w:val="004A30BB"/>
    <w:rsid w:val="004A347C"/>
    <w:rsid w:val="004A3780"/>
    <w:rsid w:val="004A38D7"/>
    <w:rsid w:val="004A397E"/>
    <w:rsid w:val="004A3B91"/>
    <w:rsid w:val="004A3C23"/>
    <w:rsid w:val="004A3F2C"/>
    <w:rsid w:val="004A428F"/>
    <w:rsid w:val="004A46BF"/>
    <w:rsid w:val="004A499E"/>
    <w:rsid w:val="004A4F2B"/>
    <w:rsid w:val="004A5383"/>
    <w:rsid w:val="004A61A3"/>
    <w:rsid w:val="004A61DA"/>
    <w:rsid w:val="004A6330"/>
    <w:rsid w:val="004A67DB"/>
    <w:rsid w:val="004A68CF"/>
    <w:rsid w:val="004A6A75"/>
    <w:rsid w:val="004A7015"/>
    <w:rsid w:val="004A757D"/>
    <w:rsid w:val="004B0898"/>
    <w:rsid w:val="004B1254"/>
    <w:rsid w:val="004B1309"/>
    <w:rsid w:val="004B13A5"/>
    <w:rsid w:val="004B13C1"/>
    <w:rsid w:val="004B17F5"/>
    <w:rsid w:val="004B20BF"/>
    <w:rsid w:val="004B24CD"/>
    <w:rsid w:val="004B2566"/>
    <w:rsid w:val="004B3494"/>
    <w:rsid w:val="004B36A3"/>
    <w:rsid w:val="004B3AE8"/>
    <w:rsid w:val="004B466E"/>
    <w:rsid w:val="004B4695"/>
    <w:rsid w:val="004B4761"/>
    <w:rsid w:val="004B4B7B"/>
    <w:rsid w:val="004B556B"/>
    <w:rsid w:val="004B5660"/>
    <w:rsid w:val="004B5932"/>
    <w:rsid w:val="004B5B21"/>
    <w:rsid w:val="004B605B"/>
    <w:rsid w:val="004B6353"/>
    <w:rsid w:val="004B6853"/>
    <w:rsid w:val="004B688F"/>
    <w:rsid w:val="004B6C98"/>
    <w:rsid w:val="004B732D"/>
    <w:rsid w:val="004B7A6B"/>
    <w:rsid w:val="004B7DC1"/>
    <w:rsid w:val="004B7F44"/>
    <w:rsid w:val="004B7F8C"/>
    <w:rsid w:val="004C19C8"/>
    <w:rsid w:val="004C19D3"/>
    <w:rsid w:val="004C27BD"/>
    <w:rsid w:val="004C2B86"/>
    <w:rsid w:val="004C2BAA"/>
    <w:rsid w:val="004C31AF"/>
    <w:rsid w:val="004C332C"/>
    <w:rsid w:val="004C3450"/>
    <w:rsid w:val="004C3576"/>
    <w:rsid w:val="004C3AE7"/>
    <w:rsid w:val="004C40FD"/>
    <w:rsid w:val="004C46DF"/>
    <w:rsid w:val="004C4D06"/>
    <w:rsid w:val="004C57AA"/>
    <w:rsid w:val="004C59FE"/>
    <w:rsid w:val="004C5C68"/>
    <w:rsid w:val="004C6151"/>
    <w:rsid w:val="004C658D"/>
    <w:rsid w:val="004C667D"/>
    <w:rsid w:val="004C6791"/>
    <w:rsid w:val="004C6BB7"/>
    <w:rsid w:val="004C6DC9"/>
    <w:rsid w:val="004C6F0D"/>
    <w:rsid w:val="004C77E0"/>
    <w:rsid w:val="004C7F02"/>
    <w:rsid w:val="004D0C5E"/>
    <w:rsid w:val="004D0D1C"/>
    <w:rsid w:val="004D1233"/>
    <w:rsid w:val="004D1816"/>
    <w:rsid w:val="004D1F46"/>
    <w:rsid w:val="004D24C0"/>
    <w:rsid w:val="004D25A8"/>
    <w:rsid w:val="004D25EF"/>
    <w:rsid w:val="004D2EC3"/>
    <w:rsid w:val="004D2FCA"/>
    <w:rsid w:val="004D31FE"/>
    <w:rsid w:val="004D362E"/>
    <w:rsid w:val="004D4007"/>
    <w:rsid w:val="004D46C0"/>
    <w:rsid w:val="004D4DD3"/>
    <w:rsid w:val="004D50C5"/>
    <w:rsid w:val="004D51C6"/>
    <w:rsid w:val="004D5A04"/>
    <w:rsid w:val="004D5AC7"/>
    <w:rsid w:val="004D6590"/>
    <w:rsid w:val="004D761A"/>
    <w:rsid w:val="004D781C"/>
    <w:rsid w:val="004D7D02"/>
    <w:rsid w:val="004E010C"/>
    <w:rsid w:val="004E137A"/>
    <w:rsid w:val="004E157E"/>
    <w:rsid w:val="004E16F6"/>
    <w:rsid w:val="004E1848"/>
    <w:rsid w:val="004E1A2D"/>
    <w:rsid w:val="004E1D92"/>
    <w:rsid w:val="004E2BF5"/>
    <w:rsid w:val="004E2F15"/>
    <w:rsid w:val="004E3343"/>
    <w:rsid w:val="004E3422"/>
    <w:rsid w:val="004E3904"/>
    <w:rsid w:val="004E3AB1"/>
    <w:rsid w:val="004E3BCF"/>
    <w:rsid w:val="004E3E44"/>
    <w:rsid w:val="004E42A9"/>
    <w:rsid w:val="004E4412"/>
    <w:rsid w:val="004E4434"/>
    <w:rsid w:val="004E472F"/>
    <w:rsid w:val="004E49B6"/>
    <w:rsid w:val="004E4A66"/>
    <w:rsid w:val="004E4CB4"/>
    <w:rsid w:val="004E4D1F"/>
    <w:rsid w:val="004E4DAE"/>
    <w:rsid w:val="004E548F"/>
    <w:rsid w:val="004E569E"/>
    <w:rsid w:val="004E5EA3"/>
    <w:rsid w:val="004E6153"/>
    <w:rsid w:val="004E6544"/>
    <w:rsid w:val="004E6B7A"/>
    <w:rsid w:val="004E6FD0"/>
    <w:rsid w:val="004E70BF"/>
    <w:rsid w:val="004E762E"/>
    <w:rsid w:val="004E7B14"/>
    <w:rsid w:val="004E7E89"/>
    <w:rsid w:val="004F01FF"/>
    <w:rsid w:val="004F076D"/>
    <w:rsid w:val="004F07B8"/>
    <w:rsid w:val="004F0AF2"/>
    <w:rsid w:val="004F0D5C"/>
    <w:rsid w:val="004F0E3F"/>
    <w:rsid w:val="004F0FC9"/>
    <w:rsid w:val="004F13E2"/>
    <w:rsid w:val="004F1461"/>
    <w:rsid w:val="004F15B7"/>
    <w:rsid w:val="004F1C0D"/>
    <w:rsid w:val="004F1CB4"/>
    <w:rsid w:val="004F2335"/>
    <w:rsid w:val="004F24F7"/>
    <w:rsid w:val="004F276E"/>
    <w:rsid w:val="004F2D48"/>
    <w:rsid w:val="004F2F71"/>
    <w:rsid w:val="004F301D"/>
    <w:rsid w:val="004F31CA"/>
    <w:rsid w:val="004F3737"/>
    <w:rsid w:val="004F3834"/>
    <w:rsid w:val="004F4A61"/>
    <w:rsid w:val="004F4C10"/>
    <w:rsid w:val="004F4DEE"/>
    <w:rsid w:val="004F52AA"/>
    <w:rsid w:val="004F5F6E"/>
    <w:rsid w:val="004F5FF5"/>
    <w:rsid w:val="004F6304"/>
    <w:rsid w:val="004F6716"/>
    <w:rsid w:val="004F68EB"/>
    <w:rsid w:val="004F7136"/>
    <w:rsid w:val="004F7490"/>
    <w:rsid w:val="004F7701"/>
    <w:rsid w:val="004F7716"/>
    <w:rsid w:val="004F7861"/>
    <w:rsid w:val="004F795E"/>
    <w:rsid w:val="004F7DFA"/>
    <w:rsid w:val="005004DB"/>
    <w:rsid w:val="00500981"/>
    <w:rsid w:val="00500ED5"/>
    <w:rsid w:val="00502BEE"/>
    <w:rsid w:val="00502D2C"/>
    <w:rsid w:val="00502D5E"/>
    <w:rsid w:val="00502F75"/>
    <w:rsid w:val="00502F8C"/>
    <w:rsid w:val="005036DD"/>
    <w:rsid w:val="00503B88"/>
    <w:rsid w:val="00503BEB"/>
    <w:rsid w:val="00503F1A"/>
    <w:rsid w:val="005041EF"/>
    <w:rsid w:val="005043EF"/>
    <w:rsid w:val="00505064"/>
    <w:rsid w:val="005051E5"/>
    <w:rsid w:val="00505ACC"/>
    <w:rsid w:val="00505B0A"/>
    <w:rsid w:val="00505B82"/>
    <w:rsid w:val="00505B93"/>
    <w:rsid w:val="00505E85"/>
    <w:rsid w:val="00506448"/>
    <w:rsid w:val="00506DE3"/>
    <w:rsid w:val="0050728C"/>
    <w:rsid w:val="0050732E"/>
    <w:rsid w:val="00507355"/>
    <w:rsid w:val="005077D2"/>
    <w:rsid w:val="00507FE3"/>
    <w:rsid w:val="00510086"/>
    <w:rsid w:val="00510E17"/>
    <w:rsid w:val="005110E1"/>
    <w:rsid w:val="0051148F"/>
    <w:rsid w:val="0051163D"/>
    <w:rsid w:val="005123EB"/>
    <w:rsid w:val="005126A8"/>
    <w:rsid w:val="00512B7E"/>
    <w:rsid w:val="00513270"/>
    <w:rsid w:val="005132B9"/>
    <w:rsid w:val="00513C52"/>
    <w:rsid w:val="00513CB7"/>
    <w:rsid w:val="00513E9A"/>
    <w:rsid w:val="0051436E"/>
    <w:rsid w:val="00514461"/>
    <w:rsid w:val="00514740"/>
    <w:rsid w:val="00515080"/>
    <w:rsid w:val="00515179"/>
    <w:rsid w:val="00516028"/>
    <w:rsid w:val="00516884"/>
    <w:rsid w:val="00516E35"/>
    <w:rsid w:val="0051734E"/>
    <w:rsid w:val="0051740B"/>
    <w:rsid w:val="0051746C"/>
    <w:rsid w:val="00517902"/>
    <w:rsid w:val="00517998"/>
    <w:rsid w:val="00517C24"/>
    <w:rsid w:val="00517C79"/>
    <w:rsid w:val="00517CC3"/>
    <w:rsid w:val="00517D82"/>
    <w:rsid w:val="00520769"/>
    <w:rsid w:val="005208AB"/>
    <w:rsid w:val="00520966"/>
    <w:rsid w:val="00520E93"/>
    <w:rsid w:val="0052110F"/>
    <w:rsid w:val="005213F9"/>
    <w:rsid w:val="00521F2E"/>
    <w:rsid w:val="00522010"/>
    <w:rsid w:val="005220A1"/>
    <w:rsid w:val="005226AB"/>
    <w:rsid w:val="005227B4"/>
    <w:rsid w:val="00522AC7"/>
    <w:rsid w:val="00522DC6"/>
    <w:rsid w:val="00522F58"/>
    <w:rsid w:val="005232B3"/>
    <w:rsid w:val="00523B84"/>
    <w:rsid w:val="00523BEF"/>
    <w:rsid w:val="00523EF2"/>
    <w:rsid w:val="0052475A"/>
    <w:rsid w:val="00524996"/>
    <w:rsid w:val="00524CF5"/>
    <w:rsid w:val="00524EF5"/>
    <w:rsid w:val="00524F19"/>
    <w:rsid w:val="00525132"/>
    <w:rsid w:val="0052564A"/>
    <w:rsid w:val="0052596E"/>
    <w:rsid w:val="00525B54"/>
    <w:rsid w:val="00525BAD"/>
    <w:rsid w:val="00525BD3"/>
    <w:rsid w:val="005260BA"/>
    <w:rsid w:val="0052642B"/>
    <w:rsid w:val="00526568"/>
    <w:rsid w:val="005271C0"/>
    <w:rsid w:val="00527233"/>
    <w:rsid w:val="0052728F"/>
    <w:rsid w:val="00527640"/>
    <w:rsid w:val="005277CD"/>
    <w:rsid w:val="005277DE"/>
    <w:rsid w:val="00527A4A"/>
    <w:rsid w:val="00527FB8"/>
    <w:rsid w:val="0053023E"/>
    <w:rsid w:val="005304E2"/>
    <w:rsid w:val="00530598"/>
    <w:rsid w:val="00531289"/>
    <w:rsid w:val="005316BA"/>
    <w:rsid w:val="00531B8B"/>
    <w:rsid w:val="00531C3C"/>
    <w:rsid w:val="00531DD1"/>
    <w:rsid w:val="005320EA"/>
    <w:rsid w:val="00532E00"/>
    <w:rsid w:val="00532F47"/>
    <w:rsid w:val="005331A2"/>
    <w:rsid w:val="005333B4"/>
    <w:rsid w:val="00533793"/>
    <w:rsid w:val="00533854"/>
    <w:rsid w:val="00533A84"/>
    <w:rsid w:val="00533DAF"/>
    <w:rsid w:val="00533EB9"/>
    <w:rsid w:val="00533F48"/>
    <w:rsid w:val="0053414B"/>
    <w:rsid w:val="00534206"/>
    <w:rsid w:val="005345A2"/>
    <w:rsid w:val="00534AAA"/>
    <w:rsid w:val="00534EA8"/>
    <w:rsid w:val="00534ED5"/>
    <w:rsid w:val="005354B9"/>
    <w:rsid w:val="005363E9"/>
    <w:rsid w:val="005366C6"/>
    <w:rsid w:val="0053694B"/>
    <w:rsid w:val="00536B3D"/>
    <w:rsid w:val="00536ED4"/>
    <w:rsid w:val="005372F3"/>
    <w:rsid w:val="005373F8"/>
    <w:rsid w:val="00537468"/>
    <w:rsid w:val="00537554"/>
    <w:rsid w:val="00537B9D"/>
    <w:rsid w:val="00537FCC"/>
    <w:rsid w:val="005407C8"/>
    <w:rsid w:val="005407E3"/>
    <w:rsid w:val="00540944"/>
    <w:rsid w:val="00540E01"/>
    <w:rsid w:val="00541169"/>
    <w:rsid w:val="00541E22"/>
    <w:rsid w:val="00542220"/>
    <w:rsid w:val="005425D4"/>
    <w:rsid w:val="0054289F"/>
    <w:rsid w:val="00542D94"/>
    <w:rsid w:val="00542E78"/>
    <w:rsid w:val="00543920"/>
    <w:rsid w:val="00543B9C"/>
    <w:rsid w:val="00543BD1"/>
    <w:rsid w:val="00544E3D"/>
    <w:rsid w:val="00545BE5"/>
    <w:rsid w:val="00545CF4"/>
    <w:rsid w:val="00545F24"/>
    <w:rsid w:val="005466C5"/>
    <w:rsid w:val="00546DBC"/>
    <w:rsid w:val="00547548"/>
    <w:rsid w:val="00547E4E"/>
    <w:rsid w:val="0055067C"/>
    <w:rsid w:val="00550B35"/>
    <w:rsid w:val="00550CC2"/>
    <w:rsid w:val="00550FF5"/>
    <w:rsid w:val="00551005"/>
    <w:rsid w:val="00551787"/>
    <w:rsid w:val="0055178A"/>
    <w:rsid w:val="0055199D"/>
    <w:rsid w:val="00551ABC"/>
    <w:rsid w:val="00551B42"/>
    <w:rsid w:val="00551CB2"/>
    <w:rsid w:val="00552419"/>
    <w:rsid w:val="0055297A"/>
    <w:rsid w:val="00552E06"/>
    <w:rsid w:val="00552E91"/>
    <w:rsid w:val="00553DDF"/>
    <w:rsid w:val="00554476"/>
    <w:rsid w:val="005545FB"/>
    <w:rsid w:val="00554884"/>
    <w:rsid w:val="005549DF"/>
    <w:rsid w:val="00555328"/>
    <w:rsid w:val="0055576A"/>
    <w:rsid w:val="00555D1C"/>
    <w:rsid w:val="00555DB0"/>
    <w:rsid w:val="00556395"/>
    <w:rsid w:val="00556B09"/>
    <w:rsid w:val="005572F1"/>
    <w:rsid w:val="0055794A"/>
    <w:rsid w:val="00557A0A"/>
    <w:rsid w:val="0056013A"/>
    <w:rsid w:val="005604CC"/>
    <w:rsid w:val="005605BC"/>
    <w:rsid w:val="00560D40"/>
    <w:rsid w:val="00560DBC"/>
    <w:rsid w:val="00560DE6"/>
    <w:rsid w:val="0056179E"/>
    <w:rsid w:val="00561963"/>
    <w:rsid w:val="00562060"/>
    <w:rsid w:val="00562656"/>
    <w:rsid w:val="005627F2"/>
    <w:rsid w:val="00562BE2"/>
    <w:rsid w:val="00563172"/>
    <w:rsid w:val="00563431"/>
    <w:rsid w:val="00563C38"/>
    <w:rsid w:val="00563F83"/>
    <w:rsid w:val="00564068"/>
    <w:rsid w:val="00564376"/>
    <w:rsid w:val="00564A75"/>
    <w:rsid w:val="00564B09"/>
    <w:rsid w:val="005656A4"/>
    <w:rsid w:val="0056573D"/>
    <w:rsid w:val="00565B6B"/>
    <w:rsid w:val="00565E66"/>
    <w:rsid w:val="005664A1"/>
    <w:rsid w:val="0056670C"/>
    <w:rsid w:val="0056679E"/>
    <w:rsid w:val="005667F4"/>
    <w:rsid w:val="00567F40"/>
    <w:rsid w:val="005706E8"/>
    <w:rsid w:val="00570E4D"/>
    <w:rsid w:val="00570F62"/>
    <w:rsid w:val="00571472"/>
    <w:rsid w:val="005714BD"/>
    <w:rsid w:val="00572175"/>
    <w:rsid w:val="00572898"/>
    <w:rsid w:val="005728A0"/>
    <w:rsid w:val="005735DE"/>
    <w:rsid w:val="0057361B"/>
    <w:rsid w:val="00573A40"/>
    <w:rsid w:val="00574611"/>
    <w:rsid w:val="00574650"/>
    <w:rsid w:val="005746D2"/>
    <w:rsid w:val="0057470F"/>
    <w:rsid w:val="0057471B"/>
    <w:rsid w:val="005747AD"/>
    <w:rsid w:val="00574A84"/>
    <w:rsid w:val="00574E61"/>
    <w:rsid w:val="00574F54"/>
    <w:rsid w:val="005750BB"/>
    <w:rsid w:val="0057532A"/>
    <w:rsid w:val="00575704"/>
    <w:rsid w:val="00575B15"/>
    <w:rsid w:val="00575D42"/>
    <w:rsid w:val="00576363"/>
    <w:rsid w:val="0057640F"/>
    <w:rsid w:val="00577355"/>
    <w:rsid w:val="00577688"/>
    <w:rsid w:val="005778AC"/>
    <w:rsid w:val="00577D84"/>
    <w:rsid w:val="00577F9C"/>
    <w:rsid w:val="005800FC"/>
    <w:rsid w:val="005801B8"/>
    <w:rsid w:val="00580965"/>
    <w:rsid w:val="00580A7B"/>
    <w:rsid w:val="0058116C"/>
    <w:rsid w:val="0058165D"/>
    <w:rsid w:val="005816A4"/>
    <w:rsid w:val="00581A93"/>
    <w:rsid w:val="00581B81"/>
    <w:rsid w:val="00581C49"/>
    <w:rsid w:val="00581EDD"/>
    <w:rsid w:val="00582692"/>
    <w:rsid w:val="0058327E"/>
    <w:rsid w:val="0058397C"/>
    <w:rsid w:val="00583B33"/>
    <w:rsid w:val="005843D0"/>
    <w:rsid w:val="00584443"/>
    <w:rsid w:val="00584886"/>
    <w:rsid w:val="00584ADC"/>
    <w:rsid w:val="00584B96"/>
    <w:rsid w:val="00584C49"/>
    <w:rsid w:val="00585526"/>
    <w:rsid w:val="00585A5F"/>
    <w:rsid w:val="00585C40"/>
    <w:rsid w:val="00585D8E"/>
    <w:rsid w:val="00585F2A"/>
    <w:rsid w:val="00586AD1"/>
    <w:rsid w:val="00586BC4"/>
    <w:rsid w:val="0058729D"/>
    <w:rsid w:val="0058756E"/>
    <w:rsid w:val="00587A80"/>
    <w:rsid w:val="00587B7A"/>
    <w:rsid w:val="00587DC6"/>
    <w:rsid w:val="0059003A"/>
    <w:rsid w:val="005904A1"/>
    <w:rsid w:val="00591113"/>
    <w:rsid w:val="00591BAC"/>
    <w:rsid w:val="00591E02"/>
    <w:rsid w:val="00592266"/>
    <w:rsid w:val="005923FC"/>
    <w:rsid w:val="00592B52"/>
    <w:rsid w:val="00592CD7"/>
    <w:rsid w:val="005938A6"/>
    <w:rsid w:val="005941EC"/>
    <w:rsid w:val="0059462E"/>
    <w:rsid w:val="005948EE"/>
    <w:rsid w:val="00594E86"/>
    <w:rsid w:val="0059508E"/>
    <w:rsid w:val="0059520F"/>
    <w:rsid w:val="00595C24"/>
    <w:rsid w:val="00595CAB"/>
    <w:rsid w:val="00595D18"/>
    <w:rsid w:val="00595DDC"/>
    <w:rsid w:val="00596692"/>
    <w:rsid w:val="00596D7C"/>
    <w:rsid w:val="0059714A"/>
    <w:rsid w:val="00597187"/>
    <w:rsid w:val="00597640"/>
    <w:rsid w:val="00597934"/>
    <w:rsid w:val="005979CA"/>
    <w:rsid w:val="00597A9B"/>
    <w:rsid w:val="00597BB8"/>
    <w:rsid w:val="00597D54"/>
    <w:rsid w:val="00597E39"/>
    <w:rsid w:val="00597F09"/>
    <w:rsid w:val="00597FF0"/>
    <w:rsid w:val="005A0263"/>
    <w:rsid w:val="005A02D8"/>
    <w:rsid w:val="005A033B"/>
    <w:rsid w:val="005A03F0"/>
    <w:rsid w:val="005A0658"/>
    <w:rsid w:val="005A0C82"/>
    <w:rsid w:val="005A0F1E"/>
    <w:rsid w:val="005A1C3B"/>
    <w:rsid w:val="005A26E4"/>
    <w:rsid w:val="005A2AE5"/>
    <w:rsid w:val="005A2B94"/>
    <w:rsid w:val="005A2C75"/>
    <w:rsid w:val="005A35B1"/>
    <w:rsid w:val="005A4166"/>
    <w:rsid w:val="005A4175"/>
    <w:rsid w:val="005A448B"/>
    <w:rsid w:val="005A493F"/>
    <w:rsid w:val="005A4FF8"/>
    <w:rsid w:val="005A53EF"/>
    <w:rsid w:val="005A540C"/>
    <w:rsid w:val="005A5452"/>
    <w:rsid w:val="005A5606"/>
    <w:rsid w:val="005A565D"/>
    <w:rsid w:val="005A572E"/>
    <w:rsid w:val="005A58AB"/>
    <w:rsid w:val="005A58B2"/>
    <w:rsid w:val="005A6317"/>
    <w:rsid w:val="005A674B"/>
    <w:rsid w:val="005A6857"/>
    <w:rsid w:val="005A6BF8"/>
    <w:rsid w:val="005A72A7"/>
    <w:rsid w:val="005A7BC1"/>
    <w:rsid w:val="005A7C9F"/>
    <w:rsid w:val="005A7E05"/>
    <w:rsid w:val="005B05B1"/>
    <w:rsid w:val="005B09F2"/>
    <w:rsid w:val="005B0CC3"/>
    <w:rsid w:val="005B115B"/>
    <w:rsid w:val="005B1A3A"/>
    <w:rsid w:val="005B1C6B"/>
    <w:rsid w:val="005B1CF5"/>
    <w:rsid w:val="005B1D53"/>
    <w:rsid w:val="005B259A"/>
    <w:rsid w:val="005B2669"/>
    <w:rsid w:val="005B2C01"/>
    <w:rsid w:val="005B2C8D"/>
    <w:rsid w:val="005B3076"/>
    <w:rsid w:val="005B32C4"/>
    <w:rsid w:val="005B32D0"/>
    <w:rsid w:val="005B3378"/>
    <w:rsid w:val="005B35C1"/>
    <w:rsid w:val="005B3697"/>
    <w:rsid w:val="005B3758"/>
    <w:rsid w:val="005B38C2"/>
    <w:rsid w:val="005B3AA8"/>
    <w:rsid w:val="005B3F9F"/>
    <w:rsid w:val="005B3FF1"/>
    <w:rsid w:val="005B476F"/>
    <w:rsid w:val="005B496F"/>
    <w:rsid w:val="005B49D1"/>
    <w:rsid w:val="005B4E5C"/>
    <w:rsid w:val="005B4FBC"/>
    <w:rsid w:val="005B4FF0"/>
    <w:rsid w:val="005B5090"/>
    <w:rsid w:val="005B52BF"/>
    <w:rsid w:val="005B5316"/>
    <w:rsid w:val="005B5690"/>
    <w:rsid w:val="005B5814"/>
    <w:rsid w:val="005B5C43"/>
    <w:rsid w:val="005B5F93"/>
    <w:rsid w:val="005B66A9"/>
    <w:rsid w:val="005B6AA1"/>
    <w:rsid w:val="005B6C03"/>
    <w:rsid w:val="005B74FB"/>
    <w:rsid w:val="005B7A1D"/>
    <w:rsid w:val="005B7D17"/>
    <w:rsid w:val="005C010B"/>
    <w:rsid w:val="005C0207"/>
    <w:rsid w:val="005C1165"/>
    <w:rsid w:val="005C2252"/>
    <w:rsid w:val="005C23F7"/>
    <w:rsid w:val="005C24B5"/>
    <w:rsid w:val="005C24E1"/>
    <w:rsid w:val="005C2717"/>
    <w:rsid w:val="005C2858"/>
    <w:rsid w:val="005C2989"/>
    <w:rsid w:val="005C2A2E"/>
    <w:rsid w:val="005C2C41"/>
    <w:rsid w:val="005C2E09"/>
    <w:rsid w:val="005C2E3D"/>
    <w:rsid w:val="005C31BE"/>
    <w:rsid w:val="005C32C9"/>
    <w:rsid w:val="005C3675"/>
    <w:rsid w:val="005C3984"/>
    <w:rsid w:val="005C3D7E"/>
    <w:rsid w:val="005C3F35"/>
    <w:rsid w:val="005C3FB6"/>
    <w:rsid w:val="005C41C5"/>
    <w:rsid w:val="005C436F"/>
    <w:rsid w:val="005C43F7"/>
    <w:rsid w:val="005C5664"/>
    <w:rsid w:val="005C57E1"/>
    <w:rsid w:val="005C5982"/>
    <w:rsid w:val="005C5E1D"/>
    <w:rsid w:val="005C5EA4"/>
    <w:rsid w:val="005C5F47"/>
    <w:rsid w:val="005C65F2"/>
    <w:rsid w:val="005C6632"/>
    <w:rsid w:val="005C6818"/>
    <w:rsid w:val="005C6877"/>
    <w:rsid w:val="005C6EA5"/>
    <w:rsid w:val="005C72B9"/>
    <w:rsid w:val="005C732F"/>
    <w:rsid w:val="005C73A5"/>
    <w:rsid w:val="005C77AB"/>
    <w:rsid w:val="005C77FB"/>
    <w:rsid w:val="005C78F4"/>
    <w:rsid w:val="005C7CE0"/>
    <w:rsid w:val="005D02DF"/>
    <w:rsid w:val="005D060A"/>
    <w:rsid w:val="005D0B1C"/>
    <w:rsid w:val="005D0BC0"/>
    <w:rsid w:val="005D0CDE"/>
    <w:rsid w:val="005D0E61"/>
    <w:rsid w:val="005D110D"/>
    <w:rsid w:val="005D118D"/>
    <w:rsid w:val="005D126B"/>
    <w:rsid w:val="005D1523"/>
    <w:rsid w:val="005D1971"/>
    <w:rsid w:val="005D19A7"/>
    <w:rsid w:val="005D2D16"/>
    <w:rsid w:val="005D3444"/>
    <w:rsid w:val="005D3CF4"/>
    <w:rsid w:val="005D42A9"/>
    <w:rsid w:val="005D4530"/>
    <w:rsid w:val="005D51DB"/>
    <w:rsid w:val="005D6029"/>
    <w:rsid w:val="005D61FB"/>
    <w:rsid w:val="005D6411"/>
    <w:rsid w:val="005D6D5D"/>
    <w:rsid w:val="005D6E49"/>
    <w:rsid w:val="005D6F5A"/>
    <w:rsid w:val="005D70F8"/>
    <w:rsid w:val="005D7301"/>
    <w:rsid w:val="005E0230"/>
    <w:rsid w:val="005E04DC"/>
    <w:rsid w:val="005E0999"/>
    <w:rsid w:val="005E14ED"/>
    <w:rsid w:val="005E1B86"/>
    <w:rsid w:val="005E2704"/>
    <w:rsid w:val="005E29A1"/>
    <w:rsid w:val="005E2B9F"/>
    <w:rsid w:val="005E39FF"/>
    <w:rsid w:val="005E42F2"/>
    <w:rsid w:val="005E471E"/>
    <w:rsid w:val="005E47C0"/>
    <w:rsid w:val="005E4C12"/>
    <w:rsid w:val="005E4F0B"/>
    <w:rsid w:val="005E4F50"/>
    <w:rsid w:val="005E5283"/>
    <w:rsid w:val="005E5823"/>
    <w:rsid w:val="005E64CD"/>
    <w:rsid w:val="005E6CC1"/>
    <w:rsid w:val="005E6F5D"/>
    <w:rsid w:val="005E7620"/>
    <w:rsid w:val="005E7792"/>
    <w:rsid w:val="005E7CE5"/>
    <w:rsid w:val="005E7D63"/>
    <w:rsid w:val="005E7E82"/>
    <w:rsid w:val="005F0487"/>
    <w:rsid w:val="005F068F"/>
    <w:rsid w:val="005F0842"/>
    <w:rsid w:val="005F0EAF"/>
    <w:rsid w:val="005F128D"/>
    <w:rsid w:val="005F13DE"/>
    <w:rsid w:val="005F15AE"/>
    <w:rsid w:val="005F1AF2"/>
    <w:rsid w:val="005F1D1A"/>
    <w:rsid w:val="005F2381"/>
    <w:rsid w:val="005F2439"/>
    <w:rsid w:val="005F24A8"/>
    <w:rsid w:val="005F2F76"/>
    <w:rsid w:val="005F2FC6"/>
    <w:rsid w:val="005F306E"/>
    <w:rsid w:val="005F3326"/>
    <w:rsid w:val="005F353B"/>
    <w:rsid w:val="005F3725"/>
    <w:rsid w:val="005F3804"/>
    <w:rsid w:val="005F4528"/>
    <w:rsid w:val="005F4732"/>
    <w:rsid w:val="005F47E6"/>
    <w:rsid w:val="005F48CE"/>
    <w:rsid w:val="005F518D"/>
    <w:rsid w:val="005F52AA"/>
    <w:rsid w:val="005F5CEC"/>
    <w:rsid w:val="005F5FA1"/>
    <w:rsid w:val="005F636B"/>
    <w:rsid w:val="005F671B"/>
    <w:rsid w:val="005F6E29"/>
    <w:rsid w:val="005F7218"/>
    <w:rsid w:val="005F7740"/>
    <w:rsid w:val="005F7A90"/>
    <w:rsid w:val="00600278"/>
    <w:rsid w:val="00600447"/>
    <w:rsid w:val="006007A2"/>
    <w:rsid w:val="00600A60"/>
    <w:rsid w:val="00600B16"/>
    <w:rsid w:val="00600F59"/>
    <w:rsid w:val="00601024"/>
    <w:rsid w:val="006011DA"/>
    <w:rsid w:val="00601B79"/>
    <w:rsid w:val="00601E28"/>
    <w:rsid w:val="00602363"/>
    <w:rsid w:val="00602485"/>
    <w:rsid w:val="006027A4"/>
    <w:rsid w:val="00602D30"/>
    <w:rsid w:val="00602F0E"/>
    <w:rsid w:val="006034C7"/>
    <w:rsid w:val="00603657"/>
    <w:rsid w:val="00603759"/>
    <w:rsid w:val="0060382E"/>
    <w:rsid w:val="00603D03"/>
    <w:rsid w:val="0060404F"/>
    <w:rsid w:val="0060419E"/>
    <w:rsid w:val="00604577"/>
    <w:rsid w:val="00604606"/>
    <w:rsid w:val="0060470A"/>
    <w:rsid w:val="006047A1"/>
    <w:rsid w:val="00604887"/>
    <w:rsid w:val="00604A8E"/>
    <w:rsid w:val="00605214"/>
    <w:rsid w:val="00605250"/>
    <w:rsid w:val="00605578"/>
    <w:rsid w:val="00605773"/>
    <w:rsid w:val="00605BD5"/>
    <w:rsid w:val="00605D54"/>
    <w:rsid w:val="00605F9E"/>
    <w:rsid w:val="006065A1"/>
    <w:rsid w:val="006075B3"/>
    <w:rsid w:val="00607B46"/>
    <w:rsid w:val="00607CC2"/>
    <w:rsid w:val="006100AC"/>
    <w:rsid w:val="006105B4"/>
    <w:rsid w:val="006106BB"/>
    <w:rsid w:val="00610A6E"/>
    <w:rsid w:val="006115EC"/>
    <w:rsid w:val="006116D8"/>
    <w:rsid w:val="00611910"/>
    <w:rsid w:val="00611DA6"/>
    <w:rsid w:val="006121C2"/>
    <w:rsid w:val="006122EA"/>
    <w:rsid w:val="006123C9"/>
    <w:rsid w:val="006123FD"/>
    <w:rsid w:val="00612B30"/>
    <w:rsid w:val="006131E3"/>
    <w:rsid w:val="0061357A"/>
    <w:rsid w:val="00613AF1"/>
    <w:rsid w:val="00613C0C"/>
    <w:rsid w:val="00613C35"/>
    <w:rsid w:val="00613C38"/>
    <w:rsid w:val="00613DDB"/>
    <w:rsid w:val="00614672"/>
    <w:rsid w:val="00614685"/>
    <w:rsid w:val="006146A2"/>
    <w:rsid w:val="006149FD"/>
    <w:rsid w:val="00614C54"/>
    <w:rsid w:val="00614C61"/>
    <w:rsid w:val="00615150"/>
    <w:rsid w:val="006155E2"/>
    <w:rsid w:val="00615642"/>
    <w:rsid w:val="00615DC7"/>
    <w:rsid w:val="0061607F"/>
    <w:rsid w:val="006169CC"/>
    <w:rsid w:val="00616D08"/>
    <w:rsid w:val="006175D8"/>
    <w:rsid w:val="00617823"/>
    <w:rsid w:val="00617E27"/>
    <w:rsid w:val="00617EC0"/>
    <w:rsid w:val="006202E8"/>
    <w:rsid w:val="0062084A"/>
    <w:rsid w:val="00620CDC"/>
    <w:rsid w:val="0062103F"/>
    <w:rsid w:val="006213EE"/>
    <w:rsid w:val="00622142"/>
    <w:rsid w:val="0062220D"/>
    <w:rsid w:val="0062244C"/>
    <w:rsid w:val="00622607"/>
    <w:rsid w:val="00622E76"/>
    <w:rsid w:val="00623620"/>
    <w:rsid w:val="0062391D"/>
    <w:rsid w:val="00623946"/>
    <w:rsid w:val="00623A2B"/>
    <w:rsid w:val="00623C8F"/>
    <w:rsid w:val="00624050"/>
    <w:rsid w:val="00624650"/>
    <w:rsid w:val="00624874"/>
    <w:rsid w:val="00624A49"/>
    <w:rsid w:val="00624D6D"/>
    <w:rsid w:val="00625352"/>
    <w:rsid w:val="006256E0"/>
    <w:rsid w:val="00625A10"/>
    <w:rsid w:val="00625AC9"/>
    <w:rsid w:val="00625C53"/>
    <w:rsid w:val="00625F36"/>
    <w:rsid w:val="00626319"/>
    <w:rsid w:val="00626647"/>
    <w:rsid w:val="006267A9"/>
    <w:rsid w:val="00626AD1"/>
    <w:rsid w:val="00626C8E"/>
    <w:rsid w:val="006307B7"/>
    <w:rsid w:val="00630C42"/>
    <w:rsid w:val="00630F8F"/>
    <w:rsid w:val="00631C34"/>
    <w:rsid w:val="00632439"/>
    <w:rsid w:val="006327A8"/>
    <w:rsid w:val="006329AD"/>
    <w:rsid w:val="00632AD2"/>
    <w:rsid w:val="00632AE9"/>
    <w:rsid w:val="00632E4E"/>
    <w:rsid w:val="00632FA1"/>
    <w:rsid w:val="00632FD2"/>
    <w:rsid w:val="00633674"/>
    <w:rsid w:val="00633814"/>
    <w:rsid w:val="00634248"/>
    <w:rsid w:val="00634249"/>
    <w:rsid w:val="00634A07"/>
    <w:rsid w:val="00635480"/>
    <w:rsid w:val="0063583A"/>
    <w:rsid w:val="00635AC0"/>
    <w:rsid w:val="0063603C"/>
    <w:rsid w:val="0063611F"/>
    <w:rsid w:val="00636740"/>
    <w:rsid w:val="00636B7F"/>
    <w:rsid w:val="00636ECE"/>
    <w:rsid w:val="00637415"/>
    <w:rsid w:val="006375CE"/>
    <w:rsid w:val="0063762E"/>
    <w:rsid w:val="00640148"/>
    <w:rsid w:val="006406E4"/>
    <w:rsid w:val="00640A64"/>
    <w:rsid w:val="00641DC8"/>
    <w:rsid w:val="006431FD"/>
    <w:rsid w:val="00644400"/>
    <w:rsid w:val="0064443A"/>
    <w:rsid w:val="00644AFA"/>
    <w:rsid w:val="00644DFA"/>
    <w:rsid w:val="00644EA1"/>
    <w:rsid w:val="006450A2"/>
    <w:rsid w:val="006450E0"/>
    <w:rsid w:val="0064521B"/>
    <w:rsid w:val="006453FC"/>
    <w:rsid w:val="0064551C"/>
    <w:rsid w:val="0064596E"/>
    <w:rsid w:val="00645A52"/>
    <w:rsid w:val="00645ADA"/>
    <w:rsid w:val="006462F9"/>
    <w:rsid w:val="0064637D"/>
    <w:rsid w:val="00646628"/>
    <w:rsid w:val="00646937"/>
    <w:rsid w:val="00646FF3"/>
    <w:rsid w:val="006475BA"/>
    <w:rsid w:val="00647880"/>
    <w:rsid w:val="00647EC2"/>
    <w:rsid w:val="006502DB"/>
    <w:rsid w:val="00650969"/>
    <w:rsid w:val="00650AD6"/>
    <w:rsid w:val="00650C72"/>
    <w:rsid w:val="00651420"/>
    <w:rsid w:val="006515B6"/>
    <w:rsid w:val="00651E5D"/>
    <w:rsid w:val="00652502"/>
    <w:rsid w:val="006526D8"/>
    <w:rsid w:val="00652786"/>
    <w:rsid w:val="00652A51"/>
    <w:rsid w:val="00652F7A"/>
    <w:rsid w:val="0065301E"/>
    <w:rsid w:val="0065395A"/>
    <w:rsid w:val="00653A47"/>
    <w:rsid w:val="006547CF"/>
    <w:rsid w:val="00654808"/>
    <w:rsid w:val="006549D5"/>
    <w:rsid w:val="006558DA"/>
    <w:rsid w:val="00655DC0"/>
    <w:rsid w:val="0065637E"/>
    <w:rsid w:val="00656641"/>
    <w:rsid w:val="00656800"/>
    <w:rsid w:val="0065681E"/>
    <w:rsid w:val="00656F54"/>
    <w:rsid w:val="00657A0B"/>
    <w:rsid w:val="00657F38"/>
    <w:rsid w:val="006601F3"/>
    <w:rsid w:val="006615DC"/>
    <w:rsid w:val="00661AEC"/>
    <w:rsid w:val="00661D33"/>
    <w:rsid w:val="00661DC2"/>
    <w:rsid w:val="00661DD8"/>
    <w:rsid w:val="00661DDC"/>
    <w:rsid w:val="00661F3C"/>
    <w:rsid w:val="00662117"/>
    <w:rsid w:val="006626A4"/>
    <w:rsid w:val="006626E7"/>
    <w:rsid w:val="00662729"/>
    <w:rsid w:val="00662872"/>
    <w:rsid w:val="00662897"/>
    <w:rsid w:val="00662F8F"/>
    <w:rsid w:val="00663175"/>
    <w:rsid w:val="00663270"/>
    <w:rsid w:val="0066395A"/>
    <w:rsid w:val="00663DBD"/>
    <w:rsid w:val="00663E43"/>
    <w:rsid w:val="006641F5"/>
    <w:rsid w:val="00664732"/>
    <w:rsid w:val="00664847"/>
    <w:rsid w:val="0066493F"/>
    <w:rsid w:val="00664B8E"/>
    <w:rsid w:val="00664E54"/>
    <w:rsid w:val="00666003"/>
    <w:rsid w:val="00666756"/>
    <w:rsid w:val="00666C21"/>
    <w:rsid w:val="00666C83"/>
    <w:rsid w:val="00666E9A"/>
    <w:rsid w:val="0066722D"/>
    <w:rsid w:val="0066751B"/>
    <w:rsid w:val="006675AF"/>
    <w:rsid w:val="00667832"/>
    <w:rsid w:val="00667F71"/>
    <w:rsid w:val="006708BF"/>
    <w:rsid w:val="00670E8E"/>
    <w:rsid w:val="0067113F"/>
    <w:rsid w:val="00671BDB"/>
    <w:rsid w:val="00671EE5"/>
    <w:rsid w:val="0067204A"/>
    <w:rsid w:val="006723D4"/>
    <w:rsid w:val="00672419"/>
    <w:rsid w:val="00672450"/>
    <w:rsid w:val="006726A8"/>
    <w:rsid w:val="0067319F"/>
    <w:rsid w:val="006731D4"/>
    <w:rsid w:val="00673243"/>
    <w:rsid w:val="006732F1"/>
    <w:rsid w:val="00673739"/>
    <w:rsid w:val="006737C8"/>
    <w:rsid w:val="006738F3"/>
    <w:rsid w:val="00673C36"/>
    <w:rsid w:val="006740FC"/>
    <w:rsid w:val="00674444"/>
    <w:rsid w:val="0067451F"/>
    <w:rsid w:val="006747AA"/>
    <w:rsid w:val="00674ACF"/>
    <w:rsid w:val="00674F8F"/>
    <w:rsid w:val="00675068"/>
    <w:rsid w:val="006754BE"/>
    <w:rsid w:val="0067584C"/>
    <w:rsid w:val="00675963"/>
    <w:rsid w:val="00675C17"/>
    <w:rsid w:val="00675CCF"/>
    <w:rsid w:val="00675F86"/>
    <w:rsid w:val="0067638E"/>
    <w:rsid w:val="00676488"/>
    <w:rsid w:val="006765DC"/>
    <w:rsid w:val="006769E4"/>
    <w:rsid w:val="00676D2A"/>
    <w:rsid w:val="00676F72"/>
    <w:rsid w:val="00677508"/>
    <w:rsid w:val="006777F2"/>
    <w:rsid w:val="00677A99"/>
    <w:rsid w:val="00677B68"/>
    <w:rsid w:val="00677DBB"/>
    <w:rsid w:val="00677E17"/>
    <w:rsid w:val="00677EF6"/>
    <w:rsid w:val="00680085"/>
    <w:rsid w:val="0068046C"/>
    <w:rsid w:val="00680838"/>
    <w:rsid w:val="00680AAB"/>
    <w:rsid w:val="00680BFC"/>
    <w:rsid w:val="00680CA0"/>
    <w:rsid w:val="00681296"/>
    <w:rsid w:val="006812C4"/>
    <w:rsid w:val="0068154D"/>
    <w:rsid w:val="00681637"/>
    <w:rsid w:val="00681AB3"/>
    <w:rsid w:val="00681DF7"/>
    <w:rsid w:val="006820B7"/>
    <w:rsid w:val="00682145"/>
    <w:rsid w:val="0068292B"/>
    <w:rsid w:val="00682993"/>
    <w:rsid w:val="00682B62"/>
    <w:rsid w:val="00683183"/>
    <w:rsid w:val="00683334"/>
    <w:rsid w:val="0068350B"/>
    <w:rsid w:val="00683FD4"/>
    <w:rsid w:val="006843BB"/>
    <w:rsid w:val="006844ED"/>
    <w:rsid w:val="00684563"/>
    <w:rsid w:val="00684FE4"/>
    <w:rsid w:val="0068520D"/>
    <w:rsid w:val="00685DE9"/>
    <w:rsid w:val="006861EA"/>
    <w:rsid w:val="00686218"/>
    <w:rsid w:val="00686243"/>
    <w:rsid w:val="0068685F"/>
    <w:rsid w:val="00686E7F"/>
    <w:rsid w:val="006875E5"/>
    <w:rsid w:val="0068774C"/>
    <w:rsid w:val="0068782F"/>
    <w:rsid w:val="00691366"/>
    <w:rsid w:val="00691630"/>
    <w:rsid w:val="0069186E"/>
    <w:rsid w:val="00691B79"/>
    <w:rsid w:val="00691C46"/>
    <w:rsid w:val="00691D51"/>
    <w:rsid w:val="00691F39"/>
    <w:rsid w:val="0069211F"/>
    <w:rsid w:val="0069218D"/>
    <w:rsid w:val="00692294"/>
    <w:rsid w:val="00692564"/>
    <w:rsid w:val="006939E9"/>
    <w:rsid w:val="0069422B"/>
    <w:rsid w:val="00694906"/>
    <w:rsid w:val="00694A1C"/>
    <w:rsid w:val="00694A7E"/>
    <w:rsid w:val="00694B1C"/>
    <w:rsid w:val="00695094"/>
    <w:rsid w:val="00695BF5"/>
    <w:rsid w:val="00695D9E"/>
    <w:rsid w:val="00695E31"/>
    <w:rsid w:val="00695E79"/>
    <w:rsid w:val="006961E7"/>
    <w:rsid w:val="006961E9"/>
    <w:rsid w:val="006963B2"/>
    <w:rsid w:val="006966F3"/>
    <w:rsid w:val="00696C12"/>
    <w:rsid w:val="00696DB1"/>
    <w:rsid w:val="00696F5D"/>
    <w:rsid w:val="00697013"/>
    <w:rsid w:val="00697026"/>
    <w:rsid w:val="006973BC"/>
    <w:rsid w:val="00697735"/>
    <w:rsid w:val="006978F2"/>
    <w:rsid w:val="00697C34"/>
    <w:rsid w:val="00697EB0"/>
    <w:rsid w:val="006A0216"/>
    <w:rsid w:val="006A030E"/>
    <w:rsid w:val="006A0DFB"/>
    <w:rsid w:val="006A102C"/>
    <w:rsid w:val="006A1349"/>
    <w:rsid w:val="006A15A9"/>
    <w:rsid w:val="006A1807"/>
    <w:rsid w:val="006A1AE4"/>
    <w:rsid w:val="006A1BBA"/>
    <w:rsid w:val="006A1BF7"/>
    <w:rsid w:val="006A1FD3"/>
    <w:rsid w:val="006A24AA"/>
    <w:rsid w:val="006A25B4"/>
    <w:rsid w:val="006A262B"/>
    <w:rsid w:val="006A2949"/>
    <w:rsid w:val="006A2F95"/>
    <w:rsid w:val="006A303F"/>
    <w:rsid w:val="006A368B"/>
    <w:rsid w:val="006A38C9"/>
    <w:rsid w:val="006A3AE4"/>
    <w:rsid w:val="006A4109"/>
    <w:rsid w:val="006A4B48"/>
    <w:rsid w:val="006A4CA1"/>
    <w:rsid w:val="006A4DC9"/>
    <w:rsid w:val="006A4F80"/>
    <w:rsid w:val="006A5451"/>
    <w:rsid w:val="006A5967"/>
    <w:rsid w:val="006A656F"/>
    <w:rsid w:val="006A6715"/>
    <w:rsid w:val="006A68E4"/>
    <w:rsid w:val="006A6C00"/>
    <w:rsid w:val="006A6CAD"/>
    <w:rsid w:val="006A6E00"/>
    <w:rsid w:val="006A73BA"/>
    <w:rsid w:val="006A756A"/>
    <w:rsid w:val="006A7CB9"/>
    <w:rsid w:val="006A7D6D"/>
    <w:rsid w:val="006B035A"/>
    <w:rsid w:val="006B085A"/>
    <w:rsid w:val="006B1A46"/>
    <w:rsid w:val="006B27B4"/>
    <w:rsid w:val="006B2C77"/>
    <w:rsid w:val="006B348C"/>
    <w:rsid w:val="006B36C8"/>
    <w:rsid w:val="006B3753"/>
    <w:rsid w:val="006B38D9"/>
    <w:rsid w:val="006B3C7B"/>
    <w:rsid w:val="006B45AF"/>
    <w:rsid w:val="006B45B8"/>
    <w:rsid w:val="006B47DD"/>
    <w:rsid w:val="006B47F4"/>
    <w:rsid w:val="006B4916"/>
    <w:rsid w:val="006B49CA"/>
    <w:rsid w:val="006B4A45"/>
    <w:rsid w:val="006B4C69"/>
    <w:rsid w:val="006B5220"/>
    <w:rsid w:val="006B5382"/>
    <w:rsid w:val="006B59B8"/>
    <w:rsid w:val="006B60DD"/>
    <w:rsid w:val="006B635E"/>
    <w:rsid w:val="006B684C"/>
    <w:rsid w:val="006B73E2"/>
    <w:rsid w:val="006B7713"/>
    <w:rsid w:val="006C069D"/>
    <w:rsid w:val="006C06F2"/>
    <w:rsid w:val="006C076F"/>
    <w:rsid w:val="006C0B6B"/>
    <w:rsid w:val="006C0C6C"/>
    <w:rsid w:val="006C0EE4"/>
    <w:rsid w:val="006C11C8"/>
    <w:rsid w:val="006C151A"/>
    <w:rsid w:val="006C1560"/>
    <w:rsid w:val="006C15A2"/>
    <w:rsid w:val="006C1FEE"/>
    <w:rsid w:val="006C21B4"/>
    <w:rsid w:val="006C24A9"/>
    <w:rsid w:val="006C28CB"/>
    <w:rsid w:val="006C2B13"/>
    <w:rsid w:val="006C2BB7"/>
    <w:rsid w:val="006C3628"/>
    <w:rsid w:val="006C36F1"/>
    <w:rsid w:val="006C3E58"/>
    <w:rsid w:val="006C3FEE"/>
    <w:rsid w:val="006C4799"/>
    <w:rsid w:val="006C4B3A"/>
    <w:rsid w:val="006C5264"/>
    <w:rsid w:val="006C53CE"/>
    <w:rsid w:val="006C55AD"/>
    <w:rsid w:val="006C5A4E"/>
    <w:rsid w:val="006C5FB7"/>
    <w:rsid w:val="006C66B3"/>
    <w:rsid w:val="006C692D"/>
    <w:rsid w:val="006C69F4"/>
    <w:rsid w:val="006C6A10"/>
    <w:rsid w:val="006C6B73"/>
    <w:rsid w:val="006C7617"/>
    <w:rsid w:val="006C7F2D"/>
    <w:rsid w:val="006C7FEB"/>
    <w:rsid w:val="006CB1DF"/>
    <w:rsid w:val="006CCB19"/>
    <w:rsid w:val="006D0004"/>
    <w:rsid w:val="006D0036"/>
    <w:rsid w:val="006D02D3"/>
    <w:rsid w:val="006D0456"/>
    <w:rsid w:val="006D0644"/>
    <w:rsid w:val="006D0977"/>
    <w:rsid w:val="006D0EBE"/>
    <w:rsid w:val="006D1241"/>
    <w:rsid w:val="006D1342"/>
    <w:rsid w:val="006D14F5"/>
    <w:rsid w:val="006D2715"/>
    <w:rsid w:val="006D387D"/>
    <w:rsid w:val="006D3A35"/>
    <w:rsid w:val="006D3CFE"/>
    <w:rsid w:val="006D4866"/>
    <w:rsid w:val="006D55EF"/>
    <w:rsid w:val="006D57A5"/>
    <w:rsid w:val="006D5B1D"/>
    <w:rsid w:val="006D625D"/>
    <w:rsid w:val="006D6448"/>
    <w:rsid w:val="006D659A"/>
    <w:rsid w:val="006D66EC"/>
    <w:rsid w:val="006D77E2"/>
    <w:rsid w:val="006D7FA0"/>
    <w:rsid w:val="006E0865"/>
    <w:rsid w:val="006E0E35"/>
    <w:rsid w:val="006E117E"/>
    <w:rsid w:val="006E1AF6"/>
    <w:rsid w:val="006E1CA5"/>
    <w:rsid w:val="006E2366"/>
    <w:rsid w:val="006E24C7"/>
    <w:rsid w:val="006E261A"/>
    <w:rsid w:val="006E37CB"/>
    <w:rsid w:val="006E39C9"/>
    <w:rsid w:val="006E3A38"/>
    <w:rsid w:val="006E3B03"/>
    <w:rsid w:val="006E3B20"/>
    <w:rsid w:val="006E3BD2"/>
    <w:rsid w:val="006E3C60"/>
    <w:rsid w:val="006E3D46"/>
    <w:rsid w:val="006E3EB9"/>
    <w:rsid w:val="006E4096"/>
    <w:rsid w:val="006E42E6"/>
    <w:rsid w:val="006E44C9"/>
    <w:rsid w:val="006E4516"/>
    <w:rsid w:val="006E4974"/>
    <w:rsid w:val="006E4B52"/>
    <w:rsid w:val="006E5971"/>
    <w:rsid w:val="006E5C8C"/>
    <w:rsid w:val="006E6341"/>
    <w:rsid w:val="006E6467"/>
    <w:rsid w:val="006E6935"/>
    <w:rsid w:val="006E6A31"/>
    <w:rsid w:val="006E6FD5"/>
    <w:rsid w:val="006E71E3"/>
    <w:rsid w:val="006E737A"/>
    <w:rsid w:val="006E738F"/>
    <w:rsid w:val="006E783D"/>
    <w:rsid w:val="006E79C8"/>
    <w:rsid w:val="006E7D34"/>
    <w:rsid w:val="006F07CA"/>
    <w:rsid w:val="006F0ADA"/>
    <w:rsid w:val="006F0D38"/>
    <w:rsid w:val="006F0DF3"/>
    <w:rsid w:val="006F111E"/>
    <w:rsid w:val="006F1292"/>
    <w:rsid w:val="006F1364"/>
    <w:rsid w:val="006F1593"/>
    <w:rsid w:val="006F2E19"/>
    <w:rsid w:val="006F3322"/>
    <w:rsid w:val="006F3779"/>
    <w:rsid w:val="006F3DE3"/>
    <w:rsid w:val="006F3FE6"/>
    <w:rsid w:val="006F40AC"/>
    <w:rsid w:val="006F40D0"/>
    <w:rsid w:val="006F41C5"/>
    <w:rsid w:val="006F4291"/>
    <w:rsid w:val="006F4792"/>
    <w:rsid w:val="006F47B2"/>
    <w:rsid w:val="006F4822"/>
    <w:rsid w:val="006F49B4"/>
    <w:rsid w:val="006F49D9"/>
    <w:rsid w:val="006F4AE1"/>
    <w:rsid w:val="006F53C4"/>
    <w:rsid w:val="006F5981"/>
    <w:rsid w:val="006F5D4F"/>
    <w:rsid w:val="006F61EA"/>
    <w:rsid w:val="006F6493"/>
    <w:rsid w:val="006F6B9F"/>
    <w:rsid w:val="006F713E"/>
    <w:rsid w:val="006F726D"/>
    <w:rsid w:val="006F789A"/>
    <w:rsid w:val="006F7913"/>
    <w:rsid w:val="00700096"/>
    <w:rsid w:val="007004CB"/>
    <w:rsid w:val="00700569"/>
    <w:rsid w:val="0070064E"/>
    <w:rsid w:val="00700A4C"/>
    <w:rsid w:val="00700BFB"/>
    <w:rsid w:val="00700E21"/>
    <w:rsid w:val="00701567"/>
    <w:rsid w:val="0070158B"/>
    <w:rsid w:val="00701BBD"/>
    <w:rsid w:val="00701CEB"/>
    <w:rsid w:val="00701E19"/>
    <w:rsid w:val="0070215F"/>
    <w:rsid w:val="0070244D"/>
    <w:rsid w:val="00702D58"/>
    <w:rsid w:val="00703439"/>
    <w:rsid w:val="00703709"/>
    <w:rsid w:val="00703921"/>
    <w:rsid w:val="00703BFB"/>
    <w:rsid w:val="007047ED"/>
    <w:rsid w:val="0070502C"/>
    <w:rsid w:val="0070535B"/>
    <w:rsid w:val="00705719"/>
    <w:rsid w:val="007058DA"/>
    <w:rsid w:val="00705953"/>
    <w:rsid w:val="00705AE8"/>
    <w:rsid w:val="00705C82"/>
    <w:rsid w:val="00705E47"/>
    <w:rsid w:val="00707297"/>
    <w:rsid w:val="00707486"/>
    <w:rsid w:val="00709B03"/>
    <w:rsid w:val="007103D6"/>
    <w:rsid w:val="00710683"/>
    <w:rsid w:val="007106C5"/>
    <w:rsid w:val="00710726"/>
    <w:rsid w:val="00710D59"/>
    <w:rsid w:val="00711278"/>
    <w:rsid w:val="007113F1"/>
    <w:rsid w:val="007113F8"/>
    <w:rsid w:val="00711484"/>
    <w:rsid w:val="007117C8"/>
    <w:rsid w:val="0071193D"/>
    <w:rsid w:val="00711ABD"/>
    <w:rsid w:val="00711F29"/>
    <w:rsid w:val="00711FBE"/>
    <w:rsid w:val="0071220E"/>
    <w:rsid w:val="007123FA"/>
    <w:rsid w:val="00712884"/>
    <w:rsid w:val="00712E69"/>
    <w:rsid w:val="0071308B"/>
    <w:rsid w:val="007130DD"/>
    <w:rsid w:val="00713276"/>
    <w:rsid w:val="00713A77"/>
    <w:rsid w:val="00713C77"/>
    <w:rsid w:val="007141FD"/>
    <w:rsid w:val="00714A2C"/>
    <w:rsid w:val="00714E6F"/>
    <w:rsid w:val="00715C83"/>
    <w:rsid w:val="00715F45"/>
    <w:rsid w:val="0071681D"/>
    <w:rsid w:val="007168A6"/>
    <w:rsid w:val="007168B0"/>
    <w:rsid w:val="007169DE"/>
    <w:rsid w:val="00716B49"/>
    <w:rsid w:val="00716BD9"/>
    <w:rsid w:val="00716D22"/>
    <w:rsid w:val="00716F51"/>
    <w:rsid w:val="00717860"/>
    <w:rsid w:val="00717A62"/>
    <w:rsid w:val="00717A85"/>
    <w:rsid w:val="0072030E"/>
    <w:rsid w:val="00720B4F"/>
    <w:rsid w:val="00720F56"/>
    <w:rsid w:val="00721028"/>
    <w:rsid w:val="0072123D"/>
    <w:rsid w:val="00721325"/>
    <w:rsid w:val="00721665"/>
    <w:rsid w:val="0072173C"/>
    <w:rsid w:val="007221A5"/>
    <w:rsid w:val="0072238F"/>
    <w:rsid w:val="007223A4"/>
    <w:rsid w:val="007229DB"/>
    <w:rsid w:val="00722A7D"/>
    <w:rsid w:val="00722B82"/>
    <w:rsid w:val="00722C11"/>
    <w:rsid w:val="00722D2E"/>
    <w:rsid w:val="0072351E"/>
    <w:rsid w:val="0072358B"/>
    <w:rsid w:val="00723A77"/>
    <w:rsid w:val="00723C09"/>
    <w:rsid w:val="00723C44"/>
    <w:rsid w:val="0072452E"/>
    <w:rsid w:val="007254A5"/>
    <w:rsid w:val="00725764"/>
    <w:rsid w:val="00725DEE"/>
    <w:rsid w:val="00726370"/>
    <w:rsid w:val="00726796"/>
    <w:rsid w:val="00726859"/>
    <w:rsid w:val="00726B0E"/>
    <w:rsid w:val="00726CA7"/>
    <w:rsid w:val="00726E5C"/>
    <w:rsid w:val="007273E2"/>
    <w:rsid w:val="00727555"/>
    <w:rsid w:val="00727779"/>
    <w:rsid w:val="007277C3"/>
    <w:rsid w:val="00727969"/>
    <w:rsid w:val="007279EE"/>
    <w:rsid w:val="00727A8F"/>
    <w:rsid w:val="00727D87"/>
    <w:rsid w:val="00727F80"/>
    <w:rsid w:val="00730023"/>
    <w:rsid w:val="00730153"/>
    <w:rsid w:val="00730265"/>
    <w:rsid w:val="007314EB"/>
    <w:rsid w:val="00731629"/>
    <w:rsid w:val="00731630"/>
    <w:rsid w:val="0073172D"/>
    <w:rsid w:val="00731F2B"/>
    <w:rsid w:val="00731F67"/>
    <w:rsid w:val="00732045"/>
    <w:rsid w:val="00732553"/>
    <w:rsid w:val="00732A1A"/>
    <w:rsid w:val="0073312A"/>
    <w:rsid w:val="007333BB"/>
    <w:rsid w:val="00733630"/>
    <w:rsid w:val="00733698"/>
    <w:rsid w:val="00733B7C"/>
    <w:rsid w:val="00733C0D"/>
    <w:rsid w:val="0073474E"/>
    <w:rsid w:val="007347C0"/>
    <w:rsid w:val="00735180"/>
    <w:rsid w:val="00735336"/>
    <w:rsid w:val="00735645"/>
    <w:rsid w:val="007357E5"/>
    <w:rsid w:val="00735AF7"/>
    <w:rsid w:val="00735BB0"/>
    <w:rsid w:val="007365B8"/>
    <w:rsid w:val="0073691E"/>
    <w:rsid w:val="00736C23"/>
    <w:rsid w:val="00736C7E"/>
    <w:rsid w:val="00736D1C"/>
    <w:rsid w:val="00736E79"/>
    <w:rsid w:val="007376E0"/>
    <w:rsid w:val="00737848"/>
    <w:rsid w:val="007378B8"/>
    <w:rsid w:val="00740543"/>
    <w:rsid w:val="007405F9"/>
    <w:rsid w:val="007407C6"/>
    <w:rsid w:val="00740F3D"/>
    <w:rsid w:val="007415E6"/>
    <w:rsid w:val="00741717"/>
    <w:rsid w:val="00741862"/>
    <w:rsid w:val="00741A77"/>
    <w:rsid w:val="00741CDA"/>
    <w:rsid w:val="00741F09"/>
    <w:rsid w:val="007428C7"/>
    <w:rsid w:val="00742B02"/>
    <w:rsid w:val="00742DFF"/>
    <w:rsid w:val="00743793"/>
    <w:rsid w:val="00743B19"/>
    <w:rsid w:val="00743EF7"/>
    <w:rsid w:val="00744531"/>
    <w:rsid w:val="00744ABF"/>
    <w:rsid w:val="00744B53"/>
    <w:rsid w:val="00744C7D"/>
    <w:rsid w:val="007451E4"/>
    <w:rsid w:val="007452AF"/>
    <w:rsid w:val="00745795"/>
    <w:rsid w:val="00746705"/>
    <w:rsid w:val="00746B99"/>
    <w:rsid w:val="00746BF8"/>
    <w:rsid w:val="00746DA4"/>
    <w:rsid w:val="00746F3F"/>
    <w:rsid w:val="00747299"/>
    <w:rsid w:val="007474E8"/>
    <w:rsid w:val="00747D37"/>
    <w:rsid w:val="00747D97"/>
    <w:rsid w:val="00747E5B"/>
    <w:rsid w:val="00750050"/>
    <w:rsid w:val="00750254"/>
    <w:rsid w:val="00750257"/>
    <w:rsid w:val="007503A9"/>
    <w:rsid w:val="00750D50"/>
    <w:rsid w:val="00750F88"/>
    <w:rsid w:val="00751800"/>
    <w:rsid w:val="007518C2"/>
    <w:rsid w:val="0075190E"/>
    <w:rsid w:val="00751A61"/>
    <w:rsid w:val="007520FD"/>
    <w:rsid w:val="00752276"/>
    <w:rsid w:val="007525C1"/>
    <w:rsid w:val="007526BA"/>
    <w:rsid w:val="007528AF"/>
    <w:rsid w:val="00752966"/>
    <w:rsid w:val="00752C0F"/>
    <w:rsid w:val="00752CED"/>
    <w:rsid w:val="007530A6"/>
    <w:rsid w:val="0075332F"/>
    <w:rsid w:val="00753722"/>
    <w:rsid w:val="0075398B"/>
    <w:rsid w:val="00753BEB"/>
    <w:rsid w:val="00753E00"/>
    <w:rsid w:val="00753EED"/>
    <w:rsid w:val="00754140"/>
    <w:rsid w:val="007541EF"/>
    <w:rsid w:val="00754587"/>
    <w:rsid w:val="007546E7"/>
    <w:rsid w:val="00755D5D"/>
    <w:rsid w:val="00755EC8"/>
    <w:rsid w:val="0075622F"/>
    <w:rsid w:val="00756567"/>
    <w:rsid w:val="007567FD"/>
    <w:rsid w:val="007574B1"/>
    <w:rsid w:val="007578BC"/>
    <w:rsid w:val="00757D0E"/>
    <w:rsid w:val="00757D59"/>
    <w:rsid w:val="00757EC5"/>
    <w:rsid w:val="007600F8"/>
    <w:rsid w:val="007601B5"/>
    <w:rsid w:val="0076050E"/>
    <w:rsid w:val="00760B4E"/>
    <w:rsid w:val="0076118D"/>
    <w:rsid w:val="00761834"/>
    <w:rsid w:val="0076204B"/>
    <w:rsid w:val="00762308"/>
    <w:rsid w:val="00762609"/>
    <w:rsid w:val="00762D3D"/>
    <w:rsid w:val="007634DA"/>
    <w:rsid w:val="0076364C"/>
    <w:rsid w:val="00763D97"/>
    <w:rsid w:val="00763EA9"/>
    <w:rsid w:val="00764080"/>
    <w:rsid w:val="007647CA"/>
    <w:rsid w:val="00764B0C"/>
    <w:rsid w:val="00764C1B"/>
    <w:rsid w:val="00764C47"/>
    <w:rsid w:val="00764D0B"/>
    <w:rsid w:val="00765445"/>
    <w:rsid w:val="00765648"/>
    <w:rsid w:val="00765816"/>
    <w:rsid w:val="00765CDC"/>
    <w:rsid w:val="00765F56"/>
    <w:rsid w:val="007660E4"/>
    <w:rsid w:val="00766515"/>
    <w:rsid w:val="0076664C"/>
    <w:rsid w:val="00766822"/>
    <w:rsid w:val="00766E81"/>
    <w:rsid w:val="00766FED"/>
    <w:rsid w:val="00767315"/>
    <w:rsid w:val="0076770A"/>
    <w:rsid w:val="0076792F"/>
    <w:rsid w:val="007679FC"/>
    <w:rsid w:val="00767E89"/>
    <w:rsid w:val="0077004E"/>
    <w:rsid w:val="007702E2"/>
    <w:rsid w:val="00770607"/>
    <w:rsid w:val="007708B7"/>
    <w:rsid w:val="00770AA8"/>
    <w:rsid w:val="00770B2E"/>
    <w:rsid w:val="00770D32"/>
    <w:rsid w:val="00770D3F"/>
    <w:rsid w:val="007717DE"/>
    <w:rsid w:val="00771960"/>
    <w:rsid w:val="007719B3"/>
    <w:rsid w:val="00771D62"/>
    <w:rsid w:val="00772483"/>
    <w:rsid w:val="007724F4"/>
    <w:rsid w:val="0077288A"/>
    <w:rsid w:val="00772A07"/>
    <w:rsid w:val="00772B7E"/>
    <w:rsid w:val="00772CE4"/>
    <w:rsid w:val="00772F85"/>
    <w:rsid w:val="00772FE4"/>
    <w:rsid w:val="0077387C"/>
    <w:rsid w:val="007738CA"/>
    <w:rsid w:val="007747E1"/>
    <w:rsid w:val="00775151"/>
    <w:rsid w:val="00775666"/>
    <w:rsid w:val="00776724"/>
    <w:rsid w:val="00777159"/>
    <w:rsid w:val="00777308"/>
    <w:rsid w:val="00777F15"/>
    <w:rsid w:val="0078008B"/>
    <w:rsid w:val="00780524"/>
    <w:rsid w:val="0078070A"/>
    <w:rsid w:val="0078074D"/>
    <w:rsid w:val="00780789"/>
    <w:rsid w:val="00780AF0"/>
    <w:rsid w:val="00780EDD"/>
    <w:rsid w:val="0078109A"/>
    <w:rsid w:val="007817DD"/>
    <w:rsid w:val="007817FC"/>
    <w:rsid w:val="00781B1D"/>
    <w:rsid w:val="00781C74"/>
    <w:rsid w:val="00781F27"/>
    <w:rsid w:val="00781F52"/>
    <w:rsid w:val="007820AE"/>
    <w:rsid w:val="007831D9"/>
    <w:rsid w:val="00783635"/>
    <w:rsid w:val="007838F4"/>
    <w:rsid w:val="00783B3C"/>
    <w:rsid w:val="007840EA"/>
    <w:rsid w:val="0078443F"/>
    <w:rsid w:val="0078452C"/>
    <w:rsid w:val="007847C8"/>
    <w:rsid w:val="00785245"/>
    <w:rsid w:val="00785316"/>
    <w:rsid w:val="0078537C"/>
    <w:rsid w:val="00785510"/>
    <w:rsid w:val="007856B0"/>
    <w:rsid w:val="00785A16"/>
    <w:rsid w:val="00785C16"/>
    <w:rsid w:val="007860F8"/>
    <w:rsid w:val="00786311"/>
    <w:rsid w:val="0078663B"/>
    <w:rsid w:val="00786BCA"/>
    <w:rsid w:val="00786C33"/>
    <w:rsid w:val="00786C34"/>
    <w:rsid w:val="00786CA2"/>
    <w:rsid w:val="007874AB"/>
    <w:rsid w:val="0078768B"/>
    <w:rsid w:val="00787698"/>
    <w:rsid w:val="007879E0"/>
    <w:rsid w:val="00787A83"/>
    <w:rsid w:val="00787F0B"/>
    <w:rsid w:val="00790061"/>
    <w:rsid w:val="007904E6"/>
    <w:rsid w:val="007909B3"/>
    <w:rsid w:val="007913B6"/>
    <w:rsid w:val="00791467"/>
    <w:rsid w:val="0079181E"/>
    <w:rsid w:val="00792063"/>
    <w:rsid w:val="0079223B"/>
    <w:rsid w:val="00792708"/>
    <w:rsid w:val="0079272B"/>
    <w:rsid w:val="00792734"/>
    <w:rsid w:val="007927A7"/>
    <w:rsid w:val="00793AD0"/>
    <w:rsid w:val="00793E05"/>
    <w:rsid w:val="00793E8E"/>
    <w:rsid w:val="00794546"/>
    <w:rsid w:val="00794E1B"/>
    <w:rsid w:val="00795546"/>
    <w:rsid w:val="00795598"/>
    <w:rsid w:val="00795750"/>
    <w:rsid w:val="007959B1"/>
    <w:rsid w:val="00795BB3"/>
    <w:rsid w:val="00795CA5"/>
    <w:rsid w:val="00795F32"/>
    <w:rsid w:val="00796224"/>
    <w:rsid w:val="00796243"/>
    <w:rsid w:val="00796E6F"/>
    <w:rsid w:val="0079742E"/>
    <w:rsid w:val="007978BE"/>
    <w:rsid w:val="007A0408"/>
    <w:rsid w:val="007A0468"/>
    <w:rsid w:val="007A0968"/>
    <w:rsid w:val="007A0E16"/>
    <w:rsid w:val="007A1216"/>
    <w:rsid w:val="007A1319"/>
    <w:rsid w:val="007A180E"/>
    <w:rsid w:val="007A1AB0"/>
    <w:rsid w:val="007A1DF0"/>
    <w:rsid w:val="007A1EAD"/>
    <w:rsid w:val="007A1FD2"/>
    <w:rsid w:val="007A20EB"/>
    <w:rsid w:val="007A29E5"/>
    <w:rsid w:val="007A2BD2"/>
    <w:rsid w:val="007A2C9D"/>
    <w:rsid w:val="007A2F01"/>
    <w:rsid w:val="007A3AC2"/>
    <w:rsid w:val="007A3DC3"/>
    <w:rsid w:val="007A417C"/>
    <w:rsid w:val="007A493F"/>
    <w:rsid w:val="007A4BA7"/>
    <w:rsid w:val="007A50CA"/>
    <w:rsid w:val="007A526B"/>
    <w:rsid w:val="007A5293"/>
    <w:rsid w:val="007A59A4"/>
    <w:rsid w:val="007A683C"/>
    <w:rsid w:val="007A6DFE"/>
    <w:rsid w:val="007A7B26"/>
    <w:rsid w:val="007A7B90"/>
    <w:rsid w:val="007B04E3"/>
    <w:rsid w:val="007B0EC8"/>
    <w:rsid w:val="007B142B"/>
    <w:rsid w:val="007B155B"/>
    <w:rsid w:val="007B169E"/>
    <w:rsid w:val="007B1B7B"/>
    <w:rsid w:val="007B1C5B"/>
    <w:rsid w:val="007B1D65"/>
    <w:rsid w:val="007B338A"/>
    <w:rsid w:val="007B4258"/>
    <w:rsid w:val="007B45EB"/>
    <w:rsid w:val="007B4777"/>
    <w:rsid w:val="007B4C6C"/>
    <w:rsid w:val="007B4D61"/>
    <w:rsid w:val="007B53DD"/>
    <w:rsid w:val="007B53EC"/>
    <w:rsid w:val="007B58E8"/>
    <w:rsid w:val="007B5952"/>
    <w:rsid w:val="007B600E"/>
    <w:rsid w:val="007B603E"/>
    <w:rsid w:val="007B6236"/>
    <w:rsid w:val="007B678D"/>
    <w:rsid w:val="007B67ED"/>
    <w:rsid w:val="007B68D1"/>
    <w:rsid w:val="007B6D29"/>
    <w:rsid w:val="007B6FE9"/>
    <w:rsid w:val="007B7A29"/>
    <w:rsid w:val="007C030C"/>
    <w:rsid w:val="007C05E4"/>
    <w:rsid w:val="007C062D"/>
    <w:rsid w:val="007C08F0"/>
    <w:rsid w:val="007C0DC6"/>
    <w:rsid w:val="007C10B4"/>
    <w:rsid w:val="007C10F6"/>
    <w:rsid w:val="007C1187"/>
    <w:rsid w:val="007C12E7"/>
    <w:rsid w:val="007C1496"/>
    <w:rsid w:val="007C1FE2"/>
    <w:rsid w:val="007C2180"/>
    <w:rsid w:val="007C2563"/>
    <w:rsid w:val="007C2BD2"/>
    <w:rsid w:val="007C2E3B"/>
    <w:rsid w:val="007C340C"/>
    <w:rsid w:val="007C3448"/>
    <w:rsid w:val="007C39E4"/>
    <w:rsid w:val="007C4233"/>
    <w:rsid w:val="007C46AD"/>
    <w:rsid w:val="007C4ADE"/>
    <w:rsid w:val="007C4F89"/>
    <w:rsid w:val="007C5089"/>
    <w:rsid w:val="007C5A04"/>
    <w:rsid w:val="007C5DCB"/>
    <w:rsid w:val="007C5E4F"/>
    <w:rsid w:val="007C5F65"/>
    <w:rsid w:val="007C678C"/>
    <w:rsid w:val="007C68E2"/>
    <w:rsid w:val="007C73F7"/>
    <w:rsid w:val="007C7405"/>
    <w:rsid w:val="007C7511"/>
    <w:rsid w:val="007C7AD7"/>
    <w:rsid w:val="007C7EC5"/>
    <w:rsid w:val="007D002C"/>
    <w:rsid w:val="007D0453"/>
    <w:rsid w:val="007D0611"/>
    <w:rsid w:val="007D075A"/>
    <w:rsid w:val="007D09E6"/>
    <w:rsid w:val="007D09F7"/>
    <w:rsid w:val="007D0E48"/>
    <w:rsid w:val="007D1418"/>
    <w:rsid w:val="007D158C"/>
    <w:rsid w:val="007D1937"/>
    <w:rsid w:val="007D1B91"/>
    <w:rsid w:val="007D1C82"/>
    <w:rsid w:val="007D1FBB"/>
    <w:rsid w:val="007D237A"/>
    <w:rsid w:val="007D315F"/>
    <w:rsid w:val="007D345B"/>
    <w:rsid w:val="007D375B"/>
    <w:rsid w:val="007D3F1E"/>
    <w:rsid w:val="007D4056"/>
    <w:rsid w:val="007D4C18"/>
    <w:rsid w:val="007D4FCE"/>
    <w:rsid w:val="007D5126"/>
    <w:rsid w:val="007D55E0"/>
    <w:rsid w:val="007D58BA"/>
    <w:rsid w:val="007D58D6"/>
    <w:rsid w:val="007D5B47"/>
    <w:rsid w:val="007D5BD4"/>
    <w:rsid w:val="007D5C8B"/>
    <w:rsid w:val="007D5EB7"/>
    <w:rsid w:val="007D672E"/>
    <w:rsid w:val="007D69DB"/>
    <w:rsid w:val="007D69FB"/>
    <w:rsid w:val="007D7290"/>
    <w:rsid w:val="007D7662"/>
    <w:rsid w:val="007D76CA"/>
    <w:rsid w:val="007D78BF"/>
    <w:rsid w:val="007D7C2A"/>
    <w:rsid w:val="007DAAD7"/>
    <w:rsid w:val="007E0213"/>
    <w:rsid w:val="007E0580"/>
    <w:rsid w:val="007E0EE2"/>
    <w:rsid w:val="007E0FF6"/>
    <w:rsid w:val="007E134C"/>
    <w:rsid w:val="007E192E"/>
    <w:rsid w:val="007E1BA6"/>
    <w:rsid w:val="007E1D12"/>
    <w:rsid w:val="007E2315"/>
    <w:rsid w:val="007E2560"/>
    <w:rsid w:val="007E271E"/>
    <w:rsid w:val="007E296F"/>
    <w:rsid w:val="007E2D3E"/>
    <w:rsid w:val="007E370A"/>
    <w:rsid w:val="007E3C71"/>
    <w:rsid w:val="007E3D23"/>
    <w:rsid w:val="007E40DA"/>
    <w:rsid w:val="007E5743"/>
    <w:rsid w:val="007E6373"/>
    <w:rsid w:val="007E65FA"/>
    <w:rsid w:val="007E6638"/>
    <w:rsid w:val="007E6BE0"/>
    <w:rsid w:val="007E711F"/>
    <w:rsid w:val="007E74ED"/>
    <w:rsid w:val="007F0540"/>
    <w:rsid w:val="007F136E"/>
    <w:rsid w:val="007F1709"/>
    <w:rsid w:val="007F1B65"/>
    <w:rsid w:val="007F1CAF"/>
    <w:rsid w:val="007F22FB"/>
    <w:rsid w:val="007F23E7"/>
    <w:rsid w:val="007F270B"/>
    <w:rsid w:val="007F282B"/>
    <w:rsid w:val="007F2AFD"/>
    <w:rsid w:val="007F2B79"/>
    <w:rsid w:val="007F2BA5"/>
    <w:rsid w:val="007F2C1E"/>
    <w:rsid w:val="007F32DB"/>
    <w:rsid w:val="007F38C0"/>
    <w:rsid w:val="007F3FD1"/>
    <w:rsid w:val="007F40C3"/>
    <w:rsid w:val="007F4A2F"/>
    <w:rsid w:val="007F4B5F"/>
    <w:rsid w:val="007F4BEE"/>
    <w:rsid w:val="007F599D"/>
    <w:rsid w:val="007F5B57"/>
    <w:rsid w:val="007F60EA"/>
    <w:rsid w:val="007F61ED"/>
    <w:rsid w:val="007F70AC"/>
    <w:rsid w:val="007F77EA"/>
    <w:rsid w:val="007F7B52"/>
    <w:rsid w:val="008002EC"/>
    <w:rsid w:val="0080074B"/>
    <w:rsid w:val="0080074C"/>
    <w:rsid w:val="00800E2E"/>
    <w:rsid w:val="00801007"/>
    <w:rsid w:val="008023FB"/>
    <w:rsid w:val="0080247D"/>
    <w:rsid w:val="00802CA8"/>
    <w:rsid w:val="00802DAA"/>
    <w:rsid w:val="00802E67"/>
    <w:rsid w:val="008032C7"/>
    <w:rsid w:val="0080335C"/>
    <w:rsid w:val="00803633"/>
    <w:rsid w:val="008037DA"/>
    <w:rsid w:val="00804BB5"/>
    <w:rsid w:val="00804DF6"/>
    <w:rsid w:val="00805253"/>
    <w:rsid w:val="00805452"/>
    <w:rsid w:val="00805529"/>
    <w:rsid w:val="00805685"/>
    <w:rsid w:val="00805694"/>
    <w:rsid w:val="00805AF6"/>
    <w:rsid w:val="00805B8F"/>
    <w:rsid w:val="00805BCA"/>
    <w:rsid w:val="0080609E"/>
    <w:rsid w:val="00806112"/>
    <w:rsid w:val="0080646D"/>
    <w:rsid w:val="00806567"/>
    <w:rsid w:val="00806B8D"/>
    <w:rsid w:val="00806C11"/>
    <w:rsid w:val="008071D5"/>
    <w:rsid w:val="008072B1"/>
    <w:rsid w:val="008072BC"/>
    <w:rsid w:val="00807613"/>
    <w:rsid w:val="00807683"/>
    <w:rsid w:val="00807D33"/>
    <w:rsid w:val="0081002F"/>
    <w:rsid w:val="008108C7"/>
    <w:rsid w:val="00810A98"/>
    <w:rsid w:val="00811BB8"/>
    <w:rsid w:val="008121D9"/>
    <w:rsid w:val="00812792"/>
    <w:rsid w:val="008127C5"/>
    <w:rsid w:val="008128E3"/>
    <w:rsid w:val="00813346"/>
    <w:rsid w:val="008135E0"/>
    <w:rsid w:val="008136C0"/>
    <w:rsid w:val="008139BC"/>
    <w:rsid w:val="00813A4A"/>
    <w:rsid w:val="00814878"/>
    <w:rsid w:val="008149DC"/>
    <w:rsid w:val="00814D53"/>
    <w:rsid w:val="0081546A"/>
    <w:rsid w:val="008165C5"/>
    <w:rsid w:val="00817657"/>
    <w:rsid w:val="008179F6"/>
    <w:rsid w:val="00817B85"/>
    <w:rsid w:val="00817F7D"/>
    <w:rsid w:val="00820B85"/>
    <w:rsid w:val="00820E10"/>
    <w:rsid w:val="0082152B"/>
    <w:rsid w:val="00821549"/>
    <w:rsid w:val="008219BF"/>
    <w:rsid w:val="00821C49"/>
    <w:rsid w:val="00821DB1"/>
    <w:rsid w:val="00821E26"/>
    <w:rsid w:val="0082220E"/>
    <w:rsid w:val="008223B6"/>
    <w:rsid w:val="0082246A"/>
    <w:rsid w:val="0082283C"/>
    <w:rsid w:val="00822B0A"/>
    <w:rsid w:val="00823032"/>
    <w:rsid w:val="0082325C"/>
    <w:rsid w:val="00823838"/>
    <w:rsid w:val="00824341"/>
    <w:rsid w:val="008247A7"/>
    <w:rsid w:val="00824B05"/>
    <w:rsid w:val="00825712"/>
    <w:rsid w:val="00825C15"/>
    <w:rsid w:val="00826063"/>
    <w:rsid w:val="00826691"/>
    <w:rsid w:val="0082678C"/>
    <w:rsid w:val="008268DE"/>
    <w:rsid w:val="00826A83"/>
    <w:rsid w:val="008273B4"/>
    <w:rsid w:val="00827573"/>
    <w:rsid w:val="008275A8"/>
    <w:rsid w:val="00827626"/>
    <w:rsid w:val="00827CC2"/>
    <w:rsid w:val="0082DC29"/>
    <w:rsid w:val="0083177A"/>
    <w:rsid w:val="00831AB2"/>
    <w:rsid w:val="008327EE"/>
    <w:rsid w:val="008329C0"/>
    <w:rsid w:val="00832BFC"/>
    <w:rsid w:val="00832FB0"/>
    <w:rsid w:val="0083330E"/>
    <w:rsid w:val="00833DB0"/>
    <w:rsid w:val="00833E74"/>
    <w:rsid w:val="008340DA"/>
    <w:rsid w:val="008347D5"/>
    <w:rsid w:val="00834945"/>
    <w:rsid w:val="00834D04"/>
    <w:rsid w:val="00835337"/>
    <w:rsid w:val="00835A01"/>
    <w:rsid w:val="00835BCC"/>
    <w:rsid w:val="00835D72"/>
    <w:rsid w:val="00835EBB"/>
    <w:rsid w:val="008365B8"/>
    <w:rsid w:val="008369AC"/>
    <w:rsid w:val="00836A61"/>
    <w:rsid w:val="00837148"/>
    <w:rsid w:val="0084024A"/>
    <w:rsid w:val="00840554"/>
    <w:rsid w:val="00840C71"/>
    <w:rsid w:val="00840D10"/>
    <w:rsid w:val="00840F7D"/>
    <w:rsid w:val="00841158"/>
    <w:rsid w:val="00841568"/>
    <w:rsid w:val="008416DE"/>
    <w:rsid w:val="00841AD1"/>
    <w:rsid w:val="00841CB7"/>
    <w:rsid w:val="0084255D"/>
    <w:rsid w:val="00842A63"/>
    <w:rsid w:val="0084300E"/>
    <w:rsid w:val="00843134"/>
    <w:rsid w:val="0084406E"/>
    <w:rsid w:val="008443E4"/>
    <w:rsid w:val="0084494F"/>
    <w:rsid w:val="00844B48"/>
    <w:rsid w:val="00844CA3"/>
    <w:rsid w:val="00844CB5"/>
    <w:rsid w:val="00845242"/>
    <w:rsid w:val="008452CF"/>
    <w:rsid w:val="008454F2"/>
    <w:rsid w:val="00845A8D"/>
    <w:rsid w:val="00845DCD"/>
    <w:rsid w:val="008463FF"/>
    <w:rsid w:val="008466F0"/>
    <w:rsid w:val="008467A6"/>
    <w:rsid w:val="008468AF"/>
    <w:rsid w:val="00846AFF"/>
    <w:rsid w:val="008475AC"/>
    <w:rsid w:val="00847C4B"/>
    <w:rsid w:val="008507B0"/>
    <w:rsid w:val="00850CFA"/>
    <w:rsid w:val="008512BF"/>
    <w:rsid w:val="0085147A"/>
    <w:rsid w:val="00852094"/>
    <w:rsid w:val="008520C9"/>
    <w:rsid w:val="00852479"/>
    <w:rsid w:val="00852D25"/>
    <w:rsid w:val="00852D79"/>
    <w:rsid w:val="00852EDF"/>
    <w:rsid w:val="00853146"/>
    <w:rsid w:val="008535EE"/>
    <w:rsid w:val="00853725"/>
    <w:rsid w:val="00853DA8"/>
    <w:rsid w:val="00853EB8"/>
    <w:rsid w:val="00854068"/>
    <w:rsid w:val="008541EA"/>
    <w:rsid w:val="00854711"/>
    <w:rsid w:val="0085479C"/>
    <w:rsid w:val="00854C63"/>
    <w:rsid w:val="0085568C"/>
    <w:rsid w:val="0085571E"/>
    <w:rsid w:val="00856293"/>
    <w:rsid w:val="008563EA"/>
    <w:rsid w:val="00856F2E"/>
    <w:rsid w:val="0085738B"/>
    <w:rsid w:val="008576EA"/>
    <w:rsid w:val="0085775D"/>
    <w:rsid w:val="0085C6F3"/>
    <w:rsid w:val="008604E1"/>
    <w:rsid w:val="0086074A"/>
    <w:rsid w:val="00860F05"/>
    <w:rsid w:val="008615B6"/>
    <w:rsid w:val="00861715"/>
    <w:rsid w:val="00861A10"/>
    <w:rsid w:val="00861AFA"/>
    <w:rsid w:val="00861C60"/>
    <w:rsid w:val="00861E49"/>
    <w:rsid w:val="00862240"/>
    <w:rsid w:val="00862FC0"/>
    <w:rsid w:val="00864120"/>
    <w:rsid w:val="00864357"/>
    <w:rsid w:val="008648CF"/>
    <w:rsid w:val="00864B20"/>
    <w:rsid w:val="00864B69"/>
    <w:rsid w:val="00864C33"/>
    <w:rsid w:val="00864E87"/>
    <w:rsid w:val="00864F3B"/>
    <w:rsid w:val="00865047"/>
    <w:rsid w:val="00865634"/>
    <w:rsid w:val="008656DB"/>
    <w:rsid w:val="00865F2B"/>
    <w:rsid w:val="008661A4"/>
    <w:rsid w:val="008661D3"/>
    <w:rsid w:val="008667EB"/>
    <w:rsid w:val="00866A2C"/>
    <w:rsid w:val="00866B4D"/>
    <w:rsid w:val="008670DB"/>
    <w:rsid w:val="00867234"/>
    <w:rsid w:val="00867288"/>
    <w:rsid w:val="00867384"/>
    <w:rsid w:val="0086751D"/>
    <w:rsid w:val="00867945"/>
    <w:rsid w:val="00867956"/>
    <w:rsid w:val="00867F88"/>
    <w:rsid w:val="008702DD"/>
    <w:rsid w:val="008709BD"/>
    <w:rsid w:val="00871253"/>
    <w:rsid w:val="0087148B"/>
    <w:rsid w:val="008717FA"/>
    <w:rsid w:val="00871ABF"/>
    <w:rsid w:val="008724C1"/>
    <w:rsid w:val="00872969"/>
    <w:rsid w:val="00872B37"/>
    <w:rsid w:val="008732D9"/>
    <w:rsid w:val="008733E7"/>
    <w:rsid w:val="008736A5"/>
    <w:rsid w:val="0087396A"/>
    <w:rsid w:val="008739D3"/>
    <w:rsid w:val="008739FA"/>
    <w:rsid w:val="00873B68"/>
    <w:rsid w:val="00873C5C"/>
    <w:rsid w:val="00874272"/>
    <w:rsid w:val="00874365"/>
    <w:rsid w:val="00874384"/>
    <w:rsid w:val="00874593"/>
    <w:rsid w:val="008747D0"/>
    <w:rsid w:val="00875084"/>
    <w:rsid w:val="0087538D"/>
    <w:rsid w:val="0087539B"/>
    <w:rsid w:val="008767C2"/>
    <w:rsid w:val="00876B7C"/>
    <w:rsid w:val="00876C11"/>
    <w:rsid w:val="00876CED"/>
    <w:rsid w:val="008771A4"/>
    <w:rsid w:val="0087742C"/>
    <w:rsid w:val="008776E4"/>
    <w:rsid w:val="00877C18"/>
    <w:rsid w:val="00877D5F"/>
    <w:rsid w:val="00877E9D"/>
    <w:rsid w:val="00880B91"/>
    <w:rsid w:val="00880D7D"/>
    <w:rsid w:val="00880E98"/>
    <w:rsid w:val="0088128B"/>
    <w:rsid w:val="00881446"/>
    <w:rsid w:val="00881663"/>
    <w:rsid w:val="008819DA"/>
    <w:rsid w:val="00881C5F"/>
    <w:rsid w:val="00881EF4"/>
    <w:rsid w:val="00882076"/>
    <w:rsid w:val="00882115"/>
    <w:rsid w:val="00882819"/>
    <w:rsid w:val="008829AD"/>
    <w:rsid w:val="0088325D"/>
    <w:rsid w:val="008837C8"/>
    <w:rsid w:val="00883C90"/>
    <w:rsid w:val="00883FED"/>
    <w:rsid w:val="0088413C"/>
    <w:rsid w:val="00884D8A"/>
    <w:rsid w:val="00885012"/>
    <w:rsid w:val="0088513E"/>
    <w:rsid w:val="0088550C"/>
    <w:rsid w:val="008857CE"/>
    <w:rsid w:val="00885900"/>
    <w:rsid w:val="00885C27"/>
    <w:rsid w:val="0088615C"/>
    <w:rsid w:val="00886636"/>
    <w:rsid w:val="00886BD8"/>
    <w:rsid w:val="00887064"/>
    <w:rsid w:val="0088720F"/>
    <w:rsid w:val="0088750F"/>
    <w:rsid w:val="008906D9"/>
    <w:rsid w:val="0089073D"/>
    <w:rsid w:val="00890EFC"/>
    <w:rsid w:val="008915D7"/>
    <w:rsid w:val="008917A8"/>
    <w:rsid w:val="00891863"/>
    <w:rsid w:val="008918AC"/>
    <w:rsid w:val="00891932"/>
    <w:rsid w:val="00891E6D"/>
    <w:rsid w:val="0089234B"/>
    <w:rsid w:val="008925F8"/>
    <w:rsid w:val="008926DB"/>
    <w:rsid w:val="008928F9"/>
    <w:rsid w:val="008929D0"/>
    <w:rsid w:val="00892AEB"/>
    <w:rsid w:val="00892B79"/>
    <w:rsid w:val="0089301D"/>
    <w:rsid w:val="008931A5"/>
    <w:rsid w:val="0089331B"/>
    <w:rsid w:val="008935CB"/>
    <w:rsid w:val="00894107"/>
    <w:rsid w:val="00894229"/>
    <w:rsid w:val="00894763"/>
    <w:rsid w:val="00895569"/>
    <w:rsid w:val="00895616"/>
    <w:rsid w:val="00895B32"/>
    <w:rsid w:val="008960F4"/>
    <w:rsid w:val="008961CA"/>
    <w:rsid w:val="00896243"/>
    <w:rsid w:val="00897939"/>
    <w:rsid w:val="008A057A"/>
    <w:rsid w:val="008A13BC"/>
    <w:rsid w:val="008A1BCB"/>
    <w:rsid w:val="008A1FDF"/>
    <w:rsid w:val="008A2C55"/>
    <w:rsid w:val="008A3071"/>
    <w:rsid w:val="008A3249"/>
    <w:rsid w:val="008A33EE"/>
    <w:rsid w:val="008A3738"/>
    <w:rsid w:val="008A394E"/>
    <w:rsid w:val="008A41B6"/>
    <w:rsid w:val="008A425F"/>
    <w:rsid w:val="008A4324"/>
    <w:rsid w:val="008A471F"/>
    <w:rsid w:val="008A4866"/>
    <w:rsid w:val="008A48AD"/>
    <w:rsid w:val="008A497A"/>
    <w:rsid w:val="008A4E2A"/>
    <w:rsid w:val="008A54CB"/>
    <w:rsid w:val="008A583A"/>
    <w:rsid w:val="008A599D"/>
    <w:rsid w:val="008A5DE1"/>
    <w:rsid w:val="008A5EB2"/>
    <w:rsid w:val="008A6707"/>
    <w:rsid w:val="008A6FE0"/>
    <w:rsid w:val="008A7065"/>
    <w:rsid w:val="008A73BF"/>
    <w:rsid w:val="008A76D1"/>
    <w:rsid w:val="008A77B1"/>
    <w:rsid w:val="008A7881"/>
    <w:rsid w:val="008A7BCB"/>
    <w:rsid w:val="008A7CDE"/>
    <w:rsid w:val="008B0145"/>
    <w:rsid w:val="008B044D"/>
    <w:rsid w:val="008B0471"/>
    <w:rsid w:val="008B0737"/>
    <w:rsid w:val="008B08BC"/>
    <w:rsid w:val="008B0BA6"/>
    <w:rsid w:val="008B0E9B"/>
    <w:rsid w:val="008B121B"/>
    <w:rsid w:val="008B1795"/>
    <w:rsid w:val="008B18FF"/>
    <w:rsid w:val="008B1C35"/>
    <w:rsid w:val="008B20BC"/>
    <w:rsid w:val="008B236E"/>
    <w:rsid w:val="008B26C6"/>
    <w:rsid w:val="008B3209"/>
    <w:rsid w:val="008B3391"/>
    <w:rsid w:val="008B361F"/>
    <w:rsid w:val="008B3831"/>
    <w:rsid w:val="008B39F1"/>
    <w:rsid w:val="008B3AE2"/>
    <w:rsid w:val="008B3E4E"/>
    <w:rsid w:val="008B4017"/>
    <w:rsid w:val="008B41AF"/>
    <w:rsid w:val="008B5078"/>
    <w:rsid w:val="008B52A4"/>
    <w:rsid w:val="008B5B51"/>
    <w:rsid w:val="008B5B58"/>
    <w:rsid w:val="008B5EAD"/>
    <w:rsid w:val="008B626A"/>
    <w:rsid w:val="008B661E"/>
    <w:rsid w:val="008B66F3"/>
    <w:rsid w:val="008B674E"/>
    <w:rsid w:val="008B67BC"/>
    <w:rsid w:val="008B6871"/>
    <w:rsid w:val="008B6A0C"/>
    <w:rsid w:val="008B6D5A"/>
    <w:rsid w:val="008B6E4D"/>
    <w:rsid w:val="008B6EC9"/>
    <w:rsid w:val="008B6F7A"/>
    <w:rsid w:val="008B712D"/>
    <w:rsid w:val="008B748E"/>
    <w:rsid w:val="008B7A68"/>
    <w:rsid w:val="008B7D5F"/>
    <w:rsid w:val="008B7F19"/>
    <w:rsid w:val="008C03A5"/>
    <w:rsid w:val="008C0B4C"/>
    <w:rsid w:val="008C130B"/>
    <w:rsid w:val="008C1382"/>
    <w:rsid w:val="008C1853"/>
    <w:rsid w:val="008C1AE1"/>
    <w:rsid w:val="008C2308"/>
    <w:rsid w:val="008C233C"/>
    <w:rsid w:val="008C288F"/>
    <w:rsid w:val="008C2958"/>
    <w:rsid w:val="008C2D94"/>
    <w:rsid w:val="008C3779"/>
    <w:rsid w:val="008C3925"/>
    <w:rsid w:val="008C3E89"/>
    <w:rsid w:val="008C4036"/>
    <w:rsid w:val="008C433E"/>
    <w:rsid w:val="008C4AF9"/>
    <w:rsid w:val="008C4B63"/>
    <w:rsid w:val="008C4CAB"/>
    <w:rsid w:val="008C5242"/>
    <w:rsid w:val="008C59B8"/>
    <w:rsid w:val="008C5CAE"/>
    <w:rsid w:val="008C5F89"/>
    <w:rsid w:val="008C6588"/>
    <w:rsid w:val="008C6EBB"/>
    <w:rsid w:val="008C7512"/>
    <w:rsid w:val="008C78E3"/>
    <w:rsid w:val="008C7AA9"/>
    <w:rsid w:val="008C7D97"/>
    <w:rsid w:val="008C7FAE"/>
    <w:rsid w:val="008D01C6"/>
    <w:rsid w:val="008D05D1"/>
    <w:rsid w:val="008D0A2D"/>
    <w:rsid w:val="008D0D9D"/>
    <w:rsid w:val="008D0F67"/>
    <w:rsid w:val="008D113A"/>
    <w:rsid w:val="008D17AB"/>
    <w:rsid w:val="008D1D44"/>
    <w:rsid w:val="008D1DAA"/>
    <w:rsid w:val="008D2DF8"/>
    <w:rsid w:val="008D3034"/>
    <w:rsid w:val="008D323D"/>
    <w:rsid w:val="008D35A9"/>
    <w:rsid w:val="008D3749"/>
    <w:rsid w:val="008D3CFD"/>
    <w:rsid w:val="008D49F5"/>
    <w:rsid w:val="008D4A14"/>
    <w:rsid w:val="008D5156"/>
    <w:rsid w:val="008D5439"/>
    <w:rsid w:val="008D5999"/>
    <w:rsid w:val="008D5A78"/>
    <w:rsid w:val="008D5AFC"/>
    <w:rsid w:val="008D5FD7"/>
    <w:rsid w:val="008D61E9"/>
    <w:rsid w:val="008D61ED"/>
    <w:rsid w:val="008D7C8F"/>
    <w:rsid w:val="008E09C0"/>
    <w:rsid w:val="008E0B9A"/>
    <w:rsid w:val="008E0BA3"/>
    <w:rsid w:val="008E0D4B"/>
    <w:rsid w:val="008E1876"/>
    <w:rsid w:val="008E18B8"/>
    <w:rsid w:val="008E19AE"/>
    <w:rsid w:val="008E1D89"/>
    <w:rsid w:val="008E2EAE"/>
    <w:rsid w:val="008E331B"/>
    <w:rsid w:val="008E33C3"/>
    <w:rsid w:val="008E364E"/>
    <w:rsid w:val="008E411B"/>
    <w:rsid w:val="008E48E6"/>
    <w:rsid w:val="008E4E22"/>
    <w:rsid w:val="008E4E23"/>
    <w:rsid w:val="008E55E6"/>
    <w:rsid w:val="008E5903"/>
    <w:rsid w:val="008E5C6E"/>
    <w:rsid w:val="008E5F64"/>
    <w:rsid w:val="008E5F6D"/>
    <w:rsid w:val="008E635E"/>
    <w:rsid w:val="008E65C1"/>
    <w:rsid w:val="008E65D0"/>
    <w:rsid w:val="008E675B"/>
    <w:rsid w:val="008E69A8"/>
    <w:rsid w:val="008E7457"/>
    <w:rsid w:val="008E74F6"/>
    <w:rsid w:val="008E7553"/>
    <w:rsid w:val="008E75D3"/>
    <w:rsid w:val="008E797C"/>
    <w:rsid w:val="008E7A8C"/>
    <w:rsid w:val="008E7CB2"/>
    <w:rsid w:val="008ED7EF"/>
    <w:rsid w:val="008F0A45"/>
    <w:rsid w:val="008F16CF"/>
    <w:rsid w:val="008F1C8D"/>
    <w:rsid w:val="008F2250"/>
    <w:rsid w:val="008F2539"/>
    <w:rsid w:val="008F2C42"/>
    <w:rsid w:val="008F3A01"/>
    <w:rsid w:val="008F4E9E"/>
    <w:rsid w:val="008F50BD"/>
    <w:rsid w:val="008F54B0"/>
    <w:rsid w:val="008F5651"/>
    <w:rsid w:val="008F57AD"/>
    <w:rsid w:val="008F57AE"/>
    <w:rsid w:val="008F5931"/>
    <w:rsid w:val="008F5FAF"/>
    <w:rsid w:val="008F6018"/>
    <w:rsid w:val="008F620A"/>
    <w:rsid w:val="008F6337"/>
    <w:rsid w:val="008F6625"/>
    <w:rsid w:val="008F6633"/>
    <w:rsid w:val="008F674A"/>
    <w:rsid w:val="008F694F"/>
    <w:rsid w:val="008F69A4"/>
    <w:rsid w:val="008F69A8"/>
    <w:rsid w:val="008F721C"/>
    <w:rsid w:val="008F73E8"/>
    <w:rsid w:val="008F74A3"/>
    <w:rsid w:val="008F759C"/>
    <w:rsid w:val="008F77E2"/>
    <w:rsid w:val="008F79E0"/>
    <w:rsid w:val="00900328"/>
    <w:rsid w:val="00900A8D"/>
    <w:rsid w:val="00900E2E"/>
    <w:rsid w:val="00900ED2"/>
    <w:rsid w:val="00900F5A"/>
    <w:rsid w:val="009010E6"/>
    <w:rsid w:val="0090119B"/>
    <w:rsid w:val="00901304"/>
    <w:rsid w:val="00901759"/>
    <w:rsid w:val="00901963"/>
    <w:rsid w:val="00901C64"/>
    <w:rsid w:val="0090261F"/>
    <w:rsid w:val="00902662"/>
    <w:rsid w:val="00902B87"/>
    <w:rsid w:val="00902DF4"/>
    <w:rsid w:val="00902F86"/>
    <w:rsid w:val="009037A6"/>
    <w:rsid w:val="00903E41"/>
    <w:rsid w:val="0090405A"/>
    <w:rsid w:val="0090434F"/>
    <w:rsid w:val="009043D3"/>
    <w:rsid w:val="00904404"/>
    <w:rsid w:val="009048C6"/>
    <w:rsid w:val="00904B0B"/>
    <w:rsid w:val="00905121"/>
    <w:rsid w:val="009053E8"/>
    <w:rsid w:val="009055F4"/>
    <w:rsid w:val="009056DF"/>
    <w:rsid w:val="00906598"/>
    <w:rsid w:val="009067AE"/>
    <w:rsid w:val="00906A59"/>
    <w:rsid w:val="00906AD1"/>
    <w:rsid w:val="00906B61"/>
    <w:rsid w:val="00907124"/>
    <w:rsid w:val="00907B24"/>
    <w:rsid w:val="0091012C"/>
    <w:rsid w:val="009106F7"/>
    <w:rsid w:val="00910AFD"/>
    <w:rsid w:val="00911190"/>
    <w:rsid w:val="009118B1"/>
    <w:rsid w:val="00911EF7"/>
    <w:rsid w:val="00911F75"/>
    <w:rsid w:val="009121D7"/>
    <w:rsid w:val="0091230B"/>
    <w:rsid w:val="0091271A"/>
    <w:rsid w:val="009127C2"/>
    <w:rsid w:val="00912805"/>
    <w:rsid w:val="0091298B"/>
    <w:rsid w:val="00912B40"/>
    <w:rsid w:val="0091319F"/>
    <w:rsid w:val="00913720"/>
    <w:rsid w:val="00913BD7"/>
    <w:rsid w:val="00913D3B"/>
    <w:rsid w:val="00913E6F"/>
    <w:rsid w:val="00914389"/>
    <w:rsid w:val="009143AF"/>
    <w:rsid w:val="009149D1"/>
    <w:rsid w:val="00914CA2"/>
    <w:rsid w:val="00915A0D"/>
    <w:rsid w:val="00915CB6"/>
    <w:rsid w:val="00916416"/>
    <w:rsid w:val="00916494"/>
    <w:rsid w:val="009170A9"/>
    <w:rsid w:val="009170BF"/>
    <w:rsid w:val="0091768A"/>
    <w:rsid w:val="009177CC"/>
    <w:rsid w:val="009178E5"/>
    <w:rsid w:val="00917F71"/>
    <w:rsid w:val="0091EF25"/>
    <w:rsid w:val="009206C0"/>
    <w:rsid w:val="00920F43"/>
    <w:rsid w:val="00921273"/>
    <w:rsid w:val="0092154A"/>
    <w:rsid w:val="009215E1"/>
    <w:rsid w:val="00921905"/>
    <w:rsid w:val="0092194B"/>
    <w:rsid w:val="009219A9"/>
    <w:rsid w:val="0092201A"/>
    <w:rsid w:val="009224B2"/>
    <w:rsid w:val="009225BB"/>
    <w:rsid w:val="00922A7C"/>
    <w:rsid w:val="00922EBF"/>
    <w:rsid w:val="00922F70"/>
    <w:rsid w:val="0092328A"/>
    <w:rsid w:val="00923A57"/>
    <w:rsid w:val="00923A8C"/>
    <w:rsid w:val="009243AC"/>
    <w:rsid w:val="00924954"/>
    <w:rsid w:val="009249E3"/>
    <w:rsid w:val="009251A1"/>
    <w:rsid w:val="009256F6"/>
    <w:rsid w:val="00925EC9"/>
    <w:rsid w:val="00926013"/>
    <w:rsid w:val="0092681F"/>
    <w:rsid w:val="00926859"/>
    <w:rsid w:val="0092705D"/>
    <w:rsid w:val="00927517"/>
    <w:rsid w:val="00927916"/>
    <w:rsid w:val="00927B03"/>
    <w:rsid w:val="00927BF5"/>
    <w:rsid w:val="00927DF2"/>
    <w:rsid w:val="00930004"/>
    <w:rsid w:val="009308B1"/>
    <w:rsid w:val="00930B43"/>
    <w:rsid w:val="009313AE"/>
    <w:rsid w:val="00931544"/>
    <w:rsid w:val="009315A7"/>
    <w:rsid w:val="009316C3"/>
    <w:rsid w:val="009319A4"/>
    <w:rsid w:val="00932317"/>
    <w:rsid w:val="00932A9E"/>
    <w:rsid w:val="00932BE5"/>
    <w:rsid w:val="00932D02"/>
    <w:rsid w:val="009333D2"/>
    <w:rsid w:val="00933439"/>
    <w:rsid w:val="00933888"/>
    <w:rsid w:val="00933C76"/>
    <w:rsid w:val="00933F41"/>
    <w:rsid w:val="00934411"/>
    <w:rsid w:val="00934601"/>
    <w:rsid w:val="009346D7"/>
    <w:rsid w:val="009346E6"/>
    <w:rsid w:val="00934D6C"/>
    <w:rsid w:val="0093553B"/>
    <w:rsid w:val="00935596"/>
    <w:rsid w:val="00935890"/>
    <w:rsid w:val="00935E79"/>
    <w:rsid w:val="00935FC7"/>
    <w:rsid w:val="00936618"/>
    <w:rsid w:val="009366F8"/>
    <w:rsid w:val="00936882"/>
    <w:rsid w:val="009368DE"/>
    <w:rsid w:val="009373EC"/>
    <w:rsid w:val="00937415"/>
    <w:rsid w:val="0093780C"/>
    <w:rsid w:val="00940007"/>
    <w:rsid w:val="00940429"/>
    <w:rsid w:val="0094088D"/>
    <w:rsid w:val="00940EA9"/>
    <w:rsid w:val="0094126F"/>
    <w:rsid w:val="0094198E"/>
    <w:rsid w:val="009419AE"/>
    <w:rsid w:val="009419E9"/>
    <w:rsid w:val="00941DD0"/>
    <w:rsid w:val="00942370"/>
    <w:rsid w:val="00942399"/>
    <w:rsid w:val="00942FA8"/>
    <w:rsid w:val="0094313A"/>
    <w:rsid w:val="00943372"/>
    <w:rsid w:val="009433AB"/>
    <w:rsid w:val="00943FE8"/>
    <w:rsid w:val="00944100"/>
    <w:rsid w:val="009444CD"/>
    <w:rsid w:val="00944592"/>
    <w:rsid w:val="009448DA"/>
    <w:rsid w:val="00944930"/>
    <w:rsid w:val="0094493F"/>
    <w:rsid w:val="00944D37"/>
    <w:rsid w:val="00944DF1"/>
    <w:rsid w:val="009455BF"/>
    <w:rsid w:val="009455E1"/>
    <w:rsid w:val="00945641"/>
    <w:rsid w:val="00945AD4"/>
    <w:rsid w:val="00945C86"/>
    <w:rsid w:val="00945D2A"/>
    <w:rsid w:val="00945F24"/>
    <w:rsid w:val="009464A4"/>
    <w:rsid w:val="00946634"/>
    <w:rsid w:val="00946639"/>
    <w:rsid w:val="0094673B"/>
    <w:rsid w:val="0094686D"/>
    <w:rsid w:val="009468DA"/>
    <w:rsid w:val="00946945"/>
    <w:rsid w:val="009473B2"/>
    <w:rsid w:val="009475F2"/>
    <w:rsid w:val="009477A5"/>
    <w:rsid w:val="00947916"/>
    <w:rsid w:val="00947B75"/>
    <w:rsid w:val="00947CE0"/>
    <w:rsid w:val="009500FA"/>
    <w:rsid w:val="009501A9"/>
    <w:rsid w:val="009503F3"/>
    <w:rsid w:val="009506A2"/>
    <w:rsid w:val="00950849"/>
    <w:rsid w:val="0095084C"/>
    <w:rsid w:val="009508A9"/>
    <w:rsid w:val="009510C5"/>
    <w:rsid w:val="00951B41"/>
    <w:rsid w:val="00951DA5"/>
    <w:rsid w:val="00951DCE"/>
    <w:rsid w:val="00951DDF"/>
    <w:rsid w:val="00951E8E"/>
    <w:rsid w:val="00951EC0"/>
    <w:rsid w:val="00951ED5"/>
    <w:rsid w:val="0095206F"/>
    <w:rsid w:val="009525DF"/>
    <w:rsid w:val="00952663"/>
    <w:rsid w:val="00952C40"/>
    <w:rsid w:val="00952C65"/>
    <w:rsid w:val="00952EF5"/>
    <w:rsid w:val="00953AB3"/>
    <w:rsid w:val="009541FD"/>
    <w:rsid w:val="00954BED"/>
    <w:rsid w:val="00954F42"/>
    <w:rsid w:val="0095514F"/>
    <w:rsid w:val="009556B8"/>
    <w:rsid w:val="00955BD2"/>
    <w:rsid w:val="009562F9"/>
    <w:rsid w:val="0095646A"/>
    <w:rsid w:val="009569FE"/>
    <w:rsid w:val="00956A10"/>
    <w:rsid w:val="00956F45"/>
    <w:rsid w:val="009575E0"/>
    <w:rsid w:val="0095785B"/>
    <w:rsid w:val="00957975"/>
    <w:rsid w:val="00957B24"/>
    <w:rsid w:val="00957B42"/>
    <w:rsid w:val="00957CCF"/>
    <w:rsid w:val="00957E29"/>
    <w:rsid w:val="00957F38"/>
    <w:rsid w:val="00960329"/>
    <w:rsid w:val="009608B5"/>
    <w:rsid w:val="00960C28"/>
    <w:rsid w:val="00960CCA"/>
    <w:rsid w:val="0096122F"/>
    <w:rsid w:val="00961704"/>
    <w:rsid w:val="00961802"/>
    <w:rsid w:val="00961895"/>
    <w:rsid w:val="00961DCD"/>
    <w:rsid w:val="0096209A"/>
    <w:rsid w:val="00962894"/>
    <w:rsid w:val="009628B9"/>
    <w:rsid w:val="00962F35"/>
    <w:rsid w:val="00963BAF"/>
    <w:rsid w:val="00963E57"/>
    <w:rsid w:val="009641B1"/>
    <w:rsid w:val="00964DFF"/>
    <w:rsid w:val="00964E6C"/>
    <w:rsid w:val="00964FFF"/>
    <w:rsid w:val="009660CB"/>
    <w:rsid w:val="0096625F"/>
    <w:rsid w:val="00966710"/>
    <w:rsid w:val="00966750"/>
    <w:rsid w:val="00966792"/>
    <w:rsid w:val="00966DA7"/>
    <w:rsid w:val="00966FB7"/>
    <w:rsid w:val="00967282"/>
    <w:rsid w:val="00967A62"/>
    <w:rsid w:val="0097046D"/>
    <w:rsid w:val="00970A6C"/>
    <w:rsid w:val="00970D41"/>
    <w:rsid w:val="00970DB3"/>
    <w:rsid w:val="009710B9"/>
    <w:rsid w:val="009713FE"/>
    <w:rsid w:val="00971542"/>
    <w:rsid w:val="00971616"/>
    <w:rsid w:val="00971691"/>
    <w:rsid w:val="009717FD"/>
    <w:rsid w:val="00971982"/>
    <w:rsid w:val="00971D78"/>
    <w:rsid w:val="00972156"/>
    <w:rsid w:val="0097241E"/>
    <w:rsid w:val="0097274B"/>
    <w:rsid w:val="00972883"/>
    <w:rsid w:val="00972A2F"/>
    <w:rsid w:val="00972C9C"/>
    <w:rsid w:val="0097301D"/>
    <w:rsid w:val="009731EB"/>
    <w:rsid w:val="0097362D"/>
    <w:rsid w:val="00973FE1"/>
    <w:rsid w:val="009741CB"/>
    <w:rsid w:val="00974995"/>
    <w:rsid w:val="0097533F"/>
    <w:rsid w:val="00975B27"/>
    <w:rsid w:val="00975C92"/>
    <w:rsid w:val="00975D41"/>
    <w:rsid w:val="00975DE1"/>
    <w:rsid w:val="009763A1"/>
    <w:rsid w:val="00976740"/>
    <w:rsid w:val="00976809"/>
    <w:rsid w:val="00976C13"/>
    <w:rsid w:val="00977151"/>
    <w:rsid w:val="00977254"/>
    <w:rsid w:val="0097736A"/>
    <w:rsid w:val="009774D7"/>
    <w:rsid w:val="00977543"/>
    <w:rsid w:val="00977591"/>
    <w:rsid w:val="009775F9"/>
    <w:rsid w:val="00977F1B"/>
    <w:rsid w:val="009803F6"/>
    <w:rsid w:val="0098047D"/>
    <w:rsid w:val="0098053C"/>
    <w:rsid w:val="0098099E"/>
    <w:rsid w:val="009809CB"/>
    <w:rsid w:val="00980A2D"/>
    <w:rsid w:val="00980E4C"/>
    <w:rsid w:val="009813F4"/>
    <w:rsid w:val="00981C85"/>
    <w:rsid w:val="00981E13"/>
    <w:rsid w:val="00981FB5"/>
    <w:rsid w:val="00982006"/>
    <w:rsid w:val="00982007"/>
    <w:rsid w:val="0098232B"/>
    <w:rsid w:val="00982521"/>
    <w:rsid w:val="0098310C"/>
    <w:rsid w:val="00983489"/>
    <w:rsid w:val="0098370F"/>
    <w:rsid w:val="0098372D"/>
    <w:rsid w:val="00983AFE"/>
    <w:rsid w:val="00983C9A"/>
    <w:rsid w:val="00984184"/>
    <w:rsid w:val="00984452"/>
    <w:rsid w:val="0098447A"/>
    <w:rsid w:val="009844E5"/>
    <w:rsid w:val="009847CB"/>
    <w:rsid w:val="00984EF9"/>
    <w:rsid w:val="0098534C"/>
    <w:rsid w:val="00985418"/>
    <w:rsid w:val="0098549E"/>
    <w:rsid w:val="009857B7"/>
    <w:rsid w:val="009858E7"/>
    <w:rsid w:val="00985D58"/>
    <w:rsid w:val="00986683"/>
    <w:rsid w:val="00986694"/>
    <w:rsid w:val="00986ECF"/>
    <w:rsid w:val="00987086"/>
    <w:rsid w:val="00987409"/>
    <w:rsid w:val="0098743F"/>
    <w:rsid w:val="0098771F"/>
    <w:rsid w:val="00987E0E"/>
    <w:rsid w:val="00990539"/>
    <w:rsid w:val="00990588"/>
    <w:rsid w:val="00990D65"/>
    <w:rsid w:val="00991B54"/>
    <w:rsid w:val="00991F7C"/>
    <w:rsid w:val="00992645"/>
    <w:rsid w:val="00992BFA"/>
    <w:rsid w:val="0099363A"/>
    <w:rsid w:val="00993774"/>
    <w:rsid w:val="0099385A"/>
    <w:rsid w:val="00994957"/>
    <w:rsid w:val="0099518F"/>
    <w:rsid w:val="00995831"/>
    <w:rsid w:val="0099587B"/>
    <w:rsid w:val="009958A3"/>
    <w:rsid w:val="009959B6"/>
    <w:rsid w:val="00995A40"/>
    <w:rsid w:val="00995C06"/>
    <w:rsid w:val="00995CC1"/>
    <w:rsid w:val="009966D4"/>
    <w:rsid w:val="009967EE"/>
    <w:rsid w:val="00996874"/>
    <w:rsid w:val="0099692B"/>
    <w:rsid w:val="00996C8E"/>
    <w:rsid w:val="009972BD"/>
    <w:rsid w:val="00997A87"/>
    <w:rsid w:val="00997D24"/>
    <w:rsid w:val="009A02CF"/>
    <w:rsid w:val="009A0532"/>
    <w:rsid w:val="009A0691"/>
    <w:rsid w:val="009A172C"/>
    <w:rsid w:val="009A1834"/>
    <w:rsid w:val="009A1C53"/>
    <w:rsid w:val="009A1D5E"/>
    <w:rsid w:val="009A20CF"/>
    <w:rsid w:val="009A20F7"/>
    <w:rsid w:val="009A2486"/>
    <w:rsid w:val="009A2594"/>
    <w:rsid w:val="009A2B4C"/>
    <w:rsid w:val="009A3B3F"/>
    <w:rsid w:val="009A3C8E"/>
    <w:rsid w:val="009A4409"/>
    <w:rsid w:val="009A4A26"/>
    <w:rsid w:val="009A4DE5"/>
    <w:rsid w:val="009A5DEC"/>
    <w:rsid w:val="009A6439"/>
    <w:rsid w:val="009A64F1"/>
    <w:rsid w:val="009A6AFA"/>
    <w:rsid w:val="009A6B2B"/>
    <w:rsid w:val="009A6F67"/>
    <w:rsid w:val="009A77FF"/>
    <w:rsid w:val="009A7DD7"/>
    <w:rsid w:val="009A7F57"/>
    <w:rsid w:val="009B006E"/>
    <w:rsid w:val="009B0693"/>
    <w:rsid w:val="009B0953"/>
    <w:rsid w:val="009B0AE7"/>
    <w:rsid w:val="009B129E"/>
    <w:rsid w:val="009B18A0"/>
    <w:rsid w:val="009B1947"/>
    <w:rsid w:val="009B1C12"/>
    <w:rsid w:val="009B1E5A"/>
    <w:rsid w:val="009B24B1"/>
    <w:rsid w:val="009B3130"/>
    <w:rsid w:val="009B313D"/>
    <w:rsid w:val="009B3313"/>
    <w:rsid w:val="009B3434"/>
    <w:rsid w:val="009B3722"/>
    <w:rsid w:val="009B3901"/>
    <w:rsid w:val="009B463F"/>
    <w:rsid w:val="009B47F2"/>
    <w:rsid w:val="009B4C02"/>
    <w:rsid w:val="009B5497"/>
    <w:rsid w:val="009B59A8"/>
    <w:rsid w:val="009B5A06"/>
    <w:rsid w:val="009B6685"/>
    <w:rsid w:val="009B6A6D"/>
    <w:rsid w:val="009B6AFD"/>
    <w:rsid w:val="009B73BE"/>
    <w:rsid w:val="009B7592"/>
    <w:rsid w:val="009B7C46"/>
    <w:rsid w:val="009B7EB8"/>
    <w:rsid w:val="009C005B"/>
    <w:rsid w:val="009C029C"/>
    <w:rsid w:val="009C0408"/>
    <w:rsid w:val="009C08E2"/>
    <w:rsid w:val="009C0A7A"/>
    <w:rsid w:val="009C0B27"/>
    <w:rsid w:val="009C0B47"/>
    <w:rsid w:val="009C1192"/>
    <w:rsid w:val="009C19F9"/>
    <w:rsid w:val="009C1BA8"/>
    <w:rsid w:val="009C1EBA"/>
    <w:rsid w:val="009C21E6"/>
    <w:rsid w:val="009C254E"/>
    <w:rsid w:val="009C2809"/>
    <w:rsid w:val="009C2A32"/>
    <w:rsid w:val="009C2E99"/>
    <w:rsid w:val="009C3097"/>
    <w:rsid w:val="009C3571"/>
    <w:rsid w:val="009C3C1F"/>
    <w:rsid w:val="009C4149"/>
    <w:rsid w:val="009C42AB"/>
    <w:rsid w:val="009C4619"/>
    <w:rsid w:val="009C4FD5"/>
    <w:rsid w:val="009C523B"/>
    <w:rsid w:val="009C55FA"/>
    <w:rsid w:val="009C5633"/>
    <w:rsid w:val="009C5854"/>
    <w:rsid w:val="009C5D4F"/>
    <w:rsid w:val="009C5E8A"/>
    <w:rsid w:val="009C60A9"/>
    <w:rsid w:val="009C63A5"/>
    <w:rsid w:val="009C6779"/>
    <w:rsid w:val="009C6C34"/>
    <w:rsid w:val="009C6F3B"/>
    <w:rsid w:val="009C743C"/>
    <w:rsid w:val="009C7D09"/>
    <w:rsid w:val="009D0507"/>
    <w:rsid w:val="009D0DC2"/>
    <w:rsid w:val="009D12F9"/>
    <w:rsid w:val="009D13BF"/>
    <w:rsid w:val="009D14E1"/>
    <w:rsid w:val="009D1881"/>
    <w:rsid w:val="009D27C1"/>
    <w:rsid w:val="009D2A11"/>
    <w:rsid w:val="009D3016"/>
    <w:rsid w:val="009D31AC"/>
    <w:rsid w:val="009D32C7"/>
    <w:rsid w:val="009D370C"/>
    <w:rsid w:val="009D3AA4"/>
    <w:rsid w:val="009D406B"/>
    <w:rsid w:val="009D4582"/>
    <w:rsid w:val="009D4D3A"/>
    <w:rsid w:val="009D4E75"/>
    <w:rsid w:val="009D4F61"/>
    <w:rsid w:val="009D5138"/>
    <w:rsid w:val="009D5245"/>
    <w:rsid w:val="009D5CFA"/>
    <w:rsid w:val="009D6062"/>
    <w:rsid w:val="009D6B05"/>
    <w:rsid w:val="009D6F20"/>
    <w:rsid w:val="009D70A0"/>
    <w:rsid w:val="009D724E"/>
    <w:rsid w:val="009D7ABD"/>
    <w:rsid w:val="009D7E6C"/>
    <w:rsid w:val="009D7ED7"/>
    <w:rsid w:val="009E04CA"/>
    <w:rsid w:val="009E06C9"/>
    <w:rsid w:val="009E0D5B"/>
    <w:rsid w:val="009E10EF"/>
    <w:rsid w:val="009E1685"/>
    <w:rsid w:val="009E176B"/>
    <w:rsid w:val="009E213C"/>
    <w:rsid w:val="009E2E5F"/>
    <w:rsid w:val="009E2F7A"/>
    <w:rsid w:val="009E3337"/>
    <w:rsid w:val="009E35B6"/>
    <w:rsid w:val="009E386C"/>
    <w:rsid w:val="009E3DCE"/>
    <w:rsid w:val="009E455F"/>
    <w:rsid w:val="009E4AD0"/>
    <w:rsid w:val="009E4D46"/>
    <w:rsid w:val="009E5187"/>
    <w:rsid w:val="009E54C9"/>
    <w:rsid w:val="009E5C33"/>
    <w:rsid w:val="009E5E2E"/>
    <w:rsid w:val="009E6057"/>
    <w:rsid w:val="009E6AC7"/>
    <w:rsid w:val="009E6B41"/>
    <w:rsid w:val="009E6B50"/>
    <w:rsid w:val="009E6D90"/>
    <w:rsid w:val="009E6E5C"/>
    <w:rsid w:val="009E7630"/>
    <w:rsid w:val="009E7C49"/>
    <w:rsid w:val="009E7DF8"/>
    <w:rsid w:val="009F048C"/>
    <w:rsid w:val="009F0A4D"/>
    <w:rsid w:val="009F0AFE"/>
    <w:rsid w:val="009F0B31"/>
    <w:rsid w:val="009F0B9F"/>
    <w:rsid w:val="009F0C23"/>
    <w:rsid w:val="009F1917"/>
    <w:rsid w:val="009F21A9"/>
    <w:rsid w:val="009F22A6"/>
    <w:rsid w:val="009F288C"/>
    <w:rsid w:val="009F28AB"/>
    <w:rsid w:val="009F2B87"/>
    <w:rsid w:val="009F2F4B"/>
    <w:rsid w:val="009F307E"/>
    <w:rsid w:val="009F32F1"/>
    <w:rsid w:val="009F3E16"/>
    <w:rsid w:val="009F42C2"/>
    <w:rsid w:val="009F4661"/>
    <w:rsid w:val="009F48C3"/>
    <w:rsid w:val="009F4E8B"/>
    <w:rsid w:val="009F4F84"/>
    <w:rsid w:val="009F5AB5"/>
    <w:rsid w:val="009F5CB8"/>
    <w:rsid w:val="009F6109"/>
    <w:rsid w:val="009F65FE"/>
    <w:rsid w:val="009F6BED"/>
    <w:rsid w:val="009F6F23"/>
    <w:rsid w:val="009F7009"/>
    <w:rsid w:val="009F747A"/>
    <w:rsid w:val="009F773E"/>
    <w:rsid w:val="009F7A2C"/>
    <w:rsid w:val="00A00391"/>
    <w:rsid w:val="00A004F4"/>
    <w:rsid w:val="00A0062F"/>
    <w:rsid w:val="00A00960"/>
    <w:rsid w:val="00A00C55"/>
    <w:rsid w:val="00A01017"/>
    <w:rsid w:val="00A011C1"/>
    <w:rsid w:val="00A018C0"/>
    <w:rsid w:val="00A01928"/>
    <w:rsid w:val="00A022B7"/>
    <w:rsid w:val="00A02971"/>
    <w:rsid w:val="00A02CA0"/>
    <w:rsid w:val="00A02F1C"/>
    <w:rsid w:val="00A0359F"/>
    <w:rsid w:val="00A03E64"/>
    <w:rsid w:val="00A03F52"/>
    <w:rsid w:val="00A04BD6"/>
    <w:rsid w:val="00A04EAD"/>
    <w:rsid w:val="00A05234"/>
    <w:rsid w:val="00A05399"/>
    <w:rsid w:val="00A0559F"/>
    <w:rsid w:val="00A05AEE"/>
    <w:rsid w:val="00A05FC3"/>
    <w:rsid w:val="00A06036"/>
    <w:rsid w:val="00A06351"/>
    <w:rsid w:val="00A067D7"/>
    <w:rsid w:val="00A06A02"/>
    <w:rsid w:val="00A06ADD"/>
    <w:rsid w:val="00A0706D"/>
    <w:rsid w:val="00A072E7"/>
    <w:rsid w:val="00A07897"/>
    <w:rsid w:val="00A079EE"/>
    <w:rsid w:val="00A07A39"/>
    <w:rsid w:val="00A07AD2"/>
    <w:rsid w:val="00A07E36"/>
    <w:rsid w:val="00A105B0"/>
    <w:rsid w:val="00A10C24"/>
    <w:rsid w:val="00A1109C"/>
    <w:rsid w:val="00A119E6"/>
    <w:rsid w:val="00A124B3"/>
    <w:rsid w:val="00A1269D"/>
    <w:rsid w:val="00A12967"/>
    <w:rsid w:val="00A129AE"/>
    <w:rsid w:val="00A12B2F"/>
    <w:rsid w:val="00A12EBB"/>
    <w:rsid w:val="00A13D09"/>
    <w:rsid w:val="00A14310"/>
    <w:rsid w:val="00A14B9A"/>
    <w:rsid w:val="00A14CA2"/>
    <w:rsid w:val="00A15889"/>
    <w:rsid w:val="00A15E52"/>
    <w:rsid w:val="00A15FE8"/>
    <w:rsid w:val="00A16012"/>
    <w:rsid w:val="00A1635B"/>
    <w:rsid w:val="00A17307"/>
    <w:rsid w:val="00A17653"/>
    <w:rsid w:val="00A176A4"/>
    <w:rsid w:val="00A17987"/>
    <w:rsid w:val="00A179BF"/>
    <w:rsid w:val="00A17B86"/>
    <w:rsid w:val="00A1CDF8"/>
    <w:rsid w:val="00A2018E"/>
    <w:rsid w:val="00A20541"/>
    <w:rsid w:val="00A20958"/>
    <w:rsid w:val="00A20C69"/>
    <w:rsid w:val="00A21508"/>
    <w:rsid w:val="00A215CD"/>
    <w:rsid w:val="00A217D1"/>
    <w:rsid w:val="00A218A6"/>
    <w:rsid w:val="00A21B62"/>
    <w:rsid w:val="00A21BED"/>
    <w:rsid w:val="00A22392"/>
    <w:rsid w:val="00A22B1F"/>
    <w:rsid w:val="00A22CAA"/>
    <w:rsid w:val="00A2364B"/>
    <w:rsid w:val="00A2373E"/>
    <w:rsid w:val="00A237A3"/>
    <w:rsid w:val="00A23801"/>
    <w:rsid w:val="00A23803"/>
    <w:rsid w:val="00A23882"/>
    <w:rsid w:val="00A23BAA"/>
    <w:rsid w:val="00A240E7"/>
    <w:rsid w:val="00A24325"/>
    <w:rsid w:val="00A243BB"/>
    <w:rsid w:val="00A243F6"/>
    <w:rsid w:val="00A2498F"/>
    <w:rsid w:val="00A24DB2"/>
    <w:rsid w:val="00A25147"/>
    <w:rsid w:val="00A251A7"/>
    <w:rsid w:val="00A2588E"/>
    <w:rsid w:val="00A265BD"/>
    <w:rsid w:val="00A26814"/>
    <w:rsid w:val="00A26888"/>
    <w:rsid w:val="00A26D5F"/>
    <w:rsid w:val="00A270D2"/>
    <w:rsid w:val="00A2742B"/>
    <w:rsid w:val="00A27803"/>
    <w:rsid w:val="00A27A1E"/>
    <w:rsid w:val="00A27BAB"/>
    <w:rsid w:val="00A27F3B"/>
    <w:rsid w:val="00A30182"/>
    <w:rsid w:val="00A30456"/>
    <w:rsid w:val="00A306D3"/>
    <w:rsid w:val="00A30AE9"/>
    <w:rsid w:val="00A30C5E"/>
    <w:rsid w:val="00A311B5"/>
    <w:rsid w:val="00A3131E"/>
    <w:rsid w:val="00A31748"/>
    <w:rsid w:val="00A31B3A"/>
    <w:rsid w:val="00A32854"/>
    <w:rsid w:val="00A32A41"/>
    <w:rsid w:val="00A333A8"/>
    <w:rsid w:val="00A33726"/>
    <w:rsid w:val="00A33DB9"/>
    <w:rsid w:val="00A34362"/>
    <w:rsid w:val="00A34448"/>
    <w:rsid w:val="00A34476"/>
    <w:rsid w:val="00A34608"/>
    <w:rsid w:val="00A346AC"/>
    <w:rsid w:val="00A347C5"/>
    <w:rsid w:val="00A34A02"/>
    <w:rsid w:val="00A34E50"/>
    <w:rsid w:val="00A352E9"/>
    <w:rsid w:val="00A3561D"/>
    <w:rsid w:val="00A35769"/>
    <w:rsid w:val="00A3587B"/>
    <w:rsid w:val="00A35A75"/>
    <w:rsid w:val="00A3619B"/>
    <w:rsid w:val="00A361BB"/>
    <w:rsid w:val="00A362B9"/>
    <w:rsid w:val="00A366AF"/>
    <w:rsid w:val="00A36745"/>
    <w:rsid w:val="00A36B1E"/>
    <w:rsid w:val="00A36FEB"/>
    <w:rsid w:val="00A3741E"/>
    <w:rsid w:val="00A374A8"/>
    <w:rsid w:val="00A37BE9"/>
    <w:rsid w:val="00A4007F"/>
    <w:rsid w:val="00A40905"/>
    <w:rsid w:val="00A40F5E"/>
    <w:rsid w:val="00A418C1"/>
    <w:rsid w:val="00A41AAF"/>
    <w:rsid w:val="00A42BF6"/>
    <w:rsid w:val="00A42D0D"/>
    <w:rsid w:val="00A42E45"/>
    <w:rsid w:val="00A42E7E"/>
    <w:rsid w:val="00A43448"/>
    <w:rsid w:val="00A436C7"/>
    <w:rsid w:val="00A43A93"/>
    <w:rsid w:val="00A43DCF"/>
    <w:rsid w:val="00A43E02"/>
    <w:rsid w:val="00A43E44"/>
    <w:rsid w:val="00A4441C"/>
    <w:rsid w:val="00A4441D"/>
    <w:rsid w:val="00A445A1"/>
    <w:rsid w:val="00A445D2"/>
    <w:rsid w:val="00A449F7"/>
    <w:rsid w:val="00A44DCD"/>
    <w:rsid w:val="00A450DA"/>
    <w:rsid w:val="00A45AB0"/>
    <w:rsid w:val="00A460F2"/>
    <w:rsid w:val="00A462BD"/>
    <w:rsid w:val="00A464DE"/>
    <w:rsid w:val="00A46609"/>
    <w:rsid w:val="00A46783"/>
    <w:rsid w:val="00A46D6A"/>
    <w:rsid w:val="00A4735C"/>
    <w:rsid w:val="00A473FE"/>
    <w:rsid w:val="00A4770C"/>
    <w:rsid w:val="00A47892"/>
    <w:rsid w:val="00A478B0"/>
    <w:rsid w:val="00A47A85"/>
    <w:rsid w:val="00A47EA5"/>
    <w:rsid w:val="00A47F39"/>
    <w:rsid w:val="00A5051F"/>
    <w:rsid w:val="00A50905"/>
    <w:rsid w:val="00A50C4F"/>
    <w:rsid w:val="00A50E20"/>
    <w:rsid w:val="00A510C6"/>
    <w:rsid w:val="00A519E0"/>
    <w:rsid w:val="00A519F8"/>
    <w:rsid w:val="00A51AFE"/>
    <w:rsid w:val="00A51DCE"/>
    <w:rsid w:val="00A51E48"/>
    <w:rsid w:val="00A51F00"/>
    <w:rsid w:val="00A51F04"/>
    <w:rsid w:val="00A524D7"/>
    <w:rsid w:val="00A530EA"/>
    <w:rsid w:val="00A531B6"/>
    <w:rsid w:val="00A5349E"/>
    <w:rsid w:val="00A535F9"/>
    <w:rsid w:val="00A5371F"/>
    <w:rsid w:val="00A539F9"/>
    <w:rsid w:val="00A544FE"/>
    <w:rsid w:val="00A54867"/>
    <w:rsid w:val="00A54A4C"/>
    <w:rsid w:val="00A54EA9"/>
    <w:rsid w:val="00A55421"/>
    <w:rsid w:val="00A558AA"/>
    <w:rsid w:val="00A55C52"/>
    <w:rsid w:val="00A55C5C"/>
    <w:rsid w:val="00A560C9"/>
    <w:rsid w:val="00A56878"/>
    <w:rsid w:val="00A56B64"/>
    <w:rsid w:val="00A56B78"/>
    <w:rsid w:val="00A56E58"/>
    <w:rsid w:val="00A56F43"/>
    <w:rsid w:val="00A57432"/>
    <w:rsid w:val="00A5744D"/>
    <w:rsid w:val="00A574A5"/>
    <w:rsid w:val="00A57B63"/>
    <w:rsid w:val="00A57FA6"/>
    <w:rsid w:val="00A5A4F4"/>
    <w:rsid w:val="00A6008E"/>
    <w:rsid w:val="00A60904"/>
    <w:rsid w:val="00A60D61"/>
    <w:rsid w:val="00A60E1B"/>
    <w:rsid w:val="00A61C03"/>
    <w:rsid w:val="00A61E07"/>
    <w:rsid w:val="00A61F5A"/>
    <w:rsid w:val="00A6249A"/>
    <w:rsid w:val="00A624D9"/>
    <w:rsid w:val="00A6264A"/>
    <w:rsid w:val="00A626C3"/>
    <w:rsid w:val="00A6355D"/>
    <w:rsid w:val="00A637E4"/>
    <w:rsid w:val="00A641E6"/>
    <w:rsid w:val="00A644D4"/>
    <w:rsid w:val="00A646DF"/>
    <w:rsid w:val="00A64981"/>
    <w:rsid w:val="00A64B8D"/>
    <w:rsid w:val="00A64BCE"/>
    <w:rsid w:val="00A64C83"/>
    <w:rsid w:val="00A6520A"/>
    <w:rsid w:val="00A6541B"/>
    <w:rsid w:val="00A655C5"/>
    <w:rsid w:val="00A65A7E"/>
    <w:rsid w:val="00A65AC6"/>
    <w:rsid w:val="00A65AE1"/>
    <w:rsid w:val="00A65E46"/>
    <w:rsid w:val="00A662EA"/>
    <w:rsid w:val="00A662FA"/>
    <w:rsid w:val="00A66AFE"/>
    <w:rsid w:val="00A66B3C"/>
    <w:rsid w:val="00A6742D"/>
    <w:rsid w:val="00A677B2"/>
    <w:rsid w:val="00A70203"/>
    <w:rsid w:val="00A704BC"/>
    <w:rsid w:val="00A7058C"/>
    <w:rsid w:val="00A707AD"/>
    <w:rsid w:val="00A71C1A"/>
    <w:rsid w:val="00A71CFB"/>
    <w:rsid w:val="00A71D36"/>
    <w:rsid w:val="00A71E6D"/>
    <w:rsid w:val="00A71EBD"/>
    <w:rsid w:val="00A720BE"/>
    <w:rsid w:val="00A7227C"/>
    <w:rsid w:val="00A72DBF"/>
    <w:rsid w:val="00A739AD"/>
    <w:rsid w:val="00A73A94"/>
    <w:rsid w:val="00A7427C"/>
    <w:rsid w:val="00A742C3"/>
    <w:rsid w:val="00A74593"/>
    <w:rsid w:val="00A745AD"/>
    <w:rsid w:val="00A74653"/>
    <w:rsid w:val="00A74B3D"/>
    <w:rsid w:val="00A74B98"/>
    <w:rsid w:val="00A74EA5"/>
    <w:rsid w:val="00A74F1C"/>
    <w:rsid w:val="00A7562A"/>
    <w:rsid w:val="00A75B84"/>
    <w:rsid w:val="00A75BBA"/>
    <w:rsid w:val="00A760F9"/>
    <w:rsid w:val="00A76788"/>
    <w:rsid w:val="00A768EB"/>
    <w:rsid w:val="00A76FCE"/>
    <w:rsid w:val="00A7727A"/>
    <w:rsid w:val="00A77629"/>
    <w:rsid w:val="00A77E44"/>
    <w:rsid w:val="00A800A8"/>
    <w:rsid w:val="00A802A2"/>
    <w:rsid w:val="00A806B1"/>
    <w:rsid w:val="00A80FB0"/>
    <w:rsid w:val="00A8103A"/>
    <w:rsid w:val="00A8114E"/>
    <w:rsid w:val="00A81806"/>
    <w:rsid w:val="00A81EE7"/>
    <w:rsid w:val="00A82818"/>
    <w:rsid w:val="00A829DF"/>
    <w:rsid w:val="00A82C46"/>
    <w:rsid w:val="00A82E9A"/>
    <w:rsid w:val="00A836EF"/>
    <w:rsid w:val="00A83728"/>
    <w:rsid w:val="00A837AA"/>
    <w:rsid w:val="00A83A53"/>
    <w:rsid w:val="00A83D32"/>
    <w:rsid w:val="00A8406F"/>
    <w:rsid w:val="00A8415B"/>
    <w:rsid w:val="00A841C4"/>
    <w:rsid w:val="00A8449D"/>
    <w:rsid w:val="00A844AA"/>
    <w:rsid w:val="00A844AE"/>
    <w:rsid w:val="00A84620"/>
    <w:rsid w:val="00A846E5"/>
    <w:rsid w:val="00A84712"/>
    <w:rsid w:val="00A85210"/>
    <w:rsid w:val="00A85820"/>
    <w:rsid w:val="00A85B7F"/>
    <w:rsid w:val="00A85DE3"/>
    <w:rsid w:val="00A8601A"/>
    <w:rsid w:val="00A860D4"/>
    <w:rsid w:val="00A862A1"/>
    <w:rsid w:val="00A86BD6"/>
    <w:rsid w:val="00A86F81"/>
    <w:rsid w:val="00A8728B"/>
    <w:rsid w:val="00A87603"/>
    <w:rsid w:val="00A87764"/>
    <w:rsid w:val="00A8789F"/>
    <w:rsid w:val="00A879D5"/>
    <w:rsid w:val="00A87D71"/>
    <w:rsid w:val="00A87DB1"/>
    <w:rsid w:val="00A903B7"/>
    <w:rsid w:val="00A90487"/>
    <w:rsid w:val="00A90F8E"/>
    <w:rsid w:val="00A911EC"/>
    <w:rsid w:val="00A91244"/>
    <w:rsid w:val="00A9136E"/>
    <w:rsid w:val="00A91629"/>
    <w:rsid w:val="00A918E3"/>
    <w:rsid w:val="00A919BD"/>
    <w:rsid w:val="00A91BFB"/>
    <w:rsid w:val="00A91C92"/>
    <w:rsid w:val="00A91E30"/>
    <w:rsid w:val="00A91ED7"/>
    <w:rsid w:val="00A9230D"/>
    <w:rsid w:val="00A92E06"/>
    <w:rsid w:val="00A92FCD"/>
    <w:rsid w:val="00A9313C"/>
    <w:rsid w:val="00A93458"/>
    <w:rsid w:val="00A935BB"/>
    <w:rsid w:val="00A93823"/>
    <w:rsid w:val="00A93B6F"/>
    <w:rsid w:val="00A93D38"/>
    <w:rsid w:val="00A94EC5"/>
    <w:rsid w:val="00A9510E"/>
    <w:rsid w:val="00A95110"/>
    <w:rsid w:val="00A9518F"/>
    <w:rsid w:val="00A954F6"/>
    <w:rsid w:val="00A95747"/>
    <w:rsid w:val="00A95DA2"/>
    <w:rsid w:val="00A95FAD"/>
    <w:rsid w:val="00A960FD"/>
    <w:rsid w:val="00A966C9"/>
    <w:rsid w:val="00A97182"/>
    <w:rsid w:val="00A9760D"/>
    <w:rsid w:val="00A97ABB"/>
    <w:rsid w:val="00A97C6D"/>
    <w:rsid w:val="00A97EEB"/>
    <w:rsid w:val="00A9D9F3"/>
    <w:rsid w:val="00AA0D18"/>
    <w:rsid w:val="00AA17ED"/>
    <w:rsid w:val="00AA2D4F"/>
    <w:rsid w:val="00AA2DC8"/>
    <w:rsid w:val="00AA2FCE"/>
    <w:rsid w:val="00AA3486"/>
    <w:rsid w:val="00AA3571"/>
    <w:rsid w:val="00AA39A5"/>
    <w:rsid w:val="00AA431E"/>
    <w:rsid w:val="00AA4596"/>
    <w:rsid w:val="00AA488E"/>
    <w:rsid w:val="00AA4909"/>
    <w:rsid w:val="00AA5C91"/>
    <w:rsid w:val="00AA5D9C"/>
    <w:rsid w:val="00AA5EA2"/>
    <w:rsid w:val="00AA6600"/>
    <w:rsid w:val="00AA6944"/>
    <w:rsid w:val="00AA6A6E"/>
    <w:rsid w:val="00AA6AE3"/>
    <w:rsid w:val="00AA742F"/>
    <w:rsid w:val="00AA7828"/>
    <w:rsid w:val="00AA7A6F"/>
    <w:rsid w:val="00AA7C14"/>
    <w:rsid w:val="00AB00CE"/>
    <w:rsid w:val="00AB0337"/>
    <w:rsid w:val="00AB04B5"/>
    <w:rsid w:val="00AB066F"/>
    <w:rsid w:val="00AB0C68"/>
    <w:rsid w:val="00AB108C"/>
    <w:rsid w:val="00AB134B"/>
    <w:rsid w:val="00AB1D27"/>
    <w:rsid w:val="00AB2F2D"/>
    <w:rsid w:val="00AB3042"/>
    <w:rsid w:val="00AB3437"/>
    <w:rsid w:val="00AB3564"/>
    <w:rsid w:val="00AB38D3"/>
    <w:rsid w:val="00AB38E5"/>
    <w:rsid w:val="00AB3CAC"/>
    <w:rsid w:val="00AB3CB7"/>
    <w:rsid w:val="00AB4319"/>
    <w:rsid w:val="00AB470F"/>
    <w:rsid w:val="00AB576E"/>
    <w:rsid w:val="00AB597C"/>
    <w:rsid w:val="00AB66AB"/>
    <w:rsid w:val="00AB6BD4"/>
    <w:rsid w:val="00AB78F7"/>
    <w:rsid w:val="00AC0311"/>
    <w:rsid w:val="00AC0400"/>
    <w:rsid w:val="00AC0AB9"/>
    <w:rsid w:val="00AC0D48"/>
    <w:rsid w:val="00AC1E15"/>
    <w:rsid w:val="00AC21DB"/>
    <w:rsid w:val="00AC2949"/>
    <w:rsid w:val="00AC2E4E"/>
    <w:rsid w:val="00AC3429"/>
    <w:rsid w:val="00AC378A"/>
    <w:rsid w:val="00AC3832"/>
    <w:rsid w:val="00AC39EB"/>
    <w:rsid w:val="00AC4D12"/>
    <w:rsid w:val="00AC5ECF"/>
    <w:rsid w:val="00AC6462"/>
    <w:rsid w:val="00AC64AF"/>
    <w:rsid w:val="00AC64DD"/>
    <w:rsid w:val="00AC6B6D"/>
    <w:rsid w:val="00AC6FA4"/>
    <w:rsid w:val="00AC773E"/>
    <w:rsid w:val="00AC778D"/>
    <w:rsid w:val="00AC7881"/>
    <w:rsid w:val="00AC7F6F"/>
    <w:rsid w:val="00ACD135"/>
    <w:rsid w:val="00AD0216"/>
    <w:rsid w:val="00AD0909"/>
    <w:rsid w:val="00AD0EB6"/>
    <w:rsid w:val="00AD1235"/>
    <w:rsid w:val="00AD1265"/>
    <w:rsid w:val="00AD1A22"/>
    <w:rsid w:val="00AD1AD8"/>
    <w:rsid w:val="00AD1BB9"/>
    <w:rsid w:val="00AD201A"/>
    <w:rsid w:val="00AD20CC"/>
    <w:rsid w:val="00AD258F"/>
    <w:rsid w:val="00AD25F4"/>
    <w:rsid w:val="00AD28C7"/>
    <w:rsid w:val="00AD33FF"/>
    <w:rsid w:val="00AD38D0"/>
    <w:rsid w:val="00AD3AFC"/>
    <w:rsid w:val="00AD3BA5"/>
    <w:rsid w:val="00AD3CF2"/>
    <w:rsid w:val="00AD3FB0"/>
    <w:rsid w:val="00AD4109"/>
    <w:rsid w:val="00AD41FA"/>
    <w:rsid w:val="00AD45F9"/>
    <w:rsid w:val="00AD4728"/>
    <w:rsid w:val="00AD49FE"/>
    <w:rsid w:val="00AD4A5A"/>
    <w:rsid w:val="00AD5060"/>
    <w:rsid w:val="00AD5101"/>
    <w:rsid w:val="00AD5179"/>
    <w:rsid w:val="00AD5320"/>
    <w:rsid w:val="00AD550B"/>
    <w:rsid w:val="00AD5AE9"/>
    <w:rsid w:val="00AD5B05"/>
    <w:rsid w:val="00AD6AC5"/>
    <w:rsid w:val="00AD77B8"/>
    <w:rsid w:val="00AD784F"/>
    <w:rsid w:val="00AD7B55"/>
    <w:rsid w:val="00AD7D5D"/>
    <w:rsid w:val="00AE038F"/>
    <w:rsid w:val="00AE0686"/>
    <w:rsid w:val="00AE0C99"/>
    <w:rsid w:val="00AE0DB2"/>
    <w:rsid w:val="00AE136E"/>
    <w:rsid w:val="00AE220C"/>
    <w:rsid w:val="00AE2316"/>
    <w:rsid w:val="00AE24C7"/>
    <w:rsid w:val="00AE251E"/>
    <w:rsid w:val="00AE25C8"/>
    <w:rsid w:val="00AE2BE0"/>
    <w:rsid w:val="00AE3071"/>
    <w:rsid w:val="00AE33E2"/>
    <w:rsid w:val="00AE37BF"/>
    <w:rsid w:val="00AE4617"/>
    <w:rsid w:val="00AE4856"/>
    <w:rsid w:val="00AE50B5"/>
    <w:rsid w:val="00AE524E"/>
    <w:rsid w:val="00AE54ED"/>
    <w:rsid w:val="00AE5A6D"/>
    <w:rsid w:val="00AE5C23"/>
    <w:rsid w:val="00AE6482"/>
    <w:rsid w:val="00AE64F7"/>
    <w:rsid w:val="00AE6657"/>
    <w:rsid w:val="00AE698D"/>
    <w:rsid w:val="00AE69CA"/>
    <w:rsid w:val="00AE6AC7"/>
    <w:rsid w:val="00AE6D74"/>
    <w:rsid w:val="00AE71AE"/>
    <w:rsid w:val="00AE7403"/>
    <w:rsid w:val="00AE7532"/>
    <w:rsid w:val="00AE79A5"/>
    <w:rsid w:val="00AE7AC4"/>
    <w:rsid w:val="00AE7BD9"/>
    <w:rsid w:val="00AE7D33"/>
    <w:rsid w:val="00AF054B"/>
    <w:rsid w:val="00AF055E"/>
    <w:rsid w:val="00AF104B"/>
    <w:rsid w:val="00AF13FD"/>
    <w:rsid w:val="00AF1AC8"/>
    <w:rsid w:val="00AF1C20"/>
    <w:rsid w:val="00AF1CD7"/>
    <w:rsid w:val="00AF25FE"/>
    <w:rsid w:val="00AF26DF"/>
    <w:rsid w:val="00AF2776"/>
    <w:rsid w:val="00AF29E5"/>
    <w:rsid w:val="00AF2D5F"/>
    <w:rsid w:val="00AF306B"/>
    <w:rsid w:val="00AF369F"/>
    <w:rsid w:val="00AF3B99"/>
    <w:rsid w:val="00AF4234"/>
    <w:rsid w:val="00AF4394"/>
    <w:rsid w:val="00AF47C7"/>
    <w:rsid w:val="00AF49B2"/>
    <w:rsid w:val="00AF4A57"/>
    <w:rsid w:val="00AF4D5F"/>
    <w:rsid w:val="00AF4EFE"/>
    <w:rsid w:val="00AF5511"/>
    <w:rsid w:val="00AF5620"/>
    <w:rsid w:val="00AF5AAB"/>
    <w:rsid w:val="00AF5D38"/>
    <w:rsid w:val="00AF5DF0"/>
    <w:rsid w:val="00AF609A"/>
    <w:rsid w:val="00AF6232"/>
    <w:rsid w:val="00AF6553"/>
    <w:rsid w:val="00AF67B4"/>
    <w:rsid w:val="00AF6DE6"/>
    <w:rsid w:val="00AF7068"/>
    <w:rsid w:val="00AF739A"/>
    <w:rsid w:val="00AF74E3"/>
    <w:rsid w:val="00AF753A"/>
    <w:rsid w:val="00AF7890"/>
    <w:rsid w:val="00B00190"/>
    <w:rsid w:val="00B005BE"/>
    <w:rsid w:val="00B0082C"/>
    <w:rsid w:val="00B008B5"/>
    <w:rsid w:val="00B00C53"/>
    <w:rsid w:val="00B00D92"/>
    <w:rsid w:val="00B01063"/>
    <w:rsid w:val="00B013B7"/>
    <w:rsid w:val="00B01605"/>
    <w:rsid w:val="00B0165A"/>
    <w:rsid w:val="00B01724"/>
    <w:rsid w:val="00B01A50"/>
    <w:rsid w:val="00B01AC3"/>
    <w:rsid w:val="00B01F01"/>
    <w:rsid w:val="00B02440"/>
    <w:rsid w:val="00B027B5"/>
    <w:rsid w:val="00B02AD9"/>
    <w:rsid w:val="00B02B0F"/>
    <w:rsid w:val="00B02CAF"/>
    <w:rsid w:val="00B02CF9"/>
    <w:rsid w:val="00B0316C"/>
    <w:rsid w:val="00B03508"/>
    <w:rsid w:val="00B0367E"/>
    <w:rsid w:val="00B03D9A"/>
    <w:rsid w:val="00B044BF"/>
    <w:rsid w:val="00B04690"/>
    <w:rsid w:val="00B04B57"/>
    <w:rsid w:val="00B04CF3"/>
    <w:rsid w:val="00B052FD"/>
    <w:rsid w:val="00B05486"/>
    <w:rsid w:val="00B0594E"/>
    <w:rsid w:val="00B05AF3"/>
    <w:rsid w:val="00B05CD3"/>
    <w:rsid w:val="00B061B3"/>
    <w:rsid w:val="00B062C3"/>
    <w:rsid w:val="00B06870"/>
    <w:rsid w:val="00B0699D"/>
    <w:rsid w:val="00B07639"/>
    <w:rsid w:val="00B07EC2"/>
    <w:rsid w:val="00B07F10"/>
    <w:rsid w:val="00B07F29"/>
    <w:rsid w:val="00B1006A"/>
    <w:rsid w:val="00B106C8"/>
    <w:rsid w:val="00B106DC"/>
    <w:rsid w:val="00B108DE"/>
    <w:rsid w:val="00B109CD"/>
    <w:rsid w:val="00B10B1D"/>
    <w:rsid w:val="00B10E5C"/>
    <w:rsid w:val="00B11083"/>
    <w:rsid w:val="00B111C4"/>
    <w:rsid w:val="00B1168E"/>
    <w:rsid w:val="00B11752"/>
    <w:rsid w:val="00B11986"/>
    <w:rsid w:val="00B1210F"/>
    <w:rsid w:val="00B124A6"/>
    <w:rsid w:val="00B1267D"/>
    <w:rsid w:val="00B12827"/>
    <w:rsid w:val="00B12924"/>
    <w:rsid w:val="00B12A5E"/>
    <w:rsid w:val="00B131D7"/>
    <w:rsid w:val="00B1368C"/>
    <w:rsid w:val="00B13AE4"/>
    <w:rsid w:val="00B13C1C"/>
    <w:rsid w:val="00B14052"/>
    <w:rsid w:val="00B14090"/>
    <w:rsid w:val="00B145A1"/>
    <w:rsid w:val="00B14D78"/>
    <w:rsid w:val="00B15231"/>
    <w:rsid w:val="00B15389"/>
    <w:rsid w:val="00B15513"/>
    <w:rsid w:val="00B1552D"/>
    <w:rsid w:val="00B1589E"/>
    <w:rsid w:val="00B15A63"/>
    <w:rsid w:val="00B15D49"/>
    <w:rsid w:val="00B1630B"/>
    <w:rsid w:val="00B168C3"/>
    <w:rsid w:val="00B16E85"/>
    <w:rsid w:val="00B16F92"/>
    <w:rsid w:val="00B1769D"/>
    <w:rsid w:val="00B1785B"/>
    <w:rsid w:val="00B17921"/>
    <w:rsid w:val="00B17AC1"/>
    <w:rsid w:val="00B17F00"/>
    <w:rsid w:val="00B2051C"/>
    <w:rsid w:val="00B20638"/>
    <w:rsid w:val="00B208ED"/>
    <w:rsid w:val="00B208F8"/>
    <w:rsid w:val="00B2114B"/>
    <w:rsid w:val="00B21904"/>
    <w:rsid w:val="00B21D87"/>
    <w:rsid w:val="00B22605"/>
    <w:rsid w:val="00B226F4"/>
    <w:rsid w:val="00B22855"/>
    <w:rsid w:val="00B22CA5"/>
    <w:rsid w:val="00B22D5E"/>
    <w:rsid w:val="00B2313C"/>
    <w:rsid w:val="00B236D1"/>
    <w:rsid w:val="00B237D5"/>
    <w:rsid w:val="00B23AD2"/>
    <w:rsid w:val="00B240DC"/>
    <w:rsid w:val="00B24498"/>
    <w:rsid w:val="00B246D6"/>
    <w:rsid w:val="00B2499A"/>
    <w:rsid w:val="00B24CD8"/>
    <w:rsid w:val="00B250B3"/>
    <w:rsid w:val="00B25756"/>
    <w:rsid w:val="00B25783"/>
    <w:rsid w:val="00B26488"/>
    <w:rsid w:val="00B268CF"/>
    <w:rsid w:val="00B26C15"/>
    <w:rsid w:val="00B26D0C"/>
    <w:rsid w:val="00B26E0A"/>
    <w:rsid w:val="00B270B6"/>
    <w:rsid w:val="00B27BC7"/>
    <w:rsid w:val="00B316FF"/>
    <w:rsid w:val="00B31C14"/>
    <w:rsid w:val="00B31E4B"/>
    <w:rsid w:val="00B3285A"/>
    <w:rsid w:val="00B32ACE"/>
    <w:rsid w:val="00B32E2D"/>
    <w:rsid w:val="00B332A4"/>
    <w:rsid w:val="00B334C0"/>
    <w:rsid w:val="00B336B5"/>
    <w:rsid w:val="00B33B0B"/>
    <w:rsid w:val="00B33F12"/>
    <w:rsid w:val="00B34823"/>
    <w:rsid w:val="00B34828"/>
    <w:rsid w:val="00B34BEF"/>
    <w:rsid w:val="00B34FD6"/>
    <w:rsid w:val="00B35229"/>
    <w:rsid w:val="00B357EB"/>
    <w:rsid w:val="00B358C9"/>
    <w:rsid w:val="00B35B30"/>
    <w:rsid w:val="00B35B3E"/>
    <w:rsid w:val="00B371E5"/>
    <w:rsid w:val="00B372D6"/>
    <w:rsid w:val="00B37829"/>
    <w:rsid w:val="00B403CA"/>
    <w:rsid w:val="00B40521"/>
    <w:rsid w:val="00B40B51"/>
    <w:rsid w:val="00B411B3"/>
    <w:rsid w:val="00B41273"/>
    <w:rsid w:val="00B419B4"/>
    <w:rsid w:val="00B41D00"/>
    <w:rsid w:val="00B41D0B"/>
    <w:rsid w:val="00B421F8"/>
    <w:rsid w:val="00B426F9"/>
    <w:rsid w:val="00B42AC7"/>
    <w:rsid w:val="00B42EBD"/>
    <w:rsid w:val="00B430C2"/>
    <w:rsid w:val="00B44120"/>
    <w:rsid w:val="00B447D9"/>
    <w:rsid w:val="00B44BB6"/>
    <w:rsid w:val="00B44CC9"/>
    <w:rsid w:val="00B44CDD"/>
    <w:rsid w:val="00B44E22"/>
    <w:rsid w:val="00B44E7C"/>
    <w:rsid w:val="00B45089"/>
    <w:rsid w:val="00B45562"/>
    <w:rsid w:val="00B4589A"/>
    <w:rsid w:val="00B460E2"/>
    <w:rsid w:val="00B46342"/>
    <w:rsid w:val="00B4648C"/>
    <w:rsid w:val="00B4681F"/>
    <w:rsid w:val="00B4692A"/>
    <w:rsid w:val="00B46FA3"/>
    <w:rsid w:val="00B46FD9"/>
    <w:rsid w:val="00B4777D"/>
    <w:rsid w:val="00B47E10"/>
    <w:rsid w:val="00B47FA4"/>
    <w:rsid w:val="00B507C4"/>
    <w:rsid w:val="00B50847"/>
    <w:rsid w:val="00B50BEF"/>
    <w:rsid w:val="00B51256"/>
    <w:rsid w:val="00B5148D"/>
    <w:rsid w:val="00B5187D"/>
    <w:rsid w:val="00B51BE4"/>
    <w:rsid w:val="00B51C5C"/>
    <w:rsid w:val="00B51CAE"/>
    <w:rsid w:val="00B528B3"/>
    <w:rsid w:val="00B52A77"/>
    <w:rsid w:val="00B52EFE"/>
    <w:rsid w:val="00B53188"/>
    <w:rsid w:val="00B53520"/>
    <w:rsid w:val="00B535A0"/>
    <w:rsid w:val="00B536F0"/>
    <w:rsid w:val="00B53D38"/>
    <w:rsid w:val="00B549FD"/>
    <w:rsid w:val="00B54BC9"/>
    <w:rsid w:val="00B54C1F"/>
    <w:rsid w:val="00B54FD4"/>
    <w:rsid w:val="00B55071"/>
    <w:rsid w:val="00B554F6"/>
    <w:rsid w:val="00B555D7"/>
    <w:rsid w:val="00B559C2"/>
    <w:rsid w:val="00B56EA2"/>
    <w:rsid w:val="00B57053"/>
    <w:rsid w:val="00B57098"/>
    <w:rsid w:val="00B575AB"/>
    <w:rsid w:val="00B575F5"/>
    <w:rsid w:val="00B57721"/>
    <w:rsid w:val="00B57784"/>
    <w:rsid w:val="00B57925"/>
    <w:rsid w:val="00B57C84"/>
    <w:rsid w:val="00B6042B"/>
    <w:rsid w:val="00B60900"/>
    <w:rsid w:val="00B612E4"/>
    <w:rsid w:val="00B6137B"/>
    <w:rsid w:val="00B6172A"/>
    <w:rsid w:val="00B6269A"/>
    <w:rsid w:val="00B6365A"/>
    <w:rsid w:val="00B63885"/>
    <w:rsid w:val="00B63AF7"/>
    <w:rsid w:val="00B63D89"/>
    <w:rsid w:val="00B63D92"/>
    <w:rsid w:val="00B63E54"/>
    <w:rsid w:val="00B645A0"/>
    <w:rsid w:val="00B649D2"/>
    <w:rsid w:val="00B64DE1"/>
    <w:rsid w:val="00B64EAA"/>
    <w:rsid w:val="00B64F1A"/>
    <w:rsid w:val="00B6547A"/>
    <w:rsid w:val="00B657C4"/>
    <w:rsid w:val="00B65BE3"/>
    <w:rsid w:val="00B65EFD"/>
    <w:rsid w:val="00B65FA2"/>
    <w:rsid w:val="00B660A6"/>
    <w:rsid w:val="00B6615B"/>
    <w:rsid w:val="00B662F4"/>
    <w:rsid w:val="00B66673"/>
    <w:rsid w:val="00B66859"/>
    <w:rsid w:val="00B66A5A"/>
    <w:rsid w:val="00B66DDC"/>
    <w:rsid w:val="00B6730E"/>
    <w:rsid w:val="00B675D7"/>
    <w:rsid w:val="00B67837"/>
    <w:rsid w:val="00B67A04"/>
    <w:rsid w:val="00B67B0F"/>
    <w:rsid w:val="00B67F6C"/>
    <w:rsid w:val="00B67FF0"/>
    <w:rsid w:val="00B7005A"/>
    <w:rsid w:val="00B70247"/>
    <w:rsid w:val="00B704E9"/>
    <w:rsid w:val="00B70652"/>
    <w:rsid w:val="00B70845"/>
    <w:rsid w:val="00B70ED2"/>
    <w:rsid w:val="00B71090"/>
    <w:rsid w:val="00B713D0"/>
    <w:rsid w:val="00B71606"/>
    <w:rsid w:val="00B7164F"/>
    <w:rsid w:val="00B7176A"/>
    <w:rsid w:val="00B717B5"/>
    <w:rsid w:val="00B71A5F"/>
    <w:rsid w:val="00B71D6B"/>
    <w:rsid w:val="00B7220D"/>
    <w:rsid w:val="00B72471"/>
    <w:rsid w:val="00B7269A"/>
    <w:rsid w:val="00B72C80"/>
    <w:rsid w:val="00B72E18"/>
    <w:rsid w:val="00B7327F"/>
    <w:rsid w:val="00B73580"/>
    <w:rsid w:val="00B736B3"/>
    <w:rsid w:val="00B737DB"/>
    <w:rsid w:val="00B73A5D"/>
    <w:rsid w:val="00B73FD1"/>
    <w:rsid w:val="00B74008"/>
    <w:rsid w:val="00B743FD"/>
    <w:rsid w:val="00B748D3"/>
    <w:rsid w:val="00B74A33"/>
    <w:rsid w:val="00B74AEE"/>
    <w:rsid w:val="00B74E21"/>
    <w:rsid w:val="00B74F60"/>
    <w:rsid w:val="00B7522B"/>
    <w:rsid w:val="00B75463"/>
    <w:rsid w:val="00B75619"/>
    <w:rsid w:val="00B761D6"/>
    <w:rsid w:val="00B76822"/>
    <w:rsid w:val="00B768D1"/>
    <w:rsid w:val="00B772D1"/>
    <w:rsid w:val="00B775CF"/>
    <w:rsid w:val="00B7787C"/>
    <w:rsid w:val="00B778B3"/>
    <w:rsid w:val="00B77ABD"/>
    <w:rsid w:val="00B80124"/>
    <w:rsid w:val="00B80656"/>
    <w:rsid w:val="00B80733"/>
    <w:rsid w:val="00B80A23"/>
    <w:rsid w:val="00B819BA"/>
    <w:rsid w:val="00B8281E"/>
    <w:rsid w:val="00B82ADD"/>
    <w:rsid w:val="00B83043"/>
    <w:rsid w:val="00B830F8"/>
    <w:rsid w:val="00B832D2"/>
    <w:rsid w:val="00B834C7"/>
    <w:rsid w:val="00B835B3"/>
    <w:rsid w:val="00B8363E"/>
    <w:rsid w:val="00B8385D"/>
    <w:rsid w:val="00B83F6E"/>
    <w:rsid w:val="00B83FAA"/>
    <w:rsid w:val="00B850E6"/>
    <w:rsid w:val="00B854C2"/>
    <w:rsid w:val="00B85CD7"/>
    <w:rsid w:val="00B86A88"/>
    <w:rsid w:val="00B86C37"/>
    <w:rsid w:val="00B87107"/>
    <w:rsid w:val="00B8772F"/>
    <w:rsid w:val="00B87839"/>
    <w:rsid w:val="00B87CA0"/>
    <w:rsid w:val="00B87F62"/>
    <w:rsid w:val="00B90502"/>
    <w:rsid w:val="00B90D75"/>
    <w:rsid w:val="00B9104A"/>
    <w:rsid w:val="00B913F0"/>
    <w:rsid w:val="00B91A80"/>
    <w:rsid w:val="00B91C04"/>
    <w:rsid w:val="00B921E4"/>
    <w:rsid w:val="00B92B4A"/>
    <w:rsid w:val="00B92BA2"/>
    <w:rsid w:val="00B92BAD"/>
    <w:rsid w:val="00B92CB4"/>
    <w:rsid w:val="00B92CC0"/>
    <w:rsid w:val="00B93824"/>
    <w:rsid w:val="00B93DD3"/>
    <w:rsid w:val="00B94875"/>
    <w:rsid w:val="00B94D36"/>
    <w:rsid w:val="00B94F8F"/>
    <w:rsid w:val="00B9529D"/>
    <w:rsid w:val="00B953D7"/>
    <w:rsid w:val="00B95801"/>
    <w:rsid w:val="00B95D58"/>
    <w:rsid w:val="00B96449"/>
    <w:rsid w:val="00B96854"/>
    <w:rsid w:val="00B96D7E"/>
    <w:rsid w:val="00B96EDE"/>
    <w:rsid w:val="00B97003"/>
    <w:rsid w:val="00B9734F"/>
    <w:rsid w:val="00B9756D"/>
    <w:rsid w:val="00B97778"/>
    <w:rsid w:val="00B979BA"/>
    <w:rsid w:val="00B979D4"/>
    <w:rsid w:val="00B97ACE"/>
    <w:rsid w:val="00BA0835"/>
    <w:rsid w:val="00BA1340"/>
    <w:rsid w:val="00BA216F"/>
    <w:rsid w:val="00BA221D"/>
    <w:rsid w:val="00BA22A7"/>
    <w:rsid w:val="00BA29FA"/>
    <w:rsid w:val="00BA3084"/>
    <w:rsid w:val="00BA32F6"/>
    <w:rsid w:val="00BA3AA6"/>
    <w:rsid w:val="00BA4E81"/>
    <w:rsid w:val="00BA4FF0"/>
    <w:rsid w:val="00BA582F"/>
    <w:rsid w:val="00BA5A76"/>
    <w:rsid w:val="00BA5C00"/>
    <w:rsid w:val="00BA5CF7"/>
    <w:rsid w:val="00BA5F71"/>
    <w:rsid w:val="00BA6160"/>
    <w:rsid w:val="00BA6248"/>
    <w:rsid w:val="00BA6376"/>
    <w:rsid w:val="00BA65E7"/>
    <w:rsid w:val="00BA6937"/>
    <w:rsid w:val="00BA6FC1"/>
    <w:rsid w:val="00BA700A"/>
    <w:rsid w:val="00BA7133"/>
    <w:rsid w:val="00BA78C7"/>
    <w:rsid w:val="00BA7A52"/>
    <w:rsid w:val="00BA7C52"/>
    <w:rsid w:val="00BB0574"/>
    <w:rsid w:val="00BB0D6A"/>
    <w:rsid w:val="00BB0DE6"/>
    <w:rsid w:val="00BB1022"/>
    <w:rsid w:val="00BB10BB"/>
    <w:rsid w:val="00BB112A"/>
    <w:rsid w:val="00BB11A0"/>
    <w:rsid w:val="00BB1752"/>
    <w:rsid w:val="00BB1A84"/>
    <w:rsid w:val="00BB1E04"/>
    <w:rsid w:val="00BB24A5"/>
    <w:rsid w:val="00BB2CA5"/>
    <w:rsid w:val="00BB3197"/>
    <w:rsid w:val="00BB345B"/>
    <w:rsid w:val="00BB356C"/>
    <w:rsid w:val="00BB3E1F"/>
    <w:rsid w:val="00BB4162"/>
    <w:rsid w:val="00BB4227"/>
    <w:rsid w:val="00BB47B9"/>
    <w:rsid w:val="00BB4E63"/>
    <w:rsid w:val="00BB50AF"/>
    <w:rsid w:val="00BB5208"/>
    <w:rsid w:val="00BB52F3"/>
    <w:rsid w:val="00BB5A22"/>
    <w:rsid w:val="00BB5B47"/>
    <w:rsid w:val="00BB5FB3"/>
    <w:rsid w:val="00BB638F"/>
    <w:rsid w:val="00BB6C22"/>
    <w:rsid w:val="00BB6D90"/>
    <w:rsid w:val="00BB6F5A"/>
    <w:rsid w:val="00BB6FA9"/>
    <w:rsid w:val="00BB7394"/>
    <w:rsid w:val="00BB7B51"/>
    <w:rsid w:val="00BB7E8A"/>
    <w:rsid w:val="00BC0186"/>
    <w:rsid w:val="00BC0496"/>
    <w:rsid w:val="00BC04C3"/>
    <w:rsid w:val="00BC0876"/>
    <w:rsid w:val="00BC0B7E"/>
    <w:rsid w:val="00BC0C1A"/>
    <w:rsid w:val="00BC0D74"/>
    <w:rsid w:val="00BC0FA3"/>
    <w:rsid w:val="00BC1991"/>
    <w:rsid w:val="00BC1D42"/>
    <w:rsid w:val="00BC2134"/>
    <w:rsid w:val="00BC2508"/>
    <w:rsid w:val="00BC29C8"/>
    <w:rsid w:val="00BC2AA0"/>
    <w:rsid w:val="00BC3077"/>
    <w:rsid w:val="00BC37CF"/>
    <w:rsid w:val="00BC4088"/>
    <w:rsid w:val="00BC436B"/>
    <w:rsid w:val="00BC4411"/>
    <w:rsid w:val="00BC4F07"/>
    <w:rsid w:val="00BC51CC"/>
    <w:rsid w:val="00BC543D"/>
    <w:rsid w:val="00BC54D7"/>
    <w:rsid w:val="00BC5CC9"/>
    <w:rsid w:val="00BC5E62"/>
    <w:rsid w:val="00BC6016"/>
    <w:rsid w:val="00BC66F7"/>
    <w:rsid w:val="00BC6752"/>
    <w:rsid w:val="00BC6AB8"/>
    <w:rsid w:val="00BC6AC0"/>
    <w:rsid w:val="00BC6C48"/>
    <w:rsid w:val="00BC6EEB"/>
    <w:rsid w:val="00BC71A5"/>
    <w:rsid w:val="00BC73AE"/>
    <w:rsid w:val="00BC78E8"/>
    <w:rsid w:val="00BC7A28"/>
    <w:rsid w:val="00BC7D00"/>
    <w:rsid w:val="00BC7D90"/>
    <w:rsid w:val="00BC7E03"/>
    <w:rsid w:val="00BD0159"/>
    <w:rsid w:val="00BD0316"/>
    <w:rsid w:val="00BD05CF"/>
    <w:rsid w:val="00BD0BFA"/>
    <w:rsid w:val="00BD0FDD"/>
    <w:rsid w:val="00BD12BF"/>
    <w:rsid w:val="00BD16B4"/>
    <w:rsid w:val="00BD1D24"/>
    <w:rsid w:val="00BD1D32"/>
    <w:rsid w:val="00BD2566"/>
    <w:rsid w:val="00BD281A"/>
    <w:rsid w:val="00BD2941"/>
    <w:rsid w:val="00BD2D93"/>
    <w:rsid w:val="00BD3876"/>
    <w:rsid w:val="00BD3BB0"/>
    <w:rsid w:val="00BD3FCC"/>
    <w:rsid w:val="00BD4A0F"/>
    <w:rsid w:val="00BD5223"/>
    <w:rsid w:val="00BD5229"/>
    <w:rsid w:val="00BD5968"/>
    <w:rsid w:val="00BD5C3C"/>
    <w:rsid w:val="00BD5D3A"/>
    <w:rsid w:val="00BD6036"/>
    <w:rsid w:val="00BD64ED"/>
    <w:rsid w:val="00BD74CD"/>
    <w:rsid w:val="00BD7896"/>
    <w:rsid w:val="00BD79FA"/>
    <w:rsid w:val="00BDA6E2"/>
    <w:rsid w:val="00BE02D0"/>
    <w:rsid w:val="00BE0560"/>
    <w:rsid w:val="00BE087E"/>
    <w:rsid w:val="00BE08CE"/>
    <w:rsid w:val="00BE0AE0"/>
    <w:rsid w:val="00BE0E54"/>
    <w:rsid w:val="00BE14DE"/>
    <w:rsid w:val="00BE168E"/>
    <w:rsid w:val="00BE1A19"/>
    <w:rsid w:val="00BE1E2F"/>
    <w:rsid w:val="00BE2BD3"/>
    <w:rsid w:val="00BE3DD9"/>
    <w:rsid w:val="00BE3FEF"/>
    <w:rsid w:val="00BE4AA7"/>
    <w:rsid w:val="00BE4B88"/>
    <w:rsid w:val="00BE501C"/>
    <w:rsid w:val="00BE50BA"/>
    <w:rsid w:val="00BE5618"/>
    <w:rsid w:val="00BE664F"/>
    <w:rsid w:val="00BE69C1"/>
    <w:rsid w:val="00BE6BCD"/>
    <w:rsid w:val="00BE6F37"/>
    <w:rsid w:val="00BE7066"/>
    <w:rsid w:val="00BE71AA"/>
    <w:rsid w:val="00BE723C"/>
    <w:rsid w:val="00BE7C63"/>
    <w:rsid w:val="00BF004A"/>
    <w:rsid w:val="00BF0985"/>
    <w:rsid w:val="00BF1292"/>
    <w:rsid w:val="00BF1813"/>
    <w:rsid w:val="00BF1862"/>
    <w:rsid w:val="00BF1EB5"/>
    <w:rsid w:val="00BF2541"/>
    <w:rsid w:val="00BF2686"/>
    <w:rsid w:val="00BF287C"/>
    <w:rsid w:val="00BF28DA"/>
    <w:rsid w:val="00BF2A3B"/>
    <w:rsid w:val="00BF303D"/>
    <w:rsid w:val="00BF344E"/>
    <w:rsid w:val="00BF35C3"/>
    <w:rsid w:val="00BF37B4"/>
    <w:rsid w:val="00BF393C"/>
    <w:rsid w:val="00BF3F31"/>
    <w:rsid w:val="00BF3F7C"/>
    <w:rsid w:val="00BF4938"/>
    <w:rsid w:val="00BF595E"/>
    <w:rsid w:val="00BF5D49"/>
    <w:rsid w:val="00BF5E62"/>
    <w:rsid w:val="00BF6324"/>
    <w:rsid w:val="00BF642E"/>
    <w:rsid w:val="00BF66D3"/>
    <w:rsid w:val="00BF679E"/>
    <w:rsid w:val="00BF67C9"/>
    <w:rsid w:val="00BF67DA"/>
    <w:rsid w:val="00BF6978"/>
    <w:rsid w:val="00BF6A6D"/>
    <w:rsid w:val="00BF7178"/>
    <w:rsid w:val="00BF7262"/>
    <w:rsid w:val="00BF792D"/>
    <w:rsid w:val="00BF7A02"/>
    <w:rsid w:val="00BF7B87"/>
    <w:rsid w:val="00BF7D10"/>
    <w:rsid w:val="00BF7D1A"/>
    <w:rsid w:val="00BF7D46"/>
    <w:rsid w:val="00BF7DE1"/>
    <w:rsid w:val="00BF7E28"/>
    <w:rsid w:val="00C00034"/>
    <w:rsid w:val="00C000CC"/>
    <w:rsid w:val="00C00522"/>
    <w:rsid w:val="00C006C5"/>
    <w:rsid w:val="00C00792"/>
    <w:rsid w:val="00C010C4"/>
    <w:rsid w:val="00C012AC"/>
    <w:rsid w:val="00C01BD6"/>
    <w:rsid w:val="00C02004"/>
    <w:rsid w:val="00C0209B"/>
    <w:rsid w:val="00C0224A"/>
    <w:rsid w:val="00C022B8"/>
    <w:rsid w:val="00C02965"/>
    <w:rsid w:val="00C02D3B"/>
    <w:rsid w:val="00C030CF"/>
    <w:rsid w:val="00C0385C"/>
    <w:rsid w:val="00C04038"/>
    <w:rsid w:val="00C04969"/>
    <w:rsid w:val="00C053BF"/>
    <w:rsid w:val="00C054AC"/>
    <w:rsid w:val="00C056A0"/>
    <w:rsid w:val="00C05949"/>
    <w:rsid w:val="00C05FE5"/>
    <w:rsid w:val="00C0625F"/>
    <w:rsid w:val="00C07317"/>
    <w:rsid w:val="00C07632"/>
    <w:rsid w:val="00C103E5"/>
    <w:rsid w:val="00C1059B"/>
    <w:rsid w:val="00C10C61"/>
    <w:rsid w:val="00C10FFB"/>
    <w:rsid w:val="00C1114C"/>
    <w:rsid w:val="00C1125D"/>
    <w:rsid w:val="00C11440"/>
    <w:rsid w:val="00C11688"/>
    <w:rsid w:val="00C11B23"/>
    <w:rsid w:val="00C11B9A"/>
    <w:rsid w:val="00C11E83"/>
    <w:rsid w:val="00C12774"/>
    <w:rsid w:val="00C127EA"/>
    <w:rsid w:val="00C127FE"/>
    <w:rsid w:val="00C137F7"/>
    <w:rsid w:val="00C13FEE"/>
    <w:rsid w:val="00C146A4"/>
    <w:rsid w:val="00C14B98"/>
    <w:rsid w:val="00C14C1D"/>
    <w:rsid w:val="00C14C73"/>
    <w:rsid w:val="00C14D46"/>
    <w:rsid w:val="00C155AE"/>
    <w:rsid w:val="00C15A59"/>
    <w:rsid w:val="00C15AA7"/>
    <w:rsid w:val="00C15F82"/>
    <w:rsid w:val="00C16059"/>
    <w:rsid w:val="00C16242"/>
    <w:rsid w:val="00C16A71"/>
    <w:rsid w:val="00C16AD6"/>
    <w:rsid w:val="00C1766B"/>
    <w:rsid w:val="00C1766D"/>
    <w:rsid w:val="00C17FE3"/>
    <w:rsid w:val="00C1CD92"/>
    <w:rsid w:val="00C200B6"/>
    <w:rsid w:val="00C201E3"/>
    <w:rsid w:val="00C20266"/>
    <w:rsid w:val="00C20553"/>
    <w:rsid w:val="00C20574"/>
    <w:rsid w:val="00C205B3"/>
    <w:rsid w:val="00C20C29"/>
    <w:rsid w:val="00C21678"/>
    <w:rsid w:val="00C217CD"/>
    <w:rsid w:val="00C2195A"/>
    <w:rsid w:val="00C21A14"/>
    <w:rsid w:val="00C21DA2"/>
    <w:rsid w:val="00C224DB"/>
    <w:rsid w:val="00C22696"/>
    <w:rsid w:val="00C22E79"/>
    <w:rsid w:val="00C23269"/>
    <w:rsid w:val="00C23819"/>
    <w:rsid w:val="00C2386B"/>
    <w:rsid w:val="00C23897"/>
    <w:rsid w:val="00C23F74"/>
    <w:rsid w:val="00C24047"/>
    <w:rsid w:val="00C24487"/>
    <w:rsid w:val="00C245FB"/>
    <w:rsid w:val="00C2461C"/>
    <w:rsid w:val="00C24A85"/>
    <w:rsid w:val="00C24D61"/>
    <w:rsid w:val="00C2525D"/>
    <w:rsid w:val="00C253D8"/>
    <w:rsid w:val="00C25886"/>
    <w:rsid w:val="00C259B3"/>
    <w:rsid w:val="00C25FDE"/>
    <w:rsid w:val="00C2621C"/>
    <w:rsid w:val="00C26B9F"/>
    <w:rsid w:val="00C272DB"/>
    <w:rsid w:val="00C27951"/>
    <w:rsid w:val="00C27A81"/>
    <w:rsid w:val="00C27B7F"/>
    <w:rsid w:val="00C27B8E"/>
    <w:rsid w:val="00C304D4"/>
    <w:rsid w:val="00C30585"/>
    <w:rsid w:val="00C305B4"/>
    <w:rsid w:val="00C30748"/>
    <w:rsid w:val="00C3097E"/>
    <w:rsid w:val="00C30F6D"/>
    <w:rsid w:val="00C322EC"/>
    <w:rsid w:val="00C325A1"/>
    <w:rsid w:val="00C32814"/>
    <w:rsid w:val="00C32CCF"/>
    <w:rsid w:val="00C33555"/>
    <w:rsid w:val="00C34056"/>
    <w:rsid w:val="00C34A1C"/>
    <w:rsid w:val="00C35E9B"/>
    <w:rsid w:val="00C35F4F"/>
    <w:rsid w:val="00C36410"/>
    <w:rsid w:val="00C3656A"/>
    <w:rsid w:val="00C36933"/>
    <w:rsid w:val="00C3693C"/>
    <w:rsid w:val="00C36D4E"/>
    <w:rsid w:val="00C371A3"/>
    <w:rsid w:val="00C37584"/>
    <w:rsid w:val="00C376C4"/>
    <w:rsid w:val="00C37AD6"/>
    <w:rsid w:val="00C37BB7"/>
    <w:rsid w:val="00C37C71"/>
    <w:rsid w:val="00C405B1"/>
    <w:rsid w:val="00C40F24"/>
    <w:rsid w:val="00C413CE"/>
    <w:rsid w:val="00C41F83"/>
    <w:rsid w:val="00C4239F"/>
    <w:rsid w:val="00C42988"/>
    <w:rsid w:val="00C42CDE"/>
    <w:rsid w:val="00C42D6B"/>
    <w:rsid w:val="00C43208"/>
    <w:rsid w:val="00C435CB"/>
    <w:rsid w:val="00C436A2"/>
    <w:rsid w:val="00C43C5D"/>
    <w:rsid w:val="00C43D90"/>
    <w:rsid w:val="00C43E74"/>
    <w:rsid w:val="00C4432F"/>
    <w:rsid w:val="00C445A9"/>
    <w:rsid w:val="00C446D2"/>
    <w:rsid w:val="00C446F2"/>
    <w:rsid w:val="00C44A32"/>
    <w:rsid w:val="00C44EAD"/>
    <w:rsid w:val="00C44ED9"/>
    <w:rsid w:val="00C45781"/>
    <w:rsid w:val="00C45A44"/>
    <w:rsid w:val="00C4635E"/>
    <w:rsid w:val="00C4645F"/>
    <w:rsid w:val="00C46960"/>
    <w:rsid w:val="00C46DDF"/>
    <w:rsid w:val="00C47781"/>
    <w:rsid w:val="00C47B90"/>
    <w:rsid w:val="00C5008D"/>
    <w:rsid w:val="00C508D3"/>
    <w:rsid w:val="00C50AAD"/>
    <w:rsid w:val="00C5109C"/>
    <w:rsid w:val="00C51351"/>
    <w:rsid w:val="00C51F17"/>
    <w:rsid w:val="00C5203F"/>
    <w:rsid w:val="00C5243F"/>
    <w:rsid w:val="00C52CBA"/>
    <w:rsid w:val="00C52DEB"/>
    <w:rsid w:val="00C532D4"/>
    <w:rsid w:val="00C5351F"/>
    <w:rsid w:val="00C53A2C"/>
    <w:rsid w:val="00C53BA4"/>
    <w:rsid w:val="00C53BA7"/>
    <w:rsid w:val="00C53F04"/>
    <w:rsid w:val="00C54017"/>
    <w:rsid w:val="00C54221"/>
    <w:rsid w:val="00C5431C"/>
    <w:rsid w:val="00C54674"/>
    <w:rsid w:val="00C54BD2"/>
    <w:rsid w:val="00C54D74"/>
    <w:rsid w:val="00C557DF"/>
    <w:rsid w:val="00C55B8B"/>
    <w:rsid w:val="00C55F3F"/>
    <w:rsid w:val="00C5635A"/>
    <w:rsid w:val="00C5638F"/>
    <w:rsid w:val="00C56393"/>
    <w:rsid w:val="00C563A4"/>
    <w:rsid w:val="00C56B5B"/>
    <w:rsid w:val="00C5704C"/>
    <w:rsid w:val="00C573E2"/>
    <w:rsid w:val="00C57457"/>
    <w:rsid w:val="00C57ABD"/>
    <w:rsid w:val="00C57ED4"/>
    <w:rsid w:val="00C606DB"/>
    <w:rsid w:val="00C6093E"/>
    <w:rsid w:val="00C611C9"/>
    <w:rsid w:val="00C6139F"/>
    <w:rsid w:val="00C61B65"/>
    <w:rsid w:val="00C62463"/>
    <w:rsid w:val="00C626BA"/>
    <w:rsid w:val="00C629BF"/>
    <w:rsid w:val="00C62C17"/>
    <w:rsid w:val="00C62F84"/>
    <w:rsid w:val="00C62FED"/>
    <w:rsid w:val="00C63245"/>
    <w:rsid w:val="00C63711"/>
    <w:rsid w:val="00C638D1"/>
    <w:rsid w:val="00C63E06"/>
    <w:rsid w:val="00C63F01"/>
    <w:rsid w:val="00C63F20"/>
    <w:rsid w:val="00C6461B"/>
    <w:rsid w:val="00C649AD"/>
    <w:rsid w:val="00C649D4"/>
    <w:rsid w:val="00C64B41"/>
    <w:rsid w:val="00C65119"/>
    <w:rsid w:val="00C655E4"/>
    <w:rsid w:val="00C65804"/>
    <w:rsid w:val="00C65BE8"/>
    <w:rsid w:val="00C65E67"/>
    <w:rsid w:val="00C66002"/>
    <w:rsid w:val="00C663C1"/>
    <w:rsid w:val="00C66881"/>
    <w:rsid w:val="00C6707E"/>
    <w:rsid w:val="00C672A1"/>
    <w:rsid w:val="00C6747B"/>
    <w:rsid w:val="00C67B91"/>
    <w:rsid w:val="00C67F9C"/>
    <w:rsid w:val="00C710C4"/>
    <w:rsid w:val="00C7113A"/>
    <w:rsid w:val="00C71238"/>
    <w:rsid w:val="00C71A82"/>
    <w:rsid w:val="00C71D2D"/>
    <w:rsid w:val="00C71E5F"/>
    <w:rsid w:val="00C72A43"/>
    <w:rsid w:val="00C73763"/>
    <w:rsid w:val="00C73817"/>
    <w:rsid w:val="00C73A72"/>
    <w:rsid w:val="00C73B7D"/>
    <w:rsid w:val="00C74490"/>
    <w:rsid w:val="00C749C5"/>
    <w:rsid w:val="00C74D56"/>
    <w:rsid w:val="00C756FD"/>
    <w:rsid w:val="00C75978"/>
    <w:rsid w:val="00C75F98"/>
    <w:rsid w:val="00C76427"/>
    <w:rsid w:val="00C766CA"/>
    <w:rsid w:val="00C76B59"/>
    <w:rsid w:val="00C7709C"/>
    <w:rsid w:val="00C7750E"/>
    <w:rsid w:val="00C7786E"/>
    <w:rsid w:val="00C779CA"/>
    <w:rsid w:val="00C77D76"/>
    <w:rsid w:val="00C81AD8"/>
    <w:rsid w:val="00C81AE4"/>
    <w:rsid w:val="00C81C65"/>
    <w:rsid w:val="00C81E3A"/>
    <w:rsid w:val="00C82755"/>
    <w:rsid w:val="00C82D83"/>
    <w:rsid w:val="00C837AB"/>
    <w:rsid w:val="00C838FA"/>
    <w:rsid w:val="00C83CD2"/>
    <w:rsid w:val="00C83D78"/>
    <w:rsid w:val="00C8417B"/>
    <w:rsid w:val="00C8460E"/>
    <w:rsid w:val="00C846BC"/>
    <w:rsid w:val="00C8517A"/>
    <w:rsid w:val="00C8528B"/>
    <w:rsid w:val="00C85342"/>
    <w:rsid w:val="00C853F8"/>
    <w:rsid w:val="00C85B5C"/>
    <w:rsid w:val="00C85EC2"/>
    <w:rsid w:val="00C85F6F"/>
    <w:rsid w:val="00C860D4"/>
    <w:rsid w:val="00C865B4"/>
    <w:rsid w:val="00C86E71"/>
    <w:rsid w:val="00C87058"/>
    <w:rsid w:val="00C8741C"/>
    <w:rsid w:val="00C87BD0"/>
    <w:rsid w:val="00C87EE0"/>
    <w:rsid w:val="00C87FE4"/>
    <w:rsid w:val="00C9032B"/>
    <w:rsid w:val="00C9098A"/>
    <w:rsid w:val="00C90A14"/>
    <w:rsid w:val="00C91628"/>
    <w:rsid w:val="00C918EB"/>
    <w:rsid w:val="00C91AC2"/>
    <w:rsid w:val="00C91AC8"/>
    <w:rsid w:val="00C9253B"/>
    <w:rsid w:val="00C92884"/>
    <w:rsid w:val="00C928B5"/>
    <w:rsid w:val="00C92BAE"/>
    <w:rsid w:val="00C933BB"/>
    <w:rsid w:val="00C935B8"/>
    <w:rsid w:val="00C938B2"/>
    <w:rsid w:val="00C938D7"/>
    <w:rsid w:val="00C93C15"/>
    <w:rsid w:val="00C940F7"/>
    <w:rsid w:val="00C94336"/>
    <w:rsid w:val="00C9436A"/>
    <w:rsid w:val="00C943E5"/>
    <w:rsid w:val="00C944BB"/>
    <w:rsid w:val="00C9457C"/>
    <w:rsid w:val="00C945FD"/>
    <w:rsid w:val="00C954F8"/>
    <w:rsid w:val="00C973F5"/>
    <w:rsid w:val="00C976A2"/>
    <w:rsid w:val="00C977BC"/>
    <w:rsid w:val="00C97A8E"/>
    <w:rsid w:val="00C97AFB"/>
    <w:rsid w:val="00CA06E4"/>
    <w:rsid w:val="00CA06EA"/>
    <w:rsid w:val="00CA0AF8"/>
    <w:rsid w:val="00CA19F2"/>
    <w:rsid w:val="00CA1A44"/>
    <w:rsid w:val="00CA1BE8"/>
    <w:rsid w:val="00CA1CF9"/>
    <w:rsid w:val="00CA1E1A"/>
    <w:rsid w:val="00CA1ED7"/>
    <w:rsid w:val="00CA278B"/>
    <w:rsid w:val="00CA3015"/>
    <w:rsid w:val="00CA3076"/>
    <w:rsid w:val="00CA3164"/>
    <w:rsid w:val="00CA3D1D"/>
    <w:rsid w:val="00CA48BB"/>
    <w:rsid w:val="00CA4F20"/>
    <w:rsid w:val="00CA5526"/>
    <w:rsid w:val="00CA55C3"/>
    <w:rsid w:val="00CA59ED"/>
    <w:rsid w:val="00CA5C98"/>
    <w:rsid w:val="00CA5FFF"/>
    <w:rsid w:val="00CA64D3"/>
    <w:rsid w:val="00CA6584"/>
    <w:rsid w:val="00CA6ACA"/>
    <w:rsid w:val="00CA6BB6"/>
    <w:rsid w:val="00CA6FE1"/>
    <w:rsid w:val="00CA74EF"/>
    <w:rsid w:val="00CA7F5C"/>
    <w:rsid w:val="00CB00E6"/>
    <w:rsid w:val="00CB01F9"/>
    <w:rsid w:val="00CB09C6"/>
    <w:rsid w:val="00CB0A46"/>
    <w:rsid w:val="00CB0BCB"/>
    <w:rsid w:val="00CB0D64"/>
    <w:rsid w:val="00CB0DF2"/>
    <w:rsid w:val="00CB0E94"/>
    <w:rsid w:val="00CB17F9"/>
    <w:rsid w:val="00CB1E38"/>
    <w:rsid w:val="00CB2259"/>
    <w:rsid w:val="00CB2288"/>
    <w:rsid w:val="00CB27CE"/>
    <w:rsid w:val="00CB2BFF"/>
    <w:rsid w:val="00CB3025"/>
    <w:rsid w:val="00CB31AF"/>
    <w:rsid w:val="00CB32A6"/>
    <w:rsid w:val="00CB33B7"/>
    <w:rsid w:val="00CB4B1C"/>
    <w:rsid w:val="00CB59A2"/>
    <w:rsid w:val="00CB5B50"/>
    <w:rsid w:val="00CB5BB6"/>
    <w:rsid w:val="00CB5FBF"/>
    <w:rsid w:val="00CB62BD"/>
    <w:rsid w:val="00CB6871"/>
    <w:rsid w:val="00CB69EA"/>
    <w:rsid w:val="00CB6AB9"/>
    <w:rsid w:val="00CB6FF7"/>
    <w:rsid w:val="00CB72D3"/>
    <w:rsid w:val="00CB76C8"/>
    <w:rsid w:val="00CB7788"/>
    <w:rsid w:val="00CB79E1"/>
    <w:rsid w:val="00CB7AA0"/>
    <w:rsid w:val="00CB7BCC"/>
    <w:rsid w:val="00CB7F43"/>
    <w:rsid w:val="00CC0260"/>
    <w:rsid w:val="00CC041F"/>
    <w:rsid w:val="00CC0675"/>
    <w:rsid w:val="00CC0949"/>
    <w:rsid w:val="00CC0C81"/>
    <w:rsid w:val="00CC0D9F"/>
    <w:rsid w:val="00CC0F96"/>
    <w:rsid w:val="00CC13A9"/>
    <w:rsid w:val="00CC1608"/>
    <w:rsid w:val="00CC1B0C"/>
    <w:rsid w:val="00CC2527"/>
    <w:rsid w:val="00CC2744"/>
    <w:rsid w:val="00CC3161"/>
    <w:rsid w:val="00CC33F4"/>
    <w:rsid w:val="00CC3688"/>
    <w:rsid w:val="00CC3C73"/>
    <w:rsid w:val="00CC3C8F"/>
    <w:rsid w:val="00CC43C3"/>
    <w:rsid w:val="00CC44D3"/>
    <w:rsid w:val="00CC4683"/>
    <w:rsid w:val="00CC4A3A"/>
    <w:rsid w:val="00CC4F58"/>
    <w:rsid w:val="00CC592B"/>
    <w:rsid w:val="00CC5C10"/>
    <w:rsid w:val="00CC5C82"/>
    <w:rsid w:val="00CC6162"/>
    <w:rsid w:val="00CC61FF"/>
    <w:rsid w:val="00CC643D"/>
    <w:rsid w:val="00CC68E6"/>
    <w:rsid w:val="00CC6AF1"/>
    <w:rsid w:val="00CC6E8C"/>
    <w:rsid w:val="00CC7080"/>
    <w:rsid w:val="00CC749D"/>
    <w:rsid w:val="00CC78B0"/>
    <w:rsid w:val="00CC7AE0"/>
    <w:rsid w:val="00CC7CA2"/>
    <w:rsid w:val="00CD09A0"/>
    <w:rsid w:val="00CD0A9D"/>
    <w:rsid w:val="00CD1728"/>
    <w:rsid w:val="00CD1740"/>
    <w:rsid w:val="00CD1832"/>
    <w:rsid w:val="00CD28BF"/>
    <w:rsid w:val="00CD2C99"/>
    <w:rsid w:val="00CD3190"/>
    <w:rsid w:val="00CD3821"/>
    <w:rsid w:val="00CD39C2"/>
    <w:rsid w:val="00CD3C14"/>
    <w:rsid w:val="00CD4124"/>
    <w:rsid w:val="00CD432E"/>
    <w:rsid w:val="00CD46B1"/>
    <w:rsid w:val="00CD4AAE"/>
    <w:rsid w:val="00CD4D72"/>
    <w:rsid w:val="00CD50C8"/>
    <w:rsid w:val="00CD5849"/>
    <w:rsid w:val="00CD5A77"/>
    <w:rsid w:val="00CD6115"/>
    <w:rsid w:val="00CD620E"/>
    <w:rsid w:val="00CD64D8"/>
    <w:rsid w:val="00CD6609"/>
    <w:rsid w:val="00CD6D8D"/>
    <w:rsid w:val="00CD6FDA"/>
    <w:rsid w:val="00CD7671"/>
    <w:rsid w:val="00CD7A12"/>
    <w:rsid w:val="00CD7A4C"/>
    <w:rsid w:val="00CD7D14"/>
    <w:rsid w:val="00CE0053"/>
    <w:rsid w:val="00CE00B3"/>
    <w:rsid w:val="00CE049D"/>
    <w:rsid w:val="00CE061C"/>
    <w:rsid w:val="00CE0681"/>
    <w:rsid w:val="00CE07D3"/>
    <w:rsid w:val="00CE0B52"/>
    <w:rsid w:val="00CE0C54"/>
    <w:rsid w:val="00CE1356"/>
    <w:rsid w:val="00CE1A1B"/>
    <w:rsid w:val="00CE1B13"/>
    <w:rsid w:val="00CE1CB6"/>
    <w:rsid w:val="00CE1F45"/>
    <w:rsid w:val="00CE2691"/>
    <w:rsid w:val="00CE2B81"/>
    <w:rsid w:val="00CE2E84"/>
    <w:rsid w:val="00CE3695"/>
    <w:rsid w:val="00CE3F52"/>
    <w:rsid w:val="00CE4190"/>
    <w:rsid w:val="00CE4261"/>
    <w:rsid w:val="00CE4308"/>
    <w:rsid w:val="00CE4DCE"/>
    <w:rsid w:val="00CE50F8"/>
    <w:rsid w:val="00CE570D"/>
    <w:rsid w:val="00CE61CB"/>
    <w:rsid w:val="00CE64AF"/>
    <w:rsid w:val="00CE6713"/>
    <w:rsid w:val="00CE723F"/>
    <w:rsid w:val="00CE7ACA"/>
    <w:rsid w:val="00CE7D3F"/>
    <w:rsid w:val="00CF06A9"/>
    <w:rsid w:val="00CF070B"/>
    <w:rsid w:val="00CF0A2F"/>
    <w:rsid w:val="00CF0B71"/>
    <w:rsid w:val="00CF0DF6"/>
    <w:rsid w:val="00CF0F9F"/>
    <w:rsid w:val="00CF1030"/>
    <w:rsid w:val="00CF1689"/>
    <w:rsid w:val="00CF1756"/>
    <w:rsid w:val="00CF1D4C"/>
    <w:rsid w:val="00CF1E97"/>
    <w:rsid w:val="00CF1F53"/>
    <w:rsid w:val="00CF22C9"/>
    <w:rsid w:val="00CF22E5"/>
    <w:rsid w:val="00CF23A6"/>
    <w:rsid w:val="00CF29A4"/>
    <w:rsid w:val="00CF2A2F"/>
    <w:rsid w:val="00CF2A7A"/>
    <w:rsid w:val="00CF2DFD"/>
    <w:rsid w:val="00CF2E5F"/>
    <w:rsid w:val="00CF316C"/>
    <w:rsid w:val="00CF3629"/>
    <w:rsid w:val="00CF36A0"/>
    <w:rsid w:val="00CF3806"/>
    <w:rsid w:val="00CF3A9D"/>
    <w:rsid w:val="00CF3D52"/>
    <w:rsid w:val="00CF3FE8"/>
    <w:rsid w:val="00CF4F03"/>
    <w:rsid w:val="00CF4F94"/>
    <w:rsid w:val="00CF5239"/>
    <w:rsid w:val="00CF52A7"/>
    <w:rsid w:val="00CF543F"/>
    <w:rsid w:val="00CF56C7"/>
    <w:rsid w:val="00CF5BD2"/>
    <w:rsid w:val="00CF5DF8"/>
    <w:rsid w:val="00CF5F63"/>
    <w:rsid w:val="00CF6246"/>
    <w:rsid w:val="00CF629E"/>
    <w:rsid w:val="00CF639D"/>
    <w:rsid w:val="00CF656B"/>
    <w:rsid w:val="00CF661A"/>
    <w:rsid w:val="00CF670B"/>
    <w:rsid w:val="00CF6A29"/>
    <w:rsid w:val="00CF6E14"/>
    <w:rsid w:val="00CF6E95"/>
    <w:rsid w:val="00CF71FD"/>
    <w:rsid w:val="00CF7600"/>
    <w:rsid w:val="00CF77F5"/>
    <w:rsid w:val="00D01D15"/>
    <w:rsid w:val="00D021CA"/>
    <w:rsid w:val="00D02489"/>
    <w:rsid w:val="00D02EBC"/>
    <w:rsid w:val="00D030D6"/>
    <w:rsid w:val="00D0313B"/>
    <w:rsid w:val="00D03270"/>
    <w:rsid w:val="00D03572"/>
    <w:rsid w:val="00D03FEC"/>
    <w:rsid w:val="00D045BC"/>
    <w:rsid w:val="00D051D2"/>
    <w:rsid w:val="00D05465"/>
    <w:rsid w:val="00D0576B"/>
    <w:rsid w:val="00D05A8E"/>
    <w:rsid w:val="00D05E22"/>
    <w:rsid w:val="00D05E92"/>
    <w:rsid w:val="00D05FC3"/>
    <w:rsid w:val="00D0608A"/>
    <w:rsid w:val="00D0633F"/>
    <w:rsid w:val="00D069D1"/>
    <w:rsid w:val="00D06B16"/>
    <w:rsid w:val="00D077B8"/>
    <w:rsid w:val="00D07AE4"/>
    <w:rsid w:val="00D07B7B"/>
    <w:rsid w:val="00D07DB9"/>
    <w:rsid w:val="00D07F99"/>
    <w:rsid w:val="00D1088C"/>
    <w:rsid w:val="00D109EF"/>
    <w:rsid w:val="00D10E78"/>
    <w:rsid w:val="00D10EDA"/>
    <w:rsid w:val="00D115C3"/>
    <w:rsid w:val="00D115D4"/>
    <w:rsid w:val="00D119EA"/>
    <w:rsid w:val="00D12288"/>
    <w:rsid w:val="00D124A1"/>
    <w:rsid w:val="00D1269B"/>
    <w:rsid w:val="00D12A37"/>
    <w:rsid w:val="00D12A69"/>
    <w:rsid w:val="00D12CA1"/>
    <w:rsid w:val="00D12D82"/>
    <w:rsid w:val="00D12E44"/>
    <w:rsid w:val="00D1340C"/>
    <w:rsid w:val="00D13705"/>
    <w:rsid w:val="00D13A36"/>
    <w:rsid w:val="00D13E88"/>
    <w:rsid w:val="00D14299"/>
    <w:rsid w:val="00D14AE7"/>
    <w:rsid w:val="00D14AEB"/>
    <w:rsid w:val="00D151A7"/>
    <w:rsid w:val="00D1533A"/>
    <w:rsid w:val="00D160E1"/>
    <w:rsid w:val="00D1615B"/>
    <w:rsid w:val="00D162CB"/>
    <w:rsid w:val="00D16750"/>
    <w:rsid w:val="00D16AB3"/>
    <w:rsid w:val="00D1717D"/>
    <w:rsid w:val="00D17447"/>
    <w:rsid w:val="00D17989"/>
    <w:rsid w:val="00D17B1B"/>
    <w:rsid w:val="00D17B8F"/>
    <w:rsid w:val="00D17BC7"/>
    <w:rsid w:val="00D2019C"/>
    <w:rsid w:val="00D20411"/>
    <w:rsid w:val="00D205E9"/>
    <w:rsid w:val="00D20825"/>
    <w:rsid w:val="00D21601"/>
    <w:rsid w:val="00D221E9"/>
    <w:rsid w:val="00D223CF"/>
    <w:rsid w:val="00D22461"/>
    <w:rsid w:val="00D227A0"/>
    <w:rsid w:val="00D22AE7"/>
    <w:rsid w:val="00D22D81"/>
    <w:rsid w:val="00D236A4"/>
    <w:rsid w:val="00D23736"/>
    <w:rsid w:val="00D2377C"/>
    <w:rsid w:val="00D237AD"/>
    <w:rsid w:val="00D23C44"/>
    <w:rsid w:val="00D23DBF"/>
    <w:rsid w:val="00D23F95"/>
    <w:rsid w:val="00D24338"/>
    <w:rsid w:val="00D246CB"/>
    <w:rsid w:val="00D24806"/>
    <w:rsid w:val="00D24CDC"/>
    <w:rsid w:val="00D25275"/>
    <w:rsid w:val="00D252CD"/>
    <w:rsid w:val="00D252F7"/>
    <w:rsid w:val="00D25772"/>
    <w:rsid w:val="00D25B5D"/>
    <w:rsid w:val="00D25CB3"/>
    <w:rsid w:val="00D25DC2"/>
    <w:rsid w:val="00D260C6"/>
    <w:rsid w:val="00D260C9"/>
    <w:rsid w:val="00D260DB"/>
    <w:rsid w:val="00D26736"/>
    <w:rsid w:val="00D26A6E"/>
    <w:rsid w:val="00D26B74"/>
    <w:rsid w:val="00D27224"/>
    <w:rsid w:val="00D27B13"/>
    <w:rsid w:val="00D27E85"/>
    <w:rsid w:val="00D303C9"/>
    <w:rsid w:val="00D30665"/>
    <w:rsid w:val="00D3084F"/>
    <w:rsid w:val="00D3099C"/>
    <w:rsid w:val="00D30A6E"/>
    <w:rsid w:val="00D30C33"/>
    <w:rsid w:val="00D30C7C"/>
    <w:rsid w:val="00D30C7D"/>
    <w:rsid w:val="00D30CDF"/>
    <w:rsid w:val="00D30DD4"/>
    <w:rsid w:val="00D31397"/>
    <w:rsid w:val="00D3194A"/>
    <w:rsid w:val="00D31A6B"/>
    <w:rsid w:val="00D31BA7"/>
    <w:rsid w:val="00D31D9A"/>
    <w:rsid w:val="00D32FEB"/>
    <w:rsid w:val="00D3307A"/>
    <w:rsid w:val="00D33273"/>
    <w:rsid w:val="00D33870"/>
    <w:rsid w:val="00D33C08"/>
    <w:rsid w:val="00D33C40"/>
    <w:rsid w:val="00D33C83"/>
    <w:rsid w:val="00D34361"/>
    <w:rsid w:val="00D3455A"/>
    <w:rsid w:val="00D34699"/>
    <w:rsid w:val="00D34AF0"/>
    <w:rsid w:val="00D34E38"/>
    <w:rsid w:val="00D354A6"/>
    <w:rsid w:val="00D3577C"/>
    <w:rsid w:val="00D35D6F"/>
    <w:rsid w:val="00D361A4"/>
    <w:rsid w:val="00D363A1"/>
    <w:rsid w:val="00D364EB"/>
    <w:rsid w:val="00D36A5F"/>
    <w:rsid w:val="00D36D38"/>
    <w:rsid w:val="00D3717C"/>
    <w:rsid w:val="00D37619"/>
    <w:rsid w:val="00D37D24"/>
    <w:rsid w:val="00D37D7D"/>
    <w:rsid w:val="00D400F1"/>
    <w:rsid w:val="00D40773"/>
    <w:rsid w:val="00D40805"/>
    <w:rsid w:val="00D40A52"/>
    <w:rsid w:val="00D40B37"/>
    <w:rsid w:val="00D40FF8"/>
    <w:rsid w:val="00D4116A"/>
    <w:rsid w:val="00D414F5"/>
    <w:rsid w:val="00D41590"/>
    <w:rsid w:val="00D416DF"/>
    <w:rsid w:val="00D41771"/>
    <w:rsid w:val="00D417C4"/>
    <w:rsid w:val="00D422CE"/>
    <w:rsid w:val="00D42416"/>
    <w:rsid w:val="00D42B2F"/>
    <w:rsid w:val="00D4314D"/>
    <w:rsid w:val="00D4337B"/>
    <w:rsid w:val="00D43601"/>
    <w:rsid w:val="00D43682"/>
    <w:rsid w:val="00D43871"/>
    <w:rsid w:val="00D43908"/>
    <w:rsid w:val="00D43E10"/>
    <w:rsid w:val="00D44A8D"/>
    <w:rsid w:val="00D4538A"/>
    <w:rsid w:val="00D45391"/>
    <w:rsid w:val="00D453DC"/>
    <w:rsid w:val="00D45759"/>
    <w:rsid w:val="00D457F0"/>
    <w:rsid w:val="00D45A48"/>
    <w:rsid w:val="00D45D76"/>
    <w:rsid w:val="00D45DD2"/>
    <w:rsid w:val="00D462CE"/>
    <w:rsid w:val="00D465D9"/>
    <w:rsid w:val="00D4727E"/>
    <w:rsid w:val="00D50BBD"/>
    <w:rsid w:val="00D50EEF"/>
    <w:rsid w:val="00D50F86"/>
    <w:rsid w:val="00D5155C"/>
    <w:rsid w:val="00D51812"/>
    <w:rsid w:val="00D51ECD"/>
    <w:rsid w:val="00D524F8"/>
    <w:rsid w:val="00D5307C"/>
    <w:rsid w:val="00D534F2"/>
    <w:rsid w:val="00D53C5D"/>
    <w:rsid w:val="00D53D23"/>
    <w:rsid w:val="00D54244"/>
    <w:rsid w:val="00D54897"/>
    <w:rsid w:val="00D5498C"/>
    <w:rsid w:val="00D54A76"/>
    <w:rsid w:val="00D54F23"/>
    <w:rsid w:val="00D551A1"/>
    <w:rsid w:val="00D5567A"/>
    <w:rsid w:val="00D55F3B"/>
    <w:rsid w:val="00D56098"/>
    <w:rsid w:val="00D56177"/>
    <w:rsid w:val="00D562DB"/>
    <w:rsid w:val="00D564D1"/>
    <w:rsid w:val="00D5686B"/>
    <w:rsid w:val="00D56DAC"/>
    <w:rsid w:val="00D56ED5"/>
    <w:rsid w:val="00D57182"/>
    <w:rsid w:val="00D57D0B"/>
    <w:rsid w:val="00D57E6C"/>
    <w:rsid w:val="00D6033D"/>
    <w:rsid w:val="00D605C8"/>
    <w:rsid w:val="00D607FA"/>
    <w:rsid w:val="00D60923"/>
    <w:rsid w:val="00D615F7"/>
    <w:rsid w:val="00D6199E"/>
    <w:rsid w:val="00D62178"/>
    <w:rsid w:val="00D623A5"/>
    <w:rsid w:val="00D624D3"/>
    <w:rsid w:val="00D624E1"/>
    <w:rsid w:val="00D6258F"/>
    <w:rsid w:val="00D62DB6"/>
    <w:rsid w:val="00D63EEB"/>
    <w:rsid w:val="00D64368"/>
    <w:rsid w:val="00D6444A"/>
    <w:rsid w:val="00D64D7F"/>
    <w:rsid w:val="00D64F94"/>
    <w:rsid w:val="00D65038"/>
    <w:rsid w:val="00D65128"/>
    <w:rsid w:val="00D65CBB"/>
    <w:rsid w:val="00D6618C"/>
    <w:rsid w:val="00D66FC8"/>
    <w:rsid w:val="00D6729D"/>
    <w:rsid w:val="00D67774"/>
    <w:rsid w:val="00D67C13"/>
    <w:rsid w:val="00D67CF4"/>
    <w:rsid w:val="00D67EA7"/>
    <w:rsid w:val="00D700DF"/>
    <w:rsid w:val="00D7045D"/>
    <w:rsid w:val="00D707C3"/>
    <w:rsid w:val="00D70CDF"/>
    <w:rsid w:val="00D715F7"/>
    <w:rsid w:val="00D71703"/>
    <w:rsid w:val="00D71AD3"/>
    <w:rsid w:val="00D71E2A"/>
    <w:rsid w:val="00D722CC"/>
    <w:rsid w:val="00D7235B"/>
    <w:rsid w:val="00D7261E"/>
    <w:rsid w:val="00D72D8C"/>
    <w:rsid w:val="00D730B4"/>
    <w:rsid w:val="00D730BD"/>
    <w:rsid w:val="00D732A5"/>
    <w:rsid w:val="00D7334B"/>
    <w:rsid w:val="00D736CF"/>
    <w:rsid w:val="00D73792"/>
    <w:rsid w:val="00D73989"/>
    <w:rsid w:val="00D73C20"/>
    <w:rsid w:val="00D74175"/>
    <w:rsid w:val="00D744C1"/>
    <w:rsid w:val="00D74693"/>
    <w:rsid w:val="00D749E7"/>
    <w:rsid w:val="00D74C93"/>
    <w:rsid w:val="00D74CFB"/>
    <w:rsid w:val="00D74F8E"/>
    <w:rsid w:val="00D756EE"/>
    <w:rsid w:val="00D7584A"/>
    <w:rsid w:val="00D7619A"/>
    <w:rsid w:val="00D76233"/>
    <w:rsid w:val="00D7638C"/>
    <w:rsid w:val="00D76748"/>
    <w:rsid w:val="00D76ECB"/>
    <w:rsid w:val="00D7732B"/>
    <w:rsid w:val="00D7757A"/>
    <w:rsid w:val="00D804B7"/>
    <w:rsid w:val="00D8077D"/>
    <w:rsid w:val="00D807C5"/>
    <w:rsid w:val="00D808FC"/>
    <w:rsid w:val="00D80A15"/>
    <w:rsid w:val="00D80EF9"/>
    <w:rsid w:val="00D81374"/>
    <w:rsid w:val="00D8184A"/>
    <w:rsid w:val="00D82017"/>
    <w:rsid w:val="00D82239"/>
    <w:rsid w:val="00D83493"/>
    <w:rsid w:val="00D839BA"/>
    <w:rsid w:val="00D83F80"/>
    <w:rsid w:val="00D840F8"/>
    <w:rsid w:val="00D84467"/>
    <w:rsid w:val="00D8455A"/>
    <w:rsid w:val="00D84651"/>
    <w:rsid w:val="00D84669"/>
    <w:rsid w:val="00D847B0"/>
    <w:rsid w:val="00D848C0"/>
    <w:rsid w:val="00D8495E"/>
    <w:rsid w:val="00D84E18"/>
    <w:rsid w:val="00D84ED5"/>
    <w:rsid w:val="00D84F38"/>
    <w:rsid w:val="00D852AC"/>
    <w:rsid w:val="00D85755"/>
    <w:rsid w:val="00D86189"/>
    <w:rsid w:val="00D862B8"/>
    <w:rsid w:val="00D86FAA"/>
    <w:rsid w:val="00D8700B"/>
    <w:rsid w:val="00D90513"/>
    <w:rsid w:val="00D90822"/>
    <w:rsid w:val="00D909BE"/>
    <w:rsid w:val="00D90F14"/>
    <w:rsid w:val="00D90F19"/>
    <w:rsid w:val="00D90FD3"/>
    <w:rsid w:val="00D910AC"/>
    <w:rsid w:val="00D9167D"/>
    <w:rsid w:val="00D91C41"/>
    <w:rsid w:val="00D922F6"/>
    <w:rsid w:val="00D92AFD"/>
    <w:rsid w:val="00D92FB9"/>
    <w:rsid w:val="00D9343B"/>
    <w:rsid w:val="00D937B0"/>
    <w:rsid w:val="00D93B32"/>
    <w:rsid w:val="00D93D4A"/>
    <w:rsid w:val="00D93D85"/>
    <w:rsid w:val="00D93F3F"/>
    <w:rsid w:val="00D9467B"/>
    <w:rsid w:val="00D94B89"/>
    <w:rsid w:val="00D94BA8"/>
    <w:rsid w:val="00D9575B"/>
    <w:rsid w:val="00D959B2"/>
    <w:rsid w:val="00D962AB"/>
    <w:rsid w:val="00D96451"/>
    <w:rsid w:val="00D969EC"/>
    <w:rsid w:val="00D96A30"/>
    <w:rsid w:val="00D96A5A"/>
    <w:rsid w:val="00D96A7D"/>
    <w:rsid w:val="00D974B0"/>
    <w:rsid w:val="00D97808"/>
    <w:rsid w:val="00D9789C"/>
    <w:rsid w:val="00D97B0E"/>
    <w:rsid w:val="00D97BEB"/>
    <w:rsid w:val="00DA01E7"/>
    <w:rsid w:val="00DA0D82"/>
    <w:rsid w:val="00DA12F7"/>
    <w:rsid w:val="00DA1793"/>
    <w:rsid w:val="00DA1AD6"/>
    <w:rsid w:val="00DA1E14"/>
    <w:rsid w:val="00DA26DD"/>
    <w:rsid w:val="00DA2965"/>
    <w:rsid w:val="00DA2BE4"/>
    <w:rsid w:val="00DA3619"/>
    <w:rsid w:val="00DA38C1"/>
    <w:rsid w:val="00DA40F0"/>
    <w:rsid w:val="00DA429C"/>
    <w:rsid w:val="00DA45F1"/>
    <w:rsid w:val="00DA468E"/>
    <w:rsid w:val="00DA474A"/>
    <w:rsid w:val="00DA48C2"/>
    <w:rsid w:val="00DA49C8"/>
    <w:rsid w:val="00DA5512"/>
    <w:rsid w:val="00DA5CC3"/>
    <w:rsid w:val="00DA5F1D"/>
    <w:rsid w:val="00DA6659"/>
    <w:rsid w:val="00DA6948"/>
    <w:rsid w:val="00DA7A9A"/>
    <w:rsid w:val="00DA7B4F"/>
    <w:rsid w:val="00DA7B5D"/>
    <w:rsid w:val="00DA7FEE"/>
    <w:rsid w:val="00DB0E4B"/>
    <w:rsid w:val="00DB1439"/>
    <w:rsid w:val="00DB1E46"/>
    <w:rsid w:val="00DB2047"/>
    <w:rsid w:val="00DB2145"/>
    <w:rsid w:val="00DB2ADD"/>
    <w:rsid w:val="00DB2D4B"/>
    <w:rsid w:val="00DB35B9"/>
    <w:rsid w:val="00DB3696"/>
    <w:rsid w:val="00DB384B"/>
    <w:rsid w:val="00DB408E"/>
    <w:rsid w:val="00DB45BA"/>
    <w:rsid w:val="00DB4999"/>
    <w:rsid w:val="00DB56BD"/>
    <w:rsid w:val="00DB5986"/>
    <w:rsid w:val="00DB5AEE"/>
    <w:rsid w:val="00DB5CE5"/>
    <w:rsid w:val="00DB5D03"/>
    <w:rsid w:val="00DB5EDE"/>
    <w:rsid w:val="00DB60E3"/>
    <w:rsid w:val="00DB6341"/>
    <w:rsid w:val="00DB6C68"/>
    <w:rsid w:val="00DB715F"/>
    <w:rsid w:val="00DB77E7"/>
    <w:rsid w:val="00DC0887"/>
    <w:rsid w:val="00DC08B0"/>
    <w:rsid w:val="00DC0933"/>
    <w:rsid w:val="00DC0C0B"/>
    <w:rsid w:val="00DC0F6C"/>
    <w:rsid w:val="00DC1145"/>
    <w:rsid w:val="00DC178A"/>
    <w:rsid w:val="00DC1878"/>
    <w:rsid w:val="00DC1AFC"/>
    <w:rsid w:val="00DC1E85"/>
    <w:rsid w:val="00DC1F7A"/>
    <w:rsid w:val="00DC225D"/>
    <w:rsid w:val="00DC244E"/>
    <w:rsid w:val="00DC260A"/>
    <w:rsid w:val="00DC260C"/>
    <w:rsid w:val="00DC267F"/>
    <w:rsid w:val="00DC2A27"/>
    <w:rsid w:val="00DC2B0A"/>
    <w:rsid w:val="00DC3567"/>
    <w:rsid w:val="00DC3C3D"/>
    <w:rsid w:val="00DC3E50"/>
    <w:rsid w:val="00DC4340"/>
    <w:rsid w:val="00DC45E9"/>
    <w:rsid w:val="00DC4866"/>
    <w:rsid w:val="00DC4D0C"/>
    <w:rsid w:val="00DC4E8F"/>
    <w:rsid w:val="00DC4FE7"/>
    <w:rsid w:val="00DC577A"/>
    <w:rsid w:val="00DC584B"/>
    <w:rsid w:val="00DC59D0"/>
    <w:rsid w:val="00DC61B6"/>
    <w:rsid w:val="00DC68BE"/>
    <w:rsid w:val="00DC755D"/>
    <w:rsid w:val="00DC7682"/>
    <w:rsid w:val="00DD0017"/>
    <w:rsid w:val="00DD047E"/>
    <w:rsid w:val="00DD0A5B"/>
    <w:rsid w:val="00DD1327"/>
    <w:rsid w:val="00DD1741"/>
    <w:rsid w:val="00DD1993"/>
    <w:rsid w:val="00DD1EF8"/>
    <w:rsid w:val="00DD2196"/>
    <w:rsid w:val="00DD23DB"/>
    <w:rsid w:val="00DD2A51"/>
    <w:rsid w:val="00DD2D46"/>
    <w:rsid w:val="00DD31FB"/>
    <w:rsid w:val="00DD3386"/>
    <w:rsid w:val="00DD3A30"/>
    <w:rsid w:val="00DD3C05"/>
    <w:rsid w:val="00DD3E32"/>
    <w:rsid w:val="00DD4379"/>
    <w:rsid w:val="00DD47B3"/>
    <w:rsid w:val="00DD5988"/>
    <w:rsid w:val="00DD6040"/>
    <w:rsid w:val="00DD667E"/>
    <w:rsid w:val="00DD66A4"/>
    <w:rsid w:val="00DD6BA6"/>
    <w:rsid w:val="00DD7797"/>
    <w:rsid w:val="00DD7AD0"/>
    <w:rsid w:val="00DD7D11"/>
    <w:rsid w:val="00DD7DF3"/>
    <w:rsid w:val="00DE06F5"/>
    <w:rsid w:val="00DE112E"/>
    <w:rsid w:val="00DE1BB7"/>
    <w:rsid w:val="00DE2216"/>
    <w:rsid w:val="00DE23C3"/>
    <w:rsid w:val="00DE2614"/>
    <w:rsid w:val="00DE2E18"/>
    <w:rsid w:val="00DE30BD"/>
    <w:rsid w:val="00DE32D4"/>
    <w:rsid w:val="00DE3560"/>
    <w:rsid w:val="00DE360D"/>
    <w:rsid w:val="00DE394F"/>
    <w:rsid w:val="00DE39E2"/>
    <w:rsid w:val="00DE3A98"/>
    <w:rsid w:val="00DE406E"/>
    <w:rsid w:val="00DE46EE"/>
    <w:rsid w:val="00DE4A66"/>
    <w:rsid w:val="00DE521B"/>
    <w:rsid w:val="00DE53FD"/>
    <w:rsid w:val="00DE5427"/>
    <w:rsid w:val="00DE55DA"/>
    <w:rsid w:val="00DE57EC"/>
    <w:rsid w:val="00DE5971"/>
    <w:rsid w:val="00DE5B30"/>
    <w:rsid w:val="00DE5DF5"/>
    <w:rsid w:val="00DE6232"/>
    <w:rsid w:val="00DE6A4D"/>
    <w:rsid w:val="00DE7AD2"/>
    <w:rsid w:val="00DE7E33"/>
    <w:rsid w:val="00DE7FC8"/>
    <w:rsid w:val="00DF00A2"/>
    <w:rsid w:val="00DF012D"/>
    <w:rsid w:val="00DF06F0"/>
    <w:rsid w:val="00DF0F23"/>
    <w:rsid w:val="00DF1087"/>
    <w:rsid w:val="00DF1450"/>
    <w:rsid w:val="00DF1C3D"/>
    <w:rsid w:val="00DF2103"/>
    <w:rsid w:val="00DF2336"/>
    <w:rsid w:val="00DF2630"/>
    <w:rsid w:val="00DF278C"/>
    <w:rsid w:val="00DF27E7"/>
    <w:rsid w:val="00DF2CAE"/>
    <w:rsid w:val="00DF3146"/>
    <w:rsid w:val="00DF33A1"/>
    <w:rsid w:val="00DF36C0"/>
    <w:rsid w:val="00DF3CF2"/>
    <w:rsid w:val="00DF3EC2"/>
    <w:rsid w:val="00DF4422"/>
    <w:rsid w:val="00DF4622"/>
    <w:rsid w:val="00DF55A5"/>
    <w:rsid w:val="00DF55FE"/>
    <w:rsid w:val="00DF5825"/>
    <w:rsid w:val="00DF5A23"/>
    <w:rsid w:val="00DF5DAD"/>
    <w:rsid w:val="00DF6241"/>
    <w:rsid w:val="00DF628F"/>
    <w:rsid w:val="00DF656A"/>
    <w:rsid w:val="00DF65C1"/>
    <w:rsid w:val="00DF6925"/>
    <w:rsid w:val="00DF7212"/>
    <w:rsid w:val="00DF7902"/>
    <w:rsid w:val="00DF7A64"/>
    <w:rsid w:val="00DF7EF5"/>
    <w:rsid w:val="00E00162"/>
    <w:rsid w:val="00E00714"/>
    <w:rsid w:val="00E008F6"/>
    <w:rsid w:val="00E00CEB"/>
    <w:rsid w:val="00E013F7"/>
    <w:rsid w:val="00E0154C"/>
    <w:rsid w:val="00E01F45"/>
    <w:rsid w:val="00E02087"/>
    <w:rsid w:val="00E0246C"/>
    <w:rsid w:val="00E025DA"/>
    <w:rsid w:val="00E02703"/>
    <w:rsid w:val="00E02A43"/>
    <w:rsid w:val="00E02CD8"/>
    <w:rsid w:val="00E02DC6"/>
    <w:rsid w:val="00E03317"/>
    <w:rsid w:val="00E03599"/>
    <w:rsid w:val="00E03A71"/>
    <w:rsid w:val="00E03DEB"/>
    <w:rsid w:val="00E03EA8"/>
    <w:rsid w:val="00E04B15"/>
    <w:rsid w:val="00E04F6E"/>
    <w:rsid w:val="00E0560E"/>
    <w:rsid w:val="00E05CB6"/>
    <w:rsid w:val="00E06156"/>
    <w:rsid w:val="00E0623E"/>
    <w:rsid w:val="00E06B2A"/>
    <w:rsid w:val="00E07206"/>
    <w:rsid w:val="00E07A99"/>
    <w:rsid w:val="00E07FD5"/>
    <w:rsid w:val="00E10390"/>
    <w:rsid w:val="00E107DD"/>
    <w:rsid w:val="00E11444"/>
    <w:rsid w:val="00E114AE"/>
    <w:rsid w:val="00E1163A"/>
    <w:rsid w:val="00E11784"/>
    <w:rsid w:val="00E11B1E"/>
    <w:rsid w:val="00E1220A"/>
    <w:rsid w:val="00E12F92"/>
    <w:rsid w:val="00E13078"/>
    <w:rsid w:val="00E1336E"/>
    <w:rsid w:val="00E133BC"/>
    <w:rsid w:val="00E13798"/>
    <w:rsid w:val="00E13907"/>
    <w:rsid w:val="00E140AA"/>
    <w:rsid w:val="00E1439A"/>
    <w:rsid w:val="00E143D4"/>
    <w:rsid w:val="00E143F0"/>
    <w:rsid w:val="00E14754"/>
    <w:rsid w:val="00E15252"/>
    <w:rsid w:val="00E1538B"/>
    <w:rsid w:val="00E157E0"/>
    <w:rsid w:val="00E15C8C"/>
    <w:rsid w:val="00E15F85"/>
    <w:rsid w:val="00E160BA"/>
    <w:rsid w:val="00E16170"/>
    <w:rsid w:val="00E16587"/>
    <w:rsid w:val="00E1685C"/>
    <w:rsid w:val="00E16D13"/>
    <w:rsid w:val="00E16D74"/>
    <w:rsid w:val="00E1761B"/>
    <w:rsid w:val="00E17B54"/>
    <w:rsid w:val="00E20354"/>
    <w:rsid w:val="00E2089D"/>
    <w:rsid w:val="00E20960"/>
    <w:rsid w:val="00E20FE8"/>
    <w:rsid w:val="00E21694"/>
    <w:rsid w:val="00E21AAC"/>
    <w:rsid w:val="00E21D90"/>
    <w:rsid w:val="00E222D2"/>
    <w:rsid w:val="00E225D8"/>
    <w:rsid w:val="00E22980"/>
    <w:rsid w:val="00E22BBC"/>
    <w:rsid w:val="00E241F5"/>
    <w:rsid w:val="00E244A8"/>
    <w:rsid w:val="00E2560E"/>
    <w:rsid w:val="00E25849"/>
    <w:rsid w:val="00E259F4"/>
    <w:rsid w:val="00E25B3E"/>
    <w:rsid w:val="00E26363"/>
    <w:rsid w:val="00E26D84"/>
    <w:rsid w:val="00E26FDD"/>
    <w:rsid w:val="00E2751B"/>
    <w:rsid w:val="00E27534"/>
    <w:rsid w:val="00E2793D"/>
    <w:rsid w:val="00E27CCC"/>
    <w:rsid w:val="00E27D8A"/>
    <w:rsid w:val="00E27E30"/>
    <w:rsid w:val="00E305E1"/>
    <w:rsid w:val="00E309E8"/>
    <w:rsid w:val="00E31080"/>
    <w:rsid w:val="00E31894"/>
    <w:rsid w:val="00E31C74"/>
    <w:rsid w:val="00E31D59"/>
    <w:rsid w:val="00E31DEB"/>
    <w:rsid w:val="00E324D8"/>
    <w:rsid w:val="00E3265A"/>
    <w:rsid w:val="00E329EB"/>
    <w:rsid w:val="00E332E9"/>
    <w:rsid w:val="00E334D8"/>
    <w:rsid w:val="00E33782"/>
    <w:rsid w:val="00E33DC0"/>
    <w:rsid w:val="00E341D4"/>
    <w:rsid w:val="00E343BC"/>
    <w:rsid w:val="00E349DD"/>
    <w:rsid w:val="00E34C73"/>
    <w:rsid w:val="00E34FE3"/>
    <w:rsid w:val="00E351C5"/>
    <w:rsid w:val="00E351C6"/>
    <w:rsid w:val="00E3570C"/>
    <w:rsid w:val="00E35BC7"/>
    <w:rsid w:val="00E36258"/>
    <w:rsid w:val="00E363C4"/>
    <w:rsid w:val="00E363D1"/>
    <w:rsid w:val="00E3658E"/>
    <w:rsid w:val="00E36A00"/>
    <w:rsid w:val="00E36BD8"/>
    <w:rsid w:val="00E36FAF"/>
    <w:rsid w:val="00E37033"/>
    <w:rsid w:val="00E37C4D"/>
    <w:rsid w:val="00E40253"/>
    <w:rsid w:val="00E40660"/>
    <w:rsid w:val="00E413E8"/>
    <w:rsid w:val="00E413EB"/>
    <w:rsid w:val="00E41467"/>
    <w:rsid w:val="00E41F84"/>
    <w:rsid w:val="00E42316"/>
    <w:rsid w:val="00E4275E"/>
    <w:rsid w:val="00E42803"/>
    <w:rsid w:val="00E42B18"/>
    <w:rsid w:val="00E43174"/>
    <w:rsid w:val="00E431BA"/>
    <w:rsid w:val="00E43250"/>
    <w:rsid w:val="00E434EF"/>
    <w:rsid w:val="00E43A9E"/>
    <w:rsid w:val="00E440BB"/>
    <w:rsid w:val="00E4423E"/>
    <w:rsid w:val="00E4445C"/>
    <w:rsid w:val="00E445D9"/>
    <w:rsid w:val="00E44C57"/>
    <w:rsid w:val="00E44FAB"/>
    <w:rsid w:val="00E45122"/>
    <w:rsid w:val="00E456F9"/>
    <w:rsid w:val="00E45B58"/>
    <w:rsid w:val="00E45CD1"/>
    <w:rsid w:val="00E45D89"/>
    <w:rsid w:val="00E46058"/>
    <w:rsid w:val="00E4607C"/>
    <w:rsid w:val="00E4612C"/>
    <w:rsid w:val="00E46264"/>
    <w:rsid w:val="00E462DD"/>
    <w:rsid w:val="00E466E7"/>
    <w:rsid w:val="00E46A56"/>
    <w:rsid w:val="00E4702D"/>
    <w:rsid w:val="00E4743C"/>
    <w:rsid w:val="00E474C8"/>
    <w:rsid w:val="00E479D9"/>
    <w:rsid w:val="00E47CCC"/>
    <w:rsid w:val="00E50183"/>
    <w:rsid w:val="00E501D2"/>
    <w:rsid w:val="00E50330"/>
    <w:rsid w:val="00E503CA"/>
    <w:rsid w:val="00E51146"/>
    <w:rsid w:val="00E51269"/>
    <w:rsid w:val="00E515B4"/>
    <w:rsid w:val="00E5174A"/>
    <w:rsid w:val="00E51DD6"/>
    <w:rsid w:val="00E52298"/>
    <w:rsid w:val="00E5322A"/>
    <w:rsid w:val="00E535E7"/>
    <w:rsid w:val="00E536B7"/>
    <w:rsid w:val="00E5399D"/>
    <w:rsid w:val="00E5423A"/>
    <w:rsid w:val="00E546A5"/>
    <w:rsid w:val="00E54A1D"/>
    <w:rsid w:val="00E54ECF"/>
    <w:rsid w:val="00E55875"/>
    <w:rsid w:val="00E55BE0"/>
    <w:rsid w:val="00E55CBE"/>
    <w:rsid w:val="00E55D4A"/>
    <w:rsid w:val="00E55F31"/>
    <w:rsid w:val="00E55F3A"/>
    <w:rsid w:val="00E56458"/>
    <w:rsid w:val="00E56A7F"/>
    <w:rsid w:val="00E56F1B"/>
    <w:rsid w:val="00E57730"/>
    <w:rsid w:val="00E57D93"/>
    <w:rsid w:val="00E57DC3"/>
    <w:rsid w:val="00E57FAB"/>
    <w:rsid w:val="00E60217"/>
    <w:rsid w:val="00E60325"/>
    <w:rsid w:val="00E604E9"/>
    <w:rsid w:val="00E6166A"/>
    <w:rsid w:val="00E61762"/>
    <w:rsid w:val="00E61947"/>
    <w:rsid w:val="00E61F28"/>
    <w:rsid w:val="00E62A0A"/>
    <w:rsid w:val="00E63006"/>
    <w:rsid w:val="00E6312A"/>
    <w:rsid w:val="00E63257"/>
    <w:rsid w:val="00E63D0F"/>
    <w:rsid w:val="00E64565"/>
    <w:rsid w:val="00E64855"/>
    <w:rsid w:val="00E64966"/>
    <w:rsid w:val="00E64DB2"/>
    <w:rsid w:val="00E65169"/>
    <w:rsid w:val="00E65D5D"/>
    <w:rsid w:val="00E65EC4"/>
    <w:rsid w:val="00E660D0"/>
    <w:rsid w:val="00E66365"/>
    <w:rsid w:val="00E66C08"/>
    <w:rsid w:val="00E66C9E"/>
    <w:rsid w:val="00E66D4A"/>
    <w:rsid w:val="00E6702D"/>
    <w:rsid w:val="00E6745D"/>
    <w:rsid w:val="00E675C0"/>
    <w:rsid w:val="00E67905"/>
    <w:rsid w:val="00E67B63"/>
    <w:rsid w:val="00E67BE5"/>
    <w:rsid w:val="00E67DCE"/>
    <w:rsid w:val="00E67FE2"/>
    <w:rsid w:val="00E70196"/>
    <w:rsid w:val="00E70884"/>
    <w:rsid w:val="00E70C26"/>
    <w:rsid w:val="00E70E4C"/>
    <w:rsid w:val="00E713CE"/>
    <w:rsid w:val="00E713E6"/>
    <w:rsid w:val="00E71880"/>
    <w:rsid w:val="00E7228A"/>
    <w:rsid w:val="00E724FD"/>
    <w:rsid w:val="00E72FE7"/>
    <w:rsid w:val="00E734F7"/>
    <w:rsid w:val="00E736B5"/>
    <w:rsid w:val="00E747A1"/>
    <w:rsid w:val="00E74E0F"/>
    <w:rsid w:val="00E750CA"/>
    <w:rsid w:val="00E751DD"/>
    <w:rsid w:val="00E75396"/>
    <w:rsid w:val="00E7621B"/>
    <w:rsid w:val="00E76556"/>
    <w:rsid w:val="00E76609"/>
    <w:rsid w:val="00E76BC6"/>
    <w:rsid w:val="00E76D60"/>
    <w:rsid w:val="00E76EDE"/>
    <w:rsid w:val="00E76F79"/>
    <w:rsid w:val="00E7755B"/>
    <w:rsid w:val="00E80EF0"/>
    <w:rsid w:val="00E81199"/>
    <w:rsid w:val="00E812A3"/>
    <w:rsid w:val="00E812F4"/>
    <w:rsid w:val="00E814C9"/>
    <w:rsid w:val="00E81847"/>
    <w:rsid w:val="00E81B49"/>
    <w:rsid w:val="00E81BC5"/>
    <w:rsid w:val="00E82B98"/>
    <w:rsid w:val="00E82E49"/>
    <w:rsid w:val="00E82FA6"/>
    <w:rsid w:val="00E834FF"/>
    <w:rsid w:val="00E83BA3"/>
    <w:rsid w:val="00E83BD1"/>
    <w:rsid w:val="00E8425A"/>
    <w:rsid w:val="00E843C0"/>
    <w:rsid w:val="00E8487C"/>
    <w:rsid w:val="00E84FB3"/>
    <w:rsid w:val="00E853C2"/>
    <w:rsid w:val="00E85793"/>
    <w:rsid w:val="00E857B0"/>
    <w:rsid w:val="00E86247"/>
    <w:rsid w:val="00E86504"/>
    <w:rsid w:val="00E86623"/>
    <w:rsid w:val="00E867AF"/>
    <w:rsid w:val="00E8689F"/>
    <w:rsid w:val="00E86AB7"/>
    <w:rsid w:val="00E86E0E"/>
    <w:rsid w:val="00E872DB"/>
    <w:rsid w:val="00E8794F"/>
    <w:rsid w:val="00E87D17"/>
    <w:rsid w:val="00E87D28"/>
    <w:rsid w:val="00E90124"/>
    <w:rsid w:val="00E902C4"/>
    <w:rsid w:val="00E9035F"/>
    <w:rsid w:val="00E90381"/>
    <w:rsid w:val="00E9045D"/>
    <w:rsid w:val="00E90549"/>
    <w:rsid w:val="00E9062D"/>
    <w:rsid w:val="00E91299"/>
    <w:rsid w:val="00E91319"/>
    <w:rsid w:val="00E91919"/>
    <w:rsid w:val="00E91B89"/>
    <w:rsid w:val="00E91CBA"/>
    <w:rsid w:val="00E9212F"/>
    <w:rsid w:val="00E9225A"/>
    <w:rsid w:val="00E92837"/>
    <w:rsid w:val="00E92A95"/>
    <w:rsid w:val="00E92B63"/>
    <w:rsid w:val="00E9338E"/>
    <w:rsid w:val="00E93459"/>
    <w:rsid w:val="00E9388A"/>
    <w:rsid w:val="00E939F2"/>
    <w:rsid w:val="00E93B8D"/>
    <w:rsid w:val="00E93DEE"/>
    <w:rsid w:val="00E93E74"/>
    <w:rsid w:val="00E93FAA"/>
    <w:rsid w:val="00E940D8"/>
    <w:rsid w:val="00E945B1"/>
    <w:rsid w:val="00E94C12"/>
    <w:rsid w:val="00E94D47"/>
    <w:rsid w:val="00E95586"/>
    <w:rsid w:val="00E95771"/>
    <w:rsid w:val="00E95AEB"/>
    <w:rsid w:val="00E95C30"/>
    <w:rsid w:val="00E96172"/>
    <w:rsid w:val="00E963D2"/>
    <w:rsid w:val="00E96632"/>
    <w:rsid w:val="00E96A3B"/>
    <w:rsid w:val="00E96B95"/>
    <w:rsid w:val="00E96D8C"/>
    <w:rsid w:val="00E96E40"/>
    <w:rsid w:val="00E96EA0"/>
    <w:rsid w:val="00E97079"/>
    <w:rsid w:val="00E974B0"/>
    <w:rsid w:val="00E9779E"/>
    <w:rsid w:val="00E97993"/>
    <w:rsid w:val="00E97F87"/>
    <w:rsid w:val="00EA0598"/>
    <w:rsid w:val="00EA0728"/>
    <w:rsid w:val="00EA0E7F"/>
    <w:rsid w:val="00EA16E9"/>
    <w:rsid w:val="00EA17BA"/>
    <w:rsid w:val="00EA17D3"/>
    <w:rsid w:val="00EA18A6"/>
    <w:rsid w:val="00EA1A59"/>
    <w:rsid w:val="00EA1D3B"/>
    <w:rsid w:val="00EA1E4E"/>
    <w:rsid w:val="00EA21BF"/>
    <w:rsid w:val="00EA2814"/>
    <w:rsid w:val="00EA2EC4"/>
    <w:rsid w:val="00EA32CF"/>
    <w:rsid w:val="00EA402A"/>
    <w:rsid w:val="00EA4131"/>
    <w:rsid w:val="00EA464F"/>
    <w:rsid w:val="00EA5136"/>
    <w:rsid w:val="00EA555A"/>
    <w:rsid w:val="00EA5790"/>
    <w:rsid w:val="00EA5B15"/>
    <w:rsid w:val="00EA5E1C"/>
    <w:rsid w:val="00EA62E2"/>
    <w:rsid w:val="00EA62E8"/>
    <w:rsid w:val="00EA65DF"/>
    <w:rsid w:val="00EA65ED"/>
    <w:rsid w:val="00EA7240"/>
    <w:rsid w:val="00EA7674"/>
    <w:rsid w:val="00EA77B2"/>
    <w:rsid w:val="00EB0BFC"/>
    <w:rsid w:val="00EB10D5"/>
    <w:rsid w:val="00EB1231"/>
    <w:rsid w:val="00EB18C1"/>
    <w:rsid w:val="00EB1CD2"/>
    <w:rsid w:val="00EB2338"/>
    <w:rsid w:val="00EB2D09"/>
    <w:rsid w:val="00EB2DC3"/>
    <w:rsid w:val="00EB305B"/>
    <w:rsid w:val="00EB3652"/>
    <w:rsid w:val="00EB3C80"/>
    <w:rsid w:val="00EB3CEB"/>
    <w:rsid w:val="00EB3CF2"/>
    <w:rsid w:val="00EB3FC4"/>
    <w:rsid w:val="00EB3FD2"/>
    <w:rsid w:val="00EB4A93"/>
    <w:rsid w:val="00EB4B36"/>
    <w:rsid w:val="00EB501B"/>
    <w:rsid w:val="00EB5CF1"/>
    <w:rsid w:val="00EB5E33"/>
    <w:rsid w:val="00EB6117"/>
    <w:rsid w:val="00EB637C"/>
    <w:rsid w:val="00EB69C5"/>
    <w:rsid w:val="00EB6AEA"/>
    <w:rsid w:val="00EB6C2C"/>
    <w:rsid w:val="00EB7207"/>
    <w:rsid w:val="00EB77B7"/>
    <w:rsid w:val="00EBE9A9"/>
    <w:rsid w:val="00EC00CC"/>
    <w:rsid w:val="00EC043E"/>
    <w:rsid w:val="00EC05DC"/>
    <w:rsid w:val="00EC08D7"/>
    <w:rsid w:val="00EC0B7C"/>
    <w:rsid w:val="00EC0C3E"/>
    <w:rsid w:val="00EC0E37"/>
    <w:rsid w:val="00EC0E4E"/>
    <w:rsid w:val="00EC13DC"/>
    <w:rsid w:val="00EC1D67"/>
    <w:rsid w:val="00EC28C8"/>
    <w:rsid w:val="00EC2A40"/>
    <w:rsid w:val="00EC2C9A"/>
    <w:rsid w:val="00EC2D13"/>
    <w:rsid w:val="00EC2EC7"/>
    <w:rsid w:val="00EC3DD5"/>
    <w:rsid w:val="00EC49A7"/>
    <w:rsid w:val="00EC4A9B"/>
    <w:rsid w:val="00EC5524"/>
    <w:rsid w:val="00EC5641"/>
    <w:rsid w:val="00EC569B"/>
    <w:rsid w:val="00EC5AAA"/>
    <w:rsid w:val="00EC5EB7"/>
    <w:rsid w:val="00EC60A2"/>
    <w:rsid w:val="00EC635E"/>
    <w:rsid w:val="00EC6AA7"/>
    <w:rsid w:val="00EC6B1E"/>
    <w:rsid w:val="00EC6C73"/>
    <w:rsid w:val="00EC6F4C"/>
    <w:rsid w:val="00EC71B3"/>
    <w:rsid w:val="00EC7AE3"/>
    <w:rsid w:val="00EC7D9B"/>
    <w:rsid w:val="00EC8CAD"/>
    <w:rsid w:val="00ED0079"/>
    <w:rsid w:val="00ED008F"/>
    <w:rsid w:val="00ED00E9"/>
    <w:rsid w:val="00ED0B61"/>
    <w:rsid w:val="00ED1252"/>
    <w:rsid w:val="00ED149D"/>
    <w:rsid w:val="00ED1713"/>
    <w:rsid w:val="00ED1741"/>
    <w:rsid w:val="00ED1955"/>
    <w:rsid w:val="00ED1D4B"/>
    <w:rsid w:val="00ED1F75"/>
    <w:rsid w:val="00ED2148"/>
    <w:rsid w:val="00ED238D"/>
    <w:rsid w:val="00ED2542"/>
    <w:rsid w:val="00ED32B5"/>
    <w:rsid w:val="00ED3E80"/>
    <w:rsid w:val="00ED3EC5"/>
    <w:rsid w:val="00ED41F5"/>
    <w:rsid w:val="00ED4535"/>
    <w:rsid w:val="00ED4539"/>
    <w:rsid w:val="00ED49E3"/>
    <w:rsid w:val="00ED4A05"/>
    <w:rsid w:val="00ED520B"/>
    <w:rsid w:val="00ED5213"/>
    <w:rsid w:val="00ED528A"/>
    <w:rsid w:val="00ED54FD"/>
    <w:rsid w:val="00ED58AE"/>
    <w:rsid w:val="00ED60CF"/>
    <w:rsid w:val="00ED6E60"/>
    <w:rsid w:val="00ED7170"/>
    <w:rsid w:val="00EE0045"/>
    <w:rsid w:val="00EE01C3"/>
    <w:rsid w:val="00EE0357"/>
    <w:rsid w:val="00EE03E4"/>
    <w:rsid w:val="00EE0958"/>
    <w:rsid w:val="00EE09BC"/>
    <w:rsid w:val="00EE0F53"/>
    <w:rsid w:val="00EE15E8"/>
    <w:rsid w:val="00EE1B3C"/>
    <w:rsid w:val="00EE1B4B"/>
    <w:rsid w:val="00EE1ECC"/>
    <w:rsid w:val="00EE223B"/>
    <w:rsid w:val="00EE22A8"/>
    <w:rsid w:val="00EE2445"/>
    <w:rsid w:val="00EE3797"/>
    <w:rsid w:val="00EE4339"/>
    <w:rsid w:val="00EE46EA"/>
    <w:rsid w:val="00EE475E"/>
    <w:rsid w:val="00EE47AC"/>
    <w:rsid w:val="00EE493B"/>
    <w:rsid w:val="00EE53E2"/>
    <w:rsid w:val="00EE59BD"/>
    <w:rsid w:val="00EE6064"/>
    <w:rsid w:val="00EE60BF"/>
    <w:rsid w:val="00EE65A7"/>
    <w:rsid w:val="00EE71B2"/>
    <w:rsid w:val="00EE7891"/>
    <w:rsid w:val="00EF05BB"/>
    <w:rsid w:val="00EF08CB"/>
    <w:rsid w:val="00EF09B3"/>
    <w:rsid w:val="00EF09ED"/>
    <w:rsid w:val="00EF0B9F"/>
    <w:rsid w:val="00EF116D"/>
    <w:rsid w:val="00EF11B6"/>
    <w:rsid w:val="00EF138E"/>
    <w:rsid w:val="00EF13B6"/>
    <w:rsid w:val="00EF18D9"/>
    <w:rsid w:val="00EF19EA"/>
    <w:rsid w:val="00EF1A67"/>
    <w:rsid w:val="00EF2301"/>
    <w:rsid w:val="00EF2775"/>
    <w:rsid w:val="00EF280D"/>
    <w:rsid w:val="00EF308D"/>
    <w:rsid w:val="00EF3646"/>
    <w:rsid w:val="00EF40C8"/>
    <w:rsid w:val="00EF420B"/>
    <w:rsid w:val="00EF4288"/>
    <w:rsid w:val="00EF42E8"/>
    <w:rsid w:val="00EF4318"/>
    <w:rsid w:val="00EF433D"/>
    <w:rsid w:val="00EF4442"/>
    <w:rsid w:val="00EF44EC"/>
    <w:rsid w:val="00EF45E7"/>
    <w:rsid w:val="00EF4768"/>
    <w:rsid w:val="00EF4874"/>
    <w:rsid w:val="00EF4B5E"/>
    <w:rsid w:val="00EF4B8C"/>
    <w:rsid w:val="00EF5201"/>
    <w:rsid w:val="00EF53FF"/>
    <w:rsid w:val="00EF5540"/>
    <w:rsid w:val="00EF564A"/>
    <w:rsid w:val="00EF6460"/>
    <w:rsid w:val="00EF64BC"/>
    <w:rsid w:val="00EF6606"/>
    <w:rsid w:val="00EF6987"/>
    <w:rsid w:val="00EF6F42"/>
    <w:rsid w:val="00EF70E4"/>
    <w:rsid w:val="00EF79E7"/>
    <w:rsid w:val="00EF7FF7"/>
    <w:rsid w:val="00F00234"/>
    <w:rsid w:val="00F006E6"/>
    <w:rsid w:val="00F00DCA"/>
    <w:rsid w:val="00F018AF"/>
    <w:rsid w:val="00F01B56"/>
    <w:rsid w:val="00F01C82"/>
    <w:rsid w:val="00F022C7"/>
    <w:rsid w:val="00F02B92"/>
    <w:rsid w:val="00F02C48"/>
    <w:rsid w:val="00F02CF4"/>
    <w:rsid w:val="00F034C3"/>
    <w:rsid w:val="00F03C71"/>
    <w:rsid w:val="00F04119"/>
    <w:rsid w:val="00F0436E"/>
    <w:rsid w:val="00F044F4"/>
    <w:rsid w:val="00F04A18"/>
    <w:rsid w:val="00F04EDF"/>
    <w:rsid w:val="00F04F20"/>
    <w:rsid w:val="00F054C5"/>
    <w:rsid w:val="00F0568B"/>
    <w:rsid w:val="00F05C88"/>
    <w:rsid w:val="00F05DAD"/>
    <w:rsid w:val="00F05FD6"/>
    <w:rsid w:val="00F06070"/>
    <w:rsid w:val="00F06194"/>
    <w:rsid w:val="00F062DD"/>
    <w:rsid w:val="00F0656B"/>
    <w:rsid w:val="00F06D4A"/>
    <w:rsid w:val="00F06FD7"/>
    <w:rsid w:val="00F073DC"/>
    <w:rsid w:val="00F0751D"/>
    <w:rsid w:val="00F07A35"/>
    <w:rsid w:val="00F07C32"/>
    <w:rsid w:val="00F07C89"/>
    <w:rsid w:val="00F103E5"/>
    <w:rsid w:val="00F10871"/>
    <w:rsid w:val="00F10F0D"/>
    <w:rsid w:val="00F1174C"/>
    <w:rsid w:val="00F118CF"/>
    <w:rsid w:val="00F11E0D"/>
    <w:rsid w:val="00F1200D"/>
    <w:rsid w:val="00F12291"/>
    <w:rsid w:val="00F12314"/>
    <w:rsid w:val="00F1250B"/>
    <w:rsid w:val="00F1265B"/>
    <w:rsid w:val="00F12946"/>
    <w:rsid w:val="00F12BDB"/>
    <w:rsid w:val="00F12C2E"/>
    <w:rsid w:val="00F12D84"/>
    <w:rsid w:val="00F13024"/>
    <w:rsid w:val="00F13185"/>
    <w:rsid w:val="00F13206"/>
    <w:rsid w:val="00F138E7"/>
    <w:rsid w:val="00F1472E"/>
    <w:rsid w:val="00F147D6"/>
    <w:rsid w:val="00F14A4F"/>
    <w:rsid w:val="00F14B31"/>
    <w:rsid w:val="00F150D9"/>
    <w:rsid w:val="00F15971"/>
    <w:rsid w:val="00F15E4E"/>
    <w:rsid w:val="00F1621D"/>
    <w:rsid w:val="00F165FF"/>
    <w:rsid w:val="00F1665B"/>
    <w:rsid w:val="00F16D3F"/>
    <w:rsid w:val="00F173F1"/>
    <w:rsid w:val="00F201CC"/>
    <w:rsid w:val="00F203C4"/>
    <w:rsid w:val="00F205C5"/>
    <w:rsid w:val="00F20708"/>
    <w:rsid w:val="00F2094B"/>
    <w:rsid w:val="00F20AF7"/>
    <w:rsid w:val="00F20B9E"/>
    <w:rsid w:val="00F20F3E"/>
    <w:rsid w:val="00F20F67"/>
    <w:rsid w:val="00F21171"/>
    <w:rsid w:val="00F2119F"/>
    <w:rsid w:val="00F21236"/>
    <w:rsid w:val="00F21315"/>
    <w:rsid w:val="00F213EC"/>
    <w:rsid w:val="00F2175D"/>
    <w:rsid w:val="00F21BBD"/>
    <w:rsid w:val="00F21D6B"/>
    <w:rsid w:val="00F2214B"/>
    <w:rsid w:val="00F2218E"/>
    <w:rsid w:val="00F224CC"/>
    <w:rsid w:val="00F22AC1"/>
    <w:rsid w:val="00F23121"/>
    <w:rsid w:val="00F232A3"/>
    <w:rsid w:val="00F23728"/>
    <w:rsid w:val="00F23EFF"/>
    <w:rsid w:val="00F23FFD"/>
    <w:rsid w:val="00F24288"/>
    <w:rsid w:val="00F24C28"/>
    <w:rsid w:val="00F24C49"/>
    <w:rsid w:val="00F24F1C"/>
    <w:rsid w:val="00F251D9"/>
    <w:rsid w:val="00F2532C"/>
    <w:rsid w:val="00F258AF"/>
    <w:rsid w:val="00F25939"/>
    <w:rsid w:val="00F25FA3"/>
    <w:rsid w:val="00F26243"/>
    <w:rsid w:val="00F265A3"/>
    <w:rsid w:val="00F26B5B"/>
    <w:rsid w:val="00F27291"/>
    <w:rsid w:val="00F274B5"/>
    <w:rsid w:val="00F27824"/>
    <w:rsid w:val="00F27D4F"/>
    <w:rsid w:val="00F30334"/>
    <w:rsid w:val="00F3039B"/>
    <w:rsid w:val="00F30C2C"/>
    <w:rsid w:val="00F30FF7"/>
    <w:rsid w:val="00F31220"/>
    <w:rsid w:val="00F312D8"/>
    <w:rsid w:val="00F313DE"/>
    <w:rsid w:val="00F31402"/>
    <w:rsid w:val="00F3140F"/>
    <w:rsid w:val="00F316B0"/>
    <w:rsid w:val="00F3190D"/>
    <w:rsid w:val="00F31F15"/>
    <w:rsid w:val="00F3206D"/>
    <w:rsid w:val="00F33279"/>
    <w:rsid w:val="00F33428"/>
    <w:rsid w:val="00F33A8F"/>
    <w:rsid w:val="00F3402F"/>
    <w:rsid w:val="00F34345"/>
    <w:rsid w:val="00F34461"/>
    <w:rsid w:val="00F35ECC"/>
    <w:rsid w:val="00F360BD"/>
    <w:rsid w:val="00F36260"/>
    <w:rsid w:val="00F36282"/>
    <w:rsid w:val="00F362D5"/>
    <w:rsid w:val="00F36499"/>
    <w:rsid w:val="00F364AB"/>
    <w:rsid w:val="00F37151"/>
    <w:rsid w:val="00F37A22"/>
    <w:rsid w:val="00F37DFB"/>
    <w:rsid w:val="00F37E45"/>
    <w:rsid w:val="00F4050B"/>
    <w:rsid w:val="00F40C4B"/>
    <w:rsid w:val="00F40F8A"/>
    <w:rsid w:val="00F4128C"/>
    <w:rsid w:val="00F4156B"/>
    <w:rsid w:val="00F416D2"/>
    <w:rsid w:val="00F41828"/>
    <w:rsid w:val="00F41A89"/>
    <w:rsid w:val="00F422A8"/>
    <w:rsid w:val="00F422F5"/>
    <w:rsid w:val="00F42472"/>
    <w:rsid w:val="00F4268B"/>
    <w:rsid w:val="00F43037"/>
    <w:rsid w:val="00F4324C"/>
    <w:rsid w:val="00F43731"/>
    <w:rsid w:val="00F43CE4"/>
    <w:rsid w:val="00F43D04"/>
    <w:rsid w:val="00F43E8D"/>
    <w:rsid w:val="00F44919"/>
    <w:rsid w:val="00F449EE"/>
    <w:rsid w:val="00F44F50"/>
    <w:rsid w:val="00F45246"/>
    <w:rsid w:val="00F454E5"/>
    <w:rsid w:val="00F45552"/>
    <w:rsid w:val="00F455BD"/>
    <w:rsid w:val="00F45C85"/>
    <w:rsid w:val="00F46352"/>
    <w:rsid w:val="00F466FC"/>
    <w:rsid w:val="00F470B2"/>
    <w:rsid w:val="00F47240"/>
    <w:rsid w:val="00F4748F"/>
    <w:rsid w:val="00F477E8"/>
    <w:rsid w:val="00F47BEB"/>
    <w:rsid w:val="00F50660"/>
    <w:rsid w:val="00F50741"/>
    <w:rsid w:val="00F50755"/>
    <w:rsid w:val="00F50AE4"/>
    <w:rsid w:val="00F511C2"/>
    <w:rsid w:val="00F51293"/>
    <w:rsid w:val="00F51413"/>
    <w:rsid w:val="00F51704"/>
    <w:rsid w:val="00F51D44"/>
    <w:rsid w:val="00F51DAC"/>
    <w:rsid w:val="00F536EE"/>
    <w:rsid w:val="00F53E9D"/>
    <w:rsid w:val="00F53ED5"/>
    <w:rsid w:val="00F540B6"/>
    <w:rsid w:val="00F540CC"/>
    <w:rsid w:val="00F54149"/>
    <w:rsid w:val="00F54436"/>
    <w:rsid w:val="00F54A12"/>
    <w:rsid w:val="00F54B73"/>
    <w:rsid w:val="00F54BFC"/>
    <w:rsid w:val="00F5514E"/>
    <w:rsid w:val="00F55684"/>
    <w:rsid w:val="00F55948"/>
    <w:rsid w:val="00F56A53"/>
    <w:rsid w:val="00F56CB5"/>
    <w:rsid w:val="00F56D52"/>
    <w:rsid w:val="00F56FFB"/>
    <w:rsid w:val="00F573A2"/>
    <w:rsid w:val="00F5763A"/>
    <w:rsid w:val="00F57687"/>
    <w:rsid w:val="00F57860"/>
    <w:rsid w:val="00F5790E"/>
    <w:rsid w:val="00F60B77"/>
    <w:rsid w:val="00F60F49"/>
    <w:rsid w:val="00F6100E"/>
    <w:rsid w:val="00F611A1"/>
    <w:rsid w:val="00F617FA"/>
    <w:rsid w:val="00F61B6F"/>
    <w:rsid w:val="00F6237B"/>
    <w:rsid w:val="00F623F1"/>
    <w:rsid w:val="00F62725"/>
    <w:rsid w:val="00F62837"/>
    <w:rsid w:val="00F62895"/>
    <w:rsid w:val="00F62FBF"/>
    <w:rsid w:val="00F6314A"/>
    <w:rsid w:val="00F63CCB"/>
    <w:rsid w:val="00F64017"/>
    <w:rsid w:val="00F640A5"/>
    <w:rsid w:val="00F64EA5"/>
    <w:rsid w:val="00F65692"/>
    <w:rsid w:val="00F65E0E"/>
    <w:rsid w:val="00F66953"/>
    <w:rsid w:val="00F66D23"/>
    <w:rsid w:val="00F66D2A"/>
    <w:rsid w:val="00F66D9B"/>
    <w:rsid w:val="00F6759E"/>
    <w:rsid w:val="00F678DC"/>
    <w:rsid w:val="00F67B48"/>
    <w:rsid w:val="00F67C45"/>
    <w:rsid w:val="00F700FF"/>
    <w:rsid w:val="00F70371"/>
    <w:rsid w:val="00F70A58"/>
    <w:rsid w:val="00F70B0D"/>
    <w:rsid w:val="00F70D82"/>
    <w:rsid w:val="00F70E0F"/>
    <w:rsid w:val="00F70E4D"/>
    <w:rsid w:val="00F70F1F"/>
    <w:rsid w:val="00F71190"/>
    <w:rsid w:val="00F7132C"/>
    <w:rsid w:val="00F7156C"/>
    <w:rsid w:val="00F717AB"/>
    <w:rsid w:val="00F71BA3"/>
    <w:rsid w:val="00F71CEE"/>
    <w:rsid w:val="00F72021"/>
    <w:rsid w:val="00F722FB"/>
    <w:rsid w:val="00F72B84"/>
    <w:rsid w:val="00F72D14"/>
    <w:rsid w:val="00F72E9F"/>
    <w:rsid w:val="00F738EC"/>
    <w:rsid w:val="00F738F6"/>
    <w:rsid w:val="00F744B7"/>
    <w:rsid w:val="00F749EE"/>
    <w:rsid w:val="00F74C3F"/>
    <w:rsid w:val="00F74D09"/>
    <w:rsid w:val="00F7592E"/>
    <w:rsid w:val="00F75C23"/>
    <w:rsid w:val="00F75D5F"/>
    <w:rsid w:val="00F760AC"/>
    <w:rsid w:val="00F76809"/>
    <w:rsid w:val="00F769FA"/>
    <w:rsid w:val="00F76FC4"/>
    <w:rsid w:val="00F77221"/>
    <w:rsid w:val="00F77483"/>
    <w:rsid w:val="00F775FF"/>
    <w:rsid w:val="00F77A86"/>
    <w:rsid w:val="00F77B94"/>
    <w:rsid w:val="00F80797"/>
    <w:rsid w:val="00F80B03"/>
    <w:rsid w:val="00F811DA"/>
    <w:rsid w:val="00F81214"/>
    <w:rsid w:val="00F81BE4"/>
    <w:rsid w:val="00F82020"/>
    <w:rsid w:val="00F82C6E"/>
    <w:rsid w:val="00F8301B"/>
    <w:rsid w:val="00F83158"/>
    <w:rsid w:val="00F8316E"/>
    <w:rsid w:val="00F833D9"/>
    <w:rsid w:val="00F836A0"/>
    <w:rsid w:val="00F84289"/>
    <w:rsid w:val="00F845D7"/>
    <w:rsid w:val="00F84928"/>
    <w:rsid w:val="00F8492B"/>
    <w:rsid w:val="00F84A99"/>
    <w:rsid w:val="00F84ACC"/>
    <w:rsid w:val="00F85E88"/>
    <w:rsid w:val="00F860F5"/>
    <w:rsid w:val="00F86156"/>
    <w:rsid w:val="00F86183"/>
    <w:rsid w:val="00F86498"/>
    <w:rsid w:val="00F86B28"/>
    <w:rsid w:val="00F86C27"/>
    <w:rsid w:val="00F873C2"/>
    <w:rsid w:val="00F8741A"/>
    <w:rsid w:val="00F87451"/>
    <w:rsid w:val="00F87B50"/>
    <w:rsid w:val="00F87C65"/>
    <w:rsid w:val="00F900D8"/>
    <w:rsid w:val="00F906F6"/>
    <w:rsid w:val="00F909ED"/>
    <w:rsid w:val="00F91545"/>
    <w:rsid w:val="00F91AC4"/>
    <w:rsid w:val="00F91CDD"/>
    <w:rsid w:val="00F91D39"/>
    <w:rsid w:val="00F91E13"/>
    <w:rsid w:val="00F91E9B"/>
    <w:rsid w:val="00F921DA"/>
    <w:rsid w:val="00F92B30"/>
    <w:rsid w:val="00F93274"/>
    <w:rsid w:val="00F9350F"/>
    <w:rsid w:val="00F935DA"/>
    <w:rsid w:val="00F93745"/>
    <w:rsid w:val="00F93C9D"/>
    <w:rsid w:val="00F9436E"/>
    <w:rsid w:val="00F949B8"/>
    <w:rsid w:val="00F95384"/>
    <w:rsid w:val="00F958E7"/>
    <w:rsid w:val="00F964B5"/>
    <w:rsid w:val="00F96787"/>
    <w:rsid w:val="00F96B99"/>
    <w:rsid w:val="00F96C3C"/>
    <w:rsid w:val="00F96F5F"/>
    <w:rsid w:val="00F97077"/>
    <w:rsid w:val="00F972FF"/>
    <w:rsid w:val="00F9775A"/>
    <w:rsid w:val="00F97A96"/>
    <w:rsid w:val="00F97FBF"/>
    <w:rsid w:val="00FA00C8"/>
    <w:rsid w:val="00FA021A"/>
    <w:rsid w:val="00FA02DD"/>
    <w:rsid w:val="00FA03F9"/>
    <w:rsid w:val="00FA09C0"/>
    <w:rsid w:val="00FA0CF4"/>
    <w:rsid w:val="00FA1271"/>
    <w:rsid w:val="00FA1819"/>
    <w:rsid w:val="00FA1A66"/>
    <w:rsid w:val="00FA1A67"/>
    <w:rsid w:val="00FA1C30"/>
    <w:rsid w:val="00FA1CAF"/>
    <w:rsid w:val="00FA1E01"/>
    <w:rsid w:val="00FA2294"/>
    <w:rsid w:val="00FA23DB"/>
    <w:rsid w:val="00FA2613"/>
    <w:rsid w:val="00FA33BF"/>
    <w:rsid w:val="00FA3468"/>
    <w:rsid w:val="00FA34A6"/>
    <w:rsid w:val="00FA34D5"/>
    <w:rsid w:val="00FA34FE"/>
    <w:rsid w:val="00FA3F33"/>
    <w:rsid w:val="00FA3F62"/>
    <w:rsid w:val="00FA4036"/>
    <w:rsid w:val="00FA4BEC"/>
    <w:rsid w:val="00FA5020"/>
    <w:rsid w:val="00FA5A4C"/>
    <w:rsid w:val="00FA5E80"/>
    <w:rsid w:val="00FA5EE4"/>
    <w:rsid w:val="00FA6127"/>
    <w:rsid w:val="00FA6C8C"/>
    <w:rsid w:val="00FA7063"/>
    <w:rsid w:val="00FA706E"/>
    <w:rsid w:val="00FA7128"/>
    <w:rsid w:val="00FA745F"/>
    <w:rsid w:val="00FA75A1"/>
    <w:rsid w:val="00FA75E3"/>
    <w:rsid w:val="00FA77B2"/>
    <w:rsid w:val="00FA7F82"/>
    <w:rsid w:val="00FA7F99"/>
    <w:rsid w:val="00FB00FB"/>
    <w:rsid w:val="00FB041A"/>
    <w:rsid w:val="00FB0884"/>
    <w:rsid w:val="00FB09DB"/>
    <w:rsid w:val="00FB0CBC"/>
    <w:rsid w:val="00FB0D7D"/>
    <w:rsid w:val="00FB10ED"/>
    <w:rsid w:val="00FB1132"/>
    <w:rsid w:val="00FB142F"/>
    <w:rsid w:val="00FB155F"/>
    <w:rsid w:val="00FB1712"/>
    <w:rsid w:val="00FB1BD8"/>
    <w:rsid w:val="00FB1D1E"/>
    <w:rsid w:val="00FB20E8"/>
    <w:rsid w:val="00FB2138"/>
    <w:rsid w:val="00FB2194"/>
    <w:rsid w:val="00FB2687"/>
    <w:rsid w:val="00FB2B68"/>
    <w:rsid w:val="00FB3044"/>
    <w:rsid w:val="00FB3153"/>
    <w:rsid w:val="00FB3390"/>
    <w:rsid w:val="00FB3496"/>
    <w:rsid w:val="00FB3623"/>
    <w:rsid w:val="00FB3678"/>
    <w:rsid w:val="00FB42B2"/>
    <w:rsid w:val="00FB47A5"/>
    <w:rsid w:val="00FB4A87"/>
    <w:rsid w:val="00FB4B4F"/>
    <w:rsid w:val="00FB4D7E"/>
    <w:rsid w:val="00FB5607"/>
    <w:rsid w:val="00FB56AD"/>
    <w:rsid w:val="00FB5A59"/>
    <w:rsid w:val="00FB637B"/>
    <w:rsid w:val="00FB65CD"/>
    <w:rsid w:val="00FB6B81"/>
    <w:rsid w:val="00FB74F8"/>
    <w:rsid w:val="00FB755A"/>
    <w:rsid w:val="00FB764D"/>
    <w:rsid w:val="00FB76AE"/>
    <w:rsid w:val="00FB7A0A"/>
    <w:rsid w:val="00FB7C4D"/>
    <w:rsid w:val="00FC0047"/>
    <w:rsid w:val="00FC051D"/>
    <w:rsid w:val="00FC0A53"/>
    <w:rsid w:val="00FC0AF7"/>
    <w:rsid w:val="00FC101C"/>
    <w:rsid w:val="00FC1AF3"/>
    <w:rsid w:val="00FC1F49"/>
    <w:rsid w:val="00FC2150"/>
    <w:rsid w:val="00FC2272"/>
    <w:rsid w:val="00FC237A"/>
    <w:rsid w:val="00FC27A6"/>
    <w:rsid w:val="00FC2BF6"/>
    <w:rsid w:val="00FC357C"/>
    <w:rsid w:val="00FC3621"/>
    <w:rsid w:val="00FC36B9"/>
    <w:rsid w:val="00FC3734"/>
    <w:rsid w:val="00FC3C77"/>
    <w:rsid w:val="00FC3CCE"/>
    <w:rsid w:val="00FC442B"/>
    <w:rsid w:val="00FC44E7"/>
    <w:rsid w:val="00FC4FB7"/>
    <w:rsid w:val="00FC50C2"/>
    <w:rsid w:val="00FC530B"/>
    <w:rsid w:val="00FC5654"/>
    <w:rsid w:val="00FC566B"/>
    <w:rsid w:val="00FC61B8"/>
    <w:rsid w:val="00FC7078"/>
    <w:rsid w:val="00FC7126"/>
    <w:rsid w:val="00FC76E3"/>
    <w:rsid w:val="00FC7D89"/>
    <w:rsid w:val="00FD0245"/>
    <w:rsid w:val="00FD0304"/>
    <w:rsid w:val="00FD0347"/>
    <w:rsid w:val="00FD04CC"/>
    <w:rsid w:val="00FD0A7C"/>
    <w:rsid w:val="00FD18FB"/>
    <w:rsid w:val="00FD1BC0"/>
    <w:rsid w:val="00FD1DA5"/>
    <w:rsid w:val="00FD1E32"/>
    <w:rsid w:val="00FD220C"/>
    <w:rsid w:val="00FD27BA"/>
    <w:rsid w:val="00FD28DC"/>
    <w:rsid w:val="00FD2FDF"/>
    <w:rsid w:val="00FD374F"/>
    <w:rsid w:val="00FD3780"/>
    <w:rsid w:val="00FD3C09"/>
    <w:rsid w:val="00FD3DFB"/>
    <w:rsid w:val="00FD4118"/>
    <w:rsid w:val="00FD42BA"/>
    <w:rsid w:val="00FD45D1"/>
    <w:rsid w:val="00FD4A45"/>
    <w:rsid w:val="00FD4B4F"/>
    <w:rsid w:val="00FD511E"/>
    <w:rsid w:val="00FD5290"/>
    <w:rsid w:val="00FD537B"/>
    <w:rsid w:val="00FD565B"/>
    <w:rsid w:val="00FD56D9"/>
    <w:rsid w:val="00FD588D"/>
    <w:rsid w:val="00FD5B20"/>
    <w:rsid w:val="00FD65C5"/>
    <w:rsid w:val="00FD6A4A"/>
    <w:rsid w:val="00FD6ABA"/>
    <w:rsid w:val="00FD6FE0"/>
    <w:rsid w:val="00FD7219"/>
    <w:rsid w:val="00FD7498"/>
    <w:rsid w:val="00FD7591"/>
    <w:rsid w:val="00FE0186"/>
    <w:rsid w:val="00FE0685"/>
    <w:rsid w:val="00FE0A1E"/>
    <w:rsid w:val="00FE0E2D"/>
    <w:rsid w:val="00FE0FF7"/>
    <w:rsid w:val="00FE1022"/>
    <w:rsid w:val="00FE1798"/>
    <w:rsid w:val="00FE1AA4"/>
    <w:rsid w:val="00FE1B02"/>
    <w:rsid w:val="00FE1D3D"/>
    <w:rsid w:val="00FE219B"/>
    <w:rsid w:val="00FE21F8"/>
    <w:rsid w:val="00FE2CDA"/>
    <w:rsid w:val="00FE31CD"/>
    <w:rsid w:val="00FE3238"/>
    <w:rsid w:val="00FE32F1"/>
    <w:rsid w:val="00FE335D"/>
    <w:rsid w:val="00FE3986"/>
    <w:rsid w:val="00FE3AD8"/>
    <w:rsid w:val="00FE3EFC"/>
    <w:rsid w:val="00FE468A"/>
    <w:rsid w:val="00FE4973"/>
    <w:rsid w:val="00FE4CC3"/>
    <w:rsid w:val="00FE4ED5"/>
    <w:rsid w:val="00FE505C"/>
    <w:rsid w:val="00FE511B"/>
    <w:rsid w:val="00FE52D3"/>
    <w:rsid w:val="00FE556C"/>
    <w:rsid w:val="00FE6034"/>
    <w:rsid w:val="00FE65F1"/>
    <w:rsid w:val="00FE7E1D"/>
    <w:rsid w:val="00FF0843"/>
    <w:rsid w:val="00FF0BDF"/>
    <w:rsid w:val="00FF12C9"/>
    <w:rsid w:val="00FF1A56"/>
    <w:rsid w:val="00FF1DD4"/>
    <w:rsid w:val="00FF1EF7"/>
    <w:rsid w:val="00FF22AA"/>
    <w:rsid w:val="00FF2573"/>
    <w:rsid w:val="00FF2CC4"/>
    <w:rsid w:val="00FF37F8"/>
    <w:rsid w:val="00FF3B8D"/>
    <w:rsid w:val="00FF3E67"/>
    <w:rsid w:val="00FF4AAE"/>
    <w:rsid w:val="00FF4CE4"/>
    <w:rsid w:val="00FF52EB"/>
    <w:rsid w:val="00FF5416"/>
    <w:rsid w:val="00FF557A"/>
    <w:rsid w:val="00FF5D29"/>
    <w:rsid w:val="00FF63DD"/>
    <w:rsid w:val="00FF6708"/>
    <w:rsid w:val="00FF699D"/>
    <w:rsid w:val="0100C662"/>
    <w:rsid w:val="0102710A"/>
    <w:rsid w:val="010319AB"/>
    <w:rsid w:val="0103AAE1"/>
    <w:rsid w:val="01091096"/>
    <w:rsid w:val="011101C3"/>
    <w:rsid w:val="011BED0C"/>
    <w:rsid w:val="0126B49B"/>
    <w:rsid w:val="0127E354"/>
    <w:rsid w:val="0128DB02"/>
    <w:rsid w:val="01298058"/>
    <w:rsid w:val="012ECA78"/>
    <w:rsid w:val="015A250B"/>
    <w:rsid w:val="0164882F"/>
    <w:rsid w:val="0165632F"/>
    <w:rsid w:val="01679C76"/>
    <w:rsid w:val="016928A9"/>
    <w:rsid w:val="0176465C"/>
    <w:rsid w:val="01783591"/>
    <w:rsid w:val="01796E06"/>
    <w:rsid w:val="0181698E"/>
    <w:rsid w:val="0184155D"/>
    <w:rsid w:val="0184E761"/>
    <w:rsid w:val="01921046"/>
    <w:rsid w:val="0195E64E"/>
    <w:rsid w:val="01969AA5"/>
    <w:rsid w:val="0198B338"/>
    <w:rsid w:val="019A466B"/>
    <w:rsid w:val="019F82AC"/>
    <w:rsid w:val="01A0F117"/>
    <w:rsid w:val="01A38559"/>
    <w:rsid w:val="01A59A9A"/>
    <w:rsid w:val="01AAC9B9"/>
    <w:rsid w:val="01AAF78F"/>
    <w:rsid w:val="01B63797"/>
    <w:rsid w:val="01B92A96"/>
    <w:rsid w:val="01B97502"/>
    <w:rsid w:val="01BEC2F7"/>
    <w:rsid w:val="01D1B119"/>
    <w:rsid w:val="01D8419A"/>
    <w:rsid w:val="01DBE4EC"/>
    <w:rsid w:val="01DE1F3B"/>
    <w:rsid w:val="01E0DA47"/>
    <w:rsid w:val="01EC9E8A"/>
    <w:rsid w:val="01FAB3F5"/>
    <w:rsid w:val="02013295"/>
    <w:rsid w:val="0204F08A"/>
    <w:rsid w:val="020CE559"/>
    <w:rsid w:val="021BE707"/>
    <w:rsid w:val="021E5619"/>
    <w:rsid w:val="02222821"/>
    <w:rsid w:val="0222DA54"/>
    <w:rsid w:val="022C9C38"/>
    <w:rsid w:val="0234475F"/>
    <w:rsid w:val="02391A7E"/>
    <w:rsid w:val="024A04D6"/>
    <w:rsid w:val="024ABC21"/>
    <w:rsid w:val="024CE906"/>
    <w:rsid w:val="024FF5F8"/>
    <w:rsid w:val="0252A8E5"/>
    <w:rsid w:val="0257CDDD"/>
    <w:rsid w:val="0266DA8D"/>
    <w:rsid w:val="026ABA3C"/>
    <w:rsid w:val="026D3922"/>
    <w:rsid w:val="026E3A54"/>
    <w:rsid w:val="026F8EED"/>
    <w:rsid w:val="0273A0CA"/>
    <w:rsid w:val="02797F35"/>
    <w:rsid w:val="027B0B15"/>
    <w:rsid w:val="027D4BDD"/>
    <w:rsid w:val="0283691A"/>
    <w:rsid w:val="02854A32"/>
    <w:rsid w:val="0285FF2E"/>
    <w:rsid w:val="029A36A4"/>
    <w:rsid w:val="02A02156"/>
    <w:rsid w:val="02A0DD0D"/>
    <w:rsid w:val="02CE6573"/>
    <w:rsid w:val="02CFF827"/>
    <w:rsid w:val="02D064C6"/>
    <w:rsid w:val="02DC6CCE"/>
    <w:rsid w:val="02DE065A"/>
    <w:rsid w:val="02E17130"/>
    <w:rsid w:val="02E3B8E6"/>
    <w:rsid w:val="02E5DEB9"/>
    <w:rsid w:val="02EBCE68"/>
    <w:rsid w:val="02ED448D"/>
    <w:rsid w:val="02EFF170"/>
    <w:rsid w:val="02F5952B"/>
    <w:rsid w:val="02FE5C6F"/>
    <w:rsid w:val="03132D60"/>
    <w:rsid w:val="0316DB5D"/>
    <w:rsid w:val="031AD8A7"/>
    <w:rsid w:val="0320228F"/>
    <w:rsid w:val="0324C266"/>
    <w:rsid w:val="032F463D"/>
    <w:rsid w:val="0332A320"/>
    <w:rsid w:val="0335897F"/>
    <w:rsid w:val="033946EB"/>
    <w:rsid w:val="0345A18F"/>
    <w:rsid w:val="03493831"/>
    <w:rsid w:val="034A5EB2"/>
    <w:rsid w:val="034F0343"/>
    <w:rsid w:val="03520946"/>
    <w:rsid w:val="0352799D"/>
    <w:rsid w:val="035701E8"/>
    <w:rsid w:val="035EBE45"/>
    <w:rsid w:val="036375F8"/>
    <w:rsid w:val="03658DB8"/>
    <w:rsid w:val="03768194"/>
    <w:rsid w:val="037AA5BC"/>
    <w:rsid w:val="037F74E8"/>
    <w:rsid w:val="038470C0"/>
    <w:rsid w:val="0389A324"/>
    <w:rsid w:val="038F944E"/>
    <w:rsid w:val="0390101F"/>
    <w:rsid w:val="03910F8A"/>
    <w:rsid w:val="039A283E"/>
    <w:rsid w:val="039B20A2"/>
    <w:rsid w:val="039FC0DC"/>
    <w:rsid w:val="03A494B0"/>
    <w:rsid w:val="03A5F796"/>
    <w:rsid w:val="03AB2188"/>
    <w:rsid w:val="03AE6887"/>
    <w:rsid w:val="03AE9D79"/>
    <w:rsid w:val="03B48D4D"/>
    <w:rsid w:val="03B7B72A"/>
    <w:rsid w:val="03BF134C"/>
    <w:rsid w:val="03CA8D14"/>
    <w:rsid w:val="03CC80B9"/>
    <w:rsid w:val="03D305A0"/>
    <w:rsid w:val="03D5A9CA"/>
    <w:rsid w:val="03D97A01"/>
    <w:rsid w:val="03DD6DA6"/>
    <w:rsid w:val="03DDF935"/>
    <w:rsid w:val="03DE9F08"/>
    <w:rsid w:val="03E26B18"/>
    <w:rsid w:val="03E44F71"/>
    <w:rsid w:val="03E9FBD3"/>
    <w:rsid w:val="03EED9BE"/>
    <w:rsid w:val="03F48D4E"/>
    <w:rsid w:val="03F6F9D3"/>
    <w:rsid w:val="03F83B47"/>
    <w:rsid w:val="040218FA"/>
    <w:rsid w:val="04081194"/>
    <w:rsid w:val="04126DCB"/>
    <w:rsid w:val="0419F5AF"/>
    <w:rsid w:val="04228B25"/>
    <w:rsid w:val="0424E3FF"/>
    <w:rsid w:val="0429B19B"/>
    <w:rsid w:val="042BEE70"/>
    <w:rsid w:val="042C1C58"/>
    <w:rsid w:val="04388FA1"/>
    <w:rsid w:val="0439FE14"/>
    <w:rsid w:val="043C2505"/>
    <w:rsid w:val="043C5614"/>
    <w:rsid w:val="043D1DE3"/>
    <w:rsid w:val="0443EB0C"/>
    <w:rsid w:val="0449FD49"/>
    <w:rsid w:val="044BA292"/>
    <w:rsid w:val="044C3766"/>
    <w:rsid w:val="044CF30E"/>
    <w:rsid w:val="044FB228"/>
    <w:rsid w:val="045BEC79"/>
    <w:rsid w:val="045FAD24"/>
    <w:rsid w:val="04602C5E"/>
    <w:rsid w:val="04636BD3"/>
    <w:rsid w:val="0475F60A"/>
    <w:rsid w:val="0483DF70"/>
    <w:rsid w:val="048B5D1D"/>
    <w:rsid w:val="048B8CFA"/>
    <w:rsid w:val="049B0063"/>
    <w:rsid w:val="04A1DC85"/>
    <w:rsid w:val="04A3C677"/>
    <w:rsid w:val="04AACD9F"/>
    <w:rsid w:val="04B8FE58"/>
    <w:rsid w:val="04C38AC3"/>
    <w:rsid w:val="04C3A8B5"/>
    <w:rsid w:val="04C4B4FB"/>
    <w:rsid w:val="04C4ED4C"/>
    <w:rsid w:val="04CA3458"/>
    <w:rsid w:val="04CFC910"/>
    <w:rsid w:val="04E46730"/>
    <w:rsid w:val="04E59CA9"/>
    <w:rsid w:val="04E7EB7D"/>
    <w:rsid w:val="04F3CB3D"/>
    <w:rsid w:val="04F3E042"/>
    <w:rsid w:val="04F41111"/>
    <w:rsid w:val="04F5BA32"/>
    <w:rsid w:val="04FB8EAA"/>
    <w:rsid w:val="04FBCA73"/>
    <w:rsid w:val="05066BFF"/>
    <w:rsid w:val="05071950"/>
    <w:rsid w:val="050FE25C"/>
    <w:rsid w:val="05193E6A"/>
    <w:rsid w:val="051C7CDC"/>
    <w:rsid w:val="051F12BD"/>
    <w:rsid w:val="05219E3D"/>
    <w:rsid w:val="052D030C"/>
    <w:rsid w:val="053C1D0A"/>
    <w:rsid w:val="053F0F80"/>
    <w:rsid w:val="0544BB40"/>
    <w:rsid w:val="054C103F"/>
    <w:rsid w:val="054D677C"/>
    <w:rsid w:val="0556B21B"/>
    <w:rsid w:val="0556F7FC"/>
    <w:rsid w:val="0558FE9A"/>
    <w:rsid w:val="055F04AE"/>
    <w:rsid w:val="055FC4DD"/>
    <w:rsid w:val="056273D6"/>
    <w:rsid w:val="056C0022"/>
    <w:rsid w:val="0578EFE1"/>
    <w:rsid w:val="057F6B9D"/>
    <w:rsid w:val="0581A025"/>
    <w:rsid w:val="0581DE31"/>
    <w:rsid w:val="0586F74C"/>
    <w:rsid w:val="058705D5"/>
    <w:rsid w:val="058CFD47"/>
    <w:rsid w:val="058D481B"/>
    <w:rsid w:val="05986581"/>
    <w:rsid w:val="059D9255"/>
    <w:rsid w:val="05A12CE6"/>
    <w:rsid w:val="05A56F03"/>
    <w:rsid w:val="05AB645A"/>
    <w:rsid w:val="05B0887F"/>
    <w:rsid w:val="05B42471"/>
    <w:rsid w:val="05B675D6"/>
    <w:rsid w:val="05BDA521"/>
    <w:rsid w:val="05C4B8C2"/>
    <w:rsid w:val="05C7A147"/>
    <w:rsid w:val="05CB6A4C"/>
    <w:rsid w:val="05CF5F9F"/>
    <w:rsid w:val="05D48C15"/>
    <w:rsid w:val="05D96741"/>
    <w:rsid w:val="05DE1059"/>
    <w:rsid w:val="05E0EEE4"/>
    <w:rsid w:val="05EA52FF"/>
    <w:rsid w:val="05EA8EBD"/>
    <w:rsid w:val="0607D54F"/>
    <w:rsid w:val="06175068"/>
    <w:rsid w:val="0617C851"/>
    <w:rsid w:val="061CD89E"/>
    <w:rsid w:val="061F16B1"/>
    <w:rsid w:val="0621CA0E"/>
    <w:rsid w:val="062C1F7B"/>
    <w:rsid w:val="062D6BB3"/>
    <w:rsid w:val="062F24C5"/>
    <w:rsid w:val="063313D1"/>
    <w:rsid w:val="063A72DD"/>
    <w:rsid w:val="0641BDF7"/>
    <w:rsid w:val="06423944"/>
    <w:rsid w:val="064835A5"/>
    <w:rsid w:val="064A1FF6"/>
    <w:rsid w:val="064ABC43"/>
    <w:rsid w:val="064C2A15"/>
    <w:rsid w:val="064F6E9F"/>
    <w:rsid w:val="06575D74"/>
    <w:rsid w:val="0657C351"/>
    <w:rsid w:val="0658C11E"/>
    <w:rsid w:val="065CD5ED"/>
    <w:rsid w:val="065E61D7"/>
    <w:rsid w:val="0660F4FC"/>
    <w:rsid w:val="06715203"/>
    <w:rsid w:val="068085EA"/>
    <w:rsid w:val="06825520"/>
    <w:rsid w:val="06855715"/>
    <w:rsid w:val="068B146D"/>
    <w:rsid w:val="069ADEE5"/>
    <w:rsid w:val="06B125A7"/>
    <w:rsid w:val="06BCCDB2"/>
    <w:rsid w:val="06BF5125"/>
    <w:rsid w:val="06C04601"/>
    <w:rsid w:val="06C129DD"/>
    <w:rsid w:val="06C55430"/>
    <w:rsid w:val="06C7111B"/>
    <w:rsid w:val="06C72277"/>
    <w:rsid w:val="06C90B1A"/>
    <w:rsid w:val="06DCEFEF"/>
    <w:rsid w:val="06DEED5C"/>
    <w:rsid w:val="06DF457C"/>
    <w:rsid w:val="06F3AABC"/>
    <w:rsid w:val="06F9AF73"/>
    <w:rsid w:val="06FC55D6"/>
    <w:rsid w:val="06FFD3D5"/>
    <w:rsid w:val="0702A254"/>
    <w:rsid w:val="0705F2FA"/>
    <w:rsid w:val="070F44DD"/>
    <w:rsid w:val="0710ADA9"/>
    <w:rsid w:val="07153CF2"/>
    <w:rsid w:val="071E878C"/>
    <w:rsid w:val="0720259B"/>
    <w:rsid w:val="072746A1"/>
    <w:rsid w:val="0732D57E"/>
    <w:rsid w:val="0735FA38"/>
    <w:rsid w:val="073BED8C"/>
    <w:rsid w:val="0741C309"/>
    <w:rsid w:val="074C8AB6"/>
    <w:rsid w:val="0751E86D"/>
    <w:rsid w:val="07523EB9"/>
    <w:rsid w:val="075371B3"/>
    <w:rsid w:val="075419B1"/>
    <w:rsid w:val="075CD999"/>
    <w:rsid w:val="075E87A5"/>
    <w:rsid w:val="0767CF9C"/>
    <w:rsid w:val="077F6F4F"/>
    <w:rsid w:val="0782249D"/>
    <w:rsid w:val="07834C72"/>
    <w:rsid w:val="0783F972"/>
    <w:rsid w:val="0788B772"/>
    <w:rsid w:val="078F4D0D"/>
    <w:rsid w:val="0795D8D2"/>
    <w:rsid w:val="0799BF26"/>
    <w:rsid w:val="07A4F77D"/>
    <w:rsid w:val="07AC84A4"/>
    <w:rsid w:val="07BFD803"/>
    <w:rsid w:val="07C683F9"/>
    <w:rsid w:val="07C9CFB5"/>
    <w:rsid w:val="07CCDE9A"/>
    <w:rsid w:val="07D1141F"/>
    <w:rsid w:val="07D1F0A0"/>
    <w:rsid w:val="07D64690"/>
    <w:rsid w:val="07DC9D9A"/>
    <w:rsid w:val="07E2BE02"/>
    <w:rsid w:val="07E2DE10"/>
    <w:rsid w:val="07E6D974"/>
    <w:rsid w:val="07EFBAE3"/>
    <w:rsid w:val="07F742DD"/>
    <w:rsid w:val="07FD5120"/>
    <w:rsid w:val="08005633"/>
    <w:rsid w:val="08011108"/>
    <w:rsid w:val="0806D104"/>
    <w:rsid w:val="080ADADA"/>
    <w:rsid w:val="0813138A"/>
    <w:rsid w:val="081B99A5"/>
    <w:rsid w:val="081F2E29"/>
    <w:rsid w:val="0825AAC4"/>
    <w:rsid w:val="082D3332"/>
    <w:rsid w:val="08367C38"/>
    <w:rsid w:val="083F1666"/>
    <w:rsid w:val="0845A83D"/>
    <w:rsid w:val="0847509A"/>
    <w:rsid w:val="084BB31E"/>
    <w:rsid w:val="08541151"/>
    <w:rsid w:val="08544C16"/>
    <w:rsid w:val="08583CC2"/>
    <w:rsid w:val="086579E1"/>
    <w:rsid w:val="086BE068"/>
    <w:rsid w:val="0872688C"/>
    <w:rsid w:val="08735F22"/>
    <w:rsid w:val="087733F3"/>
    <w:rsid w:val="087A8D5D"/>
    <w:rsid w:val="08848E05"/>
    <w:rsid w:val="088E73B1"/>
    <w:rsid w:val="089063E4"/>
    <w:rsid w:val="08933992"/>
    <w:rsid w:val="089D2959"/>
    <w:rsid w:val="089DB90E"/>
    <w:rsid w:val="089ED23C"/>
    <w:rsid w:val="08A15577"/>
    <w:rsid w:val="08AA5AFE"/>
    <w:rsid w:val="08AE1792"/>
    <w:rsid w:val="08B8F51D"/>
    <w:rsid w:val="08C7CA4D"/>
    <w:rsid w:val="08C8CC90"/>
    <w:rsid w:val="08C9C409"/>
    <w:rsid w:val="08CC234C"/>
    <w:rsid w:val="08DCB988"/>
    <w:rsid w:val="08DE2AB4"/>
    <w:rsid w:val="08E3881F"/>
    <w:rsid w:val="08E880B2"/>
    <w:rsid w:val="09030B0E"/>
    <w:rsid w:val="090FB915"/>
    <w:rsid w:val="091577D3"/>
    <w:rsid w:val="091C5E7D"/>
    <w:rsid w:val="0926619A"/>
    <w:rsid w:val="092A22F8"/>
    <w:rsid w:val="092CDBB0"/>
    <w:rsid w:val="09330ADE"/>
    <w:rsid w:val="093EB3AE"/>
    <w:rsid w:val="0941F54A"/>
    <w:rsid w:val="09487686"/>
    <w:rsid w:val="09496FCF"/>
    <w:rsid w:val="0950CBE6"/>
    <w:rsid w:val="0954F765"/>
    <w:rsid w:val="095600AB"/>
    <w:rsid w:val="0957D35F"/>
    <w:rsid w:val="0963B554"/>
    <w:rsid w:val="096499F3"/>
    <w:rsid w:val="0970B7BF"/>
    <w:rsid w:val="0975660D"/>
    <w:rsid w:val="0983675A"/>
    <w:rsid w:val="09899652"/>
    <w:rsid w:val="098BF22D"/>
    <w:rsid w:val="098F9478"/>
    <w:rsid w:val="09926717"/>
    <w:rsid w:val="09948CCD"/>
    <w:rsid w:val="0994F283"/>
    <w:rsid w:val="099DC141"/>
    <w:rsid w:val="09A56C5C"/>
    <w:rsid w:val="09A5E536"/>
    <w:rsid w:val="09A7B89E"/>
    <w:rsid w:val="09A8241F"/>
    <w:rsid w:val="09A8F2C5"/>
    <w:rsid w:val="09AC0629"/>
    <w:rsid w:val="09BA3106"/>
    <w:rsid w:val="09BD6811"/>
    <w:rsid w:val="09CAA04E"/>
    <w:rsid w:val="09CBB70A"/>
    <w:rsid w:val="09D0C495"/>
    <w:rsid w:val="09D6462A"/>
    <w:rsid w:val="09E38CA7"/>
    <w:rsid w:val="09E507AF"/>
    <w:rsid w:val="09E58A7B"/>
    <w:rsid w:val="09E746D4"/>
    <w:rsid w:val="09E8D986"/>
    <w:rsid w:val="09E8F8AC"/>
    <w:rsid w:val="09F5A90A"/>
    <w:rsid w:val="0A0E82BB"/>
    <w:rsid w:val="0A0F3FD3"/>
    <w:rsid w:val="0A1099E7"/>
    <w:rsid w:val="0A172321"/>
    <w:rsid w:val="0A1D3DD8"/>
    <w:rsid w:val="0A2814AD"/>
    <w:rsid w:val="0A2E1B5A"/>
    <w:rsid w:val="0A381CDF"/>
    <w:rsid w:val="0A3B2D78"/>
    <w:rsid w:val="0A3C5DB1"/>
    <w:rsid w:val="0A44C94E"/>
    <w:rsid w:val="0A49E633"/>
    <w:rsid w:val="0A49F6E2"/>
    <w:rsid w:val="0A4A7232"/>
    <w:rsid w:val="0A4B9232"/>
    <w:rsid w:val="0A4D655E"/>
    <w:rsid w:val="0A554EDF"/>
    <w:rsid w:val="0A67D155"/>
    <w:rsid w:val="0A6934AE"/>
    <w:rsid w:val="0A6F4588"/>
    <w:rsid w:val="0A7436F8"/>
    <w:rsid w:val="0A746411"/>
    <w:rsid w:val="0A74AAF9"/>
    <w:rsid w:val="0A776400"/>
    <w:rsid w:val="0A7A79AD"/>
    <w:rsid w:val="0A7CD949"/>
    <w:rsid w:val="0A7ED2C6"/>
    <w:rsid w:val="0A819E7C"/>
    <w:rsid w:val="0A9C4F63"/>
    <w:rsid w:val="0AA0D255"/>
    <w:rsid w:val="0AA5B1CC"/>
    <w:rsid w:val="0AAD5495"/>
    <w:rsid w:val="0AADB8D5"/>
    <w:rsid w:val="0AAEB00F"/>
    <w:rsid w:val="0AAFA781"/>
    <w:rsid w:val="0AB80FDD"/>
    <w:rsid w:val="0AC18F89"/>
    <w:rsid w:val="0AD36A51"/>
    <w:rsid w:val="0ADC64CD"/>
    <w:rsid w:val="0ADDE4CC"/>
    <w:rsid w:val="0AED41D7"/>
    <w:rsid w:val="0AF1CCD5"/>
    <w:rsid w:val="0B08B200"/>
    <w:rsid w:val="0B0DBFCD"/>
    <w:rsid w:val="0B16A582"/>
    <w:rsid w:val="0B197D52"/>
    <w:rsid w:val="0B1BFD9C"/>
    <w:rsid w:val="0B1DC7C7"/>
    <w:rsid w:val="0B29D278"/>
    <w:rsid w:val="0B2A5513"/>
    <w:rsid w:val="0B2AD343"/>
    <w:rsid w:val="0B2EC07B"/>
    <w:rsid w:val="0B3034F5"/>
    <w:rsid w:val="0B3A317D"/>
    <w:rsid w:val="0B40BF77"/>
    <w:rsid w:val="0B4549CC"/>
    <w:rsid w:val="0B45B607"/>
    <w:rsid w:val="0B4AFE9E"/>
    <w:rsid w:val="0B4D024C"/>
    <w:rsid w:val="0B544E83"/>
    <w:rsid w:val="0B595A84"/>
    <w:rsid w:val="0B63491D"/>
    <w:rsid w:val="0B6794FC"/>
    <w:rsid w:val="0B6C1770"/>
    <w:rsid w:val="0B6D765F"/>
    <w:rsid w:val="0B7E2916"/>
    <w:rsid w:val="0B82234C"/>
    <w:rsid w:val="0B8E41CE"/>
    <w:rsid w:val="0B8F20CF"/>
    <w:rsid w:val="0B919921"/>
    <w:rsid w:val="0B92ED54"/>
    <w:rsid w:val="0B963743"/>
    <w:rsid w:val="0BB66A02"/>
    <w:rsid w:val="0BBE4DF0"/>
    <w:rsid w:val="0BC53C11"/>
    <w:rsid w:val="0BC600D5"/>
    <w:rsid w:val="0BD29C48"/>
    <w:rsid w:val="0BDCB45A"/>
    <w:rsid w:val="0BE7BC0F"/>
    <w:rsid w:val="0BEF67FE"/>
    <w:rsid w:val="0BF76442"/>
    <w:rsid w:val="0BFEBEBD"/>
    <w:rsid w:val="0C04257D"/>
    <w:rsid w:val="0C0956B4"/>
    <w:rsid w:val="0C0C40BC"/>
    <w:rsid w:val="0C1873F5"/>
    <w:rsid w:val="0C1DD8B7"/>
    <w:rsid w:val="0C26B31E"/>
    <w:rsid w:val="0C3376F4"/>
    <w:rsid w:val="0C579C3C"/>
    <w:rsid w:val="0C5886F0"/>
    <w:rsid w:val="0C5E8244"/>
    <w:rsid w:val="0C5F91BD"/>
    <w:rsid w:val="0C5FBD96"/>
    <w:rsid w:val="0C649980"/>
    <w:rsid w:val="0C65DB36"/>
    <w:rsid w:val="0C697BCB"/>
    <w:rsid w:val="0C6CE641"/>
    <w:rsid w:val="0C7C797F"/>
    <w:rsid w:val="0C7EB16B"/>
    <w:rsid w:val="0C869F28"/>
    <w:rsid w:val="0C87FB8C"/>
    <w:rsid w:val="0C9CE02F"/>
    <w:rsid w:val="0CA348F4"/>
    <w:rsid w:val="0CA4F7DD"/>
    <w:rsid w:val="0CADC52D"/>
    <w:rsid w:val="0CB59C73"/>
    <w:rsid w:val="0CB72166"/>
    <w:rsid w:val="0CBC8960"/>
    <w:rsid w:val="0CC5490B"/>
    <w:rsid w:val="0CCCED4D"/>
    <w:rsid w:val="0CD0B867"/>
    <w:rsid w:val="0CD23616"/>
    <w:rsid w:val="0CD79CD6"/>
    <w:rsid w:val="0CE09387"/>
    <w:rsid w:val="0CE4F00A"/>
    <w:rsid w:val="0CEC6C33"/>
    <w:rsid w:val="0CF2126C"/>
    <w:rsid w:val="0D01B346"/>
    <w:rsid w:val="0D02AC42"/>
    <w:rsid w:val="0D060B94"/>
    <w:rsid w:val="0D0B54D1"/>
    <w:rsid w:val="0D1349C9"/>
    <w:rsid w:val="0D148805"/>
    <w:rsid w:val="0D1A2FF6"/>
    <w:rsid w:val="0D1BC2BE"/>
    <w:rsid w:val="0D1C10F9"/>
    <w:rsid w:val="0D1D4717"/>
    <w:rsid w:val="0D233436"/>
    <w:rsid w:val="0D2B7543"/>
    <w:rsid w:val="0D350699"/>
    <w:rsid w:val="0D384C9E"/>
    <w:rsid w:val="0D3A25B1"/>
    <w:rsid w:val="0D418DC5"/>
    <w:rsid w:val="0D438A4F"/>
    <w:rsid w:val="0D446BE5"/>
    <w:rsid w:val="0D4807D8"/>
    <w:rsid w:val="0D481C05"/>
    <w:rsid w:val="0D56CFB5"/>
    <w:rsid w:val="0D5959F7"/>
    <w:rsid w:val="0D5ACF48"/>
    <w:rsid w:val="0D63008C"/>
    <w:rsid w:val="0D65BC1C"/>
    <w:rsid w:val="0D69E776"/>
    <w:rsid w:val="0D78F693"/>
    <w:rsid w:val="0D795C01"/>
    <w:rsid w:val="0D7BBFE8"/>
    <w:rsid w:val="0D818864"/>
    <w:rsid w:val="0D8312CF"/>
    <w:rsid w:val="0D995C78"/>
    <w:rsid w:val="0D9C51C3"/>
    <w:rsid w:val="0D9D3460"/>
    <w:rsid w:val="0DA2687E"/>
    <w:rsid w:val="0DBF2BA8"/>
    <w:rsid w:val="0DC1B675"/>
    <w:rsid w:val="0DC1F63F"/>
    <w:rsid w:val="0DE1CB1B"/>
    <w:rsid w:val="0DE33491"/>
    <w:rsid w:val="0DE7805D"/>
    <w:rsid w:val="0DE85A3D"/>
    <w:rsid w:val="0DEB7262"/>
    <w:rsid w:val="0DED99B6"/>
    <w:rsid w:val="0DF15F2F"/>
    <w:rsid w:val="0DF5D9E6"/>
    <w:rsid w:val="0DF87013"/>
    <w:rsid w:val="0DF898F5"/>
    <w:rsid w:val="0DFEFE43"/>
    <w:rsid w:val="0E0D6A39"/>
    <w:rsid w:val="0E0F4A84"/>
    <w:rsid w:val="0E1A977F"/>
    <w:rsid w:val="0E1AD14E"/>
    <w:rsid w:val="0E268195"/>
    <w:rsid w:val="0E2E8C03"/>
    <w:rsid w:val="0E2F939B"/>
    <w:rsid w:val="0E315AB9"/>
    <w:rsid w:val="0E3AFD8D"/>
    <w:rsid w:val="0E3B576C"/>
    <w:rsid w:val="0E3EC0A3"/>
    <w:rsid w:val="0E44BB86"/>
    <w:rsid w:val="0E48996F"/>
    <w:rsid w:val="0E50CAF0"/>
    <w:rsid w:val="0E527065"/>
    <w:rsid w:val="0E5370E4"/>
    <w:rsid w:val="0E54208C"/>
    <w:rsid w:val="0E5AAE26"/>
    <w:rsid w:val="0E6A2661"/>
    <w:rsid w:val="0E6EC30C"/>
    <w:rsid w:val="0E72C7D8"/>
    <w:rsid w:val="0E7463A2"/>
    <w:rsid w:val="0E7608EA"/>
    <w:rsid w:val="0E8640D8"/>
    <w:rsid w:val="0E8967A8"/>
    <w:rsid w:val="0E8E0D4B"/>
    <w:rsid w:val="0E91DBF3"/>
    <w:rsid w:val="0E94780F"/>
    <w:rsid w:val="0E96C55B"/>
    <w:rsid w:val="0E977B51"/>
    <w:rsid w:val="0E9891DF"/>
    <w:rsid w:val="0EA13E62"/>
    <w:rsid w:val="0EAA7015"/>
    <w:rsid w:val="0EB73CD5"/>
    <w:rsid w:val="0EC68F93"/>
    <w:rsid w:val="0ECBDD7D"/>
    <w:rsid w:val="0ED2FE19"/>
    <w:rsid w:val="0EDA1C33"/>
    <w:rsid w:val="0EDF80F5"/>
    <w:rsid w:val="0EF33E6B"/>
    <w:rsid w:val="0EF8FA28"/>
    <w:rsid w:val="0EFB690F"/>
    <w:rsid w:val="0EFD11FE"/>
    <w:rsid w:val="0F04CB9B"/>
    <w:rsid w:val="0F09D387"/>
    <w:rsid w:val="0F0A34D4"/>
    <w:rsid w:val="0F0B0BEC"/>
    <w:rsid w:val="0F0EB89A"/>
    <w:rsid w:val="0F0F7ABD"/>
    <w:rsid w:val="0F11AB25"/>
    <w:rsid w:val="0F12F6A2"/>
    <w:rsid w:val="0F157635"/>
    <w:rsid w:val="0F1ABB65"/>
    <w:rsid w:val="0F27FF89"/>
    <w:rsid w:val="0F33BA94"/>
    <w:rsid w:val="0F391E43"/>
    <w:rsid w:val="0F3ACEDB"/>
    <w:rsid w:val="0F3BBBE4"/>
    <w:rsid w:val="0F42E97C"/>
    <w:rsid w:val="0F4C1F82"/>
    <w:rsid w:val="0F5784EF"/>
    <w:rsid w:val="0F5C3797"/>
    <w:rsid w:val="0F62CB4C"/>
    <w:rsid w:val="0F701ABE"/>
    <w:rsid w:val="0F78632C"/>
    <w:rsid w:val="0F796D5B"/>
    <w:rsid w:val="0F7A1F74"/>
    <w:rsid w:val="0F7B5CA1"/>
    <w:rsid w:val="0F8593D2"/>
    <w:rsid w:val="0F8A108B"/>
    <w:rsid w:val="0F8F2174"/>
    <w:rsid w:val="0F924A2E"/>
    <w:rsid w:val="0F949702"/>
    <w:rsid w:val="0F94DBC7"/>
    <w:rsid w:val="0F950921"/>
    <w:rsid w:val="0FA2EBBB"/>
    <w:rsid w:val="0FA3D85E"/>
    <w:rsid w:val="0FA4F04F"/>
    <w:rsid w:val="0FB33784"/>
    <w:rsid w:val="0FB6BDE5"/>
    <w:rsid w:val="0FB6CAF4"/>
    <w:rsid w:val="0FBB7D63"/>
    <w:rsid w:val="0FC471A0"/>
    <w:rsid w:val="0FC97F30"/>
    <w:rsid w:val="0FCA5FFE"/>
    <w:rsid w:val="0FCC0FAE"/>
    <w:rsid w:val="0FCC279C"/>
    <w:rsid w:val="0FCEA314"/>
    <w:rsid w:val="0FD15BEC"/>
    <w:rsid w:val="0FD22B1A"/>
    <w:rsid w:val="0FDC1641"/>
    <w:rsid w:val="0FDC4C7C"/>
    <w:rsid w:val="0FDC8515"/>
    <w:rsid w:val="0FDD1B7E"/>
    <w:rsid w:val="0FE002C6"/>
    <w:rsid w:val="0FE2F7A7"/>
    <w:rsid w:val="0FE3CA08"/>
    <w:rsid w:val="0FE6E95F"/>
    <w:rsid w:val="0FE80CB5"/>
    <w:rsid w:val="0FF54F70"/>
    <w:rsid w:val="0FFBB4D4"/>
    <w:rsid w:val="0FFE90AA"/>
    <w:rsid w:val="1000816D"/>
    <w:rsid w:val="1001BAA9"/>
    <w:rsid w:val="100A2745"/>
    <w:rsid w:val="100F52E1"/>
    <w:rsid w:val="101439F0"/>
    <w:rsid w:val="10193629"/>
    <w:rsid w:val="101FEE03"/>
    <w:rsid w:val="10246D11"/>
    <w:rsid w:val="1026F411"/>
    <w:rsid w:val="1028F382"/>
    <w:rsid w:val="10375D1D"/>
    <w:rsid w:val="1038ED74"/>
    <w:rsid w:val="103F9198"/>
    <w:rsid w:val="10415826"/>
    <w:rsid w:val="105383B1"/>
    <w:rsid w:val="1055FDD6"/>
    <w:rsid w:val="10615851"/>
    <w:rsid w:val="106488E4"/>
    <w:rsid w:val="1068AF59"/>
    <w:rsid w:val="1078970F"/>
    <w:rsid w:val="108D93F6"/>
    <w:rsid w:val="109FEBE1"/>
    <w:rsid w:val="10A119A7"/>
    <w:rsid w:val="10A6797B"/>
    <w:rsid w:val="10B8154F"/>
    <w:rsid w:val="10C3562E"/>
    <w:rsid w:val="10C46E5B"/>
    <w:rsid w:val="10D0E4B5"/>
    <w:rsid w:val="10D9921B"/>
    <w:rsid w:val="10DAC53F"/>
    <w:rsid w:val="10DFAC11"/>
    <w:rsid w:val="10E9F573"/>
    <w:rsid w:val="10EA80D2"/>
    <w:rsid w:val="10F20542"/>
    <w:rsid w:val="10F54DD9"/>
    <w:rsid w:val="10FA4739"/>
    <w:rsid w:val="10FEF436"/>
    <w:rsid w:val="1101CC6F"/>
    <w:rsid w:val="11055D70"/>
    <w:rsid w:val="110EFDB8"/>
    <w:rsid w:val="111A23CA"/>
    <w:rsid w:val="1126F725"/>
    <w:rsid w:val="1139FE5C"/>
    <w:rsid w:val="11458560"/>
    <w:rsid w:val="11460383"/>
    <w:rsid w:val="114632E7"/>
    <w:rsid w:val="1147CF5A"/>
    <w:rsid w:val="1150543C"/>
    <w:rsid w:val="1151E7D3"/>
    <w:rsid w:val="1153BA64"/>
    <w:rsid w:val="11580D0A"/>
    <w:rsid w:val="11624DCC"/>
    <w:rsid w:val="1177E8F0"/>
    <w:rsid w:val="1178F4B5"/>
    <w:rsid w:val="1180760B"/>
    <w:rsid w:val="11893DFC"/>
    <w:rsid w:val="119172E0"/>
    <w:rsid w:val="11919E75"/>
    <w:rsid w:val="11934C91"/>
    <w:rsid w:val="11948F83"/>
    <w:rsid w:val="11A9EA16"/>
    <w:rsid w:val="11AAE608"/>
    <w:rsid w:val="11B1C3BD"/>
    <w:rsid w:val="11B3683C"/>
    <w:rsid w:val="11B36EE9"/>
    <w:rsid w:val="11C27FA9"/>
    <w:rsid w:val="11D136E9"/>
    <w:rsid w:val="11D1AFAD"/>
    <w:rsid w:val="11D2EBB6"/>
    <w:rsid w:val="11D9E283"/>
    <w:rsid w:val="11E140FB"/>
    <w:rsid w:val="11E3FE29"/>
    <w:rsid w:val="11E5E3BE"/>
    <w:rsid w:val="11EBB4A8"/>
    <w:rsid w:val="11F0F235"/>
    <w:rsid w:val="12005945"/>
    <w:rsid w:val="1203165B"/>
    <w:rsid w:val="120D2F8C"/>
    <w:rsid w:val="12139BA1"/>
    <w:rsid w:val="1216FB27"/>
    <w:rsid w:val="121AF471"/>
    <w:rsid w:val="121B72D4"/>
    <w:rsid w:val="121CE30A"/>
    <w:rsid w:val="12272D08"/>
    <w:rsid w:val="12285E99"/>
    <w:rsid w:val="122D8F6F"/>
    <w:rsid w:val="1234A356"/>
    <w:rsid w:val="12383D56"/>
    <w:rsid w:val="123DF92D"/>
    <w:rsid w:val="124519F5"/>
    <w:rsid w:val="12454E40"/>
    <w:rsid w:val="1245EE5F"/>
    <w:rsid w:val="1254FB66"/>
    <w:rsid w:val="125728A2"/>
    <w:rsid w:val="125C4C87"/>
    <w:rsid w:val="12668B78"/>
    <w:rsid w:val="126BC0F8"/>
    <w:rsid w:val="12799C3E"/>
    <w:rsid w:val="127A01C7"/>
    <w:rsid w:val="128095E3"/>
    <w:rsid w:val="1286B1BA"/>
    <w:rsid w:val="12891D15"/>
    <w:rsid w:val="128A452F"/>
    <w:rsid w:val="128D5972"/>
    <w:rsid w:val="12952821"/>
    <w:rsid w:val="12966C2D"/>
    <w:rsid w:val="129C18B1"/>
    <w:rsid w:val="12A23BBB"/>
    <w:rsid w:val="12A6BD77"/>
    <w:rsid w:val="12A74E34"/>
    <w:rsid w:val="12B59D3E"/>
    <w:rsid w:val="12C47475"/>
    <w:rsid w:val="12C584D8"/>
    <w:rsid w:val="12C5C844"/>
    <w:rsid w:val="12C68862"/>
    <w:rsid w:val="12CB0391"/>
    <w:rsid w:val="12CBA2D0"/>
    <w:rsid w:val="12CCDBF5"/>
    <w:rsid w:val="12CFB230"/>
    <w:rsid w:val="12D94C07"/>
    <w:rsid w:val="12DC1656"/>
    <w:rsid w:val="12DC21D2"/>
    <w:rsid w:val="12DF3454"/>
    <w:rsid w:val="12EB319A"/>
    <w:rsid w:val="12EC87C8"/>
    <w:rsid w:val="12EDDA42"/>
    <w:rsid w:val="12EF82C3"/>
    <w:rsid w:val="1301DB5E"/>
    <w:rsid w:val="13032589"/>
    <w:rsid w:val="13054D1C"/>
    <w:rsid w:val="1306851A"/>
    <w:rsid w:val="13080D48"/>
    <w:rsid w:val="1309AF34"/>
    <w:rsid w:val="130C69A5"/>
    <w:rsid w:val="13127CBF"/>
    <w:rsid w:val="131F1252"/>
    <w:rsid w:val="1323ED3B"/>
    <w:rsid w:val="1327028A"/>
    <w:rsid w:val="132BC9FF"/>
    <w:rsid w:val="13310FC7"/>
    <w:rsid w:val="13347076"/>
    <w:rsid w:val="133C45B1"/>
    <w:rsid w:val="1340F150"/>
    <w:rsid w:val="134605D9"/>
    <w:rsid w:val="1351B889"/>
    <w:rsid w:val="1353FB26"/>
    <w:rsid w:val="13587EAA"/>
    <w:rsid w:val="1358BAAF"/>
    <w:rsid w:val="135CDA71"/>
    <w:rsid w:val="1360AEFF"/>
    <w:rsid w:val="1360D828"/>
    <w:rsid w:val="136B3AC3"/>
    <w:rsid w:val="137428EE"/>
    <w:rsid w:val="13767EC2"/>
    <w:rsid w:val="13813DB5"/>
    <w:rsid w:val="1387D46B"/>
    <w:rsid w:val="138A40E2"/>
    <w:rsid w:val="138DAF62"/>
    <w:rsid w:val="139A6CDD"/>
    <w:rsid w:val="139CC6D0"/>
    <w:rsid w:val="139EE758"/>
    <w:rsid w:val="139F5378"/>
    <w:rsid w:val="139FFC83"/>
    <w:rsid w:val="13A1BAC9"/>
    <w:rsid w:val="13A2E648"/>
    <w:rsid w:val="13A64156"/>
    <w:rsid w:val="13A6B978"/>
    <w:rsid w:val="13AA7B6A"/>
    <w:rsid w:val="13ADFB10"/>
    <w:rsid w:val="13B0F9F1"/>
    <w:rsid w:val="13B125DF"/>
    <w:rsid w:val="13BACEB3"/>
    <w:rsid w:val="13BCD1F1"/>
    <w:rsid w:val="13BDE2E0"/>
    <w:rsid w:val="13C2CD4F"/>
    <w:rsid w:val="13C7C1E9"/>
    <w:rsid w:val="13C996F0"/>
    <w:rsid w:val="13C9ADEF"/>
    <w:rsid w:val="13CACF52"/>
    <w:rsid w:val="13CE5033"/>
    <w:rsid w:val="13D32D75"/>
    <w:rsid w:val="13D62CB7"/>
    <w:rsid w:val="13E0E5D0"/>
    <w:rsid w:val="13E1E21A"/>
    <w:rsid w:val="13E27231"/>
    <w:rsid w:val="13E37637"/>
    <w:rsid w:val="13E7DD37"/>
    <w:rsid w:val="13EBAA84"/>
    <w:rsid w:val="13EE6E74"/>
    <w:rsid w:val="13F489A4"/>
    <w:rsid w:val="13F59331"/>
    <w:rsid w:val="13F623B1"/>
    <w:rsid w:val="13FE1F46"/>
    <w:rsid w:val="1400A989"/>
    <w:rsid w:val="1401B146"/>
    <w:rsid w:val="140351D9"/>
    <w:rsid w:val="14096ECD"/>
    <w:rsid w:val="1409C700"/>
    <w:rsid w:val="141422E1"/>
    <w:rsid w:val="142019E9"/>
    <w:rsid w:val="14227C85"/>
    <w:rsid w:val="14269736"/>
    <w:rsid w:val="14384542"/>
    <w:rsid w:val="14460702"/>
    <w:rsid w:val="14497C18"/>
    <w:rsid w:val="144A309D"/>
    <w:rsid w:val="144C2B30"/>
    <w:rsid w:val="14574FF4"/>
    <w:rsid w:val="14580174"/>
    <w:rsid w:val="1458C6AA"/>
    <w:rsid w:val="145ADC2A"/>
    <w:rsid w:val="145D83F5"/>
    <w:rsid w:val="146C6E54"/>
    <w:rsid w:val="14719F1E"/>
    <w:rsid w:val="14758C00"/>
    <w:rsid w:val="14822B46"/>
    <w:rsid w:val="1489691C"/>
    <w:rsid w:val="148E62A1"/>
    <w:rsid w:val="1499750F"/>
    <w:rsid w:val="149B30EF"/>
    <w:rsid w:val="149C4971"/>
    <w:rsid w:val="14A817DC"/>
    <w:rsid w:val="14AFD6C1"/>
    <w:rsid w:val="14BF72C6"/>
    <w:rsid w:val="14C260F5"/>
    <w:rsid w:val="14C7729F"/>
    <w:rsid w:val="14C7C36B"/>
    <w:rsid w:val="14CABC81"/>
    <w:rsid w:val="14D07E40"/>
    <w:rsid w:val="14D5FB31"/>
    <w:rsid w:val="14D8AC6A"/>
    <w:rsid w:val="14DD9587"/>
    <w:rsid w:val="14DEB911"/>
    <w:rsid w:val="14E8BE22"/>
    <w:rsid w:val="14F7D8CF"/>
    <w:rsid w:val="150416A1"/>
    <w:rsid w:val="1514F7A8"/>
    <w:rsid w:val="15253AAA"/>
    <w:rsid w:val="15298DC5"/>
    <w:rsid w:val="15304C5B"/>
    <w:rsid w:val="15344BBC"/>
    <w:rsid w:val="153531AE"/>
    <w:rsid w:val="153C5158"/>
    <w:rsid w:val="1543442D"/>
    <w:rsid w:val="15451522"/>
    <w:rsid w:val="154B39FB"/>
    <w:rsid w:val="1564EDE1"/>
    <w:rsid w:val="15651865"/>
    <w:rsid w:val="1567F388"/>
    <w:rsid w:val="157443C1"/>
    <w:rsid w:val="15799616"/>
    <w:rsid w:val="157DAA66"/>
    <w:rsid w:val="15873A7C"/>
    <w:rsid w:val="158BE12E"/>
    <w:rsid w:val="158F4234"/>
    <w:rsid w:val="1595E76E"/>
    <w:rsid w:val="15A64BA7"/>
    <w:rsid w:val="15A69E18"/>
    <w:rsid w:val="15AB813F"/>
    <w:rsid w:val="15B6948F"/>
    <w:rsid w:val="15C5DF7B"/>
    <w:rsid w:val="15C6EE3F"/>
    <w:rsid w:val="15CB00BF"/>
    <w:rsid w:val="15CD2E03"/>
    <w:rsid w:val="15CF0985"/>
    <w:rsid w:val="15D86001"/>
    <w:rsid w:val="15D8BC01"/>
    <w:rsid w:val="15D97AB7"/>
    <w:rsid w:val="15DDC6C1"/>
    <w:rsid w:val="15DF5229"/>
    <w:rsid w:val="15E70387"/>
    <w:rsid w:val="15E969DF"/>
    <w:rsid w:val="15EB784E"/>
    <w:rsid w:val="15EF9546"/>
    <w:rsid w:val="15F017D2"/>
    <w:rsid w:val="15F5D12B"/>
    <w:rsid w:val="15F846F4"/>
    <w:rsid w:val="15F89775"/>
    <w:rsid w:val="15FFF70C"/>
    <w:rsid w:val="1600288D"/>
    <w:rsid w:val="160B09B5"/>
    <w:rsid w:val="16127EF8"/>
    <w:rsid w:val="161346E1"/>
    <w:rsid w:val="16165FC6"/>
    <w:rsid w:val="1618551B"/>
    <w:rsid w:val="1619A40A"/>
    <w:rsid w:val="161ED75C"/>
    <w:rsid w:val="16260C78"/>
    <w:rsid w:val="162B3DCC"/>
    <w:rsid w:val="162D9017"/>
    <w:rsid w:val="1633A930"/>
    <w:rsid w:val="16363561"/>
    <w:rsid w:val="1637DDB4"/>
    <w:rsid w:val="16400C6A"/>
    <w:rsid w:val="1642EDDC"/>
    <w:rsid w:val="16464538"/>
    <w:rsid w:val="16490E6C"/>
    <w:rsid w:val="164AB072"/>
    <w:rsid w:val="1650B2B1"/>
    <w:rsid w:val="1651D839"/>
    <w:rsid w:val="1656233E"/>
    <w:rsid w:val="165843F2"/>
    <w:rsid w:val="165D4D1E"/>
    <w:rsid w:val="1663197A"/>
    <w:rsid w:val="16711D76"/>
    <w:rsid w:val="16715218"/>
    <w:rsid w:val="16725E85"/>
    <w:rsid w:val="167D0CCE"/>
    <w:rsid w:val="1681FEAE"/>
    <w:rsid w:val="1682AB74"/>
    <w:rsid w:val="168452BF"/>
    <w:rsid w:val="168526BB"/>
    <w:rsid w:val="168BDFB2"/>
    <w:rsid w:val="169DA5AB"/>
    <w:rsid w:val="169F71FF"/>
    <w:rsid w:val="16B82A6B"/>
    <w:rsid w:val="16BB8524"/>
    <w:rsid w:val="16C54A75"/>
    <w:rsid w:val="16CED006"/>
    <w:rsid w:val="16D6B03F"/>
    <w:rsid w:val="16DCE4EA"/>
    <w:rsid w:val="16E5D756"/>
    <w:rsid w:val="16E6C3FB"/>
    <w:rsid w:val="16EB8D9E"/>
    <w:rsid w:val="16F010BB"/>
    <w:rsid w:val="16F325F1"/>
    <w:rsid w:val="16F51397"/>
    <w:rsid w:val="16F6EDF4"/>
    <w:rsid w:val="16F823D4"/>
    <w:rsid w:val="16F95094"/>
    <w:rsid w:val="16F9BDBC"/>
    <w:rsid w:val="16FB40D2"/>
    <w:rsid w:val="1708AE4B"/>
    <w:rsid w:val="17158659"/>
    <w:rsid w:val="1715BAFF"/>
    <w:rsid w:val="1716546C"/>
    <w:rsid w:val="1727991F"/>
    <w:rsid w:val="172811AA"/>
    <w:rsid w:val="172DE298"/>
    <w:rsid w:val="1733B011"/>
    <w:rsid w:val="1736394C"/>
    <w:rsid w:val="1738D28A"/>
    <w:rsid w:val="173D9A4E"/>
    <w:rsid w:val="174410AC"/>
    <w:rsid w:val="174549A3"/>
    <w:rsid w:val="1745F64C"/>
    <w:rsid w:val="174DD883"/>
    <w:rsid w:val="17503B30"/>
    <w:rsid w:val="17513924"/>
    <w:rsid w:val="1752663F"/>
    <w:rsid w:val="175C5156"/>
    <w:rsid w:val="17623C01"/>
    <w:rsid w:val="1762BEA0"/>
    <w:rsid w:val="1766C60B"/>
    <w:rsid w:val="176AB6EB"/>
    <w:rsid w:val="178EA54B"/>
    <w:rsid w:val="1790619F"/>
    <w:rsid w:val="1797EACA"/>
    <w:rsid w:val="179A5AAF"/>
    <w:rsid w:val="17A33F77"/>
    <w:rsid w:val="17A881FD"/>
    <w:rsid w:val="17AA0718"/>
    <w:rsid w:val="17B37E2F"/>
    <w:rsid w:val="17C2909B"/>
    <w:rsid w:val="17C4EFB4"/>
    <w:rsid w:val="17C855B0"/>
    <w:rsid w:val="17D0434A"/>
    <w:rsid w:val="17D45C6F"/>
    <w:rsid w:val="17DCADD3"/>
    <w:rsid w:val="17E32C59"/>
    <w:rsid w:val="17E34661"/>
    <w:rsid w:val="17E599EC"/>
    <w:rsid w:val="17EC8D04"/>
    <w:rsid w:val="17EE0032"/>
    <w:rsid w:val="17F15442"/>
    <w:rsid w:val="17F39844"/>
    <w:rsid w:val="17FF05DC"/>
    <w:rsid w:val="17FFB1CB"/>
    <w:rsid w:val="18052427"/>
    <w:rsid w:val="18081E4A"/>
    <w:rsid w:val="182BE60B"/>
    <w:rsid w:val="182C11A9"/>
    <w:rsid w:val="1830F1DA"/>
    <w:rsid w:val="1831EFA1"/>
    <w:rsid w:val="183285A0"/>
    <w:rsid w:val="1832ED6E"/>
    <w:rsid w:val="183751BC"/>
    <w:rsid w:val="18431AE0"/>
    <w:rsid w:val="18451FAB"/>
    <w:rsid w:val="18517A54"/>
    <w:rsid w:val="18519104"/>
    <w:rsid w:val="18568E43"/>
    <w:rsid w:val="1857DEA8"/>
    <w:rsid w:val="1859521F"/>
    <w:rsid w:val="185F3990"/>
    <w:rsid w:val="185F3A25"/>
    <w:rsid w:val="186047D2"/>
    <w:rsid w:val="18647B93"/>
    <w:rsid w:val="186E7FBA"/>
    <w:rsid w:val="18867F28"/>
    <w:rsid w:val="188B14FE"/>
    <w:rsid w:val="1893AB28"/>
    <w:rsid w:val="1896B891"/>
    <w:rsid w:val="189C8EA3"/>
    <w:rsid w:val="18A0FA87"/>
    <w:rsid w:val="18A7E839"/>
    <w:rsid w:val="18A87C6C"/>
    <w:rsid w:val="18ABD8CA"/>
    <w:rsid w:val="18AE25C0"/>
    <w:rsid w:val="18AFD141"/>
    <w:rsid w:val="18B616BD"/>
    <w:rsid w:val="18B9C434"/>
    <w:rsid w:val="18C21613"/>
    <w:rsid w:val="18C4F14F"/>
    <w:rsid w:val="18CBBFE3"/>
    <w:rsid w:val="18CDF771"/>
    <w:rsid w:val="18D37253"/>
    <w:rsid w:val="18EDB914"/>
    <w:rsid w:val="18F61B78"/>
    <w:rsid w:val="18F84A8F"/>
    <w:rsid w:val="18FDE746"/>
    <w:rsid w:val="1913004D"/>
    <w:rsid w:val="1927D41E"/>
    <w:rsid w:val="19298425"/>
    <w:rsid w:val="1932452F"/>
    <w:rsid w:val="19370056"/>
    <w:rsid w:val="1937C01B"/>
    <w:rsid w:val="19381349"/>
    <w:rsid w:val="1938417E"/>
    <w:rsid w:val="193E1EDA"/>
    <w:rsid w:val="1942ED55"/>
    <w:rsid w:val="194834CE"/>
    <w:rsid w:val="194C3413"/>
    <w:rsid w:val="194D29D2"/>
    <w:rsid w:val="19509745"/>
    <w:rsid w:val="1957E128"/>
    <w:rsid w:val="1963B2C0"/>
    <w:rsid w:val="196498A0"/>
    <w:rsid w:val="19667D49"/>
    <w:rsid w:val="19671A2E"/>
    <w:rsid w:val="196F3044"/>
    <w:rsid w:val="19800F46"/>
    <w:rsid w:val="1985F638"/>
    <w:rsid w:val="1985FA9B"/>
    <w:rsid w:val="198A0056"/>
    <w:rsid w:val="198E239D"/>
    <w:rsid w:val="198F540F"/>
    <w:rsid w:val="1995F483"/>
    <w:rsid w:val="199F9450"/>
    <w:rsid w:val="19A1C33B"/>
    <w:rsid w:val="19A7E9DA"/>
    <w:rsid w:val="19AA76B4"/>
    <w:rsid w:val="19B0B2E6"/>
    <w:rsid w:val="19B13897"/>
    <w:rsid w:val="19C66130"/>
    <w:rsid w:val="19D3A233"/>
    <w:rsid w:val="19DBC50D"/>
    <w:rsid w:val="19DD4F6E"/>
    <w:rsid w:val="19E4153C"/>
    <w:rsid w:val="19EAB5BA"/>
    <w:rsid w:val="19F845EF"/>
    <w:rsid w:val="19FDA884"/>
    <w:rsid w:val="19FEBC6A"/>
    <w:rsid w:val="1A014B00"/>
    <w:rsid w:val="1A06B495"/>
    <w:rsid w:val="1A121DAE"/>
    <w:rsid w:val="1A12D7C3"/>
    <w:rsid w:val="1A16C955"/>
    <w:rsid w:val="1A177F90"/>
    <w:rsid w:val="1A1C0821"/>
    <w:rsid w:val="1A1C964D"/>
    <w:rsid w:val="1A1F612B"/>
    <w:rsid w:val="1A2CB976"/>
    <w:rsid w:val="1A300362"/>
    <w:rsid w:val="1A3C6CB2"/>
    <w:rsid w:val="1A3E8AFA"/>
    <w:rsid w:val="1A416F48"/>
    <w:rsid w:val="1A4499EA"/>
    <w:rsid w:val="1A4CD1CB"/>
    <w:rsid w:val="1A53BB33"/>
    <w:rsid w:val="1A5F8522"/>
    <w:rsid w:val="1A5FAE51"/>
    <w:rsid w:val="1A5FEF9C"/>
    <w:rsid w:val="1A61C1D2"/>
    <w:rsid w:val="1A659F34"/>
    <w:rsid w:val="1A665D1E"/>
    <w:rsid w:val="1A6CBAC7"/>
    <w:rsid w:val="1A718F5A"/>
    <w:rsid w:val="1A7E1AEB"/>
    <w:rsid w:val="1A8C8DC2"/>
    <w:rsid w:val="1A8F3A27"/>
    <w:rsid w:val="1A94BE07"/>
    <w:rsid w:val="1A968713"/>
    <w:rsid w:val="1A986862"/>
    <w:rsid w:val="1A98A3DD"/>
    <w:rsid w:val="1AA2531D"/>
    <w:rsid w:val="1AA4A540"/>
    <w:rsid w:val="1AA5249C"/>
    <w:rsid w:val="1AA77F44"/>
    <w:rsid w:val="1AB15F67"/>
    <w:rsid w:val="1AB16AB5"/>
    <w:rsid w:val="1AC38D55"/>
    <w:rsid w:val="1AC969A4"/>
    <w:rsid w:val="1ACDA144"/>
    <w:rsid w:val="1AD61E44"/>
    <w:rsid w:val="1AD9C4A5"/>
    <w:rsid w:val="1ADB2125"/>
    <w:rsid w:val="1ADB3C41"/>
    <w:rsid w:val="1AE434D6"/>
    <w:rsid w:val="1AEBF09D"/>
    <w:rsid w:val="1AEEDBD8"/>
    <w:rsid w:val="1AF16A3C"/>
    <w:rsid w:val="1AF8B599"/>
    <w:rsid w:val="1AFA996E"/>
    <w:rsid w:val="1AFC274A"/>
    <w:rsid w:val="1AFD14FB"/>
    <w:rsid w:val="1AFDF1F4"/>
    <w:rsid w:val="1B02E76C"/>
    <w:rsid w:val="1B098C54"/>
    <w:rsid w:val="1B1669EA"/>
    <w:rsid w:val="1B1ABF9A"/>
    <w:rsid w:val="1B1ED35B"/>
    <w:rsid w:val="1B2172DF"/>
    <w:rsid w:val="1B22DC5A"/>
    <w:rsid w:val="1B241278"/>
    <w:rsid w:val="1B253B4E"/>
    <w:rsid w:val="1B27CD91"/>
    <w:rsid w:val="1B283BD3"/>
    <w:rsid w:val="1B2B4794"/>
    <w:rsid w:val="1B2B90A6"/>
    <w:rsid w:val="1B40530E"/>
    <w:rsid w:val="1B439DE9"/>
    <w:rsid w:val="1B45644C"/>
    <w:rsid w:val="1B4B647A"/>
    <w:rsid w:val="1B505B84"/>
    <w:rsid w:val="1B5219C6"/>
    <w:rsid w:val="1B5367F6"/>
    <w:rsid w:val="1B55CCAD"/>
    <w:rsid w:val="1B5702F8"/>
    <w:rsid w:val="1B658257"/>
    <w:rsid w:val="1B6BE865"/>
    <w:rsid w:val="1B6D3208"/>
    <w:rsid w:val="1B6D4B1C"/>
    <w:rsid w:val="1B710F5E"/>
    <w:rsid w:val="1B78A87E"/>
    <w:rsid w:val="1B7AD79F"/>
    <w:rsid w:val="1B7D0AFB"/>
    <w:rsid w:val="1B7F6804"/>
    <w:rsid w:val="1B80619F"/>
    <w:rsid w:val="1B897DA5"/>
    <w:rsid w:val="1B9FDFF7"/>
    <w:rsid w:val="1BA0108B"/>
    <w:rsid w:val="1BA41DE3"/>
    <w:rsid w:val="1BA58E66"/>
    <w:rsid w:val="1BBA4669"/>
    <w:rsid w:val="1BBAEFF6"/>
    <w:rsid w:val="1BCA44D7"/>
    <w:rsid w:val="1BD1DE98"/>
    <w:rsid w:val="1BD519C1"/>
    <w:rsid w:val="1BDC3E45"/>
    <w:rsid w:val="1BDFBF71"/>
    <w:rsid w:val="1BEED1E5"/>
    <w:rsid w:val="1BF039B6"/>
    <w:rsid w:val="1BFC9453"/>
    <w:rsid w:val="1BFDF53E"/>
    <w:rsid w:val="1BFE83B8"/>
    <w:rsid w:val="1C09FC3E"/>
    <w:rsid w:val="1C1565B2"/>
    <w:rsid w:val="1C1610A9"/>
    <w:rsid w:val="1C1633FC"/>
    <w:rsid w:val="1C171C89"/>
    <w:rsid w:val="1C1B5636"/>
    <w:rsid w:val="1C245160"/>
    <w:rsid w:val="1C2CBB61"/>
    <w:rsid w:val="1C2F07F9"/>
    <w:rsid w:val="1C36CA09"/>
    <w:rsid w:val="1C3A61A2"/>
    <w:rsid w:val="1C41419D"/>
    <w:rsid w:val="1C5098EF"/>
    <w:rsid w:val="1C555982"/>
    <w:rsid w:val="1C5A572C"/>
    <w:rsid w:val="1C5E2BCA"/>
    <w:rsid w:val="1C5FDB10"/>
    <w:rsid w:val="1C68BDE1"/>
    <w:rsid w:val="1C7BFFC6"/>
    <w:rsid w:val="1C7D8274"/>
    <w:rsid w:val="1C800EC0"/>
    <w:rsid w:val="1C817696"/>
    <w:rsid w:val="1C87D99C"/>
    <w:rsid w:val="1C883807"/>
    <w:rsid w:val="1C943EEF"/>
    <w:rsid w:val="1C958B2A"/>
    <w:rsid w:val="1CA7A12E"/>
    <w:rsid w:val="1CB1F5A2"/>
    <w:rsid w:val="1CBAAA1B"/>
    <w:rsid w:val="1CBAC0EC"/>
    <w:rsid w:val="1CCC7874"/>
    <w:rsid w:val="1CD0CF05"/>
    <w:rsid w:val="1CDC385F"/>
    <w:rsid w:val="1CE1A009"/>
    <w:rsid w:val="1CE9FB3C"/>
    <w:rsid w:val="1CECFD2B"/>
    <w:rsid w:val="1CFDE95C"/>
    <w:rsid w:val="1D000D3B"/>
    <w:rsid w:val="1D02F88E"/>
    <w:rsid w:val="1D0FB0E4"/>
    <w:rsid w:val="1D177C1C"/>
    <w:rsid w:val="1D1D3B46"/>
    <w:rsid w:val="1D20CA0B"/>
    <w:rsid w:val="1D233AB4"/>
    <w:rsid w:val="1D284576"/>
    <w:rsid w:val="1D32257D"/>
    <w:rsid w:val="1D3A46B4"/>
    <w:rsid w:val="1D3C6E5C"/>
    <w:rsid w:val="1D3CC639"/>
    <w:rsid w:val="1D3F4FC8"/>
    <w:rsid w:val="1D41FA28"/>
    <w:rsid w:val="1D43E17D"/>
    <w:rsid w:val="1D44D9CC"/>
    <w:rsid w:val="1D45CC50"/>
    <w:rsid w:val="1D4629E2"/>
    <w:rsid w:val="1D567495"/>
    <w:rsid w:val="1D577778"/>
    <w:rsid w:val="1D5CA28F"/>
    <w:rsid w:val="1D5E5E30"/>
    <w:rsid w:val="1D764F8D"/>
    <w:rsid w:val="1D7C4ABC"/>
    <w:rsid w:val="1D83EA51"/>
    <w:rsid w:val="1D8609A2"/>
    <w:rsid w:val="1D883550"/>
    <w:rsid w:val="1DA3AD19"/>
    <w:rsid w:val="1DA5FA48"/>
    <w:rsid w:val="1DAE8B72"/>
    <w:rsid w:val="1DB51517"/>
    <w:rsid w:val="1DB6428E"/>
    <w:rsid w:val="1DBE9420"/>
    <w:rsid w:val="1DBED885"/>
    <w:rsid w:val="1DBF4081"/>
    <w:rsid w:val="1DC02D65"/>
    <w:rsid w:val="1DC0EF2C"/>
    <w:rsid w:val="1DC337C5"/>
    <w:rsid w:val="1DD00C19"/>
    <w:rsid w:val="1DD64731"/>
    <w:rsid w:val="1DD9C998"/>
    <w:rsid w:val="1DDD12CE"/>
    <w:rsid w:val="1DDDC96D"/>
    <w:rsid w:val="1DEA4279"/>
    <w:rsid w:val="1DF1B228"/>
    <w:rsid w:val="1DFB89FE"/>
    <w:rsid w:val="1DFE80AE"/>
    <w:rsid w:val="1E00B33E"/>
    <w:rsid w:val="1E08F320"/>
    <w:rsid w:val="1E107328"/>
    <w:rsid w:val="1E10BCF4"/>
    <w:rsid w:val="1E10C315"/>
    <w:rsid w:val="1E13D418"/>
    <w:rsid w:val="1E1866C7"/>
    <w:rsid w:val="1E1DD5E3"/>
    <w:rsid w:val="1E1E6A7E"/>
    <w:rsid w:val="1E24F3F7"/>
    <w:rsid w:val="1E2804AB"/>
    <w:rsid w:val="1E31D4A1"/>
    <w:rsid w:val="1E3305A1"/>
    <w:rsid w:val="1E36E5E0"/>
    <w:rsid w:val="1E37990E"/>
    <w:rsid w:val="1E3EC617"/>
    <w:rsid w:val="1E4BE4E9"/>
    <w:rsid w:val="1E51BEBD"/>
    <w:rsid w:val="1E575958"/>
    <w:rsid w:val="1E581A83"/>
    <w:rsid w:val="1E5E0A00"/>
    <w:rsid w:val="1E5FDF6B"/>
    <w:rsid w:val="1E73EEF9"/>
    <w:rsid w:val="1E756805"/>
    <w:rsid w:val="1E7784FA"/>
    <w:rsid w:val="1E83932F"/>
    <w:rsid w:val="1E874548"/>
    <w:rsid w:val="1E88D198"/>
    <w:rsid w:val="1E8B08B8"/>
    <w:rsid w:val="1E8D391F"/>
    <w:rsid w:val="1E96C9F7"/>
    <w:rsid w:val="1E9AE084"/>
    <w:rsid w:val="1EB19D57"/>
    <w:rsid w:val="1EB8B455"/>
    <w:rsid w:val="1EBBD950"/>
    <w:rsid w:val="1EBC5732"/>
    <w:rsid w:val="1EBFD436"/>
    <w:rsid w:val="1EC3BCFE"/>
    <w:rsid w:val="1ED0D5AD"/>
    <w:rsid w:val="1ED9A400"/>
    <w:rsid w:val="1ED9B164"/>
    <w:rsid w:val="1EDDE145"/>
    <w:rsid w:val="1EDE75E9"/>
    <w:rsid w:val="1EE2A5CA"/>
    <w:rsid w:val="1EE4712B"/>
    <w:rsid w:val="1EE9A0DB"/>
    <w:rsid w:val="1EF33E25"/>
    <w:rsid w:val="1EF5CE7E"/>
    <w:rsid w:val="1EFEC1E9"/>
    <w:rsid w:val="1EFF4CBE"/>
    <w:rsid w:val="1EFF58C4"/>
    <w:rsid w:val="1F01973F"/>
    <w:rsid w:val="1F057BAC"/>
    <w:rsid w:val="1F0F4667"/>
    <w:rsid w:val="1F0FBFCC"/>
    <w:rsid w:val="1F11755C"/>
    <w:rsid w:val="1F14C28F"/>
    <w:rsid w:val="1F174F22"/>
    <w:rsid w:val="1F182274"/>
    <w:rsid w:val="1F1E26AD"/>
    <w:rsid w:val="1F292472"/>
    <w:rsid w:val="1F33A796"/>
    <w:rsid w:val="1F3404A2"/>
    <w:rsid w:val="1F351E20"/>
    <w:rsid w:val="1F388FD6"/>
    <w:rsid w:val="1F38C880"/>
    <w:rsid w:val="1F3F2CA6"/>
    <w:rsid w:val="1F4B00A5"/>
    <w:rsid w:val="1F50C8F6"/>
    <w:rsid w:val="1F533851"/>
    <w:rsid w:val="1F5786AC"/>
    <w:rsid w:val="1F67F68D"/>
    <w:rsid w:val="1F6C06F8"/>
    <w:rsid w:val="1F6CBBF3"/>
    <w:rsid w:val="1F766866"/>
    <w:rsid w:val="1F76F5C6"/>
    <w:rsid w:val="1F7903B4"/>
    <w:rsid w:val="1F8758A3"/>
    <w:rsid w:val="1F8852FB"/>
    <w:rsid w:val="1F8C93E5"/>
    <w:rsid w:val="1F904510"/>
    <w:rsid w:val="1F91E850"/>
    <w:rsid w:val="1F9646F6"/>
    <w:rsid w:val="1F9CB267"/>
    <w:rsid w:val="1FACF225"/>
    <w:rsid w:val="1FB12530"/>
    <w:rsid w:val="1FB41915"/>
    <w:rsid w:val="1FB4B92A"/>
    <w:rsid w:val="1FB775CC"/>
    <w:rsid w:val="1FC1F677"/>
    <w:rsid w:val="1FC32E66"/>
    <w:rsid w:val="1FC6CADD"/>
    <w:rsid w:val="1FC83E3D"/>
    <w:rsid w:val="1FD3B986"/>
    <w:rsid w:val="1FD7F239"/>
    <w:rsid w:val="1FD87D35"/>
    <w:rsid w:val="1FDD4F40"/>
    <w:rsid w:val="1FDE0971"/>
    <w:rsid w:val="1FDFE1F2"/>
    <w:rsid w:val="1FE22255"/>
    <w:rsid w:val="1FEF4865"/>
    <w:rsid w:val="1FF34C8B"/>
    <w:rsid w:val="1FF5A62B"/>
    <w:rsid w:val="1FFDF55B"/>
    <w:rsid w:val="20058687"/>
    <w:rsid w:val="200776AF"/>
    <w:rsid w:val="200CDB95"/>
    <w:rsid w:val="2010592D"/>
    <w:rsid w:val="201CB6E7"/>
    <w:rsid w:val="20212294"/>
    <w:rsid w:val="203283F9"/>
    <w:rsid w:val="203EFF79"/>
    <w:rsid w:val="20488DCC"/>
    <w:rsid w:val="204B6A5B"/>
    <w:rsid w:val="204F113E"/>
    <w:rsid w:val="2056F500"/>
    <w:rsid w:val="20575676"/>
    <w:rsid w:val="205CA53C"/>
    <w:rsid w:val="205E5940"/>
    <w:rsid w:val="205F6675"/>
    <w:rsid w:val="205F8D5F"/>
    <w:rsid w:val="20627779"/>
    <w:rsid w:val="206E8B08"/>
    <w:rsid w:val="20901220"/>
    <w:rsid w:val="2098BA55"/>
    <w:rsid w:val="209A9EC2"/>
    <w:rsid w:val="209B2F68"/>
    <w:rsid w:val="209B33BD"/>
    <w:rsid w:val="20A248D4"/>
    <w:rsid w:val="20A2D4B0"/>
    <w:rsid w:val="20A692E0"/>
    <w:rsid w:val="20AB3592"/>
    <w:rsid w:val="20ACF97B"/>
    <w:rsid w:val="20B1F203"/>
    <w:rsid w:val="20B39BBC"/>
    <w:rsid w:val="20B4E0BB"/>
    <w:rsid w:val="20B5AFFA"/>
    <w:rsid w:val="20BD4F5C"/>
    <w:rsid w:val="20BD727D"/>
    <w:rsid w:val="20BDAA64"/>
    <w:rsid w:val="20C91889"/>
    <w:rsid w:val="20D5C0FD"/>
    <w:rsid w:val="20D6077F"/>
    <w:rsid w:val="20D7B117"/>
    <w:rsid w:val="20E1B297"/>
    <w:rsid w:val="20E222EA"/>
    <w:rsid w:val="20E47A20"/>
    <w:rsid w:val="20E6FBC4"/>
    <w:rsid w:val="20EA297D"/>
    <w:rsid w:val="20F6532D"/>
    <w:rsid w:val="20F7BB0D"/>
    <w:rsid w:val="20FB3728"/>
    <w:rsid w:val="21000CE6"/>
    <w:rsid w:val="2105F5B3"/>
    <w:rsid w:val="2111F80A"/>
    <w:rsid w:val="211E010C"/>
    <w:rsid w:val="211E4A3C"/>
    <w:rsid w:val="21237F90"/>
    <w:rsid w:val="212515C8"/>
    <w:rsid w:val="212D049D"/>
    <w:rsid w:val="2130297E"/>
    <w:rsid w:val="2131378D"/>
    <w:rsid w:val="21372285"/>
    <w:rsid w:val="21387E65"/>
    <w:rsid w:val="213B801B"/>
    <w:rsid w:val="213E5174"/>
    <w:rsid w:val="213E9DC9"/>
    <w:rsid w:val="21422972"/>
    <w:rsid w:val="214299AC"/>
    <w:rsid w:val="2145B5EC"/>
    <w:rsid w:val="21472E6C"/>
    <w:rsid w:val="21473D3A"/>
    <w:rsid w:val="214BC52E"/>
    <w:rsid w:val="214FB05D"/>
    <w:rsid w:val="21543463"/>
    <w:rsid w:val="215828BB"/>
    <w:rsid w:val="21620E99"/>
    <w:rsid w:val="2162C3C5"/>
    <w:rsid w:val="216CE467"/>
    <w:rsid w:val="21731867"/>
    <w:rsid w:val="2177620B"/>
    <w:rsid w:val="2177C0A6"/>
    <w:rsid w:val="2179D029"/>
    <w:rsid w:val="217CE4F9"/>
    <w:rsid w:val="217F447F"/>
    <w:rsid w:val="21828F97"/>
    <w:rsid w:val="2184D3EA"/>
    <w:rsid w:val="2190E175"/>
    <w:rsid w:val="2191768C"/>
    <w:rsid w:val="2191C20B"/>
    <w:rsid w:val="21923E29"/>
    <w:rsid w:val="21927CD8"/>
    <w:rsid w:val="2199DFC1"/>
    <w:rsid w:val="219B2D5C"/>
    <w:rsid w:val="21A4B69A"/>
    <w:rsid w:val="21A6FC6B"/>
    <w:rsid w:val="21A7FAF8"/>
    <w:rsid w:val="21B7286B"/>
    <w:rsid w:val="21BAC003"/>
    <w:rsid w:val="21BCE58A"/>
    <w:rsid w:val="21C1453B"/>
    <w:rsid w:val="21C2E808"/>
    <w:rsid w:val="21CEB982"/>
    <w:rsid w:val="21DE90BE"/>
    <w:rsid w:val="21DFE380"/>
    <w:rsid w:val="21EA7E56"/>
    <w:rsid w:val="220C26E4"/>
    <w:rsid w:val="220DE367"/>
    <w:rsid w:val="2212CDA6"/>
    <w:rsid w:val="2216F4F7"/>
    <w:rsid w:val="2225E73B"/>
    <w:rsid w:val="2225EDA4"/>
    <w:rsid w:val="22265322"/>
    <w:rsid w:val="222AA231"/>
    <w:rsid w:val="2235B590"/>
    <w:rsid w:val="223E192A"/>
    <w:rsid w:val="22431505"/>
    <w:rsid w:val="2244D5F4"/>
    <w:rsid w:val="2248CA6F"/>
    <w:rsid w:val="22558CE7"/>
    <w:rsid w:val="22597AC5"/>
    <w:rsid w:val="225B2B88"/>
    <w:rsid w:val="225E91F4"/>
    <w:rsid w:val="226AFD7B"/>
    <w:rsid w:val="226B160F"/>
    <w:rsid w:val="226CA353"/>
    <w:rsid w:val="226F3337"/>
    <w:rsid w:val="227783D5"/>
    <w:rsid w:val="22824189"/>
    <w:rsid w:val="228ED4F5"/>
    <w:rsid w:val="2295E158"/>
    <w:rsid w:val="22979CEE"/>
    <w:rsid w:val="2297CA86"/>
    <w:rsid w:val="2298C413"/>
    <w:rsid w:val="229C33D0"/>
    <w:rsid w:val="229CA57B"/>
    <w:rsid w:val="229EBD94"/>
    <w:rsid w:val="22A050E6"/>
    <w:rsid w:val="22B02151"/>
    <w:rsid w:val="22BF7FF2"/>
    <w:rsid w:val="22C02135"/>
    <w:rsid w:val="22C0FF31"/>
    <w:rsid w:val="22C62644"/>
    <w:rsid w:val="22D0A06A"/>
    <w:rsid w:val="22DADF6C"/>
    <w:rsid w:val="22E7275F"/>
    <w:rsid w:val="22E9C053"/>
    <w:rsid w:val="22EB414A"/>
    <w:rsid w:val="22EBD518"/>
    <w:rsid w:val="22EE3E84"/>
    <w:rsid w:val="22EEF635"/>
    <w:rsid w:val="22F893AC"/>
    <w:rsid w:val="22F90270"/>
    <w:rsid w:val="22FAC569"/>
    <w:rsid w:val="22FD5674"/>
    <w:rsid w:val="2303B358"/>
    <w:rsid w:val="230DC3C5"/>
    <w:rsid w:val="231334EF"/>
    <w:rsid w:val="2316F5BD"/>
    <w:rsid w:val="231E07DC"/>
    <w:rsid w:val="23259C12"/>
    <w:rsid w:val="232628C3"/>
    <w:rsid w:val="233462E3"/>
    <w:rsid w:val="2354240F"/>
    <w:rsid w:val="236123C1"/>
    <w:rsid w:val="23649EB4"/>
    <w:rsid w:val="23696698"/>
    <w:rsid w:val="236A4BE0"/>
    <w:rsid w:val="236DA38E"/>
    <w:rsid w:val="23726BD0"/>
    <w:rsid w:val="23763532"/>
    <w:rsid w:val="237C2F51"/>
    <w:rsid w:val="237F257F"/>
    <w:rsid w:val="238C379F"/>
    <w:rsid w:val="23902D5E"/>
    <w:rsid w:val="2393044E"/>
    <w:rsid w:val="239A6744"/>
    <w:rsid w:val="23A4CC6A"/>
    <w:rsid w:val="23AA47C7"/>
    <w:rsid w:val="23AE7DC5"/>
    <w:rsid w:val="23B76201"/>
    <w:rsid w:val="23B930A3"/>
    <w:rsid w:val="23BF52FF"/>
    <w:rsid w:val="23C435AE"/>
    <w:rsid w:val="23C7D358"/>
    <w:rsid w:val="23C9603A"/>
    <w:rsid w:val="23CD7ED8"/>
    <w:rsid w:val="23CFC0DE"/>
    <w:rsid w:val="23D21421"/>
    <w:rsid w:val="23D33BB3"/>
    <w:rsid w:val="23DA11C4"/>
    <w:rsid w:val="23DA237E"/>
    <w:rsid w:val="23E17C20"/>
    <w:rsid w:val="23E5FDC8"/>
    <w:rsid w:val="23F1AB81"/>
    <w:rsid w:val="23F2459B"/>
    <w:rsid w:val="23F40890"/>
    <w:rsid w:val="23F43A5D"/>
    <w:rsid w:val="23FE0FB3"/>
    <w:rsid w:val="23FEAB14"/>
    <w:rsid w:val="2400F62A"/>
    <w:rsid w:val="24021DCF"/>
    <w:rsid w:val="24022C61"/>
    <w:rsid w:val="240473AE"/>
    <w:rsid w:val="2405538F"/>
    <w:rsid w:val="240D6EEE"/>
    <w:rsid w:val="24176A72"/>
    <w:rsid w:val="24188A7E"/>
    <w:rsid w:val="2418B135"/>
    <w:rsid w:val="241CE453"/>
    <w:rsid w:val="241E48BF"/>
    <w:rsid w:val="2429B121"/>
    <w:rsid w:val="242AD0AA"/>
    <w:rsid w:val="24308C11"/>
    <w:rsid w:val="2435A2FF"/>
    <w:rsid w:val="24394F95"/>
    <w:rsid w:val="243A411C"/>
    <w:rsid w:val="243DFCE1"/>
    <w:rsid w:val="244221AC"/>
    <w:rsid w:val="24422EB6"/>
    <w:rsid w:val="2445ED19"/>
    <w:rsid w:val="24478E09"/>
    <w:rsid w:val="244EF1D8"/>
    <w:rsid w:val="2451360B"/>
    <w:rsid w:val="2457013E"/>
    <w:rsid w:val="245C2E4F"/>
    <w:rsid w:val="2468DEF4"/>
    <w:rsid w:val="246DE94E"/>
    <w:rsid w:val="246E2610"/>
    <w:rsid w:val="246E7D1C"/>
    <w:rsid w:val="246F87AF"/>
    <w:rsid w:val="24763AB5"/>
    <w:rsid w:val="2479C72D"/>
    <w:rsid w:val="2479C9DE"/>
    <w:rsid w:val="247D5FC7"/>
    <w:rsid w:val="247F6AF0"/>
    <w:rsid w:val="24845605"/>
    <w:rsid w:val="2484E7AB"/>
    <w:rsid w:val="248FC47B"/>
    <w:rsid w:val="24A4EEC6"/>
    <w:rsid w:val="24B6E966"/>
    <w:rsid w:val="24BBAB0B"/>
    <w:rsid w:val="24BDFEFD"/>
    <w:rsid w:val="24C0CC0F"/>
    <w:rsid w:val="24C4999B"/>
    <w:rsid w:val="24CF03CF"/>
    <w:rsid w:val="24CF499B"/>
    <w:rsid w:val="24D095D6"/>
    <w:rsid w:val="24D51354"/>
    <w:rsid w:val="24DBBFE4"/>
    <w:rsid w:val="24E41300"/>
    <w:rsid w:val="24EF5A09"/>
    <w:rsid w:val="24F22012"/>
    <w:rsid w:val="24FF8B8C"/>
    <w:rsid w:val="24FFED5F"/>
    <w:rsid w:val="2500006E"/>
    <w:rsid w:val="250199CF"/>
    <w:rsid w:val="2503D542"/>
    <w:rsid w:val="25067CEE"/>
    <w:rsid w:val="2511F56F"/>
    <w:rsid w:val="25173C51"/>
    <w:rsid w:val="25189B67"/>
    <w:rsid w:val="251BF457"/>
    <w:rsid w:val="253B506C"/>
    <w:rsid w:val="253C5181"/>
    <w:rsid w:val="253DEC70"/>
    <w:rsid w:val="25420538"/>
    <w:rsid w:val="255269CC"/>
    <w:rsid w:val="2555DCA8"/>
    <w:rsid w:val="2555E58F"/>
    <w:rsid w:val="255C1464"/>
    <w:rsid w:val="255EBAC8"/>
    <w:rsid w:val="255ED6E0"/>
    <w:rsid w:val="257EA34E"/>
    <w:rsid w:val="257F1F59"/>
    <w:rsid w:val="25807435"/>
    <w:rsid w:val="2589AA11"/>
    <w:rsid w:val="25A4BE95"/>
    <w:rsid w:val="25A4BEEC"/>
    <w:rsid w:val="25A5DBD1"/>
    <w:rsid w:val="25A755BC"/>
    <w:rsid w:val="25B4335B"/>
    <w:rsid w:val="25B93517"/>
    <w:rsid w:val="25C3A389"/>
    <w:rsid w:val="25C63985"/>
    <w:rsid w:val="25CC0C08"/>
    <w:rsid w:val="25CCEF87"/>
    <w:rsid w:val="25CDA800"/>
    <w:rsid w:val="25D1D5D9"/>
    <w:rsid w:val="25D81535"/>
    <w:rsid w:val="25D972D3"/>
    <w:rsid w:val="25D9ACC9"/>
    <w:rsid w:val="25DE6213"/>
    <w:rsid w:val="25E6A12B"/>
    <w:rsid w:val="25F10641"/>
    <w:rsid w:val="25F4A4B1"/>
    <w:rsid w:val="25F81FA3"/>
    <w:rsid w:val="26058E60"/>
    <w:rsid w:val="260CEDEA"/>
    <w:rsid w:val="26102F1D"/>
    <w:rsid w:val="261A6939"/>
    <w:rsid w:val="2624BC6E"/>
    <w:rsid w:val="2626B681"/>
    <w:rsid w:val="26315CBC"/>
    <w:rsid w:val="26345FBE"/>
    <w:rsid w:val="2634BB49"/>
    <w:rsid w:val="263B1FF0"/>
    <w:rsid w:val="2641B6EB"/>
    <w:rsid w:val="2644DBBB"/>
    <w:rsid w:val="264E659B"/>
    <w:rsid w:val="2652B60F"/>
    <w:rsid w:val="2652EA05"/>
    <w:rsid w:val="2656FB42"/>
    <w:rsid w:val="265BF1DB"/>
    <w:rsid w:val="266EDF92"/>
    <w:rsid w:val="26806FD5"/>
    <w:rsid w:val="2684ECA0"/>
    <w:rsid w:val="26892F1E"/>
    <w:rsid w:val="268B2D59"/>
    <w:rsid w:val="26930741"/>
    <w:rsid w:val="269C96E7"/>
    <w:rsid w:val="269EC89B"/>
    <w:rsid w:val="26A3C118"/>
    <w:rsid w:val="26ACDBEA"/>
    <w:rsid w:val="26C635DA"/>
    <w:rsid w:val="26C6CB23"/>
    <w:rsid w:val="26C89067"/>
    <w:rsid w:val="26C9A040"/>
    <w:rsid w:val="26D2170A"/>
    <w:rsid w:val="26D45411"/>
    <w:rsid w:val="26D4D997"/>
    <w:rsid w:val="26D64709"/>
    <w:rsid w:val="26D65482"/>
    <w:rsid w:val="26D73794"/>
    <w:rsid w:val="26E1309D"/>
    <w:rsid w:val="26E33F5F"/>
    <w:rsid w:val="26E7CACD"/>
    <w:rsid w:val="26EB2E4E"/>
    <w:rsid w:val="26F43EBC"/>
    <w:rsid w:val="26F68B70"/>
    <w:rsid w:val="26F74C25"/>
    <w:rsid w:val="26FBCC65"/>
    <w:rsid w:val="2704F459"/>
    <w:rsid w:val="2709B4E3"/>
    <w:rsid w:val="271080C5"/>
    <w:rsid w:val="27112953"/>
    <w:rsid w:val="27134D11"/>
    <w:rsid w:val="271EC395"/>
    <w:rsid w:val="271FEE81"/>
    <w:rsid w:val="272714C7"/>
    <w:rsid w:val="27300F3C"/>
    <w:rsid w:val="2736429A"/>
    <w:rsid w:val="273B9D19"/>
    <w:rsid w:val="2747868D"/>
    <w:rsid w:val="274C26DE"/>
    <w:rsid w:val="275CAC07"/>
    <w:rsid w:val="275E4EC0"/>
    <w:rsid w:val="27619097"/>
    <w:rsid w:val="2763250A"/>
    <w:rsid w:val="27639325"/>
    <w:rsid w:val="276B5619"/>
    <w:rsid w:val="276C0BB6"/>
    <w:rsid w:val="276D6617"/>
    <w:rsid w:val="27709EAC"/>
    <w:rsid w:val="27722E3D"/>
    <w:rsid w:val="277441BF"/>
    <w:rsid w:val="277E0477"/>
    <w:rsid w:val="27814C2F"/>
    <w:rsid w:val="2783C4E9"/>
    <w:rsid w:val="2786DDA0"/>
    <w:rsid w:val="2786DE85"/>
    <w:rsid w:val="278EC44F"/>
    <w:rsid w:val="2792414D"/>
    <w:rsid w:val="2797EE88"/>
    <w:rsid w:val="279E6558"/>
    <w:rsid w:val="27A02598"/>
    <w:rsid w:val="27B06D0F"/>
    <w:rsid w:val="27B19128"/>
    <w:rsid w:val="27B8BD5A"/>
    <w:rsid w:val="27BE26CC"/>
    <w:rsid w:val="27CB004F"/>
    <w:rsid w:val="27DB1138"/>
    <w:rsid w:val="27E072C7"/>
    <w:rsid w:val="27E11AB4"/>
    <w:rsid w:val="27E7121A"/>
    <w:rsid w:val="27F5DC7E"/>
    <w:rsid w:val="27FC17B4"/>
    <w:rsid w:val="280D0DF8"/>
    <w:rsid w:val="281103B2"/>
    <w:rsid w:val="281AB995"/>
    <w:rsid w:val="282EC9D4"/>
    <w:rsid w:val="283435C7"/>
    <w:rsid w:val="2838A8C1"/>
    <w:rsid w:val="2838F4C8"/>
    <w:rsid w:val="283C493E"/>
    <w:rsid w:val="283C8E45"/>
    <w:rsid w:val="2841F202"/>
    <w:rsid w:val="2849213C"/>
    <w:rsid w:val="286B029F"/>
    <w:rsid w:val="286C3CC6"/>
    <w:rsid w:val="286C6A95"/>
    <w:rsid w:val="286D8C43"/>
    <w:rsid w:val="287128C4"/>
    <w:rsid w:val="28733B76"/>
    <w:rsid w:val="28834C39"/>
    <w:rsid w:val="28897068"/>
    <w:rsid w:val="2896D147"/>
    <w:rsid w:val="289EE60B"/>
    <w:rsid w:val="28A1474D"/>
    <w:rsid w:val="28A5A05C"/>
    <w:rsid w:val="28ADA429"/>
    <w:rsid w:val="28B02B66"/>
    <w:rsid w:val="28B07B61"/>
    <w:rsid w:val="28B0E765"/>
    <w:rsid w:val="28B39A11"/>
    <w:rsid w:val="28B7C5FF"/>
    <w:rsid w:val="28BAF4AE"/>
    <w:rsid w:val="28C7D939"/>
    <w:rsid w:val="28C81B5A"/>
    <w:rsid w:val="28CE6D3F"/>
    <w:rsid w:val="28D6AD43"/>
    <w:rsid w:val="28E8F23E"/>
    <w:rsid w:val="28EA31FE"/>
    <w:rsid w:val="28F2F0DC"/>
    <w:rsid w:val="28F3A7AD"/>
    <w:rsid w:val="28F41EA4"/>
    <w:rsid w:val="28F67B85"/>
    <w:rsid w:val="290B0F4D"/>
    <w:rsid w:val="290D79BF"/>
    <w:rsid w:val="291815A3"/>
    <w:rsid w:val="291ADF1C"/>
    <w:rsid w:val="2922AE01"/>
    <w:rsid w:val="292507AB"/>
    <w:rsid w:val="292E3B1C"/>
    <w:rsid w:val="29384F3B"/>
    <w:rsid w:val="293C0A51"/>
    <w:rsid w:val="29426801"/>
    <w:rsid w:val="2942BF16"/>
    <w:rsid w:val="29465BBE"/>
    <w:rsid w:val="295A1D61"/>
    <w:rsid w:val="295A78BE"/>
    <w:rsid w:val="295A82CE"/>
    <w:rsid w:val="2963D142"/>
    <w:rsid w:val="2966A79B"/>
    <w:rsid w:val="296CB917"/>
    <w:rsid w:val="29782451"/>
    <w:rsid w:val="297A5150"/>
    <w:rsid w:val="29859DE1"/>
    <w:rsid w:val="2988CF67"/>
    <w:rsid w:val="2995016E"/>
    <w:rsid w:val="299DFF64"/>
    <w:rsid w:val="299F83E7"/>
    <w:rsid w:val="29A184A6"/>
    <w:rsid w:val="29AA04BC"/>
    <w:rsid w:val="29B7A156"/>
    <w:rsid w:val="29C02717"/>
    <w:rsid w:val="29CDC360"/>
    <w:rsid w:val="29CEEDEC"/>
    <w:rsid w:val="29F25602"/>
    <w:rsid w:val="29FFB991"/>
    <w:rsid w:val="2A0122E5"/>
    <w:rsid w:val="2A044E12"/>
    <w:rsid w:val="2A0A7F6B"/>
    <w:rsid w:val="2A165A6F"/>
    <w:rsid w:val="2A1AD9FD"/>
    <w:rsid w:val="2A1CD24B"/>
    <w:rsid w:val="2A1D399D"/>
    <w:rsid w:val="2A252032"/>
    <w:rsid w:val="2A256EF6"/>
    <w:rsid w:val="2A263EF9"/>
    <w:rsid w:val="2A26475B"/>
    <w:rsid w:val="2A2ACC12"/>
    <w:rsid w:val="2A3310D3"/>
    <w:rsid w:val="2A35886A"/>
    <w:rsid w:val="2A37EF9B"/>
    <w:rsid w:val="2A381DC6"/>
    <w:rsid w:val="2A3918F9"/>
    <w:rsid w:val="2A4B68D9"/>
    <w:rsid w:val="2A597517"/>
    <w:rsid w:val="2A5F2E16"/>
    <w:rsid w:val="2A61BF5E"/>
    <w:rsid w:val="2A63C842"/>
    <w:rsid w:val="2A659363"/>
    <w:rsid w:val="2A6643EB"/>
    <w:rsid w:val="2A698891"/>
    <w:rsid w:val="2A6E726E"/>
    <w:rsid w:val="2A6F42D6"/>
    <w:rsid w:val="2A709D93"/>
    <w:rsid w:val="2A716170"/>
    <w:rsid w:val="2A76A921"/>
    <w:rsid w:val="2A76F1A2"/>
    <w:rsid w:val="2A7FBDBE"/>
    <w:rsid w:val="2A8FCAF4"/>
    <w:rsid w:val="2A90C4E0"/>
    <w:rsid w:val="2A9778D3"/>
    <w:rsid w:val="2A99320C"/>
    <w:rsid w:val="2AA33671"/>
    <w:rsid w:val="2AA3FE74"/>
    <w:rsid w:val="2AA4EED9"/>
    <w:rsid w:val="2AA4FAAC"/>
    <w:rsid w:val="2AA6F2EA"/>
    <w:rsid w:val="2AA711CA"/>
    <w:rsid w:val="2AA976AB"/>
    <w:rsid w:val="2AAF0287"/>
    <w:rsid w:val="2ABF83E3"/>
    <w:rsid w:val="2AC0BFE3"/>
    <w:rsid w:val="2AC76D0B"/>
    <w:rsid w:val="2AC807D2"/>
    <w:rsid w:val="2ACADF9F"/>
    <w:rsid w:val="2ACB3645"/>
    <w:rsid w:val="2ACD7FB7"/>
    <w:rsid w:val="2ACE45FD"/>
    <w:rsid w:val="2AD1D57A"/>
    <w:rsid w:val="2AD43AA4"/>
    <w:rsid w:val="2AD5A8F1"/>
    <w:rsid w:val="2AD703E9"/>
    <w:rsid w:val="2ADC313B"/>
    <w:rsid w:val="2ADEBCD0"/>
    <w:rsid w:val="2AE13AAE"/>
    <w:rsid w:val="2AE16314"/>
    <w:rsid w:val="2AF0A2F3"/>
    <w:rsid w:val="2AF6532F"/>
    <w:rsid w:val="2B022223"/>
    <w:rsid w:val="2B0ECB08"/>
    <w:rsid w:val="2B1B4F5A"/>
    <w:rsid w:val="2B1FF7C1"/>
    <w:rsid w:val="2B229A4E"/>
    <w:rsid w:val="2B30EDA6"/>
    <w:rsid w:val="2B32E733"/>
    <w:rsid w:val="2B3598A6"/>
    <w:rsid w:val="2B3B2B47"/>
    <w:rsid w:val="2B4D7286"/>
    <w:rsid w:val="2B529B33"/>
    <w:rsid w:val="2B549C47"/>
    <w:rsid w:val="2B5862DE"/>
    <w:rsid w:val="2B5DC99E"/>
    <w:rsid w:val="2B5F3571"/>
    <w:rsid w:val="2B65FF3E"/>
    <w:rsid w:val="2B6DF0B9"/>
    <w:rsid w:val="2B714430"/>
    <w:rsid w:val="2B715714"/>
    <w:rsid w:val="2B75C30B"/>
    <w:rsid w:val="2B79F086"/>
    <w:rsid w:val="2B82EBC1"/>
    <w:rsid w:val="2B8F568A"/>
    <w:rsid w:val="2B9038A1"/>
    <w:rsid w:val="2B918FDE"/>
    <w:rsid w:val="2B948B23"/>
    <w:rsid w:val="2B9D59CD"/>
    <w:rsid w:val="2BA5EF71"/>
    <w:rsid w:val="2BA873E3"/>
    <w:rsid w:val="2BB50E1D"/>
    <w:rsid w:val="2BB8CE48"/>
    <w:rsid w:val="2BB99185"/>
    <w:rsid w:val="2BBAA164"/>
    <w:rsid w:val="2BBD3623"/>
    <w:rsid w:val="2BBDF19E"/>
    <w:rsid w:val="2BBEBC41"/>
    <w:rsid w:val="2BCB7205"/>
    <w:rsid w:val="2BCBFCEA"/>
    <w:rsid w:val="2BCCA364"/>
    <w:rsid w:val="2BD2C7F9"/>
    <w:rsid w:val="2BD3CFD7"/>
    <w:rsid w:val="2BD52A0E"/>
    <w:rsid w:val="2BD564EC"/>
    <w:rsid w:val="2BDF7000"/>
    <w:rsid w:val="2BE0EA3A"/>
    <w:rsid w:val="2BE13CE3"/>
    <w:rsid w:val="2BEA2CF3"/>
    <w:rsid w:val="2BEBD5F5"/>
    <w:rsid w:val="2BF240B5"/>
    <w:rsid w:val="2BF36DA9"/>
    <w:rsid w:val="2BF8AC97"/>
    <w:rsid w:val="2BFAFC46"/>
    <w:rsid w:val="2BFC9E4E"/>
    <w:rsid w:val="2C03D322"/>
    <w:rsid w:val="2C178855"/>
    <w:rsid w:val="2C1B8E1F"/>
    <w:rsid w:val="2C21AE63"/>
    <w:rsid w:val="2C2E9BB5"/>
    <w:rsid w:val="2C321F8A"/>
    <w:rsid w:val="2C331C0B"/>
    <w:rsid w:val="2C34710B"/>
    <w:rsid w:val="2C3AE4C2"/>
    <w:rsid w:val="2C3B8147"/>
    <w:rsid w:val="2C40DBAA"/>
    <w:rsid w:val="2C4C2FBC"/>
    <w:rsid w:val="2C4CB34E"/>
    <w:rsid w:val="2C4D3391"/>
    <w:rsid w:val="2C54185D"/>
    <w:rsid w:val="2C57FDE6"/>
    <w:rsid w:val="2C58D50B"/>
    <w:rsid w:val="2C6B7F06"/>
    <w:rsid w:val="2C6E25CC"/>
    <w:rsid w:val="2C701C65"/>
    <w:rsid w:val="2C71B90B"/>
    <w:rsid w:val="2C74AE63"/>
    <w:rsid w:val="2C75C19A"/>
    <w:rsid w:val="2C77E0ED"/>
    <w:rsid w:val="2C7AAEE0"/>
    <w:rsid w:val="2C8033D4"/>
    <w:rsid w:val="2C826CA1"/>
    <w:rsid w:val="2C9020D3"/>
    <w:rsid w:val="2C905277"/>
    <w:rsid w:val="2C915110"/>
    <w:rsid w:val="2C922390"/>
    <w:rsid w:val="2C951C04"/>
    <w:rsid w:val="2C955ED1"/>
    <w:rsid w:val="2CA6404B"/>
    <w:rsid w:val="2CAB4E7B"/>
    <w:rsid w:val="2CBA059D"/>
    <w:rsid w:val="2CBCAE32"/>
    <w:rsid w:val="2CC12BD3"/>
    <w:rsid w:val="2CC7D683"/>
    <w:rsid w:val="2CCE5C02"/>
    <w:rsid w:val="2CCFD003"/>
    <w:rsid w:val="2CD2CDC3"/>
    <w:rsid w:val="2CD5FB99"/>
    <w:rsid w:val="2CE6A2D4"/>
    <w:rsid w:val="2CE85311"/>
    <w:rsid w:val="2CE98412"/>
    <w:rsid w:val="2CEC5A84"/>
    <w:rsid w:val="2CF707E0"/>
    <w:rsid w:val="2CF79C95"/>
    <w:rsid w:val="2CF7DEA4"/>
    <w:rsid w:val="2CFCE3DB"/>
    <w:rsid w:val="2CFF7358"/>
    <w:rsid w:val="2CFFB159"/>
    <w:rsid w:val="2D0A3469"/>
    <w:rsid w:val="2D0AA300"/>
    <w:rsid w:val="2D1491AB"/>
    <w:rsid w:val="2D1A34E3"/>
    <w:rsid w:val="2D1AA59F"/>
    <w:rsid w:val="2D21C3A0"/>
    <w:rsid w:val="2D34CEDE"/>
    <w:rsid w:val="2D3772D4"/>
    <w:rsid w:val="2D3C9EE8"/>
    <w:rsid w:val="2D3E3FF8"/>
    <w:rsid w:val="2D3ED9BA"/>
    <w:rsid w:val="2D401BEC"/>
    <w:rsid w:val="2D40B302"/>
    <w:rsid w:val="2D4FE361"/>
    <w:rsid w:val="2D515BDE"/>
    <w:rsid w:val="2D53F361"/>
    <w:rsid w:val="2D57063E"/>
    <w:rsid w:val="2D571E3D"/>
    <w:rsid w:val="2D57CE0B"/>
    <w:rsid w:val="2D5B52EF"/>
    <w:rsid w:val="2D60C660"/>
    <w:rsid w:val="2D62AFEE"/>
    <w:rsid w:val="2D62B92B"/>
    <w:rsid w:val="2D71365E"/>
    <w:rsid w:val="2D765FAA"/>
    <w:rsid w:val="2D79107F"/>
    <w:rsid w:val="2D7AC5D2"/>
    <w:rsid w:val="2D8CE9DA"/>
    <w:rsid w:val="2D919AD3"/>
    <w:rsid w:val="2D949CBC"/>
    <w:rsid w:val="2D989325"/>
    <w:rsid w:val="2D99236A"/>
    <w:rsid w:val="2DA49CC5"/>
    <w:rsid w:val="2DA7B175"/>
    <w:rsid w:val="2DA7F1D9"/>
    <w:rsid w:val="2DAF774B"/>
    <w:rsid w:val="2DB2AE89"/>
    <w:rsid w:val="2DBAC731"/>
    <w:rsid w:val="2DBE46CC"/>
    <w:rsid w:val="2DC64CFF"/>
    <w:rsid w:val="2DCD1BE3"/>
    <w:rsid w:val="2DD1ED87"/>
    <w:rsid w:val="2DD30ED8"/>
    <w:rsid w:val="2DD79A91"/>
    <w:rsid w:val="2DDA2600"/>
    <w:rsid w:val="2DDE1A59"/>
    <w:rsid w:val="2DE02447"/>
    <w:rsid w:val="2DE6E81E"/>
    <w:rsid w:val="2DE77ECE"/>
    <w:rsid w:val="2DE883AF"/>
    <w:rsid w:val="2DE964BD"/>
    <w:rsid w:val="2DEFA8DD"/>
    <w:rsid w:val="2DF407B5"/>
    <w:rsid w:val="2DF56182"/>
    <w:rsid w:val="2DF5B0F4"/>
    <w:rsid w:val="2E031F7B"/>
    <w:rsid w:val="2E0840DB"/>
    <w:rsid w:val="2E1C715A"/>
    <w:rsid w:val="2E22C395"/>
    <w:rsid w:val="2E2CB606"/>
    <w:rsid w:val="2E4543D8"/>
    <w:rsid w:val="2E46B40F"/>
    <w:rsid w:val="2E471EDC"/>
    <w:rsid w:val="2E4A2F29"/>
    <w:rsid w:val="2E529627"/>
    <w:rsid w:val="2E544925"/>
    <w:rsid w:val="2E55A898"/>
    <w:rsid w:val="2E5A46CD"/>
    <w:rsid w:val="2E60CC28"/>
    <w:rsid w:val="2E65FE0A"/>
    <w:rsid w:val="2E67F642"/>
    <w:rsid w:val="2E6B5D63"/>
    <w:rsid w:val="2E72F9DB"/>
    <w:rsid w:val="2E7C7C4A"/>
    <w:rsid w:val="2E7FCED3"/>
    <w:rsid w:val="2E81184E"/>
    <w:rsid w:val="2E82FE24"/>
    <w:rsid w:val="2E85AEF3"/>
    <w:rsid w:val="2E8C8ED1"/>
    <w:rsid w:val="2E9BAD0F"/>
    <w:rsid w:val="2E9D660D"/>
    <w:rsid w:val="2EA22F31"/>
    <w:rsid w:val="2EA2578F"/>
    <w:rsid w:val="2EA5591D"/>
    <w:rsid w:val="2EABFDEF"/>
    <w:rsid w:val="2EB0965B"/>
    <w:rsid w:val="2EB7929B"/>
    <w:rsid w:val="2EB8E7D9"/>
    <w:rsid w:val="2EBA5E41"/>
    <w:rsid w:val="2EBD89E5"/>
    <w:rsid w:val="2EBE44AE"/>
    <w:rsid w:val="2EBE856D"/>
    <w:rsid w:val="2EC41113"/>
    <w:rsid w:val="2EC8DA35"/>
    <w:rsid w:val="2ECD3B0C"/>
    <w:rsid w:val="2ED10543"/>
    <w:rsid w:val="2EE1CE4E"/>
    <w:rsid w:val="2EEB0B15"/>
    <w:rsid w:val="2EEEB0A9"/>
    <w:rsid w:val="2EF6309C"/>
    <w:rsid w:val="2EF80D60"/>
    <w:rsid w:val="2EFECF14"/>
    <w:rsid w:val="2F0767EA"/>
    <w:rsid w:val="2F117766"/>
    <w:rsid w:val="2F15D3FD"/>
    <w:rsid w:val="2F1816DC"/>
    <w:rsid w:val="2F19FE6A"/>
    <w:rsid w:val="2F1CF71A"/>
    <w:rsid w:val="2F1E3DFD"/>
    <w:rsid w:val="2F2A0750"/>
    <w:rsid w:val="2F2BF066"/>
    <w:rsid w:val="2F2CF71D"/>
    <w:rsid w:val="2F344FCB"/>
    <w:rsid w:val="2F3E4217"/>
    <w:rsid w:val="2F3FB882"/>
    <w:rsid w:val="2F40BE40"/>
    <w:rsid w:val="2F417E05"/>
    <w:rsid w:val="2F432CF3"/>
    <w:rsid w:val="2F50D4C4"/>
    <w:rsid w:val="2F56CBB8"/>
    <w:rsid w:val="2F5B6CBB"/>
    <w:rsid w:val="2F601D70"/>
    <w:rsid w:val="2F6DA976"/>
    <w:rsid w:val="2F768C9E"/>
    <w:rsid w:val="2F798B3D"/>
    <w:rsid w:val="2F84DD13"/>
    <w:rsid w:val="2F8A0B4D"/>
    <w:rsid w:val="2F8D9831"/>
    <w:rsid w:val="2F9C36B5"/>
    <w:rsid w:val="2FA28F7E"/>
    <w:rsid w:val="2FA51F8F"/>
    <w:rsid w:val="2FA5904F"/>
    <w:rsid w:val="2FB1BF05"/>
    <w:rsid w:val="2FB36E2C"/>
    <w:rsid w:val="2FB3D818"/>
    <w:rsid w:val="2FB6E4FB"/>
    <w:rsid w:val="2FBA5346"/>
    <w:rsid w:val="2FBF86D6"/>
    <w:rsid w:val="2FC5AF9C"/>
    <w:rsid w:val="2FCCE58E"/>
    <w:rsid w:val="2FD0B9C4"/>
    <w:rsid w:val="2FD4E910"/>
    <w:rsid w:val="2FDA45F4"/>
    <w:rsid w:val="2FDCDE71"/>
    <w:rsid w:val="2FE21C1B"/>
    <w:rsid w:val="2FEEEF5B"/>
    <w:rsid w:val="2FF0B320"/>
    <w:rsid w:val="2FF0C734"/>
    <w:rsid w:val="2FF28A34"/>
    <w:rsid w:val="2FF9BD8E"/>
    <w:rsid w:val="2FFDD4A3"/>
    <w:rsid w:val="3003B785"/>
    <w:rsid w:val="300FA677"/>
    <w:rsid w:val="3014D6F5"/>
    <w:rsid w:val="3019C492"/>
    <w:rsid w:val="301A2777"/>
    <w:rsid w:val="301C2401"/>
    <w:rsid w:val="30296E16"/>
    <w:rsid w:val="3029F344"/>
    <w:rsid w:val="302A3159"/>
    <w:rsid w:val="302E7D51"/>
    <w:rsid w:val="30350F22"/>
    <w:rsid w:val="30355670"/>
    <w:rsid w:val="303711CB"/>
    <w:rsid w:val="3039F53F"/>
    <w:rsid w:val="304901BE"/>
    <w:rsid w:val="304C9C77"/>
    <w:rsid w:val="305CC35A"/>
    <w:rsid w:val="306939CA"/>
    <w:rsid w:val="306B60F9"/>
    <w:rsid w:val="306DF42F"/>
    <w:rsid w:val="306E76FB"/>
    <w:rsid w:val="306E8F9A"/>
    <w:rsid w:val="3073686B"/>
    <w:rsid w:val="307A2CE7"/>
    <w:rsid w:val="307D9EAF"/>
    <w:rsid w:val="307F3AD7"/>
    <w:rsid w:val="30804375"/>
    <w:rsid w:val="308695A6"/>
    <w:rsid w:val="30880C22"/>
    <w:rsid w:val="308AA580"/>
    <w:rsid w:val="308FE162"/>
    <w:rsid w:val="30964766"/>
    <w:rsid w:val="30A32425"/>
    <w:rsid w:val="30A7E339"/>
    <w:rsid w:val="30B7424B"/>
    <w:rsid w:val="30B9F846"/>
    <w:rsid w:val="30C8DF12"/>
    <w:rsid w:val="30CEDE7A"/>
    <w:rsid w:val="30D79932"/>
    <w:rsid w:val="30DF80D6"/>
    <w:rsid w:val="30ED97A2"/>
    <w:rsid w:val="30EEBD2E"/>
    <w:rsid w:val="30EEFF42"/>
    <w:rsid w:val="30F20022"/>
    <w:rsid w:val="30F2FDD9"/>
    <w:rsid w:val="30F8CF86"/>
    <w:rsid w:val="30FCC764"/>
    <w:rsid w:val="3101BCF6"/>
    <w:rsid w:val="3107A77C"/>
    <w:rsid w:val="3107F379"/>
    <w:rsid w:val="310829FE"/>
    <w:rsid w:val="310B0C6A"/>
    <w:rsid w:val="3112EFED"/>
    <w:rsid w:val="3121A9BA"/>
    <w:rsid w:val="3122DB23"/>
    <w:rsid w:val="31234ED9"/>
    <w:rsid w:val="312AEFFE"/>
    <w:rsid w:val="312D1D10"/>
    <w:rsid w:val="312F5729"/>
    <w:rsid w:val="3130F0D8"/>
    <w:rsid w:val="31323A4E"/>
    <w:rsid w:val="3132FC7B"/>
    <w:rsid w:val="313AEECA"/>
    <w:rsid w:val="3143FC39"/>
    <w:rsid w:val="31476A72"/>
    <w:rsid w:val="314E6BF1"/>
    <w:rsid w:val="31504BBF"/>
    <w:rsid w:val="31521121"/>
    <w:rsid w:val="3157E627"/>
    <w:rsid w:val="315ACDE4"/>
    <w:rsid w:val="315F22CF"/>
    <w:rsid w:val="316034D9"/>
    <w:rsid w:val="316594B3"/>
    <w:rsid w:val="3166A0DC"/>
    <w:rsid w:val="31715E62"/>
    <w:rsid w:val="3175A64F"/>
    <w:rsid w:val="317AAD0E"/>
    <w:rsid w:val="317BE8BA"/>
    <w:rsid w:val="317F4DCD"/>
    <w:rsid w:val="31832B7B"/>
    <w:rsid w:val="3186719D"/>
    <w:rsid w:val="31871A50"/>
    <w:rsid w:val="318C8995"/>
    <w:rsid w:val="31900CD1"/>
    <w:rsid w:val="3191578E"/>
    <w:rsid w:val="31933DA7"/>
    <w:rsid w:val="319828C9"/>
    <w:rsid w:val="31A132A5"/>
    <w:rsid w:val="31ADE71C"/>
    <w:rsid w:val="31B03078"/>
    <w:rsid w:val="31B74EDC"/>
    <w:rsid w:val="31BBEF8F"/>
    <w:rsid w:val="31BD1AE5"/>
    <w:rsid w:val="31CB7A05"/>
    <w:rsid w:val="31D0571A"/>
    <w:rsid w:val="31DC916B"/>
    <w:rsid w:val="31DE8E96"/>
    <w:rsid w:val="31E177A0"/>
    <w:rsid w:val="31E7DA41"/>
    <w:rsid w:val="31EB2D82"/>
    <w:rsid w:val="31F3B7D1"/>
    <w:rsid w:val="31F4A2AA"/>
    <w:rsid w:val="31F514B6"/>
    <w:rsid w:val="3204C0CF"/>
    <w:rsid w:val="3209D2C4"/>
    <w:rsid w:val="320D4812"/>
    <w:rsid w:val="320F4F8F"/>
    <w:rsid w:val="3217C04C"/>
    <w:rsid w:val="321A54B6"/>
    <w:rsid w:val="3228246D"/>
    <w:rsid w:val="32305472"/>
    <w:rsid w:val="323EFDFD"/>
    <w:rsid w:val="3240C5FB"/>
    <w:rsid w:val="324322D3"/>
    <w:rsid w:val="325305E0"/>
    <w:rsid w:val="3258026F"/>
    <w:rsid w:val="325885CE"/>
    <w:rsid w:val="3263B25E"/>
    <w:rsid w:val="32644C74"/>
    <w:rsid w:val="32697A38"/>
    <w:rsid w:val="326C855E"/>
    <w:rsid w:val="327AAFAC"/>
    <w:rsid w:val="327CA344"/>
    <w:rsid w:val="327E7896"/>
    <w:rsid w:val="327F1829"/>
    <w:rsid w:val="327FAA8C"/>
    <w:rsid w:val="32905E33"/>
    <w:rsid w:val="329A4F20"/>
    <w:rsid w:val="329B9EF9"/>
    <w:rsid w:val="329DFCD9"/>
    <w:rsid w:val="32A27F64"/>
    <w:rsid w:val="32A9B18F"/>
    <w:rsid w:val="32B014E7"/>
    <w:rsid w:val="32B503E8"/>
    <w:rsid w:val="32B9BB4E"/>
    <w:rsid w:val="32BBC5C4"/>
    <w:rsid w:val="32C02A59"/>
    <w:rsid w:val="32C19A33"/>
    <w:rsid w:val="32C65345"/>
    <w:rsid w:val="32C8FBF3"/>
    <w:rsid w:val="32C99047"/>
    <w:rsid w:val="32CACFA2"/>
    <w:rsid w:val="32CCB123"/>
    <w:rsid w:val="32D59DC6"/>
    <w:rsid w:val="32D72C43"/>
    <w:rsid w:val="32DEBB79"/>
    <w:rsid w:val="32DFB339"/>
    <w:rsid w:val="32E22A8E"/>
    <w:rsid w:val="32F73583"/>
    <w:rsid w:val="32F89A4F"/>
    <w:rsid w:val="32F9ADE7"/>
    <w:rsid w:val="32FC5165"/>
    <w:rsid w:val="32FF2E1E"/>
    <w:rsid w:val="33049A13"/>
    <w:rsid w:val="330665C4"/>
    <w:rsid w:val="3306F3F4"/>
    <w:rsid w:val="330C2BE9"/>
    <w:rsid w:val="330CCEA6"/>
    <w:rsid w:val="330D936A"/>
    <w:rsid w:val="3317DE8C"/>
    <w:rsid w:val="33197695"/>
    <w:rsid w:val="331CE1C5"/>
    <w:rsid w:val="331F0900"/>
    <w:rsid w:val="3323BE37"/>
    <w:rsid w:val="3327BD38"/>
    <w:rsid w:val="332D695B"/>
    <w:rsid w:val="3331D107"/>
    <w:rsid w:val="3334D68A"/>
    <w:rsid w:val="3338ED3D"/>
    <w:rsid w:val="333AD997"/>
    <w:rsid w:val="333C99FE"/>
    <w:rsid w:val="334898C4"/>
    <w:rsid w:val="3348CD83"/>
    <w:rsid w:val="334BB812"/>
    <w:rsid w:val="33598658"/>
    <w:rsid w:val="335CB0F0"/>
    <w:rsid w:val="336688C6"/>
    <w:rsid w:val="336F88BA"/>
    <w:rsid w:val="3372D7CD"/>
    <w:rsid w:val="337C9EE5"/>
    <w:rsid w:val="337E0358"/>
    <w:rsid w:val="3380EC46"/>
    <w:rsid w:val="338CE253"/>
    <w:rsid w:val="33969A1D"/>
    <w:rsid w:val="3398CA40"/>
    <w:rsid w:val="33A91873"/>
    <w:rsid w:val="33ADFE05"/>
    <w:rsid w:val="33B3E81A"/>
    <w:rsid w:val="33B82B86"/>
    <w:rsid w:val="33C370D8"/>
    <w:rsid w:val="33C863E8"/>
    <w:rsid w:val="33CE815E"/>
    <w:rsid w:val="33DAEBCE"/>
    <w:rsid w:val="33DDA96C"/>
    <w:rsid w:val="33F3180C"/>
    <w:rsid w:val="33F41F14"/>
    <w:rsid w:val="33F5AFDB"/>
    <w:rsid w:val="33FAFF17"/>
    <w:rsid w:val="33FB7F2C"/>
    <w:rsid w:val="33FC0E49"/>
    <w:rsid w:val="33FEEB04"/>
    <w:rsid w:val="34008343"/>
    <w:rsid w:val="3401607C"/>
    <w:rsid w:val="340353C4"/>
    <w:rsid w:val="34035B82"/>
    <w:rsid w:val="3406D0EA"/>
    <w:rsid w:val="3409E2CC"/>
    <w:rsid w:val="340D72EF"/>
    <w:rsid w:val="34135C76"/>
    <w:rsid w:val="3418BA97"/>
    <w:rsid w:val="3419E15F"/>
    <w:rsid w:val="341A4396"/>
    <w:rsid w:val="341AE361"/>
    <w:rsid w:val="341E79CE"/>
    <w:rsid w:val="3422D0FB"/>
    <w:rsid w:val="342506A2"/>
    <w:rsid w:val="3432ED45"/>
    <w:rsid w:val="344C0C43"/>
    <w:rsid w:val="3453C20C"/>
    <w:rsid w:val="34577377"/>
    <w:rsid w:val="345A7DDD"/>
    <w:rsid w:val="345F71CD"/>
    <w:rsid w:val="3460BDF0"/>
    <w:rsid w:val="34734CD0"/>
    <w:rsid w:val="347499E3"/>
    <w:rsid w:val="34790D2C"/>
    <w:rsid w:val="34833A98"/>
    <w:rsid w:val="34836374"/>
    <w:rsid w:val="34865A0F"/>
    <w:rsid w:val="348B67A2"/>
    <w:rsid w:val="34940B19"/>
    <w:rsid w:val="349AD81F"/>
    <w:rsid w:val="34A40C1F"/>
    <w:rsid w:val="34B13B50"/>
    <w:rsid w:val="34B6FC38"/>
    <w:rsid w:val="34C13647"/>
    <w:rsid w:val="34C41FBF"/>
    <w:rsid w:val="34CC0A4B"/>
    <w:rsid w:val="34D50FA2"/>
    <w:rsid w:val="34DD89B3"/>
    <w:rsid w:val="34DDA7DA"/>
    <w:rsid w:val="34EF46B7"/>
    <w:rsid w:val="34F0355C"/>
    <w:rsid w:val="34F656CD"/>
    <w:rsid w:val="350CF00C"/>
    <w:rsid w:val="350D3906"/>
    <w:rsid w:val="350F3996"/>
    <w:rsid w:val="3517F4B4"/>
    <w:rsid w:val="351F7EF3"/>
    <w:rsid w:val="35213594"/>
    <w:rsid w:val="35258EF6"/>
    <w:rsid w:val="3527CB18"/>
    <w:rsid w:val="3529625C"/>
    <w:rsid w:val="352FBEE1"/>
    <w:rsid w:val="35300BFD"/>
    <w:rsid w:val="3530C1F3"/>
    <w:rsid w:val="353C23FA"/>
    <w:rsid w:val="35424DC0"/>
    <w:rsid w:val="354EC5EC"/>
    <w:rsid w:val="354EF477"/>
    <w:rsid w:val="354F38F4"/>
    <w:rsid w:val="355481D2"/>
    <w:rsid w:val="355AC094"/>
    <w:rsid w:val="355C4B1D"/>
    <w:rsid w:val="3562CFB7"/>
    <w:rsid w:val="356311B2"/>
    <w:rsid w:val="3565CE79"/>
    <w:rsid w:val="35763D83"/>
    <w:rsid w:val="35785FC4"/>
    <w:rsid w:val="357E172C"/>
    <w:rsid w:val="357EB9F0"/>
    <w:rsid w:val="3580E588"/>
    <w:rsid w:val="35844899"/>
    <w:rsid w:val="3585A95F"/>
    <w:rsid w:val="35890AE2"/>
    <w:rsid w:val="358EF064"/>
    <w:rsid w:val="35911D55"/>
    <w:rsid w:val="359BE32E"/>
    <w:rsid w:val="359E8585"/>
    <w:rsid w:val="35A5D3AC"/>
    <w:rsid w:val="35B2FD37"/>
    <w:rsid w:val="35B90DC6"/>
    <w:rsid w:val="35C027D9"/>
    <w:rsid w:val="35C16294"/>
    <w:rsid w:val="35C3B54B"/>
    <w:rsid w:val="35C3EB28"/>
    <w:rsid w:val="35D4149C"/>
    <w:rsid w:val="35D4C2AC"/>
    <w:rsid w:val="35E3F8C9"/>
    <w:rsid w:val="35E59C4C"/>
    <w:rsid w:val="35E73E28"/>
    <w:rsid w:val="35E90F70"/>
    <w:rsid w:val="35FA7CB4"/>
    <w:rsid w:val="35FFA5C5"/>
    <w:rsid w:val="36005936"/>
    <w:rsid w:val="360CDEF7"/>
    <w:rsid w:val="360D4F58"/>
    <w:rsid w:val="361358F5"/>
    <w:rsid w:val="3613D48A"/>
    <w:rsid w:val="36197B26"/>
    <w:rsid w:val="361D0652"/>
    <w:rsid w:val="361E2872"/>
    <w:rsid w:val="36213E39"/>
    <w:rsid w:val="362A0403"/>
    <w:rsid w:val="362E4655"/>
    <w:rsid w:val="36314A5B"/>
    <w:rsid w:val="364062D2"/>
    <w:rsid w:val="3642BBDD"/>
    <w:rsid w:val="3643897F"/>
    <w:rsid w:val="364612A9"/>
    <w:rsid w:val="364D0BB1"/>
    <w:rsid w:val="3652D232"/>
    <w:rsid w:val="3662520B"/>
    <w:rsid w:val="36656C25"/>
    <w:rsid w:val="36696593"/>
    <w:rsid w:val="36699C0E"/>
    <w:rsid w:val="3677CB3F"/>
    <w:rsid w:val="367EDB08"/>
    <w:rsid w:val="368010B0"/>
    <w:rsid w:val="3688F326"/>
    <w:rsid w:val="3689ADAB"/>
    <w:rsid w:val="368A1E1A"/>
    <w:rsid w:val="368C2A98"/>
    <w:rsid w:val="369532D9"/>
    <w:rsid w:val="369C5ED6"/>
    <w:rsid w:val="36A41DD5"/>
    <w:rsid w:val="36A6B83E"/>
    <w:rsid w:val="36AB72D4"/>
    <w:rsid w:val="36AD2315"/>
    <w:rsid w:val="36B00560"/>
    <w:rsid w:val="36B066F7"/>
    <w:rsid w:val="36B2C506"/>
    <w:rsid w:val="36BCC035"/>
    <w:rsid w:val="36BD50CA"/>
    <w:rsid w:val="36BFC357"/>
    <w:rsid w:val="36CBE762"/>
    <w:rsid w:val="36D1BC58"/>
    <w:rsid w:val="36D66F69"/>
    <w:rsid w:val="36DE2549"/>
    <w:rsid w:val="36E52A67"/>
    <w:rsid w:val="36E9CC79"/>
    <w:rsid w:val="36EC82E4"/>
    <w:rsid w:val="36F2E2B4"/>
    <w:rsid w:val="36F8575D"/>
    <w:rsid w:val="36FABF0A"/>
    <w:rsid w:val="36FC3DB1"/>
    <w:rsid w:val="37001117"/>
    <w:rsid w:val="3700C03A"/>
    <w:rsid w:val="3701124B"/>
    <w:rsid w:val="3704DAEB"/>
    <w:rsid w:val="370A7C76"/>
    <w:rsid w:val="370E8521"/>
    <w:rsid w:val="3719C94D"/>
    <w:rsid w:val="3719D7F0"/>
    <w:rsid w:val="371DE92F"/>
    <w:rsid w:val="371FD8AD"/>
    <w:rsid w:val="3724DB43"/>
    <w:rsid w:val="37322B43"/>
    <w:rsid w:val="373E0F47"/>
    <w:rsid w:val="37425659"/>
    <w:rsid w:val="3744D3A8"/>
    <w:rsid w:val="3746C61B"/>
    <w:rsid w:val="3746CE74"/>
    <w:rsid w:val="3755D17B"/>
    <w:rsid w:val="37582441"/>
    <w:rsid w:val="375F1C14"/>
    <w:rsid w:val="376B1F87"/>
    <w:rsid w:val="376D3869"/>
    <w:rsid w:val="37762A81"/>
    <w:rsid w:val="37874ED5"/>
    <w:rsid w:val="37875145"/>
    <w:rsid w:val="378E203D"/>
    <w:rsid w:val="3791C88B"/>
    <w:rsid w:val="37934994"/>
    <w:rsid w:val="379D50C8"/>
    <w:rsid w:val="37A4EEF0"/>
    <w:rsid w:val="37AC5908"/>
    <w:rsid w:val="37BA8320"/>
    <w:rsid w:val="37BAB0F5"/>
    <w:rsid w:val="37C7AFF1"/>
    <w:rsid w:val="37C9DC44"/>
    <w:rsid w:val="37CD7673"/>
    <w:rsid w:val="37CE9898"/>
    <w:rsid w:val="37D4D637"/>
    <w:rsid w:val="37D758CC"/>
    <w:rsid w:val="37DC3333"/>
    <w:rsid w:val="37DFE0BF"/>
    <w:rsid w:val="37E3C340"/>
    <w:rsid w:val="37E4D64D"/>
    <w:rsid w:val="37E70C80"/>
    <w:rsid w:val="37ECE7B8"/>
    <w:rsid w:val="37ED52C9"/>
    <w:rsid w:val="37EF3975"/>
    <w:rsid w:val="37F30ABC"/>
    <w:rsid w:val="37FCB21F"/>
    <w:rsid w:val="3803F8C7"/>
    <w:rsid w:val="3814906F"/>
    <w:rsid w:val="381C4889"/>
    <w:rsid w:val="381C92C1"/>
    <w:rsid w:val="38239028"/>
    <w:rsid w:val="38251703"/>
    <w:rsid w:val="3828268B"/>
    <w:rsid w:val="382C1657"/>
    <w:rsid w:val="382C229A"/>
    <w:rsid w:val="382DBBB7"/>
    <w:rsid w:val="382E4EA2"/>
    <w:rsid w:val="384B711A"/>
    <w:rsid w:val="384DAC8F"/>
    <w:rsid w:val="385157EE"/>
    <w:rsid w:val="3858AA4C"/>
    <w:rsid w:val="38649F7F"/>
    <w:rsid w:val="38688866"/>
    <w:rsid w:val="3871D4D4"/>
    <w:rsid w:val="3878F931"/>
    <w:rsid w:val="38915077"/>
    <w:rsid w:val="38953C7A"/>
    <w:rsid w:val="389ED2DD"/>
    <w:rsid w:val="38AD2638"/>
    <w:rsid w:val="38AF70CD"/>
    <w:rsid w:val="38B7FAC8"/>
    <w:rsid w:val="38B99C4D"/>
    <w:rsid w:val="38C69126"/>
    <w:rsid w:val="38C6EFB7"/>
    <w:rsid w:val="38CB3487"/>
    <w:rsid w:val="38CC0AE1"/>
    <w:rsid w:val="38CDBE4B"/>
    <w:rsid w:val="38D4D16B"/>
    <w:rsid w:val="38D61495"/>
    <w:rsid w:val="38E2315F"/>
    <w:rsid w:val="38F07A7B"/>
    <w:rsid w:val="38F15CAD"/>
    <w:rsid w:val="38F6179D"/>
    <w:rsid w:val="38F6BC3D"/>
    <w:rsid w:val="39058E40"/>
    <w:rsid w:val="3908B039"/>
    <w:rsid w:val="390E0068"/>
    <w:rsid w:val="391632AE"/>
    <w:rsid w:val="391B0B84"/>
    <w:rsid w:val="39223E3C"/>
    <w:rsid w:val="3922ACAB"/>
    <w:rsid w:val="3924E339"/>
    <w:rsid w:val="392F7F85"/>
    <w:rsid w:val="3930A523"/>
    <w:rsid w:val="3936180F"/>
    <w:rsid w:val="3940BF51"/>
    <w:rsid w:val="3948826D"/>
    <w:rsid w:val="394DD012"/>
    <w:rsid w:val="395070BA"/>
    <w:rsid w:val="39692F8A"/>
    <w:rsid w:val="396FA37A"/>
    <w:rsid w:val="3972FEDB"/>
    <w:rsid w:val="397BF294"/>
    <w:rsid w:val="399C4810"/>
    <w:rsid w:val="399CDDF3"/>
    <w:rsid w:val="399D92AB"/>
    <w:rsid w:val="399F565D"/>
    <w:rsid w:val="39AFEDFD"/>
    <w:rsid w:val="39BB0989"/>
    <w:rsid w:val="39BE43D3"/>
    <w:rsid w:val="39C8106D"/>
    <w:rsid w:val="39C92CCD"/>
    <w:rsid w:val="39C94C59"/>
    <w:rsid w:val="39CBA582"/>
    <w:rsid w:val="39CCD260"/>
    <w:rsid w:val="39CE3E76"/>
    <w:rsid w:val="39CED943"/>
    <w:rsid w:val="39D0871B"/>
    <w:rsid w:val="39D2F1A0"/>
    <w:rsid w:val="39D668C6"/>
    <w:rsid w:val="39DD0EEB"/>
    <w:rsid w:val="39DD8014"/>
    <w:rsid w:val="39E0AF06"/>
    <w:rsid w:val="39F2D006"/>
    <w:rsid w:val="39F3C060"/>
    <w:rsid w:val="39F45A14"/>
    <w:rsid w:val="39F4B423"/>
    <w:rsid w:val="39FD8997"/>
    <w:rsid w:val="3A013C85"/>
    <w:rsid w:val="3A0B9F34"/>
    <w:rsid w:val="3A1D48CD"/>
    <w:rsid w:val="3A1FDA57"/>
    <w:rsid w:val="3A2C0599"/>
    <w:rsid w:val="3A355FE8"/>
    <w:rsid w:val="3A43CC35"/>
    <w:rsid w:val="3A453BF8"/>
    <w:rsid w:val="3A48CFF6"/>
    <w:rsid w:val="3A4A7310"/>
    <w:rsid w:val="3A557733"/>
    <w:rsid w:val="3A57EC8D"/>
    <w:rsid w:val="3A6339F0"/>
    <w:rsid w:val="3A69978E"/>
    <w:rsid w:val="3A6C7CEA"/>
    <w:rsid w:val="3A6E9980"/>
    <w:rsid w:val="3A6F770A"/>
    <w:rsid w:val="3A7FF89F"/>
    <w:rsid w:val="3A81D992"/>
    <w:rsid w:val="3A843F63"/>
    <w:rsid w:val="3A92DE71"/>
    <w:rsid w:val="3A96B196"/>
    <w:rsid w:val="3A99894D"/>
    <w:rsid w:val="3AA2AB72"/>
    <w:rsid w:val="3AA7503F"/>
    <w:rsid w:val="3AA866CF"/>
    <w:rsid w:val="3AAAE328"/>
    <w:rsid w:val="3AB0DA50"/>
    <w:rsid w:val="3AB56C1F"/>
    <w:rsid w:val="3AB6803B"/>
    <w:rsid w:val="3AB7AF3B"/>
    <w:rsid w:val="3AC4BCBD"/>
    <w:rsid w:val="3ACC14A0"/>
    <w:rsid w:val="3ACCD7FC"/>
    <w:rsid w:val="3ACEA5E0"/>
    <w:rsid w:val="3AD6D60E"/>
    <w:rsid w:val="3AE6551F"/>
    <w:rsid w:val="3AEA75BD"/>
    <w:rsid w:val="3AEFAD16"/>
    <w:rsid w:val="3AF27C1C"/>
    <w:rsid w:val="3AF5346F"/>
    <w:rsid w:val="3B0EA51C"/>
    <w:rsid w:val="3B127CCE"/>
    <w:rsid w:val="3B21E6DC"/>
    <w:rsid w:val="3B25DD7F"/>
    <w:rsid w:val="3B309133"/>
    <w:rsid w:val="3B37B8DD"/>
    <w:rsid w:val="3B3BC4F3"/>
    <w:rsid w:val="3B3EBE95"/>
    <w:rsid w:val="3B4032D9"/>
    <w:rsid w:val="3B436A49"/>
    <w:rsid w:val="3B4786AA"/>
    <w:rsid w:val="3B485C6D"/>
    <w:rsid w:val="3B59AA17"/>
    <w:rsid w:val="3B5C1847"/>
    <w:rsid w:val="3B5D04C6"/>
    <w:rsid w:val="3B610B6D"/>
    <w:rsid w:val="3B63FD19"/>
    <w:rsid w:val="3B64FB45"/>
    <w:rsid w:val="3B6CB907"/>
    <w:rsid w:val="3B768494"/>
    <w:rsid w:val="3B9CE7BF"/>
    <w:rsid w:val="3BA05193"/>
    <w:rsid w:val="3BA657D5"/>
    <w:rsid w:val="3BADD719"/>
    <w:rsid w:val="3BB1A22F"/>
    <w:rsid w:val="3BB4D4DD"/>
    <w:rsid w:val="3BBC7967"/>
    <w:rsid w:val="3BBE158E"/>
    <w:rsid w:val="3BC34382"/>
    <w:rsid w:val="3BC3532F"/>
    <w:rsid w:val="3BCA0E45"/>
    <w:rsid w:val="3BCF10B7"/>
    <w:rsid w:val="3BD8D0EB"/>
    <w:rsid w:val="3BD94D34"/>
    <w:rsid w:val="3BDA74D7"/>
    <w:rsid w:val="3BDBA241"/>
    <w:rsid w:val="3BDC7568"/>
    <w:rsid w:val="3BDDFC70"/>
    <w:rsid w:val="3BDE886C"/>
    <w:rsid w:val="3BE28BC4"/>
    <w:rsid w:val="3BE31F73"/>
    <w:rsid w:val="3BE71967"/>
    <w:rsid w:val="3BEAE4CB"/>
    <w:rsid w:val="3BEBA033"/>
    <w:rsid w:val="3C1026E8"/>
    <w:rsid w:val="3C1DA319"/>
    <w:rsid w:val="3C1DD5EA"/>
    <w:rsid w:val="3C1F153E"/>
    <w:rsid w:val="3C27A620"/>
    <w:rsid w:val="3C2C212A"/>
    <w:rsid w:val="3C309184"/>
    <w:rsid w:val="3C3197D4"/>
    <w:rsid w:val="3C332DBD"/>
    <w:rsid w:val="3C3C2A15"/>
    <w:rsid w:val="3C3C6F56"/>
    <w:rsid w:val="3C3D5305"/>
    <w:rsid w:val="3C4193E0"/>
    <w:rsid w:val="3C49E4C9"/>
    <w:rsid w:val="3C513C80"/>
    <w:rsid w:val="3C54D71F"/>
    <w:rsid w:val="3C687C79"/>
    <w:rsid w:val="3C759C56"/>
    <w:rsid w:val="3C7B9A2C"/>
    <w:rsid w:val="3C7F01A7"/>
    <w:rsid w:val="3C8414D3"/>
    <w:rsid w:val="3C8B1A2E"/>
    <w:rsid w:val="3C8EF6F6"/>
    <w:rsid w:val="3C9C47CB"/>
    <w:rsid w:val="3C9C5F4C"/>
    <w:rsid w:val="3C9D123F"/>
    <w:rsid w:val="3CA48DF5"/>
    <w:rsid w:val="3CA98A51"/>
    <w:rsid w:val="3CB2DAA8"/>
    <w:rsid w:val="3CB5EBAB"/>
    <w:rsid w:val="3CB9F820"/>
    <w:rsid w:val="3CBFA631"/>
    <w:rsid w:val="3CC23FF3"/>
    <w:rsid w:val="3CC4EE8E"/>
    <w:rsid w:val="3CC84A78"/>
    <w:rsid w:val="3CCE10B6"/>
    <w:rsid w:val="3CD49B78"/>
    <w:rsid w:val="3CE0A616"/>
    <w:rsid w:val="3CE2211E"/>
    <w:rsid w:val="3CE571E5"/>
    <w:rsid w:val="3CEE0C70"/>
    <w:rsid w:val="3CF9FFE1"/>
    <w:rsid w:val="3CFB94CD"/>
    <w:rsid w:val="3D02DF83"/>
    <w:rsid w:val="3D044CDA"/>
    <w:rsid w:val="3D0839FB"/>
    <w:rsid w:val="3D0892C9"/>
    <w:rsid w:val="3D15C589"/>
    <w:rsid w:val="3D16CDC0"/>
    <w:rsid w:val="3D27CAE9"/>
    <w:rsid w:val="3D2A4445"/>
    <w:rsid w:val="3D2A5AFC"/>
    <w:rsid w:val="3D2F94F6"/>
    <w:rsid w:val="3D327D39"/>
    <w:rsid w:val="3D32878B"/>
    <w:rsid w:val="3D3AA5F7"/>
    <w:rsid w:val="3D3EABF2"/>
    <w:rsid w:val="3D46F4E3"/>
    <w:rsid w:val="3D4788F1"/>
    <w:rsid w:val="3D4AE6D9"/>
    <w:rsid w:val="3D583040"/>
    <w:rsid w:val="3D6B5A9C"/>
    <w:rsid w:val="3D789CFA"/>
    <w:rsid w:val="3D7B0CCA"/>
    <w:rsid w:val="3D7D673F"/>
    <w:rsid w:val="3D86AC3D"/>
    <w:rsid w:val="3D887DDC"/>
    <w:rsid w:val="3D8F06BD"/>
    <w:rsid w:val="3D97F7EF"/>
    <w:rsid w:val="3D9A89A1"/>
    <w:rsid w:val="3DA05F61"/>
    <w:rsid w:val="3DA5D13A"/>
    <w:rsid w:val="3DA650EE"/>
    <w:rsid w:val="3DA80B57"/>
    <w:rsid w:val="3DAA1EF0"/>
    <w:rsid w:val="3DAB55FF"/>
    <w:rsid w:val="3DAC3235"/>
    <w:rsid w:val="3DB7B53B"/>
    <w:rsid w:val="3DC000C4"/>
    <w:rsid w:val="3DCF4FDA"/>
    <w:rsid w:val="3DD95943"/>
    <w:rsid w:val="3DD95A81"/>
    <w:rsid w:val="3DDCA04F"/>
    <w:rsid w:val="3DE00EF4"/>
    <w:rsid w:val="3DE44C11"/>
    <w:rsid w:val="3DE570A7"/>
    <w:rsid w:val="3DE7FCDF"/>
    <w:rsid w:val="3DE87517"/>
    <w:rsid w:val="3DEA92B2"/>
    <w:rsid w:val="3DEB6650"/>
    <w:rsid w:val="3DEBE22F"/>
    <w:rsid w:val="3DEED763"/>
    <w:rsid w:val="3DF6BB47"/>
    <w:rsid w:val="3DF7A504"/>
    <w:rsid w:val="3DF897EC"/>
    <w:rsid w:val="3E0E73B2"/>
    <w:rsid w:val="3E11B6DC"/>
    <w:rsid w:val="3E11D12C"/>
    <w:rsid w:val="3E16BC71"/>
    <w:rsid w:val="3E1A4855"/>
    <w:rsid w:val="3E1C5DBA"/>
    <w:rsid w:val="3E20F2D8"/>
    <w:rsid w:val="3E22ACE1"/>
    <w:rsid w:val="3E2956F7"/>
    <w:rsid w:val="3E31B713"/>
    <w:rsid w:val="3E3370B2"/>
    <w:rsid w:val="3E585814"/>
    <w:rsid w:val="3E5E1054"/>
    <w:rsid w:val="3E638D48"/>
    <w:rsid w:val="3E70F21C"/>
    <w:rsid w:val="3E71D059"/>
    <w:rsid w:val="3E7210AD"/>
    <w:rsid w:val="3E75125B"/>
    <w:rsid w:val="3E76287F"/>
    <w:rsid w:val="3E837319"/>
    <w:rsid w:val="3E83DCA2"/>
    <w:rsid w:val="3E8FC28F"/>
    <w:rsid w:val="3E90F43B"/>
    <w:rsid w:val="3E9170E1"/>
    <w:rsid w:val="3EA2141B"/>
    <w:rsid w:val="3EA662C3"/>
    <w:rsid w:val="3EA93B6D"/>
    <w:rsid w:val="3EAB7E94"/>
    <w:rsid w:val="3EBA394B"/>
    <w:rsid w:val="3EBE0DAC"/>
    <w:rsid w:val="3EBE9072"/>
    <w:rsid w:val="3ED3D6C5"/>
    <w:rsid w:val="3EE08D69"/>
    <w:rsid w:val="3EE3C4CD"/>
    <w:rsid w:val="3EE93E10"/>
    <w:rsid w:val="3EF400A1"/>
    <w:rsid w:val="3EF42201"/>
    <w:rsid w:val="3EFFB78F"/>
    <w:rsid w:val="3F005ACF"/>
    <w:rsid w:val="3F066E02"/>
    <w:rsid w:val="3F09A4A5"/>
    <w:rsid w:val="3F0DF116"/>
    <w:rsid w:val="3F0EE7F0"/>
    <w:rsid w:val="3F147E11"/>
    <w:rsid w:val="3F17D5DF"/>
    <w:rsid w:val="3F1B6DE5"/>
    <w:rsid w:val="3F1C5ADE"/>
    <w:rsid w:val="3F218BF1"/>
    <w:rsid w:val="3F2196C0"/>
    <w:rsid w:val="3F22B6B3"/>
    <w:rsid w:val="3F25494D"/>
    <w:rsid w:val="3F2C09C5"/>
    <w:rsid w:val="3F308E52"/>
    <w:rsid w:val="3F3570B7"/>
    <w:rsid w:val="3F37082E"/>
    <w:rsid w:val="3F3C94A2"/>
    <w:rsid w:val="3F41A313"/>
    <w:rsid w:val="3F467B1E"/>
    <w:rsid w:val="3F4C4031"/>
    <w:rsid w:val="3F4CF3FE"/>
    <w:rsid w:val="3F64D39C"/>
    <w:rsid w:val="3F750804"/>
    <w:rsid w:val="3F8C2CB0"/>
    <w:rsid w:val="3F8C4F47"/>
    <w:rsid w:val="3F9236AF"/>
    <w:rsid w:val="3F9646CE"/>
    <w:rsid w:val="3F975D2A"/>
    <w:rsid w:val="3F97C402"/>
    <w:rsid w:val="3FA5A7E6"/>
    <w:rsid w:val="3FA73F20"/>
    <w:rsid w:val="3FA8DDA9"/>
    <w:rsid w:val="3FACA491"/>
    <w:rsid w:val="3FB0B1B5"/>
    <w:rsid w:val="3FB188D9"/>
    <w:rsid w:val="3FB78F64"/>
    <w:rsid w:val="3FBC7187"/>
    <w:rsid w:val="3FC307C9"/>
    <w:rsid w:val="3FC3F80A"/>
    <w:rsid w:val="3FC4FB61"/>
    <w:rsid w:val="3FC5784D"/>
    <w:rsid w:val="3FCA2CC2"/>
    <w:rsid w:val="3FD22F4E"/>
    <w:rsid w:val="3FD4080C"/>
    <w:rsid w:val="3FD6FD9C"/>
    <w:rsid w:val="3FD7EB0C"/>
    <w:rsid w:val="3FDF25D2"/>
    <w:rsid w:val="3FE654F6"/>
    <w:rsid w:val="3FE95BD5"/>
    <w:rsid w:val="3FEE2E36"/>
    <w:rsid w:val="3FF054D4"/>
    <w:rsid w:val="3FF35004"/>
    <w:rsid w:val="3FFAC3FE"/>
    <w:rsid w:val="400166CD"/>
    <w:rsid w:val="400281D8"/>
    <w:rsid w:val="4010EB7C"/>
    <w:rsid w:val="40122FB8"/>
    <w:rsid w:val="4015D158"/>
    <w:rsid w:val="4015E58E"/>
    <w:rsid w:val="402CD190"/>
    <w:rsid w:val="4034A60A"/>
    <w:rsid w:val="403C2372"/>
    <w:rsid w:val="403DE43C"/>
    <w:rsid w:val="403FAAAA"/>
    <w:rsid w:val="4050F5E1"/>
    <w:rsid w:val="4056A30B"/>
    <w:rsid w:val="405917C9"/>
    <w:rsid w:val="405A60D3"/>
    <w:rsid w:val="405F9E7A"/>
    <w:rsid w:val="40616A44"/>
    <w:rsid w:val="40777430"/>
    <w:rsid w:val="407A5B7D"/>
    <w:rsid w:val="407CFCE5"/>
    <w:rsid w:val="40834658"/>
    <w:rsid w:val="4084CA51"/>
    <w:rsid w:val="408B3FD4"/>
    <w:rsid w:val="4090B7ED"/>
    <w:rsid w:val="4095C674"/>
    <w:rsid w:val="40975007"/>
    <w:rsid w:val="4097E395"/>
    <w:rsid w:val="40A49569"/>
    <w:rsid w:val="40A912DC"/>
    <w:rsid w:val="40A94151"/>
    <w:rsid w:val="40C4E008"/>
    <w:rsid w:val="40C941CD"/>
    <w:rsid w:val="40D30107"/>
    <w:rsid w:val="40D538B8"/>
    <w:rsid w:val="40D6C518"/>
    <w:rsid w:val="40DCCC3F"/>
    <w:rsid w:val="40F2DE0C"/>
    <w:rsid w:val="40FE906D"/>
    <w:rsid w:val="4104AD3E"/>
    <w:rsid w:val="410825C4"/>
    <w:rsid w:val="41085895"/>
    <w:rsid w:val="411A85E9"/>
    <w:rsid w:val="411D29D9"/>
    <w:rsid w:val="412C7827"/>
    <w:rsid w:val="4130DD86"/>
    <w:rsid w:val="4137E4D7"/>
    <w:rsid w:val="414BD136"/>
    <w:rsid w:val="415272CA"/>
    <w:rsid w:val="4154FF9C"/>
    <w:rsid w:val="415CE4E3"/>
    <w:rsid w:val="415F980E"/>
    <w:rsid w:val="4166F6CF"/>
    <w:rsid w:val="41695E61"/>
    <w:rsid w:val="416E52EA"/>
    <w:rsid w:val="41732B1B"/>
    <w:rsid w:val="41806718"/>
    <w:rsid w:val="4180EE9F"/>
    <w:rsid w:val="4185F03C"/>
    <w:rsid w:val="41865661"/>
    <w:rsid w:val="418D10F9"/>
    <w:rsid w:val="418E0E8C"/>
    <w:rsid w:val="4195AFDD"/>
    <w:rsid w:val="41A39FA0"/>
    <w:rsid w:val="41A8326D"/>
    <w:rsid w:val="41AED973"/>
    <w:rsid w:val="41B86D15"/>
    <w:rsid w:val="41B9D040"/>
    <w:rsid w:val="41BD4484"/>
    <w:rsid w:val="41C16549"/>
    <w:rsid w:val="41C6959D"/>
    <w:rsid w:val="41D209D0"/>
    <w:rsid w:val="41D30FF5"/>
    <w:rsid w:val="41E0AA43"/>
    <w:rsid w:val="41E4D29C"/>
    <w:rsid w:val="41E61815"/>
    <w:rsid w:val="41EE94FD"/>
    <w:rsid w:val="41F19254"/>
    <w:rsid w:val="41F1F474"/>
    <w:rsid w:val="41FC79F7"/>
    <w:rsid w:val="41FCAB1D"/>
    <w:rsid w:val="4204387C"/>
    <w:rsid w:val="4207DD4C"/>
    <w:rsid w:val="420CE71B"/>
    <w:rsid w:val="420D45E6"/>
    <w:rsid w:val="420DA296"/>
    <w:rsid w:val="422341F5"/>
    <w:rsid w:val="4228758F"/>
    <w:rsid w:val="42378C7F"/>
    <w:rsid w:val="423E1F65"/>
    <w:rsid w:val="4252E9BA"/>
    <w:rsid w:val="42540A67"/>
    <w:rsid w:val="4257B0CE"/>
    <w:rsid w:val="4259B1CE"/>
    <w:rsid w:val="42659404"/>
    <w:rsid w:val="4265A946"/>
    <w:rsid w:val="426A78DA"/>
    <w:rsid w:val="426C2A90"/>
    <w:rsid w:val="42735FC2"/>
    <w:rsid w:val="427589BF"/>
    <w:rsid w:val="42778ECF"/>
    <w:rsid w:val="4278E27A"/>
    <w:rsid w:val="427CB082"/>
    <w:rsid w:val="427CCC76"/>
    <w:rsid w:val="428107F4"/>
    <w:rsid w:val="42835CD0"/>
    <w:rsid w:val="4284D8D6"/>
    <w:rsid w:val="42856751"/>
    <w:rsid w:val="4289999B"/>
    <w:rsid w:val="4290FACD"/>
    <w:rsid w:val="429B43FA"/>
    <w:rsid w:val="429FE219"/>
    <w:rsid w:val="42A25EA0"/>
    <w:rsid w:val="42A6D95F"/>
    <w:rsid w:val="42A9CE58"/>
    <w:rsid w:val="42AD1054"/>
    <w:rsid w:val="42B4ED18"/>
    <w:rsid w:val="42BC94C4"/>
    <w:rsid w:val="42BD7570"/>
    <w:rsid w:val="42BF6972"/>
    <w:rsid w:val="42C043D9"/>
    <w:rsid w:val="42C7EF10"/>
    <w:rsid w:val="42D08AA0"/>
    <w:rsid w:val="42D168F8"/>
    <w:rsid w:val="42D239A2"/>
    <w:rsid w:val="42D5A3BE"/>
    <w:rsid w:val="42D60971"/>
    <w:rsid w:val="42FDB291"/>
    <w:rsid w:val="430D2EF4"/>
    <w:rsid w:val="431B5D9F"/>
    <w:rsid w:val="431C9F8A"/>
    <w:rsid w:val="4325D6C3"/>
    <w:rsid w:val="43306A17"/>
    <w:rsid w:val="433A9781"/>
    <w:rsid w:val="4341B426"/>
    <w:rsid w:val="434F5648"/>
    <w:rsid w:val="435184DE"/>
    <w:rsid w:val="43524A5B"/>
    <w:rsid w:val="43665548"/>
    <w:rsid w:val="43691F09"/>
    <w:rsid w:val="4377F43E"/>
    <w:rsid w:val="437AC652"/>
    <w:rsid w:val="437B99A0"/>
    <w:rsid w:val="437D11C0"/>
    <w:rsid w:val="437EA47F"/>
    <w:rsid w:val="4382A6A8"/>
    <w:rsid w:val="438B7EF2"/>
    <w:rsid w:val="438BC80C"/>
    <w:rsid w:val="43949DAA"/>
    <w:rsid w:val="4397388E"/>
    <w:rsid w:val="4398D035"/>
    <w:rsid w:val="43A0F059"/>
    <w:rsid w:val="43A388FB"/>
    <w:rsid w:val="43AABCE5"/>
    <w:rsid w:val="43AB4F5B"/>
    <w:rsid w:val="43ACA9C1"/>
    <w:rsid w:val="43AD3375"/>
    <w:rsid w:val="43B9D3C3"/>
    <w:rsid w:val="43BD7AED"/>
    <w:rsid w:val="43C3A546"/>
    <w:rsid w:val="43CC462A"/>
    <w:rsid w:val="43D09228"/>
    <w:rsid w:val="43D64D9E"/>
    <w:rsid w:val="43DC2820"/>
    <w:rsid w:val="43E3BF1E"/>
    <w:rsid w:val="43E6F1E3"/>
    <w:rsid w:val="43FA6AF0"/>
    <w:rsid w:val="44015D72"/>
    <w:rsid w:val="44074DB9"/>
    <w:rsid w:val="440B4E5F"/>
    <w:rsid w:val="440D1DAE"/>
    <w:rsid w:val="44171580"/>
    <w:rsid w:val="4418117F"/>
    <w:rsid w:val="4420E278"/>
    <w:rsid w:val="4424E1BB"/>
    <w:rsid w:val="44281D86"/>
    <w:rsid w:val="442B8AC8"/>
    <w:rsid w:val="443792AF"/>
    <w:rsid w:val="443D59F1"/>
    <w:rsid w:val="444C598C"/>
    <w:rsid w:val="444D2AEE"/>
    <w:rsid w:val="444EDCC9"/>
    <w:rsid w:val="444F41FC"/>
    <w:rsid w:val="44569CD6"/>
    <w:rsid w:val="445D8F34"/>
    <w:rsid w:val="446CD807"/>
    <w:rsid w:val="446E0A03"/>
    <w:rsid w:val="4473CDC8"/>
    <w:rsid w:val="448E97BC"/>
    <w:rsid w:val="4496FE12"/>
    <w:rsid w:val="449A44C8"/>
    <w:rsid w:val="449C3552"/>
    <w:rsid w:val="44A1A8CF"/>
    <w:rsid w:val="44A231B9"/>
    <w:rsid w:val="44A23262"/>
    <w:rsid w:val="44A6C0B6"/>
    <w:rsid w:val="44AF56DF"/>
    <w:rsid w:val="44B3051A"/>
    <w:rsid w:val="44B3593F"/>
    <w:rsid w:val="44B8DE34"/>
    <w:rsid w:val="44BF3FBE"/>
    <w:rsid w:val="44C77AF5"/>
    <w:rsid w:val="44CD6F47"/>
    <w:rsid w:val="44D1DC56"/>
    <w:rsid w:val="44D2B366"/>
    <w:rsid w:val="44D65F8E"/>
    <w:rsid w:val="44D8E2D7"/>
    <w:rsid w:val="44D8E8A2"/>
    <w:rsid w:val="44DE4A30"/>
    <w:rsid w:val="44E663E6"/>
    <w:rsid w:val="44E781E4"/>
    <w:rsid w:val="44EB0FA5"/>
    <w:rsid w:val="44EBF5C8"/>
    <w:rsid w:val="44EC4E1B"/>
    <w:rsid w:val="44EF8195"/>
    <w:rsid w:val="450AF668"/>
    <w:rsid w:val="45192EED"/>
    <w:rsid w:val="451945FC"/>
    <w:rsid w:val="451BCE6F"/>
    <w:rsid w:val="451E7709"/>
    <w:rsid w:val="451EBC95"/>
    <w:rsid w:val="451ED709"/>
    <w:rsid w:val="4528D0C5"/>
    <w:rsid w:val="453603B1"/>
    <w:rsid w:val="45379A75"/>
    <w:rsid w:val="45385E03"/>
    <w:rsid w:val="453C7436"/>
    <w:rsid w:val="453D8F1E"/>
    <w:rsid w:val="45412D1B"/>
    <w:rsid w:val="454C3435"/>
    <w:rsid w:val="45507172"/>
    <w:rsid w:val="45522312"/>
    <w:rsid w:val="4558EAF1"/>
    <w:rsid w:val="455E3CEB"/>
    <w:rsid w:val="455E7E84"/>
    <w:rsid w:val="4563B4E5"/>
    <w:rsid w:val="456682B1"/>
    <w:rsid w:val="456A37C0"/>
    <w:rsid w:val="45740A3D"/>
    <w:rsid w:val="457AE8FA"/>
    <w:rsid w:val="45808F9C"/>
    <w:rsid w:val="4583EA56"/>
    <w:rsid w:val="45952B0C"/>
    <w:rsid w:val="4598A910"/>
    <w:rsid w:val="459A4CD9"/>
    <w:rsid w:val="459B711D"/>
    <w:rsid w:val="45A3A2E5"/>
    <w:rsid w:val="45A79939"/>
    <w:rsid w:val="45AADAD8"/>
    <w:rsid w:val="45ACF5A3"/>
    <w:rsid w:val="45AFC9F3"/>
    <w:rsid w:val="45B16337"/>
    <w:rsid w:val="45B2013F"/>
    <w:rsid w:val="45B70A3D"/>
    <w:rsid w:val="45B85A73"/>
    <w:rsid w:val="45BD3387"/>
    <w:rsid w:val="45D74A47"/>
    <w:rsid w:val="45D80BBA"/>
    <w:rsid w:val="45D8B70A"/>
    <w:rsid w:val="45DC9F6A"/>
    <w:rsid w:val="45DE03CE"/>
    <w:rsid w:val="45F95F95"/>
    <w:rsid w:val="46017833"/>
    <w:rsid w:val="4604C298"/>
    <w:rsid w:val="46081752"/>
    <w:rsid w:val="460E7F14"/>
    <w:rsid w:val="4612C664"/>
    <w:rsid w:val="4615A71B"/>
    <w:rsid w:val="462525D1"/>
    <w:rsid w:val="462687F1"/>
    <w:rsid w:val="46445D14"/>
    <w:rsid w:val="4644F339"/>
    <w:rsid w:val="464B7F7D"/>
    <w:rsid w:val="464DE65D"/>
    <w:rsid w:val="4653C0E8"/>
    <w:rsid w:val="46547791"/>
    <w:rsid w:val="4654A85D"/>
    <w:rsid w:val="4655C95F"/>
    <w:rsid w:val="46572730"/>
    <w:rsid w:val="465E191A"/>
    <w:rsid w:val="465E8ACB"/>
    <w:rsid w:val="46644A6E"/>
    <w:rsid w:val="4665E0F8"/>
    <w:rsid w:val="46681640"/>
    <w:rsid w:val="4668EB2F"/>
    <w:rsid w:val="466A9137"/>
    <w:rsid w:val="466B0F9C"/>
    <w:rsid w:val="466BB4D3"/>
    <w:rsid w:val="466EF40D"/>
    <w:rsid w:val="4673ABB1"/>
    <w:rsid w:val="46746F51"/>
    <w:rsid w:val="4677B219"/>
    <w:rsid w:val="467E768E"/>
    <w:rsid w:val="46850128"/>
    <w:rsid w:val="468C1788"/>
    <w:rsid w:val="4690DA8A"/>
    <w:rsid w:val="4691D25F"/>
    <w:rsid w:val="4694A424"/>
    <w:rsid w:val="46984C4B"/>
    <w:rsid w:val="4698576D"/>
    <w:rsid w:val="46A4A0CC"/>
    <w:rsid w:val="46AC8A4A"/>
    <w:rsid w:val="46B0ABC2"/>
    <w:rsid w:val="46B1EB82"/>
    <w:rsid w:val="46BD2DB2"/>
    <w:rsid w:val="46BE8B01"/>
    <w:rsid w:val="46C04B5A"/>
    <w:rsid w:val="46C10035"/>
    <w:rsid w:val="46C4E689"/>
    <w:rsid w:val="46C52DF6"/>
    <w:rsid w:val="46C65017"/>
    <w:rsid w:val="46CEFF0C"/>
    <w:rsid w:val="46D03ABB"/>
    <w:rsid w:val="46DFFABB"/>
    <w:rsid w:val="46ED2F7E"/>
    <w:rsid w:val="46EF72A3"/>
    <w:rsid w:val="46F1E40B"/>
    <w:rsid w:val="46F52C15"/>
    <w:rsid w:val="46F76FF2"/>
    <w:rsid w:val="46F9EF88"/>
    <w:rsid w:val="46FAB1D0"/>
    <w:rsid w:val="46FB33E6"/>
    <w:rsid w:val="46FBABAA"/>
    <w:rsid w:val="46FCAA27"/>
    <w:rsid w:val="46FE3C6F"/>
    <w:rsid w:val="47044A62"/>
    <w:rsid w:val="47074F7B"/>
    <w:rsid w:val="470C1593"/>
    <w:rsid w:val="4710053E"/>
    <w:rsid w:val="4710D971"/>
    <w:rsid w:val="47121194"/>
    <w:rsid w:val="47169693"/>
    <w:rsid w:val="471C393A"/>
    <w:rsid w:val="471C5852"/>
    <w:rsid w:val="4728F1B6"/>
    <w:rsid w:val="473102DD"/>
    <w:rsid w:val="4735CA15"/>
    <w:rsid w:val="4737AE0C"/>
    <w:rsid w:val="473BB7A7"/>
    <w:rsid w:val="4743BA87"/>
    <w:rsid w:val="4751285C"/>
    <w:rsid w:val="47641982"/>
    <w:rsid w:val="47685590"/>
    <w:rsid w:val="47693E2A"/>
    <w:rsid w:val="476CA09C"/>
    <w:rsid w:val="477793E1"/>
    <w:rsid w:val="4777C531"/>
    <w:rsid w:val="47822A6A"/>
    <w:rsid w:val="4783BFB4"/>
    <w:rsid w:val="478C966A"/>
    <w:rsid w:val="4791C628"/>
    <w:rsid w:val="4791E9A9"/>
    <w:rsid w:val="479444BD"/>
    <w:rsid w:val="479B52C7"/>
    <w:rsid w:val="479F2875"/>
    <w:rsid w:val="47A4E627"/>
    <w:rsid w:val="47AA39BF"/>
    <w:rsid w:val="47B0C4A8"/>
    <w:rsid w:val="47B8206F"/>
    <w:rsid w:val="47C47636"/>
    <w:rsid w:val="47C62EDB"/>
    <w:rsid w:val="47CE5720"/>
    <w:rsid w:val="47D180F7"/>
    <w:rsid w:val="47D19023"/>
    <w:rsid w:val="47D82AD0"/>
    <w:rsid w:val="47DE0823"/>
    <w:rsid w:val="47DE376F"/>
    <w:rsid w:val="47E278AA"/>
    <w:rsid w:val="47E9001B"/>
    <w:rsid w:val="47EA816A"/>
    <w:rsid w:val="47EE41B0"/>
    <w:rsid w:val="47F088C8"/>
    <w:rsid w:val="47F13519"/>
    <w:rsid w:val="47F1D0AB"/>
    <w:rsid w:val="47F4EB6C"/>
    <w:rsid w:val="47F69EA5"/>
    <w:rsid w:val="47FD5A0D"/>
    <w:rsid w:val="480117F7"/>
    <w:rsid w:val="48074F25"/>
    <w:rsid w:val="480D5645"/>
    <w:rsid w:val="480DC112"/>
    <w:rsid w:val="48157622"/>
    <w:rsid w:val="4815C315"/>
    <w:rsid w:val="4816788F"/>
    <w:rsid w:val="4818DB0E"/>
    <w:rsid w:val="482BB6D9"/>
    <w:rsid w:val="4833E58B"/>
    <w:rsid w:val="4834E0EB"/>
    <w:rsid w:val="484AF598"/>
    <w:rsid w:val="4850060F"/>
    <w:rsid w:val="48520BC9"/>
    <w:rsid w:val="4852AA15"/>
    <w:rsid w:val="48568BC3"/>
    <w:rsid w:val="485BA973"/>
    <w:rsid w:val="485BF992"/>
    <w:rsid w:val="485E3392"/>
    <w:rsid w:val="486A1606"/>
    <w:rsid w:val="486B97EB"/>
    <w:rsid w:val="486E0B6D"/>
    <w:rsid w:val="4875BEA9"/>
    <w:rsid w:val="4879F24E"/>
    <w:rsid w:val="4882E56E"/>
    <w:rsid w:val="488A3AEB"/>
    <w:rsid w:val="48A6F27D"/>
    <w:rsid w:val="48A7BAC3"/>
    <w:rsid w:val="48B88021"/>
    <w:rsid w:val="48B9D57F"/>
    <w:rsid w:val="48BC01CA"/>
    <w:rsid w:val="48C59497"/>
    <w:rsid w:val="48C85054"/>
    <w:rsid w:val="48CCF3C4"/>
    <w:rsid w:val="48CF9BD4"/>
    <w:rsid w:val="48D385D4"/>
    <w:rsid w:val="48D47E68"/>
    <w:rsid w:val="48D58EF3"/>
    <w:rsid w:val="48D8E3A5"/>
    <w:rsid w:val="48DE5136"/>
    <w:rsid w:val="48E5788B"/>
    <w:rsid w:val="48F10C44"/>
    <w:rsid w:val="48F6D4F3"/>
    <w:rsid w:val="48FA29AD"/>
    <w:rsid w:val="48FB46D2"/>
    <w:rsid w:val="4903FFF8"/>
    <w:rsid w:val="49054876"/>
    <w:rsid w:val="490B184D"/>
    <w:rsid w:val="490C32A2"/>
    <w:rsid w:val="490D690B"/>
    <w:rsid w:val="490EDACD"/>
    <w:rsid w:val="49113171"/>
    <w:rsid w:val="4911FAC4"/>
    <w:rsid w:val="49120A5F"/>
    <w:rsid w:val="49126662"/>
    <w:rsid w:val="4917ECEF"/>
    <w:rsid w:val="491E680B"/>
    <w:rsid w:val="492516AB"/>
    <w:rsid w:val="492E76D9"/>
    <w:rsid w:val="4931F2AA"/>
    <w:rsid w:val="493625EC"/>
    <w:rsid w:val="493AF8D6"/>
    <w:rsid w:val="493C128C"/>
    <w:rsid w:val="493F209C"/>
    <w:rsid w:val="49438FE2"/>
    <w:rsid w:val="4943E0A6"/>
    <w:rsid w:val="4947342C"/>
    <w:rsid w:val="496D4BDF"/>
    <w:rsid w:val="496FA675"/>
    <w:rsid w:val="49705148"/>
    <w:rsid w:val="49713025"/>
    <w:rsid w:val="497201F5"/>
    <w:rsid w:val="4976D275"/>
    <w:rsid w:val="49777342"/>
    <w:rsid w:val="49778F26"/>
    <w:rsid w:val="4978FC75"/>
    <w:rsid w:val="4979FCBF"/>
    <w:rsid w:val="4983557D"/>
    <w:rsid w:val="498770AE"/>
    <w:rsid w:val="4988D3E8"/>
    <w:rsid w:val="4988E989"/>
    <w:rsid w:val="498C4755"/>
    <w:rsid w:val="498C6CCC"/>
    <w:rsid w:val="4990A8DB"/>
    <w:rsid w:val="4991DB22"/>
    <w:rsid w:val="49977A81"/>
    <w:rsid w:val="499FAB9B"/>
    <w:rsid w:val="49A0384C"/>
    <w:rsid w:val="49A1D8EF"/>
    <w:rsid w:val="49A3C64F"/>
    <w:rsid w:val="49A3FCF1"/>
    <w:rsid w:val="49A4E648"/>
    <w:rsid w:val="49B7BA44"/>
    <w:rsid w:val="49B8E3B9"/>
    <w:rsid w:val="49BE7C1F"/>
    <w:rsid w:val="49C03163"/>
    <w:rsid w:val="49C43A90"/>
    <w:rsid w:val="49C9E4E4"/>
    <w:rsid w:val="49D670AC"/>
    <w:rsid w:val="49DADEBB"/>
    <w:rsid w:val="49DD4491"/>
    <w:rsid w:val="49DF7355"/>
    <w:rsid w:val="49E4A9B8"/>
    <w:rsid w:val="49E71F86"/>
    <w:rsid w:val="49F05E5F"/>
    <w:rsid w:val="49F5593F"/>
    <w:rsid w:val="49F55AFB"/>
    <w:rsid w:val="49FDB357"/>
    <w:rsid w:val="49FE07E4"/>
    <w:rsid w:val="4A070F9B"/>
    <w:rsid w:val="4A0C4DF6"/>
    <w:rsid w:val="4A123E5D"/>
    <w:rsid w:val="4A1E636C"/>
    <w:rsid w:val="4A286A89"/>
    <w:rsid w:val="4A2C8EE5"/>
    <w:rsid w:val="4A2EE30A"/>
    <w:rsid w:val="4A301267"/>
    <w:rsid w:val="4A302CC5"/>
    <w:rsid w:val="4A3770C8"/>
    <w:rsid w:val="4A38498A"/>
    <w:rsid w:val="4A3E9200"/>
    <w:rsid w:val="4A51BAA8"/>
    <w:rsid w:val="4A574800"/>
    <w:rsid w:val="4A58592D"/>
    <w:rsid w:val="4A5C037E"/>
    <w:rsid w:val="4A64C17A"/>
    <w:rsid w:val="4A695E77"/>
    <w:rsid w:val="4A71041A"/>
    <w:rsid w:val="4A7C913A"/>
    <w:rsid w:val="4A7FE801"/>
    <w:rsid w:val="4A8699CB"/>
    <w:rsid w:val="4A8816B4"/>
    <w:rsid w:val="4A88E6BA"/>
    <w:rsid w:val="4A9017F9"/>
    <w:rsid w:val="4A9416EA"/>
    <w:rsid w:val="4A98AE47"/>
    <w:rsid w:val="4A9F91F7"/>
    <w:rsid w:val="4AA1E036"/>
    <w:rsid w:val="4AA63B42"/>
    <w:rsid w:val="4AAEFADC"/>
    <w:rsid w:val="4ABC1D0D"/>
    <w:rsid w:val="4AC41907"/>
    <w:rsid w:val="4ADC8B0F"/>
    <w:rsid w:val="4AE445EE"/>
    <w:rsid w:val="4AE5BB83"/>
    <w:rsid w:val="4AEB9AD7"/>
    <w:rsid w:val="4AEFD3A2"/>
    <w:rsid w:val="4AF43B80"/>
    <w:rsid w:val="4AF4A4E0"/>
    <w:rsid w:val="4AFAEC0B"/>
    <w:rsid w:val="4B010860"/>
    <w:rsid w:val="4B0210E8"/>
    <w:rsid w:val="4B045E84"/>
    <w:rsid w:val="4B054895"/>
    <w:rsid w:val="4B060A87"/>
    <w:rsid w:val="4B0AD361"/>
    <w:rsid w:val="4B16CC71"/>
    <w:rsid w:val="4B1BE2EE"/>
    <w:rsid w:val="4B1D4683"/>
    <w:rsid w:val="4B254027"/>
    <w:rsid w:val="4B2E8142"/>
    <w:rsid w:val="4B2F7974"/>
    <w:rsid w:val="4B318902"/>
    <w:rsid w:val="4B3DEA96"/>
    <w:rsid w:val="4B40B6A9"/>
    <w:rsid w:val="4B449583"/>
    <w:rsid w:val="4B45DCBF"/>
    <w:rsid w:val="4B4AF259"/>
    <w:rsid w:val="4B528635"/>
    <w:rsid w:val="4B5C2ED5"/>
    <w:rsid w:val="4B5EC9F5"/>
    <w:rsid w:val="4B60DCEE"/>
    <w:rsid w:val="4B6E7AEF"/>
    <w:rsid w:val="4B758B89"/>
    <w:rsid w:val="4B76499D"/>
    <w:rsid w:val="4B767D4D"/>
    <w:rsid w:val="4B7A842E"/>
    <w:rsid w:val="4B7FBB25"/>
    <w:rsid w:val="4B864BCE"/>
    <w:rsid w:val="4B8AA837"/>
    <w:rsid w:val="4B9D3187"/>
    <w:rsid w:val="4BA209C6"/>
    <w:rsid w:val="4BA515ED"/>
    <w:rsid w:val="4BB01043"/>
    <w:rsid w:val="4BB783D1"/>
    <w:rsid w:val="4BBAE315"/>
    <w:rsid w:val="4BC0F233"/>
    <w:rsid w:val="4BC65E59"/>
    <w:rsid w:val="4BC66FD6"/>
    <w:rsid w:val="4BC97763"/>
    <w:rsid w:val="4BCAC5F0"/>
    <w:rsid w:val="4BCD6D4A"/>
    <w:rsid w:val="4BD9FE81"/>
    <w:rsid w:val="4BDBF546"/>
    <w:rsid w:val="4BDE23E6"/>
    <w:rsid w:val="4BDE4221"/>
    <w:rsid w:val="4BDF2883"/>
    <w:rsid w:val="4BED1803"/>
    <w:rsid w:val="4BED79B4"/>
    <w:rsid w:val="4BF0B0FC"/>
    <w:rsid w:val="4BF2D69B"/>
    <w:rsid w:val="4BFD8917"/>
    <w:rsid w:val="4C071162"/>
    <w:rsid w:val="4C090248"/>
    <w:rsid w:val="4C0C2EF3"/>
    <w:rsid w:val="4C1041CF"/>
    <w:rsid w:val="4C170278"/>
    <w:rsid w:val="4C18956C"/>
    <w:rsid w:val="4C1EC5FC"/>
    <w:rsid w:val="4C1FAC7F"/>
    <w:rsid w:val="4C205625"/>
    <w:rsid w:val="4C252FF4"/>
    <w:rsid w:val="4C2B0D7D"/>
    <w:rsid w:val="4C2B6730"/>
    <w:rsid w:val="4C4046F5"/>
    <w:rsid w:val="4C43CD34"/>
    <w:rsid w:val="4C44602F"/>
    <w:rsid w:val="4C44FC4B"/>
    <w:rsid w:val="4C4FDC5F"/>
    <w:rsid w:val="4C602DFC"/>
    <w:rsid w:val="4C61E5D6"/>
    <w:rsid w:val="4C623914"/>
    <w:rsid w:val="4C62F40A"/>
    <w:rsid w:val="4C632CDD"/>
    <w:rsid w:val="4C6FD06F"/>
    <w:rsid w:val="4C7A5034"/>
    <w:rsid w:val="4C7A74BC"/>
    <w:rsid w:val="4C976C20"/>
    <w:rsid w:val="4C9871C5"/>
    <w:rsid w:val="4C9C6135"/>
    <w:rsid w:val="4CA2B2E9"/>
    <w:rsid w:val="4CA78011"/>
    <w:rsid w:val="4CB0C3E5"/>
    <w:rsid w:val="4CBC93D3"/>
    <w:rsid w:val="4CBF14F8"/>
    <w:rsid w:val="4CC4A2BA"/>
    <w:rsid w:val="4CD3189C"/>
    <w:rsid w:val="4CD67AF3"/>
    <w:rsid w:val="4CD87B4D"/>
    <w:rsid w:val="4CDAE56E"/>
    <w:rsid w:val="4CE40830"/>
    <w:rsid w:val="4CE72D0B"/>
    <w:rsid w:val="4CEEF048"/>
    <w:rsid w:val="4CF8FF55"/>
    <w:rsid w:val="4D011DF8"/>
    <w:rsid w:val="4D01DEC4"/>
    <w:rsid w:val="4D05C153"/>
    <w:rsid w:val="4D0760D7"/>
    <w:rsid w:val="4D084514"/>
    <w:rsid w:val="4D09CF01"/>
    <w:rsid w:val="4D16742D"/>
    <w:rsid w:val="4D1938DB"/>
    <w:rsid w:val="4D1E5A77"/>
    <w:rsid w:val="4D298323"/>
    <w:rsid w:val="4D2FE015"/>
    <w:rsid w:val="4D3FC20B"/>
    <w:rsid w:val="4D41706F"/>
    <w:rsid w:val="4D460D60"/>
    <w:rsid w:val="4D4E0821"/>
    <w:rsid w:val="4D509146"/>
    <w:rsid w:val="4D5262E2"/>
    <w:rsid w:val="4D566BE5"/>
    <w:rsid w:val="4D587804"/>
    <w:rsid w:val="4D5C3582"/>
    <w:rsid w:val="4D622EBA"/>
    <w:rsid w:val="4D69882D"/>
    <w:rsid w:val="4D7A1B77"/>
    <w:rsid w:val="4D7B004E"/>
    <w:rsid w:val="4D7CEE72"/>
    <w:rsid w:val="4D80E2BE"/>
    <w:rsid w:val="4D941933"/>
    <w:rsid w:val="4D964D1E"/>
    <w:rsid w:val="4D96A3E9"/>
    <w:rsid w:val="4D9CA294"/>
    <w:rsid w:val="4D9EB78F"/>
    <w:rsid w:val="4D9F8C9C"/>
    <w:rsid w:val="4DB28747"/>
    <w:rsid w:val="4DB57608"/>
    <w:rsid w:val="4DBE3483"/>
    <w:rsid w:val="4DC053E5"/>
    <w:rsid w:val="4DC248A2"/>
    <w:rsid w:val="4DC84245"/>
    <w:rsid w:val="4DCCC9EB"/>
    <w:rsid w:val="4DD07B5C"/>
    <w:rsid w:val="4DD94660"/>
    <w:rsid w:val="4DE1E0FB"/>
    <w:rsid w:val="4DEA3692"/>
    <w:rsid w:val="4DEEB90E"/>
    <w:rsid w:val="4DF34571"/>
    <w:rsid w:val="4DF4FFFB"/>
    <w:rsid w:val="4DF5E960"/>
    <w:rsid w:val="4DFA3DC0"/>
    <w:rsid w:val="4DFCE2AE"/>
    <w:rsid w:val="4E03B7BA"/>
    <w:rsid w:val="4E03CAB6"/>
    <w:rsid w:val="4E0B31A2"/>
    <w:rsid w:val="4E0C8A18"/>
    <w:rsid w:val="4E2650AB"/>
    <w:rsid w:val="4E27DA12"/>
    <w:rsid w:val="4E2E2841"/>
    <w:rsid w:val="4E3048FE"/>
    <w:rsid w:val="4E321746"/>
    <w:rsid w:val="4E32AAE2"/>
    <w:rsid w:val="4E3350B5"/>
    <w:rsid w:val="4E366F0A"/>
    <w:rsid w:val="4E366F4D"/>
    <w:rsid w:val="4E37429A"/>
    <w:rsid w:val="4E39AB0E"/>
    <w:rsid w:val="4E3C2FEF"/>
    <w:rsid w:val="4E3F6468"/>
    <w:rsid w:val="4E4A7426"/>
    <w:rsid w:val="4E50B0B2"/>
    <w:rsid w:val="4E5B15D8"/>
    <w:rsid w:val="4E64CC78"/>
    <w:rsid w:val="4E692C1A"/>
    <w:rsid w:val="4E74B055"/>
    <w:rsid w:val="4E7D63E9"/>
    <w:rsid w:val="4E83044B"/>
    <w:rsid w:val="4E966AB7"/>
    <w:rsid w:val="4E99C364"/>
    <w:rsid w:val="4EA58D45"/>
    <w:rsid w:val="4EAB1C39"/>
    <w:rsid w:val="4EB6FFA6"/>
    <w:rsid w:val="4EB84333"/>
    <w:rsid w:val="4EC59EF2"/>
    <w:rsid w:val="4ED017B2"/>
    <w:rsid w:val="4ED501C8"/>
    <w:rsid w:val="4ED92BA3"/>
    <w:rsid w:val="4EDA4D79"/>
    <w:rsid w:val="4EDAEF11"/>
    <w:rsid w:val="4EDD9079"/>
    <w:rsid w:val="4EE24EA8"/>
    <w:rsid w:val="4EEBD985"/>
    <w:rsid w:val="4EEC4366"/>
    <w:rsid w:val="4EF08A8A"/>
    <w:rsid w:val="4EF4D694"/>
    <w:rsid w:val="4F004D0B"/>
    <w:rsid w:val="4F02E03A"/>
    <w:rsid w:val="4F0410C5"/>
    <w:rsid w:val="4F04C5EE"/>
    <w:rsid w:val="4F07487E"/>
    <w:rsid w:val="4F0B8E2E"/>
    <w:rsid w:val="4F0F4C2A"/>
    <w:rsid w:val="4F1222D1"/>
    <w:rsid w:val="4F146C91"/>
    <w:rsid w:val="4F15C4A8"/>
    <w:rsid w:val="4F1EB96B"/>
    <w:rsid w:val="4F21D416"/>
    <w:rsid w:val="4F31597D"/>
    <w:rsid w:val="4F359A38"/>
    <w:rsid w:val="4F46CDCE"/>
    <w:rsid w:val="4F48553E"/>
    <w:rsid w:val="4F4BA788"/>
    <w:rsid w:val="4F4E4ECC"/>
    <w:rsid w:val="4F4F653F"/>
    <w:rsid w:val="4F624C2A"/>
    <w:rsid w:val="4F628424"/>
    <w:rsid w:val="4F68EC29"/>
    <w:rsid w:val="4F699E5C"/>
    <w:rsid w:val="4F7D0899"/>
    <w:rsid w:val="4F7D17DF"/>
    <w:rsid w:val="4F8EEE53"/>
    <w:rsid w:val="4F927A52"/>
    <w:rsid w:val="4FAE1938"/>
    <w:rsid w:val="4FB5BA06"/>
    <w:rsid w:val="4FB8AA30"/>
    <w:rsid w:val="4FBD0184"/>
    <w:rsid w:val="4FBF0BFA"/>
    <w:rsid w:val="4FC6FF24"/>
    <w:rsid w:val="4FCD3E9F"/>
    <w:rsid w:val="4FD6904A"/>
    <w:rsid w:val="4FE026B0"/>
    <w:rsid w:val="4FEA9DC2"/>
    <w:rsid w:val="4FF9B7A0"/>
    <w:rsid w:val="4FFAEC20"/>
    <w:rsid w:val="50056D9A"/>
    <w:rsid w:val="500AC7C2"/>
    <w:rsid w:val="50215A27"/>
    <w:rsid w:val="502AF256"/>
    <w:rsid w:val="502FE301"/>
    <w:rsid w:val="5032C6E4"/>
    <w:rsid w:val="50368DCC"/>
    <w:rsid w:val="5038B8DB"/>
    <w:rsid w:val="5048F224"/>
    <w:rsid w:val="505CD6D0"/>
    <w:rsid w:val="50616F53"/>
    <w:rsid w:val="5068B8CE"/>
    <w:rsid w:val="506AF140"/>
    <w:rsid w:val="506E9BCC"/>
    <w:rsid w:val="507F8845"/>
    <w:rsid w:val="508518E7"/>
    <w:rsid w:val="50852E2B"/>
    <w:rsid w:val="50859602"/>
    <w:rsid w:val="5089B689"/>
    <w:rsid w:val="508C508D"/>
    <w:rsid w:val="508CC12A"/>
    <w:rsid w:val="5098AD55"/>
    <w:rsid w:val="509DA972"/>
    <w:rsid w:val="509F43C5"/>
    <w:rsid w:val="50A9E412"/>
    <w:rsid w:val="50AB84A8"/>
    <w:rsid w:val="50AD80E4"/>
    <w:rsid w:val="50BF6BA5"/>
    <w:rsid w:val="50CB0E46"/>
    <w:rsid w:val="50CB64A5"/>
    <w:rsid w:val="50CC3532"/>
    <w:rsid w:val="50D5776C"/>
    <w:rsid w:val="50D5C394"/>
    <w:rsid w:val="50DB39CA"/>
    <w:rsid w:val="50DEFFE1"/>
    <w:rsid w:val="50DFDA1B"/>
    <w:rsid w:val="50E52ABE"/>
    <w:rsid w:val="50E55FAF"/>
    <w:rsid w:val="50E77BA6"/>
    <w:rsid w:val="50E974CA"/>
    <w:rsid w:val="50EA6D3F"/>
    <w:rsid w:val="50EF224F"/>
    <w:rsid w:val="50F795CB"/>
    <w:rsid w:val="50F86227"/>
    <w:rsid w:val="50F9C77C"/>
    <w:rsid w:val="50FE5485"/>
    <w:rsid w:val="510678A4"/>
    <w:rsid w:val="510E4176"/>
    <w:rsid w:val="51134630"/>
    <w:rsid w:val="5114B4AD"/>
    <w:rsid w:val="511831C3"/>
    <w:rsid w:val="511EA493"/>
    <w:rsid w:val="51239980"/>
    <w:rsid w:val="512B270E"/>
    <w:rsid w:val="513D76EC"/>
    <w:rsid w:val="5141E5C0"/>
    <w:rsid w:val="5145ECC9"/>
    <w:rsid w:val="5147C6FB"/>
    <w:rsid w:val="514A7D3B"/>
    <w:rsid w:val="5152AF7E"/>
    <w:rsid w:val="51552E3D"/>
    <w:rsid w:val="515ADC5B"/>
    <w:rsid w:val="51616E9B"/>
    <w:rsid w:val="51680CE1"/>
    <w:rsid w:val="5168203B"/>
    <w:rsid w:val="516CFFCA"/>
    <w:rsid w:val="516FFA67"/>
    <w:rsid w:val="517075A3"/>
    <w:rsid w:val="5177818D"/>
    <w:rsid w:val="517AC6E4"/>
    <w:rsid w:val="517B3571"/>
    <w:rsid w:val="517D331E"/>
    <w:rsid w:val="517E1B73"/>
    <w:rsid w:val="5181B754"/>
    <w:rsid w:val="51886C2F"/>
    <w:rsid w:val="5189BF8E"/>
    <w:rsid w:val="518ABFA8"/>
    <w:rsid w:val="51941075"/>
    <w:rsid w:val="5195CA2D"/>
    <w:rsid w:val="5197256B"/>
    <w:rsid w:val="5199B1FF"/>
    <w:rsid w:val="519FCFA2"/>
    <w:rsid w:val="519FEAB5"/>
    <w:rsid w:val="51A223CB"/>
    <w:rsid w:val="51A276E6"/>
    <w:rsid w:val="51AE218D"/>
    <w:rsid w:val="51B71555"/>
    <w:rsid w:val="51BA9189"/>
    <w:rsid w:val="51C5A869"/>
    <w:rsid w:val="51C8C3C1"/>
    <w:rsid w:val="51CC0F81"/>
    <w:rsid w:val="51CD746A"/>
    <w:rsid w:val="51D69FB8"/>
    <w:rsid w:val="51E47787"/>
    <w:rsid w:val="51E65B6A"/>
    <w:rsid w:val="51EE4B22"/>
    <w:rsid w:val="51F4CDA4"/>
    <w:rsid w:val="51F7B55C"/>
    <w:rsid w:val="51F9F2D3"/>
    <w:rsid w:val="51FA98C1"/>
    <w:rsid w:val="51FBD755"/>
    <w:rsid w:val="5202E4A3"/>
    <w:rsid w:val="52036EEF"/>
    <w:rsid w:val="5204FB27"/>
    <w:rsid w:val="5207779F"/>
    <w:rsid w:val="5209DBFC"/>
    <w:rsid w:val="520BA532"/>
    <w:rsid w:val="520CAB7D"/>
    <w:rsid w:val="520CB0A2"/>
    <w:rsid w:val="5211FB58"/>
    <w:rsid w:val="5218A0D0"/>
    <w:rsid w:val="521A0AAB"/>
    <w:rsid w:val="521B28F1"/>
    <w:rsid w:val="521CDC88"/>
    <w:rsid w:val="52276103"/>
    <w:rsid w:val="522799B3"/>
    <w:rsid w:val="522C3770"/>
    <w:rsid w:val="5230C787"/>
    <w:rsid w:val="52314094"/>
    <w:rsid w:val="52315862"/>
    <w:rsid w:val="5234AE8A"/>
    <w:rsid w:val="52353936"/>
    <w:rsid w:val="52359AAA"/>
    <w:rsid w:val="52431DD4"/>
    <w:rsid w:val="52454A87"/>
    <w:rsid w:val="5249CE31"/>
    <w:rsid w:val="52663C2E"/>
    <w:rsid w:val="526EE7E8"/>
    <w:rsid w:val="52710727"/>
    <w:rsid w:val="52713D41"/>
    <w:rsid w:val="52855816"/>
    <w:rsid w:val="52861B53"/>
    <w:rsid w:val="52921610"/>
    <w:rsid w:val="5293515A"/>
    <w:rsid w:val="52A4CBEE"/>
    <w:rsid w:val="52AD82C2"/>
    <w:rsid w:val="52B06CCA"/>
    <w:rsid w:val="52B20828"/>
    <w:rsid w:val="52B8D6C5"/>
    <w:rsid w:val="52C3B60A"/>
    <w:rsid w:val="52C6A297"/>
    <w:rsid w:val="52D7CEA0"/>
    <w:rsid w:val="52DC14A9"/>
    <w:rsid w:val="52E75B55"/>
    <w:rsid w:val="52E9F050"/>
    <w:rsid w:val="52EB2800"/>
    <w:rsid w:val="52F90018"/>
    <w:rsid w:val="52FCE2E5"/>
    <w:rsid w:val="5304E95A"/>
    <w:rsid w:val="530A96F7"/>
    <w:rsid w:val="531B2462"/>
    <w:rsid w:val="5323CECD"/>
    <w:rsid w:val="5323E0A9"/>
    <w:rsid w:val="532ACB36"/>
    <w:rsid w:val="53357B14"/>
    <w:rsid w:val="533AB5C6"/>
    <w:rsid w:val="534430E3"/>
    <w:rsid w:val="5354BC88"/>
    <w:rsid w:val="5359DB77"/>
    <w:rsid w:val="535B373A"/>
    <w:rsid w:val="53618FDF"/>
    <w:rsid w:val="53624313"/>
    <w:rsid w:val="53645577"/>
    <w:rsid w:val="536C3D7E"/>
    <w:rsid w:val="5375E73A"/>
    <w:rsid w:val="53793FAA"/>
    <w:rsid w:val="53822BCC"/>
    <w:rsid w:val="53830B4C"/>
    <w:rsid w:val="5387EE10"/>
    <w:rsid w:val="538E1DD3"/>
    <w:rsid w:val="53961646"/>
    <w:rsid w:val="5398424B"/>
    <w:rsid w:val="539E217C"/>
    <w:rsid w:val="539EB336"/>
    <w:rsid w:val="53A259DA"/>
    <w:rsid w:val="53A27C52"/>
    <w:rsid w:val="53A43DEC"/>
    <w:rsid w:val="53AC753B"/>
    <w:rsid w:val="53AEB3A2"/>
    <w:rsid w:val="53B10506"/>
    <w:rsid w:val="53C68C72"/>
    <w:rsid w:val="53D59E0F"/>
    <w:rsid w:val="53D709DB"/>
    <w:rsid w:val="53DAE0D0"/>
    <w:rsid w:val="53E82F8E"/>
    <w:rsid w:val="53ED59BD"/>
    <w:rsid w:val="53EF6063"/>
    <w:rsid w:val="53F3FE74"/>
    <w:rsid w:val="540849CC"/>
    <w:rsid w:val="540D3EA6"/>
    <w:rsid w:val="540E1384"/>
    <w:rsid w:val="540E1EA7"/>
    <w:rsid w:val="540F5DF5"/>
    <w:rsid w:val="54160B1F"/>
    <w:rsid w:val="54163BFC"/>
    <w:rsid w:val="54183D2D"/>
    <w:rsid w:val="541DBFAA"/>
    <w:rsid w:val="541F18AB"/>
    <w:rsid w:val="542054DC"/>
    <w:rsid w:val="5426F117"/>
    <w:rsid w:val="54290ECB"/>
    <w:rsid w:val="54311458"/>
    <w:rsid w:val="5434A02A"/>
    <w:rsid w:val="5434F758"/>
    <w:rsid w:val="543A9ACF"/>
    <w:rsid w:val="543C6F5A"/>
    <w:rsid w:val="543D3B65"/>
    <w:rsid w:val="543D41F1"/>
    <w:rsid w:val="544403C7"/>
    <w:rsid w:val="54500E30"/>
    <w:rsid w:val="54674D44"/>
    <w:rsid w:val="546F0E7B"/>
    <w:rsid w:val="5473C9AF"/>
    <w:rsid w:val="5479CC57"/>
    <w:rsid w:val="547ECBE7"/>
    <w:rsid w:val="5484C73D"/>
    <w:rsid w:val="54850A4E"/>
    <w:rsid w:val="548AF6FF"/>
    <w:rsid w:val="54927D1D"/>
    <w:rsid w:val="5494AF78"/>
    <w:rsid w:val="54969118"/>
    <w:rsid w:val="54A34D86"/>
    <w:rsid w:val="54B261DF"/>
    <w:rsid w:val="54BBA0EB"/>
    <w:rsid w:val="54BF7707"/>
    <w:rsid w:val="54C3F735"/>
    <w:rsid w:val="54CD5196"/>
    <w:rsid w:val="54CF0764"/>
    <w:rsid w:val="54E227A2"/>
    <w:rsid w:val="54E78AEE"/>
    <w:rsid w:val="54F00530"/>
    <w:rsid w:val="54F348AC"/>
    <w:rsid w:val="550097DA"/>
    <w:rsid w:val="55042566"/>
    <w:rsid w:val="55044981"/>
    <w:rsid w:val="5506064A"/>
    <w:rsid w:val="55082EFE"/>
    <w:rsid w:val="550D3018"/>
    <w:rsid w:val="5517484F"/>
    <w:rsid w:val="551ACF4A"/>
    <w:rsid w:val="551E07C7"/>
    <w:rsid w:val="5520FB42"/>
    <w:rsid w:val="552AA4C2"/>
    <w:rsid w:val="552C75AC"/>
    <w:rsid w:val="55380AF5"/>
    <w:rsid w:val="553C4FBD"/>
    <w:rsid w:val="553D0E76"/>
    <w:rsid w:val="555DC9B9"/>
    <w:rsid w:val="555ED003"/>
    <w:rsid w:val="5562992D"/>
    <w:rsid w:val="55693FFF"/>
    <w:rsid w:val="556CD8D1"/>
    <w:rsid w:val="556D9FAE"/>
    <w:rsid w:val="556F709F"/>
    <w:rsid w:val="558603C8"/>
    <w:rsid w:val="5589C25C"/>
    <w:rsid w:val="558CF9AE"/>
    <w:rsid w:val="558FB3FE"/>
    <w:rsid w:val="55970E79"/>
    <w:rsid w:val="5599A371"/>
    <w:rsid w:val="559C07F3"/>
    <w:rsid w:val="559F951D"/>
    <w:rsid w:val="55A3BB0E"/>
    <w:rsid w:val="55AC0525"/>
    <w:rsid w:val="55AC8B51"/>
    <w:rsid w:val="55B47A11"/>
    <w:rsid w:val="55B722B0"/>
    <w:rsid w:val="55BB0B8E"/>
    <w:rsid w:val="55C2AAD1"/>
    <w:rsid w:val="55C3ABC8"/>
    <w:rsid w:val="55C52681"/>
    <w:rsid w:val="55C834CA"/>
    <w:rsid w:val="55CA52EA"/>
    <w:rsid w:val="55CEB94B"/>
    <w:rsid w:val="55D2D562"/>
    <w:rsid w:val="55D2DAC3"/>
    <w:rsid w:val="55DC1CC2"/>
    <w:rsid w:val="55DF0B44"/>
    <w:rsid w:val="55E042EE"/>
    <w:rsid w:val="55EAD426"/>
    <w:rsid w:val="55F06C12"/>
    <w:rsid w:val="55F42B74"/>
    <w:rsid w:val="55F5E4C2"/>
    <w:rsid w:val="55FC32D6"/>
    <w:rsid w:val="560FEC55"/>
    <w:rsid w:val="5619848D"/>
    <w:rsid w:val="561995FF"/>
    <w:rsid w:val="561B0148"/>
    <w:rsid w:val="561D5225"/>
    <w:rsid w:val="5631A202"/>
    <w:rsid w:val="5634BFAC"/>
    <w:rsid w:val="56370E1E"/>
    <w:rsid w:val="563C41CF"/>
    <w:rsid w:val="5643C4B1"/>
    <w:rsid w:val="5643F4C8"/>
    <w:rsid w:val="56459911"/>
    <w:rsid w:val="564741D4"/>
    <w:rsid w:val="564AFAD2"/>
    <w:rsid w:val="565909FB"/>
    <w:rsid w:val="565B159D"/>
    <w:rsid w:val="566005C5"/>
    <w:rsid w:val="56662665"/>
    <w:rsid w:val="5666548B"/>
    <w:rsid w:val="5672C28A"/>
    <w:rsid w:val="56761FD8"/>
    <w:rsid w:val="5679549A"/>
    <w:rsid w:val="56797ED2"/>
    <w:rsid w:val="5679D82A"/>
    <w:rsid w:val="567B2AB7"/>
    <w:rsid w:val="567EB235"/>
    <w:rsid w:val="5680A4C9"/>
    <w:rsid w:val="5682B128"/>
    <w:rsid w:val="568778B9"/>
    <w:rsid w:val="5687DC85"/>
    <w:rsid w:val="568B78FE"/>
    <w:rsid w:val="568B8AEF"/>
    <w:rsid w:val="569A8936"/>
    <w:rsid w:val="569B8C13"/>
    <w:rsid w:val="56A089BA"/>
    <w:rsid w:val="56A346C8"/>
    <w:rsid w:val="56A3A20F"/>
    <w:rsid w:val="56A6CE34"/>
    <w:rsid w:val="56A727CD"/>
    <w:rsid w:val="56A8C4BC"/>
    <w:rsid w:val="56AE5353"/>
    <w:rsid w:val="56AF244A"/>
    <w:rsid w:val="56B01DF0"/>
    <w:rsid w:val="56B115F3"/>
    <w:rsid w:val="56B21B3C"/>
    <w:rsid w:val="56B2F122"/>
    <w:rsid w:val="56B57F6C"/>
    <w:rsid w:val="56B89ECD"/>
    <w:rsid w:val="56BA696E"/>
    <w:rsid w:val="56C5889B"/>
    <w:rsid w:val="56C67523"/>
    <w:rsid w:val="56D576A1"/>
    <w:rsid w:val="56DF0DDE"/>
    <w:rsid w:val="56E68C88"/>
    <w:rsid w:val="56E7C894"/>
    <w:rsid w:val="56E849FD"/>
    <w:rsid w:val="56EA7FBD"/>
    <w:rsid w:val="56EC44C4"/>
    <w:rsid w:val="56EC86D2"/>
    <w:rsid w:val="56F0A391"/>
    <w:rsid w:val="56F23693"/>
    <w:rsid w:val="56F443DC"/>
    <w:rsid w:val="56FB6AAD"/>
    <w:rsid w:val="57000D42"/>
    <w:rsid w:val="57026544"/>
    <w:rsid w:val="5702EBD3"/>
    <w:rsid w:val="57042181"/>
    <w:rsid w:val="57050778"/>
    <w:rsid w:val="57064B81"/>
    <w:rsid w:val="570CF676"/>
    <w:rsid w:val="570EE9F8"/>
    <w:rsid w:val="571C6EAF"/>
    <w:rsid w:val="5721D0B0"/>
    <w:rsid w:val="5723262B"/>
    <w:rsid w:val="572B6C93"/>
    <w:rsid w:val="5731F328"/>
    <w:rsid w:val="5732E470"/>
    <w:rsid w:val="573D2F64"/>
    <w:rsid w:val="573D9B57"/>
    <w:rsid w:val="5741EF6E"/>
    <w:rsid w:val="57428CAB"/>
    <w:rsid w:val="57449CC5"/>
    <w:rsid w:val="574B119C"/>
    <w:rsid w:val="574CF7B3"/>
    <w:rsid w:val="575170A6"/>
    <w:rsid w:val="575432E6"/>
    <w:rsid w:val="575F7D4B"/>
    <w:rsid w:val="576EF37C"/>
    <w:rsid w:val="57722F9C"/>
    <w:rsid w:val="57749513"/>
    <w:rsid w:val="57792DE0"/>
    <w:rsid w:val="5779DB9C"/>
    <w:rsid w:val="577B35F3"/>
    <w:rsid w:val="577E0ACD"/>
    <w:rsid w:val="57826156"/>
    <w:rsid w:val="5794ED19"/>
    <w:rsid w:val="57992F44"/>
    <w:rsid w:val="579EFCA1"/>
    <w:rsid w:val="57A05A55"/>
    <w:rsid w:val="57A9897E"/>
    <w:rsid w:val="57AD8A7C"/>
    <w:rsid w:val="57B0B7C8"/>
    <w:rsid w:val="57B453EC"/>
    <w:rsid w:val="57BB59E4"/>
    <w:rsid w:val="57BDDE42"/>
    <w:rsid w:val="57BF0126"/>
    <w:rsid w:val="57C0B064"/>
    <w:rsid w:val="57CA1DDF"/>
    <w:rsid w:val="57CA8288"/>
    <w:rsid w:val="57D02A4D"/>
    <w:rsid w:val="57D112E0"/>
    <w:rsid w:val="57D13ED7"/>
    <w:rsid w:val="57D345F8"/>
    <w:rsid w:val="57D6B225"/>
    <w:rsid w:val="57DA53AD"/>
    <w:rsid w:val="57DB41D2"/>
    <w:rsid w:val="57DC4435"/>
    <w:rsid w:val="57DD8179"/>
    <w:rsid w:val="57E2CBFE"/>
    <w:rsid w:val="57E46628"/>
    <w:rsid w:val="57EA5EF5"/>
    <w:rsid w:val="57F3C4A2"/>
    <w:rsid w:val="57F6B475"/>
    <w:rsid w:val="57F818A5"/>
    <w:rsid w:val="58052F69"/>
    <w:rsid w:val="58061D56"/>
    <w:rsid w:val="580679DA"/>
    <w:rsid w:val="5814F1D0"/>
    <w:rsid w:val="5816F6C1"/>
    <w:rsid w:val="5818F0EE"/>
    <w:rsid w:val="581E8807"/>
    <w:rsid w:val="58266713"/>
    <w:rsid w:val="5826BAD7"/>
    <w:rsid w:val="58271CBA"/>
    <w:rsid w:val="5829ADAF"/>
    <w:rsid w:val="582CA99E"/>
    <w:rsid w:val="583344E9"/>
    <w:rsid w:val="583740DE"/>
    <w:rsid w:val="58462E75"/>
    <w:rsid w:val="5850D6DA"/>
    <w:rsid w:val="5857F98A"/>
    <w:rsid w:val="586786E7"/>
    <w:rsid w:val="58692E1C"/>
    <w:rsid w:val="586AAD61"/>
    <w:rsid w:val="5870946D"/>
    <w:rsid w:val="58709680"/>
    <w:rsid w:val="58713FD7"/>
    <w:rsid w:val="588078E1"/>
    <w:rsid w:val="5883EF63"/>
    <w:rsid w:val="58882A37"/>
    <w:rsid w:val="588C2646"/>
    <w:rsid w:val="588D5C64"/>
    <w:rsid w:val="5891A778"/>
    <w:rsid w:val="5893EB3E"/>
    <w:rsid w:val="589F16B3"/>
    <w:rsid w:val="58A0C5DA"/>
    <w:rsid w:val="58A0D7D9"/>
    <w:rsid w:val="58AA3D64"/>
    <w:rsid w:val="58AB74C6"/>
    <w:rsid w:val="58AE2AC4"/>
    <w:rsid w:val="58B3F549"/>
    <w:rsid w:val="58B6BDF8"/>
    <w:rsid w:val="58C101F8"/>
    <w:rsid w:val="58C45411"/>
    <w:rsid w:val="58C80819"/>
    <w:rsid w:val="58CAE843"/>
    <w:rsid w:val="58CAEE37"/>
    <w:rsid w:val="58CB1158"/>
    <w:rsid w:val="58CE5CF3"/>
    <w:rsid w:val="58D04E31"/>
    <w:rsid w:val="58D52B67"/>
    <w:rsid w:val="58D65EA0"/>
    <w:rsid w:val="58DBA40E"/>
    <w:rsid w:val="58DE1DCE"/>
    <w:rsid w:val="58E270F2"/>
    <w:rsid w:val="58E61DA2"/>
    <w:rsid w:val="58F4FE3E"/>
    <w:rsid w:val="58F8804C"/>
    <w:rsid w:val="58F961DB"/>
    <w:rsid w:val="58FD310A"/>
    <w:rsid w:val="58FFD870"/>
    <w:rsid w:val="590A20D7"/>
    <w:rsid w:val="590AC7E6"/>
    <w:rsid w:val="590B77D6"/>
    <w:rsid w:val="5910E7C2"/>
    <w:rsid w:val="59140795"/>
    <w:rsid w:val="59188129"/>
    <w:rsid w:val="59215715"/>
    <w:rsid w:val="592392E4"/>
    <w:rsid w:val="59262AA3"/>
    <w:rsid w:val="5939542F"/>
    <w:rsid w:val="5939DD62"/>
    <w:rsid w:val="593B5E3F"/>
    <w:rsid w:val="593CE608"/>
    <w:rsid w:val="593DE44B"/>
    <w:rsid w:val="5948E33F"/>
    <w:rsid w:val="594DD0A2"/>
    <w:rsid w:val="59572A45"/>
    <w:rsid w:val="59678A2A"/>
    <w:rsid w:val="59739AFD"/>
    <w:rsid w:val="59758FC6"/>
    <w:rsid w:val="5986F3E1"/>
    <w:rsid w:val="59A50955"/>
    <w:rsid w:val="59AAB128"/>
    <w:rsid w:val="59ABF4BF"/>
    <w:rsid w:val="59AC1EB7"/>
    <w:rsid w:val="59AF6A74"/>
    <w:rsid w:val="59B1D9E1"/>
    <w:rsid w:val="59B2C722"/>
    <w:rsid w:val="59BE846B"/>
    <w:rsid w:val="59C28B38"/>
    <w:rsid w:val="59C99711"/>
    <w:rsid w:val="59C9D299"/>
    <w:rsid w:val="59D2FA0B"/>
    <w:rsid w:val="59D8745C"/>
    <w:rsid w:val="59D8EC92"/>
    <w:rsid w:val="59E3318E"/>
    <w:rsid w:val="59E494F6"/>
    <w:rsid w:val="59E53187"/>
    <w:rsid w:val="59EB827E"/>
    <w:rsid w:val="59EE6AAF"/>
    <w:rsid w:val="59F34A5F"/>
    <w:rsid w:val="59F85DDC"/>
    <w:rsid w:val="59FD295D"/>
    <w:rsid w:val="59FD7C9B"/>
    <w:rsid w:val="59FE973A"/>
    <w:rsid w:val="5A0C4178"/>
    <w:rsid w:val="5A0D21EA"/>
    <w:rsid w:val="5A10EA90"/>
    <w:rsid w:val="5A1D30E1"/>
    <w:rsid w:val="5A1FCFAB"/>
    <w:rsid w:val="5A289B7E"/>
    <w:rsid w:val="5A33B364"/>
    <w:rsid w:val="5A37406E"/>
    <w:rsid w:val="5A3B9C3B"/>
    <w:rsid w:val="5A3CBE62"/>
    <w:rsid w:val="5A3F7571"/>
    <w:rsid w:val="5A42A519"/>
    <w:rsid w:val="5A460FC0"/>
    <w:rsid w:val="5A4DB95C"/>
    <w:rsid w:val="5A4DFBE5"/>
    <w:rsid w:val="5A4E53B8"/>
    <w:rsid w:val="5A534528"/>
    <w:rsid w:val="5A640766"/>
    <w:rsid w:val="5A65CA59"/>
    <w:rsid w:val="5A6A2D54"/>
    <w:rsid w:val="5A6A41F0"/>
    <w:rsid w:val="5A7758D5"/>
    <w:rsid w:val="5A80E9B9"/>
    <w:rsid w:val="5A833D12"/>
    <w:rsid w:val="5A88D88E"/>
    <w:rsid w:val="5A8F43AA"/>
    <w:rsid w:val="5A93B716"/>
    <w:rsid w:val="5A945256"/>
    <w:rsid w:val="5AADF553"/>
    <w:rsid w:val="5AB0754B"/>
    <w:rsid w:val="5AB81777"/>
    <w:rsid w:val="5AC093AD"/>
    <w:rsid w:val="5ACA944A"/>
    <w:rsid w:val="5ACA9837"/>
    <w:rsid w:val="5ADB7D9F"/>
    <w:rsid w:val="5AE7A527"/>
    <w:rsid w:val="5AEB6D8A"/>
    <w:rsid w:val="5AEE5367"/>
    <w:rsid w:val="5AEFFDE0"/>
    <w:rsid w:val="5AFAB5F3"/>
    <w:rsid w:val="5B01BEA1"/>
    <w:rsid w:val="5B0C6605"/>
    <w:rsid w:val="5B109A62"/>
    <w:rsid w:val="5B1616A0"/>
    <w:rsid w:val="5B1EBBF9"/>
    <w:rsid w:val="5B1F8C7A"/>
    <w:rsid w:val="5B234E64"/>
    <w:rsid w:val="5B2E94D2"/>
    <w:rsid w:val="5B387C85"/>
    <w:rsid w:val="5B3F9537"/>
    <w:rsid w:val="5B445907"/>
    <w:rsid w:val="5B46FDCE"/>
    <w:rsid w:val="5B494116"/>
    <w:rsid w:val="5B497C34"/>
    <w:rsid w:val="5B4C5DA6"/>
    <w:rsid w:val="5B50AFAC"/>
    <w:rsid w:val="5B69B758"/>
    <w:rsid w:val="5B6B9EAD"/>
    <w:rsid w:val="5B6EA8C8"/>
    <w:rsid w:val="5B70C2A0"/>
    <w:rsid w:val="5B73F265"/>
    <w:rsid w:val="5B7950D9"/>
    <w:rsid w:val="5B7D64F7"/>
    <w:rsid w:val="5B7E38A1"/>
    <w:rsid w:val="5B81C195"/>
    <w:rsid w:val="5B83BE5C"/>
    <w:rsid w:val="5B9405FF"/>
    <w:rsid w:val="5BA477EC"/>
    <w:rsid w:val="5BB24EDA"/>
    <w:rsid w:val="5BB2BE07"/>
    <w:rsid w:val="5BB2D1FC"/>
    <w:rsid w:val="5BB5E77A"/>
    <w:rsid w:val="5BB95F91"/>
    <w:rsid w:val="5BB975F2"/>
    <w:rsid w:val="5BBFA246"/>
    <w:rsid w:val="5BC291C3"/>
    <w:rsid w:val="5BC8A71A"/>
    <w:rsid w:val="5BD76C9C"/>
    <w:rsid w:val="5BDE2B5C"/>
    <w:rsid w:val="5BDE71EF"/>
    <w:rsid w:val="5BE14448"/>
    <w:rsid w:val="5BE4DA27"/>
    <w:rsid w:val="5BEA45EC"/>
    <w:rsid w:val="5BEDAA29"/>
    <w:rsid w:val="5BEEF756"/>
    <w:rsid w:val="5BFD3628"/>
    <w:rsid w:val="5C087B1C"/>
    <w:rsid w:val="5C0AD378"/>
    <w:rsid w:val="5C137E44"/>
    <w:rsid w:val="5C1BB2FE"/>
    <w:rsid w:val="5C1CEE22"/>
    <w:rsid w:val="5C25149A"/>
    <w:rsid w:val="5C300D3C"/>
    <w:rsid w:val="5C3D2EB1"/>
    <w:rsid w:val="5C3EF9CD"/>
    <w:rsid w:val="5C3F4120"/>
    <w:rsid w:val="5C41CF15"/>
    <w:rsid w:val="5C4A4F28"/>
    <w:rsid w:val="5C65E029"/>
    <w:rsid w:val="5C65E26E"/>
    <w:rsid w:val="5C6A0B89"/>
    <w:rsid w:val="5C77F290"/>
    <w:rsid w:val="5C77FD1C"/>
    <w:rsid w:val="5C80AF15"/>
    <w:rsid w:val="5C90C9A5"/>
    <w:rsid w:val="5C927BB1"/>
    <w:rsid w:val="5C93AE3D"/>
    <w:rsid w:val="5C988501"/>
    <w:rsid w:val="5C9D8F02"/>
    <w:rsid w:val="5CA56C12"/>
    <w:rsid w:val="5CB4C68A"/>
    <w:rsid w:val="5CB64834"/>
    <w:rsid w:val="5CBCFA7C"/>
    <w:rsid w:val="5CBEC5BE"/>
    <w:rsid w:val="5CC19594"/>
    <w:rsid w:val="5CC22461"/>
    <w:rsid w:val="5CC28CE2"/>
    <w:rsid w:val="5CC3D3BC"/>
    <w:rsid w:val="5CCACCD1"/>
    <w:rsid w:val="5CD6E86A"/>
    <w:rsid w:val="5CDC79EB"/>
    <w:rsid w:val="5CE82275"/>
    <w:rsid w:val="5CE862F3"/>
    <w:rsid w:val="5CE8853A"/>
    <w:rsid w:val="5CF0402A"/>
    <w:rsid w:val="5CF97FBF"/>
    <w:rsid w:val="5CFE6142"/>
    <w:rsid w:val="5D016E94"/>
    <w:rsid w:val="5D04D5F4"/>
    <w:rsid w:val="5D08FC2B"/>
    <w:rsid w:val="5D09ABC8"/>
    <w:rsid w:val="5D130281"/>
    <w:rsid w:val="5D177BD7"/>
    <w:rsid w:val="5D1B3D7E"/>
    <w:rsid w:val="5D23A749"/>
    <w:rsid w:val="5D287ECD"/>
    <w:rsid w:val="5D2B7621"/>
    <w:rsid w:val="5D3058D5"/>
    <w:rsid w:val="5D307EF5"/>
    <w:rsid w:val="5D377F67"/>
    <w:rsid w:val="5D3DF1FB"/>
    <w:rsid w:val="5D457591"/>
    <w:rsid w:val="5D4FBD58"/>
    <w:rsid w:val="5D502C50"/>
    <w:rsid w:val="5D55ABB4"/>
    <w:rsid w:val="5D57DCB4"/>
    <w:rsid w:val="5D5B9478"/>
    <w:rsid w:val="5D5E0052"/>
    <w:rsid w:val="5D604478"/>
    <w:rsid w:val="5D6F8879"/>
    <w:rsid w:val="5D74A9DF"/>
    <w:rsid w:val="5D76D6AD"/>
    <w:rsid w:val="5D78985B"/>
    <w:rsid w:val="5D7A266B"/>
    <w:rsid w:val="5D911C29"/>
    <w:rsid w:val="5D952386"/>
    <w:rsid w:val="5D9751FF"/>
    <w:rsid w:val="5D9808C0"/>
    <w:rsid w:val="5D9924EB"/>
    <w:rsid w:val="5D9D319F"/>
    <w:rsid w:val="5DA399B3"/>
    <w:rsid w:val="5DAE8E63"/>
    <w:rsid w:val="5DAF47E9"/>
    <w:rsid w:val="5DB9B267"/>
    <w:rsid w:val="5DB9F4C1"/>
    <w:rsid w:val="5DBFE5BB"/>
    <w:rsid w:val="5DC2BA69"/>
    <w:rsid w:val="5DC5B8CC"/>
    <w:rsid w:val="5DCDA614"/>
    <w:rsid w:val="5DDB3EE1"/>
    <w:rsid w:val="5DE01CB9"/>
    <w:rsid w:val="5DE17CC1"/>
    <w:rsid w:val="5DE44E05"/>
    <w:rsid w:val="5DE9AB20"/>
    <w:rsid w:val="5DEF46DF"/>
    <w:rsid w:val="5DF0AAC9"/>
    <w:rsid w:val="5DF3BF1D"/>
    <w:rsid w:val="5E02BE21"/>
    <w:rsid w:val="5E119ED5"/>
    <w:rsid w:val="5E143592"/>
    <w:rsid w:val="5E1CF943"/>
    <w:rsid w:val="5E21E1A3"/>
    <w:rsid w:val="5E272939"/>
    <w:rsid w:val="5E294035"/>
    <w:rsid w:val="5E2A913B"/>
    <w:rsid w:val="5E2F55A1"/>
    <w:rsid w:val="5E301C24"/>
    <w:rsid w:val="5E390BDA"/>
    <w:rsid w:val="5E4EDB0F"/>
    <w:rsid w:val="5E54F928"/>
    <w:rsid w:val="5E592B3A"/>
    <w:rsid w:val="5E5F3BEB"/>
    <w:rsid w:val="5E62883F"/>
    <w:rsid w:val="5E709DC7"/>
    <w:rsid w:val="5E7D91AF"/>
    <w:rsid w:val="5E80DFF6"/>
    <w:rsid w:val="5E843354"/>
    <w:rsid w:val="5E863458"/>
    <w:rsid w:val="5E9F05B6"/>
    <w:rsid w:val="5EA0EEFE"/>
    <w:rsid w:val="5EA87B57"/>
    <w:rsid w:val="5EA8DF1E"/>
    <w:rsid w:val="5EAAC75B"/>
    <w:rsid w:val="5EAF1ACD"/>
    <w:rsid w:val="5EBAAEA2"/>
    <w:rsid w:val="5EBD197A"/>
    <w:rsid w:val="5EBEF0A8"/>
    <w:rsid w:val="5ECC500C"/>
    <w:rsid w:val="5ED0C797"/>
    <w:rsid w:val="5ED3944C"/>
    <w:rsid w:val="5EE0E42D"/>
    <w:rsid w:val="5EEE89F6"/>
    <w:rsid w:val="5EEFE5F8"/>
    <w:rsid w:val="5EF4CF0F"/>
    <w:rsid w:val="5EF5A662"/>
    <w:rsid w:val="5EF5AF1D"/>
    <w:rsid w:val="5F0329AD"/>
    <w:rsid w:val="5F0443EB"/>
    <w:rsid w:val="5F0992D7"/>
    <w:rsid w:val="5F0E5837"/>
    <w:rsid w:val="5F1D78E5"/>
    <w:rsid w:val="5F2EA0FE"/>
    <w:rsid w:val="5F2F9880"/>
    <w:rsid w:val="5F33F423"/>
    <w:rsid w:val="5F350DAB"/>
    <w:rsid w:val="5F368D6E"/>
    <w:rsid w:val="5F603B95"/>
    <w:rsid w:val="5F63F473"/>
    <w:rsid w:val="5F690A43"/>
    <w:rsid w:val="5F6FEBF1"/>
    <w:rsid w:val="5F73411E"/>
    <w:rsid w:val="5F7762D3"/>
    <w:rsid w:val="5F7BBFDF"/>
    <w:rsid w:val="5F84BD35"/>
    <w:rsid w:val="5F966BB0"/>
    <w:rsid w:val="5F9EBBD4"/>
    <w:rsid w:val="5F9F2A0F"/>
    <w:rsid w:val="5F9F5A84"/>
    <w:rsid w:val="5FA9F636"/>
    <w:rsid w:val="5FB005F3"/>
    <w:rsid w:val="5FB28500"/>
    <w:rsid w:val="5FBBCF44"/>
    <w:rsid w:val="5FC21F32"/>
    <w:rsid w:val="5FC66BC9"/>
    <w:rsid w:val="5FC76C75"/>
    <w:rsid w:val="5FC82AC5"/>
    <w:rsid w:val="5FCD8C05"/>
    <w:rsid w:val="5FCE3423"/>
    <w:rsid w:val="5FD94F24"/>
    <w:rsid w:val="5FDD3035"/>
    <w:rsid w:val="5FE24AE8"/>
    <w:rsid w:val="5FE49CC1"/>
    <w:rsid w:val="5FE92978"/>
    <w:rsid w:val="5FEA2EE4"/>
    <w:rsid w:val="5FEE3D63"/>
    <w:rsid w:val="5FF806DE"/>
    <w:rsid w:val="5FF871A8"/>
    <w:rsid w:val="60012EE2"/>
    <w:rsid w:val="600F9A55"/>
    <w:rsid w:val="601369D2"/>
    <w:rsid w:val="601A0F68"/>
    <w:rsid w:val="6025153A"/>
    <w:rsid w:val="6027F810"/>
    <w:rsid w:val="602E2C64"/>
    <w:rsid w:val="602F2BC3"/>
    <w:rsid w:val="602FB206"/>
    <w:rsid w:val="6031F5A2"/>
    <w:rsid w:val="603EBCD8"/>
    <w:rsid w:val="60415835"/>
    <w:rsid w:val="6049E312"/>
    <w:rsid w:val="604D20D5"/>
    <w:rsid w:val="6052022B"/>
    <w:rsid w:val="60607ADF"/>
    <w:rsid w:val="6064DB1B"/>
    <w:rsid w:val="606BF2E8"/>
    <w:rsid w:val="607A6F16"/>
    <w:rsid w:val="608CBBFE"/>
    <w:rsid w:val="608CCBD3"/>
    <w:rsid w:val="60909F70"/>
    <w:rsid w:val="6093E6C5"/>
    <w:rsid w:val="609C8F2A"/>
    <w:rsid w:val="609DD0A4"/>
    <w:rsid w:val="60A0144C"/>
    <w:rsid w:val="60A23C35"/>
    <w:rsid w:val="60A2BC2A"/>
    <w:rsid w:val="60ABC4C2"/>
    <w:rsid w:val="60AE8DCA"/>
    <w:rsid w:val="60B39662"/>
    <w:rsid w:val="60B55A00"/>
    <w:rsid w:val="60B73D14"/>
    <w:rsid w:val="60B7CB27"/>
    <w:rsid w:val="60C7DFA7"/>
    <w:rsid w:val="60C93803"/>
    <w:rsid w:val="60CA1309"/>
    <w:rsid w:val="60CE9517"/>
    <w:rsid w:val="60E05238"/>
    <w:rsid w:val="60E67999"/>
    <w:rsid w:val="60EB0CC5"/>
    <w:rsid w:val="60EEB7CC"/>
    <w:rsid w:val="60F7E741"/>
    <w:rsid w:val="61025A5D"/>
    <w:rsid w:val="61027B10"/>
    <w:rsid w:val="61055F82"/>
    <w:rsid w:val="6107C6A2"/>
    <w:rsid w:val="61106F12"/>
    <w:rsid w:val="6110D2A5"/>
    <w:rsid w:val="61116AAE"/>
    <w:rsid w:val="611E2827"/>
    <w:rsid w:val="612B7088"/>
    <w:rsid w:val="612DCA78"/>
    <w:rsid w:val="612FECF1"/>
    <w:rsid w:val="6130D467"/>
    <w:rsid w:val="613C1E95"/>
    <w:rsid w:val="613D3A84"/>
    <w:rsid w:val="6143C117"/>
    <w:rsid w:val="614ABED9"/>
    <w:rsid w:val="614ACF6B"/>
    <w:rsid w:val="615AAA93"/>
    <w:rsid w:val="616128E7"/>
    <w:rsid w:val="6178EDAB"/>
    <w:rsid w:val="617A9CBD"/>
    <w:rsid w:val="61823173"/>
    <w:rsid w:val="618AE6A8"/>
    <w:rsid w:val="619009B8"/>
    <w:rsid w:val="61935A52"/>
    <w:rsid w:val="619395EF"/>
    <w:rsid w:val="619A36D4"/>
    <w:rsid w:val="619B53E5"/>
    <w:rsid w:val="619F3EB8"/>
    <w:rsid w:val="619F80B4"/>
    <w:rsid w:val="61A3CBDB"/>
    <w:rsid w:val="61A6A668"/>
    <w:rsid w:val="61AE6994"/>
    <w:rsid w:val="61BCE8A5"/>
    <w:rsid w:val="61BDDD83"/>
    <w:rsid w:val="61C2D6A7"/>
    <w:rsid w:val="61C78B34"/>
    <w:rsid w:val="61C8CBD4"/>
    <w:rsid w:val="61CCFCB5"/>
    <w:rsid w:val="61E5B373"/>
    <w:rsid w:val="61EAE2BF"/>
    <w:rsid w:val="61F2C81C"/>
    <w:rsid w:val="61F65AF4"/>
    <w:rsid w:val="61F752F1"/>
    <w:rsid w:val="61F9401A"/>
    <w:rsid w:val="62049C13"/>
    <w:rsid w:val="62066B7B"/>
    <w:rsid w:val="620C4F52"/>
    <w:rsid w:val="620DD7F5"/>
    <w:rsid w:val="621D4830"/>
    <w:rsid w:val="6225ECCC"/>
    <w:rsid w:val="6229E991"/>
    <w:rsid w:val="622ACE1E"/>
    <w:rsid w:val="622C6FD1"/>
    <w:rsid w:val="62337D53"/>
    <w:rsid w:val="6233E942"/>
    <w:rsid w:val="62391CD3"/>
    <w:rsid w:val="624605EF"/>
    <w:rsid w:val="624695CD"/>
    <w:rsid w:val="62471A55"/>
    <w:rsid w:val="624CE173"/>
    <w:rsid w:val="624D5FED"/>
    <w:rsid w:val="6255FB6D"/>
    <w:rsid w:val="625A7800"/>
    <w:rsid w:val="62610CC5"/>
    <w:rsid w:val="6269EBE6"/>
    <w:rsid w:val="626B50D8"/>
    <w:rsid w:val="626E1B19"/>
    <w:rsid w:val="627037D0"/>
    <w:rsid w:val="62718BEC"/>
    <w:rsid w:val="62753445"/>
    <w:rsid w:val="627FB4FF"/>
    <w:rsid w:val="62886855"/>
    <w:rsid w:val="62897151"/>
    <w:rsid w:val="628A882D"/>
    <w:rsid w:val="628C7E30"/>
    <w:rsid w:val="62915092"/>
    <w:rsid w:val="6292F84D"/>
    <w:rsid w:val="62987234"/>
    <w:rsid w:val="62A0FB7F"/>
    <w:rsid w:val="62A1599A"/>
    <w:rsid w:val="62AD5163"/>
    <w:rsid w:val="62B8784C"/>
    <w:rsid w:val="62CFB406"/>
    <w:rsid w:val="62D35089"/>
    <w:rsid w:val="62DB1FE2"/>
    <w:rsid w:val="62E57B1D"/>
    <w:rsid w:val="62E85CD5"/>
    <w:rsid w:val="62E88753"/>
    <w:rsid w:val="62EC40DF"/>
    <w:rsid w:val="62ED8DC3"/>
    <w:rsid w:val="62F2E96C"/>
    <w:rsid w:val="62F333B9"/>
    <w:rsid w:val="62F81246"/>
    <w:rsid w:val="62FE878B"/>
    <w:rsid w:val="6305A6E2"/>
    <w:rsid w:val="630BE510"/>
    <w:rsid w:val="630CD086"/>
    <w:rsid w:val="6311252B"/>
    <w:rsid w:val="6316F540"/>
    <w:rsid w:val="6322AE1B"/>
    <w:rsid w:val="63288273"/>
    <w:rsid w:val="6329DC96"/>
    <w:rsid w:val="632BC065"/>
    <w:rsid w:val="632C66EC"/>
    <w:rsid w:val="63342214"/>
    <w:rsid w:val="633517AE"/>
    <w:rsid w:val="633587CB"/>
    <w:rsid w:val="633BD728"/>
    <w:rsid w:val="633C8706"/>
    <w:rsid w:val="63503F04"/>
    <w:rsid w:val="6353A9DE"/>
    <w:rsid w:val="6359053D"/>
    <w:rsid w:val="6362E42E"/>
    <w:rsid w:val="6368F807"/>
    <w:rsid w:val="636EE603"/>
    <w:rsid w:val="636F6B86"/>
    <w:rsid w:val="63736F10"/>
    <w:rsid w:val="6376E429"/>
    <w:rsid w:val="638B9926"/>
    <w:rsid w:val="6397F6B6"/>
    <w:rsid w:val="639A0455"/>
    <w:rsid w:val="639E3982"/>
    <w:rsid w:val="63A14262"/>
    <w:rsid w:val="63A16218"/>
    <w:rsid w:val="63B0CC9C"/>
    <w:rsid w:val="63B5669E"/>
    <w:rsid w:val="63C7949C"/>
    <w:rsid w:val="63D93792"/>
    <w:rsid w:val="63E0425F"/>
    <w:rsid w:val="63ED1292"/>
    <w:rsid w:val="63FA1373"/>
    <w:rsid w:val="63FE3A23"/>
    <w:rsid w:val="63FFD265"/>
    <w:rsid w:val="6402E500"/>
    <w:rsid w:val="640ED378"/>
    <w:rsid w:val="64148D2D"/>
    <w:rsid w:val="6416F60F"/>
    <w:rsid w:val="641C7122"/>
    <w:rsid w:val="64214DE5"/>
    <w:rsid w:val="642541B2"/>
    <w:rsid w:val="642C18A1"/>
    <w:rsid w:val="6432D7DA"/>
    <w:rsid w:val="6439C1B6"/>
    <w:rsid w:val="6445EDD9"/>
    <w:rsid w:val="644D50DA"/>
    <w:rsid w:val="6455FAC6"/>
    <w:rsid w:val="645D3071"/>
    <w:rsid w:val="645F5FC2"/>
    <w:rsid w:val="646B3B3E"/>
    <w:rsid w:val="6478C99F"/>
    <w:rsid w:val="647B220E"/>
    <w:rsid w:val="64837716"/>
    <w:rsid w:val="6484511C"/>
    <w:rsid w:val="64933276"/>
    <w:rsid w:val="6494ABDC"/>
    <w:rsid w:val="64966D8B"/>
    <w:rsid w:val="649FE677"/>
    <w:rsid w:val="64A9EA0E"/>
    <w:rsid w:val="64B59258"/>
    <w:rsid w:val="64BBFBBA"/>
    <w:rsid w:val="64BF2AC0"/>
    <w:rsid w:val="64C0FD82"/>
    <w:rsid w:val="64C5D24F"/>
    <w:rsid w:val="64C86500"/>
    <w:rsid w:val="64CD1821"/>
    <w:rsid w:val="64D58C4D"/>
    <w:rsid w:val="64D76CD6"/>
    <w:rsid w:val="64D80E91"/>
    <w:rsid w:val="64DCD034"/>
    <w:rsid w:val="64F0E4B0"/>
    <w:rsid w:val="64F2418A"/>
    <w:rsid w:val="64FA4874"/>
    <w:rsid w:val="64FD2285"/>
    <w:rsid w:val="6500F324"/>
    <w:rsid w:val="6502360E"/>
    <w:rsid w:val="65026152"/>
    <w:rsid w:val="650270BD"/>
    <w:rsid w:val="65036DDC"/>
    <w:rsid w:val="650F5A8B"/>
    <w:rsid w:val="6510DFFB"/>
    <w:rsid w:val="6511272B"/>
    <w:rsid w:val="6513AB39"/>
    <w:rsid w:val="651575EC"/>
    <w:rsid w:val="6517FF27"/>
    <w:rsid w:val="6518E1E0"/>
    <w:rsid w:val="65199413"/>
    <w:rsid w:val="6519C58F"/>
    <w:rsid w:val="65334D23"/>
    <w:rsid w:val="653E4DDC"/>
    <w:rsid w:val="6542A270"/>
    <w:rsid w:val="654B1351"/>
    <w:rsid w:val="65516BD2"/>
    <w:rsid w:val="65523E3F"/>
    <w:rsid w:val="65550B39"/>
    <w:rsid w:val="6561D74E"/>
    <w:rsid w:val="6561E020"/>
    <w:rsid w:val="65625721"/>
    <w:rsid w:val="656A0983"/>
    <w:rsid w:val="656C89FC"/>
    <w:rsid w:val="657D1147"/>
    <w:rsid w:val="6581FCE8"/>
    <w:rsid w:val="65826F53"/>
    <w:rsid w:val="6587623C"/>
    <w:rsid w:val="6593C8E6"/>
    <w:rsid w:val="6593C995"/>
    <w:rsid w:val="65947A79"/>
    <w:rsid w:val="65966AAA"/>
    <w:rsid w:val="65A85ECF"/>
    <w:rsid w:val="65ABD713"/>
    <w:rsid w:val="65ACF209"/>
    <w:rsid w:val="65B35133"/>
    <w:rsid w:val="65B432C9"/>
    <w:rsid w:val="65B93C58"/>
    <w:rsid w:val="65C084F3"/>
    <w:rsid w:val="65C6A98C"/>
    <w:rsid w:val="65DD1508"/>
    <w:rsid w:val="65E3B833"/>
    <w:rsid w:val="65E3CA31"/>
    <w:rsid w:val="65E89D90"/>
    <w:rsid w:val="65E9E437"/>
    <w:rsid w:val="65EAD8AD"/>
    <w:rsid w:val="65F43D9E"/>
    <w:rsid w:val="65F759C7"/>
    <w:rsid w:val="660B1DA9"/>
    <w:rsid w:val="660D20A7"/>
    <w:rsid w:val="6619E20C"/>
    <w:rsid w:val="661CFE46"/>
    <w:rsid w:val="6622E223"/>
    <w:rsid w:val="6631CF8A"/>
    <w:rsid w:val="6632B0EE"/>
    <w:rsid w:val="66356600"/>
    <w:rsid w:val="66362145"/>
    <w:rsid w:val="663A25A7"/>
    <w:rsid w:val="66402AEF"/>
    <w:rsid w:val="66447148"/>
    <w:rsid w:val="6646D0B3"/>
    <w:rsid w:val="664F3724"/>
    <w:rsid w:val="6654FF77"/>
    <w:rsid w:val="6655A296"/>
    <w:rsid w:val="66569350"/>
    <w:rsid w:val="66574809"/>
    <w:rsid w:val="66584523"/>
    <w:rsid w:val="665BDC72"/>
    <w:rsid w:val="6663ADAC"/>
    <w:rsid w:val="666648CE"/>
    <w:rsid w:val="6679099E"/>
    <w:rsid w:val="667BDFFF"/>
    <w:rsid w:val="668B9B24"/>
    <w:rsid w:val="668D3D32"/>
    <w:rsid w:val="668E0DB3"/>
    <w:rsid w:val="668EC0B4"/>
    <w:rsid w:val="6699E77B"/>
    <w:rsid w:val="669DF05D"/>
    <w:rsid w:val="66A5EF4D"/>
    <w:rsid w:val="66A8FBC6"/>
    <w:rsid w:val="66AA7A9A"/>
    <w:rsid w:val="66B3A1FC"/>
    <w:rsid w:val="66B3AC80"/>
    <w:rsid w:val="66B4AC09"/>
    <w:rsid w:val="66BE83DF"/>
    <w:rsid w:val="66C6A33B"/>
    <w:rsid w:val="66CE61FC"/>
    <w:rsid w:val="66D0E85D"/>
    <w:rsid w:val="66E86120"/>
    <w:rsid w:val="66E8BDCB"/>
    <w:rsid w:val="66EC1AF1"/>
    <w:rsid w:val="66ECB9DA"/>
    <w:rsid w:val="66ED3C33"/>
    <w:rsid w:val="66F31A42"/>
    <w:rsid w:val="66F4DD13"/>
    <w:rsid w:val="66F66670"/>
    <w:rsid w:val="6706EE76"/>
    <w:rsid w:val="67078A08"/>
    <w:rsid w:val="670C085A"/>
    <w:rsid w:val="6722A82F"/>
    <w:rsid w:val="6724EA35"/>
    <w:rsid w:val="6724ECD2"/>
    <w:rsid w:val="67273E2A"/>
    <w:rsid w:val="672771B0"/>
    <w:rsid w:val="672DE85F"/>
    <w:rsid w:val="672F9C9B"/>
    <w:rsid w:val="672FA38D"/>
    <w:rsid w:val="6730166A"/>
    <w:rsid w:val="67347AE4"/>
    <w:rsid w:val="6735D0B2"/>
    <w:rsid w:val="673A4267"/>
    <w:rsid w:val="673B5759"/>
    <w:rsid w:val="673BEA47"/>
    <w:rsid w:val="673C275B"/>
    <w:rsid w:val="673E89C2"/>
    <w:rsid w:val="6741639C"/>
    <w:rsid w:val="6742707D"/>
    <w:rsid w:val="67433A3B"/>
    <w:rsid w:val="674733BC"/>
    <w:rsid w:val="6748701D"/>
    <w:rsid w:val="674B9E3E"/>
    <w:rsid w:val="674C2DEF"/>
    <w:rsid w:val="674C4E26"/>
    <w:rsid w:val="674DD3ED"/>
    <w:rsid w:val="67510DAA"/>
    <w:rsid w:val="6751E7B7"/>
    <w:rsid w:val="6754C46B"/>
    <w:rsid w:val="67584D37"/>
    <w:rsid w:val="675CE274"/>
    <w:rsid w:val="67623E9C"/>
    <w:rsid w:val="6763FA25"/>
    <w:rsid w:val="676F1C42"/>
    <w:rsid w:val="6770D53A"/>
    <w:rsid w:val="6771CEFD"/>
    <w:rsid w:val="6772F87F"/>
    <w:rsid w:val="6779FC49"/>
    <w:rsid w:val="677A338D"/>
    <w:rsid w:val="6785ADF7"/>
    <w:rsid w:val="67873212"/>
    <w:rsid w:val="678AF5BC"/>
    <w:rsid w:val="678CCAFD"/>
    <w:rsid w:val="6799D3C9"/>
    <w:rsid w:val="679A7F3B"/>
    <w:rsid w:val="67A0945F"/>
    <w:rsid w:val="67A2E553"/>
    <w:rsid w:val="67AE1D42"/>
    <w:rsid w:val="67B85A76"/>
    <w:rsid w:val="67C4B569"/>
    <w:rsid w:val="67C7AB9E"/>
    <w:rsid w:val="67C7C93E"/>
    <w:rsid w:val="67C817B1"/>
    <w:rsid w:val="67CAEBB3"/>
    <w:rsid w:val="67D06272"/>
    <w:rsid w:val="67D46162"/>
    <w:rsid w:val="67D6A834"/>
    <w:rsid w:val="67D7A77B"/>
    <w:rsid w:val="67D7BC70"/>
    <w:rsid w:val="67DACA57"/>
    <w:rsid w:val="67DBA2C4"/>
    <w:rsid w:val="67E041A9"/>
    <w:rsid w:val="67E4C61B"/>
    <w:rsid w:val="67EE539B"/>
    <w:rsid w:val="67F1AF51"/>
    <w:rsid w:val="67F6CB82"/>
    <w:rsid w:val="67F93D03"/>
    <w:rsid w:val="67FC28E3"/>
    <w:rsid w:val="67FD2104"/>
    <w:rsid w:val="68077C87"/>
    <w:rsid w:val="6807D1E0"/>
    <w:rsid w:val="680B4147"/>
    <w:rsid w:val="680C1F22"/>
    <w:rsid w:val="680F4437"/>
    <w:rsid w:val="6815429C"/>
    <w:rsid w:val="68163232"/>
    <w:rsid w:val="68192580"/>
    <w:rsid w:val="681B2D3E"/>
    <w:rsid w:val="68220AEF"/>
    <w:rsid w:val="68293105"/>
    <w:rsid w:val="682BA3CA"/>
    <w:rsid w:val="682F797A"/>
    <w:rsid w:val="682F8C46"/>
    <w:rsid w:val="6844B937"/>
    <w:rsid w:val="685B1048"/>
    <w:rsid w:val="686834D5"/>
    <w:rsid w:val="686A6A7D"/>
    <w:rsid w:val="686A7543"/>
    <w:rsid w:val="686B4EE6"/>
    <w:rsid w:val="687811EA"/>
    <w:rsid w:val="68792CD9"/>
    <w:rsid w:val="687999FC"/>
    <w:rsid w:val="687AE6CC"/>
    <w:rsid w:val="687B99B0"/>
    <w:rsid w:val="687C1659"/>
    <w:rsid w:val="6881EC9A"/>
    <w:rsid w:val="68890C94"/>
    <w:rsid w:val="68897C8E"/>
    <w:rsid w:val="688F4EA1"/>
    <w:rsid w:val="68967102"/>
    <w:rsid w:val="689D51F6"/>
    <w:rsid w:val="68A12633"/>
    <w:rsid w:val="68A1AA45"/>
    <w:rsid w:val="68AB00F8"/>
    <w:rsid w:val="68AE89D8"/>
    <w:rsid w:val="68B3F6CA"/>
    <w:rsid w:val="68BDAE84"/>
    <w:rsid w:val="68C6E389"/>
    <w:rsid w:val="68CDDFB2"/>
    <w:rsid w:val="68CF49B2"/>
    <w:rsid w:val="68D3CCA5"/>
    <w:rsid w:val="68EC19FB"/>
    <w:rsid w:val="68ED3D81"/>
    <w:rsid w:val="68F04284"/>
    <w:rsid w:val="68F4E5EA"/>
    <w:rsid w:val="68F5EC86"/>
    <w:rsid w:val="68FD6F4B"/>
    <w:rsid w:val="68FF5796"/>
    <w:rsid w:val="68FF6635"/>
    <w:rsid w:val="690670E8"/>
    <w:rsid w:val="690700AD"/>
    <w:rsid w:val="691015FC"/>
    <w:rsid w:val="69126AE3"/>
    <w:rsid w:val="69162B7F"/>
    <w:rsid w:val="69244FED"/>
    <w:rsid w:val="6933C5B1"/>
    <w:rsid w:val="69445661"/>
    <w:rsid w:val="694A670C"/>
    <w:rsid w:val="694C9E18"/>
    <w:rsid w:val="69587A24"/>
    <w:rsid w:val="69598C3F"/>
    <w:rsid w:val="696B7A68"/>
    <w:rsid w:val="696D2A8F"/>
    <w:rsid w:val="69729582"/>
    <w:rsid w:val="6975A53A"/>
    <w:rsid w:val="697F7E53"/>
    <w:rsid w:val="6980200E"/>
    <w:rsid w:val="6989447F"/>
    <w:rsid w:val="6990E313"/>
    <w:rsid w:val="6992DA02"/>
    <w:rsid w:val="69932243"/>
    <w:rsid w:val="6998BADE"/>
    <w:rsid w:val="69A90C39"/>
    <w:rsid w:val="69B6DDC2"/>
    <w:rsid w:val="69B81181"/>
    <w:rsid w:val="69BA7D90"/>
    <w:rsid w:val="69BCDF31"/>
    <w:rsid w:val="69BE1B44"/>
    <w:rsid w:val="69C0704B"/>
    <w:rsid w:val="69C0C23E"/>
    <w:rsid w:val="69CA4AEC"/>
    <w:rsid w:val="69CA85ED"/>
    <w:rsid w:val="69CF7CDC"/>
    <w:rsid w:val="69D054F4"/>
    <w:rsid w:val="69D4B784"/>
    <w:rsid w:val="69D6D621"/>
    <w:rsid w:val="69D78DA7"/>
    <w:rsid w:val="69E16F1A"/>
    <w:rsid w:val="69EA9AE2"/>
    <w:rsid w:val="69ED9A97"/>
    <w:rsid w:val="69F5B9A9"/>
    <w:rsid w:val="69F8501D"/>
    <w:rsid w:val="69F85830"/>
    <w:rsid w:val="69FE35B8"/>
    <w:rsid w:val="69FF9375"/>
    <w:rsid w:val="6A02C1C9"/>
    <w:rsid w:val="6A0360C6"/>
    <w:rsid w:val="6A042235"/>
    <w:rsid w:val="6A07D8C6"/>
    <w:rsid w:val="6A13163C"/>
    <w:rsid w:val="6A1669EA"/>
    <w:rsid w:val="6A16FC90"/>
    <w:rsid w:val="6A22091D"/>
    <w:rsid w:val="6A24DCF5"/>
    <w:rsid w:val="6A27E780"/>
    <w:rsid w:val="6A2D00FF"/>
    <w:rsid w:val="6A3EACB8"/>
    <w:rsid w:val="6A3F4585"/>
    <w:rsid w:val="6A49E266"/>
    <w:rsid w:val="6A55473E"/>
    <w:rsid w:val="6A5774A4"/>
    <w:rsid w:val="6A580C30"/>
    <w:rsid w:val="6A5D6042"/>
    <w:rsid w:val="6A630582"/>
    <w:rsid w:val="6A64B085"/>
    <w:rsid w:val="6A66A813"/>
    <w:rsid w:val="6A6CDE6F"/>
    <w:rsid w:val="6A74EFDF"/>
    <w:rsid w:val="6A766915"/>
    <w:rsid w:val="6A7C8B45"/>
    <w:rsid w:val="6A83CEB1"/>
    <w:rsid w:val="6A95EA66"/>
    <w:rsid w:val="6A9D3F79"/>
    <w:rsid w:val="6AA84FB7"/>
    <w:rsid w:val="6AA9F243"/>
    <w:rsid w:val="6AAC6B7F"/>
    <w:rsid w:val="6AB1845F"/>
    <w:rsid w:val="6AB36548"/>
    <w:rsid w:val="6AB446C7"/>
    <w:rsid w:val="6AB83678"/>
    <w:rsid w:val="6ABC1FC9"/>
    <w:rsid w:val="6AC4A997"/>
    <w:rsid w:val="6AC7E1AE"/>
    <w:rsid w:val="6AC96915"/>
    <w:rsid w:val="6AC9CECB"/>
    <w:rsid w:val="6ACE739C"/>
    <w:rsid w:val="6ACF265B"/>
    <w:rsid w:val="6AD8BCA9"/>
    <w:rsid w:val="6ADC94E6"/>
    <w:rsid w:val="6ADD6CD5"/>
    <w:rsid w:val="6ADFA511"/>
    <w:rsid w:val="6AE85D86"/>
    <w:rsid w:val="6AEB8BF1"/>
    <w:rsid w:val="6AEBC075"/>
    <w:rsid w:val="6AF58E2B"/>
    <w:rsid w:val="6AF95340"/>
    <w:rsid w:val="6AF99585"/>
    <w:rsid w:val="6AFB27BE"/>
    <w:rsid w:val="6AFF5E3E"/>
    <w:rsid w:val="6B08DC57"/>
    <w:rsid w:val="6B0A6439"/>
    <w:rsid w:val="6B1A2558"/>
    <w:rsid w:val="6B1C83CA"/>
    <w:rsid w:val="6B1E1A32"/>
    <w:rsid w:val="6B2090E7"/>
    <w:rsid w:val="6B24949E"/>
    <w:rsid w:val="6B27C5B1"/>
    <w:rsid w:val="6B2808C6"/>
    <w:rsid w:val="6B283509"/>
    <w:rsid w:val="6B304A6A"/>
    <w:rsid w:val="6B32419C"/>
    <w:rsid w:val="6B3AF503"/>
    <w:rsid w:val="6B3E52AF"/>
    <w:rsid w:val="6B41CA6C"/>
    <w:rsid w:val="6B467BD7"/>
    <w:rsid w:val="6B4F7014"/>
    <w:rsid w:val="6B57F059"/>
    <w:rsid w:val="6B5EF7AA"/>
    <w:rsid w:val="6B60CEEE"/>
    <w:rsid w:val="6B6CA8D3"/>
    <w:rsid w:val="6B705392"/>
    <w:rsid w:val="6B756E9D"/>
    <w:rsid w:val="6B7D0055"/>
    <w:rsid w:val="6B7E27F4"/>
    <w:rsid w:val="6B81B64A"/>
    <w:rsid w:val="6B8EA048"/>
    <w:rsid w:val="6B8FA127"/>
    <w:rsid w:val="6B9137E1"/>
    <w:rsid w:val="6B91B9DE"/>
    <w:rsid w:val="6B926BAF"/>
    <w:rsid w:val="6B9271D5"/>
    <w:rsid w:val="6BA39F04"/>
    <w:rsid w:val="6BA454A1"/>
    <w:rsid w:val="6BAEC19E"/>
    <w:rsid w:val="6BB6D1EC"/>
    <w:rsid w:val="6BB7B820"/>
    <w:rsid w:val="6BBADAF5"/>
    <w:rsid w:val="6BBB2ECA"/>
    <w:rsid w:val="6BC02065"/>
    <w:rsid w:val="6BC0E09A"/>
    <w:rsid w:val="6BC4109F"/>
    <w:rsid w:val="6BCA264F"/>
    <w:rsid w:val="6BCCD348"/>
    <w:rsid w:val="6BD79F4E"/>
    <w:rsid w:val="6BE236F2"/>
    <w:rsid w:val="6BE6D6FA"/>
    <w:rsid w:val="6BE6F861"/>
    <w:rsid w:val="6BE7FD99"/>
    <w:rsid w:val="6BEEFF35"/>
    <w:rsid w:val="6BF0D374"/>
    <w:rsid w:val="6BF3D0C0"/>
    <w:rsid w:val="6BF772EA"/>
    <w:rsid w:val="6C1F068B"/>
    <w:rsid w:val="6C1F18C0"/>
    <w:rsid w:val="6C22903B"/>
    <w:rsid w:val="6C29A861"/>
    <w:rsid w:val="6C2C89FB"/>
    <w:rsid w:val="6C302865"/>
    <w:rsid w:val="6C36AEE1"/>
    <w:rsid w:val="6C3A022D"/>
    <w:rsid w:val="6C3AFEE1"/>
    <w:rsid w:val="6C3FE700"/>
    <w:rsid w:val="6C409D1E"/>
    <w:rsid w:val="6C43A20E"/>
    <w:rsid w:val="6C481229"/>
    <w:rsid w:val="6C4C3FB4"/>
    <w:rsid w:val="6C54DADB"/>
    <w:rsid w:val="6C591420"/>
    <w:rsid w:val="6C5D6125"/>
    <w:rsid w:val="6C5D8CC3"/>
    <w:rsid w:val="6C5F3CEA"/>
    <w:rsid w:val="6C69675B"/>
    <w:rsid w:val="6C6B6673"/>
    <w:rsid w:val="6C7608F9"/>
    <w:rsid w:val="6C77A436"/>
    <w:rsid w:val="6C7E19E9"/>
    <w:rsid w:val="6C84F817"/>
    <w:rsid w:val="6C86F006"/>
    <w:rsid w:val="6C9B1A02"/>
    <w:rsid w:val="6C9B2196"/>
    <w:rsid w:val="6CA15C0A"/>
    <w:rsid w:val="6CA70937"/>
    <w:rsid w:val="6CA74573"/>
    <w:rsid w:val="6CA92741"/>
    <w:rsid w:val="6CAB189E"/>
    <w:rsid w:val="6CACCAB3"/>
    <w:rsid w:val="6CADFF51"/>
    <w:rsid w:val="6CB3C27E"/>
    <w:rsid w:val="6CB8113D"/>
    <w:rsid w:val="6CBDD844"/>
    <w:rsid w:val="6CBE36CB"/>
    <w:rsid w:val="6CC16876"/>
    <w:rsid w:val="6CC67CBC"/>
    <w:rsid w:val="6CD4303C"/>
    <w:rsid w:val="6CDCE89A"/>
    <w:rsid w:val="6CED81E9"/>
    <w:rsid w:val="6CF0B2AC"/>
    <w:rsid w:val="6CF2DCAC"/>
    <w:rsid w:val="6D04EE15"/>
    <w:rsid w:val="6D10A467"/>
    <w:rsid w:val="6D160850"/>
    <w:rsid w:val="6D171FC7"/>
    <w:rsid w:val="6D1C869C"/>
    <w:rsid w:val="6D283178"/>
    <w:rsid w:val="6D2CA2B1"/>
    <w:rsid w:val="6D2F00B9"/>
    <w:rsid w:val="6D31895C"/>
    <w:rsid w:val="6D37AAB9"/>
    <w:rsid w:val="6D5ABEF5"/>
    <w:rsid w:val="6D5B2E90"/>
    <w:rsid w:val="6D63BD41"/>
    <w:rsid w:val="6D65FF47"/>
    <w:rsid w:val="6D70F5EA"/>
    <w:rsid w:val="6D7A8090"/>
    <w:rsid w:val="6D85277C"/>
    <w:rsid w:val="6D890571"/>
    <w:rsid w:val="6D9AEE8C"/>
    <w:rsid w:val="6DA24716"/>
    <w:rsid w:val="6DA551D6"/>
    <w:rsid w:val="6DADCA20"/>
    <w:rsid w:val="6DB8D865"/>
    <w:rsid w:val="6DBCEB33"/>
    <w:rsid w:val="6DBFCA5F"/>
    <w:rsid w:val="6DC0CF29"/>
    <w:rsid w:val="6DC29431"/>
    <w:rsid w:val="6DC689E4"/>
    <w:rsid w:val="6DCC23F8"/>
    <w:rsid w:val="6DCEA741"/>
    <w:rsid w:val="6DD28E0C"/>
    <w:rsid w:val="6DD4117E"/>
    <w:rsid w:val="6DE1E435"/>
    <w:rsid w:val="6DEC3B75"/>
    <w:rsid w:val="6DF41CDF"/>
    <w:rsid w:val="6DFDE965"/>
    <w:rsid w:val="6E01269E"/>
    <w:rsid w:val="6E0736D4"/>
    <w:rsid w:val="6E0EC58C"/>
    <w:rsid w:val="6E1BB78F"/>
    <w:rsid w:val="6E22FAAB"/>
    <w:rsid w:val="6E249B1A"/>
    <w:rsid w:val="6E271DED"/>
    <w:rsid w:val="6E27EF0E"/>
    <w:rsid w:val="6E2A0A22"/>
    <w:rsid w:val="6E2CF68E"/>
    <w:rsid w:val="6E2D366B"/>
    <w:rsid w:val="6E338FE8"/>
    <w:rsid w:val="6E39ABF1"/>
    <w:rsid w:val="6E42797B"/>
    <w:rsid w:val="6E43C52F"/>
    <w:rsid w:val="6E472FE0"/>
    <w:rsid w:val="6E48E8FE"/>
    <w:rsid w:val="6E50C7AD"/>
    <w:rsid w:val="6E53D012"/>
    <w:rsid w:val="6E56DE0E"/>
    <w:rsid w:val="6E65075C"/>
    <w:rsid w:val="6E6FB8D1"/>
    <w:rsid w:val="6E73BA60"/>
    <w:rsid w:val="6E7A2185"/>
    <w:rsid w:val="6E7CDE6E"/>
    <w:rsid w:val="6E7CFDC8"/>
    <w:rsid w:val="6E7FDECB"/>
    <w:rsid w:val="6E8D2FDF"/>
    <w:rsid w:val="6E8E919E"/>
    <w:rsid w:val="6E92AE8E"/>
    <w:rsid w:val="6E935461"/>
    <w:rsid w:val="6E9429DA"/>
    <w:rsid w:val="6E9CF1E6"/>
    <w:rsid w:val="6EA2696B"/>
    <w:rsid w:val="6EABA9DF"/>
    <w:rsid w:val="6EAC0F8B"/>
    <w:rsid w:val="6EAE35B0"/>
    <w:rsid w:val="6EB0DFFC"/>
    <w:rsid w:val="6EB86476"/>
    <w:rsid w:val="6EBEE5A3"/>
    <w:rsid w:val="6EC0AA74"/>
    <w:rsid w:val="6ECF62B7"/>
    <w:rsid w:val="6ED21174"/>
    <w:rsid w:val="6ED4674A"/>
    <w:rsid w:val="6EDCF856"/>
    <w:rsid w:val="6EE2E5CF"/>
    <w:rsid w:val="6EE61E10"/>
    <w:rsid w:val="6EE9C9F8"/>
    <w:rsid w:val="6EED44FA"/>
    <w:rsid w:val="6EF03A5F"/>
    <w:rsid w:val="6EF12B80"/>
    <w:rsid w:val="6EF33838"/>
    <w:rsid w:val="6F015542"/>
    <w:rsid w:val="6F01EB34"/>
    <w:rsid w:val="6F049BDB"/>
    <w:rsid w:val="6F08F330"/>
    <w:rsid w:val="6F10B7AC"/>
    <w:rsid w:val="6F1387D8"/>
    <w:rsid w:val="6F250EFE"/>
    <w:rsid w:val="6F3010DA"/>
    <w:rsid w:val="6F334E54"/>
    <w:rsid w:val="6F3D9425"/>
    <w:rsid w:val="6F404FBD"/>
    <w:rsid w:val="6F43A991"/>
    <w:rsid w:val="6F477010"/>
    <w:rsid w:val="6F4D660D"/>
    <w:rsid w:val="6F59203B"/>
    <w:rsid w:val="6F5B79B6"/>
    <w:rsid w:val="6F5DF97E"/>
    <w:rsid w:val="6F5EAA11"/>
    <w:rsid w:val="6F649C0B"/>
    <w:rsid w:val="6F652CA9"/>
    <w:rsid w:val="6F65C2BE"/>
    <w:rsid w:val="6F791FCC"/>
    <w:rsid w:val="6F801144"/>
    <w:rsid w:val="6F887B41"/>
    <w:rsid w:val="6F90F23B"/>
    <w:rsid w:val="6F926281"/>
    <w:rsid w:val="6F967AB3"/>
    <w:rsid w:val="6F97653D"/>
    <w:rsid w:val="6F9D637F"/>
    <w:rsid w:val="6FA7C766"/>
    <w:rsid w:val="6FAEB206"/>
    <w:rsid w:val="6FAF0909"/>
    <w:rsid w:val="6FB095BE"/>
    <w:rsid w:val="6FB7EC9C"/>
    <w:rsid w:val="6FC8BD04"/>
    <w:rsid w:val="6FCF1B4E"/>
    <w:rsid w:val="6FD4A669"/>
    <w:rsid w:val="6FD4ACBA"/>
    <w:rsid w:val="6FDFD0AB"/>
    <w:rsid w:val="6FEDD71A"/>
    <w:rsid w:val="6FEFDAE3"/>
    <w:rsid w:val="6FFCBFBD"/>
    <w:rsid w:val="7001AA80"/>
    <w:rsid w:val="7008E1F9"/>
    <w:rsid w:val="7011D5EC"/>
    <w:rsid w:val="7018C0C0"/>
    <w:rsid w:val="701ADB3B"/>
    <w:rsid w:val="702D285E"/>
    <w:rsid w:val="703513CA"/>
    <w:rsid w:val="7036D803"/>
    <w:rsid w:val="703A8A50"/>
    <w:rsid w:val="703D0CAB"/>
    <w:rsid w:val="70441A7C"/>
    <w:rsid w:val="70457C80"/>
    <w:rsid w:val="704B9D20"/>
    <w:rsid w:val="704CD150"/>
    <w:rsid w:val="7050D040"/>
    <w:rsid w:val="70542B4E"/>
    <w:rsid w:val="705E5036"/>
    <w:rsid w:val="7061D26F"/>
    <w:rsid w:val="70625AE5"/>
    <w:rsid w:val="70653151"/>
    <w:rsid w:val="70674ED7"/>
    <w:rsid w:val="706F63B7"/>
    <w:rsid w:val="706F8843"/>
    <w:rsid w:val="707A46E8"/>
    <w:rsid w:val="707B992A"/>
    <w:rsid w:val="707C3A2B"/>
    <w:rsid w:val="707D44C1"/>
    <w:rsid w:val="707E0977"/>
    <w:rsid w:val="70800178"/>
    <w:rsid w:val="7091C83F"/>
    <w:rsid w:val="7092A110"/>
    <w:rsid w:val="7095C72F"/>
    <w:rsid w:val="709724BA"/>
    <w:rsid w:val="70990A2A"/>
    <w:rsid w:val="709F85CE"/>
    <w:rsid w:val="70A3F4E0"/>
    <w:rsid w:val="70A7BCB8"/>
    <w:rsid w:val="70A881EC"/>
    <w:rsid w:val="70ADF381"/>
    <w:rsid w:val="70B19A83"/>
    <w:rsid w:val="70B3F766"/>
    <w:rsid w:val="70B7B0F8"/>
    <w:rsid w:val="70B8BFAE"/>
    <w:rsid w:val="70BC90B6"/>
    <w:rsid w:val="70BCBCB3"/>
    <w:rsid w:val="70D1B167"/>
    <w:rsid w:val="70D36B50"/>
    <w:rsid w:val="70D74513"/>
    <w:rsid w:val="70DB0C30"/>
    <w:rsid w:val="70E3C7E4"/>
    <w:rsid w:val="70E4EB5E"/>
    <w:rsid w:val="70EB5829"/>
    <w:rsid w:val="70FFB914"/>
    <w:rsid w:val="7104DB96"/>
    <w:rsid w:val="7111EB47"/>
    <w:rsid w:val="711C3E6A"/>
    <w:rsid w:val="711F30D4"/>
    <w:rsid w:val="7120C192"/>
    <w:rsid w:val="7120DFC7"/>
    <w:rsid w:val="7120F1F8"/>
    <w:rsid w:val="7128FBE9"/>
    <w:rsid w:val="71314484"/>
    <w:rsid w:val="713E68D5"/>
    <w:rsid w:val="713EA13D"/>
    <w:rsid w:val="713F0962"/>
    <w:rsid w:val="7141620A"/>
    <w:rsid w:val="714527C0"/>
    <w:rsid w:val="714926BA"/>
    <w:rsid w:val="714A30DB"/>
    <w:rsid w:val="714DB0F3"/>
    <w:rsid w:val="714E6693"/>
    <w:rsid w:val="714F25FB"/>
    <w:rsid w:val="71501836"/>
    <w:rsid w:val="715838E0"/>
    <w:rsid w:val="7164E0B6"/>
    <w:rsid w:val="716D0E38"/>
    <w:rsid w:val="7171B8BF"/>
    <w:rsid w:val="7179609F"/>
    <w:rsid w:val="7179BB35"/>
    <w:rsid w:val="717C05DB"/>
    <w:rsid w:val="71829F95"/>
    <w:rsid w:val="7184C0E9"/>
    <w:rsid w:val="7190340C"/>
    <w:rsid w:val="7197A65E"/>
    <w:rsid w:val="719D1E07"/>
    <w:rsid w:val="71A14626"/>
    <w:rsid w:val="71A36474"/>
    <w:rsid w:val="71A3FB7A"/>
    <w:rsid w:val="71A8D55A"/>
    <w:rsid w:val="71AC5D4B"/>
    <w:rsid w:val="71AE082B"/>
    <w:rsid w:val="71AF6031"/>
    <w:rsid w:val="71B2417E"/>
    <w:rsid w:val="71B6E27F"/>
    <w:rsid w:val="71B80774"/>
    <w:rsid w:val="71BCE34F"/>
    <w:rsid w:val="71C423CF"/>
    <w:rsid w:val="71C916EF"/>
    <w:rsid w:val="71D3F9C6"/>
    <w:rsid w:val="71E0B581"/>
    <w:rsid w:val="71E6E017"/>
    <w:rsid w:val="71E6E44E"/>
    <w:rsid w:val="71F679D3"/>
    <w:rsid w:val="71FC8EEC"/>
    <w:rsid w:val="71FD42FC"/>
    <w:rsid w:val="720172E0"/>
    <w:rsid w:val="7204F824"/>
    <w:rsid w:val="7216AAFD"/>
    <w:rsid w:val="72196C4D"/>
    <w:rsid w:val="721B6209"/>
    <w:rsid w:val="72222DB9"/>
    <w:rsid w:val="722E2FA8"/>
    <w:rsid w:val="7235BBEC"/>
    <w:rsid w:val="723BF862"/>
    <w:rsid w:val="724F4564"/>
    <w:rsid w:val="7250B072"/>
    <w:rsid w:val="72548810"/>
    <w:rsid w:val="7259F460"/>
    <w:rsid w:val="725A20AB"/>
    <w:rsid w:val="726139FD"/>
    <w:rsid w:val="72616231"/>
    <w:rsid w:val="7262E84F"/>
    <w:rsid w:val="726AB916"/>
    <w:rsid w:val="72716905"/>
    <w:rsid w:val="727274B6"/>
    <w:rsid w:val="727513E7"/>
    <w:rsid w:val="727EDA02"/>
    <w:rsid w:val="72806816"/>
    <w:rsid w:val="728764AF"/>
    <w:rsid w:val="729C68C4"/>
    <w:rsid w:val="72A78D7F"/>
    <w:rsid w:val="72A87D01"/>
    <w:rsid w:val="72B7CC72"/>
    <w:rsid w:val="72BF3248"/>
    <w:rsid w:val="72C068F0"/>
    <w:rsid w:val="72CB6439"/>
    <w:rsid w:val="72CD1613"/>
    <w:rsid w:val="72CE1B75"/>
    <w:rsid w:val="72D4498A"/>
    <w:rsid w:val="72E1F03E"/>
    <w:rsid w:val="72E2824A"/>
    <w:rsid w:val="72E6B1F0"/>
    <w:rsid w:val="72E8ACFE"/>
    <w:rsid w:val="72F05BCA"/>
    <w:rsid w:val="72F52002"/>
    <w:rsid w:val="72FCC1C8"/>
    <w:rsid w:val="73009C24"/>
    <w:rsid w:val="73103EB7"/>
    <w:rsid w:val="7311F484"/>
    <w:rsid w:val="731280A6"/>
    <w:rsid w:val="731A8D83"/>
    <w:rsid w:val="731FD575"/>
    <w:rsid w:val="7327B4E3"/>
    <w:rsid w:val="73284E33"/>
    <w:rsid w:val="7331476E"/>
    <w:rsid w:val="73323CB7"/>
    <w:rsid w:val="7344C726"/>
    <w:rsid w:val="734EA3F7"/>
    <w:rsid w:val="734FDFB6"/>
    <w:rsid w:val="73524D34"/>
    <w:rsid w:val="73621E30"/>
    <w:rsid w:val="7364CC64"/>
    <w:rsid w:val="736734EB"/>
    <w:rsid w:val="7369E812"/>
    <w:rsid w:val="736FCA27"/>
    <w:rsid w:val="7371877C"/>
    <w:rsid w:val="73727DB3"/>
    <w:rsid w:val="7392B163"/>
    <w:rsid w:val="739A2B3F"/>
    <w:rsid w:val="739BEDAA"/>
    <w:rsid w:val="739DFAB3"/>
    <w:rsid w:val="73A5A534"/>
    <w:rsid w:val="73A89034"/>
    <w:rsid w:val="73A90AF9"/>
    <w:rsid w:val="73BE1822"/>
    <w:rsid w:val="73C37051"/>
    <w:rsid w:val="73C48CC3"/>
    <w:rsid w:val="73CD7CF6"/>
    <w:rsid w:val="73D21D50"/>
    <w:rsid w:val="73D42049"/>
    <w:rsid w:val="73D79374"/>
    <w:rsid w:val="73D86515"/>
    <w:rsid w:val="73E02D2B"/>
    <w:rsid w:val="73EC4AF1"/>
    <w:rsid w:val="73F18D72"/>
    <w:rsid w:val="73F79854"/>
    <w:rsid w:val="741108B2"/>
    <w:rsid w:val="7414AAA3"/>
    <w:rsid w:val="7417A67D"/>
    <w:rsid w:val="7417BE99"/>
    <w:rsid w:val="741D3DB0"/>
    <w:rsid w:val="74200DE2"/>
    <w:rsid w:val="74206600"/>
    <w:rsid w:val="7426F1B0"/>
    <w:rsid w:val="742D8DDA"/>
    <w:rsid w:val="742E5EF4"/>
    <w:rsid w:val="743115E8"/>
    <w:rsid w:val="743BF8DA"/>
    <w:rsid w:val="74413856"/>
    <w:rsid w:val="74463A4B"/>
    <w:rsid w:val="74470B1A"/>
    <w:rsid w:val="7449D343"/>
    <w:rsid w:val="744CC545"/>
    <w:rsid w:val="7450400E"/>
    <w:rsid w:val="7454D32A"/>
    <w:rsid w:val="74612621"/>
    <w:rsid w:val="747165EF"/>
    <w:rsid w:val="7479E2ED"/>
    <w:rsid w:val="748094AB"/>
    <w:rsid w:val="7482F204"/>
    <w:rsid w:val="7493662A"/>
    <w:rsid w:val="7498A64E"/>
    <w:rsid w:val="74A07F2A"/>
    <w:rsid w:val="74A46AFC"/>
    <w:rsid w:val="74AF2109"/>
    <w:rsid w:val="74B3DBF7"/>
    <w:rsid w:val="74B8D8B7"/>
    <w:rsid w:val="74BF32A6"/>
    <w:rsid w:val="74C8E247"/>
    <w:rsid w:val="74CA8744"/>
    <w:rsid w:val="74CDD300"/>
    <w:rsid w:val="74D4346A"/>
    <w:rsid w:val="74D61088"/>
    <w:rsid w:val="74D866B9"/>
    <w:rsid w:val="74DEDC01"/>
    <w:rsid w:val="74E06F98"/>
    <w:rsid w:val="74EA061A"/>
    <w:rsid w:val="74FA75AA"/>
    <w:rsid w:val="74FB2D19"/>
    <w:rsid w:val="74FC8605"/>
    <w:rsid w:val="7501C3D5"/>
    <w:rsid w:val="75073C17"/>
    <w:rsid w:val="7512971E"/>
    <w:rsid w:val="7513F7D3"/>
    <w:rsid w:val="75171E4B"/>
    <w:rsid w:val="751F2A4D"/>
    <w:rsid w:val="752A69EE"/>
    <w:rsid w:val="75319CDA"/>
    <w:rsid w:val="753952A3"/>
    <w:rsid w:val="75419520"/>
    <w:rsid w:val="7545575A"/>
    <w:rsid w:val="7545EC58"/>
    <w:rsid w:val="755049A5"/>
    <w:rsid w:val="7555F1A6"/>
    <w:rsid w:val="755921A4"/>
    <w:rsid w:val="755AE188"/>
    <w:rsid w:val="755C8896"/>
    <w:rsid w:val="755DBB39"/>
    <w:rsid w:val="7561FB74"/>
    <w:rsid w:val="756A630C"/>
    <w:rsid w:val="756D5DA8"/>
    <w:rsid w:val="7575A65C"/>
    <w:rsid w:val="757686E8"/>
    <w:rsid w:val="7577064A"/>
    <w:rsid w:val="7577D197"/>
    <w:rsid w:val="7577D88F"/>
    <w:rsid w:val="7579770A"/>
    <w:rsid w:val="7579A9DB"/>
    <w:rsid w:val="757A474C"/>
    <w:rsid w:val="757C717E"/>
    <w:rsid w:val="757FF930"/>
    <w:rsid w:val="75857DC9"/>
    <w:rsid w:val="759EB057"/>
    <w:rsid w:val="759F6E16"/>
    <w:rsid w:val="75A3FDCF"/>
    <w:rsid w:val="75A4FEA7"/>
    <w:rsid w:val="75B3B420"/>
    <w:rsid w:val="75B52C06"/>
    <w:rsid w:val="75B8C37B"/>
    <w:rsid w:val="75BC42EA"/>
    <w:rsid w:val="75C0F15F"/>
    <w:rsid w:val="75CA44B7"/>
    <w:rsid w:val="75CBEFAF"/>
    <w:rsid w:val="75D519ED"/>
    <w:rsid w:val="75D5865E"/>
    <w:rsid w:val="75D76E1D"/>
    <w:rsid w:val="75E031FA"/>
    <w:rsid w:val="75E255C4"/>
    <w:rsid w:val="75E59E8E"/>
    <w:rsid w:val="75E6418B"/>
    <w:rsid w:val="75EB08F1"/>
    <w:rsid w:val="75FD4971"/>
    <w:rsid w:val="75FF59A5"/>
    <w:rsid w:val="760282D1"/>
    <w:rsid w:val="7603BA53"/>
    <w:rsid w:val="7612BDF2"/>
    <w:rsid w:val="7613188A"/>
    <w:rsid w:val="7615CC11"/>
    <w:rsid w:val="76166627"/>
    <w:rsid w:val="7626F9A6"/>
    <w:rsid w:val="762A1DEF"/>
    <w:rsid w:val="762AD5F2"/>
    <w:rsid w:val="762EA096"/>
    <w:rsid w:val="76360D51"/>
    <w:rsid w:val="76399D13"/>
    <w:rsid w:val="763B8856"/>
    <w:rsid w:val="763E7F30"/>
    <w:rsid w:val="76498D63"/>
    <w:rsid w:val="764B161F"/>
    <w:rsid w:val="764C2884"/>
    <w:rsid w:val="764F6F5D"/>
    <w:rsid w:val="764FBA49"/>
    <w:rsid w:val="765340B2"/>
    <w:rsid w:val="7656DEBF"/>
    <w:rsid w:val="765FBDE0"/>
    <w:rsid w:val="7660209C"/>
    <w:rsid w:val="7666A1F8"/>
    <w:rsid w:val="766C3E03"/>
    <w:rsid w:val="76751364"/>
    <w:rsid w:val="767CE13D"/>
    <w:rsid w:val="76885D4C"/>
    <w:rsid w:val="76907EA0"/>
    <w:rsid w:val="769193FA"/>
    <w:rsid w:val="769646EA"/>
    <w:rsid w:val="76990CA3"/>
    <w:rsid w:val="76AD3488"/>
    <w:rsid w:val="76B3D285"/>
    <w:rsid w:val="76BF15E7"/>
    <w:rsid w:val="76C6C593"/>
    <w:rsid w:val="76EA5327"/>
    <w:rsid w:val="76EA5852"/>
    <w:rsid w:val="76F014A5"/>
    <w:rsid w:val="76F3EB94"/>
    <w:rsid w:val="76F63B45"/>
    <w:rsid w:val="76FB19DC"/>
    <w:rsid w:val="7703DF48"/>
    <w:rsid w:val="770B4D83"/>
    <w:rsid w:val="770C18C2"/>
    <w:rsid w:val="7712203D"/>
    <w:rsid w:val="77138227"/>
    <w:rsid w:val="771561BF"/>
    <w:rsid w:val="7718A279"/>
    <w:rsid w:val="771D05D4"/>
    <w:rsid w:val="7728B104"/>
    <w:rsid w:val="7733E903"/>
    <w:rsid w:val="7744A7DC"/>
    <w:rsid w:val="774CE643"/>
    <w:rsid w:val="774D88EF"/>
    <w:rsid w:val="774D8A31"/>
    <w:rsid w:val="77533FED"/>
    <w:rsid w:val="775A99A2"/>
    <w:rsid w:val="7761CB67"/>
    <w:rsid w:val="7767A6A5"/>
    <w:rsid w:val="7769B3D8"/>
    <w:rsid w:val="776C5C14"/>
    <w:rsid w:val="776D52F7"/>
    <w:rsid w:val="776EB4DE"/>
    <w:rsid w:val="777B133B"/>
    <w:rsid w:val="777C7F51"/>
    <w:rsid w:val="7781AFA0"/>
    <w:rsid w:val="778B652A"/>
    <w:rsid w:val="778CEA58"/>
    <w:rsid w:val="77921ECE"/>
    <w:rsid w:val="7799FDC1"/>
    <w:rsid w:val="779BAE7C"/>
    <w:rsid w:val="77A33681"/>
    <w:rsid w:val="77AEF986"/>
    <w:rsid w:val="77B08723"/>
    <w:rsid w:val="77B14388"/>
    <w:rsid w:val="77B49E05"/>
    <w:rsid w:val="77C35A78"/>
    <w:rsid w:val="77C5DFB6"/>
    <w:rsid w:val="77D03B0A"/>
    <w:rsid w:val="77D281F3"/>
    <w:rsid w:val="77D354FF"/>
    <w:rsid w:val="77D72055"/>
    <w:rsid w:val="77DBA70F"/>
    <w:rsid w:val="77E48F2B"/>
    <w:rsid w:val="77E499EA"/>
    <w:rsid w:val="77EDF3D8"/>
    <w:rsid w:val="77FBBF56"/>
    <w:rsid w:val="78013BF8"/>
    <w:rsid w:val="780346B5"/>
    <w:rsid w:val="780477E6"/>
    <w:rsid w:val="7804B953"/>
    <w:rsid w:val="780667B0"/>
    <w:rsid w:val="780F3275"/>
    <w:rsid w:val="7813FB7E"/>
    <w:rsid w:val="781488AB"/>
    <w:rsid w:val="78194CD6"/>
    <w:rsid w:val="781B9A6D"/>
    <w:rsid w:val="781DDCA4"/>
    <w:rsid w:val="781FA0A7"/>
    <w:rsid w:val="7825D3C0"/>
    <w:rsid w:val="782AC735"/>
    <w:rsid w:val="783EBEB4"/>
    <w:rsid w:val="7840BA5C"/>
    <w:rsid w:val="78455EB3"/>
    <w:rsid w:val="78509212"/>
    <w:rsid w:val="78558E5A"/>
    <w:rsid w:val="7856CB0F"/>
    <w:rsid w:val="78685D8A"/>
    <w:rsid w:val="78691B4D"/>
    <w:rsid w:val="787118AE"/>
    <w:rsid w:val="7873A9D0"/>
    <w:rsid w:val="787E74A4"/>
    <w:rsid w:val="787E8BB3"/>
    <w:rsid w:val="787EEDA0"/>
    <w:rsid w:val="78877FDA"/>
    <w:rsid w:val="78889CA3"/>
    <w:rsid w:val="788F5990"/>
    <w:rsid w:val="7896F974"/>
    <w:rsid w:val="78A540A4"/>
    <w:rsid w:val="78B4AF34"/>
    <w:rsid w:val="78B80838"/>
    <w:rsid w:val="78B80BD8"/>
    <w:rsid w:val="78BC5712"/>
    <w:rsid w:val="78BEDB08"/>
    <w:rsid w:val="78C2C647"/>
    <w:rsid w:val="78C382A2"/>
    <w:rsid w:val="78CCF5B8"/>
    <w:rsid w:val="78CECC10"/>
    <w:rsid w:val="78D48080"/>
    <w:rsid w:val="78D4952C"/>
    <w:rsid w:val="78DFF928"/>
    <w:rsid w:val="78EBF721"/>
    <w:rsid w:val="78F1AB24"/>
    <w:rsid w:val="78F80808"/>
    <w:rsid w:val="79009EC3"/>
    <w:rsid w:val="7906BD67"/>
    <w:rsid w:val="79072A3A"/>
    <w:rsid w:val="7908D0DA"/>
    <w:rsid w:val="790AAA9D"/>
    <w:rsid w:val="790C5A61"/>
    <w:rsid w:val="790D2195"/>
    <w:rsid w:val="7928AB00"/>
    <w:rsid w:val="792A99B3"/>
    <w:rsid w:val="792D4BEA"/>
    <w:rsid w:val="792D8823"/>
    <w:rsid w:val="792E7A49"/>
    <w:rsid w:val="7936E98B"/>
    <w:rsid w:val="79392B91"/>
    <w:rsid w:val="793BAB24"/>
    <w:rsid w:val="79459BF5"/>
    <w:rsid w:val="79487234"/>
    <w:rsid w:val="794E053E"/>
    <w:rsid w:val="7950FE12"/>
    <w:rsid w:val="7951C1F6"/>
    <w:rsid w:val="795B710F"/>
    <w:rsid w:val="7966DA92"/>
    <w:rsid w:val="796D4E25"/>
    <w:rsid w:val="79718A2C"/>
    <w:rsid w:val="7974339B"/>
    <w:rsid w:val="798181CF"/>
    <w:rsid w:val="7983649B"/>
    <w:rsid w:val="798881AB"/>
    <w:rsid w:val="7988C89D"/>
    <w:rsid w:val="798B3BDF"/>
    <w:rsid w:val="79960ACF"/>
    <w:rsid w:val="799FA1B2"/>
    <w:rsid w:val="79A0686E"/>
    <w:rsid w:val="79AB2002"/>
    <w:rsid w:val="79B1BF78"/>
    <w:rsid w:val="79B6202E"/>
    <w:rsid w:val="79B910CD"/>
    <w:rsid w:val="79BB6F88"/>
    <w:rsid w:val="79C4C2FC"/>
    <w:rsid w:val="79C51636"/>
    <w:rsid w:val="79D376E1"/>
    <w:rsid w:val="79D7360F"/>
    <w:rsid w:val="79DAD028"/>
    <w:rsid w:val="79E324BB"/>
    <w:rsid w:val="79E395FD"/>
    <w:rsid w:val="79E4D8C6"/>
    <w:rsid w:val="79E8A2BE"/>
    <w:rsid w:val="79ECCE1E"/>
    <w:rsid w:val="79F22042"/>
    <w:rsid w:val="79F5E530"/>
    <w:rsid w:val="79F67643"/>
    <w:rsid w:val="79F6F618"/>
    <w:rsid w:val="79F7696C"/>
    <w:rsid w:val="7A043298"/>
    <w:rsid w:val="7A044ED4"/>
    <w:rsid w:val="7A129C91"/>
    <w:rsid w:val="7A191D31"/>
    <w:rsid w:val="7A285AFD"/>
    <w:rsid w:val="7A3523D6"/>
    <w:rsid w:val="7A360F89"/>
    <w:rsid w:val="7A43CFD8"/>
    <w:rsid w:val="7A481178"/>
    <w:rsid w:val="7A495F11"/>
    <w:rsid w:val="7A5321E8"/>
    <w:rsid w:val="7A586188"/>
    <w:rsid w:val="7A5A645E"/>
    <w:rsid w:val="7A5ADF63"/>
    <w:rsid w:val="7A5C539C"/>
    <w:rsid w:val="7A5CB3F3"/>
    <w:rsid w:val="7A5EEE82"/>
    <w:rsid w:val="7A6A3CC7"/>
    <w:rsid w:val="7A6D2596"/>
    <w:rsid w:val="7A7AABFE"/>
    <w:rsid w:val="7A81A43B"/>
    <w:rsid w:val="7A82429C"/>
    <w:rsid w:val="7A843129"/>
    <w:rsid w:val="7A8D146C"/>
    <w:rsid w:val="7AA9C3F6"/>
    <w:rsid w:val="7AACA6A1"/>
    <w:rsid w:val="7ABD76EF"/>
    <w:rsid w:val="7ABDF4B9"/>
    <w:rsid w:val="7ABF92AE"/>
    <w:rsid w:val="7AC528ED"/>
    <w:rsid w:val="7AC62E76"/>
    <w:rsid w:val="7AC89677"/>
    <w:rsid w:val="7AD1C43C"/>
    <w:rsid w:val="7ADA9C13"/>
    <w:rsid w:val="7ADB2966"/>
    <w:rsid w:val="7AE0ED65"/>
    <w:rsid w:val="7AE19E16"/>
    <w:rsid w:val="7AE952EA"/>
    <w:rsid w:val="7AF6ED39"/>
    <w:rsid w:val="7AFDB349"/>
    <w:rsid w:val="7B06F1EE"/>
    <w:rsid w:val="7B0B91A5"/>
    <w:rsid w:val="7B15B76D"/>
    <w:rsid w:val="7B177763"/>
    <w:rsid w:val="7B1D3858"/>
    <w:rsid w:val="7B1D393A"/>
    <w:rsid w:val="7B1EE78D"/>
    <w:rsid w:val="7B20CBDC"/>
    <w:rsid w:val="7B26B975"/>
    <w:rsid w:val="7B2D598D"/>
    <w:rsid w:val="7B3D25E2"/>
    <w:rsid w:val="7B42A46D"/>
    <w:rsid w:val="7B4482C2"/>
    <w:rsid w:val="7B5247B4"/>
    <w:rsid w:val="7B596D15"/>
    <w:rsid w:val="7B5D6D0E"/>
    <w:rsid w:val="7B5EEA8B"/>
    <w:rsid w:val="7B6791DE"/>
    <w:rsid w:val="7B684BCD"/>
    <w:rsid w:val="7B685E9C"/>
    <w:rsid w:val="7B75D971"/>
    <w:rsid w:val="7B880557"/>
    <w:rsid w:val="7B88474E"/>
    <w:rsid w:val="7B9294CA"/>
    <w:rsid w:val="7BA024CE"/>
    <w:rsid w:val="7BA20D1F"/>
    <w:rsid w:val="7BB00B4F"/>
    <w:rsid w:val="7BB2C684"/>
    <w:rsid w:val="7BB97968"/>
    <w:rsid w:val="7BBA6863"/>
    <w:rsid w:val="7BBF8E27"/>
    <w:rsid w:val="7BC665DD"/>
    <w:rsid w:val="7BC7FE81"/>
    <w:rsid w:val="7BC9BB04"/>
    <w:rsid w:val="7BCF871A"/>
    <w:rsid w:val="7BD5A0C3"/>
    <w:rsid w:val="7BD6578F"/>
    <w:rsid w:val="7BE3BD7F"/>
    <w:rsid w:val="7BF5E452"/>
    <w:rsid w:val="7BF97784"/>
    <w:rsid w:val="7BFF4033"/>
    <w:rsid w:val="7C02F6B6"/>
    <w:rsid w:val="7C031A55"/>
    <w:rsid w:val="7C062F52"/>
    <w:rsid w:val="7C073DC0"/>
    <w:rsid w:val="7C0F144D"/>
    <w:rsid w:val="7C1D0C1E"/>
    <w:rsid w:val="7C1FC200"/>
    <w:rsid w:val="7C210A72"/>
    <w:rsid w:val="7C23C431"/>
    <w:rsid w:val="7C24D57F"/>
    <w:rsid w:val="7C266A87"/>
    <w:rsid w:val="7C2919A6"/>
    <w:rsid w:val="7C2A8DBF"/>
    <w:rsid w:val="7C2BE161"/>
    <w:rsid w:val="7C2E6810"/>
    <w:rsid w:val="7C332636"/>
    <w:rsid w:val="7C3E70FF"/>
    <w:rsid w:val="7C466101"/>
    <w:rsid w:val="7C4672BC"/>
    <w:rsid w:val="7C4D5746"/>
    <w:rsid w:val="7C5080B9"/>
    <w:rsid w:val="7C565EF4"/>
    <w:rsid w:val="7C596F07"/>
    <w:rsid w:val="7C5D39D4"/>
    <w:rsid w:val="7C690895"/>
    <w:rsid w:val="7C84D96A"/>
    <w:rsid w:val="7C86AA2C"/>
    <w:rsid w:val="7C86B38B"/>
    <w:rsid w:val="7C8E3BCB"/>
    <w:rsid w:val="7C93D863"/>
    <w:rsid w:val="7C97CB9D"/>
    <w:rsid w:val="7CB56ECC"/>
    <w:rsid w:val="7CB9C6FF"/>
    <w:rsid w:val="7CC03845"/>
    <w:rsid w:val="7CC07EB9"/>
    <w:rsid w:val="7CC84C61"/>
    <w:rsid w:val="7CCEFD3E"/>
    <w:rsid w:val="7CD2CB72"/>
    <w:rsid w:val="7CD57B1C"/>
    <w:rsid w:val="7CDCDC83"/>
    <w:rsid w:val="7CE8EB6D"/>
    <w:rsid w:val="7CEDA31B"/>
    <w:rsid w:val="7CF8090F"/>
    <w:rsid w:val="7D07E9B7"/>
    <w:rsid w:val="7D09E0EA"/>
    <w:rsid w:val="7D170B75"/>
    <w:rsid w:val="7D1F7937"/>
    <w:rsid w:val="7D2CBC21"/>
    <w:rsid w:val="7D2E9BAB"/>
    <w:rsid w:val="7D3096B9"/>
    <w:rsid w:val="7D31E244"/>
    <w:rsid w:val="7D32FB82"/>
    <w:rsid w:val="7D33B955"/>
    <w:rsid w:val="7D36B3EE"/>
    <w:rsid w:val="7D3F16E4"/>
    <w:rsid w:val="7D3F930F"/>
    <w:rsid w:val="7D475CCE"/>
    <w:rsid w:val="7D5CDE76"/>
    <w:rsid w:val="7D6253F1"/>
    <w:rsid w:val="7D626110"/>
    <w:rsid w:val="7D64ABB7"/>
    <w:rsid w:val="7D657FF8"/>
    <w:rsid w:val="7D6A6476"/>
    <w:rsid w:val="7D775DB4"/>
    <w:rsid w:val="7D7C0EB1"/>
    <w:rsid w:val="7D7D2783"/>
    <w:rsid w:val="7D805829"/>
    <w:rsid w:val="7D850CC2"/>
    <w:rsid w:val="7D8774C1"/>
    <w:rsid w:val="7D8DF665"/>
    <w:rsid w:val="7D95AD31"/>
    <w:rsid w:val="7D9AD8BF"/>
    <w:rsid w:val="7D9CD4A0"/>
    <w:rsid w:val="7DA79DCB"/>
    <w:rsid w:val="7DADBDC6"/>
    <w:rsid w:val="7DB00AD4"/>
    <w:rsid w:val="7DB111B9"/>
    <w:rsid w:val="7DB2FC6C"/>
    <w:rsid w:val="7DB55F8C"/>
    <w:rsid w:val="7DB7E060"/>
    <w:rsid w:val="7DB98F38"/>
    <w:rsid w:val="7DBBA132"/>
    <w:rsid w:val="7DC0EA9F"/>
    <w:rsid w:val="7DC1B096"/>
    <w:rsid w:val="7DCD3CAA"/>
    <w:rsid w:val="7DD29DA8"/>
    <w:rsid w:val="7DDAEE95"/>
    <w:rsid w:val="7DED6A3C"/>
    <w:rsid w:val="7DF9D47E"/>
    <w:rsid w:val="7E000915"/>
    <w:rsid w:val="7E01D171"/>
    <w:rsid w:val="7E028B52"/>
    <w:rsid w:val="7E08E836"/>
    <w:rsid w:val="7E098937"/>
    <w:rsid w:val="7E0E5178"/>
    <w:rsid w:val="7E187EAB"/>
    <w:rsid w:val="7E1B3140"/>
    <w:rsid w:val="7E22A14B"/>
    <w:rsid w:val="7E22E36A"/>
    <w:rsid w:val="7E2B9B95"/>
    <w:rsid w:val="7E3B428D"/>
    <w:rsid w:val="7E3EC90C"/>
    <w:rsid w:val="7E434B84"/>
    <w:rsid w:val="7E4AA23C"/>
    <w:rsid w:val="7E4E93D1"/>
    <w:rsid w:val="7E52A092"/>
    <w:rsid w:val="7E539CB1"/>
    <w:rsid w:val="7E574BD7"/>
    <w:rsid w:val="7E588B80"/>
    <w:rsid w:val="7E5FCB63"/>
    <w:rsid w:val="7E62B069"/>
    <w:rsid w:val="7E68C468"/>
    <w:rsid w:val="7E6CB45D"/>
    <w:rsid w:val="7E6F614D"/>
    <w:rsid w:val="7E70D200"/>
    <w:rsid w:val="7E7350D3"/>
    <w:rsid w:val="7E737E46"/>
    <w:rsid w:val="7E7782A8"/>
    <w:rsid w:val="7E7C07A7"/>
    <w:rsid w:val="7E81052D"/>
    <w:rsid w:val="7E872234"/>
    <w:rsid w:val="7E917ED7"/>
    <w:rsid w:val="7E982D1C"/>
    <w:rsid w:val="7E98DF87"/>
    <w:rsid w:val="7E9AF52B"/>
    <w:rsid w:val="7EA0AE99"/>
    <w:rsid w:val="7EA49D75"/>
    <w:rsid w:val="7EA5ECE8"/>
    <w:rsid w:val="7EB6AB53"/>
    <w:rsid w:val="7EBAD9EF"/>
    <w:rsid w:val="7EC0BECF"/>
    <w:rsid w:val="7EC2983E"/>
    <w:rsid w:val="7EC37FF7"/>
    <w:rsid w:val="7ED4CAA1"/>
    <w:rsid w:val="7ED77FE7"/>
    <w:rsid w:val="7EE0FA30"/>
    <w:rsid w:val="7EE159A6"/>
    <w:rsid w:val="7EEDBC21"/>
    <w:rsid w:val="7EEE34C2"/>
    <w:rsid w:val="7EF07590"/>
    <w:rsid w:val="7EF4BDA3"/>
    <w:rsid w:val="7F024000"/>
    <w:rsid w:val="7F029373"/>
    <w:rsid w:val="7F091580"/>
    <w:rsid w:val="7F0982E8"/>
    <w:rsid w:val="7F0BB744"/>
    <w:rsid w:val="7F0C5BF2"/>
    <w:rsid w:val="7F0DB319"/>
    <w:rsid w:val="7F0F1E79"/>
    <w:rsid w:val="7F14D189"/>
    <w:rsid w:val="7F1599DF"/>
    <w:rsid w:val="7F1891BE"/>
    <w:rsid w:val="7F1D1C90"/>
    <w:rsid w:val="7F2245D0"/>
    <w:rsid w:val="7F22B5BB"/>
    <w:rsid w:val="7F2E0E31"/>
    <w:rsid w:val="7F3CBBFF"/>
    <w:rsid w:val="7F412B0A"/>
    <w:rsid w:val="7F4A4DC9"/>
    <w:rsid w:val="7F511857"/>
    <w:rsid w:val="7F577193"/>
    <w:rsid w:val="7F5A057F"/>
    <w:rsid w:val="7F5ACC37"/>
    <w:rsid w:val="7F5C28C7"/>
    <w:rsid w:val="7F67EA31"/>
    <w:rsid w:val="7F6F8707"/>
    <w:rsid w:val="7F772AA1"/>
    <w:rsid w:val="7F7BE4B0"/>
    <w:rsid w:val="7F7D49AC"/>
    <w:rsid w:val="7F8088EE"/>
    <w:rsid w:val="7F8DA210"/>
    <w:rsid w:val="7F8FBA8B"/>
    <w:rsid w:val="7F951157"/>
    <w:rsid w:val="7F9775A2"/>
    <w:rsid w:val="7FAFB98F"/>
    <w:rsid w:val="7FB3848D"/>
    <w:rsid w:val="7FB4EA11"/>
    <w:rsid w:val="7FBCD85D"/>
    <w:rsid w:val="7FCE8199"/>
    <w:rsid w:val="7FD3860A"/>
    <w:rsid w:val="7FDA8691"/>
    <w:rsid w:val="7FDC2415"/>
    <w:rsid w:val="7FE39875"/>
    <w:rsid w:val="7FEAFBAD"/>
    <w:rsid w:val="7FEB4CF4"/>
    <w:rsid w:val="7FEB5809"/>
    <w:rsid w:val="7FEB806C"/>
    <w:rsid w:val="7FECAE7B"/>
    <w:rsid w:val="7FEE8909"/>
    <w:rsid w:val="7FF3954D"/>
    <w:rsid w:val="7FF65099"/>
    <w:rsid w:val="7FFCB966"/>
    <w:rsid w:val="7FFCE798"/>
    <w:rsid w:val="7FFCED1F"/>
    <w:rsid w:val="7FFE34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9ABCD"/>
  <w15:chartTrackingRefBased/>
  <w15:docId w15:val="{17151E4B-54C6-4181-BAF1-BB89D0F4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50BB"/>
    <w:rPr>
      <w:sz w:val="24"/>
      <w:szCs w:val="24"/>
      <w:lang w:eastAsia="en-US"/>
    </w:rPr>
  </w:style>
  <w:style w:type="paragraph" w:styleId="Heading1">
    <w:name w:val="heading 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basedOn w:val="Normal"/>
    <w:next w:val="Normal"/>
    <w:qFormat/>
    <w:rsid w:val="0078768B"/>
    <w:pPr>
      <w:keepNext/>
      <w:spacing w:before="240" w:after="60"/>
      <w:outlineLvl w:val="2"/>
    </w:pPr>
    <w:rPr>
      <w:rFonts w:ascii="Arial" w:hAnsi="Arial" w:cs="Arial"/>
      <w:bCs/>
      <w:sz w:val="20"/>
      <w:szCs w:val="26"/>
    </w:rPr>
  </w:style>
  <w:style w:type="paragraph" w:styleId="Heading4">
    <w:name w:val="heading 4"/>
    <w:basedOn w:val="Normal"/>
    <w:next w:val="Normal"/>
    <w:link w:val="Heading4Char"/>
    <w:unhideWhenUsed/>
    <w:qFormat/>
    <w:rsid w:val="00CC3688"/>
    <w:pPr>
      <w:keepNext/>
      <w:jc w:val="right"/>
      <w:outlineLvl w:val="3"/>
    </w:pPr>
    <w:rPr>
      <w:rFonts w:ascii="Arial" w:hAnsi="Arial" w:cs="Arial"/>
      <w:b/>
      <w:color w:val="00AEC7"/>
      <w:sz w:val="32"/>
      <w:szCs w:val="32"/>
    </w:rPr>
  </w:style>
  <w:style w:type="paragraph" w:styleId="Heading5">
    <w:name w:val="heading 5"/>
    <w:basedOn w:val="Normal"/>
    <w:next w:val="Normal"/>
    <w:link w:val="Heading5Char"/>
    <w:unhideWhenUsed/>
    <w:qFormat/>
    <w:rsid w:val="00E8689F"/>
    <w:pPr>
      <w:keepNext/>
      <w:outlineLvl w:val="4"/>
    </w:pPr>
    <w:rPr>
      <w:rFonts w:ascii="Arial" w:hAnsi="Arial" w:cs="Arial"/>
      <w:color w:val="5B677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link w:val="Heading2"/>
    <w:rsid w:val="0078768B"/>
    <w:rPr>
      <w:rFonts w:ascii="Arial" w:hAnsi="Arial" w:cs="Arial"/>
      <w:bCs/>
      <w:i/>
      <w:iCs/>
      <w:sz w:val="24"/>
      <w:szCs w:val="28"/>
      <w:lang w:val="en-US" w:eastAsia="en-US" w:bidi="ar-SA"/>
    </w:rPr>
  </w:style>
  <w:style w:type="character" w:styleId="Hyperlink">
    <w:name w:val="Hyperlink"/>
    <w:uiPriority w:val="99"/>
    <w:rsid w:val="00B575F5"/>
    <w:rPr>
      <w:color w:val="0000FF"/>
      <w:u w:val="single"/>
    </w:rPr>
  </w:style>
  <w:style w:type="paragraph" w:styleId="TOC1">
    <w:name w:val="toc 1"/>
    <w:basedOn w:val="Normal"/>
    <w:next w:val="Normal"/>
    <w:autoRedefine/>
    <w:uiPriority w:val="39"/>
    <w:rsid w:val="00961DCD"/>
    <w:pPr>
      <w:tabs>
        <w:tab w:val="left" w:pos="400"/>
        <w:tab w:val="left" w:pos="440"/>
        <w:tab w:val="right" w:leader="dot" w:pos="9350"/>
      </w:tabs>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link w:val="H3Char1"/>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basedOn w:val="Normal"/>
    <w:link w:val="BodyTextChar"/>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styleId="DocumentMap">
    <w:name w:val="Document Map"/>
    <w:basedOn w:val="Normal"/>
    <w:semiHidden/>
    <w:rsid w:val="00A85820"/>
    <w:pPr>
      <w:shd w:val="clear" w:color="auto" w:fill="000080"/>
    </w:pPr>
    <w:rPr>
      <w:rFonts w:ascii="Tahoma" w:hAnsi="Tahoma" w:cs="Tahoma"/>
      <w:sz w:val="20"/>
      <w:szCs w:val="20"/>
    </w:rPr>
  </w:style>
  <w:style w:type="paragraph" w:styleId="List2">
    <w:name w:val="List 2"/>
    <w:basedOn w:val="Normal"/>
    <w:rsid w:val="007D1C82"/>
    <w:pPr>
      <w:spacing w:after="240"/>
      <w:ind w:left="2160" w:hanging="720"/>
    </w:pPr>
    <w:rPr>
      <w:szCs w:val="20"/>
    </w:rPr>
  </w:style>
  <w:style w:type="character" w:customStyle="1" w:styleId="Heading4Char">
    <w:name w:val="Heading 4 Char"/>
    <w:link w:val="Heading4"/>
    <w:rsid w:val="00CC3688"/>
    <w:rPr>
      <w:rFonts w:ascii="Arial" w:hAnsi="Arial" w:cs="Arial"/>
      <w:b/>
      <w:color w:val="00AEC7"/>
      <w:sz w:val="32"/>
      <w:szCs w:val="32"/>
    </w:rPr>
  </w:style>
  <w:style w:type="character" w:customStyle="1" w:styleId="Heading5Char">
    <w:name w:val="Heading 5 Char"/>
    <w:link w:val="Heading5"/>
    <w:rsid w:val="00E8689F"/>
    <w:rPr>
      <w:rFonts w:ascii="Arial" w:hAnsi="Arial" w:cs="Arial"/>
      <w:color w:val="5B6770"/>
      <w:u w:val="single"/>
    </w:rPr>
  </w:style>
  <w:style w:type="character" w:styleId="CommentReference">
    <w:name w:val="annotation reference"/>
    <w:uiPriority w:val="99"/>
    <w:rsid w:val="00661D33"/>
    <w:rPr>
      <w:sz w:val="16"/>
      <w:szCs w:val="16"/>
    </w:rPr>
  </w:style>
  <w:style w:type="paragraph" w:styleId="CommentText">
    <w:name w:val="annotation text"/>
    <w:basedOn w:val="Normal"/>
    <w:link w:val="CommentTextChar"/>
    <w:uiPriority w:val="99"/>
    <w:rsid w:val="00661D33"/>
    <w:rPr>
      <w:sz w:val="20"/>
      <w:szCs w:val="20"/>
    </w:rPr>
  </w:style>
  <w:style w:type="character" w:customStyle="1" w:styleId="CommentTextChar">
    <w:name w:val="Comment Text Char"/>
    <w:basedOn w:val="DefaultParagraphFont"/>
    <w:link w:val="CommentText"/>
    <w:uiPriority w:val="99"/>
    <w:rsid w:val="00661D33"/>
  </w:style>
  <w:style w:type="paragraph" w:styleId="CommentSubject">
    <w:name w:val="annotation subject"/>
    <w:basedOn w:val="CommentText"/>
    <w:next w:val="CommentText"/>
    <w:link w:val="CommentSubjectChar"/>
    <w:rsid w:val="00661D33"/>
    <w:rPr>
      <w:b/>
      <w:bCs/>
    </w:rPr>
  </w:style>
  <w:style w:type="character" w:customStyle="1" w:styleId="CommentSubjectChar">
    <w:name w:val="Comment Subject Char"/>
    <w:link w:val="CommentSubject"/>
    <w:rsid w:val="00661D33"/>
    <w:rPr>
      <w:b/>
      <w:bCs/>
    </w:rPr>
  </w:style>
  <w:style w:type="character" w:styleId="UnresolvedMention">
    <w:name w:val="Unresolved Mention"/>
    <w:uiPriority w:val="99"/>
    <w:unhideWhenUsed/>
    <w:rsid w:val="00172914"/>
    <w:rPr>
      <w:color w:val="605E5C"/>
      <w:shd w:val="clear" w:color="auto" w:fill="E1DFDD"/>
    </w:rPr>
  </w:style>
  <w:style w:type="paragraph" w:styleId="ListParagraph">
    <w:name w:val="List Paragraph"/>
    <w:basedOn w:val="Normal"/>
    <w:uiPriority w:val="34"/>
    <w:qFormat/>
    <w:rsid w:val="007B58E8"/>
    <w:pPr>
      <w:spacing w:after="160" w:line="259" w:lineRule="auto"/>
      <w:ind w:left="720"/>
      <w:contextualSpacing/>
    </w:pPr>
    <w:rPr>
      <w:rFonts w:ascii="Calibri" w:eastAsia="Calibri" w:hAnsi="Calibri"/>
      <w:sz w:val="22"/>
      <w:szCs w:val="22"/>
    </w:rPr>
  </w:style>
  <w:style w:type="paragraph" w:styleId="List">
    <w:name w:val="List"/>
    <w:basedOn w:val="Normal"/>
    <w:rsid w:val="008E5F6D"/>
    <w:pPr>
      <w:ind w:left="360" w:hanging="360"/>
      <w:contextualSpacing/>
    </w:pPr>
  </w:style>
  <w:style w:type="paragraph" w:styleId="FootnoteText">
    <w:name w:val="footnote text"/>
    <w:basedOn w:val="Normal"/>
    <w:link w:val="FootnoteTextChar"/>
    <w:unhideWhenUsed/>
    <w:rsid w:val="008E5F6D"/>
    <w:rPr>
      <w:rFonts w:ascii="Calibri" w:eastAsia="Calibri" w:hAnsi="Calibri"/>
      <w:sz w:val="20"/>
      <w:szCs w:val="20"/>
      <w:lang w:val="x-none" w:eastAsia="x-none"/>
    </w:rPr>
  </w:style>
  <w:style w:type="character" w:customStyle="1" w:styleId="FootnoteTextChar">
    <w:name w:val="Footnote Text Char"/>
    <w:link w:val="FootnoteText"/>
    <w:rsid w:val="008E5F6D"/>
    <w:rPr>
      <w:rFonts w:ascii="Calibri" w:eastAsia="Calibri" w:hAnsi="Calibri"/>
      <w:lang w:val="x-none" w:eastAsia="x-none"/>
    </w:rPr>
  </w:style>
  <w:style w:type="character" w:styleId="FootnoteReference">
    <w:name w:val="footnote reference"/>
    <w:unhideWhenUsed/>
    <w:rsid w:val="008E5F6D"/>
    <w:rPr>
      <w:vertAlign w:val="superscript"/>
    </w:rPr>
  </w:style>
  <w:style w:type="character" w:customStyle="1" w:styleId="H3Char1">
    <w:name w:val="H3 Char1"/>
    <w:link w:val="H3"/>
    <w:rsid w:val="008E5F6D"/>
    <w:rPr>
      <w:b/>
      <w:bCs/>
      <w:i/>
      <w:sz w:val="24"/>
    </w:rPr>
  </w:style>
  <w:style w:type="paragraph" w:styleId="Revision">
    <w:name w:val="Revision"/>
    <w:hidden/>
    <w:uiPriority w:val="99"/>
    <w:semiHidden/>
    <w:rsid w:val="001E72EB"/>
    <w:rPr>
      <w:sz w:val="24"/>
      <w:szCs w:val="24"/>
      <w:lang w:eastAsia="en-US"/>
    </w:rPr>
  </w:style>
  <w:style w:type="paragraph" w:styleId="TOC2">
    <w:name w:val="toc 2"/>
    <w:basedOn w:val="Normal"/>
    <w:next w:val="Normal"/>
    <w:autoRedefine/>
    <w:rsid w:val="005D0B1C"/>
    <w:pPr>
      <w:ind w:left="240"/>
    </w:pPr>
  </w:style>
  <w:style w:type="paragraph" w:customStyle="1" w:styleId="H2">
    <w:name w:val="H2"/>
    <w:basedOn w:val="Heading2"/>
    <w:next w:val="BodyText"/>
    <w:rsid w:val="005D0B1C"/>
    <w:pPr>
      <w:tabs>
        <w:tab w:val="left" w:pos="900"/>
      </w:tabs>
      <w:spacing w:after="240"/>
      <w:ind w:left="900" w:hanging="900"/>
    </w:pPr>
    <w:rPr>
      <w:rFonts w:ascii="Times New Roman" w:hAnsi="Times New Roman" w:cs="Times New Roman"/>
      <w:b/>
      <w:bCs w:val="0"/>
      <w:i w:val="0"/>
      <w:iCs w:val="0"/>
      <w:szCs w:val="20"/>
    </w:rPr>
  </w:style>
  <w:style w:type="character" w:styleId="Mention">
    <w:name w:val="Mention"/>
    <w:basedOn w:val="DefaultParagraphFont"/>
    <w:uiPriority w:val="99"/>
    <w:unhideWhenUsed/>
    <w:rsid w:val="0097362D"/>
    <w:rPr>
      <w:color w:val="2B579A"/>
      <w:shd w:val="clear" w:color="auto" w:fill="E6E6E6"/>
    </w:rPr>
  </w:style>
  <w:style w:type="character" w:customStyle="1" w:styleId="normaltextrun">
    <w:name w:val="normaltextrun"/>
    <w:basedOn w:val="DefaultParagraphFont"/>
    <w:rsid w:val="00FE0685"/>
  </w:style>
  <w:style w:type="character" w:customStyle="1" w:styleId="scxw154489464">
    <w:name w:val="scxw154489464"/>
    <w:basedOn w:val="DefaultParagraphFont"/>
    <w:rsid w:val="00FE0685"/>
  </w:style>
  <w:style w:type="paragraph" w:customStyle="1" w:styleId="paragraph">
    <w:name w:val="paragraph"/>
    <w:basedOn w:val="Normal"/>
    <w:rsid w:val="00FE0685"/>
    <w:pPr>
      <w:spacing w:before="100" w:beforeAutospacing="1" w:after="100" w:afterAutospacing="1"/>
    </w:pPr>
    <w:rPr>
      <w:rFonts w:ascii="Calibri" w:eastAsiaTheme="minorHAnsi" w:hAnsi="Calibri" w:cs="Calibri"/>
      <w:sz w:val="22"/>
      <w:szCs w:val="22"/>
    </w:rPr>
  </w:style>
  <w:style w:type="character" w:customStyle="1" w:styleId="eop">
    <w:name w:val="eop"/>
    <w:basedOn w:val="DefaultParagraphFont"/>
    <w:rsid w:val="00FE0685"/>
  </w:style>
  <w:style w:type="character" w:customStyle="1" w:styleId="BodyTextChar">
    <w:name w:val="Body Text Char"/>
    <w:basedOn w:val="DefaultParagraphFont"/>
    <w:link w:val="BodyText"/>
    <w:rsid w:val="006726A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437494">
      <w:bodyDiv w:val="1"/>
      <w:marLeft w:val="0"/>
      <w:marRight w:val="0"/>
      <w:marTop w:val="0"/>
      <w:marBottom w:val="0"/>
      <w:divBdr>
        <w:top w:val="none" w:sz="0" w:space="0" w:color="auto"/>
        <w:left w:val="none" w:sz="0" w:space="0" w:color="auto"/>
        <w:bottom w:val="none" w:sz="0" w:space="0" w:color="auto"/>
        <w:right w:val="none" w:sz="0" w:space="0" w:color="auto"/>
      </w:divBdr>
    </w:div>
    <w:div w:id="1284772687">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 w:id="204710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pilotprojects@ercot.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ercot.com/mktrules/pilot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mktrules/pilo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rcot.com/mktrules/pilot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rcot.com/mktrules/pilo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97d7b9a51d0cbaf814e6505480eb02c4">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7de376ead8ac79343ed991a49d0317d"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7f587cbb-8c56-4f5b-ab17-23f01692bcd9}"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B5778-0866-4233-BFB9-D2A573674A11}">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customXml/itemProps2.xml><?xml version="1.0" encoding="utf-8"?>
<ds:datastoreItem xmlns:ds="http://schemas.openxmlformats.org/officeDocument/2006/customXml" ds:itemID="{945541E7-FF05-4921-99F1-C820DD18F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CD3224-D3C8-44A9-AD14-F064865C55ED}">
  <ds:schemaRefs>
    <ds:schemaRef ds:uri="http://schemas.microsoft.com/sharepoint/v3/contenttype/forms"/>
  </ds:schemaRefs>
</ds:datastoreItem>
</file>

<file path=customXml/itemProps4.xml><?xml version="1.0" encoding="utf-8"?>
<ds:datastoreItem xmlns:ds="http://schemas.openxmlformats.org/officeDocument/2006/customXml" ds:itemID="{865C1D09-07A3-4EA0-8ABD-9B5D67538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28</Pages>
  <Words>12978</Words>
  <Characters>73980</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86785</CharactersWithSpaces>
  <SharedDoc>false</SharedDoc>
  <HLinks>
    <vt:vector size="156" baseType="variant">
      <vt:variant>
        <vt:i4>5570588</vt:i4>
      </vt:variant>
      <vt:variant>
        <vt:i4>135</vt:i4>
      </vt:variant>
      <vt:variant>
        <vt:i4>0</vt:i4>
      </vt:variant>
      <vt:variant>
        <vt:i4>5</vt:i4>
      </vt:variant>
      <vt:variant>
        <vt:lpwstr>https://www.ercot.com/mktrules/pilots</vt:lpwstr>
      </vt:variant>
      <vt:variant>
        <vt:lpwstr/>
      </vt:variant>
      <vt:variant>
        <vt:i4>4718619</vt:i4>
      </vt:variant>
      <vt:variant>
        <vt:i4>132</vt:i4>
      </vt:variant>
      <vt:variant>
        <vt:i4>0</vt:i4>
      </vt:variant>
      <vt:variant>
        <vt:i4>5</vt:i4>
      </vt:variant>
      <vt:variant>
        <vt:lpwstr>https://www.ercot.com/files/docs/2024/09/09/demand_response_baseline_methodologies_sep-9-2024.docx</vt:lpwstr>
      </vt:variant>
      <vt:variant>
        <vt:lpwstr/>
      </vt:variant>
      <vt:variant>
        <vt:i4>5439514</vt:i4>
      </vt:variant>
      <vt:variant>
        <vt:i4>129</vt:i4>
      </vt:variant>
      <vt:variant>
        <vt:i4>0</vt:i4>
      </vt:variant>
      <vt:variant>
        <vt:i4>5</vt:i4>
      </vt:variant>
      <vt:variant>
        <vt:lpwstr>https://sa.ercot.com/ginr/dashboards/ercot-lr</vt:lpwstr>
      </vt:variant>
      <vt:variant>
        <vt:lpwstr/>
      </vt:variant>
      <vt:variant>
        <vt:i4>8257630</vt:i4>
      </vt:variant>
      <vt:variant>
        <vt:i4>126</vt:i4>
      </vt:variant>
      <vt:variant>
        <vt:i4>0</vt:i4>
      </vt:variant>
      <vt:variant>
        <vt:i4>5</vt:i4>
      </vt:variant>
      <vt:variant>
        <vt:lpwstr>mailto:pilotprojects@ercot.com</vt:lpwstr>
      </vt:variant>
      <vt:variant>
        <vt:lpwstr/>
      </vt:variant>
      <vt:variant>
        <vt:i4>5570588</vt:i4>
      </vt:variant>
      <vt:variant>
        <vt:i4>123</vt:i4>
      </vt:variant>
      <vt:variant>
        <vt:i4>0</vt:i4>
      </vt:variant>
      <vt:variant>
        <vt:i4>5</vt:i4>
      </vt:variant>
      <vt:variant>
        <vt:lpwstr>https://www.ercot.com/mktrules/pilots</vt:lpwstr>
      </vt:variant>
      <vt:variant>
        <vt:lpwstr/>
      </vt:variant>
      <vt:variant>
        <vt:i4>5570588</vt:i4>
      </vt:variant>
      <vt:variant>
        <vt:i4>120</vt:i4>
      </vt:variant>
      <vt:variant>
        <vt:i4>0</vt:i4>
      </vt:variant>
      <vt:variant>
        <vt:i4>5</vt:i4>
      </vt:variant>
      <vt:variant>
        <vt:lpwstr>https://www.ercot.com/mktrules/pilots</vt:lpwstr>
      </vt:variant>
      <vt:variant>
        <vt:lpwstr/>
      </vt:variant>
      <vt:variant>
        <vt:i4>5570588</vt:i4>
      </vt:variant>
      <vt:variant>
        <vt:i4>117</vt:i4>
      </vt:variant>
      <vt:variant>
        <vt:i4>0</vt:i4>
      </vt:variant>
      <vt:variant>
        <vt:i4>5</vt:i4>
      </vt:variant>
      <vt:variant>
        <vt:lpwstr>https://www.ercot.com/mktrules/pilots</vt:lpwstr>
      </vt:variant>
      <vt:variant>
        <vt:lpwstr/>
      </vt:variant>
      <vt:variant>
        <vt:i4>1179704</vt:i4>
      </vt:variant>
      <vt:variant>
        <vt:i4>110</vt:i4>
      </vt:variant>
      <vt:variant>
        <vt:i4>0</vt:i4>
      </vt:variant>
      <vt:variant>
        <vt:i4>5</vt:i4>
      </vt:variant>
      <vt:variant>
        <vt:lpwstr/>
      </vt:variant>
      <vt:variant>
        <vt:lpwstr>_Toc155191506</vt:lpwstr>
      </vt:variant>
      <vt:variant>
        <vt:i4>1179704</vt:i4>
      </vt:variant>
      <vt:variant>
        <vt:i4>104</vt:i4>
      </vt:variant>
      <vt:variant>
        <vt:i4>0</vt:i4>
      </vt:variant>
      <vt:variant>
        <vt:i4>5</vt:i4>
      </vt:variant>
      <vt:variant>
        <vt:lpwstr/>
      </vt:variant>
      <vt:variant>
        <vt:lpwstr>_Toc155191505</vt:lpwstr>
      </vt:variant>
      <vt:variant>
        <vt:i4>1179704</vt:i4>
      </vt:variant>
      <vt:variant>
        <vt:i4>98</vt:i4>
      </vt:variant>
      <vt:variant>
        <vt:i4>0</vt:i4>
      </vt:variant>
      <vt:variant>
        <vt:i4>5</vt:i4>
      </vt:variant>
      <vt:variant>
        <vt:lpwstr/>
      </vt:variant>
      <vt:variant>
        <vt:lpwstr>_Toc155191504</vt:lpwstr>
      </vt:variant>
      <vt:variant>
        <vt:i4>1179704</vt:i4>
      </vt:variant>
      <vt:variant>
        <vt:i4>92</vt:i4>
      </vt:variant>
      <vt:variant>
        <vt:i4>0</vt:i4>
      </vt:variant>
      <vt:variant>
        <vt:i4>5</vt:i4>
      </vt:variant>
      <vt:variant>
        <vt:lpwstr/>
      </vt:variant>
      <vt:variant>
        <vt:lpwstr>_Toc155191503</vt:lpwstr>
      </vt:variant>
      <vt:variant>
        <vt:i4>1179704</vt:i4>
      </vt:variant>
      <vt:variant>
        <vt:i4>86</vt:i4>
      </vt:variant>
      <vt:variant>
        <vt:i4>0</vt:i4>
      </vt:variant>
      <vt:variant>
        <vt:i4>5</vt:i4>
      </vt:variant>
      <vt:variant>
        <vt:lpwstr/>
      </vt:variant>
      <vt:variant>
        <vt:lpwstr>_Toc155191502</vt:lpwstr>
      </vt:variant>
      <vt:variant>
        <vt:i4>1179704</vt:i4>
      </vt:variant>
      <vt:variant>
        <vt:i4>80</vt:i4>
      </vt:variant>
      <vt:variant>
        <vt:i4>0</vt:i4>
      </vt:variant>
      <vt:variant>
        <vt:i4>5</vt:i4>
      </vt:variant>
      <vt:variant>
        <vt:lpwstr/>
      </vt:variant>
      <vt:variant>
        <vt:lpwstr>_Toc155191501</vt:lpwstr>
      </vt:variant>
      <vt:variant>
        <vt:i4>1179704</vt:i4>
      </vt:variant>
      <vt:variant>
        <vt:i4>74</vt:i4>
      </vt:variant>
      <vt:variant>
        <vt:i4>0</vt:i4>
      </vt:variant>
      <vt:variant>
        <vt:i4>5</vt:i4>
      </vt:variant>
      <vt:variant>
        <vt:lpwstr/>
      </vt:variant>
      <vt:variant>
        <vt:lpwstr>_Toc155191500</vt:lpwstr>
      </vt:variant>
      <vt:variant>
        <vt:i4>1769529</vt:i4>
      </vt:variant>
      <vt:variant>
        <vt:i4>68</vt:i4>
      </vt:variant>
      <vt:variant>
        <vt:i4>0</vt:i4>
      </vt:variant>
      <vt:variant>
        <vt:i4>5</vt:i4>
      </vt:variant>
      <vt:variant>
        <vt:lpwstr/>
      </vt:variant>
      <vt:variant>
        <vt:lpwstr>_Toc155191499</vt:lpwstr>
      </vt:variant>
      <vt:variant>
        <vt:i4>1769529</vt:i4>
      </vt:variant>
      <vt:variant>
        <vt:i4>62</vt:i4>
      </vt:variant>
      <vt:variant>
        <vt:i4>0</vt:i4>
      </vt:variant>
      <vt:variant>
        <vt:i4>5</vt:i4>
      </vt:variant>
      <vt:variant>
        <vt:lpwstr/>
      </vt:variant>
      <vt:variant>
        <vt:lpwstr>_Toc155191498</vt:lpwstr>
      </vt:variant>
      <vt:variant>
        <vt:i4>1769529</vt:i4>
      </vt:variant>
      <vt:variant>
        <vt:i4>56</vt:i4>
      </vt:variant>
      <vt:variant>
        <vt:i4>0</vt:i4>
      </vt:variant>
      <vt:variant>
        <vt:i4>5</vt:i4>
      </vt:variant>
      <vt:variant>
        <vt:lpwstr/>
      </vt:variant>
      <vt:variant>
        <vt:lpwstr>_Toc155191497</vt:lpwstr>
      </vt:variant>
      <vt:variant>
        <vt:i4>1769529</vt:i4>
      </vt:variant>
      <vt:variant>
        <vt:i4>50</vt:i4>
      </vt:variant>
      <vt:variant>
        <vt:i4>0</vt:i4>
      </vt:variant>
      <vt:variant>
        <vt:i4>5</vt:i4>
      </vt:variant>
      <vt:variant>
        <vt:lpwstr/>
      </vt:variant>
      <vt:variant>
        <vt:lpwstr>_Toc155191496</vt:lpwstr>
      </vt:variant>
      <vt:variant>
        <vt:i4>1769529</vt:i4>
      </vt:variant>
      <vt:variant>
        <vt:i4>44</vt:i4>
      </vt:variant>
      <vt:variant>
        <vt:i4>0</vt:i4>
      </vt:variant>
      <vt:variant>
        <vt:i4>5</vt:i4>
      </vt:variant>
      <vt:variant>
        <vt:lpwstr/>
      </vt:variant>
      <vt:variant>
        <vt:lpwstr>_Toc155191495</vt:lpwstr>
      </vt:variant>
      <vt:variant>
        <vt:i4>1769529</vt:i4>
      </vt:variant>
      <vt:variant>
        <vt:i4>38</vt:i4>
      </vt:variant>
      <vt:variant>
        <vt:i4>0</vt:i4>
      </vt:variant>
      <vt:variant>
        <vt:i4>5</vt:i4>
      </vt:variant>
      <vt:variant>
        <vt:lpwstr/>
      </vt:variant>
      <vt:variant>
        <vt:lpwstr>_Toc155191494</vt:lpwstr>
      </vt:variant>
      <vt:variant>
        <vt:i4>1769529</vt:i4>
      </vt:variant>
      <vt:variant>
        <vt:i4>32</vt:i4>
      </vt:variant>
      <vt:variant>
        <vt:i4>0</vt:i4>
      </vt:variant>
      <vt:variant>
        <vt:i4>5</vt:i4>
      </vt:variant>
      <vt:variant>
        <vt:lpwstr/>
      </vt:variant>
      <vt:variant>
        <vt:lpwstr>_Toc155191493</vt:lpwstr>
      </vt:variant>
      <vt:variant>
        <vt:i4>1769529</vt:i4>
      </vt:variant>
      <vt:variant>
        <vt:i4>26</vt:i4>
      </vt:variant>
      <vt:variant>
        <vt:i4>0</vt:i4>
      </vt:variant>
      <vt:variant>
        <vt:i4>5</vt:i4>
      </vt:variant>
      <vt:variant>
        <vt:lpwstr/>
      </vt:variant>
      <vt:variant>
        <vt:lpwstr>_Toc155191492</vt:lpwstr>
      </vt:variant>
      <vt:variant>
        <vt:i4>1769529</vt:i4>
      </vt:variant>
      <vt:variant>
        <vt:i4>20</vt:i4>
      </vt:variant>
      <vt:variant>
        <vt:i4>0</vt:i4>
      </vt:variant>
      <vt:variant>
        <vt:i4>5</vt:i4>
      </vt:variant>
      <vt:variant>
        <vt:lpwstr/>
      </vt:variant>
      <vt:variant>
        <vt:lpwstr>_Toc155191491</vt:lpwstr>
      </vt:variant>
      <vt:variant>
        <vt:i4>1769529</vt:i4>
      </vt:variant>
      <vt:variant>
        <vt:i4>14</vt:i4>
      </vt:variant>
      <vt:variant>
        <vt:i4>0</vt:i4>
      </vt:variant>
      <vt:variant>
        <vt:i4>5</vt:i4>
      </vt:variant>
      <vt:variant>
        <vt:lpwstr/>
      </vt:variant>
      <vt:variant>
        <vt:lpwstr>_Toc155191490</vt:lpwstr>
      </vt:variant>
      <vt:variant>
        <vt:i4>1703993</vt:i4>
      </vt:variant>
      <vt:variant>
        <vt:i4>8</vt:i4>
      </vt:variant>
      <vt:variant>
        <vt:i4>0</vt:i4>
      </vt:variant>
      <vt:variant>
        <vt:i4>5</vt:i4>
      </vt:variant>
      <vt:variant>
        <vt:lpwstr/>
      </vt:variant>
      <vt:variant>
        <vt:lpwstr>_Toc155191489</vt:lpwstr>
      </vt:variant>
      <vt:variant>
        <vt:i4>1703993</vt:i4>
      </vt:variant>
      <vt:variant>
        <vt:i4>2</vt:i4>
      </vt:variant>
      <vt:variant>
        <vt:i4>0</vt:i4>
      </vt:variant>
      <vt:variant>
        <vt:i4>5</vt:i4>
      </vt:variant>
      <vt:variant>
        <vt:lpwstr/>
      </vt:variant>
      <vt:variant>
        <vt:lpwstr>_Toc155191488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Maggio, Dave</dc:creator>
  <cp:keywords/>
  <dc:description/>
  <cp:lastModifiedBy>VISTRA</cp:lastModifiedBy>
  <cp:revision>2</cp:revision>
  <cp:lastPrinted>2025-04-30T18:28:00Z</cp:lastPrinted>
  <dcterms:created xsi:type="dcterms:W3CDTF">2025-04-30T22:07:00Z</dcterms:created>
  <dcterms:modified xsi:type="dcterms:W3CDTF">2025-04-30T22:07:00Z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2024-12-06T22:18:36Z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28244e61-ec4e-48a2-8ceb-d69c28cad61a</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y fmtid="{D5CDD505-2E9C-101B-9397-08002B2CF9AE}" pid="10" name="MSIP_Label_e3ac3a1a-de19-428b-b395-6d250d7743fb_Enabled">
    <vt:lpwstr>true</vt:lpwstr>
  </property>
  <property fmtid="{D5CDD505-2E9C-101B-9397-08002B2CF9AE}" pid="11" name="MSIP_Label_e3ac3a1a-de19-428b-b395-6d250d7743fb_SetDate">
    <vt:lpwstr>2024-12-10T14:41:05Z</vt:lpwstr>
  </property>
  <property fmtid="{D5CDD505-2E9C-101B-9397-08002B2CF9AE}" pid="12" name="MSIP_Label_e3ac3a1a-de19-428b-b395-6d250d7743fb_Method">
    <vt:lpwstr>Standard</vt:lpwstr>
  </property>
  <property fmtid="{D5CDD505-2E9C-101B-9397-08002B2CF9AE}" pid="13" name="MSIP_Label_e3ac3a1a-de19-428b-b395-6d250d7743fb_Name">
    <vt:lpwstr>Internal Use Only</vt:lpwstr>
  </property>
  <property fmtid="{D5CDD505-2E9C-101B-9397-08002B2CF9AE}" pid="14" name="MSIP_Label_e3ac3a1a-de19-428b-b395-6d250d7743fb_SiteId">
    <vt:lpwstr>88cc5fd7-fd78-44b6-ad75-b6915088974f</vt:lpwstr>
  </property>
  <property fmtid="{D5CDD505-2E9C-101B-9397-08002B2CF9AE}" pid="15" name="MSIP_Label_e3ac3a1a-de19-428b-b395-6d250d7743fb_ActionId">
    <vt:lpwstr>a50cce0e-ced2-409d-8b59-e4bedb43ecd2</vt:lpwstr>
  </property>
  <property fmtid="{D5CDD505-2E9C-101B-9397-08002B2CF9AE}" pid="16" name="MSIP_Label_e3ac3a1a-de19-428b-b395-6d250d7743fb_ContentBits">
    <vt:lpwstr>0</vt:lpwstr>
  </property>
  <property fmtid="{D5CDD505-2E9C-101B-9397-08002B2CF9AE}" pid="17" name="MediaServiceImageTags">
    <vt:lpwstr/>
  </property>
</Properties>
</file>