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01A9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0601A9" w:rsidRDefault="000601A9" w:rsidP="000601A9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2F8F2708" w:rsidR="000601A9" w:rsidRDefault="0015415B" w:rsidP="000601A9">
            <w:pPr>
              <w:pStyle w:val="Header"/>
              <w:spacing w:before="120" w:after="120"/>
              <w:jc w:val="center"/>
            </w:pPr>
            <w:hyperlink r:id="rId7" w:history="1">
              <w:r w:rsidR="000601A9" w:rsidRPr="006E657C">
                <w:rPr>
                  <w:rStyle w:val="Hyperlink"/>
                </w:rPr>
                <w:t>831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0601A9" w:rsidRDefault="000601A9" w:rsidP="000601A9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11C6207" w:rsidR="000601A9" w:rsidRPr="00E518B5" w:rsidRDefault="000601A9" w:rsidP="000601A9">
            <w:pPr>
              <w:pStyle w:val="Header"/>
              <w:spacing w:before="120" w:after="120"/>
            </w:pPr>
            <w:r>
              <w:t>Short Circuit Model Integration</w:t>
            </w:r>
          </w:p>
        </w:tc>
      </w:tr>
      <w:tr w:rsidR="000601A9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0601A9" w:rsidRDefault="000601A9" w:rsidP="000601A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0601A9" w:rsidRDefault="000601A9" w:rsidP="000601A9">
            <w:pPr>
              <w:pStyle w:val="NormalArial"/>
            </w:pPr>
          </w:p>
        </w:tc>
      </w:tr>
      <w:tr w:rsidR="000601A9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0601A9" w:rsidRDefault="000601A9" w:rsidP="000601A9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4D9CC34F" w:rsidR="000601A9" w:rsidRDefault="000601A9" w:rsidP="000601A9">
            <w:pPr>
              <w:pStyle w:val="NormalArial"/>
            </w:pPr>
            <w:r w:rsidRPr="0015415B">
              <w:t xml:space="preserve">March </w:t>
            </w:r>
            <w:r w:rsidR="0015415B" w:rsidRPr="0015415B">
              <w:t>6</w:t>
            </w:r>
            <w:r w:rsidRPr="0015415B">
              <w:t>, 2025</w:t>
            </w:r>
          </w:p>
        </w:tc>
      </w:tr>
      <w:tr w:rsidR="000601A9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0601A9" w:rsidRDefault="000601A9" w:rsidP="000601A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0601A9" w:rsidRDefault="000601A9" w:rsidP="000601A9">
            <w:pPr>
              <w:pStyle w:val="NormalArial"/>
            </w:pPr>
          </w:p>
        </w:tc>
      </w:tr>
      <w:tr w:rsidR="000601A9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0601A9" w:rsidRDefault="000601A9" w:rsidP="000601A9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0601A9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0601A9" w:rsidRPr="00EC55B3" w:rsidRDefault="000601A9" w:rsidP="000601A9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0601A9" w:rsidRDefault="000601A9" w:rsidP="000601A9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0601A9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0601A9" w:rsidRPr="00EC55B3" w:rsidRDefault="000601A9" w:rsidP="000601A9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0601A9" w:rsidRDefault="0015415B" w:rsidP="000601A9">
            <w:pPr>
              <w:pStyle w:val="NormalArial"/>
            </w:pPr>
            <w:hyperlink r:id="rId8" w:history="1">
              <w:r w:rsidR="000601A9"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0601A9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0601A9" w:rsidRPr="00EC55B3" w:rsidRDefault="000601A9" w:rsidP="000601A9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0601A9" w:rsidRDefault="000601A9" w:rsidP="000601A9">
            <w:pPr>
              <w:pStyle w:val="NormalArial"/>
            </w:pPr>
            <w:r>
              <w:t>Vistra Operations Company (Vistra)</w:t>
            </w:r>
          </w:p>
        </w:tc>
      </w:tr>
      <w:tr w:rsidR="000601A9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0601A9" w:rsidRPr="00AC3482" w:rsidRDefault="000601A9" w:rsidP="000601A9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0601A9" w:rsidRDefault="000601A9" w:rsidP="000601A9">
            <w:pPr>
              <w:pStyle w:val="NormalArial"/>
            </w:pPr>
          </w:p>
        </w:tc>
      </w:tr>
      <w:tr w:rsidR="000601A9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0601A9" w:rsidRPr="00AC3482" w:rsidRDefault="000601A9" w:rsidP="000601A9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0601A9" w:rsidRDefault="000601A9" w:rsidP="000601A9">
            <w:pPr>
              <w:pStyle w:val="NormalArial"/>
            </w:pPr>
            <w:r w:rsidRPr="00AC3482">
              <w:t>(737) 313-9351</w:t>
            </w:r>
          </w:p>
        </w:tc>
      </w:tr>
      <w:tr w:rsidR="000601A9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0601A9" w:rsidRPr="00AC3482" w:rsidDel="00075A94" w:rsidRDefault="000601A9" w:rsidP="000601A9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0601A9" w:rsidRDefault="000601A9" w:rsidP="000601A9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61682B65" w:rsidR="00331898" w:rsidRDefault="003027C6" w:rsidP="0042515C">
      <w:pPr>
        <w:spacing w:before="120" w:after="120"/>
        <w:rPr>
          <w:rFonts w:ascii="Arial" w:hAnsi="Arial" w:cs="Arial"/>
        </w:rPr>
      </w:pPr>
      <w:r w:rsidRPr="000601A9">
        <w:rPr>
          <w:rFonts w:ascii="Arial" w:hAnsi="Arial" w:cs="Arial"/>
        </w:rPr>
        <w:t xml:space="preserve">On </w:t>
      </w:r>
      <w:r w:rsidR="001E0547" w:rsidRPr="000601A9">
        <w:rPr>
          <w:rFonts w:ascii="Arial" w:hAnsi="Arial" w:cs="Arial"/>
        </w:rPr>
        <w:t>March 6</w:t>
      </w:r>
      <w:r w:rsidR="00331898" w:rsidRPr="000601A9">
        <w:rPr>
          <w:rFonts w:ascii="Arial" w:hAnsi="Arial" w:cs="Arial"/>
        </w:rPr>
        <w:t>, 202</w:t>
      </w:r>
      <w:r w:rsidR="00AE744C" w:rsidRPr="000601A9">
        <w:rPr>
          <w:rFonts w:ascii="Arial" w:hAnsi="Arial" w:cs="Arial"/>
        </w:rPr>
        <w:t>5</w:t>
      </w:r>
      <w:r w:rsidR="007F49E4" w:rsidRPr="000601A9">
        <w:rPr>
          <w:rFonts w:ascii="Arial" w:hAnsi="Arial" w:cs="Arial"/>
        </w:rPr>
        <w:t xml:space="preserve">, </w:t>
      </w:r>
      <w:r w:rsidR="004A3033" w:rsidRPr="000601A9">
        <w:rPr>
          <w:rFonts w:ascii="Arial" w:hAnsi="Arial" w:cs="Arial"/>
        </w:rPr>
        <w:t>ROS</w:t>
      </w:r>
      <w:r w:rsidR="007F49E4" w:rsidRPr="000601A9">
        <w:rPr>
          <w:rFonts w:ascii="Arial" w:hAnsi="Arial" w:cs="Arial"/>
        </w:rPr>
        <w:t xml:space="preserve"> reviewed </w:t>
      </w:r>
      <w:r w:rsidR="000601A9" w:rsidRPr="000601A9">
        <w:rPr>
          <w:rFonts w:ascii="Arial" w:hAnsi="Arial" w:cs="Arial"/>
        </w:rPr>
        <w:t xml:space="preserve">System Change Request </w:t>
      </w:r>
      <w:r w:rsidR="007F49E4" w:rsidRPr="000601A9">
        <w:rPr>
          <w:rFonts w:ascii="Arial" w:hAnsi="Arial" w:cs="Arial"/>
        </w:rPr>
        <w:t>(</w:t>
      </w:r>
      <w:r w:rsidR="000601A9" w:rsidRPr="000601A9">
        <w:rPr>
          <w:rFonts w:ascii="Arial" w:hAnsi="Arial" w:cs="Arial"/>
        </w:rPr>
        <w:t>SCR</w:t>
      </w:r>
      <w:r w:rsidR="007F49E4" w:rsidRPr="000601A9">
        <w:rPr>
          <w:rFonts w:ascii="Arial" w:hAnsi="Arial" w:cs="Arial"/>
        </w:rPr>
        <w:t xml:space="preserve">) </w:t>
      </w:r>
      <w:r w:rsidR="000601A9" w:rsidRPr="000601A9">
        <w:rPr>
          <w:rFonts w:ascii="Arial" w:hAnsi="Arial" w:cs="Arial"/>
        </w:rPr>
        <w:t>831</w:t>
      </w:r>
      <w:r w:rsidR="007F49E4" w:rsidRPr="000601A9">
        <w:rPr>
          <w:rFonts w:ascii="Arial" w:hAnsi="Arial" w:cs="Arial"/>
        </w:rPr>
        <w:t xml:space="preserve">.  </w:t>
      </w:r>
      <w:r w:rsidR="004A3033" w:rsidRPr="000601A9">
        <w:rPr>
          <w:rFonts w:ascii="Arial" w:hAnsi="Arial" w:cs="Arial"/>
        </w:rPr>
        <w:t>ROS</w:t>
      </w:r>
      <w:r w:rsidR="007F49E4" w:rsidRPr="000601A9">
        <w:rPr>
          <w:rFonts w:ascii="Arial" w:hAnsi="Arial" w:cs="Arial"/>
        </w:rPr>
        <w:t xml:space="preserve"> voted </w:t>
      </w:r>
      <w:r w:rsidR="00331898" w:rsidRPr="000601A9">
        <w:rPr>
          <w:rFonts w:ascii="Arial" w:hAnsi="Arial" w:cs="Arial"/>
        </w:rPr>
        <w:t xml:space="preserve">unanimously </w:t>
      </w:r>
      <w:r w:rsidR="00F55B77" w:rsidRPr="000601A9">
        <w:rPr>
          <w:rFonts w:ascii="Arial" w:hAnsi="Arial" w:cs="Arial"/>
        </w:rPr>
        <w:t xml:space="preserve">to </w:t>
      </w:r>
      <w:r w:rsidR="00AE744C" w:rsidRPr="000601A9">
        <w:rPr>
          <w:rFonts w:ascii="Arial" w:hAnsi="Arial" w:cs="Arial"/>
        </w:rPr>
        <w:t xml:space="preserve">request PRS </w:t>
      </w:r>
      <w:r w:rsidR="000601A9" w:rsidRPr="000601A9">
        <w:rPr>
          <w:rFonts w:ascii="Arial" w:hAnsi="Arial" w:cs="Arial"/>
        </w:rPr>
        <w:t xml:space="preserve">continue </w:t>
      </w:r>
      <w:r w:rsidR="00B06DA9" w:rsidRPr="000601A9">
        <w:rPr>
          <w:rFonts w:ascii="Arial" w:hAnsi="Arial" w:cs="Arial"/>
        </w:rPr>
        <w:t xml:space="preserve">to </w:t>
      </w:r>
      <w:r w:rsidR="00AE744C" w:rsidRPr="000601A9">
        <w:rPr>
          <w:rFonts w:ascii="Arial" w:hAnsi="Arial" w:cs="Arial"/>
        </w:rPr>
        <w:t xml:space="preserve">table </w:t>
      </w:r>
      <w:r w:rsidR="000601A9" w:rsidRPr="000601A9">
        <w:rPr>
          <w:rFonts w:ascii="Arial" w:hAnsi="Arial" w:cs="Arial"/>
        </w:rPr>
        <w:t xml:space="preserve">SCR831 for further review by </w:t>
      </w:r>
      <w:r w:rsidR="000538FC">
        <w:rPr>
          <w:rFonts w:ascii="Arial" w:hAnsi="Arial" w:cs="Arial"/>
        </w:rPr>
        <w:t xml:space="preserve">the </w:t>
      </w:r>
      <w:r w:rsidR="000601A9" w:rsidRPr="000601A9">
        <w:rPr>
          <w:rFonts w:ascii="Arial" w:hAnsi="Arial" w:cs="Arial"/>
        </w:rPr>
        <w:t>System Protection Working Group (SPWG), Steady State Working Group (SSWG) and Network Data Support Working Group (NDSWG)</w:t>
      </w:r>
      <w:r w:rsidR="0042515C" w:rsidRPr="000601A9">
        <w:rPr>
          <w:rFonts w:ascii="Arial" w:hAnsi="Arial" w:cs="Arial"/>
        </w:rPr>
        <w:t>.</w:t>
      </w:r>
      <w:r w:rsidR="00B3220C" w:rsidRPr="000601A9">
        <w:rPr>
          <w:rFonts w:ascii="Arial" w:hAnsi="Arial" w:cs="Arial"/>
        </w:rPr>
        <w:t xml:space="preserve">  All Market Segments participated in the vote.</w:t>
      </w:r>
      <w:r w:rsidR="00B3220C">
        <w:rPr>
          <w:rFonts w:ascii="Arial" w:hAnsi="Arial" w:cs="Arial"/>
        </w:rPr>
        <w:t xml:space="preserve">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1D05372C" w:rsidR="00EE6681" w:rsidRDefault="000601A9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831SCR-</w:t>
    </w:r>
    <w:r w:rsidR="0015415B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1E0547">
      <w:rPr>
        <w:rFonts w:ascii="Arial" w:hAnsi="Arial"/>
        <w:sz w:val="18"/>
      </w:rPr>
      <w:t>03</w:t>
    </w:r>
    <w:r w:rsidR="0015415B">
      <w:rPr>
        <w:rFonts w:ascii="Arial" w:hAnsi="Arial"/>
        <w:sz w:val="18"/>
      </w:rPr>
      <w:t>06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538FC"/>
    <w:rsid w:val="000601A9"/>
    <w:rsid w:val="00075A94"/>
    <w:rsid w:val="0007697B"/>
    <w:rsid w:val="000A3B85"/>
    <w:rsid w:val="000C2A45"/>
    <w:rsid w:val="000E1E21"/>
    <w:rsid w:val="000E3F5A"/>
    <w:rsid w:val="00117BF0"/>
    <w:rsid w:val="00132855"/>
    <w:rsid w:val="001362AF"/>
    <w:rsid w:val="00152993"/>
    <w:rsid w:val="0015415B"/>
    <w:rsid w:val="00170297"/>
    <w:rsid w:val="001A227D"/>
    <w:rsid w:val="001B5839"/>
    <w:rsid w:val="001E0547"/>
    <w:rsid w:val="001E2032"/>
    <w:rsid w:val="00205AA6"/>
    <w:rsid w:val="00216F98"/>
    <w:rsid w:val="00287DCA"/>
    <w:rsid w:val="0029093B"/>
    <w:rsid w:val="002B3D53"/>
    <w:rsid w:val="002C5F87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11849"/>
    <w:rsid w:val="0057571A"/>
    <w:rsid w:val="00576223"/>
    <w:rsid w:val="005B7CCE"/>
    <w:rsid w:val="005D03E6"/>
    <w:rsid w:val="005D284C"/>
    <w:rsid w:val="005E6498"/>
    <w:rsid w:val="00604512"/>
    <w:rsid w:val="00604CF3"/>
    <w:rsid w:val="00606616"/>
    <w:rsid w:val="0062539B"/>
    <w:rsid w:val="00633E23"/>
    <w:rsid w:val="0066648E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42CAF"/>
    <w:rsid w:val="007611DD"/>
    <w:rsid w:val="00770B35"/>
    <w:rsid w:val="007A0A16"/>
    <w:rsid w:val="007F2CA8"/>
    <w:rsid w:val="007F49E4"/>
    <w:rsid w:val="007F7161"/>
    <w:rsid w:val="0081600C"/>
    <w:rsid w:val="0082345A"/>
    <w:rsid w:val="00847BF1"/>
    <w:rsid w:val="0085559E"/>
    <w:rsid w:val="00883737"/>
    <w:rsid w:val="00896B1B"/>
    <w:rsid w:val="008D4F39"/>
    <w:rsid w:val="008E559E"/>
    <w:rsid w:val="00916080"/>
    <w:rsid w:val="00921A68"/>
    <w:rsid w:val="0093001C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744C"/>
    <w:rsid w:val="00B01AF1"/>
    <w:rsid w:val="00B06826"/>
    <w:rsid w:val="00B06DA9"/>
    <w:rsid w:val="00B3220C"/>
    <w:rsid w:val="00B5080A"/>
    <w:rsid w:val="00B74934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4FE2"/>
    <w:rsid w:val="00CE7272"/>
    <w:rsid w:val="00D22BFA"/>
    <w:rsid w:val="00D25307"/>
    <w:rsid w:val="00D4046E"/>
    <w:rsid w:val="00D4362F"/>
    <w:rsid w:val="00D65247"/>
    <w:rsid w:val="00DD4739"/>
    <w:rsid w:val="00DD67F7"/>
    <w:rsid w:val="00DE5F33"/>
    <w:rsid w:val="00E020EE"/>
    <w:rsid w:val="00E07B54"/>
    <w:rsid w:val="00E11F78"/>
    <w:rsid w:val="00E33AC0"/>
    <w:rsid w:val="00E518B5"/>
    <w:rsid w:val="00E621E1"/>
    <w:rsid w:val="00E81DAF"/>
    <w:rsid w:val="00E91E9D"/>
    <w:rsid w:val="00EC55B3"/>
    <w:rsid w:val="00ED1BE5"/>
    <w:rsid w:val="00EE6681"/>
    <w:rsid w:val="00F12057"/>
    <w:rsid w:val="00F326C8"/>
    <w:rsid w:val="00F34800"/>
    <w:rsid w:val="00F55B77"/>
    <w:rsid w:val="00F81B4E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SCR83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871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2001-06-20T16:28:00Z</cp:lastPrinted>
  <dcterms:created xsi:type="dcterms:W3CDTF">2025-03-06T22:20:00Z</dcterms:created>
  <dcterms:modified xsi:type="dcterms:W3CDTF">2025-03-06T22:42:00Z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