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4BCF34A7" w14:textId="77777777">
        <w:tc>
          <w:tcPr>
            <w:tcW w:w="1620" w:type="dxa"/>
            <w:tcBorders>
              <w:bottom w:val="single" w:sz="4" w:space="0" w:color="auto"/>
            </w:tcBorders>
            <w:shd w:val="clear" w:color="auto" w:fill="FFFFFF"/>
            <w:vAlign w:val="center"/>
          </w:tcPr>
          <w:p w14:paraId="2750C9A9"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615513E3" w14:textId="26D0F588" w:rsidR="00152993" w:rsidRDefault="009849A2">
            <w:pPr>
              <w:pStyle w:val="Header"/>
            </w:pPr>
            <w:hyperlink r:id="rId9" w:history="1">
              <w:r w:rsidR="006C2E1A" w:rsidRPr="00D62198">
                <w:rPr>
                  <w:rStyle w:val="Hyperlink"/>
                </w:rPr>
                <w:t>12</w:t>
              </w:r>
              <w:r w:rsidR="008B6527" w:rsidRPr="00D62198">
                <w:rPr>
                  <w:rStyle w:val="Hyperlink"/>
                </w:rPr>
                <w:t>0</w:t>
              </w:r>
            </w:hyperlink>
          </w:p>
        </w:tc>
        <w:tc>
          <w:tcPr>
            <w:tcW w:w="1440" w:type="dxa"/>
            <w:tcBorders>
              <w:bottom w:val="single" w:sz="4" w:space="0" w:color="auto"/>
            </w:tcBorders>
            <w:shd w:val="clear" w:color="auto" w:fill="FFFFFF"/>
            <w:vAlign w:val="center"/>
          </w:tcPr>
          <w:p w14:paraId="17E8CDD9"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592DC443" w14:textId="77777777" w:rsidR="00152993" w:rsidRPr="006C2E1A" w:rsidRDefault="008B6527">
            <w:pPr>
              <w:pStyle w:val="Header"/>
            </w:pPr>
            <w:r>
              <w:t>SSO</w:t>
            </w:r>
            <w:r w:rsidRPr="002A6D50">
              <w:t xml:space="preserve"> Prevention for </w:t>
            </w:r>
            <w:r>
              <w:t>Generator</w:t>
            </w:r>
            <w:r w:rsidRPr="002A6D50">
              <w:t xml:space="preserve"> Interconnection</w:t>
            </w:r>
          </w:p>
        </w:tc>
      </w:tr>
    </w:tbl>
    <w:p w14:paraId="611FAD7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6E6700A"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174DB18D"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AA13E79" w14:textId="5A4FE5B0" w:rsidR="00152993" w:rsidRDefault="009849A2">
            <w:pPr>
              <w:pStyle w:val="NormalArial"/>
            </w:pPr>
            <w:r>
              <w:t>March 14</w:t>
            </w:r>
            <w:r w:rsidR="00954B7B">
              <w:t>, 2025</w:t>
            </w:r>
          </w:p>
        </w:tc>
      </w:tr>
    </w:tbl>
    <w:p w14:paraId="5AA809F5"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4D55F7CB" w14:textId="77777777">
        <w:trPr>
          <w:trHeight w:val="440"/>
        </w:trPr>
        <w:tc>
          <w:tcPr>
            <w:tcW w:w="10440" w:type="dxa"/>
            <w:gridSpan w:val="2"/>
            <w:tcBorders>
              <w:top w:val="single" w:sz="4" w:space="0" w:color="auto"/>
            </w:tcBorders>
            <w:shd w:val="clear" w:color="auto" w:fill="FFFFFF"/>
            <w:vAlign w:val="center"/>
          </w:tcPr>
          <w:p w14:paraId="7B92E487" w14:textId="77777777" w:rsidR="00152993" w:rsidRDefault="00152993">
            <w:pPr>
              <w:pStyle w:val="Header"/>
              <w:jc w:val="center"/>
            </w:pPr>
            <w:r>
              <w:t>Submitter’s Information</w:t>
            </w:r>
          </w:p>
        </w:tc>
      </w:tr>
      <w:tr w:rsidR="009849A2" w14:paraId="6DF0844B" w14:textId="77777777">
        <w:trPr>
          <w:trHeight w:val="350"/>
        </w:trPr>
        <w:tc>
          <w:tcPr>
            <w:tcW w:w="2880" w:type="dxa"/>
            <w:shd w:val="clear" w:color="auto" w:fill="FFFFFF"/>
            <w:vAlign w:val="center"/>
          </w:tcPr>
          <w:p w14:paraId="760FFE2F" w14:textId="77777777" w:rsidR="009849A2" w:rsidRPr="00EC55B3" w:rsidRDefault="009849A2" w:rsidP="009849A2">
            <w:pPr>
              <w:pStyle w:val="Header"/>
            </w:pPr>
            <w:r w:rsidRPr="00EC55B3">
              <w:t>Name</w:t>
            </w:r>
          </w:p>
        </w:tc>
        <w:tc>
          <w:tcPr>
            <w:tcW w:w="7560" w:type="dxa"/>
            <w:vAlign w:val="center"/>
          </w:tcPr>
          <w:p w14:paraId="5E97504D" w14:textId="79D9C24B" w:rsidR="009849A2" w:rsidRDefault="009849A2" w:rsidP="009849A2">
            <w:pPr>
              <w:pStyle w:val="NormalArial"/>
            </w:pPr>
            <w:r>
              <w:t xml:space="preserve">Jorge Valenzuela </w:t>
            </w:r>
          </w:p>
        </w:tc>
      </w:tr>
      <w:tr w:rsidR="009849A2" w14:paraId="6064AB03" w14:textId="77777777">
        <w:trPr>
          <w:trHeight w:val="350"/>
        </w:trPr>
        <w:tc>
          <w:tcPr>
            <w:tcW w:w="2880" w:type="dxa"/>
            <w:shd w:val="clear" w:color="auto" w:fill="FFFFFF"/>
            <w:vAlign w:val="center"/>
          </w:tcPr>
          <w:p w14:paraId="3F1027C8" w14:textId="77777777" w:rsidR="009849A2" w:rsidRPr="00EC55B3" w:rsidRDefault="009849A2" w:rsidP="009849A2">
            <w:pPr>
              <w:pStyle w:val="Header"/>
            </w:pPr>
            <w:r w:rsidRPr="00EC55B3">
              <w:t>E-mail Address</w:t>
            </w:r>
          </w:p>
        </w:tc>
        <w:tc>
          <w:tcPr>
            <w:tcW w:w="7560" w:type="dxa"/>
            <w:vAlign w:val="center"/>
          </w:tcPr>
          <w:p w14:paraId="69D30B48" w14:textId="36481554" w:rsidR="009849A2" w:rsidRDefault="009849A2" w:rsidP="009849A2">
            <w:pPr>
              <w:pStyle w:val="NormalArial"/>
            </w:pPr>
            <w:hyperlink r:id="rId10" w:history="1">
              <w:r w:rsidRPr="00D32F81">
                <w:rPr>
                  <w:rStyle w:val="Hyperlink"/>
                </w:rPr>
                <w:t>jorge.valenzuela@enel.com</w:t>
              </w:r>
            </w:hyperlink>
            <w:r w:rsidRPr="00C35892">
              <w:t xml:space="preserve"> </w:t>
            </w:r>
          </w:p>
        </w:tc>
      </w:tr>
      <w:tr w:rsidR="009849A2" w14:paraId="048E2848" w14:textId="77777777">
        <w:trPr>
          <w:trHeight w:val="350"/>
        </w:trPr>
        <w:tc>
          <w:tcPr>
            <w:tcW w:w="2880" w:type="dxa"/>
            <w:shd w:val="clear" w:color="auto" w:fill="FFFFFF"/>
            <w:vAlign w:val="center"/>
          </w:tcPr>
          <w:p w14:paraId="11017479" w14:textId="77777777" w:rsidR="009849A2" w:rsidRPr="00EC55B3" w:rsidRDefault="009849A2" w:rsidP="009849A2">
            <w:pPr>
              <w:pStyle w:val="Header"/>
            </w:pPr>
            <w:r w:rsidRPr="00EC55B3">
              <w:t>Company</w:t>
            </w:r>
          </w:p>
        </w:tc>
        <w:tc>
          <w:tcPr>
            <w:tcW w:w="7560" w:type="dxa"/>
            <w:vAlign w:val="center"/>
          </w:tcPr>
          <w:p w14:paraId="7FDE0C63" w14:textId="36D5F27D" w:rsidR="009849A2" w:rsidRDefault="009849A2" w:rsidP="009849A2">
            <w:pPr>
              <w:pStyle w:val="NormalArial"/>
            </w:pPr>
            <w:r>
              <w:t>Enel Green Power North America</w:t>
            </w:r>
          </w:p>
        </w:tc>
      </w:tr>
      <w:tr w:rsidR="009849A2" w14:paraId="1C83DD91" w14:textId="77777777">
        <w:trPr>
          <w:trHeight w:val="350"/>
        </w:trPr>
        <w:tc>
          <w:tcPr>
            <w:tcW w:w="2880" w:type="dxa"/>
            <w:tcBorders>
              <w:bottom w:val="single" w:sz="4" w:space="0" w:color="auto"/>
            </w:tcBorders>
            <w:shd w:val="clear" w:color="auto" w:fill="FFFFFF"/>
            <w:vAlign w:val="center"/>
          </w:tcPr>
          <w:p w14:paraId="5CABFE70" w14:textId="77777777" w:rsidR="009849A2" w:rsidRPr="00EC55B3" w:rsidRDefault="009849A2" w:rsidP="009849A2">
            <w:pPr>
              <w:pStyle w:val="Header"/>
            </w:pPr>
            <w:r w:rsidRPr="00EC55B3">
              <w:t>Phone Number</w:t>
            </w:r>
          </w:p>
        </w:tc>
        <w:tc>
          <w:tcPr>
            <w:tcW w:w="7560" w:type="dxa"/>
            <w:tcBorders>
              <w:bottom w:val="single" w:sz="4" w:space="0" w:color="auto"/>
            </w:tcBorders>
            <w:vAlign w:val="center"/>
          </w:tcPr>
          <w:p w14:paraId="4D4CF5F0" w14:textId="77777777" w:rsidR="009849A2" w:rsidRDefault="009849A2" w:rsidP="009849A2">
            <w:pPr>
              <w:pStyle w:val="NormalArial"/>
            </w:pPr>
          </w:p>
        </w:tc>
      </w:tr>
      <w:tr w:rsidR="009849A2" w14:paraId="4C830CF6" w14:textId="77777777">
        <w:trPr>
          <w:trHeight w:val="350"/>
        </w:trPr>
        <w:tc>
          <w:tcPr>
            <w:tcW w:w="2880" w:type="dxa"/>
            <w:shd w:val="clear" w:color="auto" w:fill="FFFFFF"/>
            <w:vAlign w:val="center"/>
          </w:tcPr>
          <w:p w14:paraId="09D7D44D" w14:textId="77777777" w:rsidR="009849A2" w:rsidRPr="00EC55B3" w:rsidRDefault="009849A2" w:rsidP="009849A2">
            <w:pPr>
              <w:pStyle w:val="Header"/>
            </w:pPr>
            <w:r>
              <w:t>Cell</w:t>
            </w:r>
            <w:r w:rsidRPr="00EC55B3">
              <w:t xml:space="preserve"> Number</w:t>
            </w:r>
          </w:p>
        </w:tc>
        <w:tc>
          <w:tcPr>
            <w:tcW w:w="7560" w:type="dxa"/>
            <w:vAlign w:val="center"/>
          </w:tcPr>
          <w:p w14:paraId="37F85288" w14:textId="325E8DF0" w:rsidR="009849A2" w:rsidRDefault="009849A2" w:rsidP="009849A2">
            <w:pPr>
              <w:pStyle w:val="NormalArial"/>
            </w:pPr>
            <w:r>
              <w:t>(339)-226-1349</w:t>
            </w:r>
          </w:p>
        </w:tc>
      </w:tr>
      <w:tr w:rsidR="009849A2" w14:paraId="4B76D2B7" w14:textId="77777777">
        <w:trPr>
          <w:trHeight w:val="350"/>
        </w:trPr>
        <w:tc>
          <w:tcPr>
            <w:tcW w:w="2880" w:type="dxa"/>
            <w:tcBorders>
              <w:bottom w:val="single" w:sz="4" w:space="0" w:color="auto"/>
            </w:tcBorders>
            <w:shd w:val="clear" w:color="auto" w:fill="FFFFFF"/>
            <w:vAlign w:val="center"/>
          </w:tcPr>
          <w:p w14:paraId="5A95263D" w14:textId="77777777" w:rsidR="009849A2" w:rsidRPr="00EC55B3" w:rsidDel="00075A94" w:rsidRDefault="009849A2" w:rsidP="009849A2">
            <w:pPr>
              <w:pStyle w:val="Header"/>
            </w:pPr>
            <w:r>
              <w:t>Market Segment</w:t>
            </w:r>
          </w:p>
        </w:tc>
        <w:tc>
          <w:tcPr>
            <w:tcW w:w="7560" w:type="dxa"/>
            <w:tcBorders>
              <w:bottom w:val="single" w:sz="4" w:space="0" w:color="auto"/>
            </w:tcBorders>
            <w:vAlign w:val="center"/>
          </w:tcPr>
          <w:p w14:paraId="26E8C914" w14:textId="43C75286" w:rsidR="009849A2" w:rsidRDefault="009849A2" w:rsidP="009849A2">
            <w:pPr>
              <w:pStyle w:val="NormalArial"/>
            </w:pPr>
            <w:r>
              <w:t>Independent Generator</w:t>
            </w:r>
          </w:p>
        </w:tc>
      </w:tr>
    </w:tbl>
    <w:p w14:paraId="1B78FFB2"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0DBB" w14:paraId="7EAED811" w14:textId="77777777" w:rsidTr="00BA0C9A">
        <w:trPr>
          <w:trHeight w:val="350"/>
        </w:trPr>
        <w:tc>
          <w:tcPr>
            <w:tcW w:w="10440" w:type="dxa"/>
            <w:tcBorders>
              <w:bottom w:val="single" w:sz="4" w:space="0" w:color="auto"/>
            </w:tcBorders>
            <w:shd w:val="clear" w:color="auto" w:fill="FFFFFF"/>
            <w:vAlign w:val="center"/>
          </w:tcPr>
          <w:p w14:paraId="2F08C65E" w14:textId="04F60A65" w:rsidR="00BD0DBB" w:rsidRDefault="00BD0DBB" w:rsidP="00BA0C9A">
            <w:pPr>
              <w:pStyle w:val="Header"/>
              <w:jc w:val="center"/>
            </w:pPr>
            <w:r>
              <w:t>Comments</w:t>
            </w:r>
          </w:p>
        </w:tc>
      </w:tr>
    </w:tbl>
    <w:p w14:paraId="7AF5A8CC" w14:textId="56D76B94" w:rsidR="009849A2" w:rsidRDefault="009849A2" w:rsidP="002A0D27">
      <w:pPr>
        <w:pStyle w:val="NormalArial"/>
        <w:spacing w:before="120" w:after="120"/>
        <w:jc w:val="both"/>
      </w:pPr>
      <w:r>
        <w:t xml:space="preserve">ENEL appreciates the opportunity to submit comments on Planning Guide Revision Request </w:t>
      </w:r>
      <w:r>
        <w:t>(</w:t>
      </w:r>
      <w:r>
        <w:t>PGRR</w:t>
      </w:r>
      <w:r>
        <w:t xml:space="preserve">) </w:t>
      </w:r>
      <w:r>
        <w:t xml:space="preserve">120. ENEL understand the severity of Subsynchronous Oscillations (SSO) and the impact they can have on </w:t>
      </w:r>
      <w:r>
        <w:t>t</w:t>
      </w:r>
      <w:r>
        <w:t xml:space="preserve">ransmission infrastructure. However, ENEL believes that a full ban of generation interconnections on series compensated lines with an N-1 configuration radially connected to a </w:t>
      </w:r>
      <w:r>
        <w:t>G</w:t>
      </w:r>
      <w:r>
        <w:t xml:space="preserve">eneration </w:t>
      </w:r>
      <w:r>
        <w:t>R</w:t>
      </w:r>
      <w:r>
        <w:t>esource is not a reasonable solution to this problem.</w:t>
      </w:r>
    </w:p>
    <w:p w14:paraId="3D598BA0" w14:textId="77777777" w:rsidR="009849A2" w:rsidRDefault="009849A2" w:rsidP="002A0D27">
      <w:pPr>
        <w:pStyle w:val="NormalArial"/>
        <w:spacing w:before="120" w:after="120"/>
      </w:pPr>
      <w:r>
        <w:t>In addition to supporting the positions that AEP, Lonestar and Splight presented in their comments on January 28, February 7 and February 13 respectively, ENEL would like to add the following comments for consideration:</w:t>
      </w:r>
    </w:p>
    <w:p w14:paraId="2F4E5A29" w14:textId="77777777" w:rsidR="009849A2" w:rsidRDefault="009849A2" w:rsidP="002A0D27">
      <w:pPr>
        <w:pStyle w:val="NormalArial"/>
        <w:numPr>
          <w:ilvl w:val="0"/>
          <w:numId w:val="6"/>
        </w:numPr>
        <w:spacing w:before="120" w:after="120"/>
        <w:jc w:val="both"/>
      </w:pPr>
      <w:r>
        <w:t>SSR Study scope review: ENEL believes that the SSR Study scope still leaves room for improvement, to clearly cover specific situations like the one suffered by one of its Plants (Anchor Wind). The project was linked to an SSFR event that was easily reproduced by simulation but never caught during the study phase because it wasn’t part of the cases to be analyzed. The SSFR event could have been prevented if the right mitigating measure had been identified during the study phase.</w:t>
      </w:r>
    </w:p>
    <w:p w14:paraId="6BE592FC" w14:textId="566208C1" w:rsidR="009849A2" w:rsidRDefault="009849A2" w:rsidP="009849A2">
      <w:pPr>
        <w:pStyle w:val="NormalArial"/>
        <w:numPr>
          <w:ilvl w:val="0"/>
          <w:numId w:val="6"/>
        </w:numPr>
        <w:spacing w:before="120" w:after="120"/>
        <w:jc w:val="both"/>
      </w:pPr>
      <w:r>
        <w:t>A coordinated implementation of SSO mitigation solutions by Transmission Service Providers</w:t>
      </w:r>
      <w:r>
        <w:t xml:space="preserve"> (TSPs)</w:t>
      </w:r>
      <w:r>
        <w:t xml:space="preserve">, where feasible, should be the starting point of a long-term solution of this problem (as proposed by Lonestar on Feb 7), after all conceivable scenarios have been covered during the study phase for all the projects in the area. A complete ban of new generation to remove the risk of potential events, especially where technical and operational solutions to mitigate are available, seems extreme.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550B264A" w14:textId="77777777" w:rsidTr="00366799">
        <w:trPr>
          <w:trHeight w:val="350"/>
        </w:trPr>
        <w:tc>
          <w:tcPr>
            <w:tcW w:w="10440" w:type="dxa"/>
            <w:tcBorders>
              <w:bottom w:val="single" w:sz="4" w:space="0" w:color="auto"/>
            </w:tcBorders>
            <w:shd w:val="clear" w:color="auto" w:fill="FFFFFF"/>
            <w:vAlign w:val="center"/>
          </w:tcPr>
          <w:p w14:paraId="7E1A6114" w14:textId="77777777" w:rsidR="00FF5E88" w:rsidRDefault="00FF5E88" w:rsidP="00366799">
            <w:pPr>
              <w:pStyle w:val="Header"/>
              <w:jc w:val="center"/>
            </w:pPr>
            <w:r>
              <w:t>Revised Cover Page Language</w:t>
            </w:r>
          </w:p>
        </w:tc>
      </w:tr>
    </w:tbl>
    <w:p w14:paraId="5B6C0F53" w14:textId="5765AA0C" w:rsidR="00152993" w:rsidRDefault="00152993" w:rsidP="006B102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B1023" w:rsidRPr="00FB509B" w14:paraId="7C4ADF09" w14:textId="77777777" w:rsidTr="00BA0C9A">
        <w:trPr>
          <w:trHeight w:val="773"/>
        </w:trPr>
        <w:tc>
          <w:tcPr>
            <w:tcW w:w="2880" w:type="dxa"/>
            <w:tcBorders>
              <w:top w:val="single" w:sz="4" w:space="0" w:color="auto"/>
              <w:bottom w:val="single" w:sz="4" w:space="0" w:color="auto"/>
            </w:tcBorders>
            <w:shd w:val="clear" w:color="auto" w:fill="FFFFFF"/>
            <w:vAlign w:val="center"/>
          </w:tcPr>
          <w:p w14:paraId="1660EA84" w14:textId="77777777" w:rsidR="006B1023" w:rsidRDefault="006B1023" w:rsidP="00BA0C9A">
            <w:pPr>
              <w:pStyle w:val="Header"/>
              <w:spacing w:before="120" w:after="120"/>
            </w:pPr>
            <w:r>
              <w:lastRenderedPageBreak/>
              <w:t xml:space="preserve">Planning Guide Sections Requiring Revision </w:t>
            </w:r>
          </w:p>
        </w:tc>
        <w:tc>
          <w:tcPr>
            <w:tcW w:w="7560" w:type="dxa"/>
            <w:tcBorders>
              <w:top w:val="single" w:sz="4" w:space="0" w:color="auto"/>
            </w:tcBorders>
            <w:vAlign w:val="center"/>
          </w:tcPr>
          <w:p w14:paraId="1F117890" w14:textId="7A2AD05B" w:rsidR="006B1023" w:rsidRPr="00FB509B" w:rsidRDefault="006B1023" w:rsidP="00BA0C9A">
            <w:pPr>
              <w:pStyle w:val="NormalArial"/>
              <w:spacing w:before="120" w:after="120"/>
            </w:pPr>
            <w:r>
              <w:t xml:space="preserve">5.2.10, </w:t>
            </w:r>
            <w:r w:rsidRPr="00583D5A">
              <w:t xml:space="preserve">Subsynchronous </w:t>
            </w:r>
            <w:del w:id="0" w:author="AEP 012825" w:date="2025-01-28T08:06:00Z">
              <w:r w:rsidDel="006B1023">
                <w:delText>Oscillation</w:delText>
              </w:r>
            </w:del>
            <w:ins w:id="1" w:author="AEP 012825" w:date="2025-01-28T08:06:00Z">
              <w:r>
                <w:t>Resonance</w:t>
              </w:r>
            </w:ins>
            <w:r>
              <w:t xml:space="preserve"> (SS</w:t>
            </w:r>
            <w:ins w:id="2" w:author="AEP 012825" w:date="2025-01-28T08:06:00Z">
              <w:r>
                <w:t>R</w:t>
              </w:r>
            </w:ins>
            <w:del w:id="3" w:author="AEP 012825" w:date="2025-01-28T08:06:00Z">
              <w:r w:rsidDel="006B1023">
                <w:delText>O</w:delText>
              </w:r>
            </w:del>
            <w:r>
              <w:t xml:space="preserve">) </w:t>
            </w:r>
            <w:ins w:id="4" w:author="AEP 012825" w:date="2025-01-28T08:06:00Z">
              <w:r>
                <w:t>Risk Reduction</w:t>
              </w:r>
            </w:ins>
            <w:del w:id="5" w:author="AEP 012825" w:date="2025-01-28T08:06:00Z">
              <w:r w:rsidRPr="00583D5A" w:rsidDel="006B1023">
                <w:delText>Prevention</w:delText>
              </w:r>
            </w:del>
            <w:r>
              <w:t xml:space="preserve"> (new)</w:t>
            </w:r>
          </w:p>
        </w:tc>
      </w:tr>
    </w:tbl>
    <w:p w14:paraId="1039D9B0" w14:textId="77777777" w:rsidR="006B1023" w:rsidRDefault="006B1023" w:rsidP="006B102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8283FA5" w14:textId="77777777">
        <w:trPr>
          <w:trHeight w:val="350"/>
        </w:trPr>
        <w:tc>
          <w:tcPr>
            <w:tcW w:w="10440" w:type="dxa"/>
            <w:tcBorders>
              <w:bottom w:val="single" w:sz="4" w:space="0" w:color="auto"/>
            </w:tcBorders>
            <w:shd w:val="clear" w:color="auto" w:fill="FFFFFF"/>
            <w:vAlign w:val="center"/>
          </w:tcPr>
          <w:p w14:paraId="5B94D7D0" w14:textId="77777777" w:rsidR="00152993" w:rsidRDefault="00152993">
            <w:pPr>
              <w:pStyle w:val="Header"/>
              <w:jc w:val="center"/>
            </w:pPr>
            <w:r>
              <w:t xml:space="preserve">Revised Proposed </w:t>
            </w:r>
            <w:r w:rsidR="00C158EE">
              <w:t xml:space="preserve">Guide </w:t>
            </w:r>
            <w:r>
              <w:t>Language</w:t>
            </w:r>
          </w:p>
        </w:tc>
      </w:tr>
    </w:tbl>
    <w:p w14:paraId="7F5D17FE" w14:textId="5FC79930" w:rsidR="006B1023" w:rsidRPr="00C6713D" w:rsidRDefault="006B1023" w:rsidP="006B1023">
      <w:pPr>
        <w:keepNext/>
        <w:tabs>
          <w:tab w:val="left" w:pos="1080"/>
        </w:tabs>
        <w:spacing w:before="240" w:after="240"/>
        <w:ind w:left="1080" w:hanging="1080"/>
        <w:outlineLvl w:val="2"/>
        <w:rPr>
          <w:ins w:id="6" w:author="ERCOT" w:date="2024-09-04T16:11:00Z"/>
          <w:b/>
          <w:bCs/>
          <w:i/>
        </w:rPr>
      </w:pPr>
      <w:ins w:id="7" w:author="ERCOT" w:date="2024-09-04T16:11:00Z">
        <w:r w:rsidRPr="00885485">
          <w:rPr>
            <w:b/>
            <w:bCs/>
            <w:i/>
          </w:rPr>
          <w:t>5.2.</w:t>
        </w:r>
        <w:r>
          <w:rPr>
            <w:b/>
            <w:bCs/>
            <w:i/>
          </w:rPr>
          <w:t>10</w:t>
        </w:r>
        <w:r>
          <w:rPr>
            <w:b/>
            <w:bCs/>
            <w:i/>
          </w:rPr>
          <w:tab/>
        </w:r>
      </w:ins>
      <w:ins w:id="8" w:author="ERCOT" w:date="2024-09-05T13:23:00Z">
        <w:r w:rsidRPr="005A291A">
          <w:rPr>
            <w:b/>
            <w:bCs/>
            <w:i/>
          </w:rPr>
          <w:t xml:space="preserve">Subsynchronous </w:t>
        </w:r>
        <w:del w:id="9" w:author="AEP 012825" w:date="2025-01-28T08:05:00Z">
          <w:r w:rsidRPr="005A291A" w:rsidDel="006B1023">
            <w:rPr>
              <w:b/>
              <w:bCs/>
              <w:i/>
            </w:rPr>
            <w:delText>Oscillation</w:delText>
          </w:r>
        </w:del>
      </w:ins>
      <w:ins w:id="10" w:author="AEP 012825" w:date="2025-01-28T08:05:00Z">
        <w:r>
          <w:rPr>
            <w:b/>
            <w:bCs/>
            <w:i/>
          </w:rPr>
          <w:t>Resonance</w:t>
        </w:r>
      </w:ins>
      <w:ins w:id="11" w:author="ERCOT" w:date="2024-09-05T13:23:00Z">
        <w:r w:rsidRPr="005A291A">
          <w:rPr>
            <w:b/>
            <w:bCs/>
            <w:i/>
          </w:rPr>
          <w:t xml:space="preserve"> (SS</w:t>
        </w:r>
        <w:del w:id="12" w:author="AEP 012825" w:date="2025-01-28T08:06:00Z">
          <w:r w:rsidRPr="005A291A" w:rsidDel="006B1023">
            <w:rPr>
              <w:b/>
              <w:bCs/>
              <w:i/>
            </w:rPr>
            <w:delText>O</w:delText>
          </w:r>
        </w:del>
      </w:ins>
      <w:ins w:id="13" w:author="AEP 012825" w:date="2025-01-28T08:06:00Z">
        <w:r>
          <w:rPr>
            <w:b/>
            <w:bCs/>
            <w:i/>
          </w:rPr>
          <w:t>R</w:t>
        </w:r>
      </w:ins>
      <w:ins w:id="14" w:author="ERCOT" w:date="2024-09-05T13:23:00Z">
        <w:r w:rsidRPr="005A291A">
          <w:rPr>
            <w:b/>
            <w:bCs/>
            <w:i/>
          </w:rPr>
          <w:t xml:space="preserve">) </w:t>
        </w:r>
      </w:ins>
      <w:ins w:id="15" w:author="AEP 012825" w:date="2025-01-28T08:06:00Z">
        <w:r>
          <w:rPr>
            <w:b/>
            <w:bCs/>
            <w:i/>
          </w:rPr>
          <w:t>Risk Reduction</w:t>
        </w:r>
      </w:ins>
      <w:ins w:id="16" w:author="ERCOT" w:date="2024-09-04T16:11:00Z">
        <w:del w:id="17" w:author="AEP 012825" w:date="2025-01-28T08:06:00Z">
          <w:r w:rsidRPr="00777D17" w:rsidDel="006B1023">
            <w:rPr>
              <w:b/>
              <w:bCs/>
              <w:i/>
            </w:rPr>
            <w:delText>Prevention</w:delText>
          </w:r>
        </w:del>
      </w:ins>
    </w:p>
    <w:p w14:paraId="316E67CE" w14:textId="19EF9CD7" w:rsidR="006B1023" w:rsidRPr="006E4BFD" w:rsidRDefault="006B1023" w:rsidP="006B1023">
      <w:pPr>
        <w:pStyle w:val="BodyTextNumbered"/>
        <w:rPr>
          <w:ins w:id="18" w:author="ERCOT" w:date="2024-09-05T11:50:00Z"/>
          <w:szCs w:val="24"/>
        </w:rPr>
      </w:pPr>
      <w:ins w:id="19" w:author="ERCOT" w:date="2024-09-05T11:50:00Z">
        <w:r w:rsidRPr="006E4BFD">
          <w:rPr>
            <w:szCs w:val="24"/>
          </w:rPr>
          <w:t>(1)</w:t>
        </w:r>
        <w:r w:rsidRPr="006E4BFD">
          <w:rPr>
            <w:szCs w:val="24"/>
          </w:rPr>
          <w:tab/>
        </w:r>
        <w:r>
          <w:rPr>
            <w:szCs w:val="24"/>
          </w:rPr>
          <w:t xml:space="preserve">A proposal to interconnect a generator, as described in paragraph (1)(a) or (1)(b) of Section 5.2.1, Applicability, </w:t>
        </w:r>
        <w:r>
          <w:t xml:space="preserve">will </w:t>
        </w:r>
        <w:del w:id="20" w:author="AEP 012825" w:date="2025-01-28T08:07:00Z">
          <w:r w:rsidDel="00D62198">
            <w:delText>be</w:delText>
          </w:r>
        </w:del>
      </w:ins>
      <w:ins w:id="21" w:author="AEP 012825" w:date="2025-01-28T08:07:00Z">
        <w:r w:rsidR="00D62198">
          <w:t>cause that generator to bear the cost of ERCOT and TSP identified SSR mitigation, including but not limited to greenfield transmission</w:t>
        </w:r>
      </w:ins>
      <w:ins w:id="22" w:author="ERCOT" w:date="2024-09-05T11:50:00Z">
        <w:del w:id="23" w:author="AEP 012825" w:date="2025-01-28T08:07:00Z">
          <w:r w:rsidDel="00D62198">
            <w:delText xml:space="preserve"> subject to cancellation as described in Section 5.2.6, Project Cancellation Due to Failure to Comply with Requirements</w:delText>
          </w:r>
        </w:del>
        <w:r>
          <w:rPr>
            <w:szCs w:val="24"/>
          </w:rPr>
          <w:t>, if the number of</w:t>
        </w:r>
        <w:r w:rsidRPr="006E4BFD">
          <w:rPr>
            <w:szCs w:val="24"/>
          </w:rPr>
          <w:t xml:space="preserve"> Credible Single Contingenc</w:t>
        </w:r>
        <w:r>
          <w:rPr>
            <w:szCs w:val="24"/>
          </w:rPr>
          <w:t>ies</w:t>
        </w:r>
        <w:r w:rsidRPr="006E4BFD">
          <w:rPr>
            <w:szCs w:val="24"/>
          </w:rPr>
          <w:t xml:space="preserve"> caus</w:t>
        </w:r>
        <w:r>
          <w:rPr>
            <w:szCs w:val="24"/>
          </w:rPr>
          <w:t xml:space="preserve">ing the generator </w:t>
        </w:r>
        <w:r w:rsidRPr="006E4BFD">
          <w:rPr>
            <w:szCs w:val="24"/>
          </w:rPr>
          <w:t>to become radial to a series capacitor(s) post contingency</w:t>
        </w:r>
        <w:r>
          <w:rPr>
            <w:szCs w:val="24"/>
          </w:rPr>
          <w:t xml:space="preserve"> is </w:t>
        </w:r>
        <w:del w:id="24" w:author="AEP 012825" w:date="2025-01-28T08:09:00Z">
          <w:r w:rsidDel="00D62198">
            <w:rPr>
              <w:szCs w:val="24"/>
            </w:rPr>
            <w:delText xml:space="preserve">not </w:delText>
          </w:r>
        </w:del>
        <w:r>
          <w:rPr>
            <w:szCs w:val="24"/>
          </w:rPr>
          <w:t xml:space="preserve">greater than </w:t>
        </w:r>
      </w:ins>
      <w:ins w:id="25" w:author="AEP 012825" w:date="2025-01-28T08:09:00Z">
        <w:r w:rsidR="00D62198">
          <w:rPr>
            <w:szCs w:val="24"/>
          </w:rPr>
          <w:t>zero</w:t>
        </w:r>
      </w:ins>
      <w:ins w:id="26" w:author="ERCOT" w:date="2024-09-05T11:50:00Z">
        <w:del w:id="27" w:author="AEP 012825" w:date="2025-01-28T08:09:00Z">
          <w:r w:rsidDel="00D62198">
            <w:rPr>
              <w:szCs w:val="24"/>
            </w:rPr>
            <w:delText>one</w:delText>
          </w:r>
        </w:del>
        <w:r>
          <w:rPr>
            <w:szCs w:val="24"/>
          </w:rPr>
          <w:t>.  Credible Single Contingencies will be determined as follows</w:t>
        </w:r>
        <w:r w:rsidRPr="006E4BFD">
          <w:rPr>
            <w:szCs w:val="24"/>
          </w:rPr>
          <w:t>:</w:t>
        </w:r>
      </w:ins>
    </w:p>
    <w:p w14:paraId="73911F7A" w14:textId="77777777" w:rsidR="006B1023" w:rsidRDefault="006B1023" w:rsidP="006B1023">
      <w:pPr>
        <w:spacing w:after="240"/>
        <w:ind w:left="1440" w:hanging="720"/>
        <w:rPr>
          <w:ins w:id="28" w:author="ERCOT" w:date="2024-09-05T11:50:00Z"/>
          <w:szCs w:val="20"/>
        </w:rPr>
      </w:pPr>
      <w:ins w:id="29" w:author="ERCOT" w:date="2024-09-05T11:50:00Z">
        <w:r w:rsidRPr="00C6713D">
          <w:rPr>
            <w:szCs w:val="20"/>
          </w:rPr>
          <w:t>(</w:t>
        </w:r>
        <w:r>
          <w:rPr>
            <w:szCs w:val="20"/>
          </w:rPr>
          <w:t>a</w:t>
        </w:r>
        <w:r w:rsidRPr="00C6713D">
          <w:rPr>
            <w:szCs w:val="20"/>
          </w:rPr>
          <w:t>)</w:t>
        </w:r>
        <w:r w:rsidRPr="00C6713D">
          <w:rPr>
            <w:szCs w:val="20"/>
          </w:rPr>
          <w:tab/>
          <w:t xml:space="preserve">Large generators shall have the number of </w:t>
        </w:r>
        <w:r>
          <w:rPr>
            <w:szCs w:val="20"/>
          </w:rPr>
          <w:t>Credible Single Contingencies</w:t>
        </w:r>
        <w:r w:rsidRPr="00C6713D">
          <w:rPr>
            <w:szCs w:val="20"/>
          </w:rPr>
          <w:t xml:space="preserve"> that cause a</w:t>
        </w:r>
        <w:r>
          <w:rPr>
            <w:szCs w:val="20"/>
          </w:rPr>
          <w:t xml:space="preserve"> generator </w:t>
        </w:r>
        <w:r w:rsidRPr="00C6713D">
          <w:rPr>
            <w:szCs w:val="20"/>
          </w:rPr>
          <w:t>to become radial to a series capacitor(s) determined during the topology-check in the Security Screening Study</w:t>
        </w:r>
        <w:r>
          <w:rPr>
            <w:szCs w:val="20"/>
          </w:rPr>
          <w:t>, as described in Section 5.3.1, Security Screening Study.</w:t>
        </w:r>
      </w:ins>
    </w:p>
    <w:p w14:paraId="21717CC4" w14:textId="77777777" w:rsidR="006B1023" w:rsidRDefault="006B1023" w:rsidP="006B1023">
      <w:pPr>
        <w:spacing w:after="240"/>
        <w:ind w:left="1440" w:hanging="720"/>
        <w:rPr>
          <w:ins w:id="30" w:author="ERCOT" w:date="2024-09-05T11:50:00Z"/>
          <w:szCs w:val="20"/>
        </w:rPr>
      </w:pPr>
      <w:ins w:id="31" w:author="ERCOT" w:date="2024-09-05T11:50:00Z">
        <w:r w:rsidRPr="00C6713D">
          <w:rPr>
            <w:szCs w:val="20"/>
          </w:rPr>
          <w:t>(</w:t>
        </w:r>
        <w:r>
          <w:rPr>
            <w:szCs w:val="20"/>
          </w:rPr>
          <w:t>b</w:t>
        </w:r>
        <w:r w:rsidRPr="00C6713D">
          <w:rPr>
            <w:szCs w:val="20"/>
          </w:rPr>
          <w:t>)</w:t>
        </w:r>
        <w:r w:rsidRPr="00C6713D">
          <w:rPr>
            <w:szCs w:val="20"/>
          </w:rPr>
          <w:tab/>
          <w:t xml:space="preserve">Small generators shall have the number of </w:t>
        </w:r>
        <w:r>
          <w:rPr>
            <w:szCs w:val="20"/>
          </w:rPr>
          <w:t>Credible Single Contingencies</w:t>
        </w:r>
        <w:r w:rsidRPr="00C6713D">
          <w:rPr>
            <w:szCs w:val="20"/>
          </w:rPr>
          <w:t xml:space="preserve"> that cause a</w:t>
        </w:r>
        <w:r>
          <w:rPr>
            <w:szCs w:val="20"/>
          </w:rPr>
          <w:t xml:space="preserve"> generator </w:t>
        </w:r>
        <w:r w:rsidRPr="00C6713D">
          <w:rPr>
            <w:szCs w:val="20"/>
          </w:rPr>
          <w:t>to become radial to a series capacitor(s) determined by the TDSP</w:t>
        </w:r>
        <w:r>
          <w:rPr>
            <w:szCs w:val="20"/>
          </w:rPr>
          <w:t>.</w:t>
        </w:r>
      </w:ins>
    </w:p>
    <w:p w14:paraId="19CC1EFB" w14:textId="56A06FB8" w:rsidR="006B1023" w:rsidRDefault="006B1023" w:rsidP="006B1023">
      <w:pPr>
        <w:spacing w:after="240"/>
        <w:ind w:left="720" w:hanging="720"/>
        <w:rPr>
          <w:ins w:id="32" w:author="ERCOT" w:date="2024-09-05T11:50:00Z"/>
          <w:szCs w:val="20"/>
        </w:rPr>
      </w:pPr>
      <w:ins w:id="33" w:author="ERCOT" w:date="2024-09-05T11:50:00Z">
        <w:r>
          <w:rPr>
            <w:szCs w:val="20"/>
          </w:rPr>
          <w:t>(2)</w:t>
        </w:r>
        <w:r w:rsidRPr="00C6713D">
          <w:rPr>
            <w:szCs w:val="20"/>
          </w:rPr>
          <w:tab/>
        </w:r>
        <w:r>
          <w:rPr>
            <w:szCs w:val="20"/>
          </w:rPr>
          <w:t>A proposal to modify a generator, as described in paragraph (1)(c) of Section 5.2.1,</w:t>
        </w:r>
        <w:r w:rsidRPr="008B7214">
          <w:rPr>
            <w:szCs w:val="20"/>
          </w:rPr>
          <w:t xml:space="preserve"> that </w:t>
        </w:r>
        <w:r>
          <w:rPr>
            <w:szCs w:val="20"/>
          </w:rPr>
          <w:t>is</w:t>
        </w:r>
        <w:r w:rsidRPr="008B7214">
          <w:rPr>
            <w:szCs w:val="20"/>
          </w:rPr>
          <w:t xml:space="preserve"> interconnected such that </w:t>
        </w:r>
        <w:r>
          <w:rPr>
            <w:szCs w:val="20"/>
          </w:rPr>
          <w:t>a Credible Single Contingency</w:t>
        </w:r>
        <w:r w:rsidRPr="008B7214">
          <w:rPr>
            <w:szCs w:val="20"/>
          </w:rPr>
          <w:t xml:space="preserve"> cause</w:t>
        </w:r>
        <w:r>
          <w:rPr>
            <w:szCs w:val="20"/>
          </w:rPr>
          <w:t>s</w:t>
        </w:r>
        <w:r w:rsidRPr="008B7214">
          <w:rPr>
            <w:szCs w:val="20"/>
          </w:rPr>
          <w:t xml:space="preserve"> the </w:t>
        </w:r>
        <w:r>
          <w:rPr>
            <w:szCs w:val="20"/>
          </w:rPr>
          <w:t>generator</w:t>
        </w:r>
        <w:r w:rsidRPr="008B7214">
          <w:rPr>
            <w:szCs w:val="20"/>
          </w:rPr>
          <w:t xml:space="preserve"> to become radial to a series capacitor(s) shall be allowed </w:t>
        </w:r>
        <w:r>
          <w:rPr>
            <w:szCs w:val="20"/>
          </w:rPr>
          <w:t xml:space="preserve">only </w:t>
        </w:r>
        <w:r w:rsidRPr="008B7214">
          <w:rPr>
            <w:szCs w:val="20"/>
          </w:rPr>
          <w:t xml:space="preserve">if simulations demonstrate that </w:t>
        </w:r>
      </w:ins>
      <w:ins w:id="34" w:author="ERCOT" w:date="2024-09-05T13:23:00Z">
        <w:r>
          <w:rPr>
            <w:szCs w:val="20"/>
          </w:rPr>
          <w:t>S</w:t>
        </w:r>
      </w:ins>
      <w:ins w:id="35" w:author="ERCOT" w:date="2024-09-05T11:50:00Z">
        <w:r w:rsidRPr="008B7214">
          <w:rPr>
            <w:szCs w:val="20"/>
          </w:rPr>
          <w:t xml:space="preserve">ubsynchronous </w:t>
        </w:r>
      </w:ins>
      <w:ins w:id="36" w:author="AEP 012825" w:date="2025-01-28T08:09:00Z">
        <w:r w:rsidR="00D62198">
          <w:rPr>
            <w:szCs w:val="20"/>
          </w:rPr>
          <w:t>Resonance</w:t>
        </w:r>
      </w:ins>
      <w:ins w:id="37" w:author="ERCOT" w:date="2024-09-05T13:23:00Z">
        <w:del w:id="38" w:author="AEP 012825" w:date="2025-01-28T08:09:00Z">
          <w:r w:rsidDel="00D62198">
            <w:rPr>
              <w:szCs w:val="20"/>
            </w:rPr>
            <w:delText>O</w:delText>
          </w:r>
        </w:del>
      </w:ins>
      <w:ins w:id="39" w:author="ERCOT" w:date="2024-09-05T11:50:00Z">
        <w:del w:id="40" w:author="AEP 012825" w:date="2025-01-28T08:09:00Z">
          <w:r w:rsidDel="00D62198">
            <w:rPr>
              <w:szCs w:val="20"/>
            </w:rPr>
            <w:delText>scillation</w:delText>
          </w:r>
        </w:del>
      </w:ins>
      <w:ins w:id="41" w:author="ERCOT" w:date="2024-09-05T13:23:00Z">
        <w:r>
          <w:rPr>
            <w:szCs w:val="20"/>
          </w:rPr>
          <w:t xml:space="preserve"> (SS</w:t>
        </w:r>
      </w:ins>
      <w:ins w:id="42" w:author="AEP 012825" w:date="2025-01-28T08:09:00Z">
        <w:r w:rsidR="00D62198">
          <w:rPr>
            <w:szCs w:val="20"/>
          </w:rPr>
          <w:t>R</w:t>
        </w:r>
      </w:ins>
      <w:ins w:id="43" w:author="ERCOT" w:date="2024-09-05T13:23:00Z">
        <w:del w:id="44" w:author="AEP 012825" w:date="2025-01-28T08:09:00Z">
          <w:r w:rsidDel="00D62198">
            <w:rPr>
              <w:szCs w:val="20"/>
            </w:rPr>
            <w:delText>O</w:delText>
          </w:r>
        </w:del>
        <w:r>
          <w:rPr>
            <w:szCs w:val="20"/>
          </w:rPr>
          <w:t>)</w:t>
        </w:r>
      </w:ins>
      <w:ins w:id="45" w:author="ERCOT" w:date="2024-09-05T11:50:00Z">
        <w:r>
          <w:rPr>
            <w:szCs w:val="20"/>
          </w:rPr>
          <w:t xml:space="preserve"> </w:t>
        </w:r>
      </w:ins>
      <w:ins w:id="46" w:author="ERCOT" w:date="2024-09-05T13:23:00Z">
        <w:r>
          <w:rPr>
            <w:szCs w:val="20"/>
          </w:rPr>
          <w:t>is</w:t>
        </w:r>
      </w:ins>
      <w:ins w:id="47" w:author="ERCOT" w:date="2024-09-05T11:50:00Z">
        <w:r w:rsidRPr="008B7214">
          <w:rPr>
            <w:szCs w:val="20"/>
          </w:rPr>
          <w:t xml:space="preserve"> not observed</w:t>
        </w:r>
      </w:ins>
      <w:ins w:id="48" w:author="AEP 012825" w:date="2025-01-28T08:10:00Z">
        <w:r w:rsidR="00D62198" w:rsidRPr="00D62198">
          <w:rPr>
            <w:szCs w:val="20"/>
          </w:rPr>
          <w:t xml:space="preserve"> </w:t>
        </w:r>
        <w:r w:rsidR="00D62198">
          <w:rPr>
            <w:szCs w:val="20"/>
          </w:rPr>
          <w:t xml:space="preserve">or that generator bears </w:t>
        </w:r>
        <w:r w:rsidR="00D62198" w:rsidRPr="00D14834">
          <w:rPr>
            <w:szCs w:val="20"/>
          </w:rPr>
          <w:t xml:space="preserve">the cost of ERCOT and TSP identified SSR mitigation, including but not limited to greenfield </w:t>
        </w:r>
        <w:r w:rsidR="00D62198">
          <w:rPr>
            <w:szCs w:val="20"/>
          </w:rPr>
          <w:t>t</w:t>
        </w:r>
        <w:r w:rsidR="00D62198" w:rsidRPr="00D14834">
          <w:rPr>
            <w:szCs w:val="20"/>
          </w:rPr>
          <w:t>ransmission</w:t>
        </w:r>
      </w:ins>
      <w:ins w:id="49" w:author="ERCOT" w:date="2024-09-05T11:50:00Z">
        <w:r w:rsidRPr="008B7214">
          <w:rPr>
            <w:szCs w:val="20"/>
          </w:rPr>
          <w:t>.</w:t>
        </w:r>
      </w:ins>
    </w:p>
    <w:p w14:paraId="46CD4A5E" w14:textId="77777777" w:rsidR="006B1023" w:rsidRPr="00BA2009" w:rsidRDefault="006B1023" w:rsidP="006B1023">
      <w:pPr>
        <w:spacing w:after="240"/>
        <w:ind w:left="720" w:hanging="720"/>
      </w:pPr>
      <w:ins w:id="50" w:author="ERCOT" w:date="2024-09-05T11:50:00Z">
        <w:r>
          <w:rPr>
            <w:szCs w:val="20"/>
          </w:rPr>
          <w:t>(3)</w:t>
        </w:r>
        <w:r>
          <w:rPr>
            <w:szCs w:val="20"/>
          </w:rPr>
          <w:tab/>
        </w:r>
        <w:r w:rsidRPr="008B7214">
          <w:rPr>
            <w:szCs w:val="20"/>
          </w:rPr>
          <w:t xml:space="preserve">If any </w:t>
        </w:r>
      </w:ins>
      <w:ins w:id="51" w:author="ERCOT" w:date="2024-09-05T13:24:00Z">
        <w:r>
          <w:rPr>
            <w:szCs w:val="20"/>
          </w:rPr>
          <w:t>SSO</w:t>
        </w:r>
      </w:ins>
      <w:ins w:id="52" w:author="ERCOT" w:date="2024-09-05T12:45:00Z">
        <w:r w:rsidRPr="008B7214">
          <w:rPr>
            <w:szCs w:val="20"/>
          </w:rPr>
          <w:t xml:space="preserve"> </w:t>
        </w:r>
      </w:ins>
      <w:ins w:id="53" w:author="ERCOT" w:date="2024-09-05T11:50:00Z">
        <w:r w:rsidRPr="008B7214">
          <w:rPr>
            <w:szCs w:val="20"/>
          </w:rPr>
          <w:t xml:space="preserve">is observed </w:t>
        </w:r>
        <w:r>
          <w:rPr>
            <w:szCs w:val="20"/>
          </w:rPr>
          <w:t>during operations</w:t>
        </w:r>
        <w:r w:rsidRPr="008B7214">
          <w:rPr>
            <w:szCs w:val="20"/>
          </w:rPr>
          <w:t xml:space="preserve">, </w:t>
        </w:r>
        <w:r>
          <w:rPr>
            <w:szCs w:val="20"/>
          </w:rPr>
          <w:t xml:space="preserve">ERCOT may prohibit </w:t>
        </w:r>
      </w:ins>
      <w:ins w:id="54" w:author="ERCOT" w:date="2024-09-04T16:11:00Z">
        <w:r>
          <w:rPr>
            <w:szCs w:val="20"/>
          </w:rPr>
          <w:t xml:space="preserve">the </w:t>
        </w:r>
      </w:ins>
      <w:ins w:id="55" w:author="ERCOT" w:date="2024-09-04T16:14:00Z">
        <w:r>
          <w:rPr>
            <w:szCs w:val="20"/>
          </w:rPr>
          <w:t>generator</w:t>
        </w:r>
      </w:ins>
      <w:ins w:id="56" w:author="ERCOT" w:date="2024-09-04T16:11:00Z">
        <w:r>
          <w:rPr>
            <w:szCs w:val="20"/>
          </w:rPr>
          <w:t xml:space="preserve"> from operating </w:t>
        </w:r>
        <w:r w:rsidRPr="008B7214">
          <w:rPr>
            <w:szCs w:val="20"/>
          </w:rPr>
          <w:t xml:space="preserve">until it is demonstrated </w:t>
        </w:r>
        <w:r>
          <w:rPr>
            <w:szCs w:val="20"/>
          </w:rPr>
          <w:t xml:space="preserve">to ERCOT’s reasonable satisfaction </w:t>
        </w:r>
        <w:r w:rsidRPr="008B7214">
          <w:rPr>
            <w:szCs w:val="20"/>
          </w:rPr>
          <w:t xml:space="preserve">that </w:t>
        </w:r>
      </w:ins>
      <w:ins w:id="57" w:author="ERCOT" w:date="2024-09-05T13:23:00Z">
        <w:r>
          <w:rPr>
            <w:szCs w:val="20"/>
          </w:rPr>
          <w:t>SSO</w:t>
        </w:r>
      </w:ins>
      <w:ins w:id="58" w:author="ERCOT" w:date="2024-09-05T12:45:00Z">
        <w:r w:rsidRPr="008B7214">
          <w:rPr>
            <w:szCs w:val="20"/>
          </w:rPr>
          <w:t xml:space="preserve"> </w:t>
        </w:r>
      </w:ins>
      <w:ins w:id="59" w:author="ERCOT" w:date="2024-09-04T16:11:00Z">
        <w:r w:rsidRPr="008B7214">
          <w:rPr>
            <w:szCs w:val="20"/>
          </w:rPr>
          <w:t>ha</w:t>
        </w:r>
      </w:ins>
      <w:ins w:id="60" w:author="ERCOT" w:date="2024-09-05T13:24:00Z">
        <w:r>
          <w:rPr>
            <w:szCs w:val="20"/>
          </w:rPr>
          <w:t>s</w:t>
        </w:r>
      </w:ins>
      <w:ins w:id="61" w:author="ERCOT" w:date="2024-09-04T16:11:00Z">
        <w:r w:rsidRPr="008B7214">
          <w:rPr>
            <w:szCs w:val="20"/>
          </w:rPr>
          <w:t xml:space="preserve"> been fully mitigated.</w:t>
        </w:r>
      </w:ins>
    </w:p>
    <w:p w14:paraId="44F00416" w14:textId="155AEFF9" w:rsidR="00152993" w:rsidRDefault="009849A2" w:rsidP="009849A2">
      <w:pPr>
        <w:spacing w:after="240"/>
        <w:ind w:left="720" w:hanging="720"/>
      </w:pPr>
      <w:ins w:id="62" w:author="Enel Green Power 031425" w:date="2025-03-14T17:17:00Z">
        <w:r w:rsidRPr="002B55B7">
          <w:t xml:space="preserve">(4) </w:t>
        </w:r>
        <w:r w:rsidRPr="002B55B7">
          <w:tab/>
          <w:t>A Transmission Service Provider</w:t>
        </w:r>
        <w:r>
          <w:t xml:space="preserve"> (TSP)</w:t>
        </w:r>
        <w:r w:rsidRPr="002B55B7">
          <w:t xml:space="preserve"> shall be allowed to provide mitigation to prevent the risk of SSO under the listed configuration in</w:t>
        </w:r>
        <w:r>
          <w:t xml:space="preserve"> paragraph (1) above</w:t>
        </w:r>
        <w:r w:rsidRPr="002B55B7">
          <w:t xml:space="preserve">. </w:t>
        </w:r>
        <w:r>
          <w:t xml:space="preserve"> </w:t>
        </w:r>
        <w:r w:rsidRPr="002B55B7">
          <w:t>Such mitigations will include, but are not limited to, operational schemes such as breaker configuration, switching mechanisms like the cross-tripping of series capacitors for the credible N-1 condition, the replacement of series capacitors with grid-enhancing technologies such as Smart Wires, TCSC, UPFC, STATCOMs</w:t>
        </w:r>
        <w:r>
          <w:t>,</w:t>
        </w:r>
        <w:r w:rsidRPr="002B55B7">
          <w:t xml:space="preserve"> etc</w:t>
        </w:r>
        <w:r>
          <w:t>.</w:t>
        </w:r>
        <w:r w:rsidRPr="002B55B7">
          <w:t>, or eliminating the need for series capacitors via networking with new or existing lines.</w:t>
        </w:r>
      </w:ins>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3791E" w14:textId="77777777" w:rsidR="0006386E" w:rsidRDefault="0006386E">
      <w:r>
        <w:separator/>
      </w:r>
    </w:p>
  </w:endnote>
  <w:endnote w:type="continuationSeparator" w:id="0">
    <w:p w14:paraId="0A35F0BC" w14:textId="77777777" w:rsidR="0006386E" w:rsidRDefault="00063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C0F28" w14:textId="27677CF2" w:rsidR="003D0994" w:rsidRDefault="00837FBE" w:rsidP="0074209E">
    <w:pPr>
      <w:pStyle w:val="Footer"/>
      <w:tabs>
        <w:tab w:val="clear" w:pos="4320"/>
        <w:tab w:val="clear" w:pos="8640"/>
        <w:tab w:val="right" w:pos="9360"/>
      </w:tabs>
      <w:rPr>
        <w:rFonts w:ascii="Arial" w:hAnsi="Arial"/>
        <w:sz w:val="18"/>
      </w:rPr>
    </w:pPr>
    <w:r>
      <w:rPr>
        <w:rFonts w:ascii="Arial" w:hAnsi="Arial"/>
        <w:sz w:val="18"/>
      </w:rPr>
      <w:t>120</w:t>
    </w:r>
    <w:r w:rsidR="00170E84">
      <w:rPr>
        <w:rFonts w:ascii="Arial" w:hAnsi="Arial"/>
        <w:sz w:val="18"/>
      </w:rPr>
      <w:t>P</w:t>
    </w:r>
    <w:r w:rsidR="00C158EE">
      <w:rPr>
        <w:rFonts w:ascii="Arial" w:hAnsi="Arial"/>
        <w:sz w:val="18"/>
      </w:rPr>
      <w:t>GRR</w:t>
    </w:r>
    <w:r>
      <w:rPr>
        <w:rFonts w:ascii="Arial" w:hAnsi="Arial"/>
        <w:sz w:val="18"/>
      </w:rPr>
      <w:t>-0</w:t>
    </w:r>
    <w:r w:rsidR="009849A2">
      <w:rPr>
        <w:rFonts w:ascii="Arial" w:hAnsi="Arial"/>
        <w:sz w:val="18"/>
      </w:rPr>
      <w:t>9 Enel Green Power</w:t>
    </w:r>
    <w:r>
      <w:rPr>
        <w:rFonts w:ascii="Arial" w:hAnsi="Arial"/>
        <w:sz w:val="18"/>
      </w:rPr>
      <w:t xml:space="preserve"> </w:t>
    </w:r>
    <w:r w:rsidR="007269C4">
      <w:rPr>
        <w:rFonts w:ascii="Arial" w:hAnsi="Arial"/>
        <w:sz w:val="18"/>
      </w:rPr>
      <w:t>Comment</w:t>
    </w:r>
    <w:r>
      <w:rPr>
        <w:rFonts w:ascii="Arial" w:hAnsi="Arial"/>
        <w:sz w:val="18"/>
      </w:rPr>
      <w:t>s</w:t>
    </w:r>
    <w:r w:rsidR="007269C4">
      <w:rPr>
        <w:rFonts w:ascii="Arial" w:hAnsi="Arial"/>
        <w:sz w:val="18"/>
      </w:rPr>
      <w:t xml:space="preserve"> </w:t>
    </w:r>
    <w:r>
      <w:rPr>
        <w:rFonts w:ascii="Arial" w:hAnsi="Arial"/>
        <w:sz w:val="18"/>
      </w:rPr>
      <w:t>0</w:t>
    </w:r>
    <w:r w:rsidR="009849A2">
      <w:rPr>
        <w:rFonts w:ascii="Arial" w:hAnsi="Arial"/>
        <w:sz w:val="18"/>
      </w:rPr>
      <w:t>314</w:t>
    </w:r>
    <w:r>
      <w:rPr>
        <w:rFonts w:ascii="Arial" w:hAnsi="Arial"/>
        <w:sz w:val="18"/>
      </w:rPr>
      <w:t>25</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11BE3771"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5B388" w14:textId="77777777" w:rsidR="0006386E" w:rsidRDefault="0006386E">
      <w:r>
        <w:separator/>
      </w:r>
    </w:p>
  </w:footnote>
  <w:footnote w:type="continuationSeparator" w:id="0">
    <w:p w14:paraId="0984949E" w14:textId="77777777" w:rsidR="0006386E" w:rsidRDefault="000638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6D50D" w14:textId="06A23071" w:rsidR="003D0994" w:rsidRPr="00837FBE" w:rsidRDefault="00170E84" w:rsidP="00837FBE">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34B37A2"/>
    <w:multiLevelType w:val="hybridMultilevel"/>
    <w:tmpl w:val="E9B45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B338FE"/>
    <w:multiLevelType w:val="hybridMultilevel"/>
    <w:tmpl w:val="C3983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7F0424E"/>
    <w:multiLevelType w:val="hybridMultilevel"/>
    <w:tmpl w:val="84D42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556FB2"/>
    <w:multiLevelType w:val="hybridMultilevel"/>
    <w:tmpl w:val="03BA3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974481563">
    <w:abstractNumId w:val="0"/>
  </w:num>
  <w:num w:numId="2" w16cid:durableId="306974261">
    <w:abstractNumId w:val="5"/>
  </w:num>
  <w:num w:numId="3" w16cid:durableId="889539364">
    <w:abstractNumId w:val="3"/>
  </w:num>
  <w:num w:numId="4" w16cid:durableId="1536849421">
    <w:abstractNumId w:val="2"/>
  </w:num>
  <w:num w:numId="5" w16cid:durableId="665207693">
    <w:abstractNumId w:val="4"/>
  </w:num>
  <w:num w:numId="6" w16cid:durableId="170440480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EP 012825">
    <w15:presenceInfo w15:providerId="None" w15:userId="AEP 012825"/>
  </w15:person>
  <w15:person w15:author="ERCOT">
    <w15:presenceInfo w15:providerId="None" w15:userId="ERCOT"/>
  </w15:person>
  <w15:person w15:author="Enel Green Power 031425">
    <w15:presenceInfo w15:providerId="None" w15:userId="Enel Green Power 03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15FBE"/>
    <w:rsid w:val="00037668"/>
    <w:rsid w:val="0006386E"/>
    <w:rsid w:val="00075A94"/>
    <w:rsid w:val="000E634D"/>
    <w:rsid w:val="001038F7"/>
    <w:rsid w:val="00132855"/>
    <w:rsid w:val="00152993"/>
    <w:rsid w:val="00170297"/>
    <w:rsid w:val="00170E84"/>
    <w:rsid w:val="001A227D"/>
    <w:rsid w:val="001E2032"/>
    <w:rsid w:val="00237F13"/>
    <w:rsid w:val="002771E6"/>
    <w:rsid w:val="002F31DA"/>
    <w:rsid w:val="003010C0"/>
    <w:rsid w:val="00332A97"/>
    <w:rsid w:val="00350C00"/>
    <w:rsid w:val="00366113"/>
    <w:rsid w:val="00366799"/>
    <w:rsid w:val="003A6F8E"/>
    <w:rsid w:val="003C270C"/>
    <w:rsid w:val="003C405A"/>
    <w:rsid w:val="003D0994"/>
    <w:rsid w:val="003E461B"/>
    <w:rsid w:val="003E7D74"/>
    <w:rsid w:val="00416554"/>
    <w:rsid w:val="0042053E"/>
    <w:rsid w:val="00423824"/>
    <w:rsid w:val="0043567D"/>
    <w:rsid w:val="004B7B90"/>
    <w:rsid w:val="004E2C19"/>
    <w:rsid w:val="005D284C"/>
    <w:rsid w:val="006033A3"/>
    <w:rsid w:val="00633E23"/>
    <w:rsid w:val="00673B94"/>
    <w:rsid w:val="00680AC6"/>
    <w:rsid w:val="006835D8"/>
    <w:rsid w:val="006B1023"/>
    <w:rsid w:val="006C2E1A"/>
    <w:rsid w:val="006C316E"/>
    <w:rsid w:val="006D0F7C"/>
    <w:rsid w:val="007269C4"/>
    <w:rsid w:val="00734EAF"/>
    <w:rsid w:val="0074209E"/>
    <w:rsid w:val="0076664F"/>
    <w:rsid w:val="00775BBB"/>
    <w:rsid w:val="00776F62"/>
    <w:rsid w:val="007851B5"/>
    <w:rsid w:val="007A012B"/>
    <w:rsid w:val="007C2392"/>
    <w:rsid w:val="007F2CA8"/>
    <w:rsid w:val="007F7161"/>
    <w:rsid w:val="00823E4A"/>
    <w:rsid w:val="00837FBE"/>
    <w:rsid w:val="0085559E"/>
    <w:rsid w:val="00863947"/>
    <w:rsid w:val="00880F77"/>
    <w:rsid w:val="00881E36"/>
    <w:rsid w:val="008934C7"/>
    <w:rsid w:val="00896B1B"/>
    <w:rsid w:val="008B453D"/>
    <w:rsid w:val="008B6527"/>
    <w:rsid w:val="008E1738"/>
    <w:rsid w:val="008E559E"/>
    <w:rsid w:val="00916080"/>
    <w:rsid w:val="00921A68"/>
    <w:rsid w:val="00954B7B"/>
    <w:rsid w:val="00960706"/>
    <w:rsid w:val="009849A2"/>
    <w:rsid w:val="00A015C4"/>
    <w:rsid w:val="00A15172"/>
    <w:rsid w:val="00A44CA9"/>
    <w:rsid w:val="00B845F9"/>
    <w:rsid w:val="00BA0A82"/>
    <w:rsid w:val="00BD0DBB"/>
    <w:rsid w:val="00BF4AB5"/>
    <w:rsid w:val="00C0598D"/>
    <w:rsid w:val="00C11956"/>
    <w:rsid w:val="00C158EE"/>
    <w:rsid w:val="00C602E5"/>
    <w:rsid w:val="00C748FD"/>
    <w:rsid w:val="00CA0453"/>
    <w:rsid w:val="00CC478A"/>
    <w:rsid w:val="00D00818"/>
    <w:rsid w:val="00D14834"/>
    <w:rsid w:val="00D24DCF"/>
    <w:rsid w:val="00D32FDD"/>
    <w:rsid w:val="00D36356"/>
    <w:rsid w:val="00D4046E"/>
    <w:rsid w:val="00D62198"/>
    <w:rsid w:val="00DD4739"/>
    <w:rsid w:val="00DE5F33"/>
    <w:rsid w:val="00E07B54"/>
    <w:rsid w:val="00E11F78"/>
    <w:rsid w:val="00E621E1"/>
    <w:rsid w:val="00EC2AFC"/>
    <w:rsid w:val="00EC55B3"/>
    <w:rsid w:val="00EE7649"/>
    <w:rsid w:val="00F038EC"/>
    <w:rsid w:val="00F1486B"/>
    <w:rsid w:val="00F96FB2"/>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1CDD3B"/>
  <w15:chartTrackingRefBased/>
  <w15:docId w15:val="{FFECEE56-213B-46A9-91C9-C86BD4D7A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textrun">
    <w:name w:val="normaltextrun"/>
    <w:basedOn w:val="DefaultParagraphFont"/>
    <w:rsid w:val="006C2E1A"/>
  </w:style>
  <w:style w:type="character" w:customStyle="1" w:styleId="eop">
    <w:name w:val="eop"/>
    <w:basedOn w:val="DefaultParagraphFont"/>
    <w:rsid w:val="006C2E1A"/>
  </w:style>
  <w:style w:type="character" w:customStyle="1" w:styleId="tabchar">
    <w:name w:val="tabchar"/>
    <w:basedOn w:val="DefaultParagraphFont"/>
    <w:rsid w:val="006C2E1A"/>
  </w:style>
  <w:style w:type="paragraph" w:styleId="Revision">
    <w:name w:val="Revision"/>
    <w:hidden/>
    <w:uiPriority w:val="99"/>
    <w:semiHidden/>
    <w:rsid w:val="006C2E1A"/>
    <w:rPr>
      <w:sz w:val="24"/>
      <w:szCs w:val="24"/>
    </w:rPr>
  </w:style>
  <w:style w:type="paragraph" w:customStyle="1" w:styleId="BodyTextNumbered">
    <w:name w:val="Body Text Numbered"/>
    <w:basedOn w:val="BodyText"/>
    <w:link w:val="BodyTextNumberedChar1"/>
    <w:rsid w:val="008B6527"/>
    <w:pPr>
      <w:spacing w:before="0" w:after="240"/>
      <w:ind w:left="720" w:hanging="720"/>
    </w:pPr>
    <w:rPr>
      <w:iCs/>
      <w:szCs w:val="20"/>
    </w:rPr>
  </w:style>
  <w:style w:type="character" w:customStyle="1" w:styleId="BodyTextNumberedChar1">
    <w:name w:val="Body Text Numbered Char1"/>
    <w:link w:val="BodyTextNumbered"/>
    <w:rsid w:val="008B6527"/>
    <w:rPr>
      <w:iCs/>
      <w:sz w:val="24"/>
    </w:rPr>
  </w:style>
  <w:style w:type="character" w:styleId="UnresolvedMention">
    <w:name w:val="Unresolved Mention"/>
    <w:basedOn w:val="DefaultParagraphFont"/>
    <w:uiPriority w:val="99"/>
    <w:semiHidden/>
    <w:unhideWhenUsed/>
    <w:rsid w:val="00837FBE"/>
    <w:rPr>
      <w:color w:val="605E5C"/>
      <w:shd w:val="clear" w:color="auto" w:fill="E1DFDD"/>
    </w:rPr>
  </w:style>
  <w:style w:type="character" w:customStyle="1" w:styleId="NormalArialChar">
    <w:name w:val="Normal+Arial Char"/>
    <w:link w:val="NormalArial"/>
    <w:rsid w:val="006B1023"/>
    <w:rPr>
      <w:rFonts w:ascii="Arial" w:hAnsi="Arial"/>
      <w:sz w:val="24"/>
      <w:szCs w:val="24"/>
    </w:rPr>
  </w:style>
  <w:style w:type="character" w:customStyle="1" w:styleId="HeaderChar">
    <w:name w:val="Header Char"/>
    <w:link w:val="Header"/>
    <w:rsid w:val="006B102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949061">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jorge.valenzuela@enel.com" TargetMode="External"/><Relationship Id="rId4" Type="http://schemas.openxmlformats.org/officeDocument/2006/relationships/styles" Target="styles.xml"/><Relationship Id="rId9" Type="http://schemas.openxmlformats.org/officeDocument/2006/relationships/hyperlink" Target="https://www.ercot.com/mktrules/issues/PGRR120"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mM1ZjhlYjEyLTViMjctNDM5ZC1hYWE2LTM0MDJhZjYyNmZhMy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HMyNDU1MTE8L1VzZXJOYW1lPjxEYXRlVGltZT4xLzE1LzIwMjUgNTo1NToyMSBQTTwvRGF0ZVRpbWU+PExhYmVsU3RyaW5nPkFFUCBQdWJsaWM8L0xhYmVsU3RyaW5nPjwvaXRlbT48L2xhYmVsSGlzdG9yeT4=</Value>
</WrappedLabelHistory>
</file>

<file path=customXml/item2.xml><?xml version="1.0" encoding="utf-8"?>
<sisl xmlns:xsd="http://www.w3.org/2001/XMLSchema" xmlns:xsi="http://www.w3.org/2001/XMLSchema-instance" xmlns="http://www.boldonjames.com/2008/01/sie/internal/label" sislVersion="0" policy="e9c0b8d7-bdb4-4fd3-b62a-f50327aaefce" origin="userSelected">
  <element uid="c5f8eb12-5b27-439d-aaa6-3402af626fa3" value=""/>
  <element uid="d14f5c36-f44a-4315-b438-005cfe8f069f" value=""/>
</sisl>
</file>

<file path=customXml/itemProps1.xml><?xml version="1.0" encoding="utf-8"?>
<ds:datastoreItem xmlns:ds="http://schemas.openxmlformats.org/officeDocument/2006/customXml" ds:itemID="{D347F9A7-1677-4830-9765-07A068F88305}">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8E806E8C-FCC6-4470-87C4-9BBEAD996E4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638</Words>
  <Characters>3956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Enel Green Power 031425</cp:lastModifiedBy>
  <cp:revision>3</cp:revision>
  <cp:lastPrinted>2001-06-20T16:28:00Z</cp:lastPrinted>
  <dcterms:created xsi:type="dcterms:W3CDTF">2025-03-14T22:16:00Z</dcterms:created>
  <dcterms:modified xsi:type="dcterms:W3CDTF">2025-03-14T22:20:00Z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b8fd8ef4-e613-4307-aa2c-0a19557e5091</vt:lpwstr>
  </property>
  <property fmtid="{D5CDD505-2E9C-101B-9397-08002B2CF9AE}" pid="3" name="bjSaver">
    <vt:lpwstr>2w2F1N9Rl7KSs0CB9VD/aPeTHBiaPasl</vt:lpwstr>
  </property>
  <property fmtid="{D5CDD505-2E9C-101B-9397-08002B2CF9AE}" pid="4"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5" name="bjDocumentLabelXML-0">
    <vt:lpwstr>ames.com/2008/01/sie/internal/label"&gt;&lt;element uid="c5f8eb12-5b27-439d-aaa6-3402af626fa3" value="" /&gt;&lt;element uid="d14f5c36-f44a-4315-b438-005cfe8f069f" value="" /&gt;&lt;/sisl&gt;</vt:lpwstr>
  </property>
  <property fmtid="{D5CDD505-2E9C-101B-9397-08002B2CF9AE}" pid="6" name="bjDocumentSecurityLabel">
    <vt:lpwstr>AEP Public</vt:lpwstr>
  </property>
  <property fmtid="{D5CDD505-2E9C-101B-9397-08002B2CF9AE}" pid="7" name="MSIP_Label_5c34e43d-0b77-4b2c-b224-1b46981ccfdb_SiteId">
    <vt:lpwstr>15f3c881-6b03-4ff6-8559-77bf5177818f</vt:lpwstr>
  </property>
  <property fmtid="{D5CDD505-2E9C-101B-9397-08002B2CF9AE}" pid="8" name="MSIP_Label_5c34e43d-0b77-4b2c-b224-1b46981ccfdb_Name">
    <vt:lpwstr>AEP Public</vt:lpwstr>
  </property>
  <property fmtid="{D5CDD505-2E9C-101B-9397-08002B2CF9AE}" pid="9" name="MSIP_Label_5c34e43d-0b77-4b2c-b224-1b46981ccfdb_Enabled">
    <vt:lpwstr>true</vt:lpwstr>
  </property>
  <property fmtid="{D5CDD505-2E9C-101B-9397-08002B2CF9AE}" pid="10" name="bjClsUserRVM">
    <vt:lpwstr>[]</vt:lpwstr>
  </property>
  <property fmtid="{D5CDD505-2E9C-101B-9397-08002B2CF9AE}" pid="11" name="bjLabelHistoryID">
    <vt:lpwstr>{D347F9A7-1677-4830-9765-07A068F88305}</vt:lpwstr>
  </property>
  <property fmtid="{D5CDD505-2E9C-101B-9397-08002B2CF9AE}" pid="12" name="MSIP_Label_c144db1d-993e-40da-980d-6eea152adc50_Enabled">
    <vt:lpwstr>true</vt:lpwstr>
  </property>
  <property fmtid="{D5CDD505-2E9C-101B-9397-08002B2CF9AE}" pid="13" name="MSIP_Label_c144db1d-993e-40da-980d-6eea152adc50_SetDate">
    <vt:lpwstr>2025-01-28T14:05:35Z</vt:lpwstr>
  </property>
  <property fmtid="{D5CDD505-2E9C-101B-9397-08002B2CF9AE}" pid="14" name="MSIP_Label_c144db1d-993e-40da-980d-6eea152adc50_Method">
    <vt:lpwstr>Privileged</vt:lpwstr>
  </property>
  <property fmtid="{D5CDD505-2E9C-101B-9397-08002B2CF9AE}" pid="15" name="MSIP_Label_c144db1d-993e-40da-980d-6eea152adc50_Name">
    <vt:lpwstr>Public</vt:lpwstr>
  </property>
  <property fmtid="{D5CDD505-2E9C-101B-9397-08002B2CF9AE}" pid="16" name="MSIP_Label_c144db1d-993e-40da-980d-6eea152adc50_SiteId">
    <vt:lpwstr>0afb747d-bff7-4596-a9fc-950ef9e0ec45</vt:lpwstr>
  </property>
  <property fmtid="{D5CDD505-2E9C-101B-9397-08002B2CF9AE}" pid="17" name="MSIP_Label_c144db1d-993e-40da-980d-6eea152adc50_ActionId">
    <vt:lpwstr>eab092ca-224a-4167-9377-d81173569704</vt:lpwstr>
  </property>
  <property fmtid="{D5CDD505-2E9C-101B-9397-08002B2CF9AE}" pid="18" name="MSIP_Label_c144db1d-993e-40da-980d-6eea152adc50_ContentBits">
    <vt:lpwstr>0</vt:lpwstr>
  </property>
</Properties>
</file>