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C1BB" w14:textId="77777777" w:rsidR="00FF440C" w:rsidRDefault="00C04B4A" w:rsidP="00064A44">
      <w:pPr>
        <w:jc w:val="center"/>
        <w:rPr>
          <w:b/>
        </w:rPr>
      </w:pPr>
      <w:r w:rsidRPr="006770BE">
        <w:rPr>
          <w:b/>
          <w:highlight w:val="red"/>
        </w:rPr>
        <w:t>DRAFT</w:t>
      </w:r>
    </w:p>
    <w:p w14:paraId="2560FDEA" w14:textId="0BD53601" w:rsidR="00195E1A" w:rsidRDefault="00D53C9D" w:rsidP="00195E1A">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r w:rsidR="005745BA">
        <w:rPr>
          <w:b/>
        </w:rPr>
        <w:t xml:space="preserve"> </w:t>
      </w:r>
    </w:p>
    <w:p w14:paraId="5B3A1F04" w14:textId="7847B681" w:rsidR="005745BA" w:rsidRDefault="005745BA" w:rsidP="00195E1A">
      <w:pPr>
        <w:jc w:val="center"/>
        <w:rPr>
          <w:b/>
        </w:rPr>
      </w:pPr>
      <w:r w:rsidRPr="005745BA">
        <w:rPr>
          <w:b/>
        </w:rPr>
        <w:t>ERCOT Austin – 8000 Metropolis Drive (Building E), Suite 100 – Austin, Texas 78744</w:t>
      </w:r>
    </w:p>
    <w:p w14:paraId="660A7879" w14:textId="2B89E562" w:rsidR="00681BFF" w:rsidRDefault="004F0D6F" w:rsidP="00B83187">
      <w:pPr>
        <w:jc w:val="center"/>
        <w:rPr>
          <w:b/>
          <w:sz w:val="22"/>
          <w:szCs w:val="22"/>
        </w:rPr>
      </w:pPr>
      <w:bookmarkStart w:id="0" w:name="_5d0ccb67_f575_46b7_8bdf_44bdec5880dd"/>
      <w:r>
        <w:rPr>
          <w:b/>
          <w:sz w:val="22"/>
          <w:szCs w:val="22"/>
        </w:rPr>
        <w:t>Wednesday</w:t>
      </w:r>
      <w:r w:rsidR="005745BA">
        <w:rPr>
          <w:b/>
          <w:sz w:val="22"/>
          <w:szCs w:val="22"/>
        </w:rPr>
        <w:t xml:space="preserve">, </w:t>
      </w:r>
      <w:r>
        <w:rPr>
          <w:b/>
          <w:sz w:val="22"/>
          <w:szCs w:val="22"/>
        </w:rPr>
        <w:t>March 26</w:t>
      </w:r>
      <w:r w:rsidR="005745BA">
        <w:rPr>
          <w:b/>
          <w:sz w:val="22"/>
          <w:szCs w:val="22"/>
        </w:rPr>
        <w:t xml:space="preserve">, </w:t>
      </w:r>
      <w:r w:rsidR="00C04B4A" w:rsidRPr="00FF1ECF">
        <w:rPr>
          <w:b/>
          <w:sz w:val="22"/>
          <w:szCs w:val="22"/>
        </w:rPr>
        <w:t>202</w:t>
      </w:r>
      <w:r w:rsidR="00522D43">
        <w:rPr>
          <w:b/>
          <w:sz w:val="22"/>
          <w:szCs w:val="22"/>
        </w:rPr>
        <w:t>5</w:t>
      </w:r>
      <w:r w:rsidR="00681BFF" w:rsidRPr="00FF1ECF">
        <w:rPr>
          <w:b/>
          <w:sz w:val="22"/>
          <w:szCs w:val="22"/>
        </w:rPr>
        <w:t xml:space="preserve"> </w:t>
      </w:r>
      <w:r w:rsidR="00B83187">
        <w:rPr>
          <w:b/>
          <w:sz w:val="22"/>
          <w:szCs w:val="22"/>
        </w:rPr>
        <w:t xml:space="preserve">– 9:30 </w:t>
      </w:r>
      <w:r w:rsidR="00FF1ECF" w:rsidRPr="00FF1ECF">
        <w:rPr>
          <w:b/>
          <w:sz w:val="22"/>
          <w:szCs w:val="22"/>
        </w:rPr>
        <w:t>a</w:t>
      </w:r>
      <w:r w:rsidR="00681BFF" w:rsidRPr="00FF1ECF">
        <w:rPr>
          <w:b/>
          <w:sz w:val="22"/>
          <w:szCs w:val="22"/>
        </w:rPr>
        <w:t>.m.</w:t>
      </w:r>
    </w:p>
    <w:tbl>
      <w:tblPr>
        <w:tblW w:w="5192" w:type="pct"/>
        <w:tblInd w:w="-90" w:type="dxa"/>
        <w:tblLook w:val="01E0" w:firstRow="1" w:lastRow="1" w:firstColumn="1" w:lastColumn="1" w:noHBand="0" w:noVBand="0"/>
      </w:tblPr>
      <w:tblGrid>
        <w:gridCol w:w="2527"/>
        <w:gridCol w:w="4222"/>
        <w:gridCol w:w="2970"/>
      </w:tblGrid>
      <w:tr w:rsidR="000A01F5" w:rsidRPr="000A01F5" w14:paraId="50FED2F8" w14:textId="77777777" w:rsidTr="007C6A09">
        <w:trPr>
          <w:trHeight w:val="288"/>
        </w:trPr>
        <w:tc>
          <w:tcPr>
            <w:tcW w:w="1300" w:type="pct"/>
            <w:vAlign w:val="center"/>
          </w:tcPr>
          <w:p w14:paraId="656FA595" w14:textId="77777777" w:rsidR="004D1259" w:rsidRDefault="004D1259" w:rsidP="00E45A31">
            <w:pPr>
              <w:jc w:val="both"/>
              <w:rPr>
                <w:iCs/>
                <w:color w:val="000000" w:themeColor="text1"/>
                <w:sz w:val="22"/>
                <w:szCs w:val="22"/>
              </w:rPr>
            </w:pPr>
          </w:p>
          <w:p w14:paraId="4C5786DB" w14:textId="6B7771ED" w:rsidR="00A0463C" w:rsidRPr="00BA6518" w:rsidRDefault="00A0463C" w:rsidP="00E45A31">
            <w:pPr>
              <w:jc w:val="both"/>
              <w:rPr>
                <w:iCs/>
                <w:color w:val="000000" w:themeColor="text1"/>
                <w:sz w:val="22"/>
                <w:szCs w:val="22"/>
              </w:rPr>
            </w:pPr>
          </w:p>
        </w:tc>
        <w:tc>
          <w:tcPr>
            <w:tcW w:w="2172" w:type="pct"/>
            <w:vAlign w:val="center"/>
          </w:tcPr>
          <w:p w14:paraId="54DD507B" w14:textId="77777777" w:rsidR="00821FC2" w:rsidRPr="000A01F5" w:rsidRDefault="00821FC2" w:rsidP="00E45A31">
            <w:pPr>
              <w:jc w:val="both"/>
              <w:rPr>
                <w:color w:val="000000" w:themeColor="text1"/>
                <w:sz w:val="22"/>
                <w:szCs w:val="22"/>
              </w:rPr>
            </w:pPr>
          </w:p>
        </w:tc>
        <w:tc>
          <w:tcPr>
            <w:tcW w:w="1528" w:type="pct"/>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7C6A09">
        <w:trPr>
          <w:trHeight w:val="288"/>
        </w:trPr>
        <w:tc>
          <w:tcPr>
            <w:tcW w:w="1300" w:type="pct"/>
            <w:shd w:val="clear" w:color="auto" w:fill="auto"/>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2" w:type="pct"/>
            <w:shd w:val="clear" w:color="auto" w:fill="auto"/>
            <w:vAlign w:val="bottom"/>
          </w:tcPr>
          <w:p w14:paraId="77337B26" w14:textId="77777777" w:rsidR="00962510" w:rsidRPr="006224C1" w:rsidRDefault="00962510" w:rsidP="000E442D">
            <w:pPr>
              <w:jc w:val="both"/>
              <w:rPr>
                <w:color w:val="000000" w:themeColor="text1"/>
                <w:sz w:val="22"/>
                <w:szCs w:val="22"/>
                <w:highlight w:val="lightGray"/>
              </w:rPr>
            </w:pPr>
          </w:p>
        </w:tc>
        <w:tc>
          <w:tcPr>
            <w:tcW w:w="1528" w:type="pct"/>
            <w:shd w:val="clear" w:color="auto" w:fill="auto"/>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B83187" w14:paraId="516C50D3" w14:textId="77777777" w:rsidTr="007C6A09">
        <w:trPr>
          <w:trHeight w:val="288"/>
        </w:trPr>
        <w:tc>
          <w:tcPr>
            <w:tcW w:w="1300" w:type="pct"/>
            <w:shd w:val="clear" w:color="auto" w:fill="auto"/>
            <w:vAlign w:val="bottom"/>
          </w:tcPr>
          <w:p w14:paraId="5AF06276" w14:textId="28684404" w:rsidR="000E442D" w:rsidRPr="00AD615B" w:rsidRDefault="000E442D" w:rsidP="000E442D">
            <w:pPr>
              <w:jc w:val="both"/>
              <w:rPr>
                <w:color w:val="000000" w:themeColor="text1"/>
                <w:sz w:val="22"/>
                <w:szCs w:val="22"/>
              </w:rPr>
            </w:pPr>
            <w:r w:rsidRPr="00AD615B">
              <w:rPr>
                <w:color w:val="000000" w:themeColor="text1"/>
                <w:sz w:val="22"/>
                <w:szCs w:val="22"/>
              </w:rPr>
              <w:t>Barnes, Bill</w:t>
            </w:r>
          </w:p>
        </w:tc>
        <w:tc>
          <w:tcPr>
            <w:tcW w:w="2172" w:type="pct"/>
            <w:shd w:val="clear" w:color="auto" w:fill="auto"/>
            <w:vAlign w:val="bottom"/>
          </w:tcPr>
          <w:p w14:paraId="52FE380F" w14:textId="5AD3FFCF" w:rsidR="000E442D" w:rsidRPr="00AD615B" w:rsidRDefault="000E442D" w:rsidP="000E442D">
            <w:pPr>
              <w:jc w:val="both"/>
              <w:rPr>
                <w:color w:val="000000" w:themeColor="text1"/>
                <w:sz w:val="22"/>
                <w:szCs w:val="22"/>
              </w:rPr>
            </w:pPr>
            <w:r w:rsidRPr="00AD615B">
              <w:rPr>
                <w:color w:val="000000" w:themeColor="text1"/>
                <w:sz w:val="22"/>
                <w:szCs w:val="22"/>
              </w:rPr>
              <w:t>Reliant Energy Retail Services (Reliant)</w:t>
            </w:r>
          </w:p>
        </w:tc>
        <w:tc>
          <w:tcPr>
            <w:tcW w:w="1528" w:type="pct"/>
            <w:shd w:val="clear" w:color="auto" w:fill="auto"/>
            <w:vAlign w:val="bottom"/>
          </w:tcPr>
          <w:p w14:paraId="7DB98690" w14:textId="77777777" w:rsidR="000E442D" w:rsidRPr="00195E1A" w:rsidRDefault="000E442D" w:rsidP="000E442D">
            <w:pPr>
              <w:jc w:val="both"/>
              <w:rPr>
                <w:color w:val="000000" w:themeColor="text1"/>
                <w:sz w:val="22"/>
                <w:szCs w:val="22"/>
              </w:rPr>
            </w:pPr>
          </w:p>
        </w:tc>
      </w:tr>
      <w:tr w:rsidR="000A01F5" w:rsidRPr="00B83187" w14:paraId="4AFDAF44" w14:textId="77777777" w:rsidTr="00251B01">
        <w:trPr>
          <w:trHeight w:val="288"/>
        </w:trPr>
        <w:tc>
          <w:tcPr>
            <w:tcW w:w="1300" w:type="pct"/>
            <w:shd w:val="clear" w:color="auto" w:fill="auto"/>
            <w:vAlign w:val="bottom"/>
          </w:tcPr>
          <w:p w14:paraId="4589C5D5" w14:textId="7F20A116" w:rsidR="000E442D" w:rsidRPr="00AD615B" w:rsidRDefault="000E442D" w:rsidP="000E442D">
            <w:pPr>
              <w:rPr>
                <w:color w:val="000000" w:themeColor="text1"/>
                <w:sz w:val="22"/>
                <w:szCs w:val="22"/>
              </w:rPr>
            </w:pPr>
            <w:r w:rsidRPr="00AD615B">
              <w:rPr>
                <w:color w:val="000000" w:themeColor="text1"/>
                <w:sz w:val="22"/>
                <w:szCs w:val="22"/>
              </w:rPr>
              <w:t>Bonskowski, Ned</w:t>
            </w:r>
          </w:p>
        </w:tc>
        <w:tc>
          <w:tcPr>
            <w:tcW w:w="2172" w:type="pct"/>
            <w:shd w:val="clear" w:color="auto" w:fill="auto"/>
            <w:vAlign w:val="bottom"/>
          </w:tcPr>
          <w:p w14:paraId="51775A0A" w14:textId="11518974" w:rsidR="000E442D" w:rsidRPr="00AD615B" w:rsidRDefault="00195E1A" w:rsidP="000E442D">
            <w:pPr>
              <w:rPr>
                <w:color w:val="000000" w:themeColor="text1"/>
                <w:sz w:val="22"/>
                <w:szCs w:val="22"/>
              </w:rPr>
            </w:pPr>
            <w:r w:rsidRPr="00AD615B">
              <w:rPr>
                <w:color w:val="000000" w:themeColor="text1"/>
                <w:sz w:val="22"/>
                <w:szCs w:val="22"/>
              </w:rPr>
              <w:t>Vistra Operations Company (Vistra)</w:t>
            </w:r>
          </w:p>
        </w:tc>
        <w:tc>
          <w:tcPr>
            <w:tcW w:w="1528" w:type="pct"/>
            <w:shd w:val="clear" w:color="auto" w:fill="auto"/>
            <w:vAlign w:val="bottom"/>
          </w:tcPr>
          <w:p w14:paraId="6AC60D6B" w14:textId="5205ED04" w:rsidR="000E442D" w:rsidRPr="00195E1A" w:rsidRDefault="000E442D" w:rsidP="000E442D">
            <w:pPr>
              <w:rPr>
                <w:color w:val="000000" w:themeColor="text1"/>
                <w:sz w:val="22"/>
                <w:szCs w:val="22"/>
              </w:rPr>
            </w:pPr>
          </w:p>
        </w:tc>
      </w:tr>
      <w:tr w:rsidR="00DE0351" w:rsidRPr="00B83187" w14:paraId="58B7BF1D" w14:textId="77777777" w:rsidTr="00251B01">
        <w:trPr>
          <w:trHeight w:val="288"/>
        </w:trPr>
        <w:tc>
          <w:tcPr>
            <w:tcW w:w="1300" w:type="pct"/>
            <w:shd w:val="clear" w:color="auto" w:fill="auto"/>
            <w:vAlign w:val="bottom"/>
          </w:tcPr>
          <w:p w14:paraId="5519A060" w14:textId="3DEFA04B" w:rsidR="00DE0351" w:rsidRPr="00AD615B" w:rsidRDefault="00DE0351" w:rsidP="000E442D">
            <w:pPr>
              <w:rPr>
                <w:color w:val="000000" w:themeColor="text1"/>
                <w:sz w:val="22"/>
                <w:szCs w:val="22"/>
              </w:rPr>
            </w:pPr>
            <w:r w:rsidRPr="00AD615B">
              <w:rPr>
                <w:color w:val="000000" w:themeColor="text1"/>
                <w:sz w:val="22"/>
                <w:szCs w:val="22"/>
              </w:rPr>
              <w:t>Carpenter, Jeremy</w:t>
            </w:r>
          </w:p>
        </w:tc>
        <w:tc>
          <w:tcPr>
            <w:tcW w:w="2172" w:type="pct"/>
            <w:shd w:val="clear" w:color="auto" w:fill="auto"/>
            <w:vAlign w:val="bottom"/>
          </w:tcPr>
          <w:p w14:paraId="532A7451" w14:textId="5F2A3437" w:rsidR="00DE0351" w:rsidRPr="00AD615B" w:rsidRDefault="00DE0351" w:rsidP="000E442D">
            <w:pPr>
              <w:rPr>
                <w:color w:val="000000" w:themeColor="text1"/>
                <w:sz w:val="22"/>
                <w:szCs w:val="22"/>
              </w:rPr>
            </w:pPr>
            <w:r w:rsidRPr="00AD615B">
              <w:rPr>
                <w:color w:val="000000" w:themeColor="text1"/>
                <w:sz w:val="22"/>
                <w:szCs w:val="22"/>
              </w:rPr>
              <w:t>Tenaska Power Services (Tenaska</w:t>
            </w:r>
            <w:r w:rsidR="00331ABB" w:rsidRPr="00AD615B">
              <w:rPr>
                <w:color w:val="000000" w:themeColor="text1"/>
                <w:sz w:val="22"/>
                <w:szCs w:val="22"/>
              </w:rPr>
              <w:t>)</w:t>
            </w:r>
          </w:p>
        </w:tc>
        <w:tc>
          <w:tcPr>
            <w:tcW w:w="1528" w:type="pct"/>
            <w:shd w:val="clear" w:color="auto" w:fill="auto"/>
            <w:vAlign w:val="bottom"/>
          </w:tcPr>
          <w:p w14:paraId="1EBD216B" w14:textId="202758A5" w:rsidR="00DE0351" w:rsidRPr="00195E1A" w:rsidRDefault="00AD615B" w:rsidP="000E442D">
            <w:pPr>
              <w:rPr>
                <w:color w:val="000000" w:themeColor="text1"/>
                <w:sz w:val="22"/>
                <w:szCs w:val="22"/>
              </w:rPr>
            </w:pPr>
            <w:r>
              <w:rPr>
                <w:color w:val="000000" w:themeColor="text1"/>
                <w:sz w:val="22"/>
                <w:szCs w:val="22"/>
              </w:rPr>
              <w:t>Via Teleconference</w:t>
            </w:r>
          </w:p>
        </w:tc>
      </w:tr>
      <w:tr w:rsidR="00195E1A" w:rsidRPr="00B83187" w14:paraId="1D50EDD5" w14:textId="77777777" w:rsidTr="00251B01">
        <w:trPr>
          <w:trHeight w:val="288"/>
        </w:trPr>
        <w:tc>
          <w:tcPr>
            <w:tcW w:w="1300" w:type="pct"/>
            <w:shd w:val="clear" w:color="auto" w:fill="auto"/>
            <w:vAlign w:val="bottom"/>
          </w:tcPr>
          <w:p w14:paraId="1732C5AA" w14:textId="42B6F9E2" w:rsidR="00195E1A" w:rsidRPr="00AD615B" w:rsidRDefault="00195E1A" w:rsidP="000E442D">
            <w:pPr>
              <w:jc w:val="both"/>
              <w:rPr>
                <w:color w:val="000000" w:themeColor="text1"/>
                <w:sz w:val="22"/>
                <w:szCs w:val="22"/>
              </w:rPr>
            </w:pPr>
            <w:r w:rsidRPr="00AD615B">
              <w:rPr>
                <w:color w:val="000000" w:themeColor="text1"/>
                <w:sz w:val="22"/>
                <w:szCs w:val="22"/>
              </w:rPr>
              <w:t>Cochran, Seth</w:t>
            </w:r>
          </w:p>
        </w:tc>
        <w:tc>
          <w:tcPr>
            <w:tcW w:w="2172" w:type="pct"/>
            <w:shd w:val="clear" w:color="auto" w:fill="auto"/>
            <w:vAlign w:val="bottom"/>
          </w:tcPr>
          <w:p w14:paraId="11D5C115" w14:textId="621248D1" w:rsidR="00195E1A" w:rsidRPr="00AD615B" w:rsidRDefault="00195E1A" w:rsidP="000E442D">
            <w:pPr>
              <w:jc w:val="both"/>
              <w:rPr>
                <w:color w:val="000000" w:themeColor="text1"/>
                <w:sz w:val="22"/>
                <w:szCs w:val="22"/>
              </w:rPr>
            </w:pPr>
            <w:r w:rsidRPr="00AD615B">
              <w:rPr>
                <w:color w:val="000000" w:themeColor="text1"/>
                <w:sz w:val="22"/>
                <w:szCs w:val="22"/>
              </w:rPr>
              <w:t xml:space="preserve">Vitol, Inc. </w:t>
            </w:r>
            <w:r w:rsidR="0041608E">
              <w:rPr>
                <w:color w:val="000000" w:themeColor="text1"/>
                <w:sz w:val="22"/>
                <w:szCs w:val="22"/>
              </w:rPr>
              <w:t xml:space="preserve">(Vitol) </w:t>
            </w:r>
          </w:p>
        </w:tc>
        <w:tc>
          <w:tcPr>
            <w:tcW w:w="1528" w:type="pct"/>
            <w:shd w:val="clear" w:color="auto" w:fill="auto"/>
            <w:vAlign w:val="bottom"/>
          </w:tcPr>
          <w:p w14:paraId="505D108E" w14:textId="77777777" w:rsidR="00195E1A" w:rsidRPr="00195E1A" w:rsidRDefault="00195E1A" w:rsidP="000E442D">
            <w:pPr>
              <w:jc w:val="both"/>
              <w:rPr>
                <w:color w:val="000000" w:themeColor="text1"/>
                <w:sz w:val="22"/>
                <w:szCs w:val="22"/>
              </w:rPr>
            </w:pPr>
          </w:p>
        </w:tc>
      </w:tr>
      <w:tr w:rsidR="00BD22CB" w:rsidRPr="00B83187" w14:paraId="1A577677" w14:textId="77777777" w:rsidTr="00251B01">
        <w:trPr>
          <w:trHeight w:val="288"/>
        </w:trPr>
        <w:tc>
          <w:tcPr>
            <w:tcW w:w="1300" w:type="pct"/>
            <w:shd w:val="clear" w:color="auto" w:fill="auto"/>
            <w:vAlign w:val="bottom"/>
          </w:tcPr>
          <w:p w14:paraId="7620B246" w14:textId="5D66D769" w:rsidR="00BD22CB" w:rsidRPr="00AD615B" w:rsidRDefault="00BD22CB" w:rsidP="000E442D">
            <w:pPr>
              <w:jc w:val="both"/>
              <w:rPr>
                <w:color w:val="000000" w:themeColor="text1"/>
                <w:sz w:val="22"/>
                <w:szCs w:val="22"/>
              </w:rPr>
            </w:pPr>
            <w:r w:rsidRPr="00AD615B">
              <w:rPr>
                <w:color w:val="000000" w:themeColor="text1"/>
                <w:sz w:val="22"/>
                <w:szCs w:val="22"/>
              </w:rPr>
              <w:t>Dreyfus, Mark</w:t>
            </w:r>
          </w:p>
        </w:tc>
        <w:tc>
          <w:tcPr>
            <w:tcW w:w="2172" w:type="pct"/>
            <w:shd w:val="clear" w:color="auto" w:fill="auto"/>
            <w:vAlign w:val="bottom"/>
          </w:tcPr>
          <w:p w14:paraId="5F641366" w14:textId="136D514C" w:rsidR="00BD22CB" w:rsidRPr="00AD615B" w:rsidRDefault="00BD22CB" w:rsidP="000E442D">
            <w:pPr>
              <w:jc w:val="both"/>
              <w:rPr>
                <w:color w:val="000000" w:themeColor="text1"/>
                <w:sz w:val="22"/>
                <w:szCs w:val="22"/>
              </w:rPr>
            </w:pPr>
            <w:r w:rsidRPr="00AD615B">
              <w:rPr>
                <w:color w:val="000000" w:themeColor="text1"/>
                <w:sz w:val="22"/>
                <w:szCs w:val="22"/>
              </w:rPr>
              <w:t>City of Eastland</w:t>
            </w:r>
          </w:p>
        </w:tc>
        <w:tc>
          <w:tcPr>
            <w:tcW w:w="1528" w:type="pct"/>
            <w:shd w:val="clear" w:color="auto" w:fill="auto"/>
            <w:vAlign w:val="bottom"/>
          </w:tcPr>
          <w:p w14:paraId="1D492685" w14:textId="77777777" w:rsidR="00BD22CB" w:rsidRPr="00195E1A" w:rsidRDefault="00BD22CB" w:rsidP="000E442D">
            <w:pPr>
              <w:jc w:val="both"/>
              <w:rPr>
                <w:color w:val="000000" w:themeColor="text1"/>
                <w:sz w:val="22"/>
                <w:szCs w:val="22"/>
              </w:rPr>
            </w:pPr>
          </w:p>
        </w:tc>
      </w:tr>
      <w:tr w:rsidR="00052E30" w:rsidRPr="00B83187" w14:paraId="3C965139" w14:textId="77777777" w:rsidTr="00251B01">
        <w:trPr>
          <w:trHeight w:val="288"/>
        </w:trPr>
        <w:tc>
          <w:tcPr>
            <w:tcW w:w="1300" w:type="pct"/>
            <w:shd w:val="clear" w:color="auto" w:fill="auto"/>
            <w:vAlign w:val="bottom"/>
          </w:tcPr>
          <w:p w14:paraId="51C32E76" w14:textId="62089D44" w:rsidR="00052E30" w:rsidRPr="00AD615B" w:rsidRDefault="00052E30" w:rsidP="000E442D">
            <w:pPr>
              <w:jc w:val="both"/>
              <w:rPr>
                <w:color w:val="000000" w:themeColor="text1"/>
                <w:sz w:val="22"/>
                <w:szCs w:val="22"/>
              </w:rPr>
            </w:pPr>
            <w:r w:rsidRPr="00AD615B">
              <w:rPr>
                <w:color w:val="000000" w:themeColor="text1"/>
                <w:sz w:val="22"/>
                <w:szCs w:val="22"/>
              </w:rPr>
              <w:t>Fehrenbach, Nick</w:t>
            </w:r>
          </w:p>
        </w:tc>
        <w:tc>
          <w:tcPr>
            <w:tcW w:w="2172" w:type="pct"/>
            <w:shd w:val="clear" w:color="auto" w:fill="auto"/>
            <w:vAlign w:val="bottom"/>
          </w:tcPr>
          <w:p w14:paraId="47DA3647" w14:textId="5BDE404B" w:rsidR="00052E30" w:rsidRPr="00AD615B" w:rsidRDefault="00052E30" w:rsidP="000E442D">
            <w:pPr>
              <w:jc w:val="both"/>
              <w:rPr>
                <w:color w:val="000000" w:themeColor="text1"/>
                <w:sz w:val="22"/>
                <w:szCs w:val="22"/>
              </w:rPr>
            </w:pPr>
            <w:r w:rsidRPr="00AD615B">
              <w:rPr>
                <w:color w:val="000000" w:themeColor="text1"/>
                <w:sz w:val="22"/>
                <w:szCs w:val="22"/>
              </w:rPr>
              <w:t>City of Dallas</w:t>
            </w:r>
          </w:p>
        </w:tc>
        <w:tc>
          <w:tcPr>
            <w:tcW w:w="1528" w:type="pct"/>
            <w:shd w:val="clear" w:color="auto" w:fill="auto"/>
            <w:vAlign w:val="bottom"/>
          </w:tcPr>
          <w:p w14:paraId="19611604" w14:textId="30D53593" w:rsidR="00052E30" w:rsidRPr="00195E1A" w:rsidRDefault="00052E30" w:rsidP="000E442D">
            <w:pPr>
              <w:jc w:val="both"/>
              <w:rPr>
                <w:color w:val="000000" w:themeColor="text1"/>
                <w:sz w:val="22"/>
                <w:szCs w:val="22"/>
              </w:rPr>
            </w:pPr>
          </w:p>
        </w:tc>
      </w:tr>
      <w:tr w:rsidR="00AD615B" w:rsidRPr="00B83187" w14:paraId="5ABF687B" w14:textId="77777777" w:rsidTr="00251B01">
        <w:trPr>
          <w:trHeight w:val="288"/>
        </w:trPr>
        <w:tc>
          <w:tcPr>
            <w:tcW w:w="1300" w:type="pct"/>
            <w:shd w:val="clear" w:color="auto" w:fill="auto"/>
            <w:vAlign w:val="bottom"/>
          </w:tcPr>
          <w:p w14:paraId="50811E0C" w14:textId="12F90E62" w:rsidR="00AD615B" w:rsidRPr="00AD615B" w:rsidRDefault="00AD615B" w:rsidP="000E442D">
            <w:pPr>
              <w:jc w:val="both"/>
              <w:rPr>
                <w:color w:val="000000" w:themeColor="text1"/>
                <w:sz w:val="22"/>
                <w:szCs w:val="22"/>
              </w:rPr>
            </w:pPr>
            <w:r>
              <w:rPr>
                <w:color w:val="000000" w:themeColor="text1"/>
                <w:sz w:val="22"/>
                <w:szCs w:val="22"/>
              </w:rPr>
              <w:t>Franklin, Russell</w:t>
            </w:r>
          </w:p>
        </w:tc>
        <w:tc>
          <w:tcPr>
            <w:tcW w:w="2172" w:type="pct"/>
            <w:shd w:val="clear" w:color="auto" w:fill="auto"/>
            <w:vAlign w:val="bottom"/>
          </w:tcPr>
          <w:p w14:paraId="046A914C" w14:textId="7E960123" w:rsidR="00AD615B" w:rsidRPr="00AD615B" w:rsidRDefault="00AD615B" w:rsidP="000E442D">
            <w:pPr>
              <w:jc w:val="both"/>
              <w:rPr>
                <w:color w:val="000000" w:themeColor="text1"/>
                <w:sz w:val="22"/>
                <w:szCs w:val="22"/>
              </w:rPr>
            </w:pPr>
            <w:r>
              <w:rPr>
                <w:color w:val="000000" w:themeColor="text1"/>
                <w:sz w:val="22"/>
                <w:szCs w:val="22"/>
              </w:rPr>
              <w:t>Garland Power and Light (GP&amp;L)</w:t>
            </w:r>
          </w:p>
        </w:tc>
        <w:tc>
          <w:tcPr>
            <w:tcW w:w="1528" w:type="pct"/>
            <w:shd w:val="clear" w:color="auto" w:fill="auto"/>
            <w:vAlign w:val="bottom"/>
          </w:tcPr>
          <w:p w14:paraId="0754C969" w14:textId="62B2862F" w:rsidR="00AD615B" w:rsidRPr="00195E1A" w:rsidRDefault="00AD615B" w:rsidP="000E442D">
            <w:pPr>
              <w:jc w:val="both"/>
              <w:rPr>
                <w:color w:val="000000" w:themeColor="text1"/>
                <w:sz w:val="22"/>
                <w:szCs w:val="22"/>
              </w:rPr>
            </w:pPr>
            <w:r w:rsidRPr="00AD615B">
              <w:rPr>
                <w:color w:val="000000" w:themeColor="text1"/>
                <w:sz w:val="22"/>
                <w:szCs w:val="22"/>
              </w:rPr>
              <w:t>Via Teleconference</w:t>
            </w:r>
          </w:p>
        </w:tc>
      </w:tr>
      <w:tr w:rsidR="000A01F5" w:rsidRPr="00B83187" w14:paraId="146B2EB7" w14:textId="77777777" w:rsidTr="00251B01">
        <w:trPr>
          <w:trHeight w:val="288"/>
        </w:trPr>
        <w:tc>
          <w:tcPr>
            <w:tcW w:w="1300" w:type="pct"/>
            <w:shd w:val="clear" w:color="auto" w:fill="auto"/>
            <w:vAlign w:val="bottom"/>
          </w:tcPr>
          <w:p w14:paraId="091515D8" w14:textId="020C52F5" w:rsidR="000E442D" w:rsidRPr="00AD615B" w:rsidRDefault="000E442D" w:rsidP="000E442D">
            <w:pPr>
              <w:jc w:val="both"/>
              <w:rPr>
                <w:color w:val="000000" w:themeColor="text1"/>
                <w:sz w:val="22"/>
                <w:szCs w:val="22"/>
              </w:rPr>
            </w:pPr>
            <w:r w:rsidRPr="00AD615B">
              <w:rPr>
                <w:color w:val="000000" w:themeColor="text1"/>
                <w:sz w:val="22"/>
                <w:szCs w:val="22"/>
              </w:rPr>
              <w:t>Gaytan, Jose</w:t>
            </w:r>
          </w:p>
        </w:tc>
        <w:tc>
          <w:tcPr>
            <w:tcW w:w="2172" w:type="pct"/>
            <w:shd w:val="clear" w:color="auto" w:fill="auto"/>
            <w:vAlign w:val="bottom"/>
          </w:tcPr>
          <w:p w14:paraId="08F3B9EB" w14:textId="1BCC3331" w:rsidR="000E442D" w:rsidRPr="00AD615B" w:rsidRDefault="000E442D" w:rsidP="000E442D">
            <w:pPr>
              <w:jc w:val="both"/>
              <w:rPr>
                <w:color w:val="000000" w:themeColor="text1"/>
                <w:sz w:val="22"/>
                <w:szCs w:val="22"/>
              </w:rPr>
            </w:pPr>
            <w:r w:rsidRPr="00AD615B">
              <w:rPr>
                <w:color w:val="000000" w:themeColor="text1"/>
                <w:sz w:val="22"/>
                <w:szCs w:val="22"/>
              </w:rPr>
              <w:t>Denton Municipal Electric (DME)</w:t>
            </w:r>
          </w:p>
        </w:tc>
        <w:tc>
          <w:tcPr>
            <w:tcW w:w="1528" w:type="pct"/>
            <w:shd w:val="clear" w:color="auto" w:fill="auto"/>
            <w:vAlign w:val="bottom"/>
          </w:tcPr>
          <w:p w14:paraId="09301390" w14:textId="6D64E511" w:rsidR="000E442D" w:rsidRPr="00195E1A" w:rsidRDefault="000E442D" w:rsidP="000E442D">
            <w:pPr>
              <w:jc w:val="both"/>
              <w:rPr>
                <w:color w:val="000000" w:themeColor="text1"/>
                <w:sz w:val="22"/>
                <w:szCs w:val="22"/>
              </w:rPr>
            </w:pPr>
          </w:p>
        </w:tc>
      </w:tr>
      <w:tr w:rsidR="00195E1A" w:rsidRPr="00B83187" w14:paraId="331009B3" w14:textId="77777777" w:rsidTr="00251B01">
        <w:trPr>
          <w:trHeight w:val="288"/>
        </w:trPr>
        <w:tc>
          <w:tcPr>
            <w:tcW w:w="1300" w:type="pct"/>
            <w:shd w:val="clear" w:color="auto" w:fill="auto"/>
            <w:vAlign w:val="bottom"/>
          </w:tcPr>
          <w:p w14:paraId="2C16B62E" w14:textId="48D09378" w:rsidR="00195E1A" w:rsidRPr="00AD615B" w:rsidRDefault="00195E1A" w:rsidP="000E442D">
            <w:pPr>
              <w:jc w:val="both"/>
              <w:rPr>
                <w:color w:val="000000" w:themeColor="text1"/>
                <w:sz w:val="22"/>
                <w:szCs w:val="22"/>
              </w:rPr>
            </w:pPr>
            <w:r w:rsidRPr="00AD615B">
              <w:rPr>
                <w:color w:val="000000" w:themeColor="text1"/>
                <w:sz w:val="22"/>
                <w:szCs w:val="22"/>
              </w:rPr>
              <w:t>Goff, Eric</w:t>
            </w:r>
          </w:p>
        </w:tc>
        <w:tc>
          <w:tcPr>
            <w:tcW w:w="2172" w:type="pct"/>
            <w:shd w:val="clear" w:color="auto" w:fill="auto"/>
            <w:vAlign w:val="bottom"/>
          </w:tcPr>
          <w:p w14:paraId="7E57D4FB" w14:textId="2ADE6B46" w:rsidR="00195E1A" w:rsidRPr="00AD615B" w:rsidRDefault="00195E1A" w:rsidP="000E442D">
            <w:pPr>
              <w:jc w:val="both"/>
              <w:rPr>
                <w:color w:val="000000" w:themeColor="text1"/>
                <w:sz w:val="22"/>
                <w:szCs w:val="22"/>
              </w:rPr>
            </w:pPr>
            <w:r w:rsidRPr="00AD615B">
              <w:rPr>
                <w:color w:val="000000" w:themeColor="text1"/>
                <w:sz w:val="22"/>
                <w:szCs w:val="22"/>
              </w:rPr>
              <w:t xml:space="preserve">TAC Residential Consumer </w:t>
            </w:r>
          </w:p>
        </w:tc>
        <w:tc>
          <w:tcPr>
            <w:tcW w:w="1528" w:type="pct"/>
            <w:shd w:val="clear" w:color="auto" w:fill="auto"/>
            <w:vAlign w:val="bottom"/>
          </w:tcPr>
          <w:p w14:paraId="0A928BF6" w14:textId="48629595" w:rsidR="00195E1A" w:rsidRPr="00195E1A" w:rsidRDefault="00195E1A" w:rsidP="000E442D">
            <w:pPr>
              <w:jc w:val="both"/>
              <w:rPr>
                <w:color w:val="000000" w:themeColor="text1"/>
                <w:sz w:val="22"/>
                <w:szCs w:val="22"/>
              </w:rPr>
            </w:pPr>
          </w:p>
        </w:tc>
      </w:tr>
      <w:tr w:rsidR="0096489F" w:rsidRPr="00B83187" w14:paraId="7DE5810B" w14:textId="77777777" w:rsidTr="00251B01">
        <w:trPr>
          <w:trHeight w:val="288"/>
        </w:trPr>
        <w:tc>
          <w:tcPr>
            <w:tcW w:w="1300" w:type="pct"/>
            <w:shd w:val="clear" w:color="auto" w:fill="auto"/>
            <w:vAlign w:val="bottom"/>
          </w:tcPr>
          <w:p w14:paraId="1ECAD624" w14:textId="562FA164" w:rsidR="0096489F" w:rsidRPr="00AD615B" w:rsidRDefault="0096489F" w:rsidP="000E442D">
            <w:pPr>
              <w:jc w:val="both"/>
              <w:rPr>
                <w:color w:val="000000" w:themeColor="text1"/>
                <w:sz w:val="22"/>
                <w:szCs w:val="22"/>
              </w:rPr>
            </w:pPr>
            <w:r w:rsidRPr="00AD615B">
              <w:rPr>
                <w:color w:val="000000" w:themeColor="text1"/>
                <w:sz w:val="22"/>
                <w:szCs w:val="22"/>
              </w:rPr>
              <w:t>Haley, Ian</w:t>
            </w:r>
          </w:p>
        </w:tc>
        <w:tc>
          <w:tcPr>
            <w:tcW w:w="2172" w:type="pct"/>
            <w:shd w:val="clear" w:color="auto" w:fill="auto"/>
            <w:vAlign w:val="bottom"/>
          </w:tcPr>
          <w:p w14:paraId="6685E52A" w14:textId="21088694" w:rsidR="0096489F" w:rsidRPr="00AD615B" w:rsidRDefault="0096489F" w:rsidP="000E442D">
            <w:pPr>
              <w:jc w:val="both"/>
              <w:rPr>
                <w:color w:val="000000" w:themeColor="text1"/>
                <w:sz w:val="22"/>
                <w:szCs w:val="22"/>
              </w:rPr>
            </w:pPr>
            <w:r w:rsidRPr="00AD615B">
              <w:rPr>
                <w:color w:val="000000" w:themeColor="text1"/>
                <w:sz w:val="22"/>
                <w:szCs w:val="22"/>
              </w:rPr>
              <w:t xml:space="preserve">Morgan Stanley </w:t>
            </w:r>
          </w:p>
        </w:tc>
        <w:tc>
          <w:tcPr>
            <w:tcW w:w="1528" w:type="pct"/>
            <w:shd w:val="clear" w:color="auto" w:fill="auto"/>
            <w:vAlign w:val="bottom"/>
          </w:tcPr>
          <w:p w14:paraId="39B55E0A" w14:textId="77777777" w:rsidR="0096489F" w:rsidRPr="00195E1A" w:rsidRDefault="0096489F" w:rsidP="000E442D">
            <w:pPr>
              <w:jc w:val="both"/>
              <w:rPr>
                <w:color w:val="000000" w:themeColor="text1"/>
                <w:sz w:val="22"/>
                <w:szCs w:val="22"/>
              </w:rPr>
            </w:pPr>
          </w:p>
        </w:tc>
      </w:tr>
      <w:tr w:rsidR="0023726A" w:rsidRPr="00B83187" w14:paraId="13063A58" w14:textId="77777777" w:rsidTr="00251B01">
        <w:trPr>
          <w:trHeight w:val="288"/>
        </w:trPr>
        <w:tc>
          <w:tcPr>
            <w:tcW w:w="1300" w:type="pct"/>
            <w:shd w:val="clear" w:color="auto" w:fill="auto"/>
            <w:vAlign w:val="bottom"/>
          </w:tcPr>
          <w:p w14:paraId="4AFE5AC0" w14:textId="4F959CAC" w:rsidR="0023726A" w:rsidRPr="00AD615B" w:rsidRDefault="0023726A" w:rsidP="000E442D">
            <w:pPr>
              <w:jc w:val="both"/>
              <w:rPr>
                <w:color w:val="000000" w:themeColor="text1"/>
                <w:sz w:val="22"/>
                <w:szCs w:val="22"/>
              </w:rPr>
            </w:pPr>
            <w:r w:rsidRPr="00AD615B">
              <w:rPr>
                <w:color w:val="000000" w:themeColor="text1"/>
                <w:sz w:val="22"/>
                <w:szCs w:val="22"/>
              </w:rPr>
              <w:t>Harpole, Jay</w:t>
            </w:r>
          </w:p>
        </w:tc>
        <w:tc>
          <w:tcPr>
            <w:tcW w:w="2172" w:type="pct"/>
            <w:shd w:val="clear" w:color="auto" w:fill="auto"/>
            <w:vAlign w:val="bottom"/>
          </w:tcPr>
          <w:p w14:paraId="1AEC5257" w14:textId="12848ACA" w:rsidR="0023726A" w:rsidRPr="00AD615B" w:rsidRDefault="00485CE9" w:rsidP="000E442D">
            <w:pPr>
              <w:jc w:val="both"/>
              <w:rPr>
                <w:color w:val="000000" w:themeColor="text1"/>
                <w:sz w:val="22"/>
                <w:szCs w:val="22"/>
              </w:rPr>
            </w:pPr>
            <w:r w:rsidRPr="00485CE9">
              <w:rPr>
                <w:color w:val="000000" w:themeColor="text1"/>
                <w:sz w:val="22"/>
                <w:szCs w:val="22"/>
              </w:rPr>
              <w:t>AP Gas &amp; Electric (APG&amp;E)</w:t>
            </w:r>
          </w:p>
        </w:tc>
        <w:tc>
          <w:tcPr>
            <w:tcW w:w="1528" w:type="pct"/>
            <w:shd w:val="clear" w:color="auto" w:fill="auto"/>
            <w:vAlign w:val="bottom"/>
          </w:tcPr>
          <w:p w14:paraId="771F9E3B" w14:textId="63227A3A" w:rsidR="0023726A" w:rsidRPr="00195E1A" w:rsidRDefault="005745BA" w:rsidP="000E442D">
            <w:pPr>
              <w:jc w:val="both"/>
              <w:rPr>
                <w:color w:val="000000" w:themeColor="text1"/>
                <w:sz w:val="22"/>
                <w:szCs w:val="22"/>
              </w:rPr>
            </w:pPr>
            <w:r>
              <w:rPr>
                <w:color w:val="000000" w:themeColor="text1"/>
                <w:sz w:val="22"/>
                <w:szCs w:val="22"/>
              </w:rPr>
              <w:t>Via Teleconference</w:t>
            </w:r>
          </w:p>
        </w:tc>
      </w:tr>
      <w:tr w:rsidR="000A01F5" w:rsidRPr="00B83187" w14:paraId="69EDC0EF" w14:textId="77777777" w:rsidTr="00251B01">
        <w:trPr>
          <w:trHeight w:val="288"/>
        </w:trPr>
        <w:tc>
          <w:tcPr>
            <w:tcW w:w="1300" w:type="pct"/>
            <w:shd w:val="clear" w:color="auto" w:fill="auto"/>
            <w:vAlign w:val="bottom"/>
          </w:tcPr>
          <w:p w14:paraId="6775C5D3" w14:textId="49ECCFE9" w:rsidR="000E442D" w:rsidRPr="00AD615B" w:rsidRDefault="000E442D" w:rsidP="000E442D">
            <w:pPr>
              <w:jc w:val="both"/>
              <w:rPr>
                <w:color w:val="000000" w:themeColor="text1"/>
                <w:sz w:val="22"/>
                <w:szCs w:val="22"/>
              </w:rPr>
            </w:pPr>
            <w:r w:rsidRPr="00AD615B">
              <w:rPr>
                <w:color w:val="000000" w:themeColor="text1"/>
                <w:sz w:val="22"/>
                <w:szCs w:val="22"/>
              </w:rPr>
              <w:t>Helton, Bob</w:t>
            </w:r>
          </w:p>
        </w:tc>
        <w:tc>
          <w:tcPr>
            <w:tcW w:w="2172" w:type="pct"/>
            <w:shd w:val="clear" w:color="auto" w:fill="auto"/>
            <w:vAlign w:val="bottom"/>
          </w:tcPr>
          <w:p w14:paraId="2C33187B" w14:textId="1DC80C91" w:rsidR="000E442D" w:rsidRPr="00AD615B" w:rsidRDefault="000E442D" w:rsidP="000E442D">
            <w:pPr>
              <w:jc w:val="both"/>
              <w:rPr>
                <w:color w:val="000000" w:themeColor="text1"/>
                <w:sz w:val="22"/>
                <w:szCs w:val="22"/>
              </w:rPr>
            </w:pPr>
            <w:r w:rsidRPr="00AD615B">
              <w:rPr>
                <w:color w:val="000000" w:themeColor="text1"/>
                <w:sz w:val="22"/>
                <w:szCs w:val="22"/>
              </w:rPr>
              <w:t>E</w:t>
            </w:r>
            <w:r w:rsidR="00AD615B">
              <w:rPr>
                <w:color w:val="000000" w:themeColor="text1"/>
                <w:sz w:val="22"/>
                <w:szCs w:val="22"/>
              </w:rPr>
              <w:t xml:space="preserve">ngie </w:t>
            </w:r>
            <w:r w:rsidR="00405DD8" w:rsidRPr="00AD615B">
              <w:rPr>
                <w:color w:val="000000" w:themeColor="text1"/>
                <w:sz w:val="22"/>
                <w:szCs w:val="22"/>
              </w:rPr>
              <w:t>North America (E</w:t>
            </w:r>
            <w:r w:rsidR="00AD615B">
              <w:rPr>
                <w:color w:val="000000" w:themeColor="text1"/>
                <w:sz w:val="22"/>
                <w:szCs w:val="22"/>
              </w:rPr>
              <w:t>ngie)</w:t>
            </w:r>
          </w:p>
        </w:tc>
        <w:tc>
          <w:tcPr>
            <w:tcW w:w="1528" w:type="pct"/>
            <w:shd w:val="clear" w:color="auto" w:fill="auto"/>
            <w:vAlign w:val="bottom"/>
          </w:tcPr>
          <w:p w14:paraId="3F3EDE95" w14:textId="3D908E21" w:rsidR="000E442D" w:rsidRPr="00195E1A" w:rsidRDefault="000E442D" w:rsidP="000E442D">
            <w:pPr>
              <w:jc w:val="both"/>
              <w:rPr>
                <w:color w:val="000000" w:themeColor="text1"/>
                <w:sz w:val="22"/>
                <w:szCs w:val="22"/>
              </w:rPr>
            </w:pPr>
          </w:p>
        </w:tc>
      </w:tr>
      <w:tr w:rsidR="005D69C4" w:rsidRPr="00B83187" w14:paraId="7638BDFA" w14:textId="77777777" w:rsidTr="00251B01">
        <w:trPr>
          <w:trHeight w:val="288"/>
        </w:trPr>
        <w:tc>
          <w:tcPr>
            <w:tcW w:w="1300" w:type="pct"/>
            <w:shd w:val="clear" w:color="auto" w:fill="auto"/>
            <w:vAlign w:val="bottom"/>
          </w:tcPr>
          <w:p w14:paraId="452F79C1" w14:textId="04D0BD5B" w:rsidR="005D69C4" w:rsidRPr="00AD615B" w:rsidRDefault="005D69C4" w:rsidP="000E442D">
            <w:pPr>
              <w:jc w:val="both"/>
              <w:rPr>
                <w:color w:val="000000" w:themeColor="text1"/>
                <w:sz w:val="22"/>
                <w:szCs w:val="22"/>
              </w:rPr>
            </w:pPr>
            <w:r w:rsidRPr="00AD615B">
              <w:rPr>
                <w:color w:val="000000" w:themeColor="text1"/>
                <w:sz w:val="22"/>
                <w:szCs w:val="22"/>
              </w:rPr>
              <w:t>Hendrix, Chris</w:t>
            </w:r>
          </w:p>
        </w:tc>
        <w:tc>
          <w:tcPr>
            <w:tcW w:w="2172" w:type="pct"/>
            <w:shd w:val="clear" w:color="auto" w:fill="auto"/>
            <w:vAlign w:val="bottom"/>
          </w:tcPr>
          <w:p w14:paraId="495EB050" w14:textId="60AC390F" w:rsidR="005D69C4" w:rsidRPr="00AD615B" w:rsidRDefault="005D69C4" w:rsidP="000E442D">
            <w:pPr>
              <w:jc w:val="both"/>
              <w:rPr>
                <w:color w:val="000000" w:themeColor="text1"/>
                <w:sz w:val="22"/>
                <w:szCs w:val="22"/>
              </w:rPr>
            </w:pPr>
            <w:r w:rsidRPr="00AD615B">
              <w:rPr>
                <w:color w:val="000000" w:themeColor="text1"/>
                <w:sz w:val="22"/>
                <w:szCs w:val="22"/>
              </w:rPr>
              <w:t>Demand Control 2</w:t>
            </w:r>
          </w:p>
        </w:tc>
        <w:tc>
          <w:tcPr>
            <w:tcW w:w="1528" w:type="pct"/>
            <w:shd w:val="clear" w:color="auto" w:fill="auto"/>
            <w:vAlign w:val="bottom"/>
          </w:tcPr>
          <w:p w14:paraId="509EC6AD" w14:textId="5F8E3E80" w:rsidR="005D69C4" w:rsidRPr="00195E1A" w:rsidRDefault="005745BA" w:rsidP="000E442D">
            <w:pPr>
              <w:jc w:val="both"/>
              <w:rPr>
                <w:color w:val="000000" w:themeColor="text1"/>
                <w:sz w:val="22"/>
                <w:szCs w:val="22"/>
              </w:rPr>
            </w:pPr>
            <w:r>
              <w:rPr>
                <w:color w:val="000000" w:themeColor="text1"/>
                <w:sz w:val="22"/>
                <w:szCs w:val="22"/>
              </w:rPr>
              <w:t>Via Teleconference</w:t>
            </w:r>
          </w:p>
        </w:tc>
      </w:tr>
      <w:tr w:rsidR="00195E1A" w:rsidRPr="00B83187" w14:paraId="2CC97D64" w14:textId="77777777" w:rsidTr="00251B01">
        <w:trPr>
          <w:trHeight w:val="288"/>
        </w:trPr>
        <w:tc>
          <w:tcPr>
            <w:tcW w:w="1300" w:type="pct"/>
            <w:shd w:val="clear" w:color="auto" w:fill="auto"/>
            <w:vAlign w:val="bottom"/>
          </w:tcPr>
          <w:p w14:paraId="0F2CDD2F" w14:textId="1CDC3A4A" w:rsidR="00195E1A" w:rsidRPr="00AD615B" w:rsidRDefault="00195E1A" w:rsidP="000E442D">
            <w:pPr>
              <w:jc w:val="both"/>
              <w:rPr>
                <w:color w:val="000000" w:themeColor="text1"/>
                <w:sz w:val="22"/>
                <w:szCs w:val="22"/>
              </w:rPr>
            </w:pPr>
            <w:r w:rsidRPr="00AD615B">
              <w:rPr>
                <w:color w:val="000000" w:themeColor="text1"/>
                <w:sz w:val="22"/>
                <w:szCs w:val="22"/>
              </w:rPr>
              <w:t>Henson, Martha</w:t>
            </w:r>
          </w:p>
        </w:tc>
        <w:tc>
          <w:tcPr>
            <w:tcW w:w="2172" w:type="pct"/>
            <w:shd w:val="clear" w:color="auto" w:fill="auto"/>
            <w:vAlign w:val="bottom"/>
          </w:tcPr>
          <w:p w14:paraId="472E205A" w14:textId="2449459A" w:rsidR="00195E1A" w:rsidRPr="00AD615B" w:rsidRDefault="00195E1A" w:rsidP="000E442D">
            <w:pPr>
              <w:jc w:val="both"/>
              <w:rPr>
                <w:color w:val="000000" w:themeColor="text1"/>
                <w:sz w:val="22"/>
                <w:szCs w:val="22"/>
              </w:rPr>
            </w:pPr>
            <w:r w:rsidRPr="00AD615B">
              <w:rPr>
                <w:color w:val="000000" w:themeColor="text1"/>
                <w:sz w:val="22"/>
                <w:szCs w:val="22"/>
              </w:rPr>
              <w:t>Oncor Electric Delivery (Oncor)</w:t>
            </w:r>
          </w:p>
        </w:tc>
        <w:tc>
          <w:tcPr>
            <w:tcW w:w="1528" w:type="pct"/>
            <w:shd w:val="clear" w:color="auto" w:fill="auto"/>
            <w:vAlign w:val="bottom"/>
          </w:tcPr>
          <w:p w14:paraId="4F9BF316" w14:textId="77777777" w:rsidR="00195E1A" w:rsidRPr="00195E1A" w:rsidRDefault="00195E1A" w:rsidP="000E442D">
            <w:pPr>
              <w:jc w:val="both"/>
              <w:rPr>
                <w:color w:val="000000" w:themeColor="text1"/>
                <w:sz w:val="22"/>
                <w:szCs w:val="22"/>
              </w:rPr>
            </w:pPr>
          </w:p>
        </w:tc>
      </w:tr>
      <w:tr w:rsidR="00D049AE" w:rsidRPr="00B83187" w14:paraId="4C917468" w14:textId="77777777" w:rsidTr="00251B01">
        <w:trPr>
          <w:trHeight w:val="288"/>
        </w:trPr>
        <w:tc>
          <w:tcPr>
            <w:tcW w:w="1300" w:type="pct"/>
            <w:shd w:val="clear" w:color="auto" w:fill="auto"/>
            <w:vAlign w:val="bottom"/>
          </w:tcPr>
          <w:p w14:paraId="6F41F203" w14:textId="40064EA2" w:rsidR="00D049AE" w:rsidRPr="00AD615B" w:rsidRDefault="00D049AE" w:rsidP="000E442D">
            <w:pPr>
              <w:jc w:val="both"/>
              <w:rPr>
                <w:color w:val="000000" w:themeColor="text1"/>
                <w:sz w:val="22"/>
                <w:szCs w:val="22"/>
              </w:rPr>
            </w:pPr>
            <w:r w:rsidRPr="00AD615B">
              <w:rPr>
                <w:color w:val="000000" w:themeColor="text1"/>
                <w:sz w:val="22"/>
                <w:szCs w:val="22"/>
              </w:rPr>
              <w:t>Holt, Blake</w:t>
            </w:r>
          </w:p>
        </w:tc>
        <w:tc>
          <w:tcPr>
            <w:tcW w:w="2172" w:type="pct"/>
            <w:shd w:val="clear" w:color="auto" w:fill="auto"/>
            <w:vAlign w:val="bottom"/>
          </w:tcPr>
          <w:p w14:paraId="4FEE4F0E" w14:textId="0ECA8F40" w:rsidR="00D049AE" w:rsidRPr="00AD615B" w:rsidRDefault="00D049AE" w:rsidP="000E442D">
            <w:pPr>
              <w:jc w:val="both"/>
              <w:rPr>
                <w:color w:val="000000" w:themeColor="text1"/>
                <w:sz w:val="22"/>
                <w:szCs w:val="22"/>
              </w:rPr>
            </w:pPr>
            <w:r w:rsidRPr="00AD615B">
              <w:rPr>
                <w:color w:val="000000" w:themeColor="text1"/>
                <w:sz w:val="22"/>
                <w:szCs w:val="22"/>
              </w:rPr>
              <w:t>Lower Colorado River Authority (LCRA)</w:t>
            </w:r>
          </w:p>
        </w:tc>
        <w:tc>
          <w:tcPr>
            <w:tcW w:w="1528" w:type="pct"/>
            <w:shd w:val="clear" w:color="auto" w:fill="auto"/>
            <w:vAlign w:val="bottom"/>
          </w:tcPr>
          <w:p w14:paraId="045BB092" w14:textId="6B1B349E" w:rsidR="00D049AE" w:rsidRPr="00195E1A" w:rsidRDefault="00463A91" w:rsidP="000E442D">
            <w:pPr>
              <w:jc w:val="both"/>
              <w:rPr>
                <w:color w:val="000000" w:themeColor="text1"/>
                <w:sz w:val="22"/>
                <w:szCs w:val="22"/>
              </w:rPr>
            </w:pPr>
            <w:r w:rsidRPr="00195E1A">
              <w:rPr>
                <w:color w:val="000000" w:themeColor="text1"/>
                <w:sz w:val="22"/>
                <w:szCs w:val="22"/>
              </w:rPr>
              <w:t xml:space="preserve"> </w:t>
            </w:r>
          </w:p>
        </w:tc>
      </w:tr>
      <w:tr w:rsidR="000A01F5" w:rsidRPr="00B83187" w14:paraId="2ECA9E42" w14:textId="77777777" w:rsidTr="00251B01">
        <w:trPr>
          <w:trHeight w:val="288"/>
        </w:trPr>
        <w:tc>
          <w:tcPr>
            <w:tcW w:w="1300" w:type="pct"/>
            <w:shd w:val="clear" w:color="auto" w:fill="auto"/>
            <w:vAlign w:val="bottom"/>
          </w:tcPr>
          <w:p w14:paraId="1616492E" w14:textId="070AB3A3" w:rsidR="000E442D" w:rsidRPr="00AD615B" w:rsidRDefault="000E442D" w:rsidP="000E442D">
            <w:pPr>
              <w:jc w:val="both"/>
              <w:rPr>
                <w:color w:val="000000" w:themeColor="text1"/>
                <w:sz w:val="22"/>
                <w:szCs w:val="22"/>
              </w:rPr>
            </w:pPr>
            <w:r w:rsidRPr="00AD615B">
              <w:rPr>
                <w:color w:val="000000" w:themeColor="text1"/>
                <w:sz w:val="22"/>
                <w:szCs w:val="22"/>
              </w:rPr>
              <w:t>Kee, David</w:t>
            </w:r>
          </w:p>
        </w:tc>
        <w:tc>
          <w:tcPr>
            <w:tcW w:w="2172" w:type="pct"/>
            <w:shd w:val="clear" w:color="auto" w:fill="auto"/>
            <w:vAlign w:val="bottom"/>
          </w:tcPr>
          <w:p w14:paraId="700232B0" w14:textId="76DA2CFC" w:rsidR="000E442D" w:rsidRPr="00AD615B" w:rsidRDefault="000E442D" w:rsidP="000E442D">
            <w:pPr>
              <w:jc w:val="both"/>
              <w:rPr>
                <w:color w:val="000000" w:themeColor="text1"/>
                <w:sz w:val="22"/>
                <w:szCs w:val="22"/>
              </w:rPr>
            </w:pPr>
            <w:r w:rsidRPr="00AD615B">
              <w:rPr>
                <w:color w:val="000000" w:themeColor="text1"/>
                <w:sz w:val="22"/>
                <w:szCs w:val="22"/>
              </w:rPr>
              <w:t>CPS Energy</w:t>
            </w:r>
          </w:p>
        </w:tc>
        <w:tc>
          <w:tcPr>
            <w:tcW w:w="1528" w:type="pct"/>
            <w:shd w:val="clear" w:color="auto" w:fill="auto"/>
            <w:vAlign w:val="bottom"/>
          </w:tcPr>
          <w:p w14:paraId="1F5F86FF" w14:textId="13FE1608" w:rsidR="000E442D" w:rsidRPr="00195E1A" w:rsidRDefault="000E442D" w:rsidP="000E442D">
            <w:pPr>
              <w:jc w:val="both"/>
              <w:rPr>
                <w:color w:val="000000" w:themeColor="text1"/>
                <w:sz w:val="22"/>
                <w:szCs w:val="22"/>
              </w:rPr>
            </w:pPr>
          </w:p>
        </w:tc>
      </w:tr>
      <w:tr w:rsidR="000A01F5" w:rsidRPr="00B83187" w14:paraId="06DC1322" w14:textId="77777777" w:rsidTr="00251B01">
        <w:trPr>
          <w:trHeight w:val="288"/>
        </w:trPr>
        <w:tc>
          <w:tcPr>
            <w:tcW w:w="1300" w:type="pct"/>
            <w:shd w:val="clear" w:color="auto" w:fill="auto"/>
            <w:vAlign w:val="bottom"/>
          </w:tcPr>
          <w:p w14:paraId="17B6BFE3" w14:textId="5C82AD54" w:rsidR="000E442D" w:rsidRPr="00AD615B" w:rsidRDefault="000E442D" w:rsidP="000E442D">
            <w:pPr>
              <w:jc w:val="both"/>
              <w:rPr>
                <w:sz w:val="22"/>
                <w:szCs w:val="22"/>
              </w:rPr>
            </w:pPr>
            <w:r w:rsidRPr="00AD615B">
              <w:rPr>
                <w:sz w:val="22"/>
                <w:szCs w:val="22"/>
              </w:rPr>
              <w:t>Kent, Ga</w:t>
            </w:r>
            <w:r w:rsidR="00412F20">
              <w:rPr>
                <w:sz w:val="22"/>
                <w:szCs w:val="22"/>
              </w:rPr>
              <w:t>r</w:t>
            </w:r>
            <w:r w:rsidRPr="00AD615B">
              <w:rPr>
                <w:sz w:val="22"/>
                <w:szCs w:val="22"/>
              </w:rPr>
              <w:t>ret</w:t>
            </w:r>
          </w:p>
        </w:tc>
        <w:tc>
          <w:tcPr>
            <w:tcW w:w="2172" w:type="pct"/>
            <w:shd w:val="clear" w:color="auto" w:fill="auto"/>
            <w:vAlign w:val="bottom"/>
          </w:tcPr>
          <w:p w14:paraId="58EC1C4A" w14:textId="2529A2FE" w:rsidR="000E442D" w:rsidRPr="00AD615B" w:rsidRDefault="000E442D" w:rsidP="000E442D">
            <w:pPr>
              <w:jc w:val="both"/>
              <w:rPr>
                <w:sz w:val="22"/>
                <w:szCs w:val="22"/>
              </w:rPr>
            </w:pPr>
            <w:r w:rsidRPr="00AD615B">
              <w:rPr>
                <w:sz w:val="22"/>
                <w:szCs w:val="22"/>
              </w:rPr>
              <w:t>CMC Steel Texas (CMC Steel)</w:t>
            </w:r>
          </w:p>
        </w:tc>
        <w:tc>
          <w:tcPr>
            <w:tcW w:w="1528" w:type="pct"/>
            <w:shd w:val="clear" w:color="auto" w:fill="auto"/>
            <w:vAlign w:val="bottom"/>
          </w:tcPr>
          <w:p w14:paraId="75061EE4" w14:textId="4C0356AF" w:rsidR="000E442D" w:rsidRPr="00195E1A" w:rsidRDefault="000E442D" w:rsidP="000E442D">
            <w:pPr>
              <w:jc w:val="both"/>
              <w:rPr>
                <w:color w:val="000000" w:themeColor="text1"/>
                <w:sz w:val="22"/>
                <w:szCs w:val="22"/>
              </w:rPr>
            </w:pPr>
          </w:p>
        </w:tc>
      </w:tr>
      <w:tr w:rsidR="00AD615B" w:rsidRPr="00B83187" w14:paraId="2C50D5E7" w14:textId="77777777" w:rsidTr="00251B01">
        <w:trPr>
          <w:trHeight w:val="288"/>
        </w:trPr>
        <w:tc>
          <w:tcPr>
            <w:tcW w:w="1300" w:type="pct"/>
            <w:shd w:val="clear" w:color="auto" w:fill="auto"/>
            <w:vAlign w:val="bottom"/>
          </w:tcPr>
          <w:p w14:paraId="59842AF8" w14:textId="7DF363C3" w:rsidR="00AD615B" w:rsidRPr="00AD615B" w:rsidRDefault="00AD615B" w:rsidP="000E442D">
            <w:pPr>
              <w:jc w:val="both"/>
              <w:rPr>
                <w:color w:val="000000" w:themeColor="text1"/>
                <w:sz w:val="22"/>
                <w:szCs w:val="22"/>
              </w:rPr>
            </w:pPr>
            <w:r>
              <w:rPr>
                <w:color w:val="000000" w:themeColor="text1"/>
                <w:sz w:val="22"/>
                <w:szCs w:val="22"/>
              </w:rPr>
              <w:t>Mercado, David</w:t>
            </w:r>
          </w:p>
        </w:tc>
        <w:tc>
          <w:tcPr>
            <w:tcW w:w="2172" w:type="pct"/>
            <w:shd w:val="clear" w:color="auto" w:fill="auto"/>
            <w:vAlign w:val="bottom"/>
          </w:tcPr>
          <w:p w14:paraId="3E7147BB" w14:textId="62B90CFE" w:rsidR="00AD615B" w:rsidRPr="00AD615B" w:rsidRDefault="00AD615B" w:rsidP="000E442D">
            <w:pPr>
              <w:jc w:val="both"/>
              <w:rPr>
                <w:color w:val="000000" w:themeColor="text1"/>
                <w:sz w:val="22"/>
                <w:szCs w:val="22"/>
              </w:rPr>
            </w:pPr>
            <w:r>
              <w:rPr>
                <w:color w:val="000000" w:themeColor="text1"/>
                <w:sz w:val="22"/>
                <w:szCs w:val="22"/>
              </w:rPr>
              <w:t>CenterPoint Energy</w:t>
            </w:r>
            <w:r w:rsidR="00ED21E9">
              <w:rPr>
                <w:color w:val="000000" w:themeColor="text1"/>
                <w:sz w:val="22"/>
                <w:szCs w:val="22"/>
              </w:rPr>
              <w:t xml:space="preserve"> (CNP) </w:t>
            </w:r>
          </w:p>
        </w:tc>
        <w:tc>
          <w:tcPr>
            <w:tcW w:w="1528" w:type="pct"/>
            <w:shd w:val="clear" w:color="auto" w:fill="auto"/>
            <w:vAlign w:val="bottom"/>
          </w:tcPr>
          <w:p w14:paraId="1AD9B065" w14:textId="77777777" w:rsidR="00AD615B" w:rsidRPr="00195E1A" w:rsidRDefault="00AD615B" w:rsidP="000E442D">
            <w:pPr>
              <w:jc w:val="both"/>
              <w:rPr>
                <w:color w:val="000000" w:themeColor="text1"/>
                <w:sz w:val="22"/>
                <w:szCs w:val="22"/>
              </w:rPr>
            </w:pPr>
          </w:p>
        </w:tc>
      </w:tr>
      <w:tr w:rsidR="00195E1A" w:rsidRPr="00B83187" w14:paraId="10E278B3" w14:textId="77777777" w:rsidTr="00251B01">
        <w:trPr>
          <w:trHeight w:val="288"/>
        </w:trPr>
        <w:tc>
          <w:tcPr>
            <w:tcW w:w="1300" w:type="pct"/>
            <w:shd w:val="clear" w:color="auto" w:fill="auto"/>
            <w:vAlign w:val="bottom"/>
          </w:tcPr>
          <w:p w14:paraId="5C41085B" w14:textId="7CBB3F44" w:rsidR="00195E1A" w:rsidRPr="00AD615B" w:rsidRDefault="00195E1A" w:rsidP="000E442D">
            <w:pPr>
              <w:jc w:val="both"/>
              <w:rPr>
                <w:color w:val="000000" w:themeColor="text1"/>
                <w:sz w:val="22"/>
                <w:szCs w:val="22"/>
              </w:rPr>
            </w:pPr>
            <w:r w:rsidRPr="00AD615B">
              <w:rPr>
                <w:color w:val="000000" w:themeColor="text1"/>
                <w:sz w:val="22"/>
                <w:szCs w:val="22"/>
              </w:rPr>
              <w:t>Minnix, Kyle</w:t>
            </w:r>
          </w:p>
        </w:tc>
        <w:tc>
          <w:tcPr>
            <w:tcW w:w="2172" w:type="pct"/>
            <w:shd w:val="clear" w:color="auto" w:fill="auto"/>
            <w:vAlign w:val="bottom"/>
          </w:tcPr>
          <w:p w14:paraId="45EA656C" w14:textId="6ECAB758" w:rsidR="00195E1A" w:rsidRPr="00AD615B" w:rsidRDefault="00195E1A" w:rsidP="000E442D">
            <w:pPr>
              <w:jc w:val="both"/>
              <w:rPr>
                <w:color w:val="000000" w:themeColor="text1"/>
                <w:sz w:val="22"/>
                <w:szCs w:val="22"/>
              </w:rPr>
            </w:pPr>
            <w:r w:rsidRPr="00AD615B">
              <w:rPr>
                <w:color w:val="000000" w:themeColor="text1"/>
                <w:sz w:val="22"/>
                <w:szCs w:val="22"/>
              </w:rPr>
              <w:t>Brazos Electric Cooperative (Brazos)</w:t>
            </w:r>
          </w:p>
        </w:tc>
        <w:tc>
          <w:tcPr>
            <w:tcW w:w="1528" w:type="pct"/>
            <w:shd w:val="clear" w:color="auto" w:fill="auto"/>
            <w:vAlign w:val="bottom"/>
          </w:tcPr>
          <w:p w14:paraId="4C41BC52" w14:textId="77777777" w:rsidR="00195E1A" w:rsidRPr="00195E1A" w:rsidRDefault="00195E1A" w:rsidP="000E442D">
            <w:pPr>
              <w:jc w:val="both"/>
              <w:rPr>
                <w:color w:val="000000" w:themeColor="text1"/>
                <w:sz w:val="22"/>
                <w:szCs w:val="22"/>
              </w:rPr>
            </w:pPr>
          </w:p>
        </w:tc>
      </w:tr>
      <w:tr w:rsidR="005745BA" w:rsidRPr="00B83187" w14:paraId="776441A1" w14:textId="77777777" w:rsidTr="00251B01">
        <w:trPr>
          <w:trHeight w:val="288"/>
        </w:trPr>
        <w:tc>
          <w:tcPr>
            <w:tcW w:w="1300" w:type="pct"/>
            <w:shd w:val="clear" w:color="auto" w:fill="auto"/>
            <w:vAlign w:val="bottom"/>
          </w:tcPr>
          <w:p w14:paraId="63290FC3" w14:textId="45F5E5AB" w:rsidR="005745BA" w:rsidRPr="00AD615B" w:rsidRDefault="005745BA" w:rsidP="000E442D">
            <w:pPr>
              <w:jc w:val="both"/>
              <w:rPr>
                <w:color w:val="000000" w:themeColor="text1"/>
                <w:sz w:val="22"/>
                <w:szCs w:val="22"/>
              </w:rPr>
            </w:pPr>
            <w:r w:rsidRPr="00AD615B">
              <w:rPr>
                <w:color w:val="000000" w:themeColor="text1"/>
                <w:sz w:val="22"/>
                <w:szCs w:val="22"/>
              </w:rPr>
              <w:t>Nix, Keith</w:t>
            </w:r>
          </w:p>
          <w:p w14:paraId="073B512E" w14:textId="11746EDA" w:rsidR="005745BA" w:rsidRPr="00AD615B" w:rsidRDefault="005745BA" w:rsidP="000E442D">
            <w:pPr>
              <w:jc w:val="both"/>
              <w:rPr>
                <w:color w:val="000000" w:themeColor="text1"/>
                <w:sz w:val="22"/>
                <w:szCs w:val="22"/>
              </w:rPr>
            </w:pPr>
          </w:p>
        </w:tc>
        <w:tc>
          <w:tcPr>
            <w:tcW w:w="2172" w:type="pct"/>
            <w:shd w:val="clear" w:color="auto" w:fill="auto"/>
            <w:vAlign w:val="bottom"/>
          </w:tcPr>
          <w:p w14:paraId="09A5FA2D" w14:textId="6C622E1C" w:rsidR="005745BA" w:rsidRPr="00AD615B" w:rsidRDefault="005745BA" w:rsidP="005745BA">
            <w:pPr>
              <w:rPr>
                <w:color w:val="000000" w:themeColor="text1"/>
                <w:sz w:val="22"/>
                <w:szCs w:val="22"/>
              </w:rPr>
            </w:pPr>
            <w:r w:rsidRPr="00AD615B">
              <w:rPr>
                <w:color w:val="000000" w:themeColor="text1"/>
                <w:sz w:val="22"/>
                <w:szCs w:val="22"/>
              </w:rPr>
              <w:t>Texas-New Mexico Power Company (TNMP)</w:t>
            </w:r>
          </w:p>
        </w:tc>
        <w:tc>
          <w:tcPr>
            <w:tcW w:w="1528" w:type="pct"/>
            <w:shd w:val="clear" w:color="auto" w:fill="auto"/>
            <w:vAlign w:val="bottom"/>
          </w:tcPr>
          <w:p w14:paraId="53667089" w14:textId="77777777" w:rsidR="005745BA" w:rsidRDefault="005745BA" w:rsidP="000E442D">
            <w:pPr>
              <w:jc w:val="both"/>
              <w:rPr>
                <w:color w:val="000000" w:themeColor="text1"/>
                <w:sz w:val="22"/>
                <w:szCs w:val="22"/>
              </w:rPr>
            </w:pPr>
            <w:r>
              <w:rPr>
                <w:color w:val="000000" w:themeColor="text1"/>
                <w:sz w:val="22"/>
                <w:szCs w:val="22"/>
              </w:rPr>
              <w:t>Via Teleconference</w:t>
            </w:r>
          </w:p>
          <w:p w14:paraId="3F7B471F" w14:textId="6BA7CDA1" w:rsidR="005745BA" w:rsidRDefault="005745BA" w:rsidP="000E442D">
            <w:pPr>
              <w:jc w:val="both"/>
              <w:rPr>
                <w:color w:val="000000" w:themeColor="text1"/>
                <w:sz w:val="22"/>
                <w:szCs w:val="22"/>
              </w:rPr>
            </w:pPr>
          </w:p>
        </w:tc>
      </w:tr>
      <w:tr w:rsidR="005745BA" w:rsidRPr="00B83187" w14:paraId="17552E4D" w14:textId="77777777" w:rsidTr="00251B01">
        <w:trPr>
          <w:trHeight w:val="288"/>
        </w:trPr>
        <w:tc>
          <w:tcPr>
            <w:tcW w:w="1300" w:type="pct"/>
            <w:shd w:val="clear" w:color="auto" w:fill="auto"/>
            <w:vAlign w:val="bottom"/>
          </w:tcPr>
          <w:p w14:paraId="59578E33" w14:textId="147A01A1" w:rsidR="005745BA" w:rsidRPr="00AD615B" w:rsidRDefault="005745BA" w:rsidP="000E442D">
            <w:pPr>
              <w:jc w:val="both"/>
              <w:rPr>
                <w:color w:val="000000" w:themeColor="text1"/>
                <w:sz w:val="22"/>
                <w:szCs w:val="22"/>
              </w:rPr>
            </w:pPr>
            <w:r w:rsidRPr="00AD615B">
              <w:rPr>
                <w:color w:val="000000" w:themeColor="text1"/>
                <w:sz w:val="22"/>
                <w:szCs w:val="22"/>
              </w:rPr>
              <w:t>Packard, John</w:t>
            </w:r>
          </w:p>
        </w:tc>
        <w:tc>
          <w:tcPr>
            <w:tcW w:w="2172" w:type="pct"/>
            <w:shd w:val="clear" w:color="auto" w:fill="auto"/>
            <w:vAlign w:val="bottom"/>
          </w:tcPr>
          <w:p w14:paraId="0EF72514" w14:textId="2F508B5E" w:rsidR="005745BA" w:rsidRPr="00AD615B" w:rsidRDefault="005745BA" w:rsidP="000E442D">
            <w:pPr>
              <w:jc w:val="both"/>
              <w:rPr>
                <w:color w:val="000000" w:themeColor="text1"/>
                <w:sz w:val="22"/>
                <w:szCs w:val="22"/>
              </w:rPr>
            </w:pPr>
            <w:r w:rsidRPr="00AD615B">
              <w:rPr>
                <w:color w:val="000000" w:themeColor="text1"/>
                <w:sz w:val="22"/>
                <w:szCs w:val="22"/>
              </w:rPr>
              <w:t>South Texas Electric Cooperative (STEC)</w:t>
            </w:r>
          </w:p>
        </w:tc>
        <w:tc>
          <w:tcPr>
            <w:tcW w:w="1528" w:type="pct"/>
            <w:shd w:val="clear" w:color="auto" w:fill="auto"/>
            <w:vAlign w:val="bottom"/>
          </w:tcPr>
          <w:p w14:paraId="3A562EFB" w14:textId="43450A97" w:rsidR="005745BA" w:rsidRPr="00195E1A" w:rsidRDefault="005745BA" w:rsidP="000E442D">
            <w:pPr>
              <w:jc w:val="both"/>
              <w:rPr>
                <w:color w:val="000000" w:themeColor="text1"/>
                <w:sz w:val="22"/>
                <w:szCs w:val="22"/>
              </w:rPr>
            </w:pPr>
            <w:r>
              <w:rPr>
                <w:color w:val="000000" w:themeColor="text1"/>
                <w:sz w:val="22"/>
                <w:szCs w:val="22"/>
              </w:rPr>
              <w:t>Via Teleconference</w:t>
            </w:r>
          </w:p>
        </w:tc>
      </w:tr>
      <w:tr w:rsidR="000A01F5" w:rsidRPr="00B83187" w14:paraId="0A6B05F7" w14:textId="77777777" w:rsidTr="00251B01">
        <w:trPr>
          <w:trHeight w:val="288"/>
        </w:trPr>
        <w:tc>
          <w:tcPr>
            <w:tcW w:w="1300" w:type="pct"/>
            <w:shd w:val="clear" w:color="auto" w:fill="auto"/>
            <w:vAlign w:val="bottom"/>
          </w:tcPr>
          <w:p w14:paraId="1ECEB294" w14:textId="32BFA9E1" w:rsidR="000E442D" w:rsidRPr="00AD615B" w:rsidRDefault="000E442D" w:rsidP="000E442D">
            <w:pPr>
              <w:jc w:val="both"/>
              <w:rPr>
                <w:color w:val="000000" w:themeColor="text1"/>
                <w:sz w:val="22"/>
                <w:szCs w:val="22"/>
              </w:rPr>
            </w:pPr>
            <w:r w:rsidRPr="00AD615B">
              <w:rPr>
                <w:color w:val="000000" w:themeColor="text1"/>
                <w:sz w:val="22"/>
                <w:szCs w:val="22"/>
              </w:rPr>
              <w:t>Pokharel, Nabaraj</w:t>
            </w:r>
          </w:p>
        </w:tc>
        <w:tc>
          <w:tcPr>
            <w:tcW w:w="2172" w:type="pct"/>
            <w:shd w:val="clear" w:color="auto" w:fill="auto"/>
            <w:vAlign w:val="bottom"/>
          </w:tcPr>
          <w:p w14:paraId="7AA58E63" w14:textId="1A648C88" w:rsidR="000E442D" w:rsidRPr="00AD615B" w:rsidRDefault="000E442D" w:rsidP="000E442D">
            <w:pPr>
              <w:jc w:val="both"/>
              <w:rPr>
                <w:color w:val="000000" w:themeColor="text1"/>
                <w:sz w:val="22"/>
                <w:szCs w:val="22"/>
              </w:rPr>
            </w:pPr>
            <w:r w:rsidRPr="00AD615B">
              <w:rPr>
                <w:color w:val="000000" w:themeColor="text1"/>
                <w:sz w:val="22"/>
                <w:szCs w:val="22"/>
              </w:rPr>
              <w:t>Office of Public Utility Counsel (OPUC)</w:t>
            </w:r>
          </w:p>
        </w:tc>
        <w:tc>
          <w:tcPr>
            <w:tcW w:w="1528" w:type="pct"/>
            <w:shd w:val="clear" w:color="auto" w:fill="auto"/>
            <w:vAlign w:val="bottom"/>
          </w:tcPr>
          <w:p w14:paraId="3C5455C4" w14:textId="7826C3CB" w:rsidR="000E442D" w:rsidRPr="00195E1A" w:rsidRDefault="00052E30" w:rsidP="000E442D">
            <w:pPr>
              <w:jc w:val="both"/>
              <w:rPr>
                <w:color w:val="000000" w:themeColor="text1"/>
                <w:sz w:val="22"/>
                <w:szCs w:val="22"/>
              </w:rPr>
            </w:pPr>
            <w:r w:rsidRPr="00195E1A">
              <w:rPr>
                <w:color w:val="000000" w:themeColor="text1"/>
                <w:sz w:val="22"/>
                <w:szCs w:val="22"/>
              </w:rPr>
              <w:t xml:space="preserve"> </w:t>
            </w:r>
          </w:p>
        </w:tc>
      </w:tr>
      <w:tr w:rsidR="00AD615B" w:rsidRPr="00B83187" w14:paraId="2718B04F" w14:textId="77777777" w:rsidTr="00251B01">
        <w:trPr>
          <w:trHeight w:val="288"/>
        </w:trPr>
        <w:tc>
          <w:tcPr>
            <w:tcW w:w="1300" w:type="pct"/>
            <w:shd w:val="clear" w:color="auto" w:fill="auto"/>
            <w:vAlign w:val="bottom"/>
          </w:tcPr>
          <w:p w14:paraId="6A573ADC" w14:textId="4910821E" w:rsidR="00AD615B" w:rsidRPr="00AD615B" w:rsidRDefault="00AD615B" w:rsidP="000E442D">
            <w:pPr>
              <w:jc w:val="both"/>
              <w:rPr>
                <w:color w:val="000000" w:themeColor="text1"/>
                <w:sz w:val="22"/>
                <w:szCs w:val="22"/>
              </w:rPr>
            </w:pPr>
            <w:r>
              <w:rPr>
                <w:color w:val="000000" w:themeColor="text1"/>
                <w:sz w:val="22"/>
                <w:szCs w:val="22"/>
              </w:rPr>
              <w:t>Ross, Richard</w:t>
            </w:r>
          </w:p>
        </w:tc>
        <w:tc>
          <w:tcPr>
            <w:tcW w:w="2172" w:type="pct"/>
            <w:shd w:val="clear" w:color="auto" w:fill="auto"/>
            <w:vAlign w:val="bottom"/>
          </w:tcPr>
          <w:p w14:paraId="2F7A046E" w14:textId="4242318A" w:rsidR="00AD615B" w:rsidRPr="00AD615B" w:rsidRDefault="00AD615B" w:rsidP="000E442D">
            <w:pPr>
              <w:jc w:val="both"/>
              <w:rPr>
                <w:color w:val="000000" w:themeColor="text1"/>
                <w:sz w:val="22"/>
                <w:szCs w:val="22"/>
              </w:rPr>
            </w:pPr>
            <w:r w:rsidRPr="00AD615B">
              <w:rPr>
                <w:color w:val="000000" w:themeColor="text1"/>
                <w:sz w:val="22"/>
                <w:szCs w:val="22"/>
              </w:rPr>
              <w:t>AEP Service Corporation (AEPSC)</w:t>
            </w:r>
          </w:p>
        </w:tc>
        <w:tc>
          <w:tcPr>
            <w:tcW w:w="1528" w:type="pct"/>
            <w:shd w:val="clear" w:color="auto" w:fill="auto"/>
            <w:vAlign w:val="bottom"/>
          </w:tcPr>
          <w:p w14:paraId="7708C91F" w14:textId="77777777" w:rsidR="00AD615B" w:rsidRDefault="00AD615B" w:rsidP="000E442D">
            <w:pPr>
              <w:jc w:val="both"/>
              <w:rPr>
                <w:color w:val="000000" w:themeColor="text1"/>
                <w:sz w:val="22"/>
                <w:szCs w:val="22"/>
              </w:rPr>
            </w:pPr>
          </w:p>
        </w:tc>
      </w:tr>
      <w:tr w:rsidR="000A01F5" w:rsidRPr="00B83187" w14:paraId="5C86E653" w14:textId="77777777" w:rsidTr="00251B01">
        <w:trPr>
          <w:trHeight w:val="288"/>
        </w:trPr>
        <w:tc>
          <w:tcPr>
            <w:tcW w:w="1300" w:type="pct"/>
            <w:shd w:val="clear" w:color="auto" w:fill="auto"/>
            <w:vAlign w:val="bottom"/>
          </w:tcPr>
          <w:p w14:paraId="41310DE8" w14:textId="240BCB1B" w:rsidR="000E442D" w:rsidRPr="00AD615B" w:rsidRDefault="000E442D" w:rsidP="000E442D">
            <w:pPr>
              <w:jc w:val="both"/>
              <w:rPr>
                <w:color w:val="000000" w:themeColor="text1"/>
                <w:sz w:val="22"/>
                <w:szCs w:val="22"/>
              </w:rPr>
            </w:pPr>
            <w:r w:rsidRPr="00AD615B">
              <w:rPr>
                <w:color w:val="000000" w:themeColor="text1"/>
                <w:sz w:val="22"/>
                <w:szCs w:val="22"/>
              </w:rPr>
              <w:t>Sams, Bryan</w:t>
            </w:r>
          </w:p>
        </w:tc>
        <w:tc>
          <w:tcPr>
            <w:tcW w:w="2172" w:type="pct"/>
            <w:shd w:val="clear" w:color="auto" w:fill="auto"/>
            <w:vAlign w:val="bottom"/>
          </w:tcPr>
          <w:p w14:paraId="11EF5BD8" w14:textId="6845F309" w:rsidR="000E442D" w:rsidRPr="00AD615B" w:rsidRDefault="000E442D" w:rsidP="000E442D">
            <w:pPr>
              <w:jc w:val="both"/>
              <w:rPr>
                <w:color w:val="000000" w:themeColor="text1"/>
                <w:sz w:val="22"/>
                <w:szCs w:val="22"/>
              </w:rPr>
            </w:pPr>
            <w:r w:rsidRPr="00AD615B">
              <w:rPr>
                <w:color w:val="000000" w:themeColor="text1"/>
                <w:sz w:val="22"/>
                <w:szCs w:val="22"/>
              </w:rPr>
              <w:t>Calpine Corporation (Calpine)</w:t>
            </w:r>
          </w:p>
        </w:tc>
        <w:tc>
          <w:tcPr>
            <w:tcW w:w="1528" w:type="pct"/>
            <w:shd w:val="clear" w:color="auto" w:fill="auto"/>
            <w:vAlign w:val="bottom"/>
          </w:tcPr>
          <w:p w14:paraId="26A329CA" w14:textId="6DA94AAC" w:rsidR="000E442D" w:rsidRPr="00195E1A" w:rsidRDefault="000E442D" w:rsidP="000E442D">
            <w:pPr>
              <w:jc w:val="both"/>
              <w:rPr>
                <w:color w:val="000000" w:themeColor="text1"/>
                <w:sz w:val="22"/>
                <w:szCs w:val="22"/>
              </w:rPr>
            </w:pPr>
          </w:p>
        </w:tc>
      </w:tr>
      <w:tr w:rsidR="000A01F5" w:rsidRPr="00B83187" w14:paraId="52C153EC" w14:textId="77777777" w:rsidTr="00251B01">
        <w:trPr>
          <w:trHeight w:val="288"/>
        </w:trPr>
        <w:tc>
          <w:tcPr>
            <w:tcW w:w="1300" w:type="pct"/>
            <w:shd w:val="clear" w:color="auto" w:fill="auto"/>
            <w:vAlign w:val="bottom"/>
          </w:tcPr>
          <w:p w14:paraId="16DB3E75" w14:textId="5FF25E3B" w:rsidR="000E442D" w:rsidRPr="00AD615B" w:rsidRDefault="000E442D" w:rsidP="000E442D">
            <w:pPr>
              <w:jc w:val="both"/>
              <w:rPr>
                <w:color w:val="000000" w:themeColor="text1"/>
                <w:sz w:val="22"/>
                <w:szCs w:val="22"/>
              </w:rPr>
            </w:pPr>
            <w:r w:rsidRPr="00AD615B">
              <w:rPr>
                <w:color w:val="000000" w:themeColor="text1"/>
                <w:sz w:val="22"/>
                <w:szCs w:val="22"/>
              </w:rPr>
              <w:t>Schmitt, Jennifer</w:t>
            </w:r>
          </w:p>
        </w:tc>
        <w:tc>
          <w:tcPr>
            <w:tcW w:w="2172" w:type="pct"/>
            <w:shd w:val="clear" w:color="auto" w:fill="auto"/>
            <w:vAlign w:val="bottom"/>
          </w:tcPr>
          <w:p w14:paraId="73F7D6A8" w14:textId="15853557" w:rsidR="000E442D" w:rsidRPr="00AD615B" w:rsidRDefault="000E442D" w:rsidP="000E442D">
            <w:pPr>
              <w:jc w:val="both"/>
              <w:rPr>
                <w:color w:val="000000" w:themeColor="text1"/>
                <w:sz w:val="22"/>
                <w:szCs w:val="22"/>
              </w:rPr>
            </w:pPr>
            <w:r w:rsidRPr="00AD615B">
              <w:rPr>
                <w:color w:val="000000" w:themeColor="text1"/>
                <w:sz w:val="22"/>
                <w:szCs w:val="22"/>
              </w:rPr>
              <w:t>Rhythm Ops</w:t>
            </w:r>
          </w:p>
        </w:tc>
        <w:tc>
          <w:tcPr>
            <w:tcW w:w="1528" w:type="pct"/>
            <w:shd w:val="clear" w:color="auto" w:fill="auto"/>
            <w:vAlign w:val="bottom"/>
          </w:tcPr>
          <w:p w14:paraId="05F2E82A" w14:textId="387DB2D3" w:rsidR="000E442D" w:rsidRPr="00195E1A" w:rsidRDefault="00AD615B" w:rsidP="000E442D">
            <w:pPr>
              <w:jc w:val="both"/>
              <w:rPr>
                <w:color w:val="000000" w:themeColor="text1"/>
                <w:sz w:val="22"/>
                <w:szCs w:val="22"/>
              </w:rPr>
            </w:pPr>
            <w:r>
              <w:rPr>
                <w:color w:val="000000" w:themeColor="text1"/>
                <w:sz w:val="22"/>
                <w:szCs w:val="22"/>
              </w:rPr>
              <w:t>Via Teleconference</w:t>
            </w:r>
          </w:p>
        </w:tc>
      </w:tr>
      <w:tr w:rsidR="00D049AE" w:rsidRPr="00B83187" w14:paraId="468B64AB" w14:textId="77777777" w:rsidTr="00251B01">
        <w:trPr>
          <w:trHeight w:val="288"/>
        </w:trPr>
        <w:tc>
          <w:tcPr>
            <w:tcW w:w="1300" w:type="pct"/>
            <w:shd w:val="clear" w:color="auto" w:fill="auto"/>
            <w:vAlign w:val="bottom"/>
          </w:tcPr>
          <w:p w14:paraId="02219A03" w14:textId="48901C3D" w:rsidR="00D049AE" w:rsidRPr="00AD615B" w:rsidRDefault="00D049AE" w:rsidP="000E442D">
            <w:pPr>
              <w:jc w:val="both"/>
              <w:rPr>
                <w:color w:val="000000" w:themeColor="text1"/>
                <w:sz w:val="22"/>
                <w:szCs w:val="22"/>
              </w:rPr>
            </w:pPr>
            <w:r w:rsidRPr="00AD615B">
              <w:rPr>
                <w:color w:val="000000" w:themeColor="text1"/>
                <w:sz w:val="22"/>
                <w:szCs w:val="22"/>
              </w:rPr>
              <w:t>Schubert, Eric</w:t>
            </w:r>
          </w:p>
        </w:tc>
        <w:tc>
          <w:tcPr>
            <w:tcW w:w="2172" w:type="pct"/>
            <w:shd w:val="clear" w:color="auto" w:fill="auto"/>
            <w:vAlign w:val="bottom"/>
          </w:tcPr>
          <w:p w14:paraId="5E1E0828" w14:textId="1BD48AA6" w:rsidR="00D049AE" w:rsidRPr="00AD615B" w:rsidRDefault="00D049AE" w:rsidP="000E442D">
            <w:pPr>
              <w:jc w:val="both"/>
              <w:rPr>
                <w:color w:val="000000" w:themeColor="text1"/>
                <w:sz w:val="22"/>
                <w:szCs w:val="22"/>
              </w:rPr>
            </w:pPr>
            <w:r w:rsidRPr="00AD615B">
              <w:rPr>
                <w:color w:val="000000" w:themeColor="text1"/>
                <w:sz w:val="22"/>
                <w:szCs w:val="22"/>
              </w:rPr>
              <w:t>Lyondell Chemical</w:t>
            </w:r>
          </w:p>
        </w:tc>
        <w:tc>
          <w:tcPr>
            <w:tcW w:w="1528" w:type="pct"/>
            <w:shd w:val="clear" w:color="auto" w:fill="auto"/>
            <w:vAlign w:val="bottom"/>
          </w:tcPr>
          <w:p w14:paraId="412BC0AC" w14:textId="42CFE49D" w:rsidR="00D049AE" w:rsidRPr="00195E1A" w:rsidRDefault="006E6ADD" w:rsidP="000E442D">
            <w:pPr>
              <w:jc w:val="both"/>
              <w:rPr>
                <w:color w:val="000000" w:themeColor="text1"/>
                <w:sz w:val="22"/>
                <w:szCs w:val="22"/>
              </w:rPr>
            </w:pPr>
            <w:r w:rsidRPr="00195E1A">
              <w:rPr>
                <w:color w:val="000000" w:themeColor="text1"/>
                <w:sz w:val="22"/>
                <w:szCs w:val="22"/>
              </w:rPr>
              <w:t xml:space="preserve"> </w:t>
            </w:r>
          </w:p>
        </w:tc>
      </w:tr>
      <w:tr w:rsidR="000A01F5" w:rsidRPr="00B83187" w14:paraId="708B5AF0" w14:textId="77777777" w:rsidTr="00251B01">
        <w:trPr>
          <w:trHeight w:val="288"/>
        </w:trPr>
        <w:tc>
          <w:tcPr>
            <w:tcW w:w="1300" w:type="pct"/>
            <w:shd w:val="clear" w:color="auto" w:fill="auto"/>
            <w:vAlign w:val="bottom"/>
          </w:tcPr>
          <w:p w14:paraId="2DD0721B" w14:textId="67893DAB" w:rsidR="000E442D" w:rsidRPr="00AD615B" w:rsidRDefault="000E442D" w:rsidP="000E442D">
            <w:pPr>
              <w:jc w:val="both"/>
              <w:rPr>
                <w:color w:val="000000" w:themeColor="text1"/>
                <w:sz w:val="22"/>
                <w:szCs w:val="22"/>
              </w:rPr>
            </w:pPr>
            <w:r w:rsidRPr="00AD615B">
              <w:rPr>
                <w:color w:val="000000" w:themeColor="text1"/>
                <w:sz w:val="22"/>
                <w:szCs w:val="22"/>
              </w:rPr>
              <w:t>Smith, Caitlin</w:t>
            </w:r>
          </w:p>
        </w:tc>
        <w:tc>
          <w:tcPr>
            <w:tcW w:w="2172" w:type="pct"/>
            <w:shd w:val="clear" w:color="auto" w:fill="auto"/>
            <w:vAlign w:val="bottom"/>
          </w:tcPr>
          <w:p w14:paraId="30B6442F" w14:textId="4FABF4DD" w:rsidR="000E442D" w:rsidRPr="00AD615B" w:rsidRDefault="000E442D" w:rsidP="000E442D">
            <w:pPr>
              <w:jc w:val="both"/>
              <w:rPr>
                <w:color w:val="000000" w:themeColor="text1"/>
                <w:sz w:val="22"/>
                <w:szCs w:val="22"/>
              </w:rPr>
            </w:pPr>
            <w:r w:rsidRPr="00AD615B">
              <w:rPr>
                <w:color w:val="000000" w:themeColor="text1"/>
                <w:sz w:val="22"/>
                <w:szCs w:val="22"/>
              </w:rPr>
              <w:t>Jupiter Power</w:t>
            </w:r>
          </w:p>
        </w:tc>
        <w:tc>
          <w:tcPr>
            <w:tcW w:w="1528" w:type="pct"/>
            <w:shd w:val="clear" w:color="auto" w:fill="auto"/>
            <w:vAlign w:val="bottom"/>
          </w:tcPr>
          <w:p w14:paraId="5B6298C3" w14:textId="12DDA4F8" w:rsidR="000E442D" w:rsidRPr="00195E1A" w:rsidRDefault="000E442D" w:rsidP="000E442D">
            <w:pPr>
              <w:jc w:val="both"/>
              <w:rPr>
                <w:color w:val="000000" w:themeColor="text1"/>
                <w:sz w:val="22"/>
                <w:szCs w:val="22"/>
              </w:rPr>
            </w:pPr>
          </w:p>
        </w:tc>
      </w:tr>
      <w:tr w:rsidR="00C65A07" w:rsidRPr="00B83187" w14:paraId="5A2995BD" w14:textId="77777777" w:rsidTr="00251B01">
        <w:trPr>
          <w:trHeight w:val="288"/>
        </w:trPr>
        <w:tc>
          <w:tcPr>
            <w:tcW w:w="1300" w:type="pct"/>
            <w:shd w:val="clear" w:color="auto" w:fill="auto"/>
            <w:vAlign w:val="bottom"/>
          </w:tcPr>
          <w:p w14:paraId="19C1FAD3" w14:textId="589AE253" w:rsidR="00C65A07" w:rsidRPr="00AD615B" w:rsidRDefault="00C65A07" w:rsidP="000E442D">
            <w:pPr>
              <w:jc w:val="both"/>
              <w:rPr>
                <w:color w:val="000000" w:themeColor="text1"/>
                <w:sz w:val="22"/>
                <w:szCs w:val="22"/>
              </w:rPr>
            </w:pPr>
            <w:r>
              <w:rPr>
                <w:color w:val="000000" w:themeColor="text1"/>
                <w:sz w:val="22"/>
                <w:szCs w:val="22"/>
              </w:rPr>
              <w:t>Thomas, Shane</w:t>
            </w:r>
          </w:p>
        </w:tc>
        <w:tc>
          <w:tcPr>
            <w:tcW w:w="2172" w:type="pct"/>
            <w:shd w:val="clear" w:color="auto" w:fill="auto"/>
            <w:vAlign w:val="bottom"/>
          </w:tcPr>
          <w:p w14:paraId="41C026E7" w14:textId="29349514" w:rsidR="00C65A07" w:rsidRPr="00AD615B" w:rsidRDefault="00C65A07" w:rsidP="000E442D">
            <w:pPr>
              <w:jc w:val="both"/>
              <w:rPr>
                <w:color w:val="000000" w:themeColor="text1"/>
                <w:sz w:val="22"/>
                <w:szCs w:val="22"/>
              </w:rPr>
            </w:pPr>
            <w:r>
              <w:rPr>
                <w:color w:val="000000" w:themeColor="text1"/>
                <w:sz w:val="22"/>
                <w:szCs w:val="22"/>
              </w:rPr>
              <w:t>Shell Energy North America (SENA)</w:t>
            </w:r>
          </w:p>
        </w:tc>
        <w:tc>
          <w:tcPr>
            <w:tcW w:w="1528" w:type="pct"/>
            <w:shd w:val="clear" w:color="auto" w:fill="auto"/>
            <w:vAlign w:val="bottom"/>
          </w:tcPr>
          <w:p w14:paraId="03A132E1" w14:textId="19561A7D" w:rsidR="00C65A07" w:rsidRPr="00195E1A" w:rsidRDefault="00C65A07" w:rsidP="000E442D">
            <w:pPr>
              <w:jc w:val="both"/>
              <w:rPr>
                <w:color w:val="000000" w:themeColor="text1"/>
                <w:sz w:val="22"/>
                <w:szCs w:val="22"/>
              </w:rPr>
            </w:pPr>
            <w:r>
              <w:rPr>
                <w:color w:val="000000" w:themeColor="text1"/>
                <w:sz w:val="22"/>
                <w:szCs w:val="22"/>
              </w:rPr>
              <w:t>Alt. Rep. for Resmi Surendran</w:t>
            </w:r>
          </w:p>
        </w:tc>
      </w:tr>
      <w:tr w:rsidR="00053396" w:rsidRPr="00B83187" w14:paraId="4DF4F2DF" w14:textId="77777777" w:rsidTr="00251B01">
        <w:trPr>
          <w:trHeight w:val="288"/>
        </w:trPr>
        <w:tc>
          <w:tcPr>
            <w:tcW w:w="1300" w:type="pct"/>
            <w:shd w:val="clear" w:color="auto" w:fill="auto"/>
            <w:vAlign w:val="bottom"/>
          </w:tcPr>
          <w:p w14:paraId="0218000D" w14:textId="4E740B0D" w:rsidR="00053396" w:rsidRPr="00053396" w:rsidRDefault="00053396" w:rsidP="000E442D">
            <w:pPr>
              <w:jc w:val="both"/>
              <w:rPr>
                <w:color w:val="000000" w:themeColor="text1"/>
                <w:sz w:val="22"/>
                <w:szCs w:val="22"/>
              </w:rPr>
            </w:pPr>
            <w:r w:rsidRPr="00053396">
              <w:rPr>
                <w:color w:val="000000" w:themeColor="text1"/>
                <w:sz w:val="22"/>
                <w:szCs w:val="22"/>
              </w:rPr>
              <w:t>Turner, Lucas</w:t>
            </w:r>
          </w:p>
        </w:tc>
        <w:tc>
          <w:tcPr>
            <w:tcW w:w="2172" w:type="pct"/>
            <w:shd w:val="clear" w:color="auto" w:fill="auto"/>
            <w:vAlign w:val="bottom"/>
          </w:tcPr>
          <w:p w14:paraId="6DC6AA64" w14:textId="48307674" w:rsidR="00053396" w:rsidRPr="00053396" w:rsidRDefault="00ED21E9" w:rsidP="00D049AE">
            <w:pPr>
              <w:rPr>
                <w:color w:val="000000" w:themeColor="text1"/>
                <w:sz w:val="22"/>
                <w:szCs w:val="22"/>
              </w:rPr>
            </w:pPr>
            <w:r>
              <w:rPr>
                <w:color w:val="000000" w:themeColor="text1"/>
                <w:sz w:val="22"/>
                <w:szCs w:val="22"/>
              </w:rPr>
              <w:t>S</w:t>
            </w:r>
            <w:r w:rsidR="00053396" w:rsidRPr="00053396">
              <w:rPr>
                <w:color w:val="000000" w:themeColor="text1"/>
                <w:sz w:val="22"/>
                <w:szCs w:val="22"/>
              </w:rPr>
              <w:t>TEC</w:t>
            </w:r>
            <w:r>
              <w:rPr>
                <w:color w:val="000000" w:themeColor="text1"/>
                <w:sz w:val="22"/>
                <w:szCs w:val="22"/>
              </w:rPr>
              <w:t>)</w:t>
            </w:r>
          </w:p>
        </w:tc>
        <w:tc>
          <w:tcPr>
            <w:tcW w:w="1528" w:type="pct"/>
            <w:shd w:val="clear" w:color="auto" w:fill="auto"/>
            <w:vAlign w:val="bottom"/>
          </w:tcPr>
          <w:p w14:paraId="7983BCF5" w14:textId="7027EB0C" w:rsidR="00053396" w:rsidRDefault="00053396" w:rsidP="000E442D">
            <w:pPr>
              <w:jc w:val="both"/>
              <w:rPr>
                <w:color w:val="000000" w:themeColor="text1"/>
                <w:sz w:val="22"/>
                <w:szCs w:val="22"/>
              </w:rPr>
            </w:pPr>
            <w:r>
              <w:rPr>
                <w:color w:val="000000" w:themeColor="text1"/>
                <w:sz w:val="22"/>
                <w:szCs w:val="22"/>
              </w:rPr>
              <w:t xml:space="preserve">Alt Rep. for John Packard </w:t>
            </w:r>
          </w:p>
        </w:tc>
      </w:tr>
      <w:tr w:rsidR="00AD615B" w:rsidRPr="00B83187" w14:paraId="0319796E" w14:textId="77777777" w:rsidTr="00251B01">
        <w:trPr>
          <w:trHeight w:val="288"/>
        </w:trPr>
        <w:tc>
          <w:tcPr>
            <w:tcW w:w="1300" w:type="pct"/>
            <w:shd w:val="clear" w:color="auto" w:fill="auto"/>
            <w:vAlign w:val="bottom"/>
          </w:tcPr>
          <w:p w14:paraId="599312C0" w14:textId="77777777" w:rsidR="00AD615B" w:rsidRDefault="00AD615B" w:rsidP="000E442D">
            <w:pPr>
              <w:jc w:val="both"/>
              <w:rPr>
                <w:color w:val="000000" w:themeColor="text1"/>
                <w:sz w:val="22"/>
                <w:szCs w:val="22"/>
              </w:rPr>
            </w:pPr>
            <w:r>
              <w:rPr>
                <w:color w:val="000000" w:themeColor="text1"/>
                <w:sz w:val="22"/>
                <w:szCs w:val="22"/>
              </w:rPr>
              <w:t>Xie, Fei</w:t>
            </w:r>
          </w:p>
          <w:p w14:paraId="1BDE0EC3" w14:textId="0DE90800" w:rsidR="00AD615B" w:rsidRPr="00AD615B" w:rsidRDefault="00AD615B" w:rsidP="000E442D">
            <w:pPr>
              <w:jc w:val="both"/>
              <w:rPr>
                <w:color w:val="000000" w:themeColor="text1"/>
                <w:sz w:val="22"/>
                <w:szCs w:val="22"/>
              </w:rPr>
            </w:pPr>
          </w:p>
        </w:tc>
        <w:tc>
          <w:tcPr>
            <w:tcW w:w="2172" w:type="pct"/>
            <w:shd w:val="clear" w:color="auto" w:fill="auto"/>
            <w:vAlign w:val="bottom"/>
          </w:tcPr>
          <w:p w14:paraId="31282656" w14:textId="77777777" w:rsidR="00AD615B" w:rsidRDefault="00AD615B" w:rsidP="00D049AE">
            <w:pPr>
              <w:rPr>
                <w:color w:val="000000" w:themeColor="text1"/>
                <w:sz w:val="22"/>
                <w:szCs w:val="22"/>
              </w:rPr>
            </w:pPr>
            <w:r>
              <w:rPr>
                <w:color w:val="000000" w:themeColor="text1"/>
                <w:sz w:val="22"/>
                <w:szCs w:val="22"/>
              </w:rPr>
              <w:t>Austin Energy</w:t>
            </w:r>
          </w:p>
          <w:p w14:paraId="30E90517" w14:textId="4ECFC4D2" w:rsidR="00AD615B" w:rsidRPr="00AD615B" w:rsidRDefault="00AD615B" w:rsidP="00D049AE">
            <w:pPr>
              <w:rPr>
                <w:color w:val="000000" w:themeColor="text1"/>
                <w:sz w:val="22"/>
                <w:szCs w:val="22"/>
              </w:rPr>
            </w:pPr>
          </w:p>
        </w:tc>
        <w:tc>
          <w:tcPr>
            <w:tcW w:w="1528" w:type="pct"/>
            <w:shd w:val="clear" w:color="auto" w:fill="auto"/>
            <w:vAlign w:val="bottom"/>
          </w:tcPr>
          <w:p w14:paraId="76750A4F" w14:textId="5AB165C0" w:rsidR="00AD615B" w:rsidRDefault="00AD615B" w:rsidP="000E442D">
            <w:pPr>
              <w:jc w:val="both"/>
              <w:rPr>
                <w:color w:val="000000" w:themeColor="text1"/>
                <w:sz w:val="22"/>
                <w:szCs w:val="22"/>
              </w:rPr>
            </w:pPr>
            <w:r>
              <w:rPr>
                <w:color w:val="000000" w:themeColor="text1"/>
                <w:sz w:val="22"/>
                <w:szCs w:val="22"/>
              </w:rPr>
              <w:t>Alt. Rep. for Alicia Loving Via Teleconference</w:t>
            </w:r>
          </w:p>
        </w:tc>
      </w:tr>
      <w:tr w:rsidR="00334FA5" w:rsidRPr="00B83187" w14:paraId="72B71F8B" w14:textId="77777777" w:rsidTr="00251B01">
        <w:trPr>
          <w:trHeight w:val="288"/>
        </w:trPr>
        <w:tc>
          <w:tcPr>
            <w:tcW w:w="1300" w:type="pct"/>
            <w:shd w:val="clear" w:color="auto" w:fill="auto"/>
            <w:vAlign w:val="bottom"/>
          </w:tcPr>
          <w:p w14:paraId="1ED0FC09" w14:textId="68858856" w:rsidR="00334FA5" w:rsidRPr="00AD615B" w:rsidRDefault="00334FA5" w:rsidP="000E442D">
            <w:pPr>
              <w:jc w:val="both"/>
              <w:rPr>
                <w:color w:val="000000" w:themeColor="text1"/>
                <w:sz w:val="22"/>
                <w:szCs w:val="22"/>
              </w:rPr>
            </w:pPr>
            <w:r w:rsidRPr="00AD615B">
              <w:rPr>
                <w:color w:val="000000" w:themeColor="text1"/>
                <w:sz w:val="22"/>
                <w:szCs w:val="22"/>
              </w:rPr>
              <w:t>Wise, Mike</w:t>
            </w:r>
          </w:p>
        </w:tc>
        <w:tc>
          <w:tcPr>
            <w:tcW w:w="2172" w:type="pct"/>
            <w:shd w:val="clear" w:color="auto" w:fill="auto"/>
            <w:vAlign w:val="bottom"/>
          </w:tcPr>
          <w:p w14:paraId="5261A3E9" w14:textId="2C66B95C" w:rsidR="00334FA5" w:rsidRPr="00AD615B" w:rsidRDefault="00334FA5" w:rsidP="00D049AE">
            <w:pPr>
              <w:rPr>
                <w:color w:val="000000" w:themeColor="text1"/>
                <w:sz w:val="22"/>
                <w:szCs w:val="22"/>
              </w:rPr>
            </w:pPr>
            <w:r w:rsidRPr="00AD615B">
              <w:rPr>
                <w:color w:val="000000" w:themeColor="text1"/>
                <w:sz w:val="22"/>
                <w:szCs w:val="22"/>
              </w:rPr>
              <w:t>Golden Spread Electric Cooperative (GSEC)</w:t>
            </w:r>
          </w:p>
        </w:tc>
        <w:tc>
          <w:tcPr>
            <w:tcW w:w="1528" w:type="pct"/>
            <w:shd w:val="clear" w:color="auto" w:fill="auto"/>
            <w:vAlign w:val="bottom"/>
          </w:tcPr>
          <w:p w14:paraId="06D9F5CB" w14:textId="69EB5F5C" w:rsidR="00334FA5" w:rsidRDefault="00334FA5" w:rsidP="000E442D">
            <w:pPr>
              <w:jc w:val="both"/>
              <w:rPr>
                <w:color w:val="000000" w:themeColor="text1"/>
                <w:sz w:val="22"/>
                <w:szCs w:val="22"/>
              </w:rPr>
            </w:pPr>
          </w:p>
        </w:tc>
      </w:tr>
      <w:tr w:rsidR="001024D4" w:rsidRPr="00B83187" w14:paraId="1345143D" w14:textId="77777777" w:rsidTr="00251B01">
        <w:trPr>
          <w:trHeight w:val="288"/>
        </w:trPr>
        <w:tc>
          <w:tcPr>
            <w:tcW w:w="1300" w:type="pct"/>
            <w:shd w:val="clear" w:color="auto" w:fill="auto"/>
            <w:vAlign w:val="bottom"/>
          </w:tcPr>
          <w:p w14:paraId="6CC974E7" w14:textId="77777777" w:rsidR="001024D4" w:rsidRDefault="001024D4" w:rsidP="0087369B">
            <w:pPr>
              <w:jc w:val="both"/>
              <w:rPr>
                <w:iCs/>
                <w:color w:val="000000" w:themeColor="text1"/>
                <w:sz w:val="22"/>
                <w:szCs w:val="22"/>
                <w:highlight w:val="lightGray"/>
              </w:rPr>
            </w:pPr>
          </w:p>
        </w:tc>
        <w:tc>
          <w:tcPr>
            <w:tcW w:w="2172" w:type="pct"/>
            <w:shd w:val="clear" w:color="auto" w:fill="auto"/>
            <w:vAlign w:val="bottom"/>
          </w:tcPr>
          <w:p w14:paraId="0796A3C7" w14:textId="77777777" w:rsidR="001024D4" w:rsidRPr="000B603B" w:rsidRDefault="001024D4" w:rsidP="00D049AE">
            <w:pPr>
              <w:rPr>
                <w:color w:val="000000" w:themeColor="text1"/>
                <w:sz w:val="22"/>
                <w:szCs w:val="22"/>
              </w:rPr>
            </w:pPr>
          </w:p>
        </w:tc>
        <w:tc>
          <w:tcPr>
            <w:tcW w:w="1528" w:type="pct"/>
            <w:shd w:val="clear" w:color="auto" w:fill="auto"/>
            <w:vAlign w:val="bottom"/>
          </w:tcPr>
          <w:p w14:paraId="3915C576" w14:textId="77777777" w:rsidR="001024D4" w:rsidRDefault="001024D4" w:rsidP="000E442D">
            <w:pPr>
              <w:jc w:val="both"/>
              <w:rPr>
                <w:color w:val="000000" w:themeColor="text1"/>
                <w:sz w:val="22"/>
                <w:szCs w:val="22"/>
              </w:rPr>
            </w:pPr>
          </w:p>
        </w:tc>
      </w:tr>
    </w:tbl>
    <w:bookmarkEnd w:id="0"/>
    <w:p w14:paraId="0E731618" w14:textId="77777777" w:rsidR="001024D4" w:rsidRPr="00195E1A" w:rsidRDefault="001024D4" w:rsidP="001024D4">
      <w:pPr>
        <w:jc w:val="both"/>
        <w:rPr>
          <w:rFonts w:eastAsia="Calibri"/>
          <w:sz w:val="22"/>
          <w:szCs w:val="22"/>
        </w:rPr>
      </w:pPr>
      <w:r w:rsidRPr="00195E1A">
        <w:rPr>
          <w:rFonts w:eastAsia="Calibri"/>
          <w:sz w:val="22"/>
          <w:szCs w:val="22"/>
        </w:rPr>
        <w:t>The following proxy was assigned:</w:t>
      </w:r>
    </w:p>
    <w:p w14:paraId="70234F49" w14:textId="3C4C5B3D" w:rsidR="001024D4" w:rsidRPr="00195E1A" w:rsidRDefault="00D942DE" w:rsidP="001024D4">
      <w:pPr>
        <w:pStyle w:val="ListParagraph"/>
        <w:numPr>
          <w:ilvl w:val="0"/>
          <w:numId w:val="1"/>
        </w:numPr>
        <w:rPr>
          <w:sz w:val="22"/>
          <w:szCs w:val="22"/>
        </w:rPr>
      </w:pPr>
      <w:r>
        <w:rPr>
          <w:sz w:val="22"/>
          <w:szCs w:val="22"/>
        </w:rPr>
        <w:t xml:space="preserve">Eric Goff to </w:t>
      </w:r>
      <w:r w:rsidR="001024D4" w:rsidRPr="00195E1A">
        <w:rPr>
          <w:sz w:val="22"/>
          <w:szCs w:val="22"/>
        </w:rPr>
        <w:t xml:space="preserve">Nabaraj Pokharel </w:t>
      </w:r>
      <w:r w:rsidR="001024D4">
        <w:rPr>
          <w:sz w:val="22"/>
          <w:szCs w:val="22"/>
        </w:rPr>
        <w:t xml:space="preserve">for NPRR1234 and PGRR115 Only </w:t>
      </w:r>
    </w:p>
    <w:p w14:paraId="035FDB08" w14:textId="77777777" w:rsidR="001024D4" w:rsidRDefault="001024D4" w:rsidP="006A7877">
      <w:pPr>
        <w:rPr>
          <w:i/>
          <w:iCs/>
          <w:sz w:val="22"/>
          <w:szCs w:val="22"/>
        </w:rPr>
      </w:pPr>
    </w:p>
    <w:p w14:paraId="368BDC0E" w14:textId="0C5DBE72"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6"/>
        <w:gridCol w:w="4234"/>
        <w:gridCol w:w="2911"/>
      </w:tblGrid>
      <w:tr w:rsidR="00090DD3" w:rsidRPr="008064EA" w14:paraId="59712032" w14:textId="77777777" w:rsidTr="00831B56">
        <w:trPr>
          <w:trHeight w:val="288"/>
        </w:trPr>
        <w:tc>
          <w:tcPr>
            <w:tcW w:w="1306" w:type="pct"/>
            <w:shd w:val="clear" w:color="auto" w:fill="auto"/>
            <w:vAlign w:val="bottom"/>
          </w:tcPr>
          <w:p w14:paraId="148ECDC6" w14:textId="42E2D967" w:rsidR="00090DD3" w:rsidRPr="00090DD3" w:rsidRDefault="00090DD3" w:rsidP="00704F05">
            <w:pPr>
              <w:jc w:val="both"/>
              <w:rPr>
                <w:color w:val="000000" w:themeColor="text1"/>
                <w:sz w:val="22"/>
                <w:szCs w:val="22"/>
              </w:rPr>
            </w:pPr>
            <w:r>
              <w:rPr>
                <w:color w:val="000000" w:themeColor="text1"/>
                <w:sz w:val="22"/>
                <w:szCs w:val="22"/>
              </w:rPr>
              <w:t>Agustin, Melody</w:t>
            </w:r>
          </w:p>
        </w:tc>
        <w:tc>
          <w:tcPr>
            <w:tcW w:w="2189" w:type="pct"/>
            <w:shd w:val="clear" w:color="auto" w:fill="auto"/>
            <w:vAlign w:val="bottom"/>
          </w:tcPr>
          <w:p w14:paraId="4578EFEF" w14:textId="56546CCF" w:rsidR="00090DD3" w:rsidRPr="00090DD3" w:rsidRDefault="00090DD3" w:rsidP="00704F05">
            <w:pPr>
              <w:jc w:val="both"/>
              <w:rPr>
                <w:color w:val="000000" w:themeColor="text1"/>
                <w:sz w:val="22"/>
                <w:szCs w:val="22"/>
              </w:rPr>
            </w:pPr>
            <w:r>
              <w:rPr>
                <w:color w:val="000000" w:themeColor="text1"/>
                <w:sz w:val="22"/>
                <w:szCs w:val="22"/>
              </w:rPr>
              <w:t>Total Energies</w:t>
            </w:r>
          </w:p>
        </w:tc>
        <w:tc>
          <w:tcPr>
            <w:tcW w:w="1505" w:type="pct"/>
            <w:shd w:val="clear" w:color="auto" w:fill="auto"/>
            <w:vAlign w:val="bottom"/>
          </w:tcPr>
          <w:p w14:paraId="4B9976D8" w14:textId="4A5E803A" w:rsidR="00090DD3" w:rsidRPr="00F06C28" w:rsidRDefault="00090DD3" w:rsidP="00704F05">
            <w:pPr>
              <w:jc w:val="both"/>
              <w:rPr>
                <w:color w:val="000000" w:themeColor="text1"/>
                <w:sz w:val="22"/>
                <w:szCs w:val="22"/>
              </w:rPr>
            </w:pPr>
            <w:r w:rsidRPr="00090DD3">
              <w:rPr>
                <w:color w:val="000000" w:themeColor="text1"/>
                <w:sz w:val="22"/>
                <w:szCs w:val="22"/>
              </w:rPr>
              <w:t>Via Teleconference</w:t>
            </w:r>
          </w:p>
        </w:tc>
      </w:tr>
      <w:tr w:rsidR="00C95338" w:rsidRPr="008064EA" w14:paraId="7A95B0AC" w14:textId="77777777" w:rsidTr="00831B56">
        <w:trPr>
          <w:trHeight w:val="288"/>
        </w:trPr>
        <w:tc>
          <w:tcPr>
            <w:tcW w:w="1306" w:type="pct"/>
            <w:shd w:val="clear" w:color="auto" w:fill="auto"/>
            <w:vAlign w:val="bottom"/>
          </w:tcPr>
          <w:p w14:paraId="10822169" w14:textId="609F9590" w:rsidR="00C95338" w:rsidRPr="00090DD3" w:rsidRDefault="00C95338" w:rsidP="00704F05">
            <w:pPr>
              <w:jc w:val="both"/>
              <w:rPr>
                <w:color w:val="000000" w:themeColor="text1"/>
                <w:sz w:val="22"/>
                <w:szCs w:val="22"/>
              </w:rPr>
            </w:pPr>
            <w:r w:rsidRPr="00090DD3">
              <w:rPr>
                <w:color w:val="000000" w:themeColor="text1"/>
                <w:sz w:val="22"/>
                <w:szCs w:val="22"/>
              </w:rPr>
              <w:t>Ainspan, Malcolm</w:t>
            </w:r>
          </w:p>
        </w:tc>
        <w:tc>
          <w:tcPr>
            <w:tcW w:w="2189" w:type="pct"/>
            <w:shd w:val="clear" w:color="auto" w:fill="auto"/>
            <w:vAlign w:val="bottom"/>
          </w:tcPr>
          <w:p w14:paraId="6B48631A" w14:textId="3BE12457" w:rsidR="00C95338" w:rsidRPr="00090DD3" w:rsidRDefault="00C95338" w:rsidP="00704F05">
            <w:pPr>
              <w:jc w:val="both"/>
              <w:rPr>
                <w:color w:val="000000" w:themeColor="text1"/>
                <w:sz w:val="22"/>
                <w:szCs w:val="22"/>
              </w:rPr>
            </w:pPr>
            <w:r w:rsidRPr="00090DD3">
              <w:rPr>
                <w:color w:val="000000" w:themeColor="text1"/>
                <w:sz w:val="22"/>
                <w:szCs w:val="22"/>
              </w:rPr>
              <w:t>NRG</w:t>
            </w:r>
          </w:p>
        </w:tc>
        <w:tc>
          <w:tcPr>
            <w:tcW w:w="1505" w:type="pct"/>
            <w:shd w:val="clear" w:color="auto" w:fill="auto"/>
            <w:vAlign w:val="bottom"/>
          </w:tcPr>
          <w:p w14:paraId="530ED1DB" w14:textId="531A96B6" w:rsidR="00C95338" w:rsidRPr="00CE3219" w:rsidRDefault="007C6A09" w:rsidP="00704F05">
            <w:pPr>
              <w:jc w:val="both"/>
              <w:rPr>
                <w:color w:val="000000" w:themeColor="text1"/>
                <w:sz w:val="22"/>
                <w:szCs w:val="22"/>
                <w:highlight w:val="lightGray"/>
              </w:rPr>
            </w:pPr>
            <w:r w:rsidRPr="00F06C28">
              <w:rPr>
                <w:color w:val="000000" w:themeColor="text1"/>
                <w:sz w:val="22"/>
                <w:szCs w:val="22"/>
              </w:rPr>
              <w:t>Via Teleconference</w:t>
            </w:r>
          </w:p>
        </w:tc>
      </w:tr>
      <w:tr w:rsidR="006224C1" w:rsidRPr="008064EA" w14:paraId="39E45CD1" w14:textId="77777777" w:rsidTr="00831B56">
        <w:trPr>
          <w:trHeight w:val="288"/>
        </w:trPr>
        <w:tc>
          <w:tcPr>
            <w:tcW w:w="1306" w:type="pct"/>
            <w:shd w:val="clear" w:color="auto" w:fill="auto"/>
            <w:vAlign w:val="bottom"/>
          </w:tcPr>
          <w:p w14:paraId="4FDFBC83" w14:textId="77777777" w:rsidR="006224C1" w:rsidRPr="00C924CC" w:rsidRDefault="006224C1" w:rsidP="00704F05">
            <w:pPr>
              <w:jc w:val="both"/>
              <w:rPr>
                <w:color w:val="000000" w:themeColor="text1"/>
                <w:sz w:val="22"/>
                <w:szCs w:val="22"/>
              </w:rPr>
            </w:pPr>
            <w:r w:rsidRPr="00C924CC">
              <w:rPr>
                <w:color w:val="000000" w:themeColor="text1"/>
                <w:sz w:val="22"/>
                <w:szCs w:val="22"/>
              </w:rPr>
              <w:t>Aldridge, Ryan</w:t>
            </w:r>
          </w:p>
        </w:tc>
        <w:tc>
          <w:tcPr>
            <w:tcW w:w="2189" w:type="pct"/>
            <w:shd w:val="clear" w:color="auto" w:fill="auto"/>
            <w:vAlign w:val="bottom"/>
          </w:tcPr>
          <w:p w14:paraId="554FDFB4" w14:textId="77777777" w:rsidR="006224C1" w:rsidRPr="00C924CC" w:rsidRDefault="006224C1" w:rsidP="00704F05">
            <w:pPr>
              <w:jc w:val="both"/>
              <w:rPr>
                <w:color w:val="000000" w:themeColor="text1"/>
                <w:sz w:val="22"/>
                <w:szCs w:val="22"/>
              </w:rPr>
            </w:pPr>
            <w:r w:rsidRPr="00C924CC">
              <w:rPr>
                <w:color w:val="000000" w:themeColor="text1"/>
                <w:sz w:val="22"/>
                <w:szCs w:val="22"/>
              </w:rPr>
              <w:t>AB Power Advisors</w:t>
            </w:r>
          </w:p>
        </w:tc>
        <w:tc>
          <w:tcPr>
            <w:tcW w:w="1505" w:type="pct"/>
            <w:shd w:val="clear" w:color="auto" w:fill="auto"/>
            <w:vAlign w:val="bottom"/>
          </w:tcPr>
          <w:p w14:paraId="7445EEBA" w14:textId="2F317361" w:rsidR="006224C1" w:rsidRPr="00CE3219" w:rsidRDefault="00831B56" w:rsidP="00704F05">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30E1271C" w14:textId="77777777" w:rsidTr="00831B56">
        <w:trPr>
          <w:trHeight w:val="288"/>
        </w:trPr>
        <w:tc>
          <w:tcPr>
            <w:tcW w:w="1306" w:type="pct"/>
            <w:shd w:val="clear" w:color="auto" w:fill="auto"/>
            <w:vAlign w:val="bottom"/>
          </w:tcPr>
          <w:p w14:paraId="3CABA79F" w14:textId="48136DC0" w:rsidR="00C95338" w:rsidRPr="00C924CC" w:rsidRDefault="00C95338" w:rsidP="00704F05">
            <w:pPr>
              <w:jc w:val="both"/>
              <w:rPr>
                <w:color w:val="000000" w:themeColor="text1"/>
                <w:sz w:val="22"/>
                <w:szCs w:val="22"/>
              </w:rPr>
            </w:pPr>
            <w:r w:rsidRPr="00C924CC">
              <w:rPr>
                <w:color w:val="000000" w:themeColor="text1"/>
                <w:sz w:val="22"/>
                <w:szCs w:val="22"/>
              </w:rPr>
              <w:lastRenderedPageBreak/>
              <w:t>Anderson, Connor</w:t>
            </w:r>
          </w:p>
        </w:tc>
        <w:tc>
          <w:tcPr>
            <w:tcW w:w="2189" w:type="pct"/>
            <w:shd w:val="clear" w:color="auto" w:fill="auto"/>
            <w:vAlign w:val="bottom"/>
          </w:tcPr>
          <w:p w14:paraId="204A49FE" w14:textId="7409A88E" w:rsidR="00C95338" w:rsidRPr="00C924CC" w:rsidRDefault="00C95338" w:rsidP="00704F05">
            <w:pPr>
              <w:jc w:val="both"/>
              <w:rPr>
                <w:color w:val="000000" w:themeColor="text1"/>
                <w:sz w:val="22"/>
                <w:szCs w:val="22"/>
              </w:rPr>
            </w:pPr>
            <w:r w:rsidRPr="00C924CC">
              <w:rPr>
                <w:color w:val="000000" w:themeColor="text1"/>
                <w:sz w:val="22"/>
                <w:szCs w:val="22"/>
              </w:rPr>
              <w:t xml:space="preserve">AB Power Advisors </w:t>
            </w:r>
          </w:p>
        </w:tc>
        <w:tc>
          <w:tcPr>
            <w:tcW w:w="1505" w:type="pct"/>
            <w:shd w:val="clear" w:color="auto" w:fill="auto"/>
            <w:vAlign w:val="bottom"/>
          </w:tcPr>
          <w:p w14:paraId="5D0556D6" w14:textId="4E3C4685" w:rsidR="00C95338"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4508F5" w:rsidRPr="008064EA" w14:paraId="13546CF8" w14:textId="77777777" w:rsidTr="00831B56">
        <w:trPr>
          <w:trHeight w:val="288"/>
        </w:trPr>
        <w:tc>
          <w:tcPr>
            <w:tcW w:w="1306" w:type="pct"/>
            <w:shd w:val="clear" w:color="auto" w:fill="auto"/>
            <w:vAlign w:val="bottom"/>
          </w:tcPr>
          <w:p w14:paraId="0D187038" w14:textId="2465EFE2" w:rsidR="004508F5" w:rsidRPr="00C924CC" w:rsidRDefault="004508F5" w:rsidP="00704F05">
            <w:pPr>
              <w:jc w:val="both"/>
              <w:rPr>
                <w:color w:val="000000" w:themeColor="text1"/>
                <w:sz w:val="22"/>
                <w:szCs w:val="22"/>
              </w:rPr>
            </w:pPr>
            <w:r w:rsidRPr="00C924CC">
              <w:rPr>
                <w:color w:val="000000" w:themeColor="text1"/>
                <w:sz w:val="22"/>
                <w:szCs w:val="22"/>
              </w:rPr>
              <w:t>Anderson, Kevin</w:t>
            </w:r>
          </w:p>
        </w:tc>
        <w:tc>
          <w:tcPr>
            <w:tcW w:w="2189" w:type="pct"/>
            <w:shd w:val="clear" w:color="auto" w:fill="auto"/>
            <w:vAlign w:val="bottom"/>
          </w:tcPr>
          <w:p w14:paraId="7D95C0EC" w14:textId="2F1B93E7" w:rsidR="004508F5" w:rsidRPr="00C924CC" w:rsidRDefault="0064630F" w:rsidP="00704F05">
            <w:pPr>
              <w:jc w:val="both"/>
              <w:rPr>
                <w:color w:val="000000" w:themeColor="text1"/>
                <w:sz w:val="22"/>
                <w:szCs w:val="22"/>
              </w:rPr>
            </w:pPr>
            <w:r w:rsidRPr="00C924CC">
              <w:rPr>
                <w:color w:val="000000" w:themeColor="text1"/>
                <w:sz w:val="22"/>
                <w:szCs w:val="22"/>
              </w:rPr>
              <w:t>Customized Energy Solutions (CES)</w:t>
            </w:r>
          </w:p>
        </w:tc>
        <w:tc>
          <w:tcPr>
            <w:tcW w:w="1505" w:type="pct"/>
            <w:shd w:val="clear" w:color="auto" w:fill="auto"/>
            <w:vAlign w:val="bottom"/>
          </w:tcPr>
          <w:p w14:paraId="751720DB" w14:textId="1B50BE49" w:rsidR="004508F5"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E73184" w:rsidRPr="008064EA" w14:paraId="60293355" w14:textId="77777777" w:rsidTr="00831B56">
        <w:trPr>
          <w:trHeight w:val="288"/>
        </w:trPr>
        <w:tc>
          <w:tcPr>
            <w:tcW w:w="1306" w:type="pct"/>
            <w:shd w:val="clear" w:color="auto" w:fill="auto"/>
            <w:vAlign w:val="bottom"/>
          </w:tcPr>
          <w:p w14:paraId="313673BB" w14:textId="4F035A4F" w:rsidR="00E73184" w:rsidRPr="00C924CC" w:rsidRDefault="00E73184" w:rsidP="00704F05">
            <w:pPr>
              <w:jc w:val="both"/>
              <w:rPr>
                <w:color w:val="000000" w:themeColor="text1"/>
                <w:sz w:val="22"/>
                <w:szCs w:val="22"/>
              </w:rPr>
            </w:pPr>
            <w:r w:rsidRPr="00C924CC">
              <w:rPr>
                <w:color w:val="000000" w:themeColor="text1"/>
                <w:sz w:val="22"/>
                <w:szCs w:val="22"/>
              </w:rPr>
              <w:t>Ashley, Kristy</w:t>
            </w:r>
          </w:p>
        </w:tc>
        <w:tc>
          <w:tcPr>
            <w:tcW w:w="2189" w:type="pct"/>
            <w:shd w:val="clear" w:color="auto" w:fill="auto"/>
            <w:vAlign w:val="bottom"/>
          </w:tcPr>
          <w:p w14:paraId="1102A1FB" w14:textId="3065FFE3" w:rsidR="00E73184" w:rsidRPr="00C924CC" w:rsidRDefault="0064630F" w:rsidP="00704F05">
            <w:pPr>
              <w:jc w:val="both"/>
              <w:rPr>
                <w:color w:val="000000" w:themeColor="text1"/>
                <w:sz w:val="22"/>
                <w:szCs w:val="22"/>
              </w:rPr>
            </w:pPr>
            <w:r w:rsidRPr="00C924CC">
              <w:rPr>
                <w:color w:val="000000" w:themeColor="text1"/>
                <w:sz w:val="22"/>
                <w:szCs w:val="22"/>
              </w:rPr>
              <w:t>CES</w:t>
            </w:r>
          </w:p>
        </w:tc>
        <w:tc>
          <w:tcPr>
            <w:tcW w:w="1505" w:type="pct"/>
            <w:shd w:val="clear" w:color="auto" w:fill="auto"/>
            <w:vAlign w:val="bottom"/>
          </w:tcPr>
          <w:p w14:paraId="2D0CD3E1" w14:textId="751A9000" w:rsidR="00E73184" w:rsidRPr="00CE3219" w:rsidRDefault="0064630F" w:rsidP="00704F05">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616F4DD0" w14:textId="77777777" w:rsidTr="00831B56">
        <w:trPr>
          <w:trHeight w:val="288"/>
        </w:trPr>
        <w:tc>
          <w:tcPr>
            <w:tcW w:w="1306" w:type="pct"/>
            <w:shd w:val="clear" w:color="auto" w:fill="auto"/>
            <w:vAlign w:val="bottom"/>
          </w:tcPr>
          <w:p w14:paraId="1B73F800" w14:textId="0EB702C7" w:rsidR="00C65A07" w:rsidRPr="00C65A07" w:rsidRDefault="00C65A07" w:rsidP="00704F05">
            <w:pPr>
              <w:jc w:val="both"/>
              <w:rPr>
                <w:color w:val="000000" w:themeColor="text1"/>
                <w:sz w:val="22"/>
                <w:szCs w:val="22"/>
              </w:rPr>
            </w:pPr>
            <w:r w:rsidRPr="00C65A07">
              <w:rPr>
                <w:color w:val="000000" w:themeColor="text1"/>
                <w:sz w:val="22"/>
                <w:szCs w:val="22"/>
              </w:rPr>
              <w:t>Basaran, Harika</w:t>
            </w:r>
          </w:p>
        </w:tc>
        <w:tc>
          <w:tcPr>
            <w:tcW w:w="2189" w:type="pct"/>
            <w:shd w:val="clear" w:color="auto" w:fill="auto"/>
            <w:vAlign w:val="bottom"/>
          </w:tcPr>
          <w:p w14:paraId="4AFDDFEE" w14:textId="1248FFE1" w:rsidR="00C65A07" w:rsidRPr="00C65A07" w:rsidRDefault="00C65A07" w:rsidP="00704F05">
            <w:pPr>
              <w:jc w:val="both"/>
              <w:rPr>
                <w:color w:val="000000" w:themeColor="text1"/>
                <w:sz w:val="22"/>
                <w:szCs w:val="22"/>
              </w:rPr>
            </w:pPr>
            <w:r w:rsidRPr="00C65A07">
              <w:rPr>
                <w:color w:val="000000" w:themeColor="text1"/>
                <w:sz w:val="22"/>
                <w:szCs w:val="22"/>
              </w:rPr>
              <w:t>P</w:t>
            </w:r>
            <w:r>
              <w:rPr>
                <w:color w:val="000000" w:themeColor="text1"/>
                <w:sz w:val="22"/>
                <w:szCs w:val="22"/>
              </w:rPr>
              <w:t>ublic Utility Commission of Texas (PUCT)</w:t>
            </w:r>
          </w:p>
        </w:tc>
        <w:tc>
          <w:tcPr>
            <w:tcW w:w="1505" w:type="pct"/>
            <w:shd w:val="clear" w:color="auto" w:fill="auto"/>
            <w:vAlign w:val="bottom"/>
          </w:tcPr>
          <w:p w14:paraId="088495B1" w14:textId="77777777" w:rsidR="00C65A07" w:rsidRPr="00F06C28" w:rsidRDefault="00C65A07" w:rsidP="00704F05">
            <w:pPr>
              <w:jc w:val="both"/>
              <w:rPr>
                <w:color w:val="000000" w:themeColor="text1"/>
                <w:sz w:val="22"/>
                <w:szCs w:val="22"/>
              </w:rPr>
            </w:pPr>
          </w:p>
        </w:tc>
      </w:tr>
      <w:tr w:rsidR="00223DDA" w:rsidRPr="008064EA" w14:paraId="4BF15D36" w14:textId="77777777" w:rsidTr="00831B56">
        <w:trPr>
          <w:trHeight w:val="288"/>
        </w:trPr>
        <w:tc>
          <w:tcPr>
            <w:tcW w:w="1306" w:type="pct"/>
            <w:shd w:val="clear" w:color="auto" w:fill="auto"/>
            <w:vAlign w:val="bottom"/>
          </w:tcPr>
          <w:p w14:paraId="5E115CCF" w14:textId="508A71AE" w:rsidR="00223DDA" w:rsidRPr="00C924CC" w:rsidRDefault="00223DDA" w:rsidP="001757AB">
            <w:pPr>
              <w:jc w:val="both"/>
              <w:rPr>
                <w:color w:val="000000" w:themeColor="text1"/>
                <w:sz w:val="22"/>
                <w:szCs w:val="22"/>
              </w:rPr>
            </w:pPr>
            <w:r w:rsidRPr="00C924CC">
              <w:rPr>
                <w:color w:val="000000" w:themeColor="text1"/>
                <w:sz w:val="22"/>
                <w:szCs w:val="22"/>
              </w:rPr>
              <w:t>Batra-Shrader, Monica</w:t>
            </w:r>
          </w:p>
        </w:tc>
        <w:tc>
          <w:tcPr>
            <w:tcW w:w="2189" w:type="pct"/>
            <w:shd w:val="clear" w:color="auto" w:fill="auto"/>
            <w:vAlign w:val="bottom"/>
          </w:tcPr>
          <w:p w14:paraId="5B224CC3" w14:textId="5BA6735A" w:rsidR="00223DDA" w:rsidRPr="00C924CC" w:rsidRDefault="00831B56" w:rsidP="001757AB">
            <w:pPr>
              <w:jc w:val="both"/>
              <w:rPr>
                <w:color w:val="000000" w:themeColor="text1"/>
                <w:sz w:val="22"/>
                <w:szCs w:val="22"/>
              </w:rPr>
            </w:pPr>
            <w:r w:rsidRPr="00C924CC">
              <w:rPr>
                <w:color w:val="000000" w:themeColor="text1"/>
                <w:sz w:val="22"/>
                <w:szCs w:val="22"/>
              </w:rPr>
              <w:t>Enchanted Rock</w:t>
            </w:r>
          </w:p>
        </w:tc>
        <w:tc>
          <w:tcPr>
            <w:tcW w:w="1505" w:type="pct"/>
            <w:shd w:val="clear" w:color="auto" w:fill="auto"/>
            <w:vAlign w:val="bottom"/>
          </w:tcPr>
          <w:p w14:paraId="4DE7AD54" w14:textId="042A4A22" w:rsidR="00223DDA" w:rsidRPr="00CE3219" w:rsidRDefault="00831B56" w:rsidP="001757AB">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3E2281ED" w14:textId="77777777" w:rsidTr="00831B56">
        <w:trPr>
          <w:trHeight w:val="288"/>
        </w:trPr>
        <w:tc>
          <w:tcPr>
            <w:tcW w:w="1306" w:type="pct"/>
            <w:shd w:val="clear" w:color="auto" w:fill="auto"/>
            <w:vAlign w:val="bottom"/>
          </w:tcPr>
          <w:p w14:paraId="28869DFB" w14:textId="7604F66F" w:rsidR="00C65A07" w:rsidRPr="00C65A07" w:rsidRDefault="00C65A07" w:rsidP="00027208">
            <w:pPr>
              <w:jc w:val="both"/>
              <w:rPr>
                <w:color w:val="000000" w:themeColor="text1"/>
                <w:sz w:val="22"/>
                <w:szCs w:val="22"/>
              </w:rPr>
            </w:pPr>
            <w:r w:rsidRPr="00C65A07">
              <w:rPr>
                <w:color w:val="000000" w:themeColor="text1"/>
                <w:sz w:val="22"/>
                <w:szCs w:val="22"/>
              </w:rPr>
              <w:t>Beckman, Kara</w:t>
            </w:r>
          </w:p>
        </w:tc>
        <w:tc>
          <w:tcPr>
            <w:tcW w:w="2189" w:type="pct"/>
            <w:shd w:val="clear" w:color="auto" w:fill="auto"/>
            <w:vAlign w:val="bottom"/>
          </w:tcPr>
          <w:p w14:paraId="4F677BAD" w14:textId="5DD2E480" w:rsidR="00C65A07" w:rsidRPr="00C65A07" w:rsidRDefault="00C65A07" w:rsidP="00027208">
            <w:pPr>
              <w:jc w:val="both"/>
              <w:rPr>
                <w:color w:val="000000" w:themeColor="text1"/>
                <w:sz w:val="22"/>
                <w:szCs w:val="22"/>
              </w:rPr>
            </w:pPr>
            <w:r w:rsidRPr="00C65A07">
              <w:rPr>
                <w:color w:val="000000" w:themeColor="text1"/>
                <w:sz w:val="22"/>
                <w:szCs w:val="22"/>
              </w:rPr>
              <w:t>NextEra</w:t>
            </w:r>
          </w:p>
        </w:tc>
        <w:tc>
          <w:tcPr>
            <w:tcW w:w="1505" w:type="pct"/>
            <w:shd w:val="clear" w:color="auto" w:fill="auto"/>
            <w:vAlign w:val="center"/>
          </w:tcPr>
          <w:p w14:paraId="50007F5A" w14:textId="77777777" w:rsidR="00C65A07" w:rsidRPr="0064630F" w:rsidRDefault="00C65A07" w:rsidP="00027208">
            <w:pPr>
              <w:jc w:val="both"/>
              <w:rPr>
                <w:color w:val="000000" w:themeColor="text1"/>
                <w:sz w:val="22"/>
                <w:szCs w:val="22"/>
              </w:rPr>
            </w:pPr>
          </w:p>
        </w:tc>
      </w:tr>
      <w:tr w:rsidR="0064630F" w:rsidRPr="008064EA" w14:paraId="3BE1DB42" w14:textId="77777777" w:rsidTr="00831B56">
        <w:trPr>
          <w:trHeight w:val="288"/>
        </w:trPr>
        <w:tc>
          <w:tcPr>
            <w:tcW w:w="1306" w:type="pct"/>
            <w:shd w:val="clear" w:color="auto" w:fill="auto"/>
            <w:vAlign w:val="bottom"/>
          </w:tcPr>
          <w:p w14:paraId="2C662937" w14:textId="4FA162AC" w:rsidR="0064630F" w:rsidRPr="00AE076D" w:rsidRDefault="0064630F" w:rsidP="00027208">
            <w:pPr>
              <w:jc w:val="both"/>
              <w:rPr>
                <w:color w:val="000000" w:themeColor="text1"/>
                <w:sz w:val="22"/>
                <w:szCs w:val="22"/>
              </w:rPr>
            </w:pPr>
            <w:r w:rsidRPr="00AE076D">
              <w:rPr>
                <w:color w:val="000000" w:themeColor="text1"/>
                <w:sz w:val="22"/>
                <w:szCs w:val="22"/>
              </w:rPr>
              <w:t>Benson, Mariah</w:t>
            </w:r>
          </w:p>
        </w:tc>
        <w:tc>
          <w:tcPr>
            <w:tcW w:w="2189" w:type="pct"/>
            <w:shd w:val="clear" w:color="auto" w:fill="auto"/>
            <w:vAlign w:val="bottom"/>
          </w:tcPr>
          <w:p w14:paraId="6647FA6B" w14:textId="7E462C26" w:rsidR="0064630F" w:rsidRPr="00AE076D" w:rsidRDefault="0064630F" w:rsidP="00027208">
            <w:pPr>
              <w:jc w:val="both"/>
              <w:rPr>
                <w:color w:val="000000" w:themeColor="text1"/>
                <w:sz w:val="22"/>
                <w:szCs w:val="22"/>
              </w:rPr>
            </w:pPr>
            <w:r w:rsidRPr="00AE076D">
              <w:rPr>
                <w:color w:val="000000" w:themeColor="text1"/>
                <w:sz w:val="22"/>
                <w:szCs w:val="22"/>
              </w:rPr>
              <w:t>Texas Public Power Association (TPPA)</w:t>
            </w:r>
          </w:p>
        </w:tc>
        <w:tc>
          <w:tcPr>
            <w:tcW w:w="1505" w:type="pct"/>
            <w:shd w:val="clear" w:color="auto" w:fill="auto"/>
            <w:vAlign w:val="center"/>
          </w:tcPr>
          <w:p w14:paraId="725EDA19" w14:textId="641944B7" w:rsidR="0064630F" w:rsidRPr="00CE3219" w:rsidRDefault="0064630F" w:rsidP="00027208">
            <w:pPr>
              <w:jc w:val="both"/>
              <w:rPr>
                <w:color w:val="000000" w:themeColor="text1"/>
                <w:sz w:val="22"/>
                <w:szCs w:val="22"/>
                <w:highlight w:val="lightGray"/>
              </w:rPr>
            </w:pPr>
            <w:r w:rsidRPr="0064630F">
              <w:rPr>
                <w:color w:val="000000" w:themeColor="text1"/>
                <w:sz w:val="22"/>
                <w:szCs w:val="22"/>
              </w:rPr>
              <w:t>Via Teleconference</w:t>
            </w:r>
          </w:p>
        </w:tc>
      </w:tr>
      <w:tr w:rsidR="00AE076D" w:rsidRPr="008064EA" w14:paraId="216D0143" w14:textId="77777777" w:rsidTr="00831B56">
        <w:trPr>
          <w:trHeight w:val="288"/>
        </w:trPr>
        <w:tc>
          <w:tcPr>
            <w:tcW w:w="1306" w:type="pct"/>
            <w:shd w:val="clear" w:color="auto" w:fill="auto"/>
            <w:vAlign w:val="bottom"/>
          </w:tcPr>
          <w:p w14:paraId="67B77C80" w14:textId="39F27858" w:rsidR="00AE076D" w:rsidRPr="00AE076D" w:rsidRDefault="00AE076D" w:rsidP="00027208">
            <w:pPr>
              <w:jc w:val="both"/>
              <w:rPr>
                <w:color w:val="000000" w:themeColor="text1"/>
                <w:sz w:val="22"/>
                <w:szCs w:val="22"/>
              </w:rPr>
            </w:pPr>
            <w:r>
              <w:rPr>
                <w:color w:val="000000" w:themeColor="text1"/>
                <w:sz w:val="22"/>
                <w:szCs w:val="22"/>
              </w:rPr>
              <w:t>Berg, Justin</w:t>
            </w:r>
          </w:p>
        </w:tc>
        <w:tc>
          <w:tcPr>
            <w:tcW w:w="2189" w:type="pct"/>
            <w:shd w:val="clear" w:color="auto" w:fill="auto"/>
            <w:vAlign w:val="bottom"/>
          </w:tcPr>
          <w:p w14:paraId="05302F04" w14:textId="463EEB60" w:rsidR="00AE076D" w:rsidRPr="00AE076D" w:rsidRDefault="00AE076D" w:rsidP="00027208">
            <w:pPr>
              <w:jc w:val="both"/>
              <w:rPr>
                <w:color w:val="000000" w:themeColor="text1"/>
                <w:sz w:val="22"/>
                <w:szCs w:val="22"/>
              </w:rPr>
            </w:pPr>
            <w:r>
              <w:rPr>
                <w:color w:val="000000" w:themeColor="text1"/>
                <w:sz w:val="22"/>
                <w:szCs w:val="22"/>
              </w:rPr>
              <w:t>Equilibrium Energy</w:t>
            </w:r>
          </w:p>
        </w:tc>
        <w:tc>
          <w:tcPr>
            <w:tcW w:w="1505" w:type="pct"/>
            <w:shd w:val="clear" w:color="auto" w:fill="auto"/>
            <w:vAlign w:val="center"/>
          </w:tcPr>
          <w:p w14:paraId="2488713D" w14:textId="76D89E55" w:rsidR="00AE076D" w:rsidRPr="0064630F"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25E80EF6" w14:textId="77777777" w:rsidTr="00831B56">
        <w:trPr>
          <w:trHeight w:val="288"/>
        </w:trPr>
        <w:tc>
          <w:tcPr>
            <w:tcW w:w="1306" w:type="pct"/>
            <w:shd w:val="clear" w:color="auto" w:fill="auto"/>
            <w:vAlign w:val="bottom"/>
          </w:tcPr>
          <w:p w14:paraId="6A74B38E" w14:textId="56A8AC4A" w:rsidR="00027208" w:rsidRPr="004F0D6F" w:rsidRDefault="00027208" w:rsidP="00027208">
            <w:pPr>
              <w:jc w:val="both"/>
              <w:rPr>
                <w:color w:val="000000" w:themeColor="text1"/>
                <w:sz w:val="22"/>
                <w:szCs w:val="22"/>
                <w:highlight w:val="lightGray"/>
              </w:rPr>
            </w:pPr>
            <w:r w:rsidRPr="00C924CC">
              <w:rPr>
                <w:color w:val="000000" w:themeColor="text1"/>
                <w:sz w:val="22"/>
                <w:szCs w:val="22"/>
              </w:rPr>
              <w:t>Bertin, Suzanne</w:t>
            </w:r>
          </w:p>
        </w:tc>
        <w:tc>
          <w:tcPr>
            <w:tcW w:w="2189" w:type="pct"/>
            <w:shd w:val="clear" w:color="auto" w:fill="auto"/>
            <w:vAlign w:val="bottom"/>
          </w:tcPr>
          <w:p w14:paraId="1A195084" w14:textId="77777777" w:rsidR="00027208" w:rsidRPr="004F0D6F" w:rsidRDefault="00027208" w:rsidP="00027208">
            <w:pPr>
              <w:jc w:val="both"/>
              <w:rPr>
                <w:color w:val="000000" w:themeColor="text1"/>
                <w:sz w:val="22"/>
                <w:szCs w:val="22"/>
                <w:highlight w:val="lightGray"/>
              </w:rPr>
            </w:pPr>
          </w:p>
        </w:tc>
        <w:tc>
          <w:tcPr>
            <w:tcW w:w="1505" w:type="pct"/>
            <w:shd w:val="clear" w:color="auto" w:fill="auto"/>
            <w:vAlign w:val="bottom"/>
          </w:tcPr>
          <w:p w14:paraId="58328A14" w14:textId="1AEFA580"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47A3F456" w14:textId="77777777" w:rsidTr="00831B56">
        <w:trPr>
          <w:trHeight w:val="126"/>
        </w:trPr>
        <w:tc>
          <w:tcPr>
            <w:tcW w:w="1306" w:type="pct"/>
            <w:shd w:val="clear" w:color="auto" w:fill="auto"/>
            <w:vAlign w:val="bottom"/>
          </w:tcPr>
          <w:p w14:paraId="21D135F0" w14:textId="32791781" w:rsidR="00223DDA" w:rsidRPr="00C65A07" w:rsidRDefault="00223DDA" w:rsidP="00027208">
            <w:pPr>
              <w:jc w:val="both"/>
              <w:rPr>
                <w:color w:val="000000" w:themeColor="text1"/>
                <w:sz w:val="22"/>
                <w:szCs w:val="22"/>
              </w:rPr>
            </w:pPr>
            <w:r w:rsidRPr="00C65A07">
              <w:rPr>
                <w:color w:val="000000" w:themeColor="text1"/>
                <w:sz w:val="22"/>
                <w:szCs w:val="22"/>
              </w:rPr>
              <w:t>Bevill, Rob</w:t>
            </w:r>
          </w:p>
        </w:tc>
        <w:tc>
          <w:tcPr>
            <w:tcW w:w="2189" w:type="pct"/>
            <w:shd w:val="clear" w:color="auto" w:fill="auto"/>
            <w:vAlign w:val="bottom"/>
          </w:tcPr>
          <w:p w14:paraId="720F0BE1" w14:textId="6416DECE" w:rsidR="00223DDA" w:rsidRPr="00C65A07" w:rsidRDefault="00223DDA" w:rsidP="00027208">
            <w:pPr>
              <w:jc w:val="both"/>
              <w:rPr>
                <w:color w:val="000000" w:themeColor="text1"/>
                <w:sz w:val="22"/>
                <w:szCs w:val="22"/>
              </w:rPr>
            </w:pPr>
            <w:r w:rsidRPr="00C65A07">
              <w:rPr>
                <w:color w:val="000000" w:themeColor="text1"/>
                <w:sz w:val="22"/>
                <w:szCs w:val="22"/>
              </w:rPr>
              <w:t>TNMP</w:t>
            </w:r>
          </w:p>
        </w:tc>
        <w:tc>
          <w:tcPr>
            <w:tcW w:w="1505" w:type="pct"/>
            <w:shd w:val="clear" w:color="auto" w:fill="auto"/>
            <w:vAlign w:val="bottom"/>
          </w:tcPr>
          <w:p w14:paraId="4647B2D2" w14:textId="77777777" w:rsidR="00223DDA" w:rsidRPr="00CE3219" w:rsidRDefault="00223DDA" w:rsidP="00027208">
            <w:pPr>
              <w:jc w:val="both"/>
              <w:rPr>
                <w:color w:val="000000" w:themeColor="text1"/>
                <w:sz w:val="22"/>
                <w:szCs w:val="22"/>
                <w:highlight w:val="lightGray"/>
              </w:rPr>
            </w:pPr>
          </w:p>
        </w:tc>
      </w:tr>
      <w:tr w:rsidR="00EC5197" w:rsidRPr="008064EA" w14:paraId="6BFA6E55" w14:textId="77777777" w:rsidTr="00831B56">
        <w:trPr>
          <w:trHeight w:val="126"/>
        </w:trPr>
        <w:tc>
          <w:tcPr>
            <w:tcW w:w="1306" w:type="pct"/>
            <w:shd w:val="clear" w:color="auto" w:fill="auto"/>
            <w:vAlign w:val="bottom"/>
          </w:tcPr>
          <w:p w14:paraId="073DF126" w14:textId="1D8CC0B3" w:rsidR="00EC5197" w:rsidRPr="00223821" w:rsidRDefault="00EC5197" w:rsidP="00027208">
            <w:pPr>
              <w:jc w:val="both"/>
              <w:rPr>
                <w:color w:val="000000" w:themeColor="text1"/>
                <w:sz w:val="22"/>
                <w:szCs w:val="22"/>
              </w:rPr>
            </w:pPr>
            <w:r w:rsidRPr="00223821">
              <w:rPr>
                <w:color w:val="000000" w:themeColor="text1"/>
                <w:sz w:val="22"/>
                <w:szCs w:val="22"/>
              </w:rPr>
              <w:t>Blakey, Eric</w:t>
            </w:r>
          </w:p>
        </w:tc>
        <w:tc>
          <w:tcPr>
            <w:tcW w:w="2189" w:type="pct"/>
            <w:shd w:val="clear" w:color="auto" w:fill="auto"/>
            <w:vAlign w:val="bottom"/>
          </w:tcPr>
          <w:p w14:paraId="6E58EC35" w14:textId="24024C76" w:rsidR="00EC5197" w:rsidRPr="00223821" w:rsidRDefault="00EC5197" w:rsidP="00027208">
            <w:pPr>
              <w:jc w:val="both"/>
              <w:rPr>
                <w:color w:val="000000" w:themeColor="text1"/>
                <w:sz w:val="22"/>
                <w:szCs w:val="22"/>
              </w:rPr>
            </w:pPr>
            <w:r w:rsidRPr="00223821">
              <w:rPr>
                <w:color w:val="000000" w:themeColor="text1"/>
                <w:sz w:val="22"/>
                <w:szCs w:val="22"/>
              </w:rPr>
              <w:t xml:space="preserve">Pedernales Electric Cooperative (PEC) </w:t>
            </w:r>
          </w:p>
        </w:tc>
        <w:tc>
          <w:tcPr>
            <w:tcW w:w="1505" w:type="pct"/>
            <w:shd w:val="clear" w:color="auto" w:fill="auto"/>
            <w:vAlign w:val="bottom"/>
          </w:tcPr>
          <w:p w14:paraId="646AB04D" w14:textId="77777777" w:rsidR="00EC5197" w:rsidRPr="00CE3219" w:rsidRDefault="00EC5197" w:rsidP="00027208">
            <w:pPr>
              <w:jc w:val="both"/>
              <w:rPr>
                <w:color w:val="000000" w:themeColor="text1"/>
                <w:sz w:val="22"/>
                <w:szCs w:val="22"/>
                <w:highlight w:val="lightGray"/>
              </w:rPr>
            </w:pPr>
          </w:p>
        </w:tc>
      </w:tr>
      <w:tr w:rsidR="00090DD3" w:rsidRPr="008064EA" w14:paraId="66BD113C" w14:textId="77777777" w:rsidTr="00831B56">
        <w:trPr>
          <w:trHeight w:val="126"/>
        </w:trPr>
        <w:tc>
          <w:tcPr>
            <w:tcW w:w="1306" w:type="pct"/>
            <w:shd w:val="clear" w:color="auto" w:fill="auto"/>
            <w:vAlign w:val="bottom"/>
          </w:tcPr>
          <w:p w14:paraId="0FE02F73" w14:textId="0AB2A86F" w:rsidR="00090DD3" w:rsidRPr="00090DD3" w:rsidRDefault="00090DD3" w:rsidP="00027208">
            <w:pPr>
              <w:jc w:val="both"/>
              <w:rPr>
                <w:color w:val="000000" w:themeColor="text1"/>
                <w:sz w:val="22"/>
                <w:szCs w:val="22"/>
              </w:rPr>
            </w:pPr>
            <w:r w:rsidRPr="00090DD3">
              <w:rPr>
                <w:color w:val="000000" w:themeColor="text1"/>
                <w:sz w:val="22"/>
                <w:szCs w:val="22"/>
              </w:rPr>
              <w:t>Boisseau, Heather</w:t>
            </w:r>
          </w:p>
        </w:tc>
        <w:tc>
          <w:tcPr>
            <w:tcW w:w="2189" w:type="pct"/>
            <w:shd w:val="clear" w:color="auto" w:fill="auto"/>
            <w:vAlign w:val="bottom"/>
          </w:tcPr>
          <w:p w14:paraId="26890208" w14:textId="1CF87D07" w:rsidR="00090DD3" w:rsidRPr="00090DD3" w:rsidRDefault="00090DD3" w:rsidP="00027208">
            <w:pPr>
              <w:jc w:val="both"/>
              <w:rPr>
                <w:color w:val="000000" w:themeColor="text1"/>
                <w:sz w:val="22"/>
                <w:szCs w:val="22"/>
              </w:rPr>
            </w:pPr>
            <w:r w:rsidRPr="00090DD3">
              <w:rPr>
                <w:color w:val="000000" w:themeColor="text1"/>
                <w:sz w:val="22"/>
                <w:szCs w:val="22"/>
              </w:rPr>
              <w:t>LCRA</w:t>
            </w:r>
          </w:p>
        </w:tc>
        <w:tc>
          <w:tcPr>
            <w:tcW w:w="1505" w:type="pct"/>
            <w:shd w:val="clear" w:color="auto" w:fill="auto"/>
            <w:vAlign w:val="bottom"/>
          </w:tcPr>
          <w:p w14:paraId="711FA9AC" w14:textId="03E14904" w:rsidR="00090DD3" w:rsidRPr="00F06C28" w:rsidRDefault="00090DD3" w:rsidP="00027208">
            <w:pPr>
              <w:jc w:val="both"/>
              <w:rPr>
                <w:color w:val="000000" w:themeColor="text1"/>
                <w:sz w:val="22"/>
                <w:szCs w:val="22"/>
              </w:rPr>
            </w:pPr>
            <w:r w:rsidRPr="00F06C28">
              <w:rPr>
                <w:color w:val="000000" w:themeColor="text1"/>
                <w:sz w:val="22"/>
                <w:szCs w:val="22"/>
              </w:rPr>
              <w:t>Via Teleconference</w:t>
            </w:r>
          </w:p>
        </w:tc>
      </w:tr>
      <w:tr w:rsidR="00C924CC" w:rsidRPr="008064EA" w14:paraId="13D03E53" w14:textId="77777777" w:rsidTr="00831B56">
        <w:trPr>
          <w:trHeight w:val="126"/>
        </w:trPr>
        <w:tc>
          <w:tcPr>
            <w:tcW w:w="1306" w:type="pct"/>
            <w:shd w:val="clear" w:color="auto" w:fill="auto"/>
            <w:vAlign w:val="bottom"/>
          </w:tcPr>
          <w:p w14:paraId="7B91391E" w14:textId="1DE8ECBE" w:rsidR="00C924CC" w:rsidRDefault="00C924CC" w:rsidP="00027208">
            <w:pPr>
              <w:jc w:val="both"/>
              <w:rPr>
                <w:color w:val="000000" w:themeColor="text1"/>
                <w:sz w:val="22"/>
                <w:szCs w:val="22"/>
              </w:rPr>
            </w:pPr>
            <w:r>
              <w:rPr>
                <w:color w:val="000000" w:themeColor="text1"/>
                <w:sz w:val="22"/>
                <w:szCs w:val="22"/>
              </w:rPr>
              <w:t>Brasel, Kade</w:t>
            </w:r>
          </w:p>
        </w:tc>
        <w:tc>
          <w:tcPr>
            <w:tcW w:w="2189" w:type="pct"/>
            <w:shd w:val="clear" w:color="auto" w:fill="auto"/>
            <w:vAlign w:val="bottom"/>
          </w:tcPr>
          <w:p w14:paraId="0D492DBC" w14:textId="41655325" w:rsidR="00C924CC" w:rsidRDefault="00C924CC" w:rsidP="00027208">
            <w:pPr>
              <w:jc w:val="both"/>
              <w:rPr>
                <w:color w:val="000000" w:themeColor="text1"/>
                <w:sz w:val="22"/>
                <w:szCs w:val="22"/>
              </w:rPr>
            </w:pPr>
            <w:r>
              <w:rPr>
                <w:color w:val="000000" w:themeColor="text1"/>
                <w:sz w:val="22"/>
                <w:szCs w:val="22"/>
              </w:rPr>
              <w:t>CPS Energy</w:t>
            </w:r>
          </w:p>
        </w:tc>
        <w:tc>
          <w:tcPr>
            <w:tcW w:w="1505" w:type="pct"/>
            <w:shd w:val="clear" w:color="auto" w:fill="auto"/>
            <w:vAlign w:val="bottom"/>
          </w:tcPr>
          <w:p w14:paraId="4B6C4642" w14:textId="67339738"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C924CC" w:rsidRPr="008064EA" w14:paraId="3FCAE7C8" w14:textId="77777777" w:rsidTr="00831B56">
        <w:trPr>
          <w:trHeight w:val="126"/>
        </w:trPr>
        <w:tc>
          <w:tcPr>
            <w:tcW w:w="1306" w:type="pct"/>
            <w:shd w:val="clear" w:color="auto" w:fill="auto"/>
            <w:vAlign w:val="bottom"/>
          </w:tcPr>
          <w:p w14:paraId="3B74E81B" w14:textId="3507422F" w:rsidR="00C924CC" w:rsidRDefault="00C924CC" w:rsidP="00027208">
            <w:pPr>
              <w:jc w:val="both"/>
              <w:rPr>
                <w:color w:val="000000" w:themeColor="text1"/>
                <w:sz w:val="22"/>
                <w:szCs w:val="22"/>
              </w:rPr>
            </w:pPr>
            <w:r>
              <w:rPr>
                <w:color w:val="000000" w:themeColor="text1"/>
                <w:sz w:val="22"/>
                <w:szCs w:val="22"/>
              </w:rPr>
              <w:t>Brereton, Beverly</w:t>
            </w:r>
          </w:p>
        </w:tc>
        <w:tc>
          <w:tcPr>
            <w:tcW w:w="2189" w:type="pct"/>
            <w:shd w:val="clear" w:color="auto" w:fill="auto"/>
            <w:vAlign w:val="bottom"/>
          </w:tcPr>
          <w:p w14:paraId="0EF9203D" w14:textId="524A9300" w:rsidR="00C924CC" w:rsidRDefault="00C924CC" w:rsidP="00027208">
            <w:pPr>
              <w:jc w:val="both"/>
              <w:rPr>
                <w:color w:val="000000" w:themeColor="text1"/>
                <w:sz w:val="22"/>
                <w:szCs w:val="22"/>
              </w:rPr>
            </w:pPr>
            <w:r>
              <w:rPr>
                <w:color w:val="000000" w:themeColor="text1"/>
                <w:sz w:val="22"/>
                <w:szCs w:val="22"/>
              </w:rPr>
              <w:t>Enel</w:t>
            </w:r>
          </w:p>
        </w:tc>
        <w:tc>
          <w:tcPr>
            <w:tcW w:w="1505" w:type="pct"/>
            <w:shd w:val="clear" w:color="auto" w:fill="auto"/>
            <w:vAlign w:val="bottom"/>
          </w:tcPr>
          <w:p w14:paraId="06568221" w14:textId="11F63D19" w:rsidR="00C924CC" w:rsidRPr="00A23298" w:rsidRDefault="00C924CC" w:rsidP="00027208">
            <w:pPr>
              <w:jc w:val="both"/>
              <w:rPr>
                <w:color w:val="000000" w:themeColor="text1"/>
                <w:sz w:val="22"/>
                <w:szCs w:val="22"/>
              </w:rPr>
            </w:pPr>
            <w:r w:rsidRPr="00F06C28">
              <w:rPr>
                <w:color w:val="000000" w:themeColor="text1"/>
                <w:sz w:val="22"/>
                <w:szCs w:val="22"/>
              </w:rPr>
              <w:t>Via Teleconference</w:t>
            </w:r>
          </w:p>
        </w:tc>
      </w:tr>
      <w:tr w:rsidR="008026B7" w:rsidRPr="008064EA" w14:paraId="2213A47B" w14:textId="77777777" w:rsidTr="00831B56">
        <w:trPr>
          <w:trHeight w:val="126"/>
        </w:trPr>
        <w:tc>
          <w:tcPr>
            <w:tcW w:w="1306" w:type="pct"/>
            <w:shd w:val="clear" w:color="auto" w:fill="auto"/>
            <w:vAlign w:val="bottom"/>
          </w:tcPr>
          <w:p w14:paraId="4AE58F4D" w14:textId="55CD8BE1" w:rsidR="008026B7" w:rsidRPr="00C65A07" w:rsidRDefault="008026B7" w:rsidP="00027208">
            <w:pPr>
              <w:jc w:val="both"/>
              <w:rPr>
                <w:color w:val="000000" w:themeColor="text1"/>
                <w:sz w:val="22"/>
                <w:szCs w:val="22"/>
              </w:rPr>
            </w:pPr>
            <w:r>
              <w:rPr>
                <w:color w:val="000000" w:themeColor="text1"/>
                <w:sz w:val="22"/>
                <w:szCs w:val="22"/>
              </w:rPr>
              <w:t>Brown, Amanda</w:t>
            </w:r>
          </w:p>
        </w:tc>
        <w:tc>
          <w:tcPr>
            <w:tcW w:w="2189" w:type="pct"/>
            <w:shd w:val="clear" w:color="auto" w:fill="auto"/>
            <w:vAlign w:val="bottom"/>
          </w:tcPr>
          <w:p w14:paraId="63B74BA5" w14:textId="1891955E" w:rsidR="008026B7" w:rsidRPr="00C65A07" w:rsidRDefault="008026B7" w:rsidP="00027208">
            <w:pPr>
              <w:jc w:val="both"/>
              <w:rPr>
                <w:color w:val="000000" w:themeColor="text1"/>
                <w:sz w:val="22"/>
                <w:szCs w:val="22"/>
              </w:rPr>
            </w:pPr>
            <w:r>
              <w:rPr>
                <w:color w:val="000000" w:themeColor="text1"/>
                <w:sz w:val="22"/>
                <w:szCs w:val="22"/>
              </w:rPr>
              <w:t>Hunt Energy Network</w:t>
            </w:r>
          </w:p>
        </w:tc>
        <w:tc>
          <w:tcPr>
            <w:tcW w:w="1505" w:type="pct"/>
            <w:shd w:val="clear" w:color="auto" w:fill="auto"/>
            <w:vAlign w:val="bottom"/>
          </w:tcPr>
          <w:p w14:paraId="09DDEE82" w14:textId="77777777" w:rsidR="008026B7" w:rsidRPr="00A23298" w:rsidRDefault="008026B7" w:rsidP="00027208">
            <w:pPr>
              <w:jc w:val="both"/>
              <w:rPr>
                <w:color w:val="000000" w:themeColor="text1"/>
                <w:sz w:val="22"/>
                <w:szCs w:val="22"/>
              </w:rPr>
            </w:pPr>
          </w:p>
        </w:tc>
      </w:tr>
      <w:tr w:rsidR="00744DC5" w:rsidRPr="008064EA" w14:paraId="49EC85A2" w14:textId="77777777" w:rsidTr="00831B56">
        <w:trPr>
          <w:trHeight w:val="126"/>
        </w:trPr>
        <w:tc>
          <w:tcPr>
            <w:tcW w:w="1306" w:type="pct"/>
            <w:shd w:val="clear" w:color="auto" w:fill="auto"/>
            <w:vAlign w:val="bottom"/>
          </w:tcPr>
          <w:p w14:paraId="59646BBA" w14:textId="26105297" w:rsidR="00744DC5" w:rsidRPr="00C65A07" w:rsidRDefault="00744DC5" w:rsidP="00027208">
            <w:pPr>
              <w:jc w:val="both"/>
              <w:rPr>
                <w:color w:val="000000" w:themeColor="text1"/>
                <w:sz w:val="22"/>
                <w:szCs w:val="22"/>
              </w:rPr>
            </w:pPr>
            <w:r w:rsidRPr="00C65A07">
              <w:rPr>
                <w:color w:val="000000" w:themeColor="text1"/>
                <w:sz w:val="22"/>
                <w:szCs w:val="22"/>
              </w:rPr>
              <w:t>Brown, Chris</w:t>
            </w:r>
          </w:p>
        </w:tc>
        <w:tc>
          <w:tcPr>
            <w:tcW w:w="2189" w:type="pct"/>
            <w:shd w:val="clear" w:color="auto" w:fill="auto"/>
            <w:vAlign w:val="bottom"/>
          </w:tcPr>
          <w:p w14:paraId="7C85AC1D" w14:textId="6D1EABE7" w:rsidR="00744DC5" w:rsidRPr="00C65A07" w:rsidRDefault="00744DC5" w:rsidP="00027208">
            <w:pPr>
              <w:jc w:val="both"/>
              <w:rPr>
                <w:color w:val="000000" w:themeColor="text1"/>
                <w:sz w:val="22"/>
                <w:szCs w:val="22"/>
              </w:rPr>
            </w:pPr>
            <w:r w:rsidRPr="00C65A07">
              <w:rPr>
                <w:color w:val="000000" w:themeColor="text1"/>
                <w:sz w:val="22"/>
                <w:szCs w:val="22"/>
              </w:rPr>
              <w:t>PUCT</w:t>
            </w:r>
          </w:p>
        </w:tc>
        <w:tc>
          <w:tcPr>
            <w:tcW w:w="1505" w:type="pct"/>
            <w:shd w:val="clear" w:color="auto" w:fill="auto"/>
            <w:vAlign w:val="bottom"/>
          </w:tcPr>
          <w:p w14:paraId="2F28C3CE" w14:textId="2626CA8D" w:rsidR="00744DC5" w:rsidRPr="00CE3219" w:rsidRDefault="00A23298" w:rsidP="00027208">
            <w:pPr>
              <w:jc w:val="both"/>
              <w:rPr>
                <w:color w:val="000000" w:themeColor="text1"/>
                <w:sz w:val="22"/>
                <w:szCs w:val="22"/>
                <w:highlight w:val="lightGray"/>
              </w:rPr>
            </w:pPr>
            <w:r w:rsidRPr="00A23298">
              <w:rPr>
                <w:color w:val="000000" w:themeColor="text1"/>
                <w:sz w:val="22"/>
                <w:szCs w:val="22"/>
              </w:rPr>
              <w:t>Via Teleconference</w:t>
            </w:r>
          </w:p>
        </w:tc>
      </w:tr>
      <w:tr w:rsidR="00AE076D" w:rsidRPr="008064EA" w14:paraId="165F73CF" w14:textId="77777777" w:rsidTr="00831B56">
        <w:trPr>
          <w:trHeight w:val="126"/>
        </w:trPr>
        <w:tc>
          <w:tcPr>
            <w:tcW w:w="1306" w:type="pct"/>
            <w:shd w:val="clear" w:color="auto" w:fill="auto"/>
            <w:vAlign w:val="bottom"/>
          </w:tcPr>
          <w:p w14:paraId="29E0FCE3" w14:textId="537D57C3" w:rsidR="00AE076D" w:rsidRPr="00C65A07" w:rsidRDefault="00AE076D" w:rsidP="00027208">
            <w:pPr>
              <w:jc w:val="both"/>
              <w:rPr>
                <w:color w:val="000000" w:themeColor="text1"/>
                <w:sz w:val="22"/>
                <w:szCs w:val="22"/>
              </w:rPr>
            </w:pPr>
            <w:r>
              <w:rPr>
                <w:color w:val="000000" w:themeColor="text1"/>
                <w:sz w:val="22"/>
                <w:szCs w:val="22"/>
              </w:rPr>
              <w:t>Bunch, Kevin</w:t>
            </w:r>
          </w:p>
        </w:tc>
        <w:tc>
          <w:tcPr>
            <w:tcW w:w="2189" w:type="pct"/>
            <w:shd w:val="clear" w:color="auto" w:fill="auto"/>
            <w:vAlign w:val="bottom"/>
          </w:tcPr>
          <w:p w14:paraId="37524F1B" w14:textId="39085AC6" w:rsidR="00AE076D" w:rsidRPr="00C65A07" w:rsidRDefault="00AE076D" w:rsidP="00027208">
            <w:pPr>
              <w:jc w:val="both"/>
              <w:rPr>
                <w:color w:val="000000" w:themeColor="text1"/>
                <w:sz w:val="22"/>
                <w:szCs w:val="22"/>
              </w:rPr>
            </w:pPr>
            <w:r>
              <w:rPr>
                <w:color w:val="000000" w:themeColor="text1"/>
                <w:sz w:val="22"/>
                <w:szCs w:val="22"/>
              </w:rPr>
              <w:t>EDF Trading</w:t>
            </w:r>
          </w:p>
        </w:tc>
        <w:tc>
          <w:tcPr>
            <w:tcW w:w="1505" w:type="pct"/>
            <w:shd w:val="clear" w:color="auto" w:fill="auto"/>
            <w:vAlign w:val="bottom"/>
          </w:tcPr>
          <w:p w14:paraId="6BB192F3" w14:textId="108F3B4B" w:rsidR="00AE076D" w:rsidRPr="00A23298" w:rsidRDefault="00AE076D" w:rsidP="00027208">
            <w:pPr>
              <w:jc w:val="both"/>
              <w:rPr>
                <w:color w:val="000000" w:themeColor="text1"/>
                <w:sz w:val="22"/>
                <w:szCs w:val="22"/>
              </w:rPr>
            </w:pPr>
            <w:r w:rsidRPr="00A732B0">
              <w:rPr>
                <w:color w:val="000000" w:themeColor="text1"/>
                <w:sz w:val="22"/>
                <w:szCs w:val="22"/>
              </w:rPr>
              <w:t>Via Teleconference</w:t>
            </w:r>
          </w:p>
        </w:tc>
      </w:tr>
      <w:tr w:rsidR="00C924CC" w:rsidRPr="008064EA" w14:paraId="0E8852F1" w14:textId="77777777" w:rsidTr="00831B56">
        <w:trPr>
          <w:trHeight w:val="126"/>
        </w:trPr>
        <w:tc>
          <w:tcPr>
            <w:tcW w:w="1306" w:type="pct"/>
            <w:shd w:val="clear" w:color="auto" w:fill="auto"/>
            <w:vAlign w:val="bottom"/>
          </w:tcPr>
          <w:p w14:paraId="36251841" w14:textId="770EECFB" w:rsidR="00C924CC" w:rsidRDefault="00C924CC" w:rsidP="00027208">
            <w:pPr>
              <w:jc w:val="both"/>
              <w:rPr>
                <w:color w:val="000000" w:themeColor="text1"/>
                <w:sz w:val="22"/>
                <w:szCs w:val="22"/>
              </w:rPr>
            </w:pPr>
            <w:r>
              <w:rPr>
                <w:color w:val="000000" w:themeColor="text1"/>
                <w:sz w:val="22"/>
                <w:szCs w:val="22"/>
              </w:rPr>
              <w:t>Cardiel, Jonathan</w:t>
            </w:r>
          </w:p>
        </w:tc>
        <w:tc>
          <w:tcPr>
            <w:tcW w:w="2189" w:type="pct"/>
            <w:shd w:val="clear" w:color="auto" w:fill="auto"/>
            <w:vAlign w:val="bottom"/>
          </w:tcPr>
          <w:p w14:paraId="48205393" w14:textId="13FCE305" w:rsidR="00C924CC" w:rsidRDefault="00C924CC"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1B32FFB4" w14:textId="679DE5A5"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AE076D" w:rsidRPr="008064EA" w14:paraId="76AB5E29" w14:textId="77777777" w:rsidTr="00831B56">
        <w:trPr>
          <w:trHeight w:val="288"/>
        </w:trPr>
        <w:tc>
          <w:tcPr>
            <w:tcW w:w="1306" w:type="pct"/>
            <w:shd w:val="clear" w:color="auto" w:fill="auto"/>
            <w:vAlign w:val="bottom"/>
          </w:tcPr>
          <w:p w14:paraId="4CE49AFB" w14:textId="5170ECB4" w:rsidR="00AE076D" w:rsidRPr="00425A8D" w:rsidRDefault="00AE076D" w:rsidP="00027208">
            <w:pPr>
              <w:jc w:val="both"/>
              <w:rPr>
                <w:color w:val="000000" w:themeColor="text1"/>
                <w:sz w:val="22"/>
                <w:szCs w:val="22"/>
              </w:rPr>
            </w:pPr>
            <w:r>
              <w:rPr>
                <w:color w:val="000000" w:themeColor="text1"/>
                <w:sz w:val="22"/>
                <w:szCs w:val="22"/>
              </w:rPr>
              <w:t>Cedillo, Gustavo</w:t>
            </w:r>
          </w:p>
        </w:tc>
        <w:tc>
          <w:tcPr>
            <w:tcW w:w="2189" w:type="pct"/>
            <w:shd w:val="clear" w:color="auto" w:fill="auto"/>
            <w:vAlign w:val="bottom"/>
          </w:tcPr>
          <w:p w14:paraId="791A5A55" w14:textId="77777777" w:rsidR="00AE076D" w:rsidRPr="00425A8D" w:rsidRDefault="00AE076D" w:rsidP="00027208">
            <w:pPr>
              <w:jc w:val="both"/>
              <w:rPr>
                <w:color w:val="000000" w:themeColor="text1"/>
                <w:sz w:val="22"/>
                <w:szCs w:val="22"/>
              </w:rPr>
            </w:pPr>
          </w:p>
        </w:tc>
        <w:tc>
          <w:tcPr>
            <w:tcW w:w="1505" w:type="pct"/>
            <w:shd w:val="clear" w:color="auto" w:fill="auto"/>
            <w:vAlign w:val="bottom"/>
          </w:tcPr>
          <w:p w14:paraId="03087634" w14:textId="74358AA8"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744DC5" w:rsidRPr="008064EA" w14:paraId="7176B0EE" w14:textId="77777777" w:rsidTr="00831B56">
        <w:trPr>
          <w:trHeight w:val="288"/>
        </w:trPr>
        <w:tc>
          <w:tcPr>
            <w:tcW w:w="1306" w:type="pct"/>
            <w:shd w:val="clear" w:color="auto" w:fill="auto"/>
            <w:vAlign w:val="bottom"/>
          </w:tcPr>
          <w:p w14:paraId="43C1D725" w14:textId="21D22CB8" w:rsidR="00744DC5" w:rsidRPr="00425A8D" w:rsidRDefault="00744DC5" w:rsidP="00027208">
            <w:pPr>
              <w:jc w:val="both"/>
              <w:rPr>
                <w:color w:val="000000" w:themeColor="text1"/>
                <w:sz w:val="22"/>
                <w:szCs w:val="22"/>
              </w:rPr>
            </w:pPr>
            <w:r w:rsidRPr="00425A8D">
              <w:rPr>
                <w:color w:val="000000" w:themeColor="text1"/>
                <w:sz w:val="22"/>
                <w:szCs w:val="22"/>
              </w:rPr>
              <w:t>Chan, Vanessa</w:t>
            </w:r>
          </w:p>
        </w:tc>
        <w:tc>
          <w:tcPr>
            <w:tcW w:w="2189" w:type="pct"/>
            <w:shd w:val="clear" w:color="auto" w:fill="auto"/>
            <w:vAlign w:val="bottom"/>
          </w:tcPr>
          <w:p w14:paraId="7E6775A3" w14:textId="19362364" w:rsidR="00744DC5" w:rsidRPr="00425A8D" w:rsidRDefault="00744DC5" w:rsidP="00027208">
            <w:pPr>
              <w:jc w:val="both"/>
              <w:rPr>
                <w:color w:val="000000" w:themeColor="text1"/>
                <w:sz w:val="22"/>
                <w:szCs w:val="22"/>
              </w:rPr>
            </w:pPr>
            <w:r w:rsidRPr="00425A8D">
              <w:rPr>
                <w:color w:val="000000" w:themeColor="text1"/>
                <w:sz w:val="22"/>
                <w:szCs w:val="22"/>
              </w:rPr>
              <w:t>Enel</w:t>
            </w:r>
          </w:p>
        </w:tc>
        <w:tc>
          <w:tcPr>
            <w:tcW w:w="1505" w:type="pct"/>
            <w:shd w:val="clear" w:color="auto" w:fill="auto"/>
            <w:vAlign w:val="bottom"/>
          </w:tcPr>
          <w:p w14:paraId="6218EE31" w14:textId="20B558BC" w:rsidR="00744DC5"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2123A350" w14:textId="77777777" w:rsidTr="00831B56">
        <w:trPr>
          <w:trHeight w:val="288"/>
        </w:trPr>
        <w:tc>
          <w:tcPr>
            <w:tcW w:w="1306" w:type="pct"/>
            <w:shd w:val="clear" w:color="auto" w:fill="auto"/>
            <w:vAlign w:val="bottom"/>
          </w:tcPr>
          <w:p w14:paraId="7119FE8A" w14:textId="731CF747" w:rsidR="00AE076D" w:rsidRPr="00425A8D" w:rsidRDefault="00AE076D" w:rsidP="00027208">
            <w:pPr>
              <w:jc w:val="both"/>
              <w:rPr>
                <w:color w:val="000000" w:themeColor="text1"/>
                <w:sz w:val="22"/>
                <w:szCs w:val="22"/>
              </w:rPr>
            </w:pPr>
            <w:proofErr w:type="spellStart"/>
            <w:r>
              <w:rPr>
                <w:color w:val="000000" w:themeColor="text1"/>
                <w:sz w:val="22"/>
                <w:szCs w:val="22"/>
              </w:rPr>
              <w:t>Chatlani</w:t>
            </w:r>
            <w:proofErr w:type="spellEnd"/>
            <w:r>
              <w:rPr>
                <w:color w:val="000000" w:themeColor="text1"/>
                <w:sz w:val="22"/>
                <w:szCs w:val="22"/>
              </w:rPr>
              <w:t>, Varsha</w:t>
            </w:r>
          </w:p>
        </w:tc>
        <w:tc>
          <w:tcPr>
            <w:tcW w:w="2189" w:type="pct"/>
            <w:shd w:val="clear" w:color="auto" w:fill="auto"/>
            <w:vAlign w:val="bottom"/>
          </w:tcPr>
          <w:p w14:paraId="0D46F22A" w14:textId="0596C78D" w:rsidR="00AE076D" w:rsidRPr="00425A8D" w:rsidRDefault="00AE076D" w:rsidP="00027208">
            <w:pPr>
              <w:jc w:val="both"/>
              <w:rPr>
                <w:color w:val="000000" w:themeColor="text1"/>
                <w:sz w:val="22"/>
                <w:szCs w:val="22"/>
              </w:rPr>
            </w:pPr>
            <w:r>
              <w:rPr>
                <w:color w:val="000000" w:themeColor="text1"/>
                <w:sz w:val="22"/>
                <w:szCs w:val="22"/>
              </w:rPr>
              <w:t>BETM</w:t>
            </w:r>
          </w:p>
        </w:tc>
        <w:tc>
          <w:tcPr>
            <w:tcW w:w="1505" w:type="pct"/>
            <w:shd w:val="clear" w:color="auto" w:fill="auto"/>
            <w:vAlign w:val="bottom"/>
          </w:tcPr>
          <w:p w14:paraId="75C4FCD0" w14:textId="0472167C"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90DD3" w:rsidRPr="008064EA" w14:paraId="7A27FE89" w14:textId="77777777" w:rsidTr="00831B56">
        <w:trPr>
          <w:trHeight w:val="288"/>
        </w:trPr>
        <w:tc>
          <w:tcPr>
            <w:tcW w:w="1306" w:type="pct"/>
            <w:shd w:val="clear" w:color="auto" w:fill="auto"/>
            <w:vAlign w:val="bottom"/>
          </w:tcPr>
          <w:p w14:paraId="6CA39E50" w14:textId="0720C4DD" w:rsidR="00090DD3" w:rsidRDefault="00090DD3" w:rsidP="00027208">
            <w:pPr>
              <w:jc w:val="both"/>
              <w:rPr>
                <w:color w:val="000000" w:themeColor="text1"/>
                <w:sz w:val="22"/>
                <w:szCs w:val="22"/>
              </w:rPr>
            </w:pPr>
            <w:r>
              <w:rPr>
                <w:color w:val="000000" w:themeColor="text1"/>
                <w:sz w:val="22"/>
                <w:szCs w:val="22"/>
              </w:rPr>
              <w:t>Claiborn-Pinto, Shawnee</w:t>
            </w:r>
          </w:p>
        </w:tc>
        <w:tc>
          <w:tcPr>
            <w:tcW w:w="2189" w:type="pct"/>
            <w:shd w:val="clear" w:color="auto" w:fill="auto"/>
            <w:vAlign w:val="bottom"/>
          </w:tcPr>
          <w:p w14:paraId="5BFD5CD2" w14:textId="609F4BE9" w:rsidR="00090DD3" w:rsidRDefault="00090DD3"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21DEC493" w14:textId="5A30097A"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A9ED50E" w14:textId="77777777" w:rsidTr="00831B56">
        <w:trPr>
          <w:trHeight w:val="288"/>
        </w:trPr>
        <w:tc>
          <w:tcPr>
            <w:tcW w:w="1306" w:type="pct"/>
            <w:shd w:val="clear" w:color="auto" w:fill="auto"/>
            <w:vAlign w:val="bottom"/>
          </w:tcPr>
          <w:p w14:paraId="3DE46825" w14:textId="18B5E3EB" w:rsidR="00027208" w:rsidRPr="00C65A07" w:rsidRDefault="00027208" w:rsidP="00027208">
            <w:pPr>
              <w:jc w:val="both"/>
              <w:rPr>
                <w:color w:val="000000" w:themeColor="text1"/>
                <w:sz w:val="22"/>
                <w:szCs w:val="22"/>
              </w:rPr>
            </w:pPr>
            <w:r w:rsidRPr="00C65A07">
              <w:rPr>
                <w:color w:val="000000" w:themeColor="text1"/>
                <w:sz w:val="22"/>
                <w:szCs w:val="22"/>
              </w:rPr>
              <w:t>Coleman, Diana</w:t>
            </w:r>
          </w:p>
        </w:tc>
        <w:tc>
          <w:tcPr>
            <w:tcW w:w="2189" w:type="pct"/>
            <w:shd w:val="clear" w:color="auto" w:fill="auto"/>
            <w:vAlign w:val="bottom"/>
          </w:tcPr>
          <w:p w14:paraId="7E7C233D" w14:textId="50E79F94" w:rsidR="00027208" w:rsidRPr="004F0D6F" w:rsidRDefault="00027208" w:rsidP="00027208">
            <w:pPr>
              <w:jc w:val="both"/>
              <w:rPr>
                <w:color w:val="000000" w:themeColor="text1"/>
                <w:sz w:val="22"/>
                <w:szCs w:val="22"/>
                <w:highlight w:val="lightGray"/>
              </w:rPr>
            </w:pPr>
            <w:r w:rsidRPr="00C65A07">
              <w:rPr>
                <w:color w:val="000000" w:themeColor="text1"/>
                <w:sz w:val="22"/>
                <w:szCs w:val="22"/>
              </w:rPr>
              <w:t>CPS Energy</w:t>
            </w:r>
          </w:p>
        </w:tc>
        <w:tc>
          <w:tcPr>
            <w:tcW w:w="1505" w:type="pct"/>
            <w:shd w:val="clear" w:color="auto" w:fill="auto"/>
            <w:vAlign w:val="bottom"/>
          </w:tcPr>
          <w:p w14:paraId="7B60C628" w14:textId="0DB27D66" w:rsidR="00027208" w:rsidRPr="00CE3219" w:rsidRDefault="00027208" w:rsidP="00027208">
            <w:pPr>
              <w:jc w:val="both"/>
              <w:rPr>
                <w:color w:val="000000" w:themeColor="text1"/>
                <w:sz w:val="22"/>
                <w:szCs w:val="22"/>
                <w:highlight w:val="lightGray"/>
              </w:rPr>
            </w:pPr>
          </w:p>
        </w:tc>
      </w:tr>
      <w:tr w:rsidR="00223821" w:rsidRPr="008064EA" w14:paraId="692E1EFE" w14:textId="77777777" w:rsidTr="00831B56">
        <w:trPr>
          <w:trHeight w:val="288"/>
        </w:trPr>
        <w:tc>
          <w:tcPr>
            <w:tcW w:w="1306" w:type="pct"/>
            <w:shd w:val="clear" w:color="auto" w:fill="auto"/>
            <w:vAlign w:val="bottom"/>
          </w:tcPr>
          <w:p w14:paraId="4AD6E9A4" w14:textId="30B6BA2D" w:rsidR="00223821" w:rsidRPr="00223821" w:rsidRDefault="00223821" w:rsidP="00027208">
            <w:pPr>
              <w:jc w:val="both"/>
              <w:rPr>
                <w:color w:val="000000" w:themeColor="text1"/>
                <w:sz w:val="22"/>
                <w:szCs w:val="22"/>
              </w:rPr>
            </w:pPr>
            <w:r w:rsidRPr="00223821">
              <w:rPr>
                <w:color w:val="000000" w:themeColor="text1"/>
                <w:sz w:val="22"/>
                <w:szCs w:val="22"/>
              </w:rPr>
              <w:t>Cox, Jason</w:t>
            </w:r>
          </w:p>
        </w:tc>
        <w:tc>
          <w:tcPr>
            <w:tcW w:w="2189" w:type="pct"/>
            <w:shd w:val="clear" w:color="auto" w:fill="auto"/>
            <w:vAlign w:val="bottom"/>
          </w:tcPr>
          <w:p w14:paraId="31CE0D8C" w14:textId="647A7F38" w:rsidR="00223821" w:rsidRPr="00223821" w:rsidRDefault="00223821" w:rsidP="00027208">
            <w:pPr>
              <w:jc w:val="both"/>
              <w:rPr>
                <w:color w:val="000000" w:themeColor="text1"/>
                <w:sz w:val="22"/>
                <w:szCs w:val="22"/>
              </w:rPr>
            </w:pPr>
            <w:r w:rsidRPr="00223821">
              <w:rPr>
                <w:color w:val="000000" w:themeColor="text1"/>
                <w:sz w:val="22"/>
                <w:szCs w:val="22"/>
              </w:rPr>
              <w:t>EQ Energy Advisors</w:t>
            </w:r>
          </w:p>
        </w:tc>
        <w:tc>
          <w:tcPr>
            <w:tcW w:w="1505" w:type="pct"/>
            <w:shd w:val="clear" w:color="auto" w:fill="auto"/>
            <w:vAlign w:val="bottom"/>
          </w:tcPr>
          <w:p w14:paraId="48EA8CF3" w14:textId="4A6F690D"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AE076D" w:rsidRPr="008064EA" w14:paraId="407ECB72" w14:textId="77777777" w:rsidTr="00831B56">
        <w:trPr>
          <w:trHeight w:val="288"/>
        </w:trPr>
        <w:tc>
          <w:tcPr>
            <w:tcW w:w="1306" w:type="pct"/>
            <w:shd w:val="clear" w:color="auto" w:fill="auto"/>
            <w:vAlign w:val="bottom"/>
          </w:tcPr>
          <w:p w14:paraId="2C2463D3" w14:textId="17C7C905" w:rsidR="00AE076D" w:rsidRPr="00AE076D" w:rsidRDefault="00AE076D" w:rsidP="00027208">
            <w:pPr>
              <w:jc w:val="both"/>
              <w:rPr>
                <w:color w:val="000000" w:themeColor="text1"/>
                <w:sz w:val="22"/>
                <w:szCs w:val="22"/>
              </w:rPr>
            </w:pPr>
            <w:r>
              <w:rPr>
                <w:color w:val="000000" w:themeColor="text1"/>
                <w:sz w:val="22"/>
                <w:szCs w:val="22"/>
              </w:rPr>
              <w:t>Cuevas, Arturo</w:t>
            </w:r>
          </w:p>
        </w:tc>
        <w:tc>
          <w:tcPr>
            <w:tcW w:w="2189" w:type="pct"/>
            <w:shd w:val="clear" w:color="auto" w:fill="auto"/>
            <w:vAlign w:val="bottom"/>
          </w:tcPr>
          <w:p w14:paraId="0B165246" w14:textId="77777777" w:rsidR="00AE076D" w:rsidRPr="00AE076D" w:rsidRDefault="00AE076D" w:rsidP="00027208">
            <w:pPr>
              <w:jc w:val="both"/>
              <w:rPr>
                <w:color w:val="000000" w:themeColor="text1"/>
                <w:sz w:val="22"/>
                <w:szCs w:val="22"/>
              </w:rPr>
            </w:pPr>
          </w:p>
        </w:tc>
        <w:tc>
          <w:tcPr>
            <w:tcW w:w="1505" w:type="pct"/>
            <w:shd w:val="clear" w:color="auto" w:fill="auto"/>
            <w:vAlign w:val="bottom"/>
          </w:tcPr>
          <w:p w14:paraId="725EF8E1" w14:textId="66779211" w:rsidR="00AE076D" w:rsidRPr="007C6A09"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2C9B95E3" w14:textId="77777777" w:rsidTr="00831B56">
        <w:trPr>
          <w:trHeight w:val="288"/>
        </w:trPr>
        <w:tc>
          <w:tcPr>
            <w:tcW w:w="1306" w:type="pct"/>
            <w:shd w:val="clear" w:color="auto" w:fill="auto"/>
            <w:vAlign w:val="bottom"/>
          </w:tcPr>
          <w:p w14:paraId="41C6EE4A" w14:textId="1973839F" w:rsidR="00027208" w:rsidRPr="00AE076D" w:rsidRDefault="00027208" w:rsidP="00027208">
            <w:pPr>
              <w:jc w:val="both"/>
              <w:rPr>
                <w:color w:val="000000" w:themeColor="text1"/>
                <w:sz w:val="22"/>
                <w:szCs w:val="22"/>
              </w:rPr>
            </w:pPr>
            <w:proofErr w:type="spellStart"/>
            <w:r w:rsidRPr="00AE076D">
              <w:rPr>
                <w:color w:val="000000" w:themeColor="text1"/>
                <w:sz w:val="22"/>
                <w:szCs w:val="22"/>
              </w:rPr>
              <w:t>Dharme</w:t>
            </w:r>
            <w:proofErr w:type="spellEnd"/>
            <w:r w:rsidRPr="00AE076D">
              <w:rPr>
                <w:color w:val="000000" w:themeColor="text1"/>
                <w:sz w:val="22"/>
                <w:szCs w:val="22"/>
              </w:rPr>
              <w:t>, Neeraja</w:t>
            </w:r>
          </w:p>
        </w:tc>
        <w:tc>
          <w:tcPr>
            <w:tcW w:w="2189" w:type="pct"/>
            <w:shd w:val="clear" w:color="auto" w:fill="auto"/>
            <w:vAlign w:val="bottom"/>
          </w:tcPr>
          <w:p w14:paraId="07B073EA" w14:textId="2EBE4F1B" w:rsidR="00027208" w:rsidRPr="00AE076D" w:rsidRDefault="00027208" w:rsidP="00027208">
            <w:pPr>
              <w:jc w:val="both"/>
              <w:rPr>
                <w:color w:val="000000" w:themeColor="text1"/>
                <w:sz w:val="22"/>
                <w:szCs w:val="22"/>
              </w:rPr>
            </w:pPr>
            <w:r w:rsidRPr="00AE076D">
              <w:rPr>
                <w:color w:val="000000" w:themeColor="text1"/>
                <w:sz w:val="22"/>
                <w:szCs w:val="22"/>
              </w:rPr>
              <w:t>EDFT</w:t>
            </w:r>
          </w:p>
        </w:tc>
        <w:tc>
          <w:tcPr>
            <w:tcW w:w="1505" w:type="pct"/>
            <w:shd w:val="clear" w:color="auto" w:fill="auto"/>
            <w:vAlign w:val="bottom"/>
          </w:tcPr>
          <w:p w14:paraId="175B821F" w14:textId="5EC3056A" w:rsidR="00027208" w:rsidRPr="00CE3219" w:rsidRDefault="007C6A09" w:rsidP="00027208">
            <w:pPr>
              <w:jc w:val="both"/>
              <w:rPr>
                <w:color w:val="000000" w:themeColor="text1"/>
                <w:sz w:val="22"/>
                <w:szCs w:val="22"/>
                <w:highlight w:val="lightGray"/>
              </w:rPr>
            </w:pPr>
            <w:r w:rsidRPr="007C6A09">
              <w:rPr>
                <w:color w:val="000000" w:themeColor="text1"/>
                <w:sz w:val="22"/>
                <w:szCs w:val="22"/>
              </w:rPr>
              <w:t>Via Teleconference</w:t>
            </w:r>
          </w:p>
        </w:tc>
      </w:tr>
      <w:tr w:rsidR="00C95338" w:rsidRPr="008064EA" w14:paraId="19C90AA2" w14:textId="77777777" w:rsidTr="00831B56">
        <w:trPr>
          <w:trHeight w:val="288"/>
        </w:trPr>
        <w:tc>
          <w:tcPr>
            <w:tcW w:w="1306" w:type="pct"/>
            <w:shd w:val="clear" w:color="auto" w:fill="auto"/>
            <w:vAlign w:val="bottom"/>
          </w:tcPr>
          <w:p w14:paraId="3AB54BAA" w14:textId="180F5EA5" w:rsidR="00C95338" w:rsidRPr="004F0D6F" w:rsidRDefault="00C95338" w:rsidP="00027208">
            <w:pPr>
              <w:jc w:val="both"/>
              <w:rPr>
                <w:color w:val="000000" w:themeColor="text1"/>
                <w:sz w:val="22"/>
                <w:szCs w:val="22"/>
                <w:highlight w:val="lightGray"/>
              </w:rPr>
            </w:pPr>
            <w:r w:rsidRPr="00C924CC">
              <w:rPr>
                <w:color w:val="000000" w:themeColor="text1"/>
                <w:sz w:val="22"/>
                <w:szCs w:val="22"/>
              </w:rPr>
              <w:t>Dillavou, Hayden</w:t>
            </w:r>
          </w:p>
        </w:tc>
        <w:tc>
          <w:tcPr>
            <w:tcW w:w="2189" w:type="pct"/>
            <w:shd w:val="clear" w:color="auto" w:fill="auto"/>
            <w:vAlign w:val="bottom"/>
          </w:tcPr>
          <w:p w14:paraId="5824797F" w14:textId="77777777" w:rsidR="00C95338" w:rsidRPr="004F0D6F" w:rsidRDefault="00C95338" w:rsidP="00027208">
            <w:pPr>
              <w:rPr>
                <w:color w:val="000000" w:themeColor="text1"/>
                <w:sz w:val="22"/>
                <w:szCs w:val="22"/>
                <w:highlight w:val="lightGray"/>
              </w:rPr>
            </w:pPr>
          </w:p>
        </w:tc>
        <w:tc>
          <w:tcPr>
            <w:tcW w:w="1505" w:type="pct"/>
            <w:shd w:val="clear" w:color="auto" w:fill="auto"/>
            <w:vAlign w:val="center"/>
          </w:tcPr>
          <w:p w14:paraId="0A55D495" w14:textId="3E98CB2D" w:rsidR="00C9533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29C1DAC9" w14:textId="77777777" w:rsidTr="00831B56">
        <w:trPr>
          <w:trHeight w:val="288"/>
        </w:trPr>
        <w:tc>
          <w:tcPr>
            <w:tcW w:w="1306" w:type="pct"/>
            <w:shd w:val="clear" w:color="auto" w:fill="auto"/>
            <w:vAlign w:val="bottom"/>
          </w:tcPr>
          <w:p w14:paraId="49D012C7" w14:textId="6A8C2387" w:rsidR="00C924CC" w:rsidRPr="00AE076D" w:rsidRDefault="00C924CC" w:rsidP="00027208">
            <w:pPr>
              <w:jc w:val="both"/>
              <w:rPr>
                <w:color w:val="000000" w:themeColor="text1"/>
                <w:sz w:val="22"/>
                <w:szCs w:val="22"/>
              </w:rPr>
            </w:pPr>
            <w:r>
              <w:rPr>
                <w:color w:val="000000" w:themeColor="text1"/>
                <w:sz w:val="22"/>
                <w:szCs w:val="22"/>
              </w:rPr>
              <w:t>Donohoo, Ken</w:t>
            </w:r>
          </w:p>
        </w:tc>
        <w:tc>
          <w:tcPr>
            <w:tcW w:w="2189" w:type="pct"/>
            <w:shd w:val="clear" w:color="auto" w:fill="auto"/>
            <w:vAlign w:val="bottom"/>
          </w:tcPr>
          <w:p w14:paraId="4E6D3130" w14:textId="5AD644B0" w:rsidR="00C924CC" w:rsidRPr="00AE076D" w:rsidRDefault="00C924CC" w:rsidP="00027208">
            <w:pPr>
              <w:rPr>
                <w:color w:val="000000" w:themeColor="text1"/>
                <w:sz w:val="22"/>
                <w:szCs w:val="22"/>
              </w:rPr>
            </w:pPr>
            <w:proofErr w:type="spellStart"/>
            <w:r>
              <w:rPr>
                <w:color w:val="000000" w:themeColor="text1"/>
                <w:sz w:val="22"/>
                <w:szCs w:val="22"/>
              </w:rPr>
              <w:t>OwlERC</w:t>
            </w:r>
            <w:proofErr w:type="spellEnd"/>
            <w:r>
              <w:rPr>
                <w:color w:val="000000" w:themeColor="text1"/>
                <w:sz w:val="22"/>
                <w:szCs w:val="22"/>
              </w:rPr>
              <w:t>, LLC</w:t>
            </w:r>
          </w:p>
        </w:tc>
        <w:tc>
          <w:tcPr>
            <w:tcW w:w="1505" w:type="pct"/>
            <w:shd w:val="clear" w:color="auto" w:fill="auto"/>
            <w:vAlign w:val="center"/>
          </w:tcPr>
          <w:p w14:paraId="4E04D08F" w14:textId="6915FA10" w:rsidR="00C924CC" w:rsidRPr="00AE076D" w:rsidRDefault="00C924CC" w:rsidP="00027208">
            <w:pPr>
              <w:jc w:val="both"/>
              <w:rPr>
                <w:color w:val="000000" w:themeColor="text1"/>
                <w:sz w:val="22"/>
                <w:szCs w:val="22"/>
              </w:rPr>
            </w:pPr>
            <w:r w:rsidRPr="00F06C28">
              <w:rPr>
                <w:color w:val="000000" w:themeColor="text1"/>
                <w:sz w:val="22"/>
                <w:szCs w:val="22"/>
              </w:rPr>
              <w:t>Via Teleconference</w:t>
            </w:r>
          </w:p>
        </w:tc>
      </w:tr>
      <w:tr w:rsidR="00D97EAA" w:rsidRPr="008064EA" w14:paraId="2BE96BF5" w14:textId="77777777" w:rsidTr="00831B56">
        <w:trPr>
          <w:trHeight w:val="288"/>
        </w:trPr>
        <w:tc>
          <w:tcPr>
            <w:tcW w:w="1306" w:type="pct"/>
            <w:shd w:val="clear" w:color="auto" w:fill="auto"/>
            <w:vAlign w:val="bottom"/>
          </w:tcPr>
          <w:p w14:paraId="0A4A3855" w14:textId="6A54E7EE" w:rsidR="00D97EAA" w:rsidRPr="00AE076D" w:rsidRDefault="00223DDA" w:rsidP="00027208">
            <w:pPr>
              <w:jc w:val="both"/>
              <w:rPr>
                <w:color w:val="000000" w:themeColor="text1"/>
                <w:sz w:val="22"/>
                <w:szCs w:val="22"/>
              </w:rPr>
            </w:pPr>
            <w:r w:rsidRPr="00AE076D">
              <w:rPr>
                <w:color w:val="000000" w:themeColor="text1"/>
                <w:sz w:val="22"/>
                <w:szCs w:val="22"/>
              </w:rPr>
              <w:t>Dowling, Chase</w:t>
            </w:r>
          </w:p>
        </w:tc>
        <w:tc>
          <w:tcPr>
            <w:tcW w:w="2189" w:type="pct"/>
            <w:shd w:val="clear" w:color="auto" w:fill="auto"/>
            <w:vAlign w:val="bottom"/>
          </w:tcPr>
          <w:p w14:paraId="5C5FB8D8" w14:textId="57D682BE" w:rsidR="00D97EAA" w:rsidRPr="00AE076D" w:rsidRDefault="00223DDA" w:rsidP="00027208">
            <w:pPr>
              <w:rPr>
                <w:color w:val="000000" w:themeColor="text1"/>
                <w:sz w:val="22"/>
                <w:szCs w:val="22"/>
              </w:rPr>
            </w:pPr>
            <w:r w:rsidRPr="00AE076D">
              <w:rPr>
                <w:color w:val="000000" w:themeColor="text1"/>
                <w:sz w:val="22"/>
                <w:szCs w:val="22"/>
              </w:rPr>
              <w:t>Base Power Company</w:t>
            </w:r>
          </w:p>
        </w:tc>
        <w:tc>
          <w:tcPr>
            <w:tcW w:w="1505" w:type="pct"/>
            <w:shd w:val="clear" w:color="auto" w:fill="auto"/>
            <w:vAlign w:val="center"/>
          </w:tcPr>
          <w:p w14:paraId="5F431780" w14:textId="031E7E10" w:rsidR="00D97EAA" w:rsidRPr="00CE3219" w:rsidRDefault="00AE076D" w:rsidP="00027208">
            <w:pPr>
              <w:jc w:val="both"/>
              <w:rPr>
                <w:color w:val="000000" w:themeColor="text1"/>
                <w:sz w:val="22"/>
                <w:szCs w:val="22"/>
                <w:highlight w:val="lightGray"/>
              </w:rPr>
            </w:pPr>
            <w:r w:rsidRPr="00AE076D">
              <w:rPr>
                <w:color w:val="000000" w:themeColor="text1"/>
                <w:sz w:val="22"/>
                <w:szCs w:val="22"/>
              </w:rPr>
              <w:t>Via Teleconference</w:t>
            </w:r>
          </w:p>
        </w:tc>
      </w:tr>
      <w:tr w:rsidR="00A23298" w:rsidRPr="008064EA" w14:paraId="1D13AF64" w14:textId="77777777" w:rsidTr="00831B56">
        <w:trPr>
          <w:trHeight w:val="288"/>
        </w:trPr>
        <w:tc>
          <w:tcPr>
            <w:tcW w:w="1306" w:type="pct"/>
            <w:shd w:val="clear" w:color="auto" w:fill="auto"/>
            <w:vAlign w:val="bottom"/>
          </w:tcPr>
          <w:p w14:paraId="24985EAA" w14:textId="7C6C44D6" w:rsidR="00A23298" w:rsidRPr="00090DD3" w:rsidRDefault="00A23298" w:rsidP="00027208">
            <w:pPr>
              <w:jc w:val="both"/>
              <w:rPr>
                <w:color w:val="000000" w:themeColor="text1"/>
                <w:sz w:val="22"/>
                <w:szCs w:val="22"/>
              </w:rPr>
            </w:pPr>
            <w:r w:rsidRPr="00090DD3">
              <w:rPr>
                <w:color w:val="000000" w:themeColor="text1"/>
                <w:sz w:val="22"/>
                <w:szCs w:val="22"/>
              </w:rPr>
              <w:t>Downey, Adrienne</w:t>
            </w:r>
          </w:p>
        </w:tc>
        <w:tc>
          <w:tcPr>
            <w:tcW w:w="2189" w:type="pct"/>
            <w:shd w:val="clear" w:color="auto" w:fill="auto"/>
            <w:vAlign w:val="bottom"/>
          </w:tcPr>
          <w:p w14:paraId="0474727C" w14:textId="4F19C013" w:rsidR="00A23298" w:rsidRPr="00090DD3" w:rsidRDefault="00090DD3" w:rsidP="00027208">
            <w:pPr>
              <w:rPr>
                <w:color w:val="000000" w:themeColor="text1"/>
                <w:sz w:val="22"/>
                <w:szCs w:val="22"/>
              </w:rPr>
            </w:pPr>
            <w:proofErr w:type="spellStart"/>
            <w:r>
              <w:rPr>
                <w:color w:val="000000" w:themeColor="text1"/>
                <w:sz w:val="22"/>
                <w:szCs w:val="22"/>
              </w:rPr>
              <w:t>Gexa</w:t>
            </w:r>
            <w:proofErr w:type="spellEnd"/>
            <w:r>
              <w:rPr>
                <w:color w:val="000000" w:themeColor="text1"/>
                <w:sz w:val="22"/>
                <w:szCs w:val="22"/>
              </w:rPr>
              <w:t xml:space="preserve"> Energy</w:t>
            </w:r>
          </w:p>
        </w:tc>
        <w:tc>
          <w:tcPr>
            <w:tcW w:w="1505" w:type="pct"/>
            <w:shd w:val="clear" w:color="auto" w:fill="auto"/>
            <w:vAlign w:val="center"/>
          </w:tcPr>
          <w:p w14:paraId="0258A08B" w14:textId="33854230" w:rsidR="00A2329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223821" w:rsidRPr="008064EA" w14:paraId="7C62324B" w14:textId="77777777" w:rsidTr="00831B56">
        <w:trPr>
          <w:trHeight w:val="288"/>
        </w:trPr>
        <w:tc>
          <w:tcPr>
            <w:tcW w:w="1306" w:type="pct"/>
            <w:shd w:val="clear" w:color="auto" w:fill="auto"/>
            <w:vAlign w:val="bottom"/>
          </w:tcPr>
          <w:p w14:paraId="677B5A90" w14:textId="2F7A3EEC" w:rsidR="00223821" w:rsidRPr="00090DD3" w:rsidRDefault="00223821" w:rsidP="00027208">
            <w:pPr>
              <w:jc w:val="both"/>
              <w:rPr>
                <w:color w:val="000000" w:themeColor="text1"/>
                <w:sz w:val="22"/>
                <w:szCs w:val="22"/>
              </w:rPr>
            </w:pPr>
            <w:r>
              <w:rPr>
                <w:color w:val="000000" w:themeColor="text1"/>
                <w:sz w:val="22"/>
                <w:szCs w:val="22"/>
              </w:rPr>
              <w:t>Duensing, Allison</w:t>
            </w:r>
          </w:p>
        </w:tc>
        <w:tc>
          <w:tcPr>
            <w:tcW w:w="2189" w:type="pct"/>
            <w:shd w:val="clear" w:color="auto" w:fill="auto"/>
            <w:vAlign w:val="bottom"/>
          </w:tcPr>
          <w:p w14:paraId="024E46AB" w14:textId="35809649" w:rsidR="00223821" w:rsidRDefault="00223821" w:rsidP="00027208">
            <w:pPr>
              <w:rPr>
                <w:color w:val="000000" w:themeColor="text1"/>
                <w:sz w:val="22"/>
                <w:szCs w:val="22"/>
              </w:rPr>
            </w:pPr>
            <w:r>
              <w:rPr>
                <w:color w:val="000000" w:themeColor="text1"/>
                <w:sz w:val="22"/>
                <w:szCs w:val="22"/>
              </w:rPr>
              <w:t>Sarac Energy</w:t>
            </w:r>
          </w:p>
        </w:tc>
        <w:tc>
          <w:tcPr>
            <w:tcW w:w="1505" w:type="pct"/>
            <w:shd w:val="clear" w:color="auto" w:fill="auto"/>
            <w:vAlign w:val="center"/>
          </w:tcPr>
          <w:p w14:paraId="0FF9C75F" w14:textId="21124D28"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090DD3" w:rsidRPr="008064EA" w14:paraId="4D428515" w14:textId="77777777" w:rsidTr="00831B56">
        <w:trPr>
          <w:trHeight w:val="288"/>
        </w:trPr>
        <w:tc>
          <w:tcPr>
            <w:tcW w:w="1306" w:type="pct"/>
            <w:shd w:val="clear" w:color="auto" w:fill="auto"/>
            <w:vAlign w:val="bottom"/>
          </w:tcPr>
          <w:p w14:paraId="0D923A67" w14:textId="538ADA47" w:rsidR="00090DD3" w:rsidRPr="008026B7" w:rsidRDefault="00090DD3" w:rsidP="00027208">
            <w:pPr>
              <w:jc w:val="both"/>
              <w:rPr>
                <w:color w:val="000000" w:themeColor="text1"/>
                <w:sz w:val="22"/>
                <w:szCs w:val="22"/>
              </w:rPr>
            </w:pPr>
            <w:r>
              <w:rPr>
                <w:color w:val="000000" w:themeColor="text1"/>
                <w:sz w:val="22"/>
                <w:szCs w:val="22"/>
              </w:rPr>
              <w:t>Gaire, Kishor</w:t>
            </w:r>
          </w:p>
        </w:tc>
        <w:tc>
          <w:tcPr>
            <w:tcW w:w="2189" w:type="pct"/>
            <w:shd w:val="clear" w:color="auto" w:fill="auto"/>
            <w:vAlign w:val="bottom"/>
          </w:tcPr>
          <w:p w14:paraId="3DD7380B" w14:textId="77777777" w:rsidR="00090DD3" w:rsidRPr="008026B7" w:rsidRDefault="00090DD3" w:rsidP="00027208">
            <w:pPr>
              <w:jc w:val="both"/>
              <w:rPr>
                <w:color w:val="000000" w:themeColor="text1"/>
                <w:sz w:val="22"/>
                <w:szCs w:val="22"/>
              </w:rPr>
            </w:pPr>
          </w:p>
        </w:tc>
        <w:tc>
          <w:tcPr>
            <w:tcW w:w="1505" w:type="pct"/>
            <w:shd w:val="clear" w:color="auto" w:fill="auto"/>
            <w:vAlign w:val="bottom"/>
          </w:tcPr>
          <w:p w14:paraId="048DC16F" w14:textId="10E4B28F" w:rsidR="00090DD3" w:rsidRDefault="00090DD3" w:rsidP="00027208">
            <w:pPr>
              <w:jc w:val="both"/>
              <w:rPr>
                <w:color w:val="000000" w:themeColor="text1"/>
                <w:sz w:val="22"/>
                <w:szCs w:val="22"/>
              </w:rPr>
            </w:pPr>
            <w:r w:rsidRPr="00A732B0">
              <w:rPr>
                <w:color w:val="000000" w:themeColor="text1"/>
                <w:sz w:val="22"/>
                <w:szCs w:val="22"/>
              </w:rPr>
              <w:t>Via Teleconference</w:t>
            </w:r>
          </w:p>
        </w:tc>
      </w:tr>
      <w:tr w:rsidR="00C95338" w:rsidRPr="008064EA" w14:paraId="1AF2C3DC" w14:textId="77777777" w:rsidTr="00831B56">
        <w:trPr>
          <w:trHeight w:val="288"/>
        </w:trPr>
        <w:tc>
          <w:tcPr>
            <w:tcW w:w="1306" w:type="pct"/>
            <w:shd w:val="clear" w:color="auto" w:fill="auto"/>
            <w:vAlign w:val="bottom"/>
          </w:tcPr>
          <w:p w14:paraId="0A764598" w14:textId="3F02A58A" w:rsidR="00C95338" w:rsidRPr="008026B7" w:rsidRDefault="00C95338" w:rsidP="00027208">
            <w:pPr>
              <w:jc w:val="both"/>
              <w:rPr>
                <w:color w:val="000000" w:themeColor="text1"/>
                <w:sz w:val="22"/>
                <w:szCs w:val="22"/>
              </w:rPr>
            </w:pPr>
            <w:r w:rsidRPr="008026B7">
              <w:rPr>
                <w:color w:val="000000" w:themeColor="text1"/>
                <w:sz w:val="22"/>
                <w:szCs w:val="22"/>
              </w:rPr>
              <w:t>Gauldin, Julie</w:t>
            </w:r>
          </w:p>
        </w:tc>
        <w:tc>
          <w:tcPr>
            <w:tcW w:w="2189" w:type="pct"/>
            <w:shd w:val="clear" w:color="auto" w:fill="auto"/>
            <w:vAlign w:val="bottom"/>
          </w:tcPr>
          <w:p w14:paraId="76589522" w14:textId="1F6E2BDC" w:rsidR="00C95338" w:rsidRPr="008026B7" w:rsidRDefault="00C95338" w:rsidP="00027208">
            <w:pPr>
              <w:jc w:val="both"/>
              <w:rPr>
                <w:color w:val="000000" w:themeColor="text1"/>
                <w:sz w:val="22"/>
                <w:szCs w:val="22"/>
              </w:rPr>
            </w:pPr>
            <w:r w:rsidRPr="008026B7">
              <w:rPr>
                <w:color w:val="000000" w:themeColor="text1"/>
                <w:sz w:val="22"/>
                <w:szCs w:val="22"/>
              </w:rPr>
              <w:t>PUCT</w:t>
            </w:r>
          </w:p>
        </w:tc>
        <w:tc>
          <w:tcPr>
            <w:tcW w:w="1505" w:type="pct"/>
            <w:shd w:val="clear" w:color="auto" w:fill="auto"/>
            <w:vAlign w:val="bottom"/>
          </w:tcPr>
          <w:p w14:paraId="3F5E2D0B" w14:textId="0A691761" w:rsidR="00C95338" w:rsidRPr="00CE3219" w:rsidRDefault="008026B7" w:rsidP="00027208">
            <w:pPr>
              <w:jc w:val="both"/>
              <w:rPr>
                <w:color w:val="000000" w:themeColor="text1"/>
                <w:sz w:val="22"/>
                <w:szCs w:val="22"/>
                <w:highlight w:val="lightGray"/>
              </w:rPr>
            </w:pPr>
            <w:r>
              <w:rPr>
                <w:color w:val="000000" w:themeColor="text1"/>
                <w:sz w:val="22"/>
                <w:szCs w:val="22"/>
              </w:rPr>
              <w:t xml:space="preserve"> </w:t>
            </w:r>
          </w:p>
        </w:tc>
      </w:tr>
      <w:tr w:rsidR="00C924CC" w:rsidRPr="008064EA" w14:paraId="24011E44" w14:textId="77777777" w:rsidTr="00831B56">
        <w:trPr>
          <w:trHeight w:val="288"/>
        </w:trPr>
        <w:tc>
          <w:tcPr>
            <w:tcW w:w="1306" w:type="pct"/>
            <w:shd w:val="clear" w:color="auto" w:fill="auto"/>
            <w:vAlign w:val="bottom"/>
          </w:tcPr>
          <w:p w14:paraId="28036A10" w14:textId="14636A78" w:rsidR="00C924CC" w:rsidRPr="008026B7" w:rsidRDefault="00C924CC" w:rsidP="00027208">
            <w:pPr>
              <w:jc w:val="both"/>
              <w:rPr>
                <w:color w:val="000000" w:themeColor="text1"/>
                <w:sz w:val="22"/>
                <w:szCs w:val="22"/>
              </w:rPr>
            </w:pPr>
            <w:r>
              <w:rPr>
                <w:color w:val="000000" w:themeColor="text1"/>
                <w:sz w:val="22"/>
                <w:szCs w:val="22"/>
              </w:rPr>
              <w:t>Gilman, Portia</w:t>
            </w:r>
          </w:p>
        </w:tc>
        <w:tc>
          <w:tcPr>
            <w:tcW w:w="2189" w:type="pct"/>
            <w:shd w:val="clear" w:color="auto" w:fill="auto"/>
            <w:vAlign w:val="bottom"/>
          </w:tcPr>
          <w:p w14:paraId="2608A76E" w14:textId="0AE32D2C" w:rsidR="00C924CC" w:rsidRPr="008026B7" w:rsidRDefault="00C924CC" w:rsidP="00027208">
            <w:pPr>
              <w:jc w:val="both"/>
              <w:rPr>
                <w:color w:val="000000" w:themeColor="text1"/>
                <w:sz w:val="22"/>
                <w:szCs w:val="22"/>
              </w:rPr>
            </w:pPr>
            <w:r>
              <w:rPr>
                <w:color w:val="000000" w:themeColor="text1"/>
                <w:sz w:val="22"/>
                <w:szCs w:val="22"/>
              </w:rPr>
              <w:t>Yes Energy</w:t>
            </w:r>
          </w:p>
        </w:tc>
        <w:tc>
          <w:tcPr>
            <w:tcW w:w="1505" w:type="pct"/>
            <w:shd w:val="clear" w:color="auto" w:fill="auto"/>
            <w:vAlign w:val="bottom"/>
          </w:tcPr>
          <w:p w14:paraId="350BE29B" w14:textId="4848B82B" w:rsidR="00C924CC" w:rsidRDefault="00C924CC" w:rsidP="00027208">
            <w:pPr>
              <w:jc w:val="both"/>
              <w:rPr>
                <w:color w:val="000000" w:themeColor="text1"/>
                <w:sz w:val="22"/>
                <w:szCs w:val="22"/>
              </w:rPr>
            </w:pPr>
            <w:r w:rsidRPr="00F06C28">
              <w:rPr>
                <w:color w:val="000000" w:themeColor="text1"/>
                <w:sz w:val="22"/>
                <w:szCs w:val="22"/>
              </w:rPr>
              <w:t>Via Teleconference</w:t>
            </w:r>
          </w:p>
        </w:tc>
      </w:tr>
      <w:tr w:rsidR="00831B56" w:rsidRPr="008064EA" w14:paraId="322435C2" w14:textId="77777777" w:rsidTr="00831B56">
        <w:trPr>
          <w:trHeight w:val="288"/>
        </w:trPr>
        <w:tc>
          <w:tcPr>
            <w:tcW w:w="1306" w:type="pct"/>
            <w:shd w:val="clear" w:color="auto" w:fill="auto"/>
            <w:vAlign w:val="bottom"/>
          </w:tcPr>
          <w:p w14:paraId="43F8CC2A" w14:textId="1EE7E91B" w:rsidR="00831B56" w:rsidRPr="0087369B" w:rsidRDefault="0087369B" w:rsidP="00027208">
            <w:pPr>
              <w:jc w:val="both"/>
              <w:rPr>
                <w:color w:val="000000" w:themeColor="text1"/>
                <w:sz w:val="22"/>
                <w:szCs w:val="22"/>
              </w:rPr>
            </w:pPr>
            <w:r w:rsidRPr="0087369B">
              <w:rPr>
                <w:color w:val="000000" w:themeColor="text1"/>
                <w:sz w:val="22"/>
                <w:szCs w:val="22"/>
              </w:rPr>
              <w:t>Goff, Eric</w:t>
            </w:r>
          </w:p>
        </w:tc>
        <w:tc>
          <w:tcPr>
            <w:tcW w:w="2189" w:type="pct"/>
            <w:shd w:val="clear" w:color="auto" w:fill="auto"/>
            <w:vAlign w:val="bottom"/>
          </w:tcPr>
          <w:p w14:paraId="3ABD4717" w14:textId="284DA293" w:rsidR="00831B56" w:rsidRPr="0087369B" w:rsidRDefault="0087369B" w:rsidP="00027208">
            <w:pPr>
              <w:jc w:val="both"/>
              <w:rPr>
                <w:color w:val="000000" w:themeColor="text1"/>
                <w:sz w:val="22"/>
                <w:szCs w:val="22"/>
              </w:rPr>
            </w:pPr>
            <w:proofErr w:type="spellStart"/>
            <w:r w:rsidRPr="0087369B">
              <w:rPr>
                <w:color w:val="000000" w:themeColor="text1"/>
                <w:sz w:val="22"/>
                <w:szCs w:val="22"/>
              </w:rPr>
              <w:t>Lancium</w:t>
            </w:r>
            <w:proofErr w:type="spellEnd"/>
            <w:r w:rsidRPr="0087369B">
              <w:rPr>
                <w:color w:val="000000" w:themeColor="text1"/>
                <w:sz w:val="22"/>
                <w:szCs w:val="22"/>
              </w:rPr>
              <w:t xml:space="preserve"> for NPRR1234 and PGRR115 </w:t>
            </w:r>
          </w:p>
        </w:tc>
        <w:tc>
          <w:tcPr>
            <w:tcW w:w="1505" w:type="pct"/>
            <w:shd w:val="clear" w:color="auto" w:fill="auto"/>
            <w:vAlign w:val="bottom"/>
          </w:tcPr>
          <w:p w14:paraId="0A5D2369" w14:textId="74D34C6E" w:rsidR="00831B56" w:rsidRPr="00F06C28" w:rsidRDefault="0087369B" w:rsidP="00027208">
            <w:pPr>
              <w:jc w:val="both"/>
              <w:rPr>
                <w:color w:val="000000" w:themeColor="text1"/>
                <w:sz w:val="22"/>
                <w:szCs w:val="22"/>
              </w:rPr>
            </w:pPr>
            <w:r>
              <w:rPr>
                <w:color w:val="000000" w:themeColor="text1"/>
                <w:sz w:val="22"/>
                <w:szCs w:val="22"/>
              </w:rPr>
              <w:t xml:space="preserve"> </w:t>
            </w:r>
          </w:p>
        </w:tc>
      </w:tr>
      <w:tr w:rsidR="00AE076D" w:rsidRPr="008064EA" w14:paraId="314C3282" w14:textId="77777777" w:rsidTr="00831B56">
        <w:trPr>
          <w:trHeight w:val="288"/>
        </w:trPr>
        <w:tc>
          <w:tcPr>
            <w:tcW w:w="1306" w:type="pct"/>
            <w:shd w:val="clear" w:color="auto" w:fill="auto"/>
            <w:vAlign w:val="bottom"/>
          </w:tcPr>
          <w:p w14:paraId="243ED00F" w14:textId="5D539601" w:rsidR="00AE076D" w:rsidRPr="0087369B" w:rsidRDefault="00AE076D" w:rsidP="00027208">
            <w:pPr>
              <w:jc w:val="both"/>
              <w:rPr>
                <w:color w:val="000000" w:themeColor="text1"/>
                <w:sz w:val="22"/>
                <w:szCs w:val="22"/>
              </w:rPr>
            </w:pPr>
            <w:proofErr w:type="spellStart"/>
            <w:r>
              <w:rPr>
                <w:color w:val="000000" w:themeColor="text1"/>
                <w:sz w:val="22"/>
                <w:szCs w:val="22"/>
              </w:rPr>
              <w:t>Gowalani</w:t>
            </w:r>
            <w:proofErr w:type="spellEnd"/>
            <w:r>
              <w:rPr>
                <w:color w:val="000000" w:themeColor="text1"/>
                <w:sz w:val="22"/>
                <w:szCs w:val="22"/>
              </w:rPr>
              <w:t>, Nilesh</w:t>
            </w:r>
          </w:p>
        </w:tc>
        <w:tc>
          <w:tcPr>
            <w:tcW w:w="2189" w:type="pct"/>
            <w:shd w:val="clear" w:color="auto" w:fill="auto"/>
            <w:vAlign w:val="bottom"/>
          </w:tcPr>
          <w:p w14:paraId="18C08C25" w14:textId="77777777" w:rsidR="00AE076D" w:rsidRPr="0087369B" w:rsidRDefault="00AE076D" w:rsidP="00027208">
            <w:pPr>
              <w:jc w:val="both"/>
              <w:rPr>
                <w:color w:val="000000" w:themeColor="text1"/>
                <w:sz w:val="22"/>
                <w:szCs w:val="22"/>
              </w:rPr>
            </w:pPr>
          </w:p>
        </w:tc>
        <w:tc>
          <w:tcPr>
            <w:tcW w:w="1505" w:type="pct"/>
            <w:shd w:val="clear" w:color="auto" w:fill="auto"/>
            <w:vAlign w:val="bottom"/>
          </w:tcPr>
          <w:p w14:paraId="2DCD1FDD" w14:textId="6AAE98BA" w:rsidR="00AE076D" w:rsidRDefault="00AE076D" w:rsidP="00027208">
            <w:pPr>
              <w:jc w:val="both"/>
              <w:rPr>
                <w:color w:val="000000" w:themeColor="text1"/>
                <w:sz w:val="22"/>
                <w:szCs w:val="22"/>
              </w:rPr>
            </w:pPr>
            <w:r w:rsidRPr="00A732B0">
              <w:rPr>
                <w:color w:val="000000" w:themeColor="text1"/>
                <w:sz w:val="22"/>
                <w:szCs w:val="22"/>
              </w:rPr>
              <w:t>Via Teleconference</w:t>
            </w:r>
          </w:p>
        </w:tc>
      </w:tr>
      <w:tr w:rsidR="00A23298" w:rsidRPr="008064EA" w14:paraId="55715C0D" w14:textId="77777777" w:rsidTr="00831B56">
        <w:trPr>
          <w:trHeight w:val="288"/>
        </w:trPr>
        <w:tc>
          <w:tcPr>
            <w:tcW w:w="1306" w:type="pct"/>
            <w:shd w:val="clear" w:color="auto" w:fill="auto"/>
            <w:vAlign w:val="bottom"/>
          </w:tcPr>
          <w:p w14:paraId="7BF74FC1" w14:textId="63F1AB49" w:rsidR="00A23298" w:rsidRPr="00090DD3" w:rsidRDefault="00A23298" w:rsidP="00027208">
            <w:pPr>
              <w:jc w:val="both"/>
              <w:rPr>
                <w:color w:val="000000" w:themeColor="text1"/>
                <w:sz w:val="22"/>
                <w:szCs w:val="22"/>
              </w:rPr>
            </w:pPr>
            <w:r w:rsidRPr="00090DD3">
              <w:rPr>
                <w:color w:val="000000" w:themeColor="text1"/>
                <w:sz w:val="22"/>
                <w:szCs w:val="22"/>
              </w:rPr>
              <w:t>Greer, Clayton</w:t>
            </w:r>
          </w:p>
        </w:tc>
        <w:tc>
          <w:tcPr>
            <w:tcW w:w="2189" w:type="pct"/>
            <w:shd w:val="clear" w:color="auto" w:fill="auto"/>
            <w:vAlign w:val="bottom"/>
          </w:tcPr>
          <w:p w14:paraId="59BB8996" w14:textId="7E2F315F" w:rsidR="00A23298" w:rsidRPr="00090DD3" w:rsidRDefault="00A23298" w:rsidP="00027208">
            <w:pPr>
              <w:jc w:val="both"/>
              <w:rPr>
                <w:color w:val="000000" w:themeColor="text1"/>
                <w:sz w:val="22"/>
                <w:szCs w:val="22"/>
              </w:rPr>
            </w:pPr>
            <w:r w:rsidRPr="00090DD3">
              <w:rPr>
                <w:color w:val="000000" w:themeColor="text1"/>
                <w:sz w:val="22"/>
                <w:szCs w:val="22"/>
              </w:rPr>
              <w:t>Cholla</w:t>
            </w:r>
          </w:p>
        </w:tc>
        <w:tc>
          <w:tcPr>
            <w:tcW w:w="1505" w:type="pct"/>
            <w:shd w:val="clear" w:color="auto" w:fill="auto"/>
            <w:vAlign w:val="bottom"/>
          </w:tcPr>
          <w:p w14:paraId="0A9A1DAE" w14:textId="7385FA33" w:rsidR="00A23298" w:rsidRPr="00F06C28" w:rsidRDefault="00A23298" w:rsidP="00027208">
            <w:pPr>
              <w:jc w:val="both"/>
              <w:rPr>
                <w:color w:val="000000" w:themeColor="text1"/>
                <w:sz w:val="22"/>
                <w:szCs w:val="22"/>
              </w:rPr>
            </w:pPr>
            <w:r w:rsidRPr="00F06C28">
              <w:rPr>
                <w:color w:val="000000" w:themeColor="text1"/>
                <w:sz w:val="22"/>
                <w:szCs w:val="22"/>
              </w:rPr>
              <w:t>Via Teleconference</w:t>
            </w:r>
          </w:p>
        </w:tc>
      </w:tr>
      <w:tr w:rsidR="00223821" w:rsidRPr="008064EA" w14:paraId="79D522F7" w14:textId="77777777" w:rsidTr="00831B56">
        <w:trPr>
          <w:trHeight w:val="288"/>
        </w:trPr>
        <w:tc>
          <w:tcPr>
            <w:tcW w:w="1306" w:type="pct"/>
            <w:shd w:val="clear" w:color="auto" w:fill="auto"/>
            <w:vAlign w:val="bottom"/>
          </w:tcPr>
          <w:p w14:paraId="0D854190" w14:textId="048153AD" w:rsidR="00223821" w:rsidRPr="00C65A07" w:rsidRDefault="00223821" w:rsidP="00027208">
            <w:pPr>
              <w:jc w:val="both"/>
              <w:rPr>
                <w:color w:val="000000" w:themeColor="text1"/>
                <w:sz w:val="22"/>
                <w:szCs w:val="22"/>
              </w:rPr>
            </w:pPr>
            <w:r>
              <w:rPr>
                <w:color w:val="000000" w:themeColor="text1"/>
                <w:sz w:val="22"/>
                <w:szCs w:val="22"/>
              </w:rPr>
              <w:t>Hanson, Kevin</w:t>
            </w:r>
          </w:p>
        </w:tc>
        <w:tc>
          <w:tcPr>
            <w:tcW w:w="2189" w:type="pct"/>
            <w:shd w:val="clear" w:color="auto" w:fill="auto"/>
            <w:vAlign w:val="bottom"/>
          </w:tcPr>
          <w:p w14:paraId="4C30D8CD" w14:textId="0E304DDE" w:rsidR="00223821" w:rsidRPr="00C65A07" w:rsidRDefault="00223821" w:rsidP="00027208">
            <w:pPr>
              <w:jc w:val="both"/>
              <w:rPr>
                <w:color w:val="000000" w:themeColor="text1"/>
                <w:sz w:val="22"/>
                <w:szCs w:val="22"/>
              </w:rPr>
            </w:pPr>
            <w:r>
              <w:rPr>
                <w:color w:val="000000" w:themeColor="text1"/>
                <w:sz w:val="22"/>
                <w:szCs w:val="22"/>
              </w:rPr>
              <w:t>Invenergy</w:t>
            </w:r>
          </w:p>
        </w:tc>
        <w:tc>
          <w:tcPr>
            <w:tcW w:w="1505" w:type="pct"/>
            <w:shd w:val="clear" w:color="auto" w:fill="auto"/>
            <w:vAlign w:val="center"/>
          </w:tcPr>
          <w:p w14:paraId="08F9FFC0" w14:textId="6CAD16F9" w:rsidR="00223821" w:rsidRPr="00CE3219" w:rsidRDefault="00223821"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440E2307" w14:textId="77777777" w:rsidTr="00831B56">
        <w:trPr>
          <w:trHeight w:val="288"/>
        </w:trPr>
        <w:tc>
          <w:tcPr>
            <w:tcW w:w="1306" w:type="pct"/>
            <w:shd w:val="clear" w:color="auto" w:fill="auto"/>
            <w:vAlign w:val="bottom"/>
          </w:tcPr>
          <w:p w14:paraId="4079A06B" w14:textId="1D9407FE" w:rsidR="00223DDA" w:rsidRPr="00C65A07" w:rsidRDefault="00223DDA" w:rsidP="00027208">
            <w:pPr>
              <w:jc w:val="both"/>
              <w:rPr>
                <w:color w:val="000000" w:themeColor="text1"/>
                <w:sz w:val="22"/>
                <w:szCs w:val="22"/>
              </w:rPr>
            </w:pPr>
            <w:r w:rsidRPr="00C65A07">
              <w:rPr>
                <w:color w:val="000000" w:themeColor="text1"/>
                <w:sz w:val="22"/>
                <w:szCs w:val="22"/>
              </w:rPr>
              <w:t>Hemmeline, Charlie</w:t>
            </w:r>
          </w:p>
        </w:tc>
        <w:tc>
          <w:tcPr>
            <w:tcW w:w="2189" w:type="pct"/>
            <w:shd w:val="clear" w:color="auto" w:fill="auto"/>
            <w:vAlign w:val="bottom"/>
          </w:tcPr>
          <w:p w14:paraId="150C08B5" w14:textId="37B69F96" w:rsidR="00223DDA" w:rsidRPr="00C65A07" w:rsidRDefault="00223DDA" w:rsidP="00027208">
            <w:pPr>
              <w:jc w:val="both"/>
              <w:rPr>
                <w:color w:val="000000" w:themeColor="text1"/>
                <w:sz w:val="22"/>
                <w:szCs w:val="22"/>
              </w:rPr>
            </w:pPr>
            <w:r w:rsidRPr="00C65A07">
              <w:rPr>
                <w:color w:val="000000" w:themeColor="text1"/>
                <w:sz w:val="22"/>
                <w:szCs w:val="22"/>
              </w:rPr>
              <w:t>American Clean Power Association</w:t>
            </w:r>
          </w:p>
        </w:tc>
        <w:tc>
          <w:tcPr>
            <w:tcW w:w="1505" w:type="pct"/>
            <w:shd w:val="clear" w:color="auto" w:fill="auto"/>
            <w:vAlign w:val="center"/>
          </w:tcPr>
          <w:p w14:paraId="09B6C772" w14:textId="77777777" w:rsidR="00223DDA" w:rsidRPr="00CE3219" w:rsidRDefault="00223DDA" w:rsidP="00027208">
            <w:pPr>
              <w:jc w:val="both"/>
              <w:rPr>
                <w:color w:val="000000" w:themeColor="text1"/>
                <w:sz w:val="22"/>
                <w:szCs w:val="22"/>
                <w:highlight w:val="lightGray"/>
              </w:rPr>
            </w:pPr>
          </w:p>
        </w:tc>
      </w:tr>
      <w:tr w:rsidR="00AE076D" w:rsidRPr="008064EA" w14:paraId="24B6AB66" w14:textId="77777777" w:rsidTr="00831B56">
        <w:trPr>
          <w:trHeight w:val="288"/>
        </w:trPr>
        <w:tc>
          <w:tcPr>
            <w:tcW w:w="1306" w:type="pct"/>
            <w:shd w:val="clear" w:color="auto" w:fill="auto"/>
            <w:vAlign w:val="bottom"/>
          </w:tcPr>
          <w:p w14:paraId="6101AF48" w14:textId="47A3BAC8" w:rsidR="00AE076D" w:rsidRPr="00425A8D" w:rsidRDefault="00AE076D" w:rsidP="00027208">
            <w:pPr>
              <w:jc w:val="both"/>
              <w:rPr>
                <w:color w:val="000000" w:themeColor="text1"/>
                <w:sz w:val="22"/>
                <w:szCs w:val="22"/>
              </w:rPr>
            </w:pPr>
            <w:r>
              <w:rPr>
                <w:color w:val="000000" w:themeColor="text1"/>
                <w:sz w:val="22"/>
                <w:szCs w:val="22"/>
              </w:rPr>
              <w:t>Hernandez, Rodrigo</w:t>
            </w:r>
          </w:p>
        </w:tc>
        <w:tc>
          <w:tcPr>
            <w:tcW w:w="2189" w:type="pct"/>
            <w:shd w:val="clear" w:color="auto" w:fill="auto"/>
            <w:vAlign w:val="bottom"/>
          </w:tcPr>
          <w:p w14:paraId="18AE4D67" w14:textId="77777777" w:rsidR="00AE076D" w:rsidRPr="00425A8D" w:rsidRDefault="00AE076D" w:rsidP="00027208">
            <w:pPr>
              <w:jc w:val="both"/>
              <w:rPr>
                <w:color w:val="000000" w:themeColor="text1"/>
                <w:sz w:val="22"/>
                <w:szCs w:val="22"/>
              </w:rPr>
            </w:pPr>
          </w:p>
        </w:tc>
        <w:tc>
          <w:tcPr>
            <w:tcW w:w="1505" w:type="pct"/>
            <w:shd w:val="clear" w:color="auto" w:fill="auto"/>
            <w:vAlign w:val="bottom"/>
          </w:tcPr>
          <w:p w14:paraId="71DC1FA3" w14:textId="6F4167B7"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90DD3" w:rsidRPr="008064EA" w14:paraId="76E31FAA" w14:textId="77777777" w:rsidTr="00831B56">
        <w:trPr>
          <w:trHeight w:val="288"/>
        </w:trPr>
        <w:tc>
          <w:tcPr>
            <w:tcW w:w="1306" w:type="pct"/>
            <w:shd w:val="clear" w:color="auto" w:fill="auto"/>
            <w:vAlign w:val="bottom"/>
          </w:tcPr>
          <w:p w14:paraId="7BC27EFD" w14:textId="77AA9C75" w:rsidR="00090DD3" w:rsidRPr="00425A8D" w:rsidRDefault="00090DD3" w:rsidP="00027208">
            <w:pPr>
              <w:jc w:val="both"/>
              <w:rPr>
                <w:color w:val="000000" w:themeColor="text1"/>
                <w:sz w:val="22"/>
                <w:szCs w:val="22"/>
              </w:rPr>
            </w:pPr>
            <w:r>
              <w:rPr>
                <w:color w:val="000000" w:themeColor="text1"/>
                <w:sz w:val="22"/>
                <w:szCs w:val="22"/>
              </w:rPr>
              <w:t>Hjaltman, Courtney</w:t>
            </w:r>
          </w:p>
        </w:tc>
        <w:tc>
          <w:tcPr>
            <w:tcW w:w="2189" w:type="pct"/>
            <w:shd w:val="clear" w:color="auto" w:fill="auto"/>
            <w:vAlign w:val="bottom"/>
          </w:tcPr>
          <w:p w14:paraId="6F8EA47F" w14:textId="6FFB6AD0" w:rsidR="00090DD3" w:rsidRPr="00425A8D" w:rsidRDefault="00090DD3"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4E498E41" w14:textId="1B3D909F"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64630F" w:rsidRPr="008064EA" w14:paraId="6B078E9D" w14:textId="77777777" w:rsidTr="00831B56">
        <w:trPr>
          <w:trHeight w:val="288"/>
        </w:trPr>
        <w:tc>
          <w:tcPr>
            <w:tcW w:w="1306" w:type="pct"/>
            <w:shd w:val="clear" w:color="auto" w:fill="auto"/>
            <w:vAlign w:val="bottom"/>
          </w:tcPr>
          <w:p w14:paraId="638763F0" w14:textId="4A49C71F" w:rsidR="0064630F" w:rsidRPr="00425A8D" w:rsidRDefault="0064630F" w:rsidP="00027208">
            <w:pPr>
              <w:jc w:val="both"/>
              <w:rPr>
                <w:color w:val="000000" w:themeColor="text1"/>
                <w:sz w:val="22"/>
                <w:szCs w:val="22"/>
              </w:rPr>
            </w:pPr>
            <w:r w:rsidRPr="00425A8D">
              <w:rPr>
                <w:color w:val="000000" w:themeColor="text1"/>
                <w:sz w:val="22"/>
                <w:szCs w:val="22"/>
              </w:rPr>
              <w:t>Hopley, George</w:t>
            </w:r>
          </w:p>
        </w:tc>
        <w:tc>
          <w:tcPr>
            <w:tcW w:w="2189" w:type="pct"/>
            <w:shd w:val="clear" w:color="auto" w:fill="auto"/>
            <w:vAlign w:val="bottom"/>
          </w:tcPr>
          <w:p w14:paraId="5C11DBBB" w14:textId="0A0614B2" w:rsidR="0064630F" w:rsidRPr="00425A8D" w:rsidRDefault="0064630F" w:rsidP="00027208">
            <w:pPr>
              <w:jc w:val="both"/>
              <w:rPr>
                <w:color w:val="000000" w:themeColor="text1"/>
                <w:sz w:val="22"/>
                <w:szCs w:val="22"/>
              </w:rPr>
            </w:pPr>
            <w:r w:rsidRPr="00425A8D">
              <w:rPr>
                <w:color w:val="000000" w:themeColor="text1"/>
                <w:sz w:val="22"/>
                <w:szCs w:val="22"/>
              </w:rPr>
              <w:t>ENGIE</w:t>
            </w:r>
          </w:p>
        </w:tc>
        <w:tc>
          <w:tcPr>
            <w:tcW w:w="1505" w:type="pct"/>
            <w:shd w:val="clear" w:color="auto" w:fill="auto"/>
            <w:vAlign w:val="bottom"/>
          </w:tcPr>
          <w:p w14:paraId="34278434" w14:textId="2654B30D"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215557" w:rsidRPr="008064EA" w14:paraId="56D38773" w14:textId="77777777" w:rsidTr="00831B56">
        <w:trPr>
          <w:trHeight w:val="288"/>
        </w:trPr>
        <w:tc>
          <w:tcPr>
            <w:tcW w:w="1306" w:type="pct"/>
            <w:shd w:val="clear" w:color="auto" w:fill="auto"/>
            <w:vAlign w:val="bottom"/>
          </w:tcPr>
          <w:p w14:paraId="0F8DF4B3" w14:textId="158D133D" w:rsidR="00215557" w:rsidRPr="004F0D6F" w:rsidRDefault="00215557" w:rsidP="00027208">
            <w:pPr>
              <w:jc w:val="both"/>
              <w:rPr>
                <w:color w:val="000000" w:themeColor="text1"/>
                <w:sz w:val="22"/>
                <w:szCs w:val="22"/>
                <w:highlight w:val="lightGray"/>
              </w:rPr>
            </w:pPr>
            <w:r w:rsidRPr="00215557">
              <w:rPr>
                <w:color w:val="000000" w:themeColor="text1"/>
                <w:sz w:val="22"/>
                <w:szCs w:val="22"/>
              </w:rPr>
              <w:t xml:space="preserve">Hubbard, John </w:t>
            </w:r>
          </w:p>
        </w:tc>
        <w:tc>
          <w:tcPr>
            <w:tcW w:w="2189" w:type="pct"/>
            <w:shd w:val="clear" w:color="auto" w:fill="auto"/>
            <w:vAlign w:val="bottom"/>
          </w:tcPr>
          <w:p w14:paraId="53F11F56" w14:textId="2041525F" w:rsidR="00215557" w:rsidRPr="004F0D6F" w:rsidRDefault="00215557" w:rsidP="00027208">
            <w:pPr>
              <w:jc w:val="both"/>
              <w:rPr>
                <w:color w:val="000000" w:themeColor="text1"/>
                <w:sz w:val="22"/>
                <w:szCs w:val="22"/>
                <w:highlight w:val="lightGray"/>
              </w:rPr>
            </w:pPr>
            <w:r w:rsidRPr="00215557">
              <w:rPr>
                <w:color w:val="000000" w:themeColor="text1"/>
                <w:sz w:val="22"/>
                <w:szCs w:val="22"/>
              </w:rPr>
              <w:t>Texas Industrial Energy Consumers (TIEC)</w:t>
            </w:r>
          </w:p>
        </w:tc>
        <w:tc>
          <w:tcPr>
            <w:tcW w:w="1505" w:type="pct"/>
            <w:shd w:val="clear" w:color="auto" w:fill="auto"/>
            <w:vAlign w:val="bottom"/>
          </w:tcPr>
          <w:p w14:paraId="644C1BCE" w14:textId="77777777" w:rsidR="00215557" w:rsidRPr="00F06C28" w:rsidRDefault="00215557" w:rsidP="00027208">
            <w:pPr>
              <w:jc w:val="both"/>
              <w:rPr>
                <w:color w:val="000000" w:themeColor="text1"/>
                <w:sz w:val="22"/>
                <w:szCs w:val="22"/>
              </w:rPr>
            </w:pPr>
          </w:p>
        </w:tc>
      </w:tr>
      <w:tr w:rsidR="00744DC5" w:rsidRPr="008064EA" w14:paraId="5D401035" w14:textId="77777777" w:rsidTr="00831B56">
        <w:trPr>
          <w:trHeight w:val="288"/>
        </w:trPr>
        <w:tc>
          <w:tcPr>
            <w:tcW w:w="1306" w:type="pct"/>
            <w:shd w:val="clear" w:color="auto" w:fill="auto"/>
            <w:vAlign w:val="bottom"/>
          </w:tcPr>
          <w:p w14:paraId="73F65FF2" w14:textId="61B67FD9" w:rsidR="00744DC5" w:rsidRPr="00425A8D" w:rsidRDefault="00744DC5" w:rsidP="00027208">
            <w:pPr>
              <w:jc w:val="both"/>
              <w:rPr>
                <w:color w:val="000000" w:themeColor="text1"/>
                <w:sz w:val="22"/>
                <w:szCs w:val="22"/>
              </w:rPr>
            </w:pPr>
            <w:r w:rsidRPr="00425A8D">
              <w:rPr>
                <w:color w:val="000000" w:themeColor="text1"/>
                <w:sz w:val="22"/>
                <w:szCs w:val="22"/>
              </w:rPr>
              <w:t>Jewell, Michael</w:t>
            </w:r>
          </w:p>
        </w:tc>
        <w:tc>
          <w:tcPr>
            <w:tcW w:w="2189" w:type="pct"/>
            <w:shd w:val="clear" w:color="auto" w:fill="auto"/>
            <w:vAlign w:val="bottom"/>
          </w:tcPr>
          <w:p w14:paraId="4DCBB5F5" w14:textId="0E08C533" w:rsidR="00744DC5" w:rsidRPr="00425A8D" w:rsidRDefault="00744DC5" w:rsidP="00027208">
            <w:pPr>
              <w:jc w:val="both"/>
              <w:rPr>
                <w:color w:val="000000" w:themeColor="text1"/>
                <w:sz w:val="22"/>
                <w:szCs w:val="22"/>
              </w:rPr>
            </w:pPr>
            <w:r w:rsidRPr="00425A8D">
              <w:rPr>
                <w:color w:val="000000" w:themeColor="text1"/>
                <w:sz w:val="22"/>
                <w:szCs w:val="22"/>
              </w:rPr>
              <w:t>Jewell and Associates</w:t>
            </w:r>
          </w:p>
        </w:tc>
        <w:tc>
          <w:tcPr>
            <w:tcW w:w="1505" w:type="pct"/>
            <w:shd w:val="clear" w:color="auto" w:fill="auto"/>
            <w:vAlign w:val="bottom"/>
          </w:tcPr>
          <w:p w14:paraId="1B105957" w14:textId="5192CC0F" w:rsidR="00744DC5"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7A76E43A" w14:textId="77777777" w:rsidTr="00831B56">
        <w:trPr>
          <w:trHeight w:val="288"/>
        </w:trPr>
        <w:tc>
          <w:tcPr>
            <w:tcW w:w="1306" w:type="pct"/>
            <w:shd w:val="clear" w:color="auto" w:fill="auto"/>
            <w:vAlign w:val="bottom"/>
          </w:tcPr>
          <w:p w14:paraId="2D63879F" w14:textId="01991D04" w:rsidR="00027208" w:rsidRPr="00C924CC" w:rsidRDefault="00027208" w:rsidP="00027208">
            <w:pPr>
              <w:jc w:val="both"/>
              <w:rPr>
                <w:color w:val="000000" w:themeColor="text1"/>
                <w:sz w:val="22"/>
                <w:szCs w:val="22"/>
              </w:rPr>
            </w:pPr>
            <w:r w:rsidRPr="00C924CC">
              <w:rPr>
                <w:color w:val="000000" w:themeColor="text1"/>
                <w:sz w:val="22"/>
                <w:szCs w:val="22"/>
              </w:rPr>
              <w:t>Jha, Monica</w:t>
            </w:r>
          </w:p>
        </w:tc>
        <w:tc>
          <w:tcPr>
            <w:tcW w:w="2189" w:type="pct"/>
            <w:shd w:val="clear" w:color="auto" w:fill="auto"/>
            <w:vAlign w:val="bottom"/>
          </w:tcPr>
          <w:p w14:paraId="5E56A0FF" w14:textId="6725C772" w:rsidR="00027208" w:rsidRPr="00C924CC" w:rsidRDefault="00027208" w:rsidP="00027208">
            <w:pPr>
              <w:jc w:val="both"/>
              <w:rPr>
                <w:color w:val="000000" w:themeColor="text1"/>
                <w:sz w:val="22"/>
                <w:szCs w:val="22"/>
              </w:rPr>
            </w:pPr>
            <w:r w:rsidRPr="00C924CC">
              <w:rPr>
                <w:color w:val="000000" w:themeColor="text1"/>
                <w:sz w:val="22"/>
                <w:szCs w:val="22"/>
              </w:rPr>
              <w:t>Vistra</w:t>
            </w:r>
          </w:p>
        </w:tc>
        <w:tc>
          <w:tcPr>
            <w:tcW w:w="1505" w:type="pct"/>
            <w:shd w:val="clear" w:color="auto" w:fill="auto"/>
            <w:vAlign w:val="bottom"/>
          </w:tcPr>
          <w:p w14:paraId="3C6B465B" w14:textId="03D908C7"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831B56" w:rsidRPr="008064EA" w14:paraId="40F3C482" w14:textId="77777777" w:rsidTr="00831B56">
        <w:trPr>
          <w:trHeight w:val="288"/>
        </w:trPr>
        <w:tc>
          <w:tcPr>
            <w:tcW w:w="1306" w:type="pct"/>
            <w:shd w:val="clear" w:color="auto" w:fill="auto"/>
            <w:vAlign w:val="bottom"/>
          </w:tcPr>
          <w:p w14:paraId="670ACD95" w14:textId="71A5FD82" w:rsidR="00831B56" w:rsidRPr="00C924CC" w:rsidRDefault="00831B56" w:rsidP="00027208">
            <w:pPr>
              <w:jc w:val="both"/>
              <w:rPr>
                <w:color w:val="000000" w:themeColor="text1"/>
                <w:sz w:val="22"/>
                <w:szCs w:val="22"/>
              </w:rPr>
            </w:pPr>
            <w:r w:rsidRPr="00C924CC">
              <w:rPr>
                <w:color w:val="000000" w:themeColor="text1"/>
                <w:sz w:val="22"/>
                <w:szCs w:val="22"/>
              </w:rPr>
              <w:t>Jones, Monica</w:t>
            </w:r>
          </w:p>
        </w:tc>
        <w:tc>
          <w:tcPr>
            <w:tcW w:w="2189" w:type="pct"/>
            <w:shd w:val="clear" w:color="auto" w:fill="auto"/>
            <w:vAlign w:val="bottom"/>
          </w:tcPr>
          <w:p w14:paraId="247DBAE7" w14:textId="7339E839" w:rsidR="00831B56" w:rsidRPr="00C924CC" w:rsidRDefault="00831B56" w:rsidP="00027208">
            <w:pPr>
              <w:jc w:val="both"/>
              <w:rPr>
                <w:color w:val="000000" w:themeColor="text1"/>
                <w:sz w:val="22"/>
                <w:szCs w:val="22"/>
              </w:rPr>
            </w:pPr>
            <w:r w:rsidRPr="00C924CC">
              <w:rPr>
                <w:color w:val="000000" w:themeColor="text1"/>
                <w:sz w:val="22"/>
                <w:szCs w:val="22"/>
              </w:rPr>
              <w:t>CNP</w:t>
            </w:r>
          </w:p>
        </w:tc>
        <w:tc>
          <w:tcPr>
            <w:tcW w:w="1505" w:type="pct"/>
            <w:shd w:val="clear" w:color="auto" w:fill="auto"/>
            <w:vAlign w:val="bottom"/>
          </w:tcPr>
          <w:p w14:paraId="0677E75E" w14:textId="0F8ED95B" w:rsidR="00831B56" w:rsidRPr="00F06C28" w:rsidRDefault="00831B56" w:rsidP="00027208">
            <w:pPr>
              <w:jc w:val="both"/>
              <w:rPr>
                <w:color w:val="000000" w:themeColor="text1"/>
                <w:sz w:val="22"/>
                <w:szCs w:val="22"/>
              </w:rPr>
            </w:pPr>
            <w:r w:rsidRPr="00F06C28">
              <w:rPr>
                <w:color w:val="000000" w:themeColor="text1"/>
                <w:sz w:val="22"/>
                <w:szCs w:val="22"/>
              </w:rPr>
              <w:t>Via Teleconference</w:t>
            </w:r>
          </w:p>
        </w:tc>
      </w:tr>
      <w:tr w:rsidR="00744DC5" w:rsidRPr="008064EA" w14:paraId="55876954" w14:textId="77777777" w:rsidTr="00831B56">
        <w:trPr>
          <w:trHeight w:val="288"/>
        </w:trPr>
        <w:tc>
          <w:tcPr>
            <w:tcW w:w="1306" w:type="pct"/>
            <w:shd w:val="clear" w:color="auto" w:fill="auto"/>
            <w:vAlign w:val="bottom"/>
          </w:tcPr>
          <w:p w14:paraId="481E08D5" w14:textId="398C5CB7" w:rsidR="00744DC5" w:rsidRPr="00090DD3" w:rsidRDefault="00744DC5" w:rsidP="00027208">
            <w:pPr>
              <w:jc w:val="both"/>
              <w:rPr>
                <w:color w:val="000000" w:themeColor="text1"/>
                <w:sz w:val="22"/>
                <w:szCs w:val="22"/>
              </w:rPr>
            </w:pPr>
            <w:r w:rsidRPr="00090DD3">
              <w:rPr>
                <w:color w:val="000000" w:themeColor="text1"/>
                <w:sz w:val="22"/>
                <w:szCs w:val="22"/>
              </w:rPr>
              <w:t>Khayat, Maribel</w:t>
            </w:r>
          </w:p>
        </w:tc>
        <w:tc>
          <w:tcPr>
            <w:tcW w:w="2189" w:type="pct"/>
            <w:shd w:val="clear" w:color="auto" w:fill="auto"/>
            <w:vAlign w:val="bottom"/>
          </w:tcPr>
          <w:p w14:paraId="4345AEF1" w14:textId="42E66AC7" w:rsidR="00744DC5" w:rsidRPr="00090DD3" w:rsidRDefault="00744DC5" w:rsidP="00027208">
            <w:pPr>
              <w:jc w:val="both"/>
              <w:rPr>
                <w:color w:val="000000" w:themeColor="text1"/>
                <w:sz w:val="22"/>
                <w:szCs w:val="22"/>
              </w:rPr>
            </w:pPr>
            <w:r w:rsidRPr="00090DD3">
              <w:rPr>
                <w:color w:val="000000" w:themeColor="text1"/>
                <w:sz w:val="22"/>
                <w:szCs w:val="22"/>
              </w:rPr>
              <w:t>CNP</w:t>
            </w:r>
          </w:p>
        </w:tc>
        <w:tc>
          <w:tcPr>
            <w:tcW w:w="1505" w:type="pct"/>
            <w:shd w:val="clear" w:color="auto" w:fill="auto"/>
            <w:vAlign w:val="bottom"/>
          </w:tcPr>
          <w:p w14:paraId="63552C0A" w14:textId="02770B81" w:rsidR="00744DC5" w:rsidRPr="00CE3219" w:rsidRDefault="00334FA5" w:rsidP="00027208">
            <w:pPr>
              <w:jc w:val="both"/>
              <w:rPr>
                <w:color w:val="000000" w:themeColor="text1"/>
                <w:sz w:val="22"/>
                <w:szCs w:val="22"/>
                <w:highlight w:val="lightGray"/>
              </w:rPr>
            </w:pPr>
            <w:r w:rsidRPr="00334FA5">
              <w:rPr>
                <w:color w:val="000000" w:themeColor="text1"/>
                <w:sz w:val="22"/>
                <w:szCs w:val="22"/>
              </w:rPr>
              <w:t>Via Teleconference</w:t>
            </w:r>
          </w:p>
        </w:tc>
      </w:tr>
      <w:tr w:rsidR="00C95338" w:rsidRPr="008064EA" w14:paraId="2D341DDC" w14:textId="77777777" w:rsidTr="00831B56">
        <w:trPr>
          <w:trHeight w:val="288"/>
        </w:trPr>
        <w:tc>
          <w:tcPr>
            <w:tcW w:w="1306" w:type="pct"/>
            <w:shd w:val="clear" w:color="auto" w:fill="auto"/>
            <w:vAlign w:val="bottom"/>
          </w:tcPr>
          <w:p w14:paraId="77E719A9" w14:textId="264E887D" w:rsidR="00C95338" w:rsidRPr="00090DD3" w:rsidRDefault="00C95338" w:rsidP="00027208">
            <w:pPr>
              <w:jc w:val="both"/>
              <w:rPr>
                <w:color w:val="000000" w:themeColor="text1"/>
                <w:sz w:val="22"/>
                <w:szCs w:val="22"/>
              </w:rPr>
            </w:pPr>
            <w:r w:rsidRPr="00090DD3">
              <w:rPr>
                <w:color w:val="000000" w:themeColor="text1"/>
                <w:sz w:val="22"/>
                <w:szCs w:val="22"/>
              </w:rPr>
              <w:lastRenderedPageBreak/>
              <w:t>Kirby, Brandon</w:t>
            </w:r>
          </w:p>
        </w:tc>
        <w:tc>
          <w:tcPr>
            <w:tcW w:w="2189" w:type="pct"/>
            <w:shd w:val="clear" w:color="auto" w:fill="auto"/>
            <w:vAlign w:val="bottom"/>
          </w:tcPr>
          <w:p w14:paraId="77D06E23" w14:textId="6A044EF9" w:rsidR="00C95338" w:rsidRPr="00090DD3" w:rsidRDefault="00C95338" w:rsidP="00027208">
            <w:pPr>
              <w:jc w:val="both"/>
              <w:rPr>
                <w:color w:val="000000" w:themeColor="text1"/>
                <w:sz w:val="22"/>
                <w:szCs w:val="22"/>
              </w:rPr>
            </w:pPr>
            <w:r w:rsidRPr="00090DD3">
              <w:rPr>
                <w:color w:val="000000" w:themeColor="text1"/>
                <w:sz w:val="22"/>
                <w:szCs w:val="22"/>
              </w:rPr>
              <w:t>GEUS</w:t>
            </w:r>
          </w:p>
        </w:tc>
        <w:tc>
          <w:tcPr>
            <w:tcW w:w="1505" w:type="pct"/>
            <w:shd w:val="clear" w:color="auto" w:fill="auto"/>
            <w:vAlign w:val="bottom"/>
          </w:tcPr>
          <w:p w14:paraId="121E3DC3" w14:textId="64BC447D" w:rsidR="00C9533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223DDA" w:rsidRPr="008064EA" w14:paraId="37F5F901" w14:textId="77777777" w:rsidTr="00831B56">
        <w:trPr>
          <w:trHeight w:val="288"/>
        </w:trPr>
        <w:tc>
          <w:tcPr>
            <w:tcW w:w="1306" w:type="pct"/>
            <w:shd w:val="clear" w:color="auto" w:fill="auto"/>
            <w:vAlign w:val="bottom"/>
          </w:tcPr>
          <w:p w14:paraId="442F8EFD" w14:textId="41855940" w:rsidR="00223DDA" w:rsidRPr="008026B7" w:rsidRDefault="00223DDA" w:rsidP="00027208">
            <w:pPr>
              <w:jc w:val="both"/>
              <w:rPr>
                <w:color w:val="000000" w:themeColor="text1"/>
                <w:sz w:val="22"/>
                <w:szCs w:val="22"/>
              </w:rPr>
            </w:pPr>
            <w:r w:rsidRPr="008026B7">
              <w:rPr>
                <w:color w:val="000000" w:themeColor="text1"/>
                <w:sz w:val="22"/>
                <w:szCs w:val="22"/>
              </w:rPr>
              <w:t>Kleckner, Tom</w:t>
            </w:r>
          </w:p>
        </w:tc>
        <w:tc>
          <w:tcPr>
            <w:tcW w:w="2189" w:type="pct"/>
            <w:shd w:val="clear" w:color="auto" w:fill="auto"/>
            <w:vAlign w:val="bottom"/>
          </w:tcPr>
          <w:p w14:paraId="6F8D6B5B" w14:textId="1B2D106D" w:rsidR="00223DDA" w:rsidRPr="008026B7" w:rsidRDefault="00223DDA" w:rsidP="00027208">
            <w:pPr>
              <w:jc w:val="both"/>
              <w:rPr>
                <w:color w:val="000000" w:themeColor="text1"/>
                <w:sz w:val="22"/>
                <w:szCs w:val="22"/>
              </w:rPr>
            </w:pPr>
            <w:r w:rsidRPr="008026B7">
              <w:rPr>
                <w:color w:val="000000" w:themeColor="text1"/>
                <w:sz w:val="22"/>
                <w:szCs w:val="22"/>
              </w:rPr>
              <w:t>RTO Insider</w:t>
            </w:r>
          </w:p>
        </w:tc>
        <w:tc>
          <w:tcPr>
            <w:tcW w:w="1505" w:type="pct"/>
            <w:shd w:val="clear" w:color="auto" w:fill="auto"/>
            <w:vAlign w:val="bottom"/>
          </w:tcPr>
          <w:p w14:paraId="1F5C6E08" w14:textId="77777777" w:rsidR="00223DDA" w:rsidRPr="00CE3219" w:rsidRDefault="00223DDA" w:rsidP="00027208">
            <w:pPr>
              <w:jc w:val="both"/>
              <w:rPr>
                <w:color w:val="000000" w:themeColor="text1"/>
                <w:sz w:val="22"/>
                <w:szCs w:val="22"/>
                <w:highlight w:val="lightGray"/>
              </w:rPr>
            </w:pPr>
          </w:p>
        </w:tc>
      </w:tr>
      <w:tr w:rsidR="004508F5" w:rsidRPr="008064EA" w14:paraId="0804C0EF" w14:textId="77777777" w:rsidTr="00831B56">
        <w:trPr>
          <w:trHeight w:val="288"/>
        </w:trPr>
        <w:tc>
          <w:tcPr>
            <w:tcW w:w="1306" w:type="pct"/>
            <w:shd w:val="clear" w:color="auto" w:fill="auto"/>
            <w:vAlign w:val="bottom"/>
          </w:tcPr>
          <w:p w14:paraId="679AA28F" w14:textId="0A0395C8" w:rsidR="004508F5" w:rsidRPr="00AE076D" w:rsidRDefault="004508F5" w:rsidP="00027208">
            <w:pPr>
              <w:jc w:val="both"/>
              <w:rPr>
                <w:color w:val="000000" w:themeColor="text1"/>
                <w:sz w:val="22"/>
                <w:szCs w:val="22"/>
              </w:rPr>
            </w:pPr>
            <w:r w:rsidRPr="00AE076D">
              <w:rPr>
                <w:color w:val="000000" w:themeColor="text1"/>
                <w:sz w:val="22"/>
                <w:szCs w:val="22"/>
              </w:rPr>
              <w:t>Kremling, Barry</w:t>
            </w:r>
          </w:p>
        </w:tc>
        <w:tc>
          <w:tcPr>
            <w:tcW w:w="2189" w:type="pct"/>
            <w:shd w:val="clear" w:color="auto" w:fill="auto"/>
            <w:vAlign w:val="bottom"/>
          </w:tcPr>
          <w:p w14:paraId="325B26F6" w14:textId="4D28FAC2" w:rsidR="004508F5" w:rsidRPr="00AE076D" w:rsidRDefault="004508F5" w:rsidP="00027208">
            <w:pPr>
              <w:jc w:val="both"/>
              <w:rPr>
                <w:color w:val="000000" w:themeColor="text1"/>
                <w:sz w:val="22"/>
                <w:szCs w:val="22"/>
              </w:rPr>
            </w:pPr>
            <w:r w:rsidRPr="00AE076D">
              <w:rPr>
                <w:color w:val="000000" w:themeColor="text1"/>
                <w:sz w:val="22"/>
                <w:szCs w:val="22"/>
              </w:rPr>
              <w:t>GVEC</w:t>
            </w:r>
          </w:p>
        </w:tc>
        <w:tc>
          <w:tcPr>
            <w:tcW w:w="1505" w:type="pct"/>
            <w:shd w:val="clear" w:color="auto" w:fill="auto"/>
            <w:vAlign w:val="bottom"/>
          </w:tcPr>
          <w:p w14:paraId="6DF26B21" w14:textId="14241471" w:rsidR="004508F5"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64630F" w:rsidRPr="008064EA" w14:paraId="7FAE2F72" w14:textId="77777777" w:rsidTr="00831B56">
        <w:trPr>
          <w:trHeight w:val="288"/>
        </w:trPr>
        <w:tc>
          <w:tcPr>
            <w:tcW w:w="1306" w:type="pct"/>
            <w:shd w:val="clear" w:color="auto" w:fill="auto"/>
            <w:vAlign w:val="bottom"/>
          </w:tcPr>
          <w:p w14:paraId="02C36F7A" w14:textId="15D99F95" w:rsidR="0064630F" w:rsidRPr="00223821" w:rsidRDefault="0064630F" w:rsidP="00027208">
            <w:pPr>
              <w:jc w:val="both"/>
              <w:rPr>
                <w:color w:val="000000" w:themeColor="text1"/>
                <w:sz w:val="22"/>
                <w:szCs w:val="22"/>
              </w:rPr>
            </w:pPr>
            <w:r w:rsidRPr="00223821">
              <w:rPr>
                <w:color w:val="000000" w:themeColor="text1"/>
                <w:sz w:val="22"/>
                <w:szCs w:val="22"/>
              </w:rPr>
              <w:t>Khayat, Maribel</w:t>
            </w:r>
          </w:p>
        </w:tc>
        <w:tc>
          <w:tcPr>
            <w:tcW w:w="2189" w:type="pct"/>
            <w:shd w:val="clear" w:color="auto" w:fill="auto"/>
            <w:vAlign w:val="bottom"/>
          </w:tcPr>
          <w:p w14:paraId="1E985FA8" w14:textId="14D51B1F" w:rsidR="0064630F" w:rsidRPr="00223821" w:rsidRDefault="0064630F" w:rsidP="00027208">
            <w:pPr>
              <w:jc w:val="both"/>
              <w:rPr>
                <w:color w:val="000000" w:themeColor="text1"/>
                <w:sz w:val="22"/>
                <w:szCs w:val="22"/>
              </w:rPr>
            </w:pPr>
            <w:r w:rsidRPr="00223821">
              <w:rPr>
                <w:color w:val="000000" w:themeColor="text1"/>
                <w:sz w:val="22"/>
                <w:szCs w:val="22"/>
              </w:rPr>
              <w:t>CNP</w:t>
            </w:r>
          </w:p>
        </w:tc>
        <w:tc>
          <w:tcPr>
            <w:tcW w:w="1505" w:type="pct"/>
            <w:shd w:val="clear" w:color="auto" w:fill="auto"/>
            <w:vAlign w:val="bottom"/>
          </w:tcPr>
          <w:p w14:paraId="569A7CAF" w14:textId="4E7E33A7"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2E3A1C74" w14:textId="77777777" w:rsidTr="00831B56">
        <w:trPr>
          <w:trHeight w:val="288"/>
        </w:trPr>
        <w:tc>
          <w:tcPr>
            <w:tcW w:w="1306" w:type="pct"/>
            <w:shd w:val="clear" w:color="auto" w:fill="auto"/>
            <w:vAlign w:val="bottom"/>
          </w:tcPr>
          <w:p w14:paraId="57BFFD53" w14:textId="20494456" w:rsidR="00027208" w:rsidRPr="00223821" w:rsidRDefault="00027208" w:rsidP="00027208">
            <w:pPr>
              <w:jc w:val="both"/>
              <w:rPr>
                <w:color w:val="000000" w:themeColor="text1"/>
                <w:sz w:val="22"/>
                <w:szCs w:val="22"/>
              </w:rPr>
            </w:pPr>
            <w:r w:rsidRPr="00223821">
              <w:rPr>
                <w:color w:val="000000" w:themeColor="text1"/>
                <w:sz w:val="22"/>
                <w:szCs w:val="22"/>
              </w:rPr>
              <w:t>Lee, Jim</w:t>
            </w:r>
          </w:p>
        </w:tc>
        <w:tc>
          <w:tcPr>
            <w:tcW w:w="2189" w:type="pct"/>
            <w:shd w:val="clear" w:color="auto" w:fill="auto"/>
            <w:vAlign w:val="bottom"/>
          </w:tcPr>
          <w:p w14:paraId="7B6632FD" w14:textId="35CF5E33" w:rsidR="00027208" w:rsidRPr="00223821" w:rsidRDefault="00027208" w:rsidP="00027208">
            <w:pPr>
              <w:jc w:val="both"/>
              <w:rPr>
                <w:color w:val="000000" w:themeColor="text1"/>
                <w:sz w:val="22"/>
                <w:szCs w:val="22"/>
              </w:rPr>
            </w:pPr>
            <w:r w:rsidRPr="00223821">
              <w:rPr>
                <w:color w:val="000000" w:themeColor="text1"/>
                <w:sz w:val="22"/>
                <w:szCs w:val="22"/>
              </w:rPr>
              <w:t>CNP</w:t>
            </w:r>
          </w:p>
        </w:tc>
        <w:tc>
          <w:tcPr>
            <w:tcW w:w="1505" w:type="pct"/>
            <w:shd w:val="clear" w:color="auto" w:fill="auto"/>
            <w:vAlign w:val="bottom"/>
          </w:tcPr>
          <w:p w14:paraId="1ABF0BF3" w14:textId="77777777" w:rsidR="00027208" w:rsidRPr="00CE3219" w:rsidRDefault="00027208" w:rsidP="00027208">
            <w:pPr>
              <w:jc w:val="both"/>
              <w:rPr>
                <w:color w:val="000000" w:themeColor="text1"/>
                <w:sz w:val="22"/>
                <w:szCs w:val="22"/>
                <w:highlight w:val="lightGray"/>
              </w:rPr>
            </w:pPr>
          </w:p>
        </w:tc>
      </w:tr>
      <w:tr w:rsidR="00C924CC" w:rsidRPr="008064EA" w14:paraId="18F9AFF8" w14:textId="77777777" w:rsidTr="00831B56">
        <w:trPr>
          <w:trHeight w:val="288"/>
        </w:trPr>
        <w:tc>
          <w:tcPr>
            <w:tcW w:w="1306" w:type="pct"/>
            <w:shd w:val="clear" w:color="auto" w:fill="auto"/>
            <w:vAlign w:val="bottom"/>
          </w:tcPr>
          <w:p w14:paraId="41DDE88A" w14:textId="07E0DCBD" w:rsidR="00C924CC" w:rsidRDefault="00C924CC" w:rsidP="00027208">
            <w:pPr>
              <w:jc w:val="both"/>
              <w:rPr>
                <w:color w:val="000000" w:themeColor="text1"/>
                <w:sz w:val="22"/>
                <w:szCs w:val="22"/>
              </w:rPr>
            </w:pPr>
            <w:r>
              <w:rPr>
                <w:color w:val="000000" w:themeColor="text1"/>
                <w:sz w:val="22"/>
                <w:szCs w:val="22"/>
              </w:rPr>
              <w:t>Leverett, Travis</w:t>
            </w:r>
          </w:p>
        </w:tc>
        <w:tc>
          <w:tcPr>
            <w:tcW w:w="2189" w:type="pct"/>
            <w:shd w:val="clear" w:color="auto" w:fill="auto"/>
            <w:vAlign w:val="bottom"/>
          </w:tcPr>
          <w:p w14:paraId="792EC973" w14:textId="0B4EEEB1" w:rsidR="00C924CC" w:rsidRDefault="00C924CC" w:rsidP="00027208">
            <w:pPr>
              <w:jc w:val="both"/>
              <w:rPr>
                <w:color w:val="000000" w:themeColor="text1"/>
                <w:sz w:val="22"/>
                <w:szCs w:val="22"/>
              </w:rPr>
            </w:pPr>
            <w:r>
              <w:rPr>
                <w:color w:val="000000" w:themeColor="text1"/>
                <w:sz w:val="22"/>
                <w:szCs w:val="22"/>
              </w:rPr>
              <w:t>WETT</w:t>
            </w:r>
          </w:p>
        </w:tc>
        <w:tc>
          <w:tcPr>
            <w:tcW w:w="1505" w:type="pct"/>
            <w:shd w:val="clear" w:color="auto" w:fill="auto"/>
            <w:vAlign w:val="bottom"/>
          </w:tcPr>
          <w:p w14:paraId="12F34062" w14:textId="6E27C102"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90DD3" w:rsidRPr="008064EA" w14:paraId="57AACD81" w14:textId="77777777" w:rsidTr="00831B56">
        <w:trPr>
          <w:trHeight w:val="288"/>
        </w:trPr>
        <w:tc>
          <w:tcPr>
            <w:tcW w:w="1306" w:type="pct"/>
            <w:shd w:val="clear" w:color="auto" w:fill="auto"/>
            <w:vAlign w:val="bottom"/>
          </w:tcPr>
          <w:p w14:paraId="0DC0B610" w14:textId="13C77896" w:rsidR="00090DD3" w:rsidRPr="00C65A07" w:rsidRDefault="00090DD3" w:rsidP="00027208">
            <w:pPr>
              <w:jc w:val="both"/>
              <w:rPr>
                <w:color w:val="000000" w:themeColor="text1"/>
                <w:sz w:val="22"/>
                <w:szCs w:val="22"/>
              </w:rPr>
            </w:pPr>
            <w:r>
              <w:rPr>
                <w:color w:val="000000" w:themeColor="text1"/>
                <w:sz w:val="22"/>
                <w:szCs w:val="22"/>
              </w:rPr>
              <w:t>Levine, Jon</w:t>
            </w:r>
          </w:p>
        </w:tc>
        <w:tc>
          <w:tcPr>
            <w:tcW w:w="2189" w:type="pct"/>
            <w:shd w:val="clear" w:color="auto" w:fill="auto"/>
            <w:vAlign w:val="bottom"/>
          </w:tcPr>
          <w:p w14:paraId="3515363E" w14:textId="6B86ECA7" w:rsidR="00090DD3" w:rsidRPr="00C65A07" w:rsidRDefault="00090DD3" w:rsidP="00027208">
            <w:pPr>
              <w:jc w:val="both"/>
              <w:rPr>
                <w:color w:val="000000" w:themeColor="text1"/>
                <w:sz w:val="22"/>
                <w:szCs w:val="22"/>
              </w:rPr>
            </w:pPr>
            <w:r>
              <w:rPr>
                <w:color w:val="000000" w:themeColor="text1"/>
                <w:sz w:val="22"/>
                <w:szCs w:val="22"/>
              </w:rPr>
              <w:t>Baker Botts</w:t>
            </w:r>
          </w:p>
        </w:tc>
        <w:tc>
          <w:tcPr>
            <w:tcW w:w="1505" w:type="pct"/>
            <w:shd w:val="clear" w:color="auto" w:fill="auto"/>
            <w:vAlign w:val="bottom"/>
          </w:tcPr>
          <w:p w14:paraId="09CEA55E" w14:textId="3231BB01" w:rsidR="00090DD3" w:rsidRPr="00CE3219" w:rsidRDefault="00090DD3"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1ED8467B" w14:textId="77777777" w:rsidTr="00831B56">
        <w:trPr>
          <w:trHeight w:val="288"/>
        </w:trPr>
        <w:tc>
          <w:tcPr>
            <w:tcW w:w="1306" w:type="pct"/>
            <w:shd w:val="clear" w:color="auto" w:fill="auto"/>
            <w:vAlign w:val="bottom"/>
          </w:tcPr>
          <w:p w14:paraId="38147EE3" w14:textId="55CBB70E" w:rsidR="00027208" w:rsidRPr="00223821" w:rsidRDefault="00027208" w:rsidP="00027208">
            <w:pPr>
              <w:jc w:val="both"/>
              <w:rPr>
                <w:color w:val="000000" w:themeColor="text1"/>
                <w:sz w:val="22"/>
                <w:szCs w:val="22"/>
              </w:rPr>
            </w:pPr>
            <w:r w:rsidRPr="00223821">
              <w:rPr>
                <w:color w:val="000000" w:themeColor="text1"/>
                <w:sz w:val="22"/>
                <w:szCs w:val="22"/>
              </w:rPr>
              <w:t>Lotter, Eric</w:t>
            </w:r>
          </w:p>
        </w:tc>
        <w:tc>
          <w:tcPr>
            <w:tcW w:w="2189" w:type="pct"/>
            <w:shd w:val="clear" w:color="auto" w:fill="auto"/>
            <w:vAlign w:val="bottom"/>
          </w:tcPr>
          <w:p w14:paraId="055497DF" w14:textId="033A65B0" w:rsidR="00027208" w:rsidRPr="00223821" w:rsidRDefault="00027208" w:rsidP="00027208">
            <w:pPr>
              <w:jc w:val="both"/>
              <w:rPr>
                <w:color w:val="000000" w:themeColor="text1"/>
                <w:sz w:val="22"/>
                <w:szCs w:val="22"/>
              </w:rPr>
            </w:pPr>
            <w:proofErr w:type="spellStart"/>
            <w:r w:rsidRPr="00223821">
              <w:rPr>
                <w:color w:val="000000" w:themeColor="text1"/>
                <w:sz w:val="22"/>
                <w:szCs w:val="22"/>
              </w:rPr>
              <w:t>GridMonitor</w:t>
            </w:r>
            <w:proofErr w:type="spellEnd"/>
          </w:p>
        </w:tc>
        <w:tc>
          <w:tcPr>
            <w:tcW w:w="1505" w:type="pct"/>
            <w:shd w:val="clear" w:color="auto" w:fill="auto"/>
            <w:vAlign w:val="bottom"/>
          </w:tcPr>
          <w:p w14:paraId="1952F6F1" w14:textId="49437124"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5943B180" w14:textId="77777777" w:rsidTr="00831B56">
        <w:trPr>
          <w:trHeight w:val="288"/>
        </w:trPr>
        <w:tc>
          <w:tcPr>
            <w:tcW w:w="1306" w:type="pct"/>
            <w:shd w:val="clear" w:color="auto" w:fill="auto"/>
            <w:vAlign w:val="bottom"/>
          </w:tcPr>
          <w:p w14:paraId="5AEE8C55" w14:textId="0EAF9DAA" w:rsidR="00C95338" w:rsidRPr="00223821" w:rsidRDefault="00C95338" w:rsidP="00027208">
            <w:pPr>
              <w:rPr>
                <w:color w:val="000000" w:themeColor="text1"/>
                <w:sz w:val="22"/>
                <w:szCs w:val="22"/>
              </w:rPr>
            </w:pPr>
            <w:r w:rsidRPr="00223821">
              <w:rPr>
                <w:color w:val="000000" w:themeColor="text1"/>
                <w:sz w:val="22"/>
                <w:szCs w:val="22"/>
              </w:rPr>
              <w:t>Macaraeg, Tad</w:t>
            </w:r>
          </w:p>
        </w:tc>
        <w:tc>
          <w:tcPr>
            <w:tcW w:w="2189" w:type="pct"/>
            <w:shd w:val="clear" w:color="auto" w:fill="auto"/>
            <w:vAlign w:val="bottom"/>
          </w:tcPr>
          <w:p w14:paraId="0C8A7977" w14:textId="5343664B" w:rsidR="00C95338" w:rsidRPr="00223821" w:rsidRDefault="00C95338" w:rsidP="00027208">
            <w:pPr>
              <w:rPr>
                <w:color w:val="000000" w:themeColor="text1"/>
                <w:sz w:val="22"/>
                <w:szCs w:val="22"/>
              </w:rPr>
            </w:pPr>
            <w:r w:rsidRPr="00223821">
              <w:rPr>
                <w:color w:val="000000" w:themeColor="text1"/>
                <w:sz w:val="22"/>
                <w:szCs w:val="22"/>
              </w:rPr>
              <w:t>Stem</w:t>
            </w:r>
          </w:p>
        </w:tc>
        <w:tc>
          <w:tcPr>
            <w:tcW w:w="1505" w:type="pct"/>
            <w:shd w:val="clear" w:color="auto" w:fill="auto"/>
            <w:vAlign w:val="center"/>
          </w:tcPr>
          <w:p w14:paraId="376282E1" w14:textId="32E2101C" w:rsidR="00C9533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6D0FD534" w14:textId="77777777" w:rsidTr="00831B56">
        <w:trPr>
          <w:trHeight w:val="288"/>
        </w:trPr>
        <w:tc>
          <w:tcPr>
            <w:tcW w:w="1306" w:type="pct"/>
            <w:shd w:val="clear" w:color="auto" w:fill="auto"/>
            <w:vAlign w:val="bottom"/>
          </w:tcPr>
          <w:p w14:paraId="0878A7BF" w14:textId="3435B9B8" w:rsidR="00027208" w:rsidRPr="00C924CC" w:rsidRDefault="00027208" w:rsidP="00027208">
            <w:pPr>
              <w:rPr>
                <w:color w:val="000000" w:themeColor="text1"/>
                <w:sz w:val="22"/>
                <w:szCs w:val="22"/>
              </w:rPr>
            </w:pPr>
            <w:r w:rsidRPr="00C924CC">
              <w:rPr>
                <w:color w:val="000000" w:themeColor="text1"/>
                <w:sz w:val="22"/>
                <w:szCs w:val="22"/>
              </w:rPr>
              <w:t>Macias, Jesse</w:t>
            </w:r>
          </w:p>
        </w:tc>
        <w:tc>
          <w:tcPr>
            <w:tcW w:w="2189" w:type="pct"/>
            <w:shd w:val="clear" w:color="auto" w:fill="auto"/>
            <w:vAlign w:val="bottom"/>
          </w:tcPr>
          <w:p w14:paraId="17C7FA92" w14:textId="0EE98E33" w:rsidR="00027208" w:rsidRPr="00C924CC" w:rsidRDefault="00027208" w:rsidP="00027208">
            <w:pPr>
              <w:rPr>
                <w:color w:val="000000" w:themeColor="text1"/>
                <w:sz w:val="22"/>
                <w:szCs w:val="22"/>
              </w:rPr>
            </w:pPr>
            <w:r w:rsidRPr="00C924CC">
              <w:rPr>
                <w:color w:val="000000" w:themeColor="text1"/>
                <w:sz w:val="22"/>
                <w:szCs w:val="22"/>
              </w:rPr>
              <w:t>AEP Texas</w:t>
            </w:r>
          </w:p>
        </w:tc>
        <w:tc>
          <w:tcPr>
            <w:tcW w:w="1505" w:type="pct"/>
            <w:shd w:val="clear" w:color="auto" w:fill="auto"/>
            <w:vAlign w:val="center"/>
          </w:tcPr>
          <w:p w14:paraId="6DE45EA5" w14:textId="1170A275"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226160" w:rsidRPr="008064EA" w14:paraId="3526FD5F" w14:textId="77777777" w:rsidTr="00831B56">
        <w:trPr>
          <w:trHeight w:val="288"/>
        </w:trPr>
        <w:tc>
          <w:tcPr>
            <w:tcW w:w="1306" w:type="pct"/>
            <w:shd w:val="clear" w:color="auto" w:fill="auto"/>
            <w:vAlign w:val="bottom"/>
          </w:tcPr>
          <w:p w14:paraId="02D5B73E" w14:textId="4E46CDA7" w:rsidR="00226160" w:rsidRPr="00C924CC" w:rsidRDefault="00226160" w:rsidP="00027208">
            <w:pPr>
              <w:rPr>
                <w:color w:val="000000" w:themeColor="text1"/>
                <w:sz w:val="22"/>
                <w:szCs w:val="22"/>
              </w:rPr>
            </w:pPr>
            <w:r w:rsidRPr="00C924CC">
              <w:rPr>
                <w:color w:val="000000" w:themeColor="text1"/>
                <w:sz w:val="22"/>
                <w:szCs w:val="22"/>
              </w:rPr>
              <w:t>Martin, Loretto</w:t>
            </w:r>
          </w:p>
        </w:tc>
        <w:tc>
          <w:tcPr>
            <w:tcW w:w="2189" w:type="pct"/>
            <w:shd w:val="clear" w:color="auto" w:fill="auto"/>
            <w:vAlign w:val="bottom"/>
          </w:tcPr>
          <w:p w14:paraId="5BE36837" w14:textId="30A4D415" w:rsidR="00226160" w:rsidRPr="00C924CC" w:rsidRDefault="00A613BB" w:rsidP="00027208">
            <w:pPr>
              <w:rPr>
                <w:color w:val="000000" w:themeColor="text1"/>
                <w:sz w:val="22"/>
                <w:szCs w:val="22"/>
              </w:rPr>
            </w:pPr>
            <w:r w:rsidRPr="00C924CC">
              <w:rPr>
                <w:color w:val="000000" w:themeColor="text1"/>
                <w:sz w:val="22"/>
                <w:szCs w:val="22"/>
              </w:rPr>
              <w:t>Reliant</w:t>
            </w:r>
          </w:p>
        </w:tc>
        <w:tc>
          <w:tcPr>
            <w:tcW w:w="1505" w:type="pct"/>
            <w:shd w:val="clear" w:color="auto" w:fill="auto"/>
            <w:vAlign w:val="center"/>
          </w:tcPr>
          <w:p w14:paraId="3E21E3A5" w14:textId="1BED8301" w:rsidR="00226160" w:rsidRPr="00CE3219" w:rsidRDefault="00F06C28" w:rsidP="00027208">
            <w:pPr>
              <w:jc w:val="both"/>
              <w:rPr>
                <w:color w:val="000000" w:themeColor="text1"/>
                <w:sz w:val="22"/>
                <w:szCs w:val="22"/>
                <w:highlight w:val="lightGray"/>
              </w:rPr>
            </w:pPr>
            <w:r w:rsidRPr="00F06C28">
              <w:rPr>
                <w:color w:val="000000" w:themeColor="text1"/>
                <w:sz w:val="22"/>
                <w:szCs w:val="22"/>
              </w:rPr>
              <w:t>Via Teleconference</w:t>
            </w:r>
          </w:p>
        </w:tc>
      </w:tr>
      <w:tr w:rsidR="00C95338" w:rsidRPr="008064EA" w14:paraId="2CB45C7C" w14:textId="77777777" w:rsidTr="00831B56">
        <w:trPr>
          <w:trHeight w:val="288"/>
        </w:trPr>
        <w:tc>
          <w:tcPr>
            <w:tcW w:w="1306" w:type="pct"/>
            <w:shd w:val="clear" w:color="auto" w:fill="auto"/>
            <w:vAlign w:val="bottom"/>
          </w:tcPr>
          <w:p w14:paraId="5D2F97AB" w14:textId="3E8C31C0" w:rsidR="00C95338" w:rsidRPr="00C924CC" w:rsidRDefault="00C95338" w:rsidP="00027208">
            <w:pPr>
              <w:rPr>
                <w:color w:val="000000" w:themeColor="text1"/>
                <w:sz w:val="22"/>
                <w:szCs w:val="22"/>
              </w:rPr>
            </w:pPr>
            <w:r w:rsidRPr="00C924CC">
              <w:rPr>
                <w:color w:val="000000" w:themeColor="text1"/>
                <w:sz w:val="22"/>
                <w:szCs w:val="22"/>
              </w:rPr>
              <w:t>Matos, Chris</w:t>
            </w:r>
          </w:p>
        </w:tc>
        <w:tc>
          <w:tcPr>
            <w:tcW w:w="2189" w:type="pct"/>
            <w:shd w:val="clear" w:color="auto" w:fill="auto"/>
            <w:vAlign w:val="bottom"/>
          </w:tcPr>
          <w:p w14:paraId="05DA63BA" w14:textId="343D26AB" w:rsidR="00C95338" w:rsidRPr="00C924CC" w:rsidRDefault="00C95338" w:rsidP="00027208">
            <w:pPr>
              <w:rPr>
                <w:color w:val="000000" w:themeColor="text1"/>
                <w:sz w:val="22"/>
                <w:szCs w:val="22"/>
              </w:rPr>
            </w:pPr>
            <w:r w:rsidRPr="00C924CC">
              <w:rPr>
                <w:color w:val="000000" w:themeColor="text1"/>
                <w:sz w:val="22"/>
                <w:szCs w:val="22"/>
              </w:rPr>
              <w:t>Google</w:t>
            </w:r>
          </w:p>
        </w:tc>
        <w:tc>
          <w:tcPr>
            <w:tcW w:w="1505" w:type="pct"/>
            <w:shd w:val="clear" w:color="auto" w:fill="auto"/>
            <w:vAlign w:val="center"/>
          </w:tcPr>
          <w:p w14:paraId="26307990" w14:textId="7AAE6CFD" w:rsidR="00C95338" w:rsidRPr="00CE3219" w:rsidRDefault="00C924CC" w:rsidP="00027208">
            <w:pPr>
              <w:jc w:val="both"/>
              <w:rPr>
                <w:color w:val="000000" w:themeColor="text1"/>
                <w:sz w:val="22"/>
                <w:szCs w:val="22"/>
                <w:highlight w:val="lightGray"/>
              </w:rPr>
            </w:pPr>
            <w:r w:rsidRPr="00C924CC">
              <w:rPr>
                <w:color w:val="000000" w:themeColor="text1"/>
                <w:sz w:val="22"/>
                <w:szCs w:val="22"/>
              </w:rPr>
              <w:t>Via Teleconference</w:t>
            </w:r>
          </w:p>
        </w:tc>
      </w:tr>
      <w:tr w:rsidR="00027208" w:rsidRPr="008064EA" w14:paraId="778BC19B" w14:textId="77777777" w:rsidTr="00831B56">
        <w:trPr>
          <w:trHeight w:val="288"/>
        </w:trPr>
        <w:tc>
          <w:tcPr>
            <w:tcW w:w="1306" w:type="pct"/>
            <w:shd w:val="clear" w:color="auto" w:fill="auto"/>
            <w:vAlign w:val="bottom"/>
          </w:tcPr>
          <w:p w14:paraId="3FB053AB" w14:textId="77777777" w:rsidR="00027208" w:rsidRPr="00C924CC" w:rsidRDefault="00027208" w:rsidP="00027208">
            <w:pPr>
              <w:jc w:val="both"/>
              <w:rPr>
                <w:color w:val="000000" w:themeColor="text1"/>
                <w:sz w:val="22"/>
                <w:szCs w:val="22"/>
              </w:rPr>
            </w:pPr>
            <w:r w:rsidRPr="00C924CC">
              <w:rPr>
                <w:color w:val="000000" w:themeColor="text1"/>
                <w:sz w:val="22"/>
                <w:szCs w:val="22"/>
              </w:rPr>
              <w:t>McClellan, Suzi</w:t>
            </w:r>
          </w:p>
        </w:tc>
        <w:tc>
          <w:tcPr>
            <w:tcW w:w="2189" w:type="pct"/>
            <w:shd w:val="clear" w:color="auto" w:fill="auto"/>
            <w:vAlign w:val="bottom"/>
          </w:tcPr>
          <w:p w14:paraId="6A868F6D" w14:textId="77777777" w:rsidR="00027208" w:rsidRPr="00C924CC" w:rsidRDefault="00027208" w:rsidP="00027208">
            <w:pPr>
              <w:jc w:val="both"/>
              <w:rPr>
                <w:color w:val="000000" w:themeColor="text1"/>
                <w:sz w:val="22"/>
                <w:szCs w:val="22"/>
              </w:rPr>
            </w:pPr>
            <w:r w:rsidRPr="00C924CC">
              <w:rPr>
                <w:color w:val="000000" w:themeColor="text1"/>
                <w:sz w:val="22"/>
                <w:szCs w:val="22"/>
              </w:rPr>
              <w:t>Good Company Associates</w:t>
            </w:r>
          </w:p>
        </w:tc>
        <w:tc>
          <w:tcPr>
            <w:tcW w:w="1505" w:type="pct"/>
            <w:shd w:val="clear" w:color="auto" w:fill="auto"/>
            <w:vAlign w:val="bottom"/>
          </w:tcPr>
          <w:p w14:paraId="47392D4D" w14:textId="4B82518A"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3C220DF2" w14:textId="77777777" w:rsidTr="00831B56">
        <w:trPr>
          <w:trHeight w:val="288"/>
        </w:trPr>
        <w:tc>
          <w:tcPr>
            <w:tcW w:w="1306" w:type="pct"/>
            <w:shd w:val="clear" w:color="auto" w:fill="auto"/>
            <w:vAlign w:val="bottom"/>
          </w:tcPr>
          <w:p w14:paraId="36F23CB0" w14:textId="3A4328DB" w:rsidR="00027208" w:rsidRPr="00215557" w:rsidRDefault="00027208" w:rsidP="00027208">
            <w:pPr>
              <w:jc w:val="both"/>
              <w:rPr>
                <w:color w:val="000000" w:themeColor="text1"/>
                <w:sz w:val="22"/>
                <w:szCs w:val="22"/>
              </w:rPr>
            </w:pPr>
            <w:r w:rsidRPr="00215557">
              <w:rPr>
                <w:color w:val="000000" w:themeColor="text1"/>
                <w:sz w:val="22"/>
                <w:szCs w:val="22"/>
              </w:rPr>
              <w:t>McDonald, Jeff</w:t>
            </w:r>
          </w:p>
        </w:tc>
        <w:tc>
          <w:tcPr>
            <w:tcW w:w="2189" w:type="pct"/>
            <w:shd w:val="clear" w:color="auto" w:fill="auto"/>
            <w:vAlign w:val="bottom"/>
          </w:tcPr>
          <w:p w14:paraId="060EFE5D" w14:textId="0037BC23" w:rsidR="00027208" w:rsidRPr="00215557" w:rsidRDefault="00027208" w:rsidP="00027208">
            <w:pPr>
              <w:jc w:val="both"/>
              <w:rPr>
                <w:color w:val="000000" w:themeColor="text1"/>
                <w:sz w:val="22"/>
                <w:szCs w:val="22"/>
              </w:rPr>
            </w:pPr>
            <w:r w:rsidRPr="00215557">
              <w:rPr>
                <w:color w:val="000000" w:themeColor="text1"/>
                <w:sz w:val="22"/>
                <w:szCs w:val="22"/>
              </w:rPr>
              <w:t>Potomac Economics</w:t>
            </w:r>
          </w:p>
        </w:tc>
        <w:tc>
          <w:tcPr>
            <w:tcW w:w="1505" w:type="pct"/>
            <w:shd w:val="clear" w:color="auto" w:fill="auto"/>
            <w:vAlign w:val="bottom"/>
          </w:tcPr>
          <w:p w14:paraId="0840E1C6" w14:textId="77777777" w:rsidR="00027208" w:rsidRPr="00CE3219" w:rsidRDefault="00027208" w:rsidP="00027208">
            <w:pPr>
              <w:jc w:val="both"/>
              <w:rPr>
                <w:color w:val="000000" w:themeColor="text1"/>
                <w:sz w:val="22"/>
                <w:szCs w:val="22"/>
                <w:highlight w:val="lightGray"/>
              </w:rPr>
            </w:pPr>
          </w:p>
        </w:tc>
      </w:tr>
      <w:tr w:rsidR="00A23298" w:rsidRPr="008064EA" w14:paraId="59D1CE0C" w14:textId="77777777" w:rsidTr="00831B56">
        <w:trPr>
          <w:trHeight w:val="288"/>
        </w:trPr>
        <w:tc>
          <w:tcPr>
            <w:tcW w:w="1306" w:type="pct"/>
            <w:shd w:val="clear" w:color="auto" w:fill="auto"/>
            <w:vAlign w:val="bottom"/>
          </w:tcPr>
          <w:p w14:paraId="7EFF542E" w14:textId="52DEC640" w:rsidR="00A23298" w:rsidRPr="004F0D6F" w:rsidRDefault="00A23298" w:rsidP="00027208">
            <w:pPr>
              <w:jc w:val="both"/>
              <w:rPr>
                <w:color w:val="000000" w:themeColor="text1"/>
                <w:sz w:val="22"/>
                <w:szCs w:val="22"/>
                <w:highlight w:val="lightGray"/>
              </w:rPr>
            </w:pPr>
            <w:r w:rsidRPr="00AE076D">
              <w:rPr>
                <w:color w:val="000000" w:themeColor="text1"/>
                <w:sz w:val="22"/>
                <w:szCs w:val="22"/>
              </w:rPr>
              <w:t>McWyman, Constance</w:t>
            </w:r>
          </w:p>
        </w:tc>
        <w:tc>
          <w:tcPr>
            <w:tcW w:w="2189" w:type="pct"/>
            <w:shd w:val="clear" w:color="auto" w:fill="auto"/>
            <w:vAlign w:val="bottom"/>
          </w:tcPr>
          <w:p w14:paraId="244D5FB3" w14:textId="77777777" w:rsidR="00A23298" w:rsidRPr="004F0D6F" w:rsidRDefault="00A23298" w:rsidP="00027208">
            <w:pPr>
              <w:jc w:val="both"/>
              <w:rPr>
                <w:color w:val="000000" w:themeColor="text1"/>
                <w:sz w:val="22"/>
                <w:szCs w:val="22"/>
                <w:highlight w:val="lightGray"/>
              </w:rPr>
            </w:pPr>
          </w:p>
        </w:tc>
        <w:tc>
          <w:tcPr>
            <w:tcW w:w="1505" w:type="pct"/>
            <w:shd w:val="clear" w:color="auto" w:fill="auto"/>
            <w:vAlign w:val="bottom"/>
          </w:tcPr>
          <w:p w14:paraId="475D1A96" w14:textId="47686E4D" w:rsidR="00A2329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72918133" w14:textId="77777777" w:rsidTr="00831B56">
        <w:trPr>
          <w:trHeight w:val="288"/>
        </w:trPr>
        <w:tc>
          <w:tcPr>
            <w:tcW w:w="1306" w:type="pct"/>
            <w:shd w:val="clear" w:color="auto" w:fill="auto"/>
            <w:vAlign w:val="bottom"/>
          </w:tcPr>
          <w:p w14:paraId="79A432DB" w14:textId="52166A18" w:rsidR="00AE076D" w:rsidRPr="00C924CC" w:rsidRDefault="00AE076D" w:rsidP="00027208">
            <w:pPr>
              <w:jc w:val="both"/>
              <w:rPr>
                <w:color w:val="000000" w:themeColor="text1"/>
                <w:sz w:val="22"/>
                <w:szCs w:val="22"/>
              </w:rPr>
            </w:pPr>
            <w:r w:rsidRPr="00C924CC">
              <w:rPr>
                <w:color w:val="000000" w:themeColor="text1"/>
                <w:sz w:val="22"/>
                <w:szCs w:val="22"/>
              </w:rPr>
              <w:t>Melcher, Robert</w:t>
            </w:r>
          </w:p>
        </w:tc>
        <w:tc>
          <w:tcPr>
            <w:tcW w:w="2189" w:type="pct"/>
            <w:shd w:val="clear" w:color="auto" w:fill="auto"/>
            <w:vAlign w:val="bottom"/>
          </w:tcPr>
          <w:p w14:paraId="2B3FF3E5" w14:textId="20B1DB11" w:rsidR="00AE076D" w:rsidRPr="00C924CC" w:rsidRDefault="00AE076D" w:rsidP="00027208">
            <w:pPr>
              <w:jc w:val="both"/>
              <w:rPr>
                <w:color w:val="000000" w:themeColor="text1"/>
                <w:sz w:val="22"/>
                <w:szCs w:val="22"/>
              </w:rPr>
            </w:pPr>
            <w:r w:rsidRPr="00C924CC">
              <w:rPr>
                <w:color w:val="000000" w:themeColor="text1"/>
                <w:sz w:val="22"/>
                <w:szCs w:val="22"/>
              </w:rPr>
              <w:t>LS Power</w:t>
            </w:r>
          </w:p>
        </w:tc>
        <w:tc>
          <w:tcPr>
            <w:tcW w:w="1505" w:type="pct"/>
            <w:shd w:val="clear" w:color="auto" w:fill="auto"/>
            <w:vAlign w:val="bottom"/>
          </w:tcPr>
          <w:p w14:paraId="4F7C673D" w14:textId="622DD1DF"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6BB7060F" w14:textId="77777777" w:rsidTr="00831B56">
        <w:trPr>
          <w:trHeight w:val="288"/>
        </w:trPr>
        <w:tc>
          <w:tcPr>
            <w:tcW w:w="1306" w:type="pct"/>
            <w:shd w:val="clear" w:color="auto" w:fill="auto"/>
            <w:vAlign w:val="bottom"/>
          </w:tcPr>
          <w:p w14:paraId="32E9163D" w14:textId="41C811EC" w:rsidR="00027208" w:rsidRPr="00C924CC" w:rsidRDefault="00027208" w:rsidP="00027208">
            <w:pPr>
              <w:jc w:val="both"/>
              <w:rPr>
                <w:color w:val="000000" w:themeColor="text1"/>
                <w:sz w:val="22"/>
                <w:szCs w:val="22"/>
              </w:rPr>
            </w:pPr>
            <w:r w:rsidRPr="00C924CC">
              <w:rPr>
                <w:color w:val="000000" w:themeColor="text1"/>
                <w:sz w:val="22"/>
                <w:szCs w:val="22"/>
              </w:rPr>
              <w:t>Morris, Sandy</w:t>
            </w:r>
          </w:p>
        </w:tc>
        <w:tc>
          <w:tcPr>
            <w:tcW w:w="2189" w:type="pct"/>
            <w:shd w:val="clear" w:color="auto" w:fill="auto"/>
            <w:vAlign w:val="bottom"/>
          </w:tcPr>
          <w:p w14:paraId="3306DE67" w14:textId="3A8A8DAE" w:rsidR="00027208" w:rsidRPr="00C924CC" w:rsidRDefault="00027208" w:rsidP="00027208">
            <w:pPr>
              <w:jc w:val="both"/>
              <w:rPr>
                <w:color w:val="000000" w:themeColor="text1"/>
                <w:sz w:val="22"/>
                <w:szCs w:val="22"/>
              </w:rPr>
            </w:pPr>
            <w:r w:rsidRPr="00C924CC">
              <w:rPr>
                <w:color w:val="000000" w:themeColor="text1"/>
                <w:sz w:val="22"/>
                <w:szCs w:val="22"/>
              </w:rPr>
              <w:t>WETT</w:t>
            </w:r>
          </w:p>
        </w:tc>
        <w:tc>
          <w:tcPr>
            <w:tcW w:w="1505" w:type="pct"/>
            <w:shd w:val="clear" w:color="auto" w:fill="auto"/>
            <w:vAlign w:val="bottom"/>
          </w:tcPr>
          <w:p w14:paraId="298EF0C2" w14:textId="0DDA879D"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50A7C91B" w14:textId="77777777" w:rsidTr="00831B56">
        <w:trPr>
          <w:trHeight w:val="288"/>
        </w:trPr>
        <w:tc>
          <w:tcPr>
            <w:tcW w:w="1306" w:type="pct"/>
            <w:shd w:val="clear" w:color="auto" w:fill="auto"/>
            <w:vAlign w:val="bottom"/>
          </w:tcPr>
          <w:p w14:paraId="4487E32C" w14:textId="460EA38D" w:rsidR="00027208" w:rsidRPr="00C924CC" w:rsidRDefault="00027208" w:rsidP="00027208">
            <w:pPr>
              <w:jc w:val="both"/>
              <w:rPr>
                <w:color w:val="000000" w:themeColor="text1"/>
                <w:sz w:val="22"/>
                <w:szCs w:val="22"/>
              </w:rPr>
            </w:pPr>
            <w:r w:rsidRPr="00C924CC">
              <w:rPr>
                <w:color w:val="000000" w:themeColor="text1"/>
                <w:sz w:val="22"/>
                <w:szCs w:val="22"/>
              </w:rPr>
              <w:t>Neel, Evan</w:t>
            </w:r>
          </w:p>
        </w:tc>
        <w:tc>
          <w:tcPr>
            <w:tcW w:w="2189" w:type="pct"/>
            <w:shd w:val="clear" w:color="auto" w:fill="auto"/>
            <w:vAlign w:val="bottom"/>
          </w:tcPr>
          <w:p w14:paraId="2C22E920" w14:textId="18AE8756" w:rsidR="00027208" w:rsidRPr="00C924CC" w:rsidRDefault="00027208" w:rsidP="00027208">
            <w:pPr>
              <w:jc w:val="both"/>
              <w:rPr>
                <w:color w:val="000000" w:themeColor="text1"/>
                <w:sz w:val="22"/>
                <w:szCs w:val="22"/>
              </w:rPr>
            </w:pPr>
            <w:proofErr w:type="spellStart"/>
            <w:r w:rsidRPr="00C924CC">
              <w:rPr>
                <w:color w:val="000000" w:themeColor="text1"/>
                <w:sz w:val="22"/>
                <w:szCs w:val="22"/>
              </w:rPr>
              <w:t>Lancium</w:t>
            </w:r>
            <w:proofErr w:type="spellEnd"/>
          </w:p>
        </w:tc>
        <w:tc>
          <w:tcPr>
            <w:tcW w:w="1505" w:type="pct"/>
            <w:shd w:val="clear" w:color="auto" w:fill="auto"/>
            <w:vAlign w:val="bottom"/>
          </w:tcPr>
          <w:p w14:paraId="525637CE" w14:textId="36FA6C98" w:rsidR="00027208" w:rsidRPr="00CE3219" w:rsidRDefault="007C6A09"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670071B8" w14:textId="77777777" w:rsidTr="00831B56">
        <w:trPr>
          <w:trHeight w:val="288"/>
        </w:trPr>
        <w:tc>
          <w:tcPr>
            <w:tcW w:w="1306" w:type="pct"/>
            <w:shd w:val="clear" w:color="auto" w:fill="auto"/>
            <w:vAlign w:val="bottom"/>
          </w:tcPr>
          <w:p w14:paraId="1FEA4824" w14:textId="31222BB3" w:rsidR="00AE076D" w:rsidRPr="00AE076D" w:rsidRDefault="00AE076D" w:rsidP="00027208">
            <w:pPr>
              <w:jc w:val="both"/>
              <w:rPr>
                <w:color w:val="000000" w:themeColor="text1"/>
                <w:sz w:val="22"/>
                <w:szCs w:val="22"/>
              </w:rPr>
            </w:pPr>
            <w:r w:rsidRPr="00AE076D">
              <w:rPr>
                <w:color w:val="000000" w:themeColor="text1"/>
                <w:sz w:val="22"/>
                <w:szCs w:val="22"/>
              </w:rPr>
              <w:t>Neville, Zach</w:t>
            </w:r>
          </w:p>
        </w:tc>
        <w:tc>
          <w:tcPr>
            <w:tcW w:w="2189" w:type="pct"/>
            <w:shd w:val="clear" w:color="auto" w:fill="auto"/>
            <w:vAlign w:val="bottom"/>
          </w:tcPr>
          <w:p w14:paraId="79DE542F" w14:textId="1D797762" w:rsidR="00AE076D" w:rsidRPr="00AE076D" w:rsidRDefault="00AE076D" w:rsidP="00027208">
            <w:pPr>
              <w:jc w:val="both"/>
              <w:rPr>
                <w:color w:val="000000" w:themeColor="text1"/>
                <w:sz w:val="22"/>
                <w:szCs w:val="22"/>
              </w:rPr>
            </w:pPr>
            <w:r w:rsidRPr="00AE076D">
              <w:rPr>
                <w:color w:val="000000" w:themeColor="text1"/>
                <w:sz w:val="22"/>
                <w:szCs w:val="22"/>
              </w:rPr>
              <w:t>CES</w:t>
            </w:r>
          </w:p>
        </w:tc>
        <w:tc>
          <w:tcPr>
            <w:tcW w:w="1505" w:type="pct"/>
            <w:shd w:val="clear" w:color="auto" w:fill="auto"/>
            <w:vAlign w:val="center"/>
          </w:tcPr>
          <w:p w14:paraId="6150775F" w14:textId="57E5B4B4"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408B09C1" w14:textId="77777777" w:rsidTr="00831B56">
        <w:trPr>
          <w:trHeight w:val="288"/>
        </w:trPr>
        <w:tc>
          <w:tcPr>
            <w:tcW w:w="1306" w:type="pct"/>
            <w:shd w:val="clear" w:color="auto" w:fill="auto"/>
            <w:vAlign w:val="bottom"/>
          </w:tcPr>
          <w:p w14:paraId="789CBF51" w14:textId="3506D73F" w:rsidR="00027208" w:rsidRPr="00AE076D" w:rsidRDefault="00027208" w:rsidP="00027208">
            <w:pPr>
              <w:jc w:val="both"/>
              <w:rPr>
                <w:color w:val="000000" w:themeColor="text1"/>
                <w:sz w:val="22"/>
                <w:szCs w:val="22"/>
              </w:rPr>
            </w:pPr>
            <w:r w:rsidRPr="00AE076D">
              <w:rPr>
                <w:color w:val="000000" w:themeColor="text1"/>
                <w:sz w:val="22"/>
                <w:szCs w:val="22"/>
              </w:rPr>
              <w:t>Nicholson, Tyler</w:t>
            </w:r>
          </w:p>
        </w:tc>
        <w:tc>
          <w:tcPr>
            <w:tcW w:w="2189" w:type="pct"/>
            <w:shd w:val="clear" w:color="auto" w:fill="auto"/>
            <w:vAlign w:val="bottom"/>
          </w:tcPr>
          <w:p w14:paraId="306491DE" w14:textId="123FE158" w:rsidR="00027208" w:rsidRPr="00AE076D" w:rsidRDefault="00027208" w:rsidP="00027208">
            <w:pPr>
              <w:jc w:val="both"/>
              <w:rPr>
                <w:color w:val="000000" w:themeColor="text1"/>
                <w:sz w:val="22"/>
                <w:szCs w:val="22"/>
              </w:rPr>
            </w:pPr>
            <w:r w:rsidRPr="00AE076D">
              <w:rPr>
                <w:color w:val="000000" w:themeColor="text1"/>
                <w:sz w:val="22"/>
                <w:szCs w:val="22"/>
              </w:rPr>
              <w:t>PUCT</w:t>
            </w:r>
          </w:p>
        </w:tc>
        <w:tc>
          <w:tcPr>
            <w:tcW w:w="1505" w:type="pct"/>
            <w:shd w:val="clear" w:color="auto" w:fill="auto"/>
            <w:vAlign w:val="bottom"/>
          </w:tcPr>
          <w:p w14:paraId="1D3CCCD7" w14:textId="353227FD"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55FCB3D3" w14:textId="77777777" w:rsidTr="00831B56">
        <w:trPr>
          <w:trHeight w:val="288"/>
        </w:trPr>
        <w:tc>
          <w:tcPr>
            <w:tcW w:w="1306" w:type="pct"/>
            <w:shd w:val="clear" w:color="auto" w:fill="auto"/>
            <w:vAlign w:val="bottom"/>
          </w:tcPr>
          <w:p w14:paraId="6265B88D" w14:textId="14C18FE3" w:rsidR="00AE076D" w:rsidRPr="00AE076D" w:rsidRDefault="00AE076D" w:rsidP="00027208">
            <w:pPr>
              <w:jc w:val="both"/>
              <w:rPr>
                <w:color w:val="000000" w:themeColor="text1"/>
                <w:sz w:val="22"/>
                <w:szCs w:val="22"/>
              </w:rPr>
            </w:pPr>
            <w:r>
              <w:rPr>
                <w:color w:val="000000" w:themeColor="text1"/>
                <w:sz w:val="22"/>
                <w:szCs w:val="22"/>
              </w:rPr>
              <w:t>Pearson, Arthur</w:t>
            </w:r>
          </w:p>
        </w:tc>
        <w:tc>
          <w:tcPr>
            <w:tcW w:w="2189" w:type="pct"/>
            <w:shd w:val="clear" w:color="auto" w:fill="auto"/>
            <w:vAlign w:val="bottom"/>
          </w:tcPr>
          <w:p w14:paraId="7365F30E" w14:textId="5074D37A" w:rsidR="00AE076D" w:rsidRPr="00AE076D" w:rsidRDefault="00AE076D" w:rsidP="00027208">
            <w:pPr>
              <w:jc w:val="both"/>
              <w:rPr>
                <w:color w:val="000000" w:themeColor="text1"/>
                <w:sz w:val="22"/>
                <w:szCs w:val="22"/>
              </w:rPr>
            </w:pPr>
            <w:r>
              <w:rPr>
                <w:color w:val="000000" w:themeColor="text1"/>
                <w:sz w:val="22"/>
                <w:szCs w:val="22"/>
              </w:rPr>
              <w:t>BP</w:t>
            </w:r>
          </w:p>
        </w:tc>
        <w:tc>
          <w:tcPr>
            <w:tcW w:w="1505" w:type="pct"/>
            <w:shd w:val="clear" w:color="auto" w:fill="auto"/>
            <w:vAlign w:val="bottom"/>
          </w:tcPr>
          <w:p w14:paraId="292A4744" w14:textId="2CE1D3F3"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C924CC" w:rsidRPr="008064EA" w14:paraId="787F5F7C" w14:textId="77777777" w:rsidTr="00831B56">
        <w:trPr>
          <w:trHeight w:val="288"/>
        </w:trPr>
        <w:tc>
          <w:tcPr>
            <w:tcW w:w="1306" w:type="pct"/>
            <w:shd w:val="clear" w:color="auto" w:fill="auto"/>
            <w:vAlign w:val="bottom"/>
          </w:tcPr>
          <w:p w14:paraId="336762E9" w14:textId="5CC16916" w:rsidR="00C924CC" w:rsidRDefault="00C924CC" w:rsidP="00027208">
            <w:pPr>
              <w:jc w:val="both"/>
              <w:rPr>
                <w:color w:val="000000" w:themeColor="text1"/>
                <w:sz w:val="22"/>
                <w:szCs w:val="22"/>
              </w:rPr>
            </w:pPr>
            <w:r>
              <w:rPr>
                <w:color w:val="000000" w:themeColor="text1"/>
                <w:sz w:val="22"/>
                <w:szCs w:val="22"/>
              </w:rPr>
              <w:t>Pearson, Kelsey</w:t>
            </w:r>
          </w:p>
        </w:tc>
        <w:tc>
          <w:tcPr>
            <w:tcW w:w="2189" w:type="pct"/>
            <w:shd w:val="clear" w:color="auto" w:fill="auto"/>
            <w:vAlign w:val="bottom"/>
          </w:tcPr>
          <w:p w14:paraId="204A647B" w14:textId="32954686" w:rsidR="00C924CC" w:rsidRDefault="00C924CC" w:rsidP="00027208">
            <w:pPr>
              <w:jc w:val="both"/>
              <w:rPr>
                <w:color w:val="000000" w:themeColor="text1"/>
                <w:sz w:val="22"/>
                <w:szCs w:val="22"/>
              </w:rPr>
            </w:pPr>
            <w:r>
              <w:rPr>
                <w:color w:val="000000" w:themeColor="text1"/>
                <w:sz w:val="22"/>
                <w:szCs w:val="22"/>
              </w:rPr>
              <w:t>Longhorn Power</w:t>
            </w:r>
          </w:p>
        </w:tc>
        <w:tc>
          <w:tcPr>
            <w:tcW w:w="1505" w:type="pct"/>
            <w:shd w:val="clear" w:color="auto" w:fill="auto"/>
            <w:vAlign w:val="bottom"/>
          </w:tcPr>
          <w:p w14:paraId="60FD825F" w14:textId="23BF4AD6"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AE076D" w:rsidRPr="008064EA" w14:paraId="08C73F25" w14:textId="77777777" w:rsidTr="00831B56">
        <w:trPr>
          <w:trHeight w:val="288"/>
        </w:trPr>
        <w:tc>
          <w:tcPr>
            <w:tcW w:w="1306" w:type="pct"/>
            <w:shd w:val="clear" w:color="auto" w:fill="auto"/>
            <w:vAlign w:val="bottom"/>
          </w:tcPr>
          <w:p w14:paraId="7F1C3E63" w14:textId="02A41CA2" w:rsidR="00AE076D" w:rsidRDefault="00AE076D" w:rsidP="00027208">
            <w:pPr>
              <w:jc w:val="both"/>
              <w:rPr>
                <w:color w:val="000000" w:themeColor="text1"/>
                <w:sz w:val="22"/>
                <w:szCs w:val="22"/>
              </w:rPr>
            </w:pPr>
            <w:proofErr w:type="spellStart"/>
            <w:r>
              <w:rPr>
                <w:color w:val="000000" w:themeColor="text1"/>
                <w:sz w:val="22"/>
                <w:szCs w:val="22"/>
              </w:rPr>
              <w:t>Petajasoja</w:t>
            </w:r>
            <w:proofErr w:type="spellEnd"/>
            <w:r>
              <w:rPr>
                <w:color w:val="000000" w:themeColor="text1"/>
                <w:sz w:val="22"/>
                <w:szCs w:val="22"/>
              </w:rPr>
              <w:t>, Ida</w:t>
            </w:r>
          </w:p>
        </w:tc>
        <w:tc>
          <w:tcPr>
            <w:tcW w:w="2189" w:type="pct"/>
            <w:shd w:val="clear" w:color="auto" w:fill="auto"/>
            <w:vAlign w:val="bottom"/>
          </w:tcPr>
          <w:p w14:paraId="799252DF" w14:textId="77777777" w:rsidR="00AE076D" w:rsidRDefault="00AE076D" w:rsidP="00027208">
            <w:pPr>
              <w:jc w:val="both"/>
              <w:rPr>
                <w:color w:val="000000" w:themeColor="text1"/>
                <w:sz w:val="22"/>
                <w:szCs w:val="22"/>
              </w:rPr>
            </w:pPr>
          </w:p>
        </w:tc>
        <w:tc>
          <w:tcPr>
            <w:tcW w:w="1505" w:type="pct"/>
            <w:shd w:val="clear" w:color="auto" w:fill="auto"/>
            <w:vAlign w:val="bottom"/>
          </w:tcPr>
          <w:p w14:paraId="7D823F67" w14:textId="6CEB1744" w:rsidR="00AE076D" w:rsidRPr="00A732B0" w:rsidRDefault="00AE076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5FF2AB4" w14:textId="77777777" w:rsidTr="00831B56">
        <w:trPr>
          <w:trHeight w:val="288"/>
        </w:trPr>
        <w:tc>
          <w:tcPr>
            <w:tcW w:w="1306" w:type="pct"/>
            <w:shd w:val="clear" w:color="auto" w:fill="auto"/>
            <w:vAlign w:val="bottom"/>
          </w:tcPr>
          <w:p w14:paraId="6EC85C6C" w14:textId="35960B1B" w:rsidR="00027208" w:rsidRPr="00223821" w:rsidRDefault="00027208" w:rsidP="00027208">
            <w:pPr>
              <w:jc w:val="both"/>
              <w:rPr>
                <w:color w:val="000000" w:themeColor="text1"/>
                <w:sz w:val="22"/>
                <w:szCs w:val="22"/>
              </w:rPr>
            </w:pPr>
            <w:r w:rsidRPr="00223821">
              <w:rPr>
                <w:color w:val="000000" w:themeColor="text1"/>
                <w:sz w:val="22"/>
                <w:szCs w:val="22"/>
              </w:rPr>
              <w:t>Price, Mark</w:t>
            </w:r>
          </w:p>
        </w:tc>
        <w:tc>
          <w:tcPr>
            <w:tcW w:w="2189" w:type="pct"/>
            <w:shd w:val="clear" w:color="auto" w:fill="auto"/>
            <w:vAlign w:val="bottom"/>
          </w:tcPr>
          <w:p w14:paraId="178EA04F" w14:textId="3069D7EE" w:rsidR="00027208" w:rsidRPr="00223821" w:rsidRDefault="00027208" w:rsidP="00027208">
            <w:pPr>
              <w:jc w:val="both"/>
              <w:rPr>
                <w:color w:val="000000" w:themeColor="text1"/>
                <w:sz w:val="22"/>
                <w:szCs w:val="22"/>
              </w:rPr>
            </w:pPr>
            <w:r w:rsidRPr="00223821">
              <w:rPr>
                <w:color w:val="000000" w:themeColor="text1"/>
                <w:sz w:val="22"/>
                <w:szCs w:val="22"/>
              </w:rPr>
              <w:t>DC Energy</w:t>
            </w:r>
          </w:p>
        </w:tc>
        <w:tc>
          <w:tcPr>
            <w:tcW w:w="1505" w:type="pct"/>
            <w:shd w:val="clear" w:color="auto" w:fill="auto"/>
            <w:vAlign w:val="bottom"/>
          </w:tcPr>
          <w:p w14:paraId="55A8C0F4" w14:textId="320CD2D2" w:rsidR="00027208" w:rsidRPr="00CE3219" w:rsidRDefault="0064630F" w:rsidP="00027208">
            <w:pPr>
              <w:jc w:val="both"/>
              <w:rPr>
                <w:color w:val="000000" w:themeColor="text1"/>
                <w:sz w:val="22"/>
                <w:szCs w:val="22"/>
                <w:highlight w:val="lightGray"/>
              </w:rPr>
            </w:pPr>
            <w:r w:rsidRPr="0064630F">
              <w:rPr>
                <w:color w:val="000000" w:themeColor="text1"/>
                <w:sz w:val="22"/>
                <w:szCs w:val="22"/>
              </w:rPr>
              <w:t>Via Teleconference</w:t>
            </w:r>
          </w:p>
        </w:tc>
      </w:tr>
      <w:tr w:rsidR="00AE076D" w:rsidRPr="008064EA" w14:paraId="33EACAEC" w14:textId="77777777" w:rsidTr="00831B56">
        <w:trPr>
          <w:trHeight w:val="288"/>
        </w:trPr>
        <w:tc>
          <w:tcPr>
            <w:tcW w:w="1306" w:type="pct"/>
            <w:shd w:val="clear" w:color="auto" w:fill="auto"/>
            <w:vAlign w:val="bottom"/>
          </w:tcPr>
          <w:p w14:paraId="7841E8C2" w14:textId="49F23112" w:rsidR="00AE076D" w:rsidRPr="00AE076D" w:rsidRDefault="00AE076D" w:rsidP="00027208">
            <w:pPr>
              <w:jc w:val="both"/>
              <w:rPr>
                <w:color w:val="000000" w:themeColor="text1"/>
                <w:sz w:val="22"/>
                <w:szCs w:val="22"/>
              </w:rPr>
            </w:pPr>
            <w:r w:rsidRPr="00AE076D">
              <w:rPr>
                <w:color w:val="000000" w:themeColor="text1"/>
                <w:sz w:val="22"/>
                <w:szCs w:val="22"/>
              </w:rPr>
              <w:t>Prom, Jim</w:t>
            </w:r>
          </w:p>
        </w:tc>
        <w:tc>
          <w:tcPr>
            <w:tcW w:w="2189" w:type="pct"/>
            <w:shd w:val="clear" w:color="auto" w:fill="auto"/>
            <w:vAlign w:val="bottom"/>
          </w:tcPr>
          <w:p w14:paraId="138B5164" w14:textId="55D8D3D0" w:rsidR="00AE076D" w:rsidRPr="00AE076D" w:rsidRDefault="00AE076D" w:rsidP="00027208">
            <w:pPr>
              <w:jc w:val="both"/>
              <w:rPr>
                <w:color w:val="000000" w:themeColor="text1"/>
                <w:sz w:val="22"/>
                <w:szCs w:val="22"/>
              </w:rPr>
            </w:pPr>
            <w:r w:rsidRPr="00AE076D">
              <w:rPr>
                <w:color w:val="000000" w:themeColor="text1"/>
                <w:sz w:val="22"/>
                <w:szCs w:val="22"/>
              </w:rPr>
              <w:t>SENA</w:t>
            </w:r>
          </w:p>
        </w:tc>
        <w:tc>
          <w:tcPr>
            <w:tcW w:w="1505" w:type="pct"/>
            <w:shd w:val="clear" w:color="auto" w:fill="auto"/>
            <w:vAlign w:val="bottom"/>
          </w:tcPr>
          <w:p w14:paraId="62BE26FE" w14:textId="7A42A727" w:rsidR="00AE076D" w:rsidRPr="0064630F" w:rsidRDefault="00AE076D" w:rsidP="00027208">
            <w:pPr>
              <w:jc w:val="both"/>
              <w:rPr>
                <w:color w:val="000000" w:themeColor="text1"/>
                <w:sz w:val="22"/>
                <w:szCs w:val="22"/>
              </w:rPr>
            </w:pPr>
            <w:r w:rsidRPr="00A732B0">
              <w:rPr>
                <w:color w:val="000000" w:themeColor="text1"/>
                <w:sz w:val="22"/>
                <w:szCs w:val="22"/>
              </w:rPr>
              <w:t>Via Teleconference</w:t>
            </w:r>
          </w:p>
        </w:tc>
      </w:tr>
      <w:tr w:rsidR="00744DC5" w:rsidRPr="008064EA" w14:paraId="3EDD3E26" w14:textId="77777777" w:rsidTr="00831B56">
        <w:trPr>
          <w:trHeight w:val="288"/>
        </w:trPr>
        <w:tc>
          <w:tcPr>
            <w:tcW w:w="1306" w:type="pct"/>
            <w:shd w:val="clear" w:color="auto" w:fill="auto"/>
            <w:vAlign w:val="bottom"/>
          </w:tcPr>
          <w:p w14:paraId="20CFE819" w14:textId="05199631" w:rsidR="00744DC5" w:rsidRPr="00C924CC" w:rsidRDefault="00744DC5" w:rsidP="00027208">
            <w:pPr>
              <w:jc w:val="both"/>
              <w:rPr>
                <w:color w:val="000000" w:themeColor="text1"/>
                <w:sz w:val="22"/>
                <w:szCs w:val="22"/>
              </w:rPr>
            </w:pPr>
            <w:r w:rsidRPr="00C924CC">
              <w:rPr>
                <w:color w:val="000000" w:themeColor="text1"/>
                <w:sz w:val="22"/>
                <w:szCs w:val="22"/>
              </w:rPr>
              <w:t>Pueblos, Jameel</w:t>
            </w:r>
          </w:p>
        </w:tc>
        <w:tc>
          <w:tcPr>
            <w:tcW w:w="2189" w:type="pct"/>
            <w:shd w:val="clear" w:color="auto" w:fill="auto"/>
            <w:vAlign w:val="bottom"/>
          </w:tcPr>
          <w:p w14:paraId="6307D1DC" w14:textId="0432A027" w:rsidR="00744DC5" w:rsidRPr="00C924CC" w:rsidRDefault="0064630F" w:rsidP="00027208">
            <w:pPr>
              <w:jc w:val="both"/>
              <w:rPr>
                <w:color w:val="000000" w:themeColor="text1"/>
                <w:sz w:val="22"/>
                <w:szCs w:val="22"/>
              </w:rPr>
            </w:pPr>
            <w:r w:rsidRPr="00C924CC">
              <w:rPr>
                <w:color w:val="000000" w:themeColor="text1"/>
                <w:sz w:val="22"/>
                <w:szCs w:val="22"/>
              </w:rPr>
              <w:t>Occidental Chemical</w:t>
            </w:r>
          </w:p>
        </w:tc>
        <w:tc>
          <w:tcPr>
            <w:tcW w:w="1505" w:type="pct"/>
            <w:shd w:val="clear" w:color="auto" w:fill="auto"/>
            <w:vAlign w:val="bottom"/>
          </w:tcPr>
          <w:p w14:paraId="3E0AC967" w14:textId="25369E89" w:rsidR="00744DC5"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30366FC5" w14:textId="77777777" w:rsidTr="00831B56">
        <w:trPr>
          <w:trHeight w:val="288"/>
        </w:trPr>
        <w:tc>
          <w:tcPr>
            <w:tcW w:w="1306" w:type="pct"/>
            <w:shd w:val="clear" w:color="auto" w:fill="auto"/>
            <w:vAlign w:val="bottom"/>
          </w:tcPr>
          <w:p w14:paraId="7CF90EF6" w14:textId="600E2BD0" w:rsidR="00AE076D" w:rsidRPr="00AE076D" w:rsidRDefault="00AE076D" w:rsidP="00027208">
            <w:pPr>
              <w:jc w:val="both"/>
              <w:rPr>
                <w:color w:val="000000" w:themeColor="text1"/>
                <w:sz w:val="22"/>
                <w:szCs w:val="22"/>
              </w:rPr>
            </w:pPr>
            <w:r w:rsidRPr="00AE076D">
              <w:rPr>
                <w:color w:val="000000" w:themeColor="text1"/>
                <w:sz w:val="22"/>
                <w:szCs w:val="22"/>
              </w:rPr>
              <w:t>Pyka, Greg</w:t>
            </w:r>
          </w:p>
        </w:tc>
        <w:tc>
          <w:tcPr>
            <w:tcW w:w="2189" w:type="pct"/>
            <w:shd w:val="clear" w:color="auto" w:fill="auto"/>
            <w:vAlign w:val="bottom"/>
          </w:tcPr>
          <w:p w14:paraId="79BFFC42" w14:textId="011B28CC" w:rsidR="00AE076D" w:rsidRPr="00AE076D" w:rsidRDefault="00AE076D" w:rsidP="00027208">
            <w:pPr>
              <w:jc w:val="both"/>
              <w:rPr>
                <w:color w:val="000000" w:themeColor="text1"/>
                <w:sz w:val="22"/>
                <w:szCs w:val="22"/>
              </w:rPr>
            </w:pPr>
            <w:r w:rsidRPr="00AE076D">
              <w:rPr>
                <w:color w:val="000000" w:themeColor="text1"/>
                <w:sz w:val="22"/>
                <w:szCs w:val="22"/>
              </w:rPr>
              <w:t>SEnergy</w:t>
            </w:r>
          </w:p>
        </w:tc>
        <w:tc>
          <w:tcPr>
            <w:tcW w:w="1505" w:type="pct"/>
            <w:shd w:val="clear" w:color="auto" w:fill="auto"/>
            <w:vAlign w:val="center"/>
          </w:tcPr>
          <w:p w14:paraId="553D6AC8" w14:textId="09F8C98B"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AE076D" w:rsidRPr="008064EA" w14:paraId="5316F2A9" w14:textId="77777777" w:rsidTr="00831B56">
        <w:trPr>
          <w:trHeight w:val="288"/>
        </w:trPr>
        <w:tc>
          <w:tcPr>
            <w:tcW w:w="1306" w:type="pct"/>
            <w:shd w:val="clear" w:color="auto" w:fill="auto"/>
            <w:vAlign w:val="bottom"/>
          </w:tcPr>
          <w:p w14:paraId="537DC9A9" w14:textId="1C9B4283" w:rsidR="00AE076D" w:rsidRPr="00C65A07" w:rsidRDefault="00AE076D" w:rsidP="00027208">
            <w:pPr>
              <w:jc w:val="both"/>
              <w:rPr>
                <w:color w:val="000000" w:themeColor="text1"/>
                <w:sz w:val="22"/>
                <w:szCs w:val="22"/>
              </w:rPr>
            </w:pPr>
            <w:r>
              <w:rPr>
                <w:color w:val="000000" w:themeColor="text1"/>
                <w:sz w:val="22"/>
                <w:szCs w:val="22"/>
              </w:rPr>
              <w:t>Reasor, Deidra</w:t>
            </w:r>
          </w:p>
        </w:tc>
        <w:tc>
          <w:tcPr>
            <w:tcW w:w="2189" w:type="pct"/>
            <w:shd w:val="clear" w:color="auto" w:fill="auto"/>
            <w:vAlign w:val="bottom"/>
          </w:tcPr>
          <w:p w14:paraId="1BAE40D9" w14:textId="7A447B93" w:rsidR="00AE076D" w:rsidRPr="00C65A07" w:rsidRDefault="00AE076D" w:rsidP="00027208">
            <w:pPr>
              <w:jc w:val="both"/>
              <w:rPr>
                <w:color w:val="000000" w:themeColor="text1"/>
                <w:sz w:val="22"/>
                <w:szCs w:val="22"/>
              </w:rPr>
            </w:pPr>
            <w:r>
              <w:rPr>
                <w:color w:val="000000" w:themeColor="text1"/>
                <w:sz w:val="22"/>
                <w:szCs w:val="22"/>
              </w:rPr>
              <w:t>GVEC</w:t>
            </w:r>
          </w:p>
        </w:tc>
        <w:tc>
          <w:tcPr>
            <w:tcW w:w="1505" w:type="pct"/>
            <w:shd w:val="clear" w:color="auto" w:fill="auto"/>
            <w:vAlign w:val="center"/>
          </w:tcPr>
          <w:p w14:paraId="06FA8041" w14:textId="3045B40F"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223821" w:rsidRPr="008064EA" w14:paraId="0453BE32" w14:textId="77777777" w:rsidTr="00831B56">
        <w:trPr>
          <w:trHeight w:val="288"/>
        </w:trPr>
        <w:tc>
          <w:tcPr>
            <w:tcW w:w="1306" w:type="pct"/>
            <w:shd w:val="clear" w:color="auto" w:fill="auto"/>
            <w:vAlign w:val="bottom"/>
          </w:tcPr>
          <w:p w14:paraId="40BB8B54" w14:textId="41348144" w:rsidR="00223821" w:rsidRPr="00C65A07" w:rsidRDefault="00223821" w:rsidP="00027208">
            <w:pPr>
              <w:jc w:val="both"/>
              <w:rPr>
                <w:color w:val="000000" w:themeColor="text1"/>
                <w:sz w:val="22"/>
                <w:szCs w:val="22"/>
              </w:rPr>
            </w:pPr>
            <w:r>
              <w:rPr>
                <w:color w:val="000000" w:themeColor="text1"/>
                <w:sz w:val="22"/>
                <w:szCs w:val="22"/>
              </w:rPr>
              <w:t>Reed, Ronald</w:t>
            </w:r>
          </w:p>
        </w:tc>
        <w:tc>
          <w:tcPr>
            <w:tcW w:w="2189" w:type="pct"/>
            <w:shd w:val="clear" w:color="auto" w:fill="auto"/>
            <w:vAlign w:val="bottom"/>
          </w:tcPr>
          <w:p w14:paraId="75DCEB61" w14:textId="6F8004C7" w:rsidR="00223821" w:rsidRPr="00C65A07" w:rsidRDefault="00223821" w:rsidP="00027208">
            <w:pPr>
              <w:jc w:val="both"/>
              <w:rPr>
                <w:color w:val="000000" w:themeColor="text1"/>
                <w:sz w:val="22"/>
                <w:szCs w:val="22"/>
              </w:rPr>
            </w:pPr>
            <w:r>
              <w:rPr>
                <w:color w:val="000000" w:themeColor="text1"/>
                <w:sz w:val="22"/>
                <w:szCs w:val="22"/>
              </w:rPr>
              <w:t>CNP</w:t>
            </w:r>
          </w:p>
        </w:tc>
        <w:tc>
          <w:tcPr>
            <w:tcW w:w="1505" w:type="pct"/>
            <w:shd w:val="clear" w:color="auto" w:fill="auto"/>
            <w:vAlign w:val="center"/>
          </w:tcPr>
          <w:p w14:paraId="373EEE96" w14:textId="1D4441DA" w:rsidR="00223821" w:rsidRPr="00CE3219" w:rsidRDefault="00223821" w:rsidP="00027208">
            <w:pPr>
              <w:jc w:val="both"/>
              <w:rPr>
                <w:color w:val="000000" w:themeColor="text1"/>
                <w:sz w:val="22"/>
                <w:szCs w:val="22"/>
                <w:highlight w:val="lightGray"/>
              </w:rPr>
            </w:pPr>
            <w:r w:rsidRPr="00F06C28">
              <w:rPr>
                <w:color w:val="000000" w:themeColor="text1"/>
                <w:sz w:val="22"/>
                <w:szCs w:val="22"/>
              </w:rPr>
              <w:t>Via Teleconference</w:t>
            </w:r>
          </w:p>
        </w:tc>
      </w:tr>
      <w:tr w:rsidR="004508F5" w:rsidRPr="008064EA" w14:paraId="3BB34324" w14:textId="77777777" w:rsidTr="00831B56">
        <w:trPr>
          <w:trHeight w:val="288"/>
        </w:trPr>
        <w:tc>
          <w:tcPr>
            <w:tcW w:w="1306" w:type="pct"/>
            <w:shd w:val="clear" w:color="auto" w:fill="auto"/>
            <w:vAlign w:val="bottom"/>
          </w:tcPr>
          <w:p w14:paraId="4BADD1FE" w14:textId="4FF849D6" w:rsidR="004508F5" w:rsidRPr="00C65A07" w:rsidRDefault="004508F5" w:rsidP="00027208">
            <w:pPr>
              <w:jc w:val="both"/>
              <w:rPr>
                <w:color w:val="000000" w:themeColor="text1"/>
                <w:sz w:val="22"/>
                <w:szCs w:val="22"/>
              </w:rPr>
            </w:pPr>
            <w:r w:rsidRPr="00C65A07">
              <w:rPr>
                <w:color w:val="000000" w:themeColor="text1"/>
                <w:sz w:val="22"/>
                <w:szCs w:val="22"/>
              </w:rPr>
              <w:t>Reedy, Steve</w:t>
            </w:r>
          </w:p>
        </w:tc>
        <w:tc>
          <w:tcPr>
            <w:tcW w:w="2189" w:type="pct"/>
            <w:shd w:val="clear" w:color="auto" w:fill="auto"/>
            <w:vAlign w:val="bottom"/>
          </w:tcPr>
          <w:p w14:paraId="665DEC04" w14:textId="66252D80" w:rsidR="004508F5" w:rsidRPr="00C65A07" w:rsidRDefault="004508F5" w:rsidP="00027208">
            <w:pPr>
              <w:jc w:val="both"/>
              <w:rPr>
                <w:color w:val="000000" w:themeColor="text1"/>
                <w:sz w:val="22"/>
                <w:szCs w:val="22"/>
              </w:rPr>
            </w:pPr>
            <w:r w:rsidRPr="00C65A07">
              <w:rPr>
                <w:color w:val="000000" w:themeColor="text1"/>
                <w:sz w:val="22"/>
                <w:szCs w:val="22"/>
              </w:rPr>
              <w:t>CIM View Consulting</w:t>
            </w:r>
          </w:p>
        </w:tc>
        <w:tc>
          <w:tcPr>
            <w:tcW w:w="1505" w:type="pct"/>
            <w:shd w:val="clear" w:color="auto" w:fill="auto"/>
            <w:vAlign w:val="center"/>
          </w:tcPr>
          <w:p w14:paraId="3C344120" w14:textId="77777777" w:rsidR="004508F5" w:rsidRPr="00CE3219" w:rsidRDefault="004508F5" w:rsidP="00027208">
            <w:pPr>
              <w:jc w:val="both"/>
              <w:rPr>
                <w:color w:val="000000" w:themeColor="text1"/>
                <w:sz w:val="22"/>
                <w:szCs w:val="22"/>
                <w:highlight w:val="lightGray"/>
              </w:rPr>
            </w:pPr>
          </w:p>
        </w:tc>
      </w:tr>
      <w:tr w:rsidR="00F06C28" w:rsidRPr="008064EA" w14:paraId="3842CD44" w14:textId="77777777" w:rsidTr="00831B56">
        <w:trPr>
          <w:trHeight w:val="288"/>
        </w:trPr>
        <w:tc>
          <w:tcPr>
            <w:tcW w:w="1306" w:type="pct"/>
            <w:shd w:val="clear" w:color="auto" w:fill="auto"/>
            <w:vAlign w:val="bottom"/>
          </w:tcPr>
          <w:p w14:paraId="6FE4F59C" w14:textId="65CDD25F" w:rsidR="00F06C28" w:rsidRPr="00425A8D" w:rsidRDefault="00F06C28" w:rsidP="00027208">
            <w:pPr>
              <w:jc w:val="both"/>
              <w:rPr>
                <w:color w:val="000000" w:themeColor="text1"/>
                <w:sz w:val="22"/>
                <w:szCs w:val="22"/>
              </w:rPr>
            </w:pPr>
            <w:r w:rsidRPr="00425A8D">
              <w:rPr>
                <w:color w:val="000000" w:themeColor="text1"/>
                <w:sz w:val="22"/>
                <w:szCs w:val="22"/>
              </w:rPr>
              <w:t>Reimers, Andrew</w:t>
            </w:r>
          </w:p>
        </w:tc>
        <w:tc>
          <w:tcPr>
            <w:tcW w:w="2189" w:type="pct"/>
            <w:shd w:val="clear" w:color="auto" w:fill="auto"/>
            <w:vAlign w:val="bottom"/>
          </w:tcPr>
          <w:p w14:paraId="3DAF4973" w14:textId="3BDA3C71" w:rsidR="00F06C28" w:rsidRPr="00425A8D" w:rsidRDefault="00F06C28" w:rsidP="00027208">
            <w:pPr>
              <w:jc w:val="both"/>
              <w:rPr>
                <w:color w:val="000000" w:themeColor="text1"/>
                <w:sz w:val="22"/>
                <w:szCs w:val="22"/>
              </w:rPr>
            </w:pPr>
            <w:r w:rsidRPr="00425A8D">
              <w:rPr>
                <w:color w:val="000000" w:themeColor="text1"/>
                <w:sz w:val="22"/>
                <w:szCs w:val="22"/>
              </w:rPr>
              <w:t>Potomac Economics</w:t>
            </w:r>
          </w:p>
        </w:tc>
        <w:tc>
          <w:tcPr>
            <w:tcW w:w="1505" w:type="pct"/>
            <w:shd w:val="clear" w:color="auto" w:fill="auto"/>
            <w:vAlign w:val="center"/>
          </w:tcPr>
          <w:p w14:paraId="08A18A49" w14:textId="77777777" w:rsidR="00F06C28" w:rsidRPr="00CE3219" w:rsidRDefault="00F06C28" w:rsidP="00027208">
            <w:pPr>
              <w:jc w:val="both"/>
              <w:rPr>
                <w:color w:val="000000" w:themeColor="text1"/>
                <w:sz w:val="22"/>
                <w:szCs w:val="22"/>
                <w:highlight w:val="lightGray"/>
              </w:rPr>
            </w:pPr>
          </w:p>
        </w:tc>
      </w:tr>
      <w:tr w:rsidR="00027208" w:rsidRPr="008064EA" w14:paraId="7F6EEB20" w14:textId="77777777" w:rsidTr="00831B56">
        <w:trPr>
          <w:trHeight w:val="288"/>
        </w:trPr>
        <w:tc>
          <w:tcPr>
            <w:tcW w:w="1306" w:type="pct"/>
            <w:shd w:val="clear" w:color="auto" w:fill="auto"/>
            <w:vAlign w:val="bottom"/>
          </w:tcPr>
          <w:p w14:paraId="6024688B" w14:textId="483210CB" w:rsidR="00027208" w:rsidRPr="00AE076D" w:rsidRDefault="00027208" w:rsidP="00027208">
            <w:pPr>
              <w:jc w:val="both"/>
              <w:rPr>
                <w:color w:val="000000" w:themeColor="text1"/>
                <w:sz w:val="22"/>
                <w:szCs w:val="22"/>
              </w:rPr>
            </w:pPr>
            <w:r w:rsidRPr="00AE076D">
              <w:rPr>
                <w:color w:val="000000" w:themeColor="text1"/>
                <w:sz w:val="22"/>
                <w:szCs w:val="22"/>
              </w:rPr>
              <w:t>Rich, Katie</w:t>
            </w:r>
          </w:p>
        </w:tc>
        <w:tc>
          <w:tcPr>
            <w:tcW w:w="2189" w:type="pct"/>
            <w:shd w:val="clear" w:color="auto" w:fill="auto"/>
            <w:vAlign w:val="bottom"/>
          </w:tcPr>
          <w:p w14:paraId="6FCB9833" w14:textId="0BD7C6B3" w:rsidR="00027208" w:rsidRPr="00AE076D" w:rsidRDefault="00226160" w:rsidP="00027208">
            <w:pPr>
              <w:jc w:val="both"/>
              <w:rPr>
                <w:color w:val="000000" w:themeColor="text1"/>
                <w:sz w:val="22"/>
                <w:szCs w:val="22"/>
              </w:rPr>
            </w:pPr>
            <w:r w:rsidRPr="00AE076D">
              <w:rPr>
                <w:color w:val="000000" w:themeColor="text1"/>
                <w:sz w:val="22"/>
                <w:szCs w:val="22"/>
              </w:rPr>
              <w:t xml:space="preserve">Vistra </w:t>
            </w:r>
          </w:p>
        </w:tc>
        <w:tc>
          <w:tcPr>
            <w:tcW w:w="1505" w:type="pct"/>
            <w:shd w:val="clear" w:color="auto" w:fill="auto"/>
            <w:vAlign w:val="bottom"/>
          </w:tcPr>
          <w:p w14:paraId="709AD875" w14:textId="026BC39A" w:rsidR="00027208"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598CA138" w14:textId="77777777" w:rsidTr="00831B56">
        <w:trPr>
          <w:trHeight w:val="288"/>
        </w:trPr>
        <w:tc>
          <w:tcPr>
            <w:tcW w:w="1306" w:type="pct"/>
            <w:shd w:val="clear" w:color="auto" w:fill="auto"/>
            <w:vAlign w:val="bottom"/>
          </w:tcPr>
          <w:p w14:paraId="4131F45D" w14:textId="1111BCBA" w:rsidR="00027208" w:rsidRPr="00C65A07" w:rsidRDefault="00027208" w:rsidP="00027208">
            <w:pPr>
              <w:jc w:val="both"/>
              <w:rPr>
                <w:color w:val="000000" w:themeColor="text1"/>
                <w:sz w:val="22"/>
                <w:szCs w:val="22"/>
              </w:rPr>
            </w:pPr>
            <w:r w:rsidRPr="00C65A07">
              <w:rPr>
                <w:color w:val="000000" w:themeColor="text1"/>
                <w:sz w:val="22"/>
                <w:szCs w:val="22"/>
              </w:rPr>
              <w:t>Richmond, Michele</w:t>
            </w:r>
          </w:p>
        </w:tc>
        <w:tc>
          <w:tcPr>
            <w:tcW w:w="2189" w:type="pct"/>
            <w:shd w:val="clear" w:color="auto" w:fill="auto"/>
            <w:vAlign w:val="bottom"/>
          </w:tcPr>
          <w:p w14:paraId="347874AB" w14:textId="25D65ED6" w:rsidR="00027208" w:rsidRPr="00C65A07" w:rsidRDefault="00027208" w:rsidP="00027208">
            <w:pPr>
              <w:jc w:val="both"/>
              <w:rPr>
                <w:color w:val="000000" w:themeColor="text1"/>
                <w:sz w:val="22"/>
                <w:szCs w:val="22"/>
              </w:rPr>
            </w:pPr>
            <w:r w:rsidRPr="00C65A07">
              <w:rPr>
                <w:color w:val="000000" w:themeColor="text1"/>
                <w:sz w:val="22"/>
                <w:szCs w:val="22"/>
              </w:rPr>
              <w:t>Texas Competitive Power Advocates (TCPA)</w:t>
            </w:r>
          </w:p>
        </w:tc>
        <w:tc>
          <w:tcPr>
            <w:tcW w:w="1505" w:type="pct"/>
            <w:shd w:val="clear" w:color="auto" w:fill="auto"/>
            <w:vAlign w:val="bottom"/>
          </w:tcPr>
          <w:p w14:paraId="0C2098A5" w14:textId="7B6C6B2C" w:rsidR="00027208" w:rsidRPr="00CE3219" w:rsidRDefault="00C65A07" w:rsidP="00027208">
            <w:pPr>
              <w:jc w:val="both"/>
              <w:rPr>
                <w:color w:val="000000" w:themeColor="text1"/>
                <w:sz w:val="22"/>
                <w:szCs w:val="22"/>
                <w:highlight w:val="lightGray"/>
              </w:rPr>
            </w:pPr>
            <w:r>
              <w:rPr>
                <w:color w:val="000000" w:themeColor="text1"/>
                <w:sz w:val="22"/>
                <w:szCs w:val="22"/>
              </w:rPr>
              <w:t xml:space="preserve"> </w:t>
            </w:r>
          </w:p>
        </w:tc>
      </w:tr>
      <w:tr w:rsidR="00AE076D" w:rsidRPr="008064EA" w14:paraId="3EC7BBC1" w14:textId="77777777" w:rsidTr="00831B56">
        <w:trPr>
          <w:trHeight w:val="288"/>
        </w:trPr>
        <w:tc>
          <w:tcPr>
            <w:tcW w:w="1306" w:type="pct"/>
            <w:shd w:val="clear" w:color="auto" w:fill="auto"/>
            <w:vAlign w:val="bottom"/>
          </w:tcPr>
          <w:p w14:paraId="070AC414" w14:textId="5E0120E5" w:rsidR="00AE076D" w:rsidRPr="00AE076D" w:rsidRDefault="00AE076D" w:rsidP="00027208">
            <w:pPr>
              <w:jc w:val="both"/>
              <w:rPr>
                <w:color w:val="000000" w:themeColor="text1"/>
                <w:sz w:val="22"/>
                <w:szCs w:val="22"/>
              </w:rPr>
            </w:pPr>
            <w:r>
              <w:rPr>
                <w:color w:val="000000" w:themeColor="text1"/>
                <w:sz w:val="22"/>
                <w:szCs w:val="22"/>
              </w:rPr>
              <w:t>Rico, Guillermo</w:t>
            </w:r>
          </w:p>
        </w:tc>
        <w:tc>
          <w:tcPr>
            <w:tcW w:w="2189" w:type="pct"/>
            <w:shd w:val="clear" w:color="auto" w:fill="auto"/>
            <w:vAlign w:val="bottom"/>
          </w:tcPr>
          <w:p w14:paraId="4310DEB9" w14:textId="5C0E387A" w:rsidR="00AE076D" w:rsidRPr="00AE076D" w:rsidRDefault="00AE076D" w:rsidP="00027208">
            <w:pPr>
              <w:jc w:val="both"/>
              <w:rPr>
                <w:color w:val="000000" w:themeColor="text1"/>
                <w:sz w:val="22"/>
                <w:szCs w:val="22"/>
              </w:rPr>
            </w:pPr>
            <w:r>
              <w:rPr>
                <w:color w:val="000000" w:themeColor="text1"/>
                <w:sz w:val="22"/>
                <w:szCs w:val="22"/>
              </w:rPr>
              <w:t>CPS Energy</w:t>
            </w:r>
          </w:p>
        </w:tc>
        <w:tc>
          <w:tcPr>
            <w:tcW w:w="1505" w:type="pct"/>
            <w:shd w:val="clear" w:color="auto" w:fill="auto"/>
            <w:vAlign w:val="center"/>
          </w:tcPr>
          <w:p w14:paraId="793D4688" w14:textId="28998879"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C95338" w:rsidRPr="008064EA" w14:paraId="60523D35" w14:textId="77777777" w:rsidTr="00831B56">
        <w:trPr>
          <w:trHeight w:val="288"/>
        </w:trPr>
        <w:tc>
          <w:tcPr>
            <w:tcW w:w="1306" w:type="pct"/>
            <w:shd w:val="clear" w:color="auto" w:fill="auto"/>
            <w:vAlign w:val="bottom"/>
          </w:tcPr>
          <w:p w14:paraId="26045462" w14:textId="3D7F56BE" w:rsidR="00C95338" w:rsidRPr="00AE076D" w:rsidRDefault="00C95338" w:rsidP="00027208">
            <w:pPr>
              <w:jc w:val="both"/>
              <w:rPr>
                <w:color w:val="000000" w:themeColor="text1"/>
                <w:sz w:val="22"/>
                <w:szCs w:val="22"/>
              </w:rPr>
            </w:pPr>
            <w:r w:rsidRPr="00AE076D">
              <w:rPr>
                <w:color w:val="000000" w:themeColor="text1"/>
                <w:sz w:val="22"/>
                <w:szCs w:val="22"/>
              </w:rPr>
              <w:t>Ritch, John</w:t>
            </w:r>
          </w:p>
        </w:tc>
        <w:tc>
          <w:tcPr>
            <w:tcW w:w="2189" w:type="pct"/>
            <w:shd w:val="clear" w:color="auto" w:fill="auto"/>
            <w:vAlign w:val="bottom"/>
          </w:tcPr>
          <w:p w14:paraId="0F25F3AB" w14:textId="5F87DE49" w:rsidR="00C95338" w:rsidRPr="00AE076D" w:rsidRDefault="00C95338" w:rsidP="00027208">
            <w:pPr>
              <w:jc w:val="both"/>
              <w:rPr>
                <w:color w:val="000000" w:themeColor="text1"/>
                <w:sz w:val="22"/>
                <w:szCs w:val="22"/>
              </w:rPr>
            </w:pPr>
            <w:r w:rsidRPr="00AE076D">
              <w:rPr>
                <w:color w:val="000000" w:themeColor="text1"/>
                <w:sz w:val="22"/>
                <w:szCs w:val="22"/>
              </w:rPr>
              <w:t xml:space="preserve">Trafigura </w:t>
            </w:r>
          </w:p>
        </w:tc>
        <w:tc>
          <w:tcPr>
            <w:tcW w:w="1505" w:type="pct"/>
            <w:shd w:val="clear" w:color="auto" w:fill="auto"/>
            <w:vAlign w:val="center"/>
          </w:tcPr>
          <w:p w14:paraId="3E01A636" w14:textId="7816689C" w:rsidR="00C95338" w:rsidRPr="00CE3219" w:rsidRDefault="00A23298" w:rsidP="00027208">
            <w:pPr>
              <w:jc w:val="both"/>
              <w:rPr>
                <w:color w:val="000000" w:themeColor="text1"/>
                <w:sz w:val="22"/>
                <w:szCs w:val="22"/>
                <w:highlight w:val="lightGray"/>
              </w:rPr>
            </w:pPr>
            <w:r w:rsidRPr="00F06C28">
              <w:rPr>
                <w:color w:val="000000" w:themeColor="text1"/>
                <w:sz w:val="22"/>
                <w:szCs w:val="22"/>
              </w:rPr>
              <w:t>Via Teleconference</w:t>
            </w:r>
          </w:p>
        </w:tc>
      </w:tr>
      <w:tr w:rsidR="00AE076D" w:rsidRPr="008064EA" w14:paraId="29687B44" w14:textId="77777777" w:rsidTr="00831B56">
        <w:trPr>
          <w:trHeight w:val="288"/>
        </w:trPr>
        <w:tc>
          <w:tcPr>
            <w:tcW w:w="1306" w:type="pct"/>
            <w:shd w:val="clear" w:color="auto" w:fill="auto"/>
            <w:vAlign w:val="bottom"/>
          </w:tcPr>
          <w:p w14:paraId="79C6DF64" w14:textId="4BDF4C63" w:rsidR="00AE076D" w:rsidRPr="00C65A07" w:rsidRDefault="00AE076D" w:rsidP="00027208">
            <w:pPr>
              <w:jc w:val="both"/>
              <w:rPr>
                <w:color w:val="000000" w:themeColor="text1"/>
                <w:sz w:val="22"/>
                <w:szCs w:val="22"/>
              </w:rPr>
            </w:pPr>
            <w:r>
              <w:rPr>
                <w:color w:val="000000" w:themeColor="text1"/>
                <w:sz w:val="22"/>
                <w:szCs w:val="22"/>
              </w:rPr>
              <w:t>Rodriguez, Roberto</w:t>
            </w:r>
          </w:p>
        </w:tc>
        <w:tc>
          <w:tcPr>
            <w:tcW w:w="2189" w:type="pct"/>
            <w:shd w:val="clear" w:color="auto" w:fill="auto"/>
            <w:vAlign w:val="bottom"/>
          </w:tcPr>
          <w:p w14:paraId="5D74E65A" w14:textId="5BF33BE6" w:rsidR="00AE076D" w:rsidRPr="00C65A07" w:rsidRDefault="00AE076D" w:rsidP="00027208">
            <w:pPr>
              <w:jc w:val="both"/>
              <w:rPr>
                <w:color w:val="000000" w:themeColor="text1"/>
                <w:sz w:val="22"/>
                <w:szCs w:val="22"/>
              </w:rPr>
            </w:pPr>
            <w:r>
              <w:rPr>
                <w:color w:val="000000" w:themeColor="text1"/>
                <w:sz w:val="22"/>
                <w:szCs w:val="22"/>
              </w:rPr>
              <w:t>CNP</w:t>
            </w:r>
          </w:p>
        </w:tc>
        <w:tc>
          <w:tcPr>
            <w:tcW w:w="1505" w:type="pct"/>
            <w:shd w:val="clear" w:color="auto" w:fill="auto"/>
            <w:vAlign w:val="bottom"/>
          </w:tcPr>
          <w:p w14:paraId="68B6019B" w14:textId="1D4DDAFF"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223821" w:rsidRPr="008064EA" w14:paraId="7E03E2D6" w14:textId="77777777" w:rsidTr="00831B56">
        <w:trPr>
          <w:trHeight w:val="288"/>
        </w:trPr>
        <w:tc>
          <w:tcPr>
            <w:tcW w:w="1306" w:type="pct"/>
            <w:shd w:val="clear" w:color="auto" w:fill="auto"/>
            <w:vAlign w:val="bottom"/>
          </w:tcPr>
          <w:p w14:paraId="47015919" w14:textId="0875EEF4" w:rsidR="00223821" w:rsidRDefault="00223821" w:rsidP="00027208">
            <w:pPr>
              <w:jc w:val="both"/>
              <w:rPr>
                <w:color w:val="000000" w:themeColor="text1"/>
                <w:sz w:val="22"/>
                <w:szCs w:val="22"/>
              </w:rPr>
            </w:pPr>
            <w:r>
              <w:rPr>
                <w:color w:val="000000" w:themeColor="text1"/>
                <w:sz w:val="22"/>
                <w:szCs w:val="22"/>
              </w:rPr>
              <w:t>Roth, Werner</w:t>
            </w:r>
          </w:p>
        </w:tc>
        <w:tc>
          <w:tcPr>
            <w:tcW w:w="2189" w:type="pct"/>
            <w:shd w:val="clear" w:color="auto" w:fill="auto"/>
            <w:vAlign w:val="bottom"/>
          </w:tcPr>
          <w:p w14:paraId="19C3E48F" w14:textId="5772CAFA" w:rsidR="00223821" w:rsidRDefault="00223821" w:rsidP="00027208">
            <w:pPr>
              <w:jc w:val="both"/>
              <w:rPr>
                <w:color w:val="000000" w:themeColor="text1"/>
                <w:sz w:val="22"/>
                <w:szCs w:val="22"/>
              </w:rPr>
            </w:pPr>
            <w:r>
              <w:rPr>
                <w:color w:val="000000" w:themeColor="text1"/>
                <w:sz w:val="22"/>
                <w:szCs w:val="22"/>
              </w:rPr>
              <w:t>PUCT</w:t>
            </w:r>
          </w:p>
        </w:tc>
        <w:tc>
          <w:tcPr>
            <w:tcW w:w="1505" w:type="pct"/>
            <w:shd w:val="clear" w:color="auto" w:fill="auto"/>
            <w:vAlign w:val="bottom"/>
          </w:tcPr>
          <w:p w14:paraId="0B23F893" w14:textId="69E1C996" w:rsidR="00223821" w:rsidRPr="00A732B0" w:rsidRDefault="00223821" w:rsidP="00027208">
            <w:pPr>
              <w:jc w:val="both"/>
              <w:rPr>
                <w:color w:val="000000" w:themeColor="text1"/>
                <w:sz w:val="22"/>
                <w:szCs w:val="22"/>
              </w:rPr>
            </w:pPr>
            <w:r w:rsidRPr="00F06C28">
              <w:rPr>
                <w:color w:val="000000" w:themeColor="text1"/>
                <w:sz w:val="22"/>
                <w:szCs w:val="22"/>
              </w:rPr>
              <w:t>Via Teleconference</w:t>
            </w:r>
          </w:p>
        </w:tc>
      </w:tr>
      <w:tr w:rsidR="00090DD3" w:rsidRPr="008064EA" w14:paraId="1162FAA9" w14:textId="77777777" w:rsidTr="00831B56">
        <w:trPr>
          <w:trHeight w:val="288"/>
        </w:trPr>
        <w:tc>
          <w:tcPr>
            <w:tcW w:w="1306" w:type="pct"/>
            <w:shd w:val="clear" w:color="auto" w:fill="auto"/>
            <w:vAlign w:val="bottom"/>
          </w:tcPr>
          <w:p w14:paraId="0487D137" w14:textId="32BB0E79" w:rsidR="00090DD3" w:rsidRPr="00C65A07" w:rsidRDefault="00090DD3" w:rsidP="00027208">
            <w:pPr>
              <w:jc w:val="both"/>
              <w:rPr>
                <w:color w:val="000000" w:themeColor="text1"/>
                <w:sz w:val="22"/>
                <w:szCs w:val="22"/>
              </w:rPr>
            </w:pPr>
            <w:r>
              <w:rPr>
                <w:color w:val="000000" w:themeColor="text1"/>
                <w:sz w:val="22"/>
                <w:szCs w:val="22"/>
              </w:rPr>
              <w:t>Sablosky, Maximillian</w:t>
            </w:r>
          </w:p>
        </w:tc>
        <w:tc>
          <w:tcPr>
            <w:tcW w:w="2189" w:type="pct"/>
            <w:shd w:val="clear" w:color="auto" w:fill="auto"/>
            <w:vAlign w:val="bottom"/>
          </w:tcPr>
          <w:p w14:paraId="6971DB15" w14:textId="1766B774" w:rsidR="00090DD3" w:rsidRPr="00C65A07" w:rsidRDefault="00090DD3" w:rsidP="00027208">
            <w:pPr>
              <w:jc w:val="both"/>
              <w:rPr>
                <w:color w:val="000000" w:themeColor="text1"/>
                <w:sz w:val="22"/>
                <w:szCs w:val="22"/>
              </w:rPr>
            </w:pPr>
            <w:proofErr w:type="spellStart"/>
            <w:r>
              <w:rPr>
                <w:color w:val="000000" w:themeColor="text1"/>
                <w:sz w:val="22"/>
                <w:szCs w:val="22"/>
              </w:rPr>
              <w:t>Qcells</w:t>
            </w:r>
            <w:proofErr w:type="spellEnd"/>
          </w:p>
        </w:tc>
        <w:tc>
          <w:tcPr>
            <w:tcW w:w="1505" w:type="pct"/>
            <w:shd w:val="clear" w:color="auto" w:fill="auto"/>
            <w:vAlign w:val="bottom"/>
          </w:tcPr>
          <w:p w14:paraId="4FEEA5FF" w14:textId="11E7485B" w:rsidR="00090DD3" w:rsidRPr="00CE3219" w:rsidRDefault="00090DD3" w:rsidP="00027208">
            <w:pPr>
              <w:jc w:val="both"/>
              <w:rPr>
                <w:color w:val="000000" w:themeColor="text1"/>
                <w:sz w:val="22"/>
                <w:szCs w:val="22"/>
                <w:highlight w:val="lightGray"/>
              </w:rPr>
            </w:pPr>
            <w:r w:rsidRPr="00A732B0">
              <w:rPr>
                <w:color w:val="000000" w:themeColor="text1"/>
                <w:sz w:val="22"/>
                <w:szCs w:val="22"/>
              </w:rPr>
              <w:t>Via Teleconference</w:t>
            </w:r>
          </w:p>
        </w:tc>
      </w:tr>
      <w:tr w:rsidR="00027208" w:rsidRPr="008064EA" w14:paraId="1FA95CF5" w14:textId="77777777" w:rsidTr="00831B56">
        <w:trPr>
          <w:trHeight w:val="288"/>
        </w:trPr>
        <w:tc>
          <w:tcPr>
            <w:tcW w:w="1306" w:type="pct"/>
            <w:shd w:val="clear" w:color="auto" w:fill="auto"/>
            <w:vAlign w:val="bottom"/>
          </w:tcPr>
          <w:p w14:paraId="53554031" w14:textId="1D46C641" w:rsidR="00027208" w:rsidRPr="00C65A07" w:rsidRDefault="00027208" w:rsidP="00027208">
            <w:pPr>
              <w:jc w:val="both"/>
              <w:rPr>
                <w:color w:val="000000" w:themeColor="text1"/>
                <w:sz w:val="22"/>
                <w:szCs w:val="22"/>
              </w:rPr>
            </w:pPr>
            <w:r w:rsidRPr="00C65A07">
              <w:rPr>
                <w:color w:val="000000" w:themeColor="text1"/>
                <w:sz w:val="22"/>
                <w:szCs w:val="22"/>
              </w:rPr>
              <w:t>Safko, Trevor</w:t>
            </w:r>
          </w:p>
        </w:tc>
        <w:tc>
          <w:tcPr>
            <w:tcW w:w="2189" w:type="pct"/>
            <w:shd w:val="clear" w:color="auto" w:fill="auto"/>
            <w:vAlign w:val="bottom"/>
          </w:tcPr>
          <w:p w14:paraId="088C758A" w14:textId="2BEB6428" w:rsidR="00027208" w:rsidRPr="00C65A07" w:rsidRDefault="00027208" w:rsidP="00027208">
            <w:pPr>
              <w:jc w:val="both"/>
              <w:rPr>
                <w:color w:val="000000" w:themeColor="text1"/>
                <w:sz w:val="22"/>
                <w:szCs w:val="22"/>
              </w:rPr>
            </w:pPr>
            <w:r w:rsidRPr="00C65A07">
              <w:rPr>
                <w:color w:val="000000" w:themeColor="text1"/>
                <w:sz w:val="22"/>
                <w:szCs w:val="22"/>
              </w:rPr>
              <w:t>LCRA</w:t>
            </w:r>
          </w:p>
        </w:tc>
        <w:tc>
          <w:tcPr>
            <w:tcW w:w="1505" w:type="pct"/>
            <w:shd w:val="clear" w:color="auto" w:fill="auto"/>
            <w:vAlign w:val="bottom"/>
          </w:tcPr>
          <w:p w14:paraId="0F85EB87" w14:textId="77777777" w:rsidR="00027208" w:rsidRPr="00CE3219" w:rsidRDefault="00027208" w:rsidP="00027208">
            <w:pPr>
              <w:jc w:val="both"/>
              <w:rPr>
                <w:color w:val="000000" w:themeColor="text1"/>
                <w:sz w:val="22"/>
                <w:szCs w:val="22"/>
                <w:highlight w:val="lightGray"/>
              </w:rPr>
            </w:pPr>
          </w:p>
        </w:tc>
      </w:tr>
      <w:tr w:rsidR="00090DD3" w:rsidRPr="008064EA" w14:paraId="7E10BEC9" w14:textId="77777777" w:rsidTr="00831B56">
        <w:trPr>
          <w:trHeight w:val="288"/>
        </w:trPr>
        <w:tc>
          <w:tcPr>
            <w:tcW w:w="1306" w:type="pct"/>
            <w:shd w:val="clear" w:color="auto" w:fill="auto"/>
            <w:vAlign w:val="bottom"/>
          </w:tcPr>
          <w:p w14:paraId="18680953" w14:textId="39255DC4" w:rsidR="00090DD3" w:rsidRPr="00C65A07" w:rsidRDefault="00090DD3" w:rsidP="00027208">
            <w:pPr>
              <w:jc w:val="both"/>
              <w:rPr>
                <w:color w:val="000000" w:themeColor="text1"/>
                <w:sz w:val="22"/>
                <w:szCs w:val="22"/>
              </w:rPr>
            </w:pPr>
            <w:proofErr w:type="spellStart"/>
            <w:r>
              <w:rPr>
                <w:color w:val="000000" w:themeColor="text1"/>
                <w:sz w:val="22"/>
                <w:szCs w:val="22"/>
              </w:rPr>
              <w:t>Sapunova</w:t>
            </w:r>
            <w:proofErr w:type="spellEnd"/>
            <w:r>
              <w:rPr>
                <w:color w:val="000000" w:themeColor="text1"/>
                <w:sz w:val="22"/>
                <w:szCs w:val="22"/>
              </w:rPr>
              <w:t>, Ralitsa</w:t>
            </w:r>
          </w:p>
        </w:tc>
        <w:tc>
          <w:tcPr>
            <w:tcW w:w="2189" w:type="pct"/>
            <w:shd w:val="clear" w:color="auto" w:fill="auto"/>
            <w:vAlign w:val="bottom"/>
          </w:tcPr>
          <w:p w14:paraId="6A3A749D" w14:textId="748D1D4C" w:rsidR="00090DD3" w:rsidRPr="00C65A07" w:rsidRDefault="00090DD3" w:rsidP="00027208">
            <w:pPr>
              <w:jc w:val="both"/>
              <w:rPr>
                <w:color w:val="000000" w:themeColor="text1"/>
                <w:sz w:val="22"/>
                <w:szCs w:val="22"/>
              </w:rPr>
            </w:pPr>
            <w:r>
              <w:rPr>
                <w:color w:val="000000" w:themeColor="text1"/>
                <w:sz w:val="22"/>
                <w:szCs w:val="22"/>
              </w:rPr>
              <w:t>Mercuria</w:t>
            </w:r>
          </w:p>
        </w:tc>
        <w:tc>
          <w:tcPr>
            <w:tcW w:w="1505" w:type="pct"/>
            <w:shd w:val="clear" w:color="auto" w:fill="auto"/>
            <w:vAlign w:val="bottom"/>
          </w:tcPr>
          <w:p w14:paraId="5F98A577" w14:textId="66B23083" w:rsidR="00090DD3" w:rsidRPr="00CE3219" w:rsidRDefault="00090DD3" w:rsidP="00027208">
            <w:pPr>
              <w:jc w:val="both"/>
              <w:rPr>
                <w:color w:val="000000" w:themeColor="text1"/>
                <w:sz w:val="22"/>
                <w:szCs w:val="22"/>
                <w:highlight w:val="lightGray"/>
              </w:rPr>
            </w:pPr>
            <w:r w:rsidRPr="00090DD3">
              <w:rPr>
                <w:color w:val="000000" w:themeColor="text1"/>
                <w:sz w:val="22"/>
                <w:szCs w:val="22"/>
              </w:rPr>
              <w:t>puc.texas.gov</w:t>
            </w:r>
          </w:p>
        </w:tc>
      </w:tr>
      <w:tr w:rsidR="00C65A07" w:rsidRPr="008064EA" w14:paraId="4BEA4553" w14:textId="77777777" w:rsidTr="00831B56">
        <w:trPr>
          <w:trHeight w:val="288"/>
        </w:trPr>
        <w:tc>
          <w:tcPr>
            <w:tcW w:w="1306" w:type="pct"/>
            <w:shd w:val="clear" w:color="auto" w:fill="auto"/>
            <w:vAlign w:val="bottom"/>
          </w:tcPr>
          <w:p w14:paraId="795FD8BD" w14:textId="5B8D8401" w:rsidR="00C65A07" w:rsidRPr="00C65A07" w:rsidRDefault="00C65A07" w:rsidP="00027208">
            <w:pPr>
              <w:jc w:val="both"/>
              <w:rPr>
                <w:color w:val="000000" w:themeColor="text1"/>
                <w:sz w:val="22"/>
                <w:szCs w:val="22"/>
              </w:rPr>
            </w:pPr>
            <w:r>
              <w:rPr>
                <w:color w:val="000000" w:themeColor="text1"/>
                <w:sz w:val="22"/>
                <w:szCs w:val="22"/>
              </w:rPr>
              <w:t>Schwarz, Brad</w:t>
            </w:r>
          </w:p>
        </w:tc>
        <w:tc>
          <w:tcPr>
            <w:tcW w:w="2189" w:type="pct"/>
            <w:shd w:val="clear" w:color="auto" w:fill="auto"/>
            <w:vAlign w:val="bottom"/>
          </w:tcPr>
          <w:p w14:paraId="6D0AD460" w14:textId="35717C38" w:rsidR="00C65A07" w:rsidRPr="00C65A07" w:rsidRDefault="00C65A07" w:rsidP="00027208">
            <w:pPr>
              <w:jc w:val="both"/>
              <w:rPr>
                <w:color w:val="000000" w:themeColor="text1"/>
                <w:sz w:val="22"/>
                <w:szCs w:val="22"/>
              </w:rPr>
            </w:pPr>
            <w:r>
              <w:rPr>
                <w:color w:val="000000" w:themeColor="text1"/>
                <w:sz w:val="22"/>
                <w:szCs w:val="22"/>
              </w:rPr>
              <w:t>Sharyland</w:t>
            </w:r>
          </w:p>
        </w:tc>
        <w:tc>
          <w:tcPr>
            <w:tcW w:w="1505" w:type="pct"/>
            <w:shd w:val="clear" w:color="auto" w:fill="auto"/>
            <w:vAlign w:val="bottom"/>
          </w:tcPr>
          <w:p w14:paraId="538261AE" w14:textId="77777777" w:rsidR="00C65A07" w:rsidRPr="00CE3219" w:rsidRDefault="00C65A07" w:rsidP="00027208">
            <w:pPr>
              <w:jc w:val="both"/>
              <w:rPr>
                <w:color w:val="000000" w:themeColor="text1"/>
                <w:sz w:val="22"/>
                <w:szCs w:val="22"/>
                <w:highlight w:val="lightGray"/>
              </w:rPr>
            </w:pPr>
          </w:p>
        </w:tc>
      </w:tr>
      <w:tr w:rsidR="00027208" w:rsidRPr="008064EA" w14:paraId="68BD9537" w14:textId="77777777" w:rsidTr="00831B56">
        <w:trPr>
          <w:trHeight w:val="288"/>
        </w:trPr>
        <w:tc>
          <w:tcPr>
            <w:tcW w:w="1306" w:type="pct"/>
            <w:shd w:val="clear" w:color="auto" w:fill="auto"/>
            <w:vAlign w:val="bottom"/>
          </w:tcPr>
          <w:p w14:paraId="2A66FC80" w14:textId="77777777" w:rsidR="00027208" w:rsidRPr="00C65A07" w:rsidRDefault="00027208" w:rsidP="00027208">
            <w:pPr>
              <w:jc w:val="both"/>
              <w:rPr>
                <w:color w:val="000000" w:themeColor="text1"/>
                <w:sz w:val="22"/>
                <w:szCs w:val="22"/>
              </w:rPr>
            </w:pPr>
            <w:r w:rsidRPr="00C65A07">
              <w:rPr>
                <w:color w:val="000000" w:themeColor="text1"/>
                <w:sz w:val="22"/>
                <w:szCs w:val="22"/>
              </w:rPr>
              <w:t>Scott, Kathy</w:t>
            </w:r>
          </w:p>
        </w:tc>
        <w:tc>
          <w:tcPr>
            <w:tcW w:w="2189" w:type="pct"/>
            <w:shd w:val="clear" w:color="auto" w:fill="auto"/>
            <w:vAlign w:val="bottom"/>
          </w:tcPr>
          <w:p w14:paraId="4BF17997" w14:textId="64225393" w:rsidR="00027208" w:rsidRPr="00C65A07" w:rsidRDefault="00027208" w:rsidP="00027208">
            <w:pPr>
              <w:jc w:val="both"/>
              <w:rPr>
                <w:color w:val="000000" w:themeColor="text1"/>
                <w:sz w:val="22"/>
                <w:szCs w:val="22"/>
              </w:rPr>
            </w:pPr>
            <w:r w:rsidRPr="00C65A07">
              <w:rPr>
                <w:color w:val="000000" w:themeColor="text1"/>
                <w:sz w:val="22"/>
                <w:szCs w:val="22"/>
              </w:rPr>
              <w:t>CNP</w:t>
            </w:r>
          </w:p>
        </w:tc>
        <w:tc>
          <w:tcPr>
            <w:tcW w:w="1505" w:type="pct"/>
            <w:shd w:val="clear" w:color="auto" w:fill="auto"/>
            <w:vAlign w:val="bottom"/>
          </w:tcPr>
          <w:p w14:paraId="09D26D73" w14:textId="551187CA" w:rsidR="00027208" w:rsidRPr="00CE3219" w:rsidRDefault="00027208" w:rsidP="00027208">
            <w:pPr>
              <w:jc w:val="both"/>
              <w:rPr>
                <w:color w:val="000000" w:themeColor="text1"/>
                <w:sz w:val="22"/>
                <w:szCs w:val="22"/>
                <w:highlight w:val="lightGray"/>
              </w:rPr>
            </w:pPr>
          </w:p>
        </w:tc>
      </w:tr>
      <w:tr w:rsidR="00AE076D" w:rsidRPr="008064EA" w14:paraId="2CB1721B" w14:textId="77777777" w:rsidTr="00831B56">
        <w:trPr>
          <w:trHeight w:val="288"/>
        </w:trPr>
        <w:tc>
          <w:tcPr>
            <w:tcW w:w="1306" w:type="pct"/>
            <w:shd w:val="clear" w:color="auto" w:fill="auto"/>
            <w:vAlign w:val="bottom"/>
          </w:tcPr>
          <w:p w14:paraId="1C2D0641" w14:textId="503D39ED" w:rsidR="00AE076D" w:rsidRPr="00C65A07" w:rsidRDefault="00AE076D" w:rsidP="00027208">
            <w:pPr>
              <w:jc w:val="both"/>
              <w:rPr>
                <w:color w:val="000000" w:themeColor="text1"/>
                <w:sz w:val="22"/>
                <w:szCs w:val="22"/>
              </w:rPr>
            </w:pPr>
            <w:r>
              <w:rPr>
                <w:color w:val="000000" w:themeColor="text1"/>
                <w:sz w:val="22"/>
                <w:szCs w:val="22"/>
              </w:rPr>
              <w:t>Seibel, Alexander</w:t>
            </w:r>
          </w:p>
        </w:tc>
        <w:tc>
          <w:tcPr>
            <w:tcW w:w="2189" w:type="pct"/>
            <w:shd w:val="clear" w:color="auto" w:fill="auto"/>
            <w:vAlign w:val="bottom"/>
          </w:tcPr>
          <w:p w14:paraId="06559CEC" w14:textId="0F274AF9" w:rsidR="00AE076D" w:rsidRPr="00C65A07" w:rsidRDefault="00AE076D" w:rsidP="00027208">
            <w:pPr>
              <w:jc w:val="both"/>
              <w:rPr>
                <w:color w:val="000000" w:themeColor="text1"/>
                <w:sz w:val="22"/>
                <w:szCs w:val="22"/>
              </w:rPr>
            </w:pPr>
            <w:r>
              <w:rPr>
                <w:color w:val="000000" w:themeColor="text1"/>
                <w:sz w:val="22"/>
                <w:szCs w:val="22"/>
              </w:rPr>
              <w:t>OCI Energy</w:t>
            </w:r>
          </w:p>
        </w:tc>
        <w:tc>
          <w:tcPr>
            <w:tcW w:w="1505" w:type="pct"/>
            <w:shd w:val="clear" w:color="auto" w:fill="auto"/>
            <w:vAlign w:val="bottom"/>
          </w:tcPr>
          <w:p w14:paraId="1D71AAC8" w14:textId="7173F43E" w:rsidR="00AE076D" w:rsidRPr="00CE3219" w:rsidRDefault="00AE076D" w:rsidP="00027208">
            <w:pPr>
              <w:jc w:val="both"/>
              <w:rPr>
                <w:color w:val="000000" w:themeColor="text1"/>
                <w:sz w:val="22"/>
                <w:szCs w:val="22"/>
                <w:highlight w:val="lightGray"/>
              </w:rPr>
            </w:pPr>
            <w:r w:rsidRPr="00A732B0">
              <w:rPr>
                <w:color w:val="000000" w:themeColor="text1"/>
                <w:sz w:val="22"/>
                <w:szCs w:val="22"/>
              </w:rPr>
              <w:t>Via Teleconference</w:t>
            </w:r>
          </w:p>
        </w:tc>
      </w:tr>
      <w:tr w:rsidR="00090DD3" w:rsidRPr="008064EA" w14:paraId="27B5EABD" w14:textId="77777777" w:rsidTr="00831B56">
        <w:trPr>
          <w:trHeight w:val="288"/>
        </w:trPr>
        <w:tc>
          <w:tcPr>
            <w:tcW w:w="1306" w:type="pct"/>
            <w:shd w:val="clear" w:color="auto" w:fill="auto"/>
            <w:vAlign w:val="bottom"/>
          </w:tcPr>
          <w:p w14:paraId="53089CB7" w14:textId="683398A8" w:rsidR="00090DD3" w:rsidRDefault="00090DD3" w:rsidP="00027208">
            <w:pPr>
              <w:jc w:val="both"/>
              <w:rPr>
                <w:color w:val="000000" w:themeColor="text1"/>
                <w:sz w:val="22"/>
                <w:szCs w:val="22"/>
              </w:rPr>
            </w:pPr>
            <w:r>
              <w:rPr>
                <w:color w:val="000000" w:themeColor="text1"/>
                <w:sz w:val="22"/>
                <w:szCs w:val="22"/>
              </w:rPr>
              <w:t>Sersen, Julian</w:t>
            </w:r>
          </w:p>
        </w:tc>
        <w:tc>
          <w:tcPr>
            <w:tcW w:w="2189" w:type="pct"/>
            <w:shd w:val="clear" w:color="auto" w:fill="auto"/>
            <w:vAlign w:val="bottom"/>
          </w:tcPr>
          <w:p w14:paraId="0C70EA75" w14:textId="49E1C462" w:rsidR="00090DD3" w:rsidRDefault="00090DD3" w:rsidP="00027208">
            <w:pPr>
              <w:jc w:val="both"/>
              <w:rPr>
                <w:color w:val="000000" w:themeColor="text1"/>
                <w:sz w:val="22"/>
                <w:szCs w:val="22"/>
              </w:rPr>
            </w:pPr>
            <w:r>
              <w:rPr>
                <w:color w:val="000000" w:themeColor="text1"/>
                <w:sz w:val="22"/>
                <w:szCs w:val="22"/>
              </w:rPr>
              <w:t>Baker Botts</w:t>
            </w:r>
          </w:p>
        </w:tc>
        <w:tc>
          <w:tcPr>
            <w:tcW w:w="1505" w:type="pct"/>
            <w:shd w:val="clear" w:color="auto" w:fill="auto"/>
            <w:vAlign w:val="bottom"/>
          </w:tcPr>
          <w:p w14:paraId="62DF330A" w14:textId="7537C3E2" w:rsidR="00090DD3" w:rsidRPr="00090DD3" w:rsidRDefault="00090DD3" w:rsidP="00027208">
            <w:pPr>
              <w:jc w:val="both"/>
              <w:rPr>
                <w:b/>
                <w:bCs/>
                <w:color w:val="000000" w:themeColor="text1"/>
                <w:sz w:val="22"/>
                <w:szCs w:val="22"/>
              </w:rPr>
            </w:pPr>
            <w:r w:rsidRPr="00A732B0">
              <w:rPr>
                <w:color w:val="000000" w:themeColor="text1"/>
                <w:sz w:val="22"/>
                <w:szCs w:val="22"/>
              </w:rPr>
              <w:t>Via Teleconference</w:t>
            </w:r>
          </w:p>
        </w:tc>
      </w:tr>
      <w:tr w:rsidR="00C924CC" w:rsidRPr="008064EA" w14:paraId="1D9281FE" w14:textId="77777777" w:rsidTr="00831B56">
        <w:trPr>
          <w:trHeight w:val="288"/>
        </w:trPr>
        <w:tc>
          <w:tcPr>
            <w:tcW w:w="1306" w:type="pct"/>
            <w:shd w:val="clear" w:color="auto" w:fill="auto"/>
            <w:vAlign w:val="bottom"/>
          </w:tcPr>
          <w:p w14:paraId="17410BAE" w14:textId="2D3C1386" w:rsidR="00C924CC" w:rsidRDefault="00C924CC" w:rsidP="00027208">
            <w:pPr>
              <w:jc w:val="both"/>
              <w:rPr>
                <w:color w:val="000000" w:themeColor="text1"/>
                <w:sz w:val="22"/>
                <w:szCs w:val="22"/>
              </w:rPr>
            </w:pPr>
            <w:r>
              <w:rPr>
                <w:color w:val="000000" w:themeColor="text1"/>
                <w:sz w:val="22"/>
                <w:szCs w:val="22"/>
              </w:rPr>
              <w:t>Siddiqi, Shams</w:t>
            </w:r>
          </w:p>
        </w:tc>
        <w:tc>
          <w:tcPr>
            <w:tcW w:w="2189" w:type="pct"/>
            <w:shd w:val="clear" w:color="auto" w:fill="auto"/>
            <w:vAlign w:val="bottom"/>
          </w:tcPr>
          <w:p w14:paraId="3569D0B4" w14:textId="3CFF15F9" w:rsidR="00C924CC" w:rsidRDefault="00C924CC" w:rsidP="00027208">
            <w:pPr>
              <w:jc w:val="both"/>
              <w:rPr>
                <w:color w:val="000000" w:themeColor="text1"/>
                <w:sz w:val="22"/>
                <w:szCs w:val="22"/>
              </w:rPr>
            </w:pPr>
            <w:r>
              <w:rPr>
                <w:color w:val="000000" w:themeColor="text1"/>
                <w:sz w:val="22"/>
                <w:szCs w:val="22"/>
              </w:rPr>
              <w:t>Crescent Power</w:t>
            </w:r>
          </w:p>
        </w:tc>
        <w:tc>
          <w:tcPr>
            <w:tcW w:w="1505" w:type="pct"/>
            <w:shd w:val="clear" w:color="auto" w:fill="auto"/>
            <w:vAlign w:val="bottom"/>
          </w:tcPr>
          <w:p w14:paraId="37784F99" w14:textId="20FAB80B" w:rsidR="00C924CC" w:rsidRPr="00A732B0" w:rsidRDefault="00C924CC" w:rsidP="00027208">
            <w:pPr>
              <w:jc w:val="both"/>
              <w:rPr>
                <w:color w:val="000000" w:themeColor="text1"/>
                <w:sz w:val="22"/>
                <w:szCs w:val="22"/>
              </w:rPr>
            </w:pPr>
            <w:r w:rsidRPr="00F06C28">
              <w:rPr>
                <w:color w:val="000000" w:themeColor="text1"/>
                <w:sz w:val="22"/>
                <w:szCs w:val="22"/>
              </w:rPr>
              <w:t>Via Teleconference</w:t>
            </w:r>
          </w:p>
        </w:tc>
      </w:tr>
      <w:tr w:rsidR="00090DD3" w:rsidRPr="008064EA" w14:paraId="0F766326" w14:textId="77777777" w:rsidTr="00831B56">
        <w:trPr>
          <w:trHeight w:val="288"/>
        </w:trPr>
        <w:tc>
          <w:tcPr>
            <w:tcW w:w="1306" w:type="pct"/>
            <w:shd w:val="clear" w:color="auto" w:fill="auto"/>
            <w:vAlign w:val="bottom"/>
          </w:tcPr>
          <w:p w14:paraId="31A0CE42" w14:textId="398641CA" w:rsidR="00090DD3" w:rsidRDefault="00090DD3" w:rsidP="00027208">
            <w:pPr>
              <w:jc w:val="both"/>
              <w:rPr>
                <w:color w:val="000000" w:themeColor="text1"/>
                <w:sz w:val="22"/>
                <w:szCs w:val="22"/>
              </w:rPr>
            </w:pPr>
            <w:r>
              <w:rPr>
                <w:color w:val="000000" w:themeColor="text1"/>
                <w:sz w:val="22"/>
                <w:szCs w:val="22"/>
              </w:rPr>
              <w:t>Smitch, Chase</w:t>
            </w:r>
          </w:p>
        </w:tc>
        <w:tc>
          <w:tcPr>
            <w:tcW w:w="2189" w:type="pct"/>
            <w:shd w:val="clear" w:color="auto" w:fill="auto"/>
            <w:vAlign w:val="bottom"/>
          </w:tcPr>
          <w:p w14:paraId="01159671" w14:textId="6A66227E" w:rsidR="00090DD3" w:rsidRDefault="00090DD3" w:rsidP="00027208">
            <w:pPr>
              <w:jc w:val="both"/>
              <w:rPr>
                <w:color w:val="000000" w:themeColor="text1"/>
                <w:sz w:val="22"/>
                <w:szCs w:val="22"/>
              </w:rPr>
            </w:pPr>
            <w:r>
              <w:rPr>
                <w:color w:val="000000" w:themeColor="text1"/>
                <w:sz w:val="22"/>
                <w:szCs w:val="22"/>
              </w:rPr>
              <w:t>Southern Power</w:t>
            </w:r>
          </w:p>
        </w:tc>
        <w:tc>
          <w:tcPr>
            <w:tcW w:w="1505" w:type="pct"/>
            <w:shd w:val="clear" w:color="auto" w:fill="auto"/>
            <w:vAlign w:val="bottom"/>
          </w:tcPr>
          <w:p w14:paraId="34392612" w14:textId="6B461A55"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51C472F" w14:textId="77777777" w:rsidTr="00831B56">
        <w:trPr>
          <w:trHeight w:val="288"/>
        </w:trPr>
        <w:tc>
          <w:tcPr>
            <w:tcW w:w="1306" w:type="pct"/>
            <w:shd w:val="clear" w:color="auto" w:fill="auto"/>
            <w:vAlign w:val="bottom"/>
          </w:tcPr>
          <w:p w14:paraId="3A2DE3A1" w14:textId="64A9662C" w:rsidR="00027208" w:rsidRPr="00223821" w:rsidRDefault="00027208" w:rsidP="00027208">
            <w:pPr>
              <w:jc w:val="both"/>
              <w:rPr>
                <w:color w:val="000000" w:themeColor="text1"/>
                <w:sz w:val="22"/>
                <w:szCs w:val="22"/>
              </w:rPr>
            </w:pPr>
            <w:r w:rsidRPr="00223821">
              <w:rPr>
                <w:color w:val="000000" w:themeColor="text1"/>
                <w:sz w:val="22"/>
                <w:szCs w:val="22"/>
              </w:rPr>
              <w:lastRenderedPageBreak/>
              <w:t>Snyder, Bill</w:t>
            </w:r>
          </w:p>
        </w:tc>
        <w:tc>
          <w:tcPr>
            <w:tcW w:w="2189" w:type="pct"/>
            <w:shd w:val="clear" w:color="auto" w:fill="auto"/>
            <w:vAlign w:val="bottom"/>
          </w:tcPr>
          <w:p w14:paraId="0D826DA9" w14:textId="06B35FA2" w:rsidR="00027208" w:rsidRPr="00223821" w:rsidRDefault="00027208" w:rsidP="00027208">
            <w:pPr>
              <w:jc w:val="both"/>
              <w:rPr>
                <w:color w:val="000000" w:themeColor="text1"/>
                <w:sz w:val="22"/>
                <w:szCs w:val="22"/>
              </w:rPr>
            </w:pPr>
            <w:r w:rsidRPr="00223821">
              <w:rPr>
                <w:color w:val="000000" w:themeColor="text1"/>
                <w:sz w:val="22"/>
                <w:szCs w:val="22"/>
              </w:rPr>
              <w:t xml:space="preserve">AEP </w:t>
            </w:r>
            <w:r w:rsidR="00223821">
              <w:rPr>
                <w:color w:val="000000" w:themeColor="text1"/>
                <w:sz w:val="22"/>
                <w:szCs w:val="22"/>
              </w:rPr>
              <w:t>Texas</w:t>
            </w:r>
          </w:p>
        </w:tc>
        <w:tc>
          <w:tcPr>
            <w:tcW w:w="1505" w:type="pct"/>
            <w:shd w:val="clear" w:color="auto" w:fill="auto"/>
            <w:vAlign w:val="bottom"/>
          </w:tcPr>
          <w:p w14:paraId="5FB59B86" w14:textId="2D9F5B83" w:rsidR="00027208" w:rsidRPr="00CE3219" w:rsidRDefault="00223821" w:rsidP="00027208">
            <w:pPr>
              <w:jc w:val="both"/>
              <w:rPr>
                <w:color w:val="000000" w:themeColor="text1"/>
                <w:sz w:val="22"/>
                <w:szCs w:val="22"/>
                <w:highlight w:val="lightGray"/>
              </w:rPr>
            </w:pPr>
            <w:r w:rsidRPr="00223821">
              <w:rPr>
                <w:color w:val="000000" w:themeColor="text1"/>
                <w:sz w:val="22"/>
                <w:szCs w:val="22"/>
              </w:rPr>
              <w:t>Via Teleconference</w:t>
            </w:r>
          </w:p>
        </w:tc>
      </w:tr>
      <w:tr w:rsidR="00EC5197" w:rsidRPr="008064EA" w14:paraId="4C49E3F5" w14:textId="77777777" w:rsidTr="00831B56">
        <w:trPr>
          <w:trHeight w:val="288"/>
        </w:trPr>
        <w:tc>
          <w:tcPr>
            <w:tcW w:w="1306" w:type="pct"/>
            <w:shd w:val="clear" w:color="auto" w:fill="auto"/>
            <w:vAlign w:val="bottom"/>
          </w:tcPr>
          <w:p w14:paraId="5DD5FDF4" w14:textId="252F7910" w:rsidR="00EC5197" w:rsidRPr="00AE076D" w:rsidRDefault="00EC5197" w:rsidP="00027208">
            <w:pPr>
              <w:jc w:val="both"/>
              <w:rPr>
                <w:color w:val="000000" w:themeColor="text1"/>
                <w:sz w:val="22"/>
                <w:szCs w:val="22"/>
              </w:rPr>
            </w:pPr>
            <w:r w:rsidRPr="00AE076D">
              <w:rPr>
                <w:color w:val="000000" w:themeColor="text1"/>
                <w:sz w:val="22"/>
                <w:szCs w:val="22"/>
              </w:rPr>
              <w:t>Stephenson, Zach</w:t>
            </w:r>
          </w:p>
        </w:tc>
        <w:tc>
          <w:tcPr>
            <w:tcW w:w="2189" w:type="pct"/>
            <w:shd w:val="clear" w:color="auto" w:fill="auto"/>
            <w:vAlign w:val="bottom"/>
          </w:tcPr>
          <w:p w14:paraId="757C6A7B" w14:textId="73131290" w:rsidR="00EC5197" w:rsidRPr="00AE076D" w:rsidRDefault="00EC5197" w:rsidP="00027208">
            <w:pPr>
              <w:jc w:val="both"/>
              <w:rPr>
                <w:color w:val="000000" w:themeColor="text1"/>
                <w:sz w:val="22"/>
                <w:szCs w:val="22"/>
              </w:rPr>
            </w:pPr>
            <w:r w:rsidRPr="00AE076D">
              <w:rPr>
                <w:color w:val="000000" w:themeColor="text1"/>
                <w:sz w:val="22"/>
                <w:szCs w:val="22"/>
              </w:rPr>
              <w:t>Texas Electric Cooperatives (TEC)</w:t>
            </w:r>
          </w:p>
        </w:tc>
        <w:tc>
          <w:tcPr>
            <w:tcW w:w="1505" w:type="pct"/>
            <w:shd w:val="clear" w:color="auto" w:fill="auto"/>
            <w:vAlign w:val="center"/>
          </w:tcPr>
          <w:p w14:paraId="410DDFA7" w14:textId="56CD434D" w:rsidR="00EC5197"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90DD3" w:rsidRPr="008064EA" w14:paraId="75C1174F" w14:textId="77777777" w:rsidTr="00831B56">
        <w:trPr>
          <w:trHeight w:val="288"/>
        </w:trPr>
        <w:tc>
          <w:tcPr>
            <w:tcW w:w="1306" w:type="pct"/>
            <w:shd w:val="clear" w:color="auto" w:fill="auto"/>
            <w:vAlign w:val="bottom"/>
          </w:tcPr>
          <w:p w14:paraId="2D301AE6" w14:textId="0789C893" w:rsidR="00090DD3" w:rsidRDefault="00090DD3" w:rsidP="00027208">
            <w:pPr>
              <w:jc w:val="both"/>
              <w:rPr>
                <w:color w:val="000000" w:themeColor="text1"/>
                <w:sz w:val="22"/>
                <w:szCs w:val="22"/>
              </w:rPr>
            </w:pPr>
            <w:r>
              <w:rPr>
                <w:color w:val="000000" w:themeColor="text1"/>
                <w:sz w:val="22"/>
                <w:szCs w:val="22"/>
              </w:rPr>
              <w:t>Stice, Clayton</w:t>
            </w:r>
          </w:p>
        </w:tc>
        <w:tc>
          <w:tcPr>
            <w:tcW w:w="2189" w:type="pct"/>
            <w:shd w:val="clear" w:color="auto" w:fill="auto"/>
            <w:vAlign w:val="bottom"/>
          </w:tcPr>
          <w:p w14:paraId="2984BFE0" w14:textId="77777777" w:rsidR="00090DD3" w:rsidRDefault="00090DD3" w:rsidP="00027208">
            <w:pPr>
              <w:jc w:val="both"/>
              <w:rPr>
                <w:color w:val="000000" w:themeColor="text1"/>
                <w:sz w:val="22"/>
                <w:szCs w:val="22"/>
              </w:rPr>
            </w:pPr>
          </w:p>
        </w:tc>
        <w:tc>
          <w:tcPr>
            <w:tcW w:w="1505" w:type="pct"/>
            <w:shd w:val="clear" w:color="auto" w:fill="auto"/>
            <w:vAlign w:val="bottom"/>
          </w:tcPr>
          <w:p w14:paraId="64C1B171" w14:textId="4BE05F95"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C65A07" w:rsidRPr="008064EA" w14:paraId="38CBE30B" w14:textId="77777777" w:rsidTr="00831B56">
        <w:trPr>
          <w:trHeight w:val="288"/>
        </w:trPr>
        <w:tc>
          <w:tcPr>
            <w:tcW w:w="1306" w:type="pct"/>
            <w:shd w:val="clear" w:color="auto" w:fill="auto"/>
            <w:vAlign w:val="bottom"/>
          </w:tcPr>
          <w:p w14:paraId="3FAD6866" w14:textId="2258F726" w:rsidR="00C65A07" w:rsidRPr="00215557" w:rsidRDefault="00C65A07" w:rsidP="00027208">
            <w:pPr>
              <w:jc w:val="both"/>
              <w:rPr>
                <w:color w:val="000000" w:themeColor="text1"/>
                <w:sz w:val="22"/>
                <w:szCs w:val="22"/>
              </w:rPr>
            </w:pPr>
            <w:r>
              <w:rPr>
                <w:color w:val="000000" w:themeColor="text1"/>
                <w:sz w:val="22"/>
                <w:szCs w:val="22"/>
              </w:rPr>
              <w:t>Teng, Shuye</w:t>
            </w:r>
          </w:p>
        </w:tc>
        <w:tc>
          <w:tcPr>
            <w:tcW w:w="2189" w:type="pct"/>
            <w:shd w:val="clear" w:color="auto" w:fill="auto"/>
            <w:vAlign w:val="bottom"/>
          </w:tcPr>
          <w:p w14:paraId="7A8AE486" w14:textId="17A1EC95" w:rsidR="00C65A07" w:rsidRPr="00215557" w:rsidRDefault="00C65A07" w:rsidP="00027208">
            <w:pPr>
              <w:jc w:val="both"/>
              <w:rPr>
                <w:color w:val="000000" w:themeColor="text1"/>
                <w:sz w:val="22"/>
                <w:szCs w:val="22"/>
              </w:rPr>
            </w:pPr>
            <w:r>
              <w:rPr>
                <w:color w:val="000000" w:themeColor="text1"/>
                <w:sz w:val="22"/>
                <w:szCs w:val="22"/>
              </w:rPr>
              <w:t>Constellation</w:t>
            </w:r>
          </w:p>
        </w:tc>
        <w:tc>
          <w:tcPr>
            <w:tcW w:w="1505" w:type="pct"/>
            <w:shd w:val="clear" w:color="auto" w:fill="auto"/>
            <w:vAlign w:val="bottom"/>
          </w:tcPr>
          <w:p w14:paraId="3D6DCFDB" w14:textId="77777777" w:rsidR="00C65A07" w:rsidRPr="00F06C28" w:rsidRDefault="00C65A07" w:rsidP="00027208">
            <w:pPr>
              <w:jc w:val="both"/>
              <w:rPr>
                <w:color w:val="000000" w:themeColor="text1"/>
                <w:sz w:val="22"/>
                <w:szCs w:val="22"/>
              </w:rPr>
            </w:pPr>
          </w:p>
        </w:tc>
      </w:tr>
      <w:tr w:rsidR="00425A8D" w:rsidRPr="008064EA" w14:paraId="787E97DE" w14:textId="77777777" w:rsidTr="00831B56">
        <w:trPr>
          <w:trHeight w:val="288"/>
        </w:trPr>
        <w:tc>
          <w:tcPr>
            <w:tcW w:w="1306" w:type="pct"/>
            <w:shd w:val="clear" w:color="auto" w:fill="auto"/>
            <w:vAlign w:val="bottom"/>
          </w:tcPr>
          <w:p w14:paraId="3FCEC502" w14:textId="309671C1" w:rsidR="00425A8D" w:rsidRDefault="00425A8D" w:rsidP="00027208">
            <w:pPr>
              <w:jc w:val="both"/>
              <w:rPr>
                <w:color w:val="000000" w:themeColor="text1"/>
                <w:sz w:val="22"/>
                <w:szCs w:val="22"/>
              </w:rPr>
            </w:pPr>
            <w:r>
              <w:rPr>
                <w:color w:val="000000" w:themeColor="text1"/>
                <w:sz w:val="22"/>
                <w:szCs w:val="22"/>
              </w:rPr>
              <w:t>Thurner, Greg</w:t>
            </w:r>
          </w:p>
        </w:tc>
        <w:tc>
          <w:tcPr>
            <w:tcW w:w="2189" w:type="pct"/>
            <w:shd w:val="clear" w:color="auto" w:fill="auto"/>
            <w:vAlign w:val="bottom"/>
          </w:tcPr>
          <w:p w14:paraId="7A68A654" w14:textId="4E87F093" w:rsidR="00425A8D" w:rsidRDefault="00AE076D" w:rsidP="00027208">
            <w:pPr>
              <w:jc w:val="both"/>
              <w:rPr>
                <w:color w:val="000000" w:themeColor="text1"/>
                <w:sz w:val="22"/>
                <w:szCs w:val="22"/>
              </w:rPr>
            </w:pPr>
            <w:r>
              <w:rPr>
                <w:color w:val="000000" w:themeColor="text1"/>
                <w:sz w:val="22"/>
                <w:szCs w:val="22"/>
              </w:rPr>
              <w:t xml:space="preserve">Liberty Power Innovations </w:t>
            </w:r>
          </w:p>
        </w:tc>
        <w:tc>
          <w:tcPr>
            <w:tcW w:w="1505" w:type="pct"/>
            <w:shd w:val="clear" w:color="auto" w:fill="auto"/>
            <w:vAlign w:val="bottom"/>
          </w:tcPr>
          <w:p w14:paraId="1BC1E518" w14:textId="02E95071" w:rsidR="00425A8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223821" w:rsidRPr="008064EA" w14:paraId="6C4BDE5B" w14:textId="77777777" w:rsidTr="00831B56">
        <w:trPr>
          <w:trHeight w:val="288"/>
        </w:trPr>
        <w:tc>
          <w:tcPr>
            <w:tcW w:w="1306" w:type="pct"/>
            <w:shd w:val="clear" w:color="auto" w:fill="auto"/>
            <w:vAlign w:val="bottom"/>
          </w:tcPr>
          <w:p w14:paraId="11CD3F9C" w14:textId="5A78EDAD" w:rsidR="00223821" w:rsidRDefault="00223821" w:rsidP="00027208">
            <w:pPr>
              <w:jc w:val="both"/>
              <w:rPr>
                <w:color w:val="000000" w:themeColor="text1"/>
                <w:sz w:val="22"/>
                <w:szCs w:val="22"/>
              </w:rPr>
            </w:pPr>
            <w:r>
              <w:rPr>
                <w:color w:val="000000" w:themeColor="text1"/>
                <w:sz w:val="22"/>
                <w:szCs w:val="22"/>
              </w:rPr>
              <w:t>Townsend, Paul</w:t>
            </w:r>
          </w:p>
        </w:tc>
        <w:tc>
          <w:tcPr>
            <w:tcW w:w="2189" w:type="pct"/>
            <w:shd w:val="clear" w:color="auto" w:fill="auto"/>
            <w:vAlign w:val="bottom"/>
          </w:tcPr>
          <w:p w14:paraId="0A0E046A" w14:textId="372B083B" w:rsidR="00223821" w:rsidRDefault="00223821" w:rsidP="00027208">
            <w:pPr>
              <w:jc w:val="both"/>
              <w:rPr>
                <w:color w:val="000000" w:themeColor="text1"/>
                <w:sz w:val="22"/>
                <w:szCs w:val="22"/>
              </w:rPr>
            </w:pPr>
            <w:r>
              <w:rPr>
                <w:color w:val="000000" w:themeColor="text1"/>
                <w:sz w:val="22"/>
                <w:szCs w:val="22"/>
              </w:rPr>
              <w:t>TCPA</w:t>
            </w:r>
          </w:p>
        </w:tc>
        <w:tc>
          <w:tcPr>
            <w:tcW w:w="1505" w:type="pct"/>
            <w:shd w:val="clear" w:color="auto" w:fill="auto"/>
            <w:vAlign w:val="bottom"/>
          </w:tcPr>
          <w:p w14:paraId="56CC0796" w14:textId="08E7A138" w:rsidR="00223821" w:rsidRPr="00A732B0" w:rsidRDefault="00223821" w:rsidP="00027208">
            <w:pPr>
              <w:jc w:val="both"/>
              <w:rPr>
                <w:color w:val="000000" w:themeColor="text1"/>
                <w:sz w:val="22"/>
                <w:szCs w:val="22"/>
              </w:rPr>
            </w:pPr>
            <w:r w:rsidRPr="00F06C28">
              <w:rPr>
                <w:color w:val="000000" w:themeColor="text1"/>
                <w:sz w:val="22"/>
                <w:szCs w:val="22"/>
              </w:rPr>
              <w:t>Via Teleconference</w:t>
            </w:r>
          </w:p>
        </w:tc>
      </w:tr>
      <w:tr w:rsidR="00C924CC" w:rsidRPr="008064EA" w14:paraId="4B55999A" w14:textId="77777777" w:rsidTr="00831B56">
        <w:trPr>
          <w:trHeight w:val="288"/>
        </w:trPr>
        <w:tc>
          <w:tcPr>
            <w:tcW w:w="1306" w:type="pct"/>
            <w:shd w:val="clear" w:color="auto" w:fill="auto"/>
            <w:vAlign w:val="bottom"/>
          </w:tcPr>
          <w:p w14:paraId="2F259FE2" w14:textId="745D473F" w:rsidR="00C924CC" w:rsidRPr="00215557" w:rsidRDefault="00C924CC" w:rsidP="00027208">
            <w:pPr>
              <w:jc w:val="both"/>
              <w:rPr>
                <w:color w:val="000000" w:themeColor="text1"/>
                <w:sz w:val="22"/>
                <w:szCs w:val="22"/>
              </w:rPr>
            </w:pPr>
            <w:r>
              <w:rPr>
                <w:color w:val="000000" w:themeColor="text1"/>
                <w:sz w:val="22"/>
                <w:szCs w:val="22"/>
              </w:rPr>
              <w:t>Trevino, Melissa</w:t>
            </w:r>
          </w:p>
        </w:tc>
        <w:tc>
          <w:tcPr>
            <w:tcW w:w="2189" w:type="pct"/>
            <w:shd w:val="clear" w:color="auto" w:fill="auto"/>
            <w:vAlign w:val="bottom"/>
          </w:tcPr>
          <w:p w14:paraId="51736609" w14:textId="53BE26D2" w:rsidR="00C924CC" w:rsidRPr="00215557" w:rsidRDefault="00C924CC" w:rsidP="00027208">
            <w:pPr>
              <w:jc w:val="both"/>
              <w:rPr>
                <w:color w:val="000000" w:themeColor="text1"/>
                <w:sz w:val="22"/>
                <w:szCs w:val="22"/>
              </w:rPr>
            </w:pPr>
            <w:r>
              <w:rPr>
                <w:color w:val="000000" w:themeColor="text1"/>
                <w:sz w:val="22"/>
                <w:szCs w:val="22"/>
              </w:rPr>
              <w:t>Occidental Chemical</w:t>
            </w:r>
          </w:p>
        </w:tc>
        <w:tc>
          <w:tcPr>
            <w:tcW w:w="1505" w:type="pct"/>
            <w:shd w:val="clear" w:color="auto" w:fill="auto"/>
            <w:vAlign w:val="bottom"/>
          </w:tcPr>
          <w:p w14:paraId="531E454E" w14:textId="40E434CF"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73F3CA4D" w14:textId="77777777" w:rsidTr="00831B56">
        <w:trPr>
          <w:trHeight w:val="288"/>
        </w:trPr>
        <w:tc>
          <w:tcPr>
            <w:tcW w:w="1306" w:type="pct"/>
            <w:shd w:val="clear" w:color="auto" w:fill="auto"/>
            <w:vAlign w:val="bottom"/>
          </w:tcPr>
          <w:p w14:paraId="45B2F11B" w14:textId="5C154221" w:rsidR="00027208" w:rsidRPr="00215557" w:rsidRDefault="00027208" w:rsidP="00027208">
            <w:pPr>
              <w:jc w:val="both"/>
              <w:rPr>
                <w:color w:val="000000" w:themeColor="text1"/>
                <w:sz w:val="22"/>
                <w:szCs w:val="22"/>
              </w:rPr>
            </w:pPr>
            <w:r w:rsidRPr="00215557">
              <w:rPr>
                <w:color w:val="000000" w:themeColor="text1"/>
                <w:sz w:val="22"/>
                <w:szCs w:val="22"/>
              </w:rPr>
              <w:t>True, Roy</w:t>
            </w:r>
          </w:p>
        </w:tc>
        <w:tc>
          <w:tcPr>
            <w:tcW w:w="2189" w:type="pct"/>
            <w:shd w:val="clear" w:color="auto" w:fill="auto"/>
            <w:vAlign w:val="bottom"/>
          </w:tcPr>
          <w:p w14:paraId="7CD87CE9" w14:textId="73DFDC6D" w:rsidR="00027208" w:rsidRPr="00215557" w:rsidRDefault="00027208" w:rsidP="00027208">
            <w:pPr>
              <w:jc w:val="both"/>
              <w:rPr>
                <w:color w:val="000000" w:themeColor="text1"/>
                <w:sz w:val="22"/>
                <w:szCs w:val="22"/>
              </w:rPr>
            </w:pPr>
            <w:r w:rsidRPr="00215557">
              <w:rPr>
                <w:color w:val="000000" w:themeColor="text1"/>
                <w:sz w:val="22"/>
                <w:szCs w:val="22"/>
              </w:rPr>
              <w:t>ACES</w:t>
            </w:r>
          </w:p>
        </w:tc>
        <w:tc>
          <w:tcPr>
            <w:tcW w:w="1505" w:type="pct"/>
            <w:shd w:val="clear" w:color="auto" w:fill="auto"/>
            <w:vAlign w:val="bottom"/>
          </w:tcPr>
          <w:p w14:paraId="183CEA43" w14:textId="73B0CA77"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604E6886" w14:textId="77777777" w:rsidTr="00831B56">
        <w:trPr>
          <w:trHeight w:val="288"/>
        </w:trPr>
        <w:tc>
          <w:tcPr>
            <w:tcW w:w="1306" w:type="pct"/>
            <w:shd w:val="clear" w:color="auto" w:fill="auto"/>
            <w:vAlign w:val="bottom"/>
          </w:tcPr>
          <w:p w14:paraId="39E58D7A" w14:textId="4E0BAE5E" w:rsidR="00C924CC" w:rsidRPr="00C924CC" w:rsidRDefault="00C924CC" w:rsidP="00027208">
            <w:pPr>
              <w:jc w:val="both"/>
              <w:rPr>
                <w:color w:val="000000" w:themeColor="text1"/>
                <w:sz w:val="22"/>
                <w:szCs w:val="22"/>
              </w:rPr>
            </w:pPr>
            <w:proofErr w:type="spellStart"/>
            <w:r>
              <w:rPr>
                <w:color w:val="000000" w:themeColor="text1"/>
                <w:sz w:val="22"/>
                <w:szCs w:val="22"/>
              </w:rPr>
              <w:t>Turkheimer</w:t>
            </w:r>
            <w:proofErr w:type="spellEnd"/>
            <w:r>
              <w:rPr>
                <w:color w:val="000000" w:themeColor="text1"/>
                <w:sz w:val="22"/>
                <w:szCs w:val="22"/>
              </w:rPr>
              <w:t>, Joel</w:t>
            </w:r>
          </w:p>
        </w:tc>
        <w:tc>
          <w:tcPr>
            <w:tcW w:w="2189" w:type="pct"/>
            <w:shd w:val="clear" w:color="auto" w:fill="auto"/>
            <w:vAlign w:val="bottom"/>
          </w:tcPr>
          <w:p w14:paraId="36716520" w14:textId="44C54987" w:rsidR="00C924CC" w:rsidRPr="00C924CC" w:rsidRDefault="00C924CC" w:rsidP="00027208">
            <w:pPr>
              <w:jc w:val="both"/>
              <w:rPr>
                <w:color w:val="000000" w:themeColor="text1"/>
                <w:sz w:val="22"/>
                <w:szCs w:val="22"/>
              </w:rPr>
            </w:pPr>
            <w:r>
              <w:rPr>
                <w:color w:val="000000" w:themeColor="text1"/>
                <w:sz w:val="22"/>
                <w:szCs w:val="22"/>
              </w:rPr>
              <w:t>Windy Bay Power</w:t>
            </w:r>
          </w:p>
        </w:tc>
        <w:tc>
          <w:tcPr>
            <w:tcW w:w="1505" w:type="pct"/>
            <w:shd w:val="clear" w:color="auto" w:fill="auto"/>
            <w:vAlign w:val="center"/>
          </w:tcPr>
          <w:p w14:paraId="3741545E" w14:textId="5FA29649"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223821" w:rsidRPr="008064EA" w14:paraId="6DE2646F" w14:textId="77777777" w:rsidTr="00831B56">
        <w:trPr>
          <w:trHeight w:val="288"/>
        </w:trPr>
        <w:tc>
          <w:tcPr>
            <w:tcW w:w="1306" w:type="pct"/>
            <w:shd w:val="clear" w:color="auto" w:fill="auto"/>
            <w:vAlign w:val="bottom"/>
          </w:tcPr>
          <w:p w14:paraId="18DB5C56" w14:textId="25F730B9" w:rsidR="00223821" w:rsidRPr="00C924CC" w:rsidRDefault="00223821" w:rsidP="00027208">
            <w:pPr>
              <w:jc w:val="both"/>
              <w:rPr>
                <w:color w:val="000000" w:themeColor="text1"/>
                <w:sz w:val="22"/>
                <w:szCs w:val="22"/>
              </w:rPr>
            </w:pPr>
            <w:r>
              <w:rPr>
                <w:color w:val="000000" w:themeColor="text1"/>
                <w:sz w:val="22"/>
                <w:szCs w:val="22"/>
              </w:rPr>
              <w:t>Urbina-mayo, Lily</w:t>
            </w:r>
          </w:p>
        </w:tc>
        <w:tc>
          <w:tcPr>
            <w:tcW w:w="2189" w:type="pct"/>
            <w:shd w:val="clear" w:color="auto" w:fill="auto"/>
            <w:vAlign w:val="bottom"/>
          </w:tcPr>
          <w:p w14:paraId="327201F8" w14:textId="1979DC52" w:rsidR="00223821" w:rsidRPr="00C924CC" w:rsidRDefault="00223821" w:rsidP="00027208">
            <w:pPr>
              <w:jc w:val="both"/>
              <w:rPr>
                <w:color w:val="000000" w:themeColor="text1"/>
                <w:sz w:val="22"/>
                <w:szCs w:val="22"/>
              </w:rPr>
            </w:pPr>
            <w:r>
              <w:rPr>
                <w:color w:val="000000" w:themeColor="text1"/>
                <w:sz w:val="22"/>
                <w:szCs w:val="22"/>
              </w:rPr>
              <w:t>Oncor</w:t>
            </w:r>
          </w:p>
        </w:tc>
        <w:tc>
          <w:tcPr>
            <w:tcW w:w="1505" w:type="pct"/>
            <w:shd w:val="clear" w:color="auto" w:fill="auto"/>
            <w:vAlign w:val="center"/>
          </w:tcPr>
          <w:p w14:paraId="5AC25FCF" w14:textId="7305F733" w:rsidR="00223821" w:rsidRPr="00F06C28" w:rsidRDefault="00223821" w:rsidP="00027208">
            <w:pPr>
              <w:jc w:val="both"/>
              <w:rPr>
                <w:color w:val="000000" w:themeColor="text1"/>
                <w:sz w:val="22"/>
                <w:szCs w:val="22"/>
              </w:rPr>
            </w:pPr>
            <w:r w:rsidRPr="00F06C28">
              <w:rPr>
                <w:color w:val="000000" w:themeColor="text1"/>
                <w:sz w:val="22"/>
                <w:szCs w:val="22"/>
              </w:rPr>
              <w:t>Via Teleconference</w:t>
            </w:r>
          </w:p>
        </w:tc>
      </w:tr>
      <w:tr w:rsidR="00EC5197" w:rsidRPr="008064EA" w14:paraId="3EDDE69A" w14:textId="77777777" w:rsidTr="00831B56">
        <w:trPr>
          <w:trHeight w:val="288"/>
        </w:trPr>
        <w:tc>
          <w:tcPr>
            <w:tcW w:w="1306" w:type="pct"/>
            <w:shd w:val="clear" w:color="auto" w:fill="auto"/>
            <w:vAlign w:val="bottom"/>
          </w:tcPr>
          <w:p w14:paraId="3FBF3E85" w14:textId="20719B9D" w:rsidR="00EC5197" w:rsidRPr="00C924CC" w:rsidRDefault="00EC5197" w:rsidP="00027208">
            <w:pPr>
              <w:jc w:val="both"/>
              <w:rPr>
                <w:color w:val="000000" w:themeColor="text1"/>
                <w:sz w:val="22"/>
                <w:szCs w:val="22"/>
              </w:rPr>
            </w:pPr>
            <w:r w:rsidRPr="00C924CC">
              <w:rPr>
                <w:color w:val="000000" w:themeColor="text1"/>
                <w:sz w:val="22"/>
                <w:szCs w:val="22"/>
              </w:rPr>
              <w:t>Uy, Manny</w:t>
            </w:r>
          </w:p>
        </w:tc>
        <w:tc>
          <w:tcPr>
            <w:tcW w:w="2189" w:type="pct"/>
            <w:shd w:val="clear" w:color="auto" w:fill="auto"/>
            <w:vAlign w:val="bottom"/>
          </w:tcPr>
          <w:p w14:paraId="26CE5BA5" w14:textId="273E6F74" w:rsidR="00EC5197" w:rsidRPr="00C924CC" w:rsidRDefault="00EC5197" w:rsidP="00027208">
            <w:pPr>
              <w:jc w:val="both"/>
              <w:rPr>
                <w:color w:val="000000" w:themeColor="text1"/>
                <w:sz w:val="22"/>
                <w:szCs w:val="22"/>
              </w:rPr>
            </w:pPr>
            <w:r w:rsidRPr="00C924CC">
              <w:rPr>
                <w:color w:val="000000" w:themeColor="text1"/>
                <w:sz w:val="22"/>
                <w:szCs w:val="22"/>
              </w:rPr>
              <w:t>Hunt Energy</w:t>
            </w:r>
          </w:p>
        </w:tc>
        <w:tc>
          <w:tcPr>
            <w:tcW w:w="1505" w:type="pct"/>
            <w:shd w:val="clear" w:color="auto" w:fill="auto"/>
            <w:vAlign w:val="center"/>
          </w:tcPr>
          <w:p w14:paraId="559E8EEC" w14:textId="766ECE8E" w:rsidR="00EC5197"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A23298" w:rsidRPr="008064EA" w14:paraId="46CF99AA" w14:textId="77777777" w:rsidTr="00831B56">
        <w:trPr>
          <w:trHeight w:val="288"/>
        </w:trPr>
        <w:tc>
          <w:tcPr>
            <w:tcW w:w="1306" w:type="pct"/>
            <w:shd w:val="clear" w:color="auto" w:fill="auto"/>
            <w:vAlign w:val="bottom"/>
          </w:tcPr>
          <w:p w14:paraId="0F9F6285" w14:textId="1C733EE2" w:rsidR="00A23298" w:rsidRPr="00AE076D" w:rsidRDefault="00A23298" w:rsidP="00027208">
            <w:pPr>
              <w:jc w:val="both"/>
              <w:rPr>
                <w:color w:val="000000" w:themeColor="text1"/>
                <w:sz w:val="22"/>
                <w:szCs w:val="22"/>
              </w:rPr>
            </w:pPr>
            <w:r w:rsidRPr="00AE076D">
              <w:rPr>
                <w:color w:val="000000" w:themeColor="text1"/>
                <w:sz w:val="22"/>
                <w:szCs w:val="22"/>
              </w:rPr>
              <w:t>Van Ness, Zach</w:t>
            </w:r>
          </w:p>
        </w:tc>
        <w:tc>
          <w:tcPr>
            <w:tcW w:w="2189" w:type="pct"/>
            <w:shd w:val="clear" w:color="auto" w:fill="auto"/>
            <w:vAlign w:val="bottom"/>
          </w:tcPr>
          <w:p w14:paraId="7093405C" w14:textId="66D04F8E" w:rsidR="00A23298" w:rsidRPr="00AE076D" w:rsidRDefault="00A23298" w:rsidP="00027208">
            <w:pPr>
              <w:jc w:val="both"/>
              <w:rPr>
                <w:color w:val="000000" w:themeColor="text1"/>
                <w:sz w:val="22"/>
                <w:szCs w:val="22"/>
              </w:rPr>
            </w:pPr>
            <w:r w:rsidRPr="00AE076D">
              <w:rPr>
                <w:color w:val="000000" w:themeColor="text1"/>
                <w:sz w:val="22"/>
                <w:szCs w:val="22"/>
              </w:rPr>
              <w:t>Matrix Renewables</w:t>
            </w:r>
          </w:p>
        </w:tc>
        <w:tc>
          <w:tcPr>
            <w:tcW w:w="1505" w:type="pct"/>
            <w:shd w:val="clear" w:color="auto" w:fill="auto"/>
            <w:vAlign w:val="center"/>
          </w:tcPr>
          <w:p w14:paraId="5C190487" w14:textId="6088E8F4" w:rsidR="00A23298" w:rsidRPr="00F06C28" w:rsidRDefault="00A23298" w:rsidP="00027208">
            <w:pPr>
              <w:jc w:val="both"/>
              <w:rPr>
                <w:color w:val="000000" w:themeColor="text1"/>
                <w:sz w:val="22"/>
                <w:szCs w:val="22"/>
              </w:rPr>
            </w:pPr>
            <w:r w:rsidRPr="00F06C28">
              <w:rPr>
                <w:color w:val="000000" w:themeColor="text1"/>
                <w:sz w:val="22"/>
                <w:szCs w:val="22"/>
              </w:rPr>
              <w:t>Via Teleconference</w:t>
            </w:r>
          </w:p>
        </w:tc>
      </w:tr>
      <w:tr w:rsidR="00027208" w:rsidRPr="008064EA" w14:paraId="10647213" w14:textId="77777777" w:rsidTr="00831B56">
        <w:trPr>
          <w:trHeight w:val="288"/>
        </w:trPr>
        <w:tc>
          <w:tcPr>
            <w:tcW w:w="1306" w:type="pct"/>
            <w:shd w:val="clear" w:color="auto" w:fill="auto"/>
            <w:vAlign w:val="bottom"/>
          </w:tcPr>
          <w:p w14:paraId="1386510C" w14:textId="6964CADA" w:rsidR="00027208" w:rsidRPr="00090DD3" w:rsidRDefault="00027208" w:rsidP="00027208">
            <w:pPr>
              <w:jc w:val="both"/>
              <w:rPr>
                <w:color w:val="000000" w:themeColor="text1"/>
                <w:sz w:val="22"/>
                <w:szCs w:val="22"/>
              </w:rPr>
            </w:pPr>
            <w:r w:rsidRPr="00090DD3">
              <w:rPr>
                <w:color w:val="000000" w:themeColor="text1"/>
                <w:sz w:val="22"/>
                <w:szCs w:val="22"/>
              </w:rPr>
              <w:t>Van Winkle, Kim</w:t>
            </w:r>
          </w:p>
        </w:tc>
        <w:tc>
          <w:tcPr>
            <w:tcW w:w="2189" w:type="pct"/>
            <w:shd w:val="clear" w:color="auto" w:fill="auto"/>
            <w:vAlign w:val="bottom"/>
          </w:tcPr>
          <w:p w14:paraId="22DFF441" w14:textId="7BAA57DC" w:rsidR="00027208" w:rsidRPr="00090DD3" w:rsidRDefault="00027208" w:rsidP="00027208">
            <w:pPr>
              <w:jc w:val="both"/>
              <w:rPr>
                <w:color w:val="000000" w:themeColor="text1"/>
                <w:sz w:val="22"/>
                <w:szCs w:val="22"/>
              </w:rPr>
            </w:pPr>
            <w:r w:rsidRPr="00090DD3">
              <w:rPr>
                <w:color w:val="000000" w:themeColor="text1"/>
                <w:sz w:val="22"/>
                <w:szCs w:val="22"/>
              </w:rPr>
              <w:t>PUCT</w:t>
            </w:r>
          </w:p>
        </w:tc>
        <w:tc>
          <w:tcPr>
            <w:tcW w:w="1505" w:type="pct"/>
            <w:shd w:val="clear" w:color="auto" w:fill="auto"/>
            <w:vAlign w:val="center"/>
          </w:tcPr>
          <w:p w14:paraId="04AA329D" w14:textId="39C95098" w:rsidR="00027208"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090DD3" w:rsidRPr="008064EA" w14:paraId="4529D91E" w14:textId="77777777" w:rsidTr="00831B56">
        <w:trPr>
          <w:trHeight w:val="288"/>
        </w:trPr>
        <w:tc>
          <w:tcPr>
            <w:tcW w:w="1306" w:type="pct"/>
            <w:shd w:val="clear" w:color="auto" w:fill="auto"/>
            <w:vAlign w:val="bottom"/>
          </w:tcPr>
          <w:p w14:paraId="319F46A1" w14:textId="29DC5BC3" w:rsidR="00090DD3" w:rsidRPr="00090DD3" w:rsidRDefault="00090DD3" w:rsidP="00027208">
            <w:pPr>
              <w:jc w:val="both"/>
              <w:rPr>
                <w:color w:val="000000" w:themeColor="text1"/>
                <w:sz w:val="22"/>
                <w:szCs w:val="22"/>
              </w:rPr>
            </w:pPr>
            <w:r w:rsidRPr="00090DD3">
              <w:rPr>
                <w:color w:val="000000" w:themeColor="text1"/>
                <w:sz w:val="22"/>
                <w:szCs w:val="22"/>
              </w:rPr>
              <w:t>Van Winkle, Robert</w:t>
            </w:r>
          </w:p>
        </w:tc>
        <w:tc>
          <w:tcPr>
            <w:tcW w:w="2189" w:type="pct"/>
            <w:shd w:val="clear" w:color="auto" w:fill="auto"/>
            <w:vAlign w:val="bottom"/>
          </w:tcPr>
          <w:p w14:paraId="46655D2A" w14:textId="2C421A78" w:rsidR="00090DD3" w:rsidRPr="00090DD3" w:rsidRDefault="00090DD3" w:rsidP="00027208">
            <w:pPr>
              <w:jc w:val="both"/>
              <w:rPr>
                <w:color w:val="000000" w:themeColor="text1"/>
                <w:sz w:val="22"/>
                <w:szCs w:val="22"/>
              </w:rPr>
            </w:pPr>
            <w:r>
              <w:rPr>
                <w:color w:val="000000" w:themeColor="text1"/>
                <w:sz w:val="22"/>
                <w:szCs w:val="22"/>
              </w:rPr>
              <w:t xml:space="preserve"> </w:t>
            </w:r>
          </w:p>
        </w:tc>
        <w:tc>
          <w:tcPr>
            <w:tcW w:w="1505" w:type="pct"/>
            <w:shd w:val="clear" w:color="auto" w:fill="auto"/>
            <w:vAlign w:val="center"/>
          </w:tcPr>
          <w:p w14:paraId="39B3E375" w14:textId="6CEBE334"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BEC3F5D" w14:textId="77777777" w:rsidTr="00831B56">
        <w:trPr>
          <w:trHeight w:val="288"/>
        </w:trPr>
        <w:tc>
          <w:tcPr>
            <w:tcW w:w="1306" w:type="pct"/>
            <w:shd w:val="clear" w:color="auto" w:fill="auto"/>
            <w:vAlign w:val="bottom"/>
          </w:tcPr>
          <w:p w14:paraId="459726CC" w14:textId="2B485773" w:rsidR="00027208" w:rsidRPr="00AE076D" w:rsidRDefault="00027208" w:rsidP="00027208">
            <w:pPr>
              <w:jc w:val="both"/>
              <w:rPr>
                <w:color w:val="000000" w:themeColor="text1"/>
                <w:sz w:val="22"/>
                <w:szCs w:val="22"/>
              </w:rPr>
            </w:pPr>
            <w:r w:rsidRPr="00AE076D">
              <w:rPr>
                <w:color w:val="000000" w:themeColor="text1"/>
                <w:sz w:val="22"/>
                <w:szCs w:val="22"/>
              </w:rPr>
              <w:t>Velasquez, Ivan</w:t>
            </w:r>
          </w:p>
        </w:tc>
        <w:tc>
          <w:tcPr>
            <w:tcW w:w="2189" w:type="pct"/>
            <w:shd w:val="clear" w:color="auto" w:fill="auto"/>
            <w:vAlign w:val="bottom"/>
          </w:tcPr>
          <w:p w14:paraId="52B82857" w14:textId="56CD2E1B" w:rsidR="00027208" w:rsidRPr="00AE076D" w:rsidRDefault="00027208" w:rsidP="00027208">
            <w:pPr>
              <w:jc w:val="both"/>
              <w:rPr>
                <w:color w:val="000000" w:themeColor="text1"/>
                <w:sz w:val="22"/>
                <w:szCs w:val="22"/>
              </w:rPr>
            </w:pPr>
            <w:r w:rsidRPr="00AE076D">
              <w:rPr>
                <w:color w:val="000000" w:themeColor="text1"/>
                <w:sz w:val="22"/>
                <w:szCs w:val="22"/>
              </w:rPr>
              <w:t>Oncor</w:t>
            </w:r>
          </w:p>
        </w:tc>
        <w:tc>
          <w:tcPr>
            <w:tcW w:w="1505" w:type="pct"/>
            <w:shd w:val="clear" w:color="auto" w:fill="auto"/>
            <w:vAlign w:val="center"/>
          </w:tcPr>
          <w:p w14:paraId="7DF06F56" w14:textId="7AB398BC" w:rsidR="00027208" w:rsidRPr="00CE3219" w:rsidRDefault="007C6A09"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00BA3599" w14:textId="77777777" w:rsidTr="00831B56">
        <w:trPr>
          <w:trHeight w:val="288"/>
        </w:trPr>
        <w:tc>
          <w:tcPr>
            <w:tcW w:w="1306" w:type="pct"/>
            <w:shd w:val="clear" w:color="auto" w:fill="auto"/>
            <w:vAlign w:val="bottom"/>
          </w:tcPr>
          <w:p w14:paraId="6E9DC385" w14:textId="42B9880C" w:rsidR="00027208" w:rsidRPr="00C924CC" w:rsidRDefault="00027208" w:rsidP="00027208">
            <w:pPr>
              <w:jc w:val="both"/>
              <w:rPr>
                <w:color w:val="000000" w:themeColor="text1"/>
                <w:sz w:val="22"/>
                <w:szCs w:val="22"/>
              </w:rPr>
            </w:pPr>
            <w:r w:rsidRPr="00C924CC">
              <w:rPr>
                <w:color w:val="000000" w:themeColor="text1"/>
                <w:sz w:val="22"/>
                <w:szCs w:val="22"/>
              </w:rPr>
              <w:t>Walker, Floyd</w:t>
            </w:r>
          </w:p>
        </w:tc>
        <w:tc>
          <w:tcPr>
            <w:tcW w:w="2189" w:type="pct"/>
            <w:shd w:val="clear" w:color="auto" w:fill="auto"/>
            <w:vAlign w:val="bottom"/>
          </w:tcPr>
          <w:p w14:paraId="3562A873" w14:textId="44023228" w:rsidR="00027208" w:rsidRPr="00C924CC" w:rsidRDefault="00027208" w:rsidP="00027208">
            <w:pPr>
              <w:jc w:val="both"/>
              <w:rPr>
                <w:color w:val="000000" w:themeColor="text1"/>
                <w:sz w:val="22"/>
                <w:szCs w:val="22"/>
              </w:rPr>
            </w:pPr>
            <w:r w:rsidRPr="00C924CC">
              <w:rPr>
                <w:color w:val="000000" w:themeColor="text1"/>
                <w:sz w:val="22"/>
                <w:szCs w:val="22"/>
              </w:rPr>
              <w:t>PUCT</w:t>
            </w:r>
          </w:p>
        </w:tc>
        <w:tc>
          <w:tcPr>
            <w:tcW w:w="1505" w:type="pct"/>
            <w:shd w:val="clear" w:color="auto" w:fill="auto"/>
            <w:vAlign w:val="center"/>
          </w:tcPr>
          <w:p w14:paraId="24E5033E" w14:textId="12B16C80" w:rsidR="00027208" w:rsidRPr="00CE3219" w:rsidRDefault="00C924CC" w:rsidP="00027208">
            <w:pPr>
              <w:rPr>
                <w:color w:val="000000" w:themeColor="text1"/>
                <w:sz w:val="22"/>
                <w:szCs w:val="22"/>
                <w:highlight w:val="lightGray"/>
              </w:rPr>
            </w:pPr>
            <w:r w:rsidRPr="00C924CC">
              <w:rPr>
                <w:color w:val="000000" w:themeColor="text1"/>
                <w:sz w:val="22"/>
                <w:szCs w:val="22"/>
              </w:rPr>
              <w:t>Via Teleconference</w:t>
            </w:r>
          </w:p>
        </w:tc>
      </w:tr>
      <w:tr w:rsidR="00831B56" w:rsidRPr="008064EA" w14:paraId="30A4673B" w14:textId="77777777" w:rsidTr="00831B56">
        <w:trPr>
          <w:trHeight w:val="288"/>
        </w:trPr>
        <w:tc>
          <w:tcPr>
            <w:tcW w:w="1306" w:type="pct"/>
            <w:shd w:val="clear" w:color="auto" w:fill="auto"/>
            <w:vAlign w:val="bottom"/>
          </w:tcPr>
          <w:p w14:paraId="019F0721" w14:textId="4F4C8143" w:rsidR="00831B56" w:rsidRPr="00090DD3" w:rsidRDefault="00831B56" w:rsidP="00027208">
            <w:pPr>
              <w:jc w:val="both"/>
              <w:rPr>
                <w:color w:val="000000" w:themeColor="text1"/>
                <w:sz w:val="22"/>
                <w:szCs w:val="22"/>
              </w:rPr>
            </w:pPr>
            <w:r w:rsidRPr="00090DD3">
              <w:rPr>
                <w:color w:val="000000" w:themeColor="text1"/>
                <w:sz w:val="22"/>
                <w:szCs w:val="22"/>
              </w:rPr>
              <w:t>Wang, Shawn</w:t>
            </w:r>
          </w:p>
        </w:tc>
        <w:tc>
          <w:tcPr>
            <w:tcW w:w="2189" w:type="pct"/>
            <w:shd w:val="clear" w:color="auto" w:fill="auto"/>
            <w:vAlign w:val="bottom"/>
          </w:tcPr>
          <w:p w14:paraId="4CE11E55" w14:textId="17D12348" w:rsidR="00831B56" w:rsidRPr="00090DD3" w:rsidRDefault="00831B56" w:rsidP="00027208">
            <w:pPr>
              <w:jc w:val="both"/>
              <w:rPr>
                <w:color w:val="000000" w:themeColor="text1"/>
                <w:sz w:val="22"/>
                <w:szCs w:val="22"/>
              </w:rPr>
            </w:pPr>
            <w:r w:rsidRPr="00090DD3">
              <w:rPr>
                <w:color w:val="000000" w:themeColor="text1"/>
                <w:sz w:val="22"/>
                <w:szCs w:val="22"/>
              </w:rPr>
              <w:t>NextEra Energy</w:t>
            </w:r>
          </w:p>
        </w:tc>
        <w:tc>
          <w:tcPr>
            <w:tcW w:w="1505" w:type="pct"/>
            <w:shd w:val="clear" w:color="auto" w:fill="auto"/>
            <w:vAlign w:val="center"/>
          </w:tcPr>
          <w:p w14:paraId="73557633" w14:textId="4D43312F" w:rsidR="00831B56" w:rsidRPr="00CE3219" w:rsidRDefault="00831B56" w:rsidP="00027208">
            <w:pPr>
              <w:rPr>
                <w:color w:val="000000" w:themeColor="text1"/>
                <w:sz w:val="22"/>
                <w:szCs w:val="22"/>
                <w:highlight w:val="lightGray"/>
              </w:rPr>
            </w:pPr>
            <w:r w:rsidRPr="00F06C28">
              <w:rPr>
                <w:color w:val="000000" w:themeColor="text1"/>
                <w:sz w:val="22"/>
                <w:szCs w:val="22"/>
              </w:rPr>
              <w:t>Via Teleconference</w:t>
            </w:r>
          </w:p>
        </w:tc>
      </w:tr>
      <w:tr w:rsidR="00090DD3" w:rsidRPr="008064EA" w14:paraId="23A741EE" w14:textId="77777777" w:rsidTr="00831B56">
        <w:trPr>
          <w:trHeight w:val="288"/>
        </w:trPr>
        <w:tc>
          <w:tcPr>
            <w:tcW w:w="1306" w:type="pct"/>
            <w:shd w:val="clear" w:color="auto" w:fill="auto"/>
            <w:vAlign w:val="bottom"/>
          </w:tcPr>
          <w:p w14:paraId="2F9A76E3" w14:textId="414C2B4B" w:rsidR="00090DD3" w:rsidRPr="00AE076D" w:rsidRDefault="00090DD3" w:rsidP="00027208">
            <w:pPr>
              <w:jc w:val="both"/>
              <w:rPr>
                <w:color w:val="000000" w:themeColor="text1"/>
                <w:sz w:val="22"/>
                <w:szCs w:val="22"/>
              </w:rPr>
            </w:pPr>
            <w:r>
              <w:rPr>
                <w:color w:val="000000" w:themeColor="text1"/>
                <w:sz w:val="22"/>
                <w:szCs w:val="22"/>
              </w:rPr>
              <w:t>Watson, Markham</w:t>
            </w:r>
          </w:p>
        </w:tc>
        <w:tc>
          <w:tcPr>
            <w:tcW w:w="2189" w:type="pct"/>
            <w:shd w:val="clear" w:color="auto" w:fill="auto"/>
            <w:vAlign w:val="bottom"/>
          </w:tcPr>
          <w:p w14:paraId="53CFBDCD" w14:textId="77777777" w:rsidR="00090DD3" w:rsidRPr="00AE076D" w:rsidRDefault="00090DD3" w:rsidP="00027208">
            <w:pPr>
              <w:jc w:val="both"/>
              <w:rPr>
                <w:color w:val="000000" w:themeColor="text1"/>
                <w:sz w:val="22"/>
                <w:szCs w:val="22"/>
              </w:rPr>
            </w:pPr>
          </w:p>
        </w:tc>
        <w:tc>
          <w:tcPr>
            <w:tcW w:w="1505" w:type="pct"/>
            <w:shd w:val="clear" w:color="auto" w:fill="auto"/>
            <w:vAlign w:val="center"/>
          </w:tcPr>
          <w:p w14:paraId="63B14B6B" w14:textId="2225A0BC" w:rsidR="00090DD3" w:rsidRPr="00F06C28" w:rsidRDefault="00090DD3" w:rsidP="00027208">
            <w:pPr>
              <w:jc w:val="both"/>
              <w:rPr>
                <w:color w:val="000000" w:themeColor="text1"/>
                <w:sz w:val="22"/>
                <w:szCs w:val="22"/>
              </w:rPr>
            </w:pPr>
            <w:r w:rsidRPr="00A732B0">
              <w:rPr>
                <w:color w:val="000000" w:themeColor="text1"/>
                <w:sz w:val="22"/>
                <w:szCs w:val="22"/>
              </w:rPr>
              <w:t>Via Teleconference</w:t>
            </w:r>
          </w:p>
        </w:tc>
      </w:tr>
      <w:tr w:rsidR="009E12AC" w:rsidRPr="008064EA" w14:paraId="515E5A27" w14:textId="77777777" w:rsidTr="00831B56">
        <w:trPr>
          <w:trHeight w:val="288"/>
        </w:trPr>
        <w:tc>
          <w:tcPr>
            <w:tcW w:w="1306" w:type="pct"/>
            <w:shd w:val="clear" w:color="auto" w:fill="auto"/>
            <w:vAlign w:val="bottom"/>
          </w:tcPr>
          <w:p w14:paraId="5069FBB2" w14:textId="428C6B75" w:rsidR="009E12AC" w:rsidRPr="00AE076D" w:rsidRDefault="009E12AC" w:rsidP="00027208">
            <w:pPr>
              <w:jc w:val="both"/>
              <w:rPr>
                <w:color w:val="000000" w:themeColor="text1"/>
                <w:sz w:val="22"/>
                <w:szCs w:val="22"/>
              </w:rPr>
            </w:pPr>
            <w:r w:rsidRPr="00AE076D">
              <w:rPr>
                <w:color w:val="000000" w:themeColor="text1"/>
                <w:sz w:val="22"/>
                <w:szCs w:val="22"/>
              </w:rPr>
              <w:t>Welch, Matt</w:t>
            </w:r>
          </w:p>
        </w:tc>
        <w:tc>
          <w:tcPr>
            <w:tcW w:w="2189" w:type="pct"/>
            <w:shd w:val="clear" w:color="auto" w:fill="auto"/>
            <w:vAlign w:val="bottom"/>
          </w:tcPr>
          <w:p w14:paraId="0CE9ABEA" w14:textId="7870BAF6" w:rsidR="009E12AC" w:rsidRPr="00AE076D" w:rsidRDefault="009E12AC" w:rsidP="00027208">
            <w:pPr>
              <w:jc w:val="both"/>
              <w:rPr>
                <w:color w:val="000000" w:themeColor="text1"/>
                <w:sz w:val="22"/>
                <w:szCs w:val="22"/>
              </w:rPr>
            </w:pPr>
            <w:r w:rsidRPr="00AE076D">
              <w:rPr>
                <w:color w:val="000000" w:themeColor="text1"/>
                <w:sz w:val="22"/>
                <w:szCs w:val="22"/>
              </w:rPr>
              <w:t>GSEC</w:t>
            </w:r>
          </w:p>
        </w:tc>
        <w:tc>
          <w:tcPr>
            <w:tcW w:w="1505" w:type="pct"/>
            <w:shd w:val="clear" w:color="auto" w:fill="auto"/>
            <w:vAlign w:val="center"/>
          </w:tcPr>
          <w:p w14:paraId="7B74F816" w14:textId="3DC0EDAF" w:rsidR="009E12AC"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C924CC" w:rsidRPr="008064EA" w14:paraId="5C26BBE1" w14:textId="77777777" w:rsidTr="00831B56">
        <w:trPr>
          <w:trHeight w:val="288"/>
        </w:trPr>
        <w:tc>
          <w:tcPr>
            <w:tcW w:w="1306" w:type="pct"/>
            <w:shd w:val="clear" w:color="auto" w:fill="auto"/>
            <w:vAlign w:val="bottom"/>
          </w:tcPr>
          <w:p w14:paraId="217D0C7B" w14:textId="11A4B95E" w:rsidR="00C924CC" w:rsidRPr="00AE076D" w:rsidRDefault="00C924CC" w:rsidP="00027208">
            <w:pPr>
              <w:jc w:val="both"/>
              <w:rPr>
                <w:color w:val="000000" w:themeColor="text1"/>
                <w:sz w:val="22"/>
                <w:szCs w:val="22"/>
              </w:rPr>
            </w:pPr>
            <w:r>
              <w:rPr>
                <w:color w:val="000000" w:themeColor="text1"/>
                <w:sz w:val="22"/>
                <w:szCs w:val="22"/>
              </w:rPr>
              <w:t>Whiting, James</w:t>
            </w:r>
          </w:p>
        </w:tc>
        <w:tc>
          <w:tcPr>
            <w:tcW w:w="2189" w:type="pct"/>
            <w:shd w:val="clear" w:color="auto" w:fill="auto"/>
            <w:vAlign w:val="bottom"/>
          </w:tcPr>
          <w:p w14:paraId="5554A08D" w14:textId="3321EA71" w:rsidR="00C924CC" w:rsidRPr="00AE076D" w:rsidRDefault="00C924CC" w:rsidP="00027208">
            <w:pPr>
              <w:jc w:val="both"/>
              <w:rPr>
                <w:color w:val="000000" w:themeColor="text1"/>
                <w:sz w:val="22"/>
                <w:szCs w:val="22"/>
              </w:rPr>
            </w:pPr>
            <w:r>
              <w:rPr>
                <w:color w:val="000000" w:themeColor="text1"/>
                <w:sz w:val="22"/>
                <w:szCs w:val="22"/>
              </w:rPr>
              <w:t>Mercuria</w:t>
            </w:r>
          </w:p>
        </w:tc>
        <w:tc>
          <w:tcPr>
            <w:tcW w:w="1505" w:type="pct"/>
            <w:shd w:val="clear" w:color="auto" w:fill="auto"/>
            <w:vAlign w:val="center"/>
          </w:tcPr>
          <w:p w14:paraId="2AA02135" w14:textId="372BBBE8"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C65A07" w:rsidRPr="008064EA" w14:paraId="4255B6AE" w14:textId="77777777" w:rsidTr="00831B56">
        <w:trPr>
          <w:trHeight w:val="288"/>
        </w:trPr>
        <w:tc>
          <w:tcPr>
            <w:tcW w:w="1306" w:type="pct"/>
            <w:shd w:val="clear" w:color="auto" w:fill="auto"/>
            <w:vAlign w:val="bottom"/>
          </w:tcPr>
          <w:p w14:paraId="32271651" w14:textId="3EA7000C" w:rsidR="00C65A07" w:rsidRPr="00C65A07" w:rsidRDefault="00C65A07" w:rsidP="00027208">
            <w:pPr>
              <w:jc w:val="both"/>
              <w:rPr>
                <w:color w:val="000000" w:themeColor="text1"/>
                <w:sz w:val="22"/>
                <w:szCs w:val="22"/>
              </w:rPr>
            </w:pPr>
            <w:r w:rsidRPr="00C65A07">
              <w:rPr>
                <w:color w:val="000000" w:themeColor="text1"/>
                <w:sz w:val="22"/>
                <w:szCs w:val="22"/>
              </w:rPr>
              <w:t>Williams, Wes</w:t>
            </w:r>
          </w:p>
        </w:tc>
        <w:tc>
          <w:tcPr>
            <w:tcW w:w="2189" w:type="pct"/>
            <w:shd w:val="clear" w:color="auto" w:fill="auto"/>
            <w:vAlign w:val="bottom"/>
          </w:tcPr>
          <w:p w14:paraId="208FF0B4" w14:textId="77D86C1A" w:rsidR="00C65A07" w:rsidRPr="00C65A07" w:rsidRDefault="00C65A07" w:rsidP="00027208">
            <w:pPr>
              <w:jc w:val="both"/>
              <w:rPr>
                <w:color w:val="000000" w:themeColor="text1"/>
                <w:sz w:val="22"/>
                <w:szCs w:val="22"/>
              </w:rPr>
            </w:pPr>
            <w:r w:rsidRPr="00C65A07">
              <w:rPr>
                <w:color w:val="000000" w:themeColor="text1"/>
                <w:sz w:val="22"/>
                <w:szCs w:val="22"/>
              </w:rPr>
              <w:t>BTU</w:t>
            </w:r>
          </w:p>
        </w:tc>
        <w:tc>
          <w:tcPr>
            <w:tcW w:w="1505" w:type="pct"/>
            <w:shd w:val="clear" w:color="auto" w:fill="auto"/>
            <w:vAlign w:val="bottom"/>
          </w:tcPr>
          <w:p w14:paraId="4D11E39C" w14:textId="77777777" w:rsidR="00C65A07" w:rsidRPr="00F06C28" w:rsidRDefault="00C65A07" w:rsidP="00027208">
            <w:pPr>
              <w:jc w:val="both"/>
              <w:rPr>
                <w:color w:val="000000" w:themeColor="text1"/>
                <w:sz w:val="22"/>
                <w:szCs w:val="22"/>
              </w:rPr>
            </w:pPr>
          </w:p>
        </w:tc>
      </w:tr>
      <w:tr w:rsidR="0064630F" w:rsidRPr="008064EA" w14:paraId="1A5DE232" w14:textId="77777777" w:rsidTr="00831B56">
        <w:trPr>
          <w:trHeight w:val="288"/>
        </w:trPr>
        <w:tc>
          <w:tcPr>
            <w:tcW w:w="1306" w:type="pct"/>
            <w:shd w:val="clear" w:color="auto" w:fill="auto"/>
            <w:vAlign w:val="bottom"/>
          </w:tcPr>
          <w:p w14:paraId="3E1090D1" w14:textId="31F30B08" w:rsidR="0064630F" w:rsidRPr="00C924CC" w:rsidRDefault="0064630F" w:rsidP="00027208">
            <w:pPr>
              <w:jc w:val="both"/>
              <w:rPr>
                <w:color w:val="000000" w:themeColor="text1"/>
                <w:sz w:val="22"/>
                <w:szCs w:val="22"/>
              </w:rPr>
            </w:pPr>
            <w:r w:rsidRPr="00C924CC">
              <w:rPr>
                <w:color w:val="000000" w:themeColor="text1"/>
                <w:sz w:val="22"/>
                <w:szCs w:val="22"/>
              </w:rPr>
              <w:t>Wilson, Joe Dan</w:t>
            </w:r>
          </w:p>
        </w:tc>
        <w:tc>
          <w:tcPr>
            <w:tcW w:w="2189" w:type="pct"/>
            <w:shd w:val="clear" w:color="auto" w:fill="auto"/>
            <w:vAlign w:val="bottom"/>
          </w:tcPr>
          <w:p w14:paraId="1C906849" w14:textId="37B645D5" w:rsidR="0064630F" w:rsidRPr="00C924CC" w:rsidRDefault="0064630F" w:rsidP="00027208">
            <w:pPr>
              <w:jc w:val="both"/>
              <w:rPr>
                <w:color w:val="000000" w:themeColor="text1"/>
                <w:sz w:val="22"/>
                <w:szCs w:val="22"/>
              </w:rPr>
            </w:pPr>
            <w:r w:rsidRPr="00C924CC">
              <w:rPr>
                <w:color w:val="000000" w:themeColor="text1"/>
                <w:sz w:val="22"/>
                <w:szCs w:val="22"/>
              </w:rPr>
              <w:t>GSEC</w:t>
            </w:r>
          </w:p>
        </w:tc>
        <w:tc>
          <w:tcPr>
            <w:tcW w:w="1505" w:type="pct"/>
            <w:shd w:val="clear" w:color="auto" w:fill="auto"/>
            <w:vAlign w:val="bottom"/>
          </w:tcPr>
          <w:p w14:paraId="6AFD817F" w14:textId="66A1DF48" w:rsidR="0064630F" w:rsidRPr="00CE3219" w:rsidRDefault="0064630F" w:rsidP="00027208">
            <w:pPr>
              <w:jc w:val="both"/>
              <w:rPr>
                <w:color w:val="000000" w:themeColor="text1"/>
                <w:sz w:val="22"/>
                <w:szCs w:val="22"/>
                <w:highlight w:val="lightGray"/>
              </w:rPr>
            </w:pPr>
            <w:r w:rsidRPr="00F06C28">
              <w:rPr>
                <w:color w:val="000000" w:themeColor="text1"/>
                <w:sz w:val="22"/>
                <w:szCs w:val="22"/>
              </w:rPr>
              <w:t>Via Teleconference</w:t>
            </w:r>
          </w:p>
        </w:tc>
      </w:tr>
      <w:tr w:rsidR="00C65A07" w:rsidRPr="008064EA" w14:paraId="0E19AA2B" w14:textId="77777777" w:rsidTr="00831B56">
        <w:trPr>
          <w:trHeight w:val="288"/>
        </w:trPr>
        <w:tc>
          <w:tcPr>
            <w:tcW w:w="1306" w:type="pct"/>
            <w:shd w:val="clear" w:color="auto" w:fill="auto"/>
            <w:vAlign w:val="bottom"/>
          </w:tcPr>
          <w:p w14:paraId="03A6594E" w14:textId="7EA44B05" w:rsidR="00C65A07" w:rsidRPr="00215557" w:rsidRDefault="00C65A07" w:rsidP="00027208">
            <w:pPr>
              <w:jc w:val="both"/>
              <w:rPr>
                <w:color w:val="000000" w:themeColor="text1"/>
                <w:sz w:val="22"/>
                <w:szCs w:val="22"/>
              </w:rPr>
            </w:pPr>
            <w:r>
              <w:rPr>
                <w:color w:val="000000" w:themeColor="text1"/>
                <w:sz w:val="22"/>
                <w:szCs w:val="22"/>
              </w:rPr>
              <w:t>Withrow, David</w:t>
            </w:r>
          </w:p>
        </w:tc>
        <w:tc>
          <w:tcPr>
            <w:tcW w:w="2189" w:type="pct"/>
            <w:shd w:val="clear" w:color="auto" w:fill="auto"/>
            <w:vAlign w:val="bottom"/>
          </w:tcPr>
          <w:p w14:paraId="1FBCCAA6" w14:textId="64FAF3EB" w:rsidR="00C65A07" w:rsidRPr="00215557" w:rsidRDefault="00C65A07" w:rsidP="00027208">
            <w:pPr>
              <w:jc w:val="both"/>
              <w:rPr>
                <w:color w:val="000000" w:themeColor="text1"/>
                <w:sz w:val="22"/>
                <w:szCs w:val="22"/>
              </w:rPr>
            </w:pPr>
            <w:r>
              <w:rPr>
                <w:color w:val="000000" w:themeColor="text1"/>
                <w:sz w:val="22"/>
                <w:szCs w:val="22"/>
              </w:rPr>
              <w:t>AEP</w:t>
            </w:r>
          </w:p>
        </w:tc>
        <w:tc>
          <w:tcPr>
            <w:tcW w:w="1505" w:type="pct"/>
            <w:shd w:val="clear" w:color="auto" w:fill="auto"/>
            <w:vAlign w:val="bottom"/>
          </w:tcPr>
          <w:p w14:paraId="28B6F675" w14:textId="77777777" w:rsidR="00C65A07" w:rsidRPr="00CE3219" w:rsidRDefault="00C65A07" w:rsidP="00027208">
            <w:pPr>
              <w:jc w:val="both"/>
              <w:rPr>
                <w:color w:val="000000" w:themeColor="text1"/>
                <w:sz w:val="22"/>
                <w:szCs w:val="22"/>
                <w:highlight w:val="lightGray"/>
              </w:rPr>
            </w:pPr>
          </w:p>
        </w:tc>
      </w:tr>
      <w:tr w:rsidR="00027208" w:rsidRPr="008064EA" w14:paraId="433B924F" w14:textId="77777777" w:rsidTr="00831B56">
        <w:trPr>
          <w:trHeight w:val="288"/>
        </w:trPr>
        <w:tc>
          <w:tcPr>
            <w:tcW w:w="1306" w:type="pct"/>
            <w:shd w:val="clear" w:color="auto" w:fill="auto"/>
            <w:vAlign w:val="bottom"/>
          </w:tcPr>
          <w:p w14:paraId="4B360F65" w14:textId="79B8492E" w:rsidR="00027208" w:rsidRPr="00215557" w:rsidRDefault="00027208" w:rsidP="00027208">
            <w:pPr>
              <w:jc w:val="both"/>
              <w:rPr>
                <w:color w:val="000000" w:themeColor="text1"/>
                <w:sz w:val="22"/>
                <w:szCs w:val="22"/>
              </w:rPr>
            </w:pPr>
            <w:r w:rsidRPr="00215557">
              <w:rPr>
                <w:color w:val="000000" w:themeColor="text1"/>
                <w:sz w:val="22"/>
                <w:szCs w:val="22"/>
              </w:rPr>
              <w:t>Wittmeyer, Bob</w:t>
            </w:r>
          </w:p>
        </w:tc>
        <w:tc>
          <w:tcPr>
            <w:tcW w:w="2189" w:type="pct"/>
            <w:shd w:val="clear" w:color="auto" w:fill="auto"/>
            <w:vAlign w:val="bottom"/>
          </w:tcPr>
          <w:p w14:paraId="73F96A48" w14:textId="0D3E1E61" w:rsidR="00027208" w:rsidRPr="00215557" w:rsidRDefault="00027208" w:rsidP="00027208">
            <w:pPr>
              <w:jc w:val="both"/>
              <w:rPr>
                <w:color w:val="000000" w:themeColor="text1"/>
                <w:sz w:val="22"/>
                <w:szCs w:val="22"/>
              </w:rPr>
            </w:pPr>
            <w:r w:rsidRPr="00215557">
              <w:rPr>
                <w:color w:val="000000" w:themeColor="text1"/>
                <w:sz w:val="22"/>
                <w:szCs w:val="22"/>
              </w:rPr>
              <w:t>Longhorn Power</w:t>
            </w:r>
          </w:p>
        </w:tc>
        <w:tc>
          <w:tcPr>
            <w:tcW w:w="1505" w:type="pct"/>
            <w:shd w:val="clear" w:color="auto" w:fill="auto"/>
            <w:vAlign w:val="bottom"/>
          </w:tcPr>
          <w:p w14:paraId="426F4F22" w14:textId="1D762E81" w:rsidR="00027208" w:rsidRPr="00CE3219" w:rsidRDefault="00027208" w:rsidP="00027208">
            <w:pPr>
              <w:jc w:val="both"/>
              <w:rPr>
                <w:color w:val="000000" w:themeColor="text1"/>
                <w:sz w:val="22"/>
                <w:szCs w:val="22"/>
                <w:highlight w:val="lightGray"/>
              </w:rPr>
            </w:pPr>
          </w:p>
        </w:tc>
      </w:tr>
      <w:tr w:rsidR="00C924CC" w:rsidRPr="008064EA" w14:paraId="19232104" w14:textId="77777777" w:rsidTr="00831B56">
        <w:trPr>
          <w:trHeight w:val="144"/>
        </w:trPr>
        <w:tc>
          <w:tcPr>
            <w:tcW w:w="1306" w:type="pct"/>
            <w:shd w:val="clear" w:color="auto" w:fill="auto"/>
            <w:vAlign w:val="bottom"/>
          </w:tcPr>
          <w:p w14:paraId="3A23D4B7" w14:textId="7D50BBD2" w:rsidR="00C924CC" w:rsidRPr="00090DD3" w:rsidRDefault="00C924CC" w:rsidP="00027208">
            <w:pPr>
              <w:jc w:val="both"/>
              <w:rPr>
                <w:color w:val="000000" w:themeColor="text1"/>
                <w:sz w:val="22"/>
                <w:szCs w:val="22"/>
              </w:rPr>
            </w:pPr>
            <w:r>
              <w:rPr>
                <w:color w:val="000000" w:themeColor="text1"/>
                <w:sz w:val="22"/>
                <w:szCs w:val="22"/>
              </w:rPr>
              <w:t>Woods, Brad</w:t>
            </w:r>
          </w:p>
        </w:tc>
        <w:tc>
          <w:tcPr>
            <w:tcW w:w="2189" w:type="pct"/>
            <w:shd w:val="clear" w:color="auto" w:fill="auto"/>
            <w:vAlign w:val="bottom"/>
          </w:tcPr>
          <w:p w14:paraId="0BA43B6A" w14:textId="1A181958" w:rsidR="00C924CC" w:rsidRPr="00090DD3" w:rsidRDefault="00C924CC" w:rsidP="00027208">
            <w:pPr>
              <w:jc w:val="both"/>
              <w:rPr>
                <w:color w:val="000000" w:themeColor="text1"/>
                <w:sz w:val="22"/>
                <w:szCs w:val="22"/>
              </w:rPr>
            </w:pPr>
            <w:r>
              <w:rPr>
                <w:color w:val="000000" w:themeColor="text1"/>
                <w:sz w:val="22"/>
                <w:szCs w:val="22"/>
              </w:rPr>
              <w:t>Texas Reliability Entity, Inc. (Texas RE)</w:t>
            </w:r>
          </w:p>
        </w:tc>
        <w:tc>
          <w:tcPr>
            <w:tcW w:w="1505" w:type="pct"/>
            <w:shd w:val="clear" w:color="auto" w:fill="auto"/>
            <w:vAlign w:val="center"/>
          </w:tcPr>
          <w:p w14:paraId="3687F733" w14:textId="2990F872" w:rsidR="00C924CC" w:rsidRPr="00F06C28" w:rsidRDefault="00C924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08FBCDEA" w14:textId="77777777" w:rsidTr="00831B56">
        <w:trPr>
          <w:trHeight w:val="144"/>
        </w:trPr>
        <w:tc>
          <w:tcPr>
            <w:tcW w:w="1306" w:type="pct"/>
            <w:shd w:val="clear" w:color="auto" w:fill="auto"/>
            <w:vAlign w:val="bottom"/>
          </w:tcPr>
          <w:p w14:paraId="11DB6B5D" w14:textId="13D89D59" w:rsidR="00027208" w:rsidRPr="00090DD3" w:rsidRDefault="00027208" w:rsidP="00027208">
            <w:pPr>
              <w:jc w:val="both"/>
              <w:rPr>
                <w:color w:val="000000" w:themeColor="text1"/>
                <w:sz w:val="22"/>
                <w:szCs w:val="22"/>
              </w:rPr>
            </w:pPr>
            <w:r w:rsidRPr="00090DD3">
              <w:rPr>
                <w:color w:val="000000" w:themeColor="text1"/>
                <w:sz w:val="22"/>
                <w:szCs w:val="22"/>
              </w:rPr>
              <w:t>Zang, Hailing</w:t>
            </w:r>
          </w:p>
        </w:tc>
        <w:tc>
          <w:tcPr>
            <w:tcW w:w="2189" w:type="pct"/>
            <w:shd w:val="clear" w:color="auto" w:fill="auto"/>
            <w:vAlign w:val="bottom"/>
          </w:tcPr>
          <w:p w14:paraId="29B29478" w14:textId="2EF0D98F" w:rsidR="00027208" w:rsidRPr="00090DD3" w:rsidRDefault="00027208" w:rsidP="00027208">
            <w:pPr>
              <w:jc w:val="both"/>
              <w:rPr>
                <w:color w:val="000000" w:themeColor="text1"/>
                <w:sz w:val="22"/>
                <w:szCs w:val="22"/>
              </w:rPr>
            </w:pPr>
            <w:r w:rsidRPr="00090DD3">
              <w:rPr>
                <w:color w:val="000000" w:themeColor="text1"/>
                <w:sz w:val="22"/>
                <w:szCs w:val="22"/>
              </w:rPr>
              <w:t>TC Energy</w:t>
            </w:r>
          </w:p>
        </w:tc>
        <w:tc>
          <w:tcPr>
            <w:tcW w:w="1505" w:type="pct"/>
            <w:shd w:val="clear" w:color="auto" w:fill="auto"/>
            <w:vAlign w:val="center"/>
          </w:tcPr>
          <w:p w14:paraId="42F69696" w14:textId="336DFCF2" w:rsidR="00027208" w:rsidRPr="00CE3219" w:rsidRDefault="00831B56" w:rsidP="00027208">
            <w:pPr>
              <w:jc w:val="both"/>
              <w:rPr>
                <w:color w:val="000000" w:themeColor="text1"/>
                <w:sz w:val="22"/>
                <w:szCs w:val="22"/>
                <w:highlight w:val="lightGray"/>
              </w:rPr>
            </w:pPr>
            <w:r w:rsidRPr="00F06C28">
              <w:rPr>
                <w:color w:val="000000" w:themeColor="text1"/>
                <w:sz w:val="22"/>
                <w:szCs w:val="22"/>
              </w:rPr>
              <w:t>Via Teleconference</w:t>
            </w:r>
          </w:p>
        </w:tc>
      </w:tr>
      <w:tr w:rsidR="00027208" w:rsidRPr="008064EA" w14:paraId="3E78F3AA" w14:textId="77777777" w:rsidTr="00831B56">
        <w:trPr>
          <w:trHeight w:val="333"/>
        </w:trPr>
        <w:tc>
          <w:tcPr>
            <w:tcW w:w="1306" w:type="pct"/>
            <w:vAlign w:val="center"/>
          </w:tcPr>
          <w:p w14:paraId="759A6EB7" w14:textId="77777777" w:rsidR="00027208" w:rsidRPr="00CE3219" w:rsidRDefault="00027208" w:rsidP="00027208">
            <w:pPr>
              <w:jc w:val="both"/>
              <w:rPr>
                <w:i/>
                <w:color w:val="000000" w:themeColor="text1"/>
                <w:sz w:val="22"/>
                <w:szCs w:val="22"/>
                <w:highlight w:val="lightGray"/>
              </w:rPr>
            </w:pPr>
          </w:p>
        </w:tc>
        <w:tc>
          <w:tcPr>
            <w:tcW w:w="2189" w:type="pct"/>
            <w:vAlign w:val="center"/>
          </w:tcPr>
          <w:p w14:paraId="409649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831B56">
        <w:trPr>
          <w:trHeight w:val="333"/>
        </w:trPr>
        <w:tc>
          <w:tcPr>
            <w:tcW w:w="1306" w:type="pct"/>
            <w:vAlign w:val="center"/>
          </w:tcPr>
          <w:p w14:paraId="484971FD" w14:textId="77777777" w:rsidR="00027208" w:rsidRPr="00223DDA" w:rsidRDefault="00027208" w:rsidP="00027208">
            <w:pPr>
              <w:jc w:val="both"/>
              <w:rPr>
                <w:color w:val="000000" w:themeColor="text1"/>
                <w:sz w:val="22"/>
                <w:szCs w:val="22"/>
              </w:rPr>
            </w:pPr>
            <w:r w:rsidRPr="00223DDA">
              <w:rPr>
                <w:i/>
                <w:color w:val="000000" w:themeColor="text1"/>
                <w:sz w:val="22"/>
                <w:szCs w:val="22"/>
              </w:rPr>
              <w:t>ERCOT Staff:</w:t>
            </w:r>
          </w:p>
        </w:tc>
        <w:tc>
          <w:tcPr>
            <w:tcW w:w="2189" w:type="pct"/>
            <w:vAlign w:val="center"/>
          </w:tcPr>
          <w:p w14:paraId="44A6D1B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EC885BD" w14:textId="77777777" w:rsidR="00027208" w:rsidRPr="00402D74" w:rsidRDefault="00027208" w:rsidP="00027208">
            <w:pPr>
              <w:jc w:val="both"/>
              <w:rPr>
                <w:color w:val="000000" w:themeColor="text1"/>
                <w:sz w:val="22"/>
                <w:szCs w:val="22"/>
              </w:rPr>
            </w:pPr>
          </w:p>
        </w:tc>
      </w:tr>
      <w:tr w:rsidR="00425A8D" w:rsidRPr="008064EA" w14:paraId="22E24C15" w14:textId="77777777" w:rsidTr="00831B56">
        <w:trPr>
          <w:trHeight w:val="288"/>
        </w:trPr>
        <w:tc>
          <w:tcPr>
            <w:tcW w:w="1306" w:type="pct"/>
            <w:vAlign w:val="center"/>
          </w:tcPr>
          <w:p w14:paraId="0183BF4E" w14:textId="2FEDAEBC" w:rsidR="00425A8D" w:rsidRPr="00C65A07" w:rsidRDefault="00425A8D" w:rsidP="00027208">
            <w:pPr>
              <w:jc w:val="both"/>
              <w:rPr>
                <w:color w:val="000000" w:themeColor="text1"/>
                <w:sz w:val="22"/>
                <w:szCs w:val="22"/>
              </w:rPr>
            </w:pPr>
            <w:r>
              <w:rPr>
                <w:color w:val="000000" w:themeColor="text1"/>
                <w:sz w:val="22"/>
                <w:szCs w:val="22"/>
              </w:rPr>
              <w:t>Abbott, Kristin</w:t>
            </w:r>
          </w:p>
        </w:tc>
        <w:tc>
          <w:tcPr>
            <w:tcW w:w="2189" w:type="pct"/>
            <w:vAlign w:val="center"/>
          </w:tcPr>
          <w:p w14:paraId="364ED43A"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9307417" w14:textId="4C552A27" w:rsidR="00425A8D"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BCD96E6" w14:textId="77777777" w:rsidTr="00831B56">
        <w:trPr>
          <w:trHeight w:val="288"/>
        </w:trPr>
        <w:tc>
          <w:tcPr>
            <w:tcW w:w="1306" w:type="pct"/>
            <w:vAlign w:val="center"/>
          </w:tcPr>
          <w:p w14:paraId="39A561FD" w14:textId="77777777" w:rsidR="00027208" w:rsidRPr="004F0D6F" w:rsidRDefault="00027208" w:rsidP="00027208">
            <w:pPr>
              <w:jc w:val="both"/>
              <w:rPr>
                <w:color w:val="000000" w:themeColor="text1"/>
                <w:sz w:val="22"/>
                <w:szCs w:val="22"/>
                <w:highlight w:val="lightGray"/>
              </w:rPr>
            </w:pPr>
            <w:r w:rsidRPr="00C65A07">
              <w:rPr>
                <w:color w:val="000000" w:themeColor="text1"/>
                <w:sz w:val="22"/>
                <w:szCs w:val="22"/>
              </w:rPr>
              <w:t>Albracht, Brittney</w:t>
            </w:r>
          </w:p>
        </w:tc>
        <w:tc>
          <w:tcPr>
            <w:tcW w:w="2189" w:type="pct"/>
            <w:vAlign w:val="center"/>
          </w:tcPr>
          <w:p w14:paraId="18ACEB5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3CCC7C69" w14:textId="5D77DDB6" w:rsidR="00027208" w:rsidRPr="00402D74" w:rsidRDefault="00C65A07" w:rsidP="00027208">
            <w:pPr>
              <w:jc w:val="both"/>
              <w:rPr>
                <w:color w:val="000000" w:themeColor="text1"/>
                <w:sz w:val="22"/>
                <w:szCs w:val="22"/>
              </w:rPr>
            </w:pPr>
            <w:r>
              <w:rPr>
                <w:color w:val="000000" w:themeColor="text1"/>
                <w:sz w:val="22"/>
                <w:szCs w:val="22"/>
              </w:rPr>
              <w:t>Via Teleconference</w:t>
            </w:r>
          </w:p>
        </w:tc>
      </w:tr>
      <w:tr w:rsidR="00027208" w:rsidRPr="008064EA" w14:paraId="07E56ED3" w14:textId="77777777" w:rsidTr="00831B56">
        <w:trPr>
          <w:trHeight w:val="288"/>
        </w:trPr>
        <w:tc>
          <w:tcPr>
            <w:tcW w:w="1306" w:type="pct"/>
            <w:vAlign w:val="center"/>
          </w:tcPr>
          <w:p w14:paraId="6922A55B"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Anderson, Troy</w:t>
            </w:r>
          </w:p>
        </w:tc>
        <w:tc>
          <w:tcPr>
            <w:tcW w:w="2189" w:type="pct"/>
            <w:vAlign w:val="center"/>
          </w:tcPr>
          <w:p w14:paraId="712E8FE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253E784" w14:textId="63C30E93" w:rsidR="00027208" w:rsidRPr="00402D74" w:rsidRDefault="00027208" w:rsidP="00027208">
            <w:pPr>
              <w:jc w:val="both"/>
              <w:rPr>
                <w:color w:val="000000" w:themeColor="text1"/>
                <w:sz w:val="22"/>
                <w:szCs w:val="22"/>
              </w:rPr>
            </w:pPr>
          </w:p>
        </w:tc>
      </w:tr>
      <w:tr w:rsidR="00425A8D" w:rsidRPr="008064EA" w14:paraId="3EEBA340" w14:textId="77777777" w:rsidTr="00831B56">
        <w:trPr>
          <w:trHeight w:val="288"/>
        </w:trPr>
        <w:tc>
          <w:tcPr>
            <w:tcW w:w="1306" w:type="pct"/>
            <w:vAlign w:val="center"/>
          </w:tcPr>
          <w:p w14:paraId="64357395" w14:textId="5EEF2D34" w:rsidR="00425A8D" w:rsidRPr="00215557" w:rsidRDefault="00425A8D" w:rsidP="00027208">
            <w:pPr>
              <w:jc w:val="both"/>
              <w:rPr>
                <w:color w:val="000000" w:themeColor="text1"/>
                <w:sz w:val="22"/>
                <w:szCs w:val="22"/>
              </w:rPr>
            </w:pPr>
            <w:r>
              <w:rPr>
                <w:color w:val="000000" w:themeColor="text1"/>
                <w:sz w:val="22"/>
                <w:szCs w:val="22"/>
              </w:rPr>
              <w:t>Arth, Matt</w:t>
            </w:r>
          </w:p>
        </w:tc>
        <w:tc>
          <w:tcPr>
            <w:tcW w:w="2189" w:type="pct"/>
            <w:vAlign w:val="center"/>
          </w:tcPr>
          <w:p w14:paraId="71A005C0"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30982CC" w14:textId="18A61F00"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249049E3" w14:textId="77777777" w:rsidTr="00831B56">
        <w:trPr>
          <w:trHeight w:val="288"/>
        </w:trPr>
        <w:tc>
          <w:tcPr>
            <w:tcW w:w="1306" w:type="pct"/>
            <w:vAlign w:val="center"/>
          </w:tcPr>
          <w:p w14:paraId="3A457DB7" w14:textId="01F9893C" w:rsidR="00425A8D" w:rsidRDefault="00425A8D" w:rsidP="00027208">
            <w:pPr>
              <w:jc w:val="both"/>
              <w:rPr>
                <w:color w:val="000000" w:themeColor="text1"/>
                <w:sz w:val="22"/>
                <w:szCs w:val="22"/>
              </w:rPr>
            </w:pPr>
            <w:r>
              <w:rPr>
                <w:color w:val="000000" w:themeColor="text1"/>
                <w:sz w:val="22"/>
                <w:szCs w:val="22"/>
              </w:rPr>
              <w:t>Azeredo, Chris</w:t>
            </w:r>
          </w:p>
        </w:tc>
        <w:tc>
          <w:tcPr>
            <w:tcW w:w="2189" w:type="pct"/>
            <w:vAlign w:val="center"/>
          </w:tcPr>
          <w:p w14:paraId="16F4B252"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4469A94A" w14:textId="5D127DEA" w:rsidR="00425A8D" w:rsidRPr="00A732B0"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2837BE7" w14:textId="77777777" w:rsidTr="00831B56">
        <w:trPr>
          <w:trHeight w:val="288"/>
        </w:trPr>
        <w:tc>
          <w:tcPr>
            <w:tcW w:w="1306" w:type="pct"/>
            <w:vAlign w:val="center"/>
          </w:tcPr>
          <w:p w14:paraId="777EBABF" w14:textId="77777777" w:rsidR="00027208" w:rsidRPr="004F0D6F" w:rsidRDefault="00027208" w:rsidP="00027208">
            <w:pPr>
              <w:jc w:val="both"/>
              <w:rPr>
                <w:color w:val="000000" w:themeColor="text1"/>
                <w:sz w:val="22"/>
                <w:szCs w:val="22"/>
                <w:highlight w:val="lightGray"/>
              </w:rPr>
            </w:pPr>
            <w:r w:rsidRPr="00C924CC">
              <w:rPr>
                <w:color w:val="000000" w:themeColor="text1"/>
                <w:sz w:val="22"/>
                <w:szCs w:val="22"/>
              </w:rPr>
              <w:t>Billo, Jeff</w:t>
            </w:r>
          </w:p>
        </w:tc>
        <w:tc>
          <w:tcPr>
            <w:tcW w:w="2189" w:type="pct"/>
            <w:vAlign w:val="center"/>
          </w:tcPr>
          <w:p w14:paraId="53CF1C8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B868404" w14:textId="24CBFACF" w:rsidR="00027208" w:rsidRPr="00402D74" w:rsidRDefault="00C924CC" w:rsidP="00027208">
            <w:pPr>
              <w:jc w:val="both"/>
              <w:rPr>
                <w:color w:val="000000" w:themeColor="text1"/>
                <w:sz w:val="22"/>
                <w:szCs w:val="22"/>
              </w:rPr>
            </w:pPr>
            <w:r w:rsidRPr="00C924CC">
              <w:rPr>
                <w:color w:val="000000" w:themeColor="text1"/>
                <w:sz w:val="22"/>
                <w:szCs w:val="22"/>
              </w:rPr>
              <w:t>Via Teleconference</w:t>
            </w:r>
          </w:p>
        </w:tc>
      </w:tr>
      <w:tr w:rsidR="00090DD3" w:rsidRPr="008064EA" w14:paraId="551602BC" w14:textId="77777777" w:rsidTr="00831B56">
        <w:trPr>
          <w:trHeight w:val="288"/>
        </w:trPr>
        <w:tc>
          <w:tcPr>
            <w:tcW w:w="1306" w:type="pct"/>
            <w:vAlign w:val="center"/>
          </w:tcPr>
          <w:p w14:paraId="56BDD881" w14:textId="5C406718" w:rsidR="00090DD3" w:rsidRPr="00215557" w:rsidRDefault="00090DD3" w:rsidP="00027208">
            <w:pPr>
              <w:jc w:val="both"/>
              <w:rPr>
                <w:color w:val="000000" w:themeColor="text1"/>
                <w:sz w:val="22"/>
                <w:szCs w:val="22"/>
              </w:rPr>
            </w:pPr>
            <w:r>
              <w:rPr>
                <w:color w:val="000000" w:themeColor="text1"/>
                <w:sz w:val="22"/>
                <w:szCs w:val="22"/>
              </w:rPr>
              <w:t>Blevins, Bill</w:t>
            </w:r>
          </w:p>
        </w:tc>
        <w:tc>
          <w:tcPr>
            <w:tcW w:w="2189" w:type="pct"/>
            <w:vAlign w:val="center"/>
          </w:tcPr>
          <w:p w14:paraId="4C27AA73" w14:textId="77777777" w:rsidR="00090DD3" w:rsidRPr="00CE3219" w:rsidRDefault="00090DD3" w:rsidP="00027208">
            <w:pPr>
              <w:jc w:val="both"/>
              <w:rPr>
                <w:color w:val="000000" w:themeColor="text1"/>
                <w:sz w:val="22"/>
                <w:szCs w:val="22"/>
                <w:highlight w:val="lightGray"/>
              </w:rPr>
            </w:pPr>
          </w:p>
        </w:tc>
        <w:tc>
          <w:tcPr>
            <w:tcW w:w="1505" w:type="pct"/>
            <w:vAlign w:val="center"/>
          </w:tcPr>
          <w:p w14:paraId="28C2D299" w14:textId="2DBFF5B0" w:rsidR="00090DD3" w:rsidRPr="00402D74" w:rsidRDefault="00090DD3" w:rsidP="00027208">
            <w:pPr>
              <w:jc w:val="both"/>
              <w:rPr>
                <w:color w:val="000000" w:themeColor="text1"/>
                <w:sz w:val="22"/>
                <w:szCs w:val="22"/>
              </w:rPr>
            </w:pPr>
            <w:r w:rsidRPr="00A732B0">
              <w:rPr>
                <w:color w:val="000000" w:themeColor="text1"/>
                <w:sz w:val="22"/>
                <w:szCs w:val="22"/>
              </w:rPr>
              <w:t>Via Teleconference</w:t>
            </w:r>
          </w:p>
        </w:tc>
      </w:tr>
      <w:tr w:rsidR="00027208" w:rsidRPr="008064EA" w14:paraId="12CD0026" w14:textId="77777777" w:rsidTr="00831B56">
        <w:trPr>
          <w:trHeight w:val="288"/>
        </w:trPr>
        <w:tc>
          <w:tcPr>
            <w:tcW w:w="1306" w:type="pct"/>
            <w:vAlign w:val="center"/>
          </w:tcPr>
          <w:p w14:paraId="6758A3F4"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Boren, Ann</w:t>
            </w:r>
          </w:p>
        </w:tc>
        <w:tc>
          <w:tcPr>
            <w:tcW w:w="2189" w:type="pct"/>
            <w:vAlign w:val="center"/>
          </w:tcPr>
          <w:p w14:paraId="4E96B58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6C01AB3" w14:textId="2E140202" w:rsidR="00027208" w:rsidRPr="00402D74" w:rsidRDefault="00027208" w:rsidP="00027208">
            <w:pPr>
              <w:jc w:val="both"/>
              <w:rPr>
                <w:color w:val="000000" w:themeColor="text1"/>
                <w:sz w:val="22"/>
                <w:szCs w:val="22"/>
              </w:rPr>
            </w:pPr>
          </w:p>
        </w:tc>
      </w:tr>
      <w:tr w:rsidR="00425A8D" w:rsidRPr="008064EA" w14:paraId="5884E4BF" w14:textId="77777777" w:rsidTr="00831B56">
        <w:trPr>
          <w:trHeight w:val="288"/>
        </w:trPr>
        <w:tc>
          <w:tcPr>
            <w:tcW w:w="1306" w:type="pct"/>
            <w:vAlign w:val="center"/>
          </w:tcPr>
          <w:p w14:paraId="4478EB32" w14:textId="5006D327" w:rsidR="00425A8D" w:rsidRPr="00215557" w:rsidRDefault="00425A8D" w:rsidP="00027208">
            <w:pPr>
              <w:jc w:val="both"/>
              <w:rPr>
                <w:color w:val="000000" w:themeColor="text1"/>
                <w:sz w:val="22"/>
                <w:szCs w:val="22"/>
              </w:rPr>
            </w:pPr>
            <w:r>
              <w:rPr>
                <w:color w:val="000000" w:themeColor="text1"/>
                <w:sz w:val="22"/>
                <w:szCs w:val="22"/>
              </w:rPr>
              <w:t>Butler, Luke</w:t>
            </w:r>
          </w:p>
        </w:tc>
        <w:tc>
          <w:tcPr>
            <w:tcW w:w="2189" w:type="pct"/>
            <w:vAlign w:val="center"/>
          </w:tcPr>
          <w:p w14:paraId="6DE3ACA9"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5263C4E2" w14:textId="30DF6D3D"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2666CC" w:rsidRPr="008064EA" w14:paraId="6CADC63B" w14:textId="77777777" w:rsidTr="00831B56">
        <w:trPr>
          <w:trHeight w:val="288"/>
        </w:trPr>
        <w:tc>
          <w:tcPr>
            <w:tcW w:w="1306" w:type="pct"/>
            <w:vAlign w:val="center"/>
          </w:tcPr>
          <w:p w14:paraId="69AE410A" w14:textId="7F38AE50" w:rsidR="002666CC" w:rsidRPr="004F0D6F" w:rsidRDefault="002666CC" w:rsidP="00027208">
            <w:pPr>
              <w:jc w:val="both"/>
              <w:rPr>
                <w:color w:val="000000" w:themeColor="text1"/>
                <w:sz w:val="22"/>
                <w:szCs w:val="22"/>
                <w:highlight w:val="lightGray"/>
              </w:rPr>
            </w:pPr>
            <w:r w:rsidRPr="00425A8D">
              <w:rPr>
                <w:color w:val="000000" w:themeColor="text1"/>
                <w:sz w:val="22"/>
                <w:szCs w:val="22"/>
              </w:rPr>
              <w:t>Castillo, Leo</w:t>
            </w:r>
          </w:p>
        </w:tc>
        <w:tc>
          <w:tcPr>
            <w:tcW w:w="2189" w:type="pct"/>
            <w:vAlign w:val="center"/>
          </w:tcPr>
          <w:p w14:paraId="5D020A1A" w14:textId="77777777" w:rsidR="002666CC" w:rsidRPr="00CE3219" w:rsidRDefault="002666CC" w:rsidP="00027208">
            <w:pPr>
              <w:jc w:val="both"/>
              <w:rPr>
                <w:color w:val="000000" w:themeColor="text1"/>
                <w:sz w:val="22"/>
                <w:szCs w:val="22"/>
                <w:highlight w:val="lightGray"/>
              </w:rPr>
            </w:pPr>
          </w:p>
        </w:tc>
        <w:tc>
          <w:tcPr>
            <w:tcW w:w="1505" w:type="pct"/>
            <w:vAlign w:val="center"/>
          </w:tcPr>
          <w:p w14:paraId="324A6FBF" w14:textId="3C8432AA" w:rsidR="002666CC"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0287345A" w14:textId="77777777" w:rsidTr="00831B56">
        <w:trPr>
          <w:trHeight w:val="288"/>
        </w:trPr>
        <w:tc>
          <w:tcPr>
            <w:tcW w:w="1306" w:type="pct"/>
            <w:vAlign w:val="center"/>
          </w:tcPr>
          <w:p w14:paraId="23302E77" w14:textId="084E5D99" w:rsidR="00027208" w:rsidRPr="00CE3219" w:rsidRDefault="00027208" w:rsidP="00027208">
            <w:pPr>
              <w:jc w:val="both"/>
              <w:rPr>
                <w:color w:val="000000" w:themeColor="text1"/>
                <w:sz w:val="22"/>
                <w:szCs w:val="22"/>
                <w:highlight w:val="lightGray"/>
              </w:rPr>
            </w:pPr>
            <w:r w:rsidRPr="00223DDA">
              <w:rPr>
                <w:color w:val="000000" w:themeColor="text1"/>
                <w:sz w:val="22"/>
                <w:szCs w:val="22"/>
              </w:rPr>
              <w:t xml:space="preserve">Clifton, Suzy </w:t>
            </w:r>
          </w:p>
        </w:tc>
        <w:tc>
          <w:tcPr>
            <w:tcW w:w="2189" w:type="pct"/>
            <w:vAlign w:val="center"/>
          </w:tcPr>
          <w:p w14:paraId="0A7360B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831B56">
        <w:trPr>
          <w:trHeight w:val="288"/>
        </w:trPr>
        <w:tc>
          <w:tcPr>
            <w:tcW w:w="1306" w:type="pct"/>
            <w:vAlign w:val="center"/>
          </w:tcPr>
          <w:p w14:paraId="0B3D8A5F" w14:textId="0D357974" w:rsidR="00027208" w:rsidRPr="004F0D6F" w:rsidRDefault="00027208" w:rsidP="00027208">
            <w:pPr>
              <w:jc w:val="both"/>
              <w:rPr>
                <w:color w:val="000000" w:themeColor="text1"/>
                <w:sz w:val="22"/>
                <w:szCs w:val="22"/>
                <w:highlight w:val="lightGray"/>
              </w:rPr>
            </w:pPr>
            <w:r w:rsidRPr="00215557">
              <w:rPr>
                <w:color w:val="000000" w:themeColor="text1"/>
                <w:sz w:val="22"/>
                <w:szCs w:val="22"/>
              </w:rPr>
              <w:t>Collins, Keith</w:t>
            </w:r>
          </w:p>
        </w:tc>
        <w:tc>
          <w:tcPr>
            <w:tcW w:w="2189" w:type="pct"/>
            <w:vAlign w:val="center"/>
          </w:tcPr>
          <w:p w14:paraId="52F20A5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A83B5C6" w14:textId="77777777" w:rsidR="00027208" w:rsidRPr="00402D74" w:rsidRDefault="00027208" w:rsidP="00027208">
            <w:pPr>
              <w:jc w:val="both"/>
              <w:rPr>
                <w:color w:val="000000" w:themeColor="text1"/>
                <w:sz w:val="22"/>
                <w:szCs w:val="22"/>
              </w:rPr>
            </w:pPr>
          </w:p>
        </w:tc>
      </w:tr>
      <w:tr w:rsidR="00334FA5" w:rsidRPr="008064EA" w14:paraId="0004C14D" w14:textId="77777777" w:rsidTr="00831B56">
        <w:trPr>
          <w:trHeight w:val="288"/>
        </w:trPr>
        <w:tc>
          <w:tcPr>
            <w:tcW w:w="1306" w:type="pct"/>
            <w:vAlign w:val="center"/>
          </w:tcPr>
          <w:p w14:paraId="1E136C5E" w14:textId="0CF286F0" w:rsidR="00334FA5" w:rsidRPr="004F0D6F" w:rsidRDefault="00334FA5" w:rsidP="00027208">
            <w:pPr>
              <w:jc w:val="both"/>
              <w:rPr>
                <w:color w:val="000000" w:themeColor="text1"/>
                <w:sz w:val="22"/>
                <w:szCs w:val="22"/>
                <w:highlight w:val="lightGray"/>
              </w:rPr>
            </w:pPr>
            <w:r w:rsidRPr="00425A8D">
              <w:rPr>
                <w:color w:val="000000" w:themeColor="text1"/>
                <w:sz w:val="22"/>
                <w:szCs w:val="22"/>
              </w:rPr>
              <w:t>Cosway, Chris</w:t>
            </w:r>
          </w:p>
        </w:tc>
        <w:tc>
          <w:tcPr>
            <w:tcW w:w="2189" w:type="pct"/>
            <w:vAlign w:val="center"/>
          </w:tcPr>
          <w:p w14:paraId="6A31228B" w14:textId="77777777" w:rsidR="00334FA5" w:rsidRPr="00CE3219" w:rsidRDefault="00334FA5" w:rsidP="00027208">
            <w:pPr>
              <w:jc w:val="both"/>
              <w:rPr>
                <w:color w:val="000000" w:themeColor="text1"/>
                <w:sz w:val="22"/>
                <w:szCs w:val="22"/>
                <w:highlight w:val="lightGray"/>
              </w:rPr>
            </w:pPr>
          </w:p>
        </w:tc>
        <w:tc>
          <w:tcPr>
            <w:tcW w:w="1505" w:type="pct"/>
            <w:vAlign w:val="center"/>
          </w:tcPr>
          <w:p w14:paraId="7A072AE0" w14:textId="4F2F4C60" w:rsidR="00334FA5" w:rsidRPr="00402D74" w:rsidRDefault="00334FA5" w:rsidP="00027208">
            <w:pPr>
              <w:jc w:val="both"/>
              <w:rPr>
                <w:color w:val="000000" w:themeColor="text1"/>
                <w:sz w:val="22"/>
                <w:szCs w:val="22"/>
              </w:rPr>
            </w:pPr>
            <w:r w:rsidRPr="00F06C28">
              <w:rPr>
                <w:color w:val="000000" w:themeColor="text1"/>
                <w:sz w:val="22"/>
                <w:szCs w:val="22"/>
              </w:rPr>
              <w:t>Via Teleconference</w:t>
            </w:r>
          </w:p>
        </w:tc>
      </w:tr>
      <w:tr w:rsidR="00425A8D" w:rsidRPr="008064EA" w14:paraId="21D90925" w14:textId="77777777" w:rsidTr="00831B56">
        <w:trPr>
          <w:trHeight w:val="288"/>
        </w:trPr>
        <w:tc>
          <w:tcPr>
            <w:tcW w:w="1306" w:type="pct"/>
            <w:vAlign w:val="center"/>
          </w:tcPr>
          <w:p w14:paraId="7E7975A0" w14:textId="4FB4982D" w:rsidR="00425A8D" w:rsidRPr="00425A8D" w:rsidRDefault="00425A8D" w:rsidP="00027208">
            <w:pPr>
              <w:jc w:val="both"/>
              <w:rPr>
                <w:color w:val="000000" w:themeColor="text1"/>
                <w:sz w:val="22"/>
                <w:szCs w:val="22"/>
              </w:rPr>
            </w:pPr>
            <w:r>
              <w:rPr>
                <w:color w:val="000000" w:themeColor="text1"/>
                <w:sz w:val="22"/>
                <w:szCs w:val="22"/>
              </w:rPr>
              <w:t>Davis, Samara</w:t>
            </w:r>
          </w:p>
        </w:tc>
        <w:tc>
          <w:tcPr>
            <w:tcW w:w="2189" w:type="pct"/>
            <w:vAlign w:val="center"/>
          </w:tcPr>
          <w:p w14:paraId="14A2896B"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3A7E7EF3" w14:textId="5E3ED9DA"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01704E90" w14:textId="77777777" w:rsidTr="00831B56">
        <w:trPr>
          <w:trHeight w:val="288"/>
        </w:trPr>
        <w:tc>
          <w:tcPr>
            <w:tcW w:w="1306" w:type="pct"/>
            <w:vAlign w:val="center"/>
          </w:tcPr>
          <w:p w14:paraId="4613F8B2" w14:textId="2F022A81" w:rsidR="00027208" w:rsidRPr="004F0D6F" w:rsidRDefault="00027208" w:rsidP="00027208">
            <w:pPr>
              <w:jc w:val="both"/>
              <w:rPr>
                <w:color w:val="000000" w:themeColor="text1"/>
                <w:sz w:val="22"/>
                <w:szCs w:val="22"/>
                <w:highlight w:val="lightGray"/>
              </w:rPr>
            </w:pPr>
            <w:r w:rsidRPr="00215557">
              <w:rPr>
                <w:color w:val="000000" w:themeColor="text1"/>
                <w:sz w:val="22"/>
                <w:szCs w:val="22"/>
              </w:rPr>
              <w:t>Drake, Gordon</w:t>
            </w:r>
          </w:p>
        </w:tc>
        <w:tc>
          <w:tcPr>
            <w:tcW w:w="2189" w:type="pct"/>
            <w:vAlign w:val="center"/>
          </w:tcPr>
          <w:p w14:paraId="0738AF5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4AC4F70" w14:textId="51DC3609" w:rsidR="00027208" w:rsidRPr="00402D74" w:rsidRDefault="00027208" w:rsidP="00027208">
            <w:pPr>
              <w:jc w:val="both"/>
              <w:rPr>
                <w:color w:val="000000" w:themeColor="text1"/>
                <w:sz w:val="22"/>
                <w:szCs w:val="22"/>
              </w:rPr>
            </w:pPr>
          </w:p>
        </w:tc>
      </w:tr>
      <w:tr w:rsidR="00425A8D" w:rsidRPr="008064EA" w14:paraId="464279E2" w14:textId="77777777" w:rsidTr="00831B56">
        <w:trPr>
          <w:trHeight w:val="288"/>
        </w:trPr>
        <w:tc>
          <w:tcPr>
            <w:tcW w:w="1306" w:type="pct"/>
            <w:vAlign w:val="center"/>
          </w:tcPr>
          <w:p w14:paraId="325EECF6" w14:textId="6C5CC91E" w:rsidR="00425A8D" w:rsidRPr="004F0D6F" w:rsidRDefault="00425A8D" w:rsidP="00027208">
            <w:pPr>
              <w:jc w:val="both"/>
              <w:rPr>
                <w:color w:val="000000" w:themeColor="text1"/>
                <w:sz w:val="22"/>
                <w:szCs w:val="22"/>
                <w:highlight w:val="lightGray"/>
              </w:rPr>
            </w:pPr>
            <w:r w:rsidRPr="00425A8D">
              <w:rPr>
                <w:color w:val="000000" w:themeColor="text1"/>
                <w:sz w:val="22"/>
                <w:szCs w:val="22"/>
              </w:rPr>
              <w:t xml:space="preserve">Fu, </w:t>
            </w:r>
            <w:proofErr w:type="spellStart"/>
            <w:r w:rsidRPr="00425A8D">
              <w:rPr>
                <w:color w:val="000000" w:themeColor="text1"/>
                <w:sz w:val="22"/>
                <w:szCs w:val="22"/>
              </w:rPr>
              <w:t>Weihui</w:t>
            </w:r>
            <w:proofErr w:type="spellEnd"/>
          </w:p>
        </w:tc>
        <w:tc>
          <w:tcPr>
            <w:tcW w:w="2189" w:type="pct"/>
            <w:vAlign w:val="center"/>
          </w:tcPr>
          <w:p w14:paraId="7EB5649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FE10326" w14:textId="3E9C7437"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0C3ECDB" w14:textId="77777777" w:rsidTr="00831B56">
        <w:trPr>
          <w:trHeight w:val="288"/>
        </w:trPr>
        <w:tc>
          <w:tcPr>
            <w:tcW w:w="1306" w:type="pct"/>
            <w:vAlign w:val="center"/>
          </w:tcPr>
          <w:p w14:paraId="18E78D7E" w14:textId="58155F98" w:rsidR="00027208" w:rsidRPr="004F0D6F" w:rsidRDefault="00027208" w:rsidP="00027208">
            <w:pPr>
              <w:jc w:val="both"/>
              <w:rPr>
                <w:color w:val="000000" w:themeColor="text1"/>
                <w:sz w:val="22"/>
                <w:szCs w:val="22"/>
                <w:highlight w:val="lightGray"/>
              </w:rPr>
            </w:pPr>
            <w:r w:rsidRPr="00425A8D">
              <w:rPr>
                <w:color w:val="000000" w:themeColor="text1"/>
                <w:sz w:val="22"/>
                <w:szCs w:val="22"/>
              </w:rPr>
              <w:t>Golen, Robert</w:t>
            </w:r>
          </w:p>
        </w:tc>
        <w:tc>
          <w:tcPr>
            <w:tcW w:w="2189" w:type="pct"/>
            <w:vAlign w:val="center"/>
          </w:tcPr>
          <w:p w14:paraId="062BC796"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8946A6E" w14:textId="540A0F06" w:rsidR="00027208" w:rsidRPr="00402D74" w:rsidRDefault="00831B56" w:rsidP="00027208">
            <w:pPr>
              <w:jc w:val="both"/>
              <w:rPr>
                <w:color w:val="000000" w:themeColor="text1"/>
                <w:sz w:val="22"/>
                <w:szCs w:val="22"/>
              </w:rPr>
            </w:pPr>
            <w:r w:rsidRPr="00F06C28">
              <w:rPr>
                <w:color w:val="000000" w:themeColor="text1"/>
                <w:sz w:val="22"/>
                <w:szCs w:val="22"/>
              </w:rPr>
              <w:t>Via Teleconference</w:t>
            </w:r>
          </w:p>
        </w:tc>
      </w:tr>
      <w:tr w:rsidR="00223DDA" w:rsidRPr="008064EA" w14:paraId="42E9C639" w14:textId="77777777" w:rsidTr="00831B56">
        <w:trPr>
          <w:trHeight w:val="288"/>
        </w:trPr>
        <w:tc>
          <w:tcPr>
            <w:tcW w:w="1306" w:type="pct"/>
            <w:vAlign w:val="center"/>
          </w:tcPr>
          <w:p w14:paraId="4523479E" w14:textId="6E39F768" w:rsidR="00223DDA" w:rsidRPr="004F0D6F" w:rsidRDefault="00223DDA" w:rsidP="00027208">
            <w:pPr>
              <w:jc w:val="both"/>
              <w:rPr>
                <w:color w:val="000000" w:themeColor="text1"/>
                <w:sz w:val="22"/>
                <w:szCs w:val="22"/>
                <w:highlight w:val="lightGray"/>
              </w:rPr>
            </w:pPr>
            <w:r w:rsidRPr="00C65A07">
              <w:rPr>
                <w:color w:val="000000" w:themeColor="text1"/>
                <w:sz w:val="22"/>
                <w:szCs w:val="22"/>
              </w:rPr>
              <w:t>Gonzales, Nathan</w:t>
            </w:r>
          </w:p>
        </w:tc>
        <w:tc>
          <w:tcPr>
            <w:tcW w:w="2189" w:type="pct"/>
            <w:vAlign w:val="center"/>
          </w:tcPr>
          <w:p w14:paraId="757F42F3" w14:textId="77777777" w:rsidR="00223DDA" w:rsidRPr="00CE3219" w:rsidRDefault="00223DDA" w:rsidP="00027208">
            <w:pPr>
              <w:jc w:val="both"/>
              <w:rPr>
                <w:color w:val="000000" w:themeColor="text1"/>
                <w:sz w:val="22"/>
                <w:szCs w:val="22"/>
                <w:highlight w:val="lightGray"/>
              </w:rPr>
            </w:pPr>
          </w:p>
        </w:tc>
        <w:tc>
          <w:tcPr>
            <w:tcW w:w="1505" w:type="pct"/>
            <w:vAlign w:val="center"/>
          </w:tcPr>
          <w:p w14:paraId="2E385A37" w14:textId="77777777" w:rsidR="00223DDA" w:rsidRPr="00402D74" w:rsidRDefault="00223DDA" w:rsidP="00027208">
            <w:pPr>
              <w:jc w:val="both"/>
              <w:rPr>
                <w:color w:val="000000" w:themeColor="text1"/>
                <w:sz w:val="22"/>
                <w:szCs w:val="22"/>
              </w:rPr>
            </w:pPr>
          </w:p>
        </w:tc>
      </w:tr>
      <w:tr w:rsidR="00027208" w:rsidRPr="008064EA" w14:paraId="09115CE8" w14:textId="77777777" w:rsidTr="00831B56">
        <w:trPr>
          <w:trHeight w:val="288"/>
        </w:trPr>
        <w:tc>
          <w:tcPr>
            <w:tcW w:w="1306" w:type="pct"/>
            <w:vAlign w:val="center"/>
          </w:tcPr>
          <w:p w14:paraId="7C4364E1" w14:textId="5A3CDFAF" w:rsidR="00027208" w:rsidRPr="004F0D6F" w:rsidRDefault="00027208" w:rsidP="00027208">
            <w:pPr>
              <w:jc w:val="both"/>
              <w:rPr>
                <w:color w:val="000000" w:themeColor="text1"/>
                <w:sz w:val="22"/>
                <w:szCs w:val="22"/>
                <w:highlight w:val="lightGray"/>
              </w:rPr>
            </w:pPr>
            <w:r w:rsidRPr="00C65A07">
              <w:rPr>
                <w:color w:val="000000" w:themeColor="text1"/>
                <w:sz w:val="22"/>
                <w:szCs w:val="22"/>
              </w:rPr>
              <w:lastRenderedPageBreak/>
              <w:t>González, Ino</w:t>
            </w:r>
          </w:p>
        </w:tc>
        <w:tc>
          <w:tcPr>
            <w:tcW w:w="2189" w:type="pct"/>
            <w:vAlign w:val="center"/>
          </w:tcPr>
          <w:p w14:paraId="4082047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6F17B3B" w14:textId="7BF3B24B" w:rsidR="00027208" w:rsidRPr="00402D74" w:rsidRDefault="00027208" w:rsidP="00027208">
            <w:pPr>
              <w:jc w:val="both"/>
              <w:rPr>
                <w:color w:val="000000" w:themeColor="text1"/>
                <w:sz w:val="22"/>
                <w:szCs w:val="22"/>
              </w:rPr>
            </w:pPr>
          </w:p>
        </w:tc>
      </w:tr>
      <w:tr w:rsidR="00425A8D" w:rsidRPr="008064EA" w14:paraId="52A495FF" w14:textId="77777777" w:rsidTr="00831B56">
        <w:trPr>
          <w:trHeight w:val="288"/>
        </w:trPr>
        <w:tc>
          <w:tcPr>
            <w:tcW w:w="1306" w:type="pct"/>
            <w:vAlign w:val="center"/>
          </w:tcPr>
          <w:p w14:paraId="3D9C93E7" w14:textId="33EA0E5E" w:rsidR="00425A8D" w:rsidRDefault="00425A8D" w:rsidP="00027208">
            <w:pPr>
              <w:jc w:val="both"/>
              <w:rPr>
                <w:color w:val="000000" w:themeColor="text1"/>
                <w:sz w:val="22"/>
                <w:szCs w:val="22"/>
              </w:rPr>
            </w:pPr>
            <w:r>
              <w:rPr>
                <w:color w:val="000000" w:themeColor="text1"/>
                <w:sz w:val="22"/>
                <w:szCs w:val="22"/>
              </w:rPr>
              <w:t>Gravois, Patrick</w:t>
            </w:r>
          </w:p>
        </w:tc>
        <w:tc>
          <w:tcPr>
            <w:tcW w:w="2189" w:type="pct"/>
            <w:vAlign w:val="center"/>
          </w:tcPr>
          <w:p w14:paraId="3AE2C84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92A30F3" w14:textId="3535F0EF" w:rsidR="00425A8D" w:rsidRPr="00A732B0"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88A9C9B" w14:textId="77777777" w:rsidTr="00831B56">
        <w:trPr>
          <w:trHeight w:val="288"/>
        </w:trPr>
        <w:tc>
          <w:tcPr>
            <w:tcW w:w="1306" w:type="pct"/>
            <w:vAlign w:val="center"/>
          </w:tcPr>
          <w:p w14:paraId="24C43934" w14:textId="49CD7EA4" w:rsidR="00425A8D" w:rsidRPr="00215557" w:rsidRDefault="00425A8D" w:rsidP="00027208">
            <w:pPr>
              <w:jc w:val="both"/>
              <w:rPr>
                <w:color w:val="000000" w:themeColor="text1"/>
                <w:sz w:val="22"/>
                <w:szCs w:val="22"/>
              </w:rPr>
            </w:pPr>
            <w:r>
              <w:rPr>
                <w:color w:val="000000" w:themeColor="text1"/>
                <w:sz w:val="22"/>
                <w:szCs w:val="22"/>
              </w:rPr>
              <w:t>Green, Alexander</w:t>
            </w:r>
          </w:p>
        </w:tc>
        <w:tc>
          <w:tcPr>
            <w:tcW w:w="2189" w:type="pct"/>
            <w:vAlign w:val="center"/>
          </w:tcPr>
          <w:p w14:paraId="16D3399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40550416" w14:textId="6B804925"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5965BECF" w14:textId="77777777" w:rsidTr="00831B56">
        <w:trPr>
          <w:trHeight w:val="288"/>
        </w:trPr>
        <w:tc>
          <w:tcPr>
            <w:tcW w:w="1306" w:type="pct"/>
            <w:vAlign w:val="center"/>
          </w:tcPr>
          <w:p w14:paraId="54206C85" w14:textId="213DE812" w:rsidR="00027208" w:rsidRPr="004F0D6F" w:rsidRDefault="00027208" w:rsidP="00027208">
            <w:pPr>
              <w:jc w:val="both"/>
              <w:rPr>
                <w:color w:val="000000" w:themeColor="text1"/>
                <w:sz w:val="22"/>
                <w:szCs w:val="22"/>
                <w:highlight w:val="lightGray"/>
              </w:rPr>
            </w:pPr>
            <w:r w:rsidRPr="00215557">
              <w:rPr>
                <w:color w:val="000000" w:themeColor="text1"/>
                <w:sz w:val="22"/>
                <w:szCs w:val="22"/>
              </w:rPr>
              <w:t>Gross, Katherine</w:t>
            </w:r>
          </w:p>
        </w:tc>
        <w:tc>
          <w:tcPr>
            <w:tcW w:w="2189" w:type="pct"/>
            <w:vAlign w:val="center"/>
          </w:tcPr>
          <w:p w14:paraId="7AF00AB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5D938D2" w14:textId="4F0BD684" w:rsidR="00027208" w:rsidRPr="00402D74" w:rsidRDefault="00027208" w:rsidP="00027208">
            <w:pPr>
              <w:jc w:val="both"/>
              <w:rPr>
                <w:color w:val="000000" w:themeColor="text1"/>
                <w:sz w:val="22"/>
                <w:szCs w:val="22"/>
              </w:rPr>
            </w:pPr>
          </w:p>
        </w:tc>
      </w:tr>
      <w:tr w:rsidR="00425A8D" w:rsidRPr="008064EA" w14:paraId="307E9F1F" w14:textId="77777777" w:rsidTr="00831B56">
        <w:trPr>
          <w:trHeight w:val="288"/>
        </w:trPr>
        <w:tc>
          <w:tcPr>
            <w:tcW w:w="1306" w:type="pct"/>
            <w:vAlign w:val="center"/>
          </w:tcPr>
          <w:p w14:paraId="579113FB" w14:textId="604CFE7A" w:rsidR="00425A8D" w:rsidRPr="004F0D6F" w:rsidRDefault="00425A8D" w:rsidP="00027208">
            <w:pPr>
              <w:jc w:val="both"/>
              <w:rPr>
                <w:color w:val="000000" w:themeColor="text1"/>
                <w:sz w:val="22"/>
                <w:szCs w:val="22"/>
                <w:highlight w:val="lightGray"/>
              </w:rPr>
            </w:pPr>
            <w:r w:rsidRPr="00425A8D">
              <w:rPr>
                <w:color w:val="000000" w:themeColor="text1"/>
                <w:sz w:val="22"/>
                <w:szCs w:val="22"/>
              </w:rPr>
              <w:t>Hernandez-Garcia, Jessica</w:t>
            </w:r>
          </w:p>
        </w:tc>
        <w:tc>
          <w:tcPr>
            <w:tcW w:w="2189" w:type="pct"/>
            <w:vAlign w:val="center"/>
          </w:tcPr>
          <w:p w14:paraId="73B87300"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1B372DC8" w14:textId="77777777" w:rsidR="00425A8D" w:rsidRDefault="00425A8D" w:rsidP="00027208">
            <w:pPr>
              <w:jc w:val="both"/>
              <w:rPr>
                <w:color w:val="000000" w:themeColor="text1"/>
                <w:sz w:val="22"/>
                <w:szCs w:val="22"/>
              </w:rPr>
            </w:pPr>
            <w:r w:rsidRPr="00A732B0">
              <w:rPr>
                <w:color w:val="000000" w:themeColor="text1"/>
                <w:sz w:val="22"/>
                <w:szCs w:val="22"/>
              </w:rPr>
              <w:t>Via Teleconference</w:t>
            </w:r>
          </w:p>
          <w:p w14:paraId="0620B9A5" w14:textId="04CB7CEB" w:rsidR="00425A8D" w:rsidRPr="00F06C28" w:rsidRDefault="00425A8D" w:rsidP="00027208">
            <w:pPr>
              <w:jc w:val="both"/>
              <w:rPr>
                <w:color w:val="000000" w:themeColor="text1"/>
                <w:sz w:val="22"/>
                <w:szCs w:val="22"/>
              </w:rPr>
            </w:pPr>
          </w:p>
        </w:tc>
      </w:tr>
      <w:tr w:rsidR="002666CC" w:rsidRPr="008064EA" w14:paraId="3DEFCF2A" w14:textId="77777777" w:rsidTr="00831B56">
        <w:trPr>
          <w:trHeight w:val="288"/>
        </w:trPr>
        <w:tc>
          <w:tcPr>
            <w:tcW w:w="1306" w:type="pct"/>
            <w:vAlign w:val="center"/>
          </w:tcPr>
          <w:p w14:paraId="06C610E8" w14:textId="04843C22" w:rsidR="002666CC" w:rsidRPr="004F0D6F" w:rsidRDefault="002666CC" w:rsidP="00027208">
            <w:pPr>
              <w:jc w:val="both"/>
              <w:rPr>
                <w:color w:val="000000" w:themeColor="text1"/>
                <w:sz w:val="22"/>
                <w:szCs w:val="22"/>
                <w:highlight w:val="lightGray"/>
              </w:rPr>
            </w:pPr>
            <w:r w:rsidRPr="00425A8D">
              <w:rPr>
                <w:color w:val="000000" w:themeColor="text1"/>
                <w:sz w:val="22"/>
                <w:szCs w:val="22"/>
              </w:rPr>
              <w:t>Hinojosa, Luis</w:t>
            </w:r>
          </w:p>
        </w:tc>
        <w:tc>
          <w:tcPr>
            <w:tcW w:w="2189" w:type="pct"/>
            <w:vAlign w:val="center"/>
          </w:tcPr>
          <w:p w14:paraId="778357A4" w14:textId="77777777" w:rsidR="002666CC" w:rsidRPr="00CE3219" w:rsidRDefault="002666CC" w:rsidP="00027208">
            <w:pPr>
              <w:jc w:val="both"/>
              <w:rPr>
                <w:color w:val="000000" w:themeColor="text1"/>
                <w:sz w:val="22"/>
                <w:szCs w:val="22"/>
                <w:highlight w:val="lightGray"/>
              </w:rPr>
            </w:pPr>
          </w:p>
        </w:tc>
        <w:tc>
          <w:tcPr>
            <w:tcW w:w="1505" w:type="pct"/>
            <w:shd w:val="clear" w:color="auto" w:fill="auto"/>
            <w:vAlign w:val="center"/>
          </w:tcPr>
          <w:p w14:paraId="04C613BC" w14:textId="6003A337" w:rsidR="002666CC" w:rsidRPr="00F06C28" w:rsidRDefault="002666CC" w:rsidP="00027208">
            <w:pPr>
              <w:jc w:val="both"/>
              <w:rPr>
                <w:color w:val="000000" w:themeColor="text1"/>
                <w:sz w:val="22"/>
                <w:szCs w:val="22"/>
              </w:rPr>
            </w:pPr>
            <w:r w:rsidRPr="00A732B0">
              <w:rPr>
                <w:color w:val="000000" w:themeColor="text1"/>
                <w:sz w:val="22"/>
                <w:szCs w:val="22"/>
              </w:rPr>
              <w:t>Via Teleconference</w:t>
            </w:r>
          </w:p>
        </w:tc>
      </w:tr>
      <w:tr w:rsidR="00C1070F" w:rsidRPr="008064EA" w14:paraId="4345B6E4" w14:textId="77777777" w:rsidTr="00831B56">
        <w:trPr>
          <w:trHeight w:val="288"/>
        </w:trPr>
        <w:tc>
          <w:tcPr>
            <w:tcW w:w="1306" w:type="pct"/>
            <w:vAlign w:val="center"/>
          </w:tcPr>
          <w:p w14:paraId="0B419C98" w14:textId="7F2F26F1" w:rsidR="00C1070F" w:rsidRPr="004F0D6F" w:rsidRDefault="00C1070F" w:rsidP="00027208">
            <w:pPr>
              <w:jc w:val="both"/>
              <w:rPr>
                <w:color w:val="000000" w:themeColor="text1"/>
                <w:sz w:val="22"/>
                <w:szCs w:val="22"/>
                <w:highlight w:val="lightGray"/>
              </w:rPr>
            </w:pPr>
            <w:r w:rsidRPr="00A732B0">
              <w:rPr>
                <w:color w:val="000000" w:themeColor="text1"/>
                <w:sz w:val="22"/>
                <w:szCs w:val="22"/>
              </w:rPr>
              <w:t>Hinojosa</w:t>
            </w:r>
            <w:r w:rsidR="00A732B0" w:rsidRPr="00A732B0">
              <w:rPr>
                <w:color w:val="000000" w:themeColor="text1"/>
                <w:sz w:val="22"/>
                <w:szCs w:val="22"/>
              </w:rPr>
              <w:t>, Santiago</w:t>
            </w:r>
          </w:p>
        </w:tc>
        <w:tc>
          <w:tcPr>
            <w:tcW w:w="2189" w:type="pct"/>
            <w:vAlign w:val="center"/>
          </w:tcPr>
          <w:p w14:paraId="6F213C7F" w14:textId="77777777" w:rsidR="00C1070F" w:rsidRPr="00CE3219" w:rsidRDefault="00C1070F" w:rsidP="00027208">
            <w:pPr>
              <w:jc w:val="both"/>
              <w:rPr>
                <w:color w:val="000000" w:themeColor="text1"/>
                <w:sz w:val="22"/>
                <w:szCs w:val="22"/>
                <w:highlight w:val="lightGray"/>
              </w:rPr>
            </w:pPr>
          </w:p>
        </w:tc>
        <w:tc>
          <w:tcPr>
            <w:tcW w:w="1505" w:type="pct"/>
            <w:shd w:val="clear" w:color="auto" w:fill="auto"/>
            <w:vAlign w:val="center"/>
          </w:tcPr>
          <w:p w14:paraId="691AC6B3" w14:textId="77777777" w:rsidR="00C1070F" w:rsidRPr="00F06C28" w:rsidRDefault="00C1070F" w:rsidP="00027208">
            <w:pPr>
              <w:jc w:val="both"/>
              <w:rPr>
                <w:color w:val="000000" w:themeColor="text1"/>
                <w:sz w:val="22"/>
                <w:szCs w:val="22"/>
              </w:rPr>
            </w:pPr>
          </w:p>
        </w:tc>
      </w:tr>
      <w:tr w:rsidR="00090DD3" w:rsidRPr="008064EA" w14:paraId="73AA3F1C" w14:textId="77777777" w:rsidTr="00831B56">
        <w:trPr>
          <w:trHeight w:val="288"/>
        </w:trPr>
        <w:tc>
          <w:tcPr>
            <w:tcW w:w="1306" w:type="pct"/>
            <w:vAlign w:val="center"/>
          </w:tcPr>
          <w:p w14:paraId="5976721A" w14:textId="726E5B44" w:rsidR="00090DD3" w:rsidRDefault="00090DD3" w:rsidP="00027208">
            <w:pPr>
              <w:jc w:val="both"/>
              <w:rPr>
                <w:color w:val="000000" w:themeColor="text1"/>
                <w:sz w:val="22"/>
                <w:szCs w:val="22"/>
              </w:rPr>
            </w:pPr>
            <w:r>
              <w:rPr>
                <w:color w:val="000000" w:themeColor="text1"/>
                <w:sz w:val="22"/>
                <w:szCs w:val="22"/>
              </w:rPr>
              <w:t>Hobbs, Kristi</w:t>
            </w:r>
          </w:p>
        </w:tc>
        <w:tc>
          <w:tcPr>
            <w:tcW w:w="2189" w:type="pct"/>
            <w:vAlign w:val="center"/>
          </w:tcPr>
          <w:p w14:paraId="300425EA" w14:textId="77777777" w:rsidR="00090DD3" w:rsidRPr="000C65EB" w:rsidRDefault="00090DD3" w:rsidP="00027208">
            <w:pPr>
              <w:jc w:val="both"/>
              <w:rPr>
                <w:color w:val="000000" w:themeColor="text1"/>
                <w:sz w:val="22"/>
                <w:szCs w:val="22"/>
              </w:rPr>
            </w:pPr>
          </w:p>
        </w:tc>
        <w:tc>
          <w:tcPr>
            <w:tcW w:w="1505" w:type="pct"/>
            <w:shd w:val="clear" w:color="auto" w:fill="auto"/>
            <w:vAlign w:val="center"/>
          </w:tcPr>
          <w:p w14:paraId="2A2F4D03" w14:textId="0EB0345F" w:rsidR="00090DD3" w:rsidRPr="00A732B0" w:rsidRDefault="00090DD3"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E558210" w14:textId="77777777" w:rsidTr="00831B56">
        <w:trPr>
          <w:trHeight w:val="288"/>
        </w:trPr>
        <w:tc>
          <w:tcPr>
            <w:tcW w:w="1306" w:type="pct"/>
            <w:vAlign w:val="center"/>
          </w:tcPr>
          <w:p w14:paraId="04A367BA" w14:textId="605E12EA" w:rsidR="00425A8D" w:rsidRPr="00215557" w:rsidRDefault="00425A8D" w:rsidP="00027208">
            <w:pPr>
              <w:jc w:val="both"/>
              <w:rPr>
                <w:color w:val="000000" w:themeColor="text1"/>
                <w:sz w:val="22"/>
                <w:szCs w:val="22"/>
              </w:rPr>
            </w:pPr>
            <w:r>
              <w:rPr>
                <w:color w:val="000000" w:themeColor="text1"/>
                <w:sz w:val="22"/>
                <w:szCs w:val="22"/>
              </w:rPr>
              <w:t>Holland, Caleb</w:t>
            </w:r>
          </w:p>
        </w:tc>
        <w:tc>
          <w:tcPr>
            <w:tcW w:w="2189" w:type="pct"/>
            <w:vAlign w:val="center"/>
          </w:tcPr>
          <w:p w14:paraId="0BCEF8BB" w14:textId="77777777" w:rsidR="00425A8D" w:rsidRPr="000C65EB" w:rsidRDefault="00425A8D" w:rsidP="00027208">
            <w:pPr>
              <w:jc w:val="both"/>
              <w:rPr>
                <w:color w:val="000000" w:themeColor="text1"/>
                <w:sz w:val="22"/>
                <w:szCs w:val="22"/>
              </w:rPr>
            </w:pPr>
          </w:p>
        </w:tc>
        <w:tc>
          <w:tcPr>
            <w:tcW w:w="1505" w:type="pct"/>
            <w:shd w:val="clear" w:color="auto" w:fill="auto"/>
            <w:vAlign w:val="center"/>
          </w:tcPr>
          <w:p w14:paraId="1E28CD37" w14:textId="1408948B" w:rsidR="00425A8D" w:rsidRPr="002666CC" w:rsidRDefault="00425A8D" w:rsidP="00027208">
            <w:pPr>
              <w:jc w:val="both"/>
              <w:rPr>
                <w:color w:val="000000" w:themeColor="text1"/>
                <w:sz w:val="22"/>
                <w:szCs w:val="22"/>
              </w:rPr>
            </w:pPr>
            <w:r w:rsidRPr="00A732B0">
              <w:rPr>
                <w:color w:val="000000" w:themeColor="text1"/>
                <w:sz w:val="22"/>
                <w:szCs w:val="22"/>
              </w:rPr>
              <w:t>Via Teleconference</w:t>
            </w:r>
          </w:p>
        </w:tc>
      </w:tr>
      <w:tr w:rsidR="00215557" w:rsidRPr="008064EA" w14:paraId="6E085FD8" w14:textId="77777777" w:rsidTr="00831B56">
        <w:trPr>
          <w:trHeight w:val="288"/>
        </w:trPr>
        <w:tc>
          <w:tcPr>
            <w:tcW w:w="1306" w:type="pct"/>
            <w:vAlign w:val="center"/>
          </w:tcPr>
          <w:p w14:paraId="3CA12ABC" w14:textId="2F9F4E2A" w:rsidR="00215557" w:rsidRPr="004F0D6F" w:rsidRDefault="00215557" w:rsidP="00027208">
            <w:pPr>
              <w:jc w:val="both"/>
              <w:rPr>
                <w:color w:val="000000" w:themeColor="text1"/>
                <w:sz w:val="22"/>
                <w:szCs w:val="22"/>
                <w:highlight w:val="lightGray"/>
              </w:rPr>
            </w:pPr>
            <w:r w:rsidRPr="00215557">
              <w:rPr>
                <w:color w:val="000000" w:themeColor="text1"/>
                <w:sz w:val="22"/>
                <w:szCs w:val="22"/>
              </w:rPr>
              <w:t>Huang, Fred</w:t>
            </w:r>
          </w:p>
        </w:tc>
        <w:tc>
          <w:tcPr>
            <w:tcW w:w="2189" w:type="pct"/>
            <w:vAlign w:val="center"/>
          </w:tcPr>
          <w:p w14:paraId="0DF1375B" w14:textId="77777777" w:rsidR="00215557" w:rsidRPr="000C65EB" w:rsidRDefault="00215557" w:rsidP="00027208">
            <w:pPr>
              <w:jc w:val="both"/>
              <w:rPr>
                <w:color w:val="000000" w:themeColor="text1"/>
                <w:sz w:val="22"/>
                <w:szCs w:val="22"/>
              </w:rPr>
            </w:pPr>
          </w:p>
        </w:tc>
        <w:tc>
          <w:tcPr>
            <w:tcW w:w="1505" w:type="pct"/>
            <w:shd w:val="clear" w:color="auto" w:fill="auto"/>
            <w:vAlign w:val="center"/>
          </w:tcPr>
          <w:p w14:paraId="79E5555A" w14:textId="77777777" w:rsidR="00215557" w:rsidRPr="002666CC" w:rsidRDefault="00215557" w:rsidP="00027208">
            <w:pPr>
              <w:jc w:val="both"/>
              <w:rPr>
                <w:color w:val="000000" w:themeColor="text1"/>
                <w:sz w:val="22"/>
                <w:szCs w:val="22"/>
              </w:rPr>
            </w:pPr>
          </w:p>
        </w:tc>
      </w:tr>
      <w:tr w:rsidR="00425A8D" w:rsidRPr="008064EA" w14:paraId="44B126C9" w14:textId="77777777" w:rsidTr="00831B56">
        <w:trPr>
          <w:trHeight w:val="288"/>
        </w:trPr>
        <w:tc>
          <w:tcPr>
            <w:tcW w:w="1306" w:type="pct"/>
            <w:vAlign w:val="center"/>
          </w:tcPr>
          <w:p w14:paraId="02ACE326" w14:textId="39D3C7CC" w:rsidR="00425A8D" w:rsidRPr="004F0D6F" w:rsidRDefault="00425A8D" w:rsidP="00027208">
            <w:pPr>
              <w:jc w:val="both"/>
              <w:rPr>
                <w:color w:val="000000" w:themeColor="text1"/>
                <w:sz w:val="22"/>
                <w:szCs w:val="22"/>
                <w:highlight w:val="lightGray"/>
              </w:rPr>
            </w:pPr>
            <w:r w:rsidRPr="00425A8D">
              <w:rPr>
                <w:color w:val="000000" w:themeColor="text1"/>
                <w:sz w:val="22"/>
                <w:szCs w:val="22"/>
              </w:rPr>
              <w:t>Johnson, Blane</w:t>
            </w:r>
          </w:p>
        </w:tc>
        <w:tc>
          <w:tcPr>
            <w:tcW w:w="2189" w:type="pct"/>
            <w:vAlign w:val="center"/>
          </w:tcPr>
          <w:p w14:paraId="3D92E2E0" w14:textId="77777777" w:rsidR="00425A8D" w:rsidRPr="000C65EB" w:rsidRDefault="00425A8D" w:rsidP="00027208">
            <w:pPr>
              <w:jc w:val="both"/>
              <w:rPr>
                <w:color w:val="000000" w:themeColor="text1"/>
                <w:sz w:val="22"/>
                <w:szCs w:val="22"/>
              </w:rPr>
            </w:pPr>
          </w:p>
        </w:tc>
        <w:tc>
          <w:tcPr>
            <w:tcW w:w="1505" w:type="pct"/>
            <w:shd w:val="clear" w:color="auto" w:fill="auto"/>
            <w:vAlign w:val="center"/>
          </w:tcPr>
          <w:p w14:paraId="47167C73" w14:textId="0CA4A63E"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74A9682C" w14:textId="77777777" w:rsidTr="00831B56">
        <w:trPr>
          <w:trHeight w:val="288"/>
        </w:trPr>
        <w:tc>
          <w:tcPr>
            <w:tcW w:w="1306" w:type="pct"/>
            <w:vAlign w:val="center"/>
          </w:tcPr>
          <w:p w14:paraId="71F6246C" w14:textId="0F65C7DD" w:rsidR="00027208" w:rsidRPr="004F0D6F" w:rsidRDefault="00027208" w:rsidP="00027208">
            <w:pPr>
              <w:jc w:val="both"/>
              <w:rPr>
                <w:color w:val="000000" w:themeColor="text1"/>
                <w:sz w:val="22"/>
                <w:szCs w:val="22"/>
                <w:highlight w:val="lightGray"/>
              </w:rPr>
            </w:pPr>
            <w:r w:rsidRPr="00C65A07">
              <w:rPr>
                <w:color w:val="000000" w:themeColor="text1"/>
                <w:sz w:val="22"/>
                <w:szCs w:val="22"/>
              </w:rPr>
              <w:t>King, Ryan</w:t>
            </w:r>
          </w:p>
        </w:tc>
        <w:tc>
          <w:tcPr>
            <w:tcW w:w="2189" w:type="pct"/>
            <w:vAlign w:val="center"/>
          </w:tcPr>
          <w:p w14:paraId="0AE032A8"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56040E67" w14:textId="76A4D4D3" w:rsidR="00027208" w:rsidRPr="00262C37" w:rsidRDefault="00027208" w:rsidP="00027208">
            <w:pPr>
              <w:jc w:val="both"/>
              <w:rPr>
                <w:color w:val="000000" w:themeColor="text1"/>
                <w:sz w:val="22"/>
                <w:szCs w:val="22"/>
              </w:rPr>
            </w:pPr>
          </w:p>
        </w:tc>
      </w:tr>
      <w:tr w:rsidR="00425A8D" w:rsidRPr="008064EA" w14:paraId="42D49D95" w14:textId="77777777" w:rsidTr="00831B56">
        <w:trPr>
          <w:trHeight w:val="288"/>
        </w:trPr>
        <w:tc>
          <w:tcPr>
            <w:tcW w:w="1306" w:type="pct"/>
            <w:vAlign w:val="center"/>
          </w:tcPr>
          <w:p w14:paraId="6843D3EA" w14:textId="301C0731" w:rsidR="00425A8D" w:rsidRPr="00425A8D" w:rsidRDefault="00425A8D" w:rsidP="00027208">
            <w:pPr>
              <w:jc w:val="both"/>
              <w:rPr>
                <w:color w:val="000000" w:themeColor="text1"/>
                <w:sz w:val="22"/>
                <w:szCs w:val="22"/>
              </w:rPr>
            </w:pPr>
            <w:r>
              <w:rPr>
                <w:color w:val="000000" w:themeColor="text1"/>
                <w:sz w:val="22"/>
                <w:szCs w:val="22"/>
              </w:rPr>
              <w:t>Krosby, Bjorn</w:t>
            </w:r>
          </w:p>
        </w:tc>
        <w:tc>
          <w:tcPr>
            <w:tcW w:w="2189" w:type="pct"/>
            <w:vAlign w:val="center"/>
          </w:tcPr>
          <w:p w14:paraId="0D25B285"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7A3E4B1D" w14:textId="3E4CC09D"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23C346D" w14:textId="77777777" w:rsidTr="00831B56">
        <w:trPr>
          <w:trHeight w:val="288"/>
        </w:trPr>
        <w:tc>
          <w:tcPr>
            <w:tcW w:w="1306" w:type="pct"/>
            <w:vAlign w:val="center"/>
          </w:tcPr>
          <w:p w14:paraId="4C6C1C7C" w14:textId="7E630C44" w:rsidR="00425A8D" w:rsidRPr="00425A8D" w:rsidRDefault="00425A8D" w:rsidP="00027208">
            <w:pPr>
              <w:jc w:val="both"/>
              <w:rPr>
                <w:color w:val="000000" w:themeColor="text1"/>
                <w:sz w:val="22"/>
                <w:szCs w:val="22"/>
              </w:rPr>
            </w:pPr>
            <w:r>
              <w:rPr>
                <w:color w:val="000000" w:themeColor="text1"/>
                <w:sz w:val="22"/>
                <w:szCs w:val="22"/>
              </w:rPr>
              <w:t>Lee, Alex</w:t>
            </w:r>
          </w:p>
        </w:tc>
        <w:tc>
          <w:tcPr>
            <w:tcW w:w="2189" w:type="pct"/>
            <w:vAlign w:val="center"/>
          </w:tcPr>
          <w:p w14:paraId="6A8DA85F"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578130DB" w14:textId="38DA79B9"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508F5" w:rsidRPr="008064EA" w14:paraId="4C04E7F7" w14:textId="77777777" w:rsidTr="00831B56">
        <w:trPr>
          <w:trHeight w:val="288"/>
        </w:trPr>
        <w:tc>
          <w:tcPr>
            <w:tcW w:w="1306" w:type="pct"/>
            <w:vAlign w:val="center"/>
          </w:tcPr>
          <w:p w14:paraId="23098700" w14:textId="30392218" w:rsidR="004508F5" w:rsidRPr="004F0D6F" w:rsidRDefault="004508F5" w:rsidP="00027208">
            <w:pPr>
              <w:jc w:val="both"/>
              <w:rPr>
                <w:color w:val="000000" w:themeColor="text1"/>
                <w:sz w:val="22"/>
                <w:szCs w:val="22"/>
                <w:highlight w:val="lightGray"/>
              </w:rPr>
            </w:pPr>
            <w:r w:rsidRPr="00425A8D">
              <w:rPr>
                <w:color w:val="000000" w:themeColor="text1"/>
                <w:sz w:val="22"/>
                <w:szCs w:val="22"/>
              </w:rPr>
              <w:t>Magarinos, Marcelo</w:t>
            </w:r>
          </w:p>
        </w:tc>
        <w:tc>
          <w:tcPr>
            <w:tcW w:w="2189" w:type="pct"/>
            <w:vAlign w:val="center"/>
          </w:tcPr>
          <w:p w14:paraId="3F8CCB4A" w14:textId="77777777" w:rsidR="004508F5" w:rsidRPr="00CE3219" w:rsidRDefault="004508F5" w:rsidP="00027208">
            <w:pPr>
              <w:jc w:val="both"/>
              <w:rPr>
                <w:color w:val="000000" w:themeColor="text1"/>
                <w:sz w:val="22"/>
                <w:szCs w:val="22"/>
                <w:highlight w:val="lightGray"/>
              </w:rPr>
            </w:pPr>
          </w:p>
        </w:tc>
        <w:tc>
          <w:tcPr>
            <w:tcW w:w="1505" w:type="pct"/>
            <w:shd w:val="clear" w:color="auto" w:fill="auto"/>
            <w:vAlign w:val="center"/>
          </w:tcPr>
          <w:p w14:paraId="175FA9E1" w14:textId="2B7235F3" w:rsidR="004508F5" w:rsidRPr="00402D74" w:rsidRDefault="00831B56" w:rsidP="00027208">
            <w:pPr>
              <w:jc w:val="both"/>
              <w:rPr>
                <w:color w:val="000000" w:themeColor="text1"/>
                <w:sz w:val="22"/>
                <w:szCs w:val="22"/>
              </w:rPr>
            </w:pPr>
            <w:r w:rsidRPr="00F06C28">
              <w:rPr>
                <w:color w:val="000000" w:themeColor="text1"/>
                <w:sz w:val="22"/>
                <w:szCs w:val="22"/>
              </w:rPr>
              <w:t>Via Teleconference</w:t>
            </w:r>
          </w:p>
        </w:tc>
      </w:tr>
      <w:tr w:rsidR="00027208" w:rsidRPr="008064EA" w14:paraId="67781C6F" w14:textId="77777777" w:rsidTr="00831B56">
        <w:trPr>
          <w:trHeight w:val="288"/>
        </w:trPr>
        <w:tc>
          <w:tcPr>
            <w:tcW w:w="1306" w:type="pct"/>
            <w:vAlign w:val="center"/>
          </w:tcPr>
          <w:p w14:paraId="74F72805" w14:textId="50BE9A2E" w:rsidR="00027208" w:rsidRPr="004F0D6F" w:rsidRDefault="00027208" w:rsidP="00027208">
            <w:pPr>
              <w:jc w:val="both"/>
              <w:rPr>
                <w:color w:val="000000" w:themeColor="text1"/>
                <w:sz w:val="22"/>
                <w:szCs w:val="22"/>
                <w:highlight w:val="lightGray"/>
              </w:rPr>
            </w:pPr>
            <w:r w:rsidRPr="00425A8D">
              <w:rPr>
                <w:color w:val="000000" w:themeColor="text1"/>
                <w:sz w:val="22"/>
                <w:szCs w:val="22"/>
              </w:rPr>
              <w:t>Mago, Nitika</w:t>
            </w:r>
          </w:p>
        </w:tc>
        <w:tc>
          <w:tcPr>
            <w:tcW w:w="2189" w:type="pct"/>
            <w:vAlign w:val="center"/>
          </w:tcPr>
          <w:p w14:paraId="48C74219"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1F3FA3B5" w14:textId="78B557D3" w:rsidR="00027208" w:rsidRPr="00402D74" w:rsidRDefault="00425A8D" w:rsidP="00027208">
            <w:pPr>
              <w:jc w:val="both"/>
              <w:rPr>
                <w:color w:val="000000" w:themeColor="text1"/>
                <w:sz w:val="22"/>
                <w:szCs w:val="22"/>
              </w:rPr>
            </w:pPr>
            <w:r w:rsidRPr="00425A8D">
              <w:rPr>
                <w:color w:val="000000" w:themeColor="text1"/>
                <w:sz w:val="22"/>
                <w:szCs w:val="22"/>
              </w:rPr>
              <w:t>Via Teleconference</w:t>
            </w:r>
          </w:p>
        </w:tc>
      </w:tr>
      <w:tr w:rsidR="00027208" w:rsidRPr="008064EA" w14:paraId="2AA56C81" w14:textId="77777777" w:rsidTr="00831B56">
        <w:trPr>
          <w:trHeight w:val="288"/>
        </w:trPr>
        <w:tc>
          <w:tcPr>
            <w:tcW w:w="1306" w:type="pct"/>
            <w:vAlign w:val="center"/>
          </w:tcPr>
          <w:p w14:paraId="77AB9BC4" w14:textId="77777777" w:rsidR="00027208" w:rsidRPr="00425A8D" w:rsidRDefault="00027208" w:rsidP="00027208">
            <w:pPr>
              <w:jc w:val="both"/>
              <w:rPr>
                <w:color w:val="000000" w:themeColor="text1"/>
                <w:sz w:val="22"/>
                <w:szCs w:val="22"/>
              </w:rPr>
            </w:pPr>
            <w:r w:rsidRPr="00425A8D">
              <w:rPr>
                <w:color w:val="000000" w:themeColor="text1"/>
                <w:sz w:val="22"/>
                <w:szCs w:val="22"/>
              </w:rPr>
              <w:t>Maggio, Dave</w:t>
            </w:r>
          </w:p>
        </w:tc>
        <w:tc>
          <w:tcPr>
            <w:tcW w:w="2189" w:type="pct"/>
            <w:vAlign w:val="center"/>
          </w:tcPr>
          <w:p w14:paraId="0D8392FC" w14:textId="77777777" w:rsidR="00027208" w:rsidRPr="00425A8D" w:rsidRDefault="00027208" w:rsidP="00027208">
            <w:pPr>
              <w:jc w:val="both"/>
              <w:rPr>
                <w:color w:val="000000" w:themeColor="text1"/>
                <w:sz w:val="22"/>
                <w:szCs w:val="22"/>
              </w:rPr>
            </w:pPr>
          </w:p>
        </w:tc>
        <w:tc>
          <w:tcPr>
            <w:tcW w:w="1505" w:type="pct"/>
            <w:shd w:val="clear" w:color="auto" w:fill="auto"/>
            <w:vAlign w:val="center"/>
          </w:tcPr>
          <w:p w14:paraId="0BAA9867" w14:textId="4A0170C4" w:rsidR="00027208" w:rsidRPr="00402D74" w:rsidRDefault="00223DDA" w:rsidP="00027208">
            <w:pPr>
              <w:jc w:val="both"/>
              <w:rPr>
                <w:color w:val="000000" w:themeColor="text1"/>
                <w:sz w:val="22"/>
                <w:szCs w:val="22"/>
              </w:rPr>
            </w:pPr>
            <w:r>
              <w:rPr>
                <w:color w:val="000000" w:themeColor="text1"/>
                <w:sz w:val="22"/>
                <w:szCs w:val="22"/>
              </w:rPr>
              <w:t>Via Teleconference</w:t>
            </w:r>
          </w:p>
        </w:tc>
      </w:tr>
      <w:tr w:rsidR="00027208" w:rsidRPr="008064EA" w14:paraId="72C28C5A" w14:textId="77777777" w:rsidTr="00831B56">
        <w:trPr>
          <w:trHeight w:val="288"/>
        </w:trPr>
        <w:tc>
          <w:tcPr>
            <w:tcW w:w="1306" w:type="pct"/>
            <w:vAlign w:val="center"/>
          </w:tcPr>
          <w:p w14:paraId="3B8D40F3" w14:textId="34BB24AB" w:rsidR="00027208" w:rsidRPr="004F0D6F" w:rsidRDefault="00027208" w:rsidP="00027208">
            <w:pPr>
              <w:jc w:val="both"/>
              <w:rPr>
                <w:color w:val="000000" w:themeColor="text1"/>
                <w:sz w:val="22"/>
                <w:szCs w:val="22"/>
                <w:highlight w:val="lightGray"/>
              </w:rPr>
            </w:pPr>
            <w:r w:rsidRPr="00425A8D">
              <w:rPr>
                <w:color w:val="000000" w:themeColor="text1"/>
                <w:sz w:val="22"/>
                <w:szCs w:val="22"/>
              </w:rPr>
              <w:t>Matlock, Robert</w:t>
            </w:r>
          </w:p>
        </w:tc>
        <w:tc>
          <w:tcPr>
            <w:tcW w:w="2189" w:type="pct"/>
            <w:vAlign w:val="center"/>
          </w:tcPr>
          <w:p w14:paraId="3501706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134254F9" w14:textId="6484BF50" w:rsidR="00027208"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027208" w:rsidRPr="008064EA" w14:paraId="165B9033" w14:textId="77777777" w:rsidTr="00831B56">
        <w:trPr>
          <w:trHeight w:val="288"/>
        </w:trPr>
        <w:tc>
          <w:tcPr>
            <w:tcW w:w="1306" w:type="pct"/>
            <w:vAlign w:val="center"/>
          </w:tcPr>
          <w:p w14:paraId="02B465B1" w14:textId="373F3057" w:rsidR="00027208" w:rsidRPr="004F0D6F" w:rsidRDefault="00027208" w:rsidP="00027208">
            <w:pPr>
              <w:jc w:val="both"/>
              <w:rPr>
                <w:color w:val="000000" w:themeColor="text1"/>
                <w:sz w:val="22"/>
                <w:szCs w:val="22"/>
                <w:highlight w:val="lightGray"/>
              </w:rPr>
            </w:pPr>
            <w:bookmarkStart w:id="1" w:name="_Hlk156230581"/>
            <w:r w:rsidRPr="00215557">
              <w:rPr>
                <w:color w:val="000000" w:themeColor="text1"/>
                <w:sz w:val="22"/>
                <w:szCs w:val="22"/>
              </w:rPr>
              <w:t>Mereness</w:t>
            </w:r>
            <w:bookmarkEnd w:id="1"/>
            <w:r w:rsidRPr="00215557">
              <w:rPr>
                <w:color w:val="000000" w:themeColor="text1"/>
                <w:sz w:val="22"/>
                <w:szCs w:val="22"/>
              </w:rPr>
              <w:t>, Matt</w:t>
            </w:r>
          </w:p>
        </w:tc>
        <w:tc>
          <w:tcPr>
            <w:tcW w:w="2189" w:type="pct"/>
            <w:vAlign w:val="center"/>
          </w:tcPr>
          <w:p w14:paraId="5DADE48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32610B3" w14:textId="07E46F1B" w:rsidR="00027208" w:rsidRPr="00402D74" w:rsidRDefault="00027208" w:rsidP="00027208">
            <w:pPr>
              <w:jc w:val="both"/>
              <w:rPr>
                <w:color w:val="000000" w:themeColor="text1"/>
                <w:sz w:val="22"/>
                <w:szCs w:val="22"/>
              </w:rPr>
            </w:pPr>
          </w:p>
        </w:tc>
      </w:tr>
      <w:tr w:rsidR="00027208" w:rsidRPr="008064EA" w14:paraId="14016345" w14:textId="77777777" w:rsidTr="00831B56">
        <w:trPr>
          <w:trHeight w:val="288"/>
        </w:trPr>
        <w:tc>
          <w:tcPr>
            <w:tcW w:w="1306" w:type="pct"/>
            <w:vAlign w:val="center"/>
          </w:tcPr>
          <w:p w14:paraId="5833EBED" w14:textId="77ED61B2" w:rsidR="00027208" w:rsidRPr="004F0D6F" w:rsidRDefault="00027208" w:rsidP="00027208">
            <w:pPr>
              <w:jc w:val="both"/>
              <w:rPr>
                <w:color w:val="000000" w:themeColor="text1"/>
                <w:sz w:val="22"/>
                <w:szCs w:val="22"/>
                <w:highlight w:val="lightGray"/>
              </w:rPr>
            </w:pPr>
            <w:r w:rsidRPr="00425A8D">
              <w:rPr>
                <w:color w:val="000000" w:themeColor="text1"/>
                <w:sz w:val="22"/>
                <w:szCs w:val="22"/>
              </w:rPr>
              <w:t>Moreno, Alfredo</w:t>
            </w:r>
          </w:p>
        </w:tc>
        <w:tc>
          <w:tcPr>
            <w:tcW w:w="2189" w:type="pct"/>
            <w:vAlign w:val="center"/>
          </w:tcPr>
          <w:p w14:paraId="5AEEBFB5"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143D7014" w14:textId="775D6452" w:rsidR="00027208" w:rsidRPr="00402D74" w:rsidRDefault="0064630F" w:rsidP="00027208">
            <w:pPr>
              <w:jc w:val="both"/>
              <w:rPr>
                <w:color w:val="000000" w:themeColor="text1"/>
                <w:sz w:val="22"/>
                <w:szCs w:val="22"/>
              </w:rPr>
            </w:pPr>
            <w:r w:rsidRPr="00F06C28">
              <w:rPr>
                <w:color w:val="000000" w:themeColor="text1"/>
                <w:sz w:val="22"/>
                <w:szCs w:val="22"/>
              </w:rPr>
              <w:t>Via Teleconference</w:t>
            </w:r>
          </w:p>
        </w:tc>
      </w:tr>
      <w:tr w:rsidR="00425A8D" w:rsidRPr="008064EA" w14:paraId="7CC12846" w14:textId="77777777" w:rsidTr="00831B56">
        <w:trPr>
          <w:trHeight w:val="288"/>
        </w:trPr>
        <w:tc>
          <w:tcPr>
            <w:tcW w:w="1306" w:type="pct"/>
            <w:vAlign w:val="center"/>
          </w:tcPr>
          <w:p w14:paraId="2CE7A1D8" w14:textId="7026BC0A" w:rsidR="00425A8D" w:rsidRPr="00425A8D" w:rsidRDefault="00425A8D" w:rsidP="00027208">
            <w:pPr>
              <w:jc w:val="both"/>
              <w:rPr>
                <w:color w:val="000000" w:themeColor="text1"/>
                <w:sz w:val="22"/>
                <w:szCs w:val="22"/>
              </w:rPr>
            </w:pPr>
            <w:r>
              <w:rPr>
                <w:color w:val="000000" w:themeColor="text1"/>
                <w:sz w:val="22"/>
                <w:szCs w:val="22"/>
              </w:rPr>
              <w:t>Navarro Catalan, Manuel</w:t>
            </w:r>
          </w:p>
        </w:tc>
        <w:tc>
          <w:tcPr>
            <w:tcW w:w="2189" w:type="pct"/>
            <w:vAlign w:val="center"/>
          </w:tcPr>
          <w:p w14:paraId="4D38B71B"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13D56645" w14:textId="1908C5EB"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1B944DE3" w14:textId="77777777" w:rsidTr="00831B56">
        <w:trPr>
          <w:trHeight w:val="288"/>
        </w:trPr>
        <w:tc>
          <w:tcPr>
            <w:tcW w:w="1306" w:type="pct"/>
            <w:vAlign w:val="center"/>
          </w:tcPr>
          <w:p w14:paraId="25C24F10" w14:textId="45D541F4" w:rsidR="00425A8D" w:rsidRPr="00215557" w:rsidRDefault="00425A8D" w:rsidP="00027208">
            <w:pPr>
              <w:jc w:val="both"/>
              <w:rPr>
                <w:color w:val="000000" w:themeColor="text1"/>
                <w:sz w:val="22"/>
                <w:szCs w:val="22"/>
              </w:rPr>
            </w:pPr>
            <w:r>
              <w:rPr>
                <w:color w:val="000000" w:themeColor="text1"/>
                <w:sz w:val="22"/>
                <w:szCs w:val="22"/>
              </w:rPr>
              <w:t>Opheim, Calvin</w:t>
            </w:r>
          </w:p>
        </w:tc>
        <w:tc>
          <w:tcPr>
            <w:tcW w:w="2189" w:type="pct"/>
            <w:vAlign w:val="center"/>
          </w:tcPr>
          <w:p w14:paraId="2A5FEDEF" w14:textId="77777777" w:rsidR="00425A8D" w:rsidRPr="00CE3219" w:rsidRDefault="00425A8D" w:rsidP="00027208">
            <w:pPr>
              <w:jc w:val="both"/>
              <w:rPr>
                <w:color w:val="000000" w:themeColor="text1"/>
                <w:sz w:val="22"/>
                <w:szCs w:val="22"/>
                <w:highlight w:val="lightGray"/>
              </w:rPr>
            </w:pPr>
          </w:p>
        </w:tc>
        <w:tc>
          <w:tcPr>
            <w:tcW w:w="1505" w:type="pct"/>
            <w:shd w:val="clear" w:color="auto" w:fill="auto"/>
            <w:vAlign w:val="center"/>
          </w:tcPr>
          <w:p w14:paraId="3D37AA7D" w14:textId="21500AB4" w:rsidR="00425A8D"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027208" w:rsidRPr="008064EA" w14:paraId="489E5D71" w14:textId="77777777" w:rsidTr="00831B56">
        <w:trPr>
          <w:trHeight w:val="288"/>
        </w:trPr>
        <w:tc>
          <w:tcPr>
            <w:tcW w:w="1306" w:type="pct"/>
            <w:vAlign w:val="center"/>
          </w:tcPr>
          <w:p w14:paraId="22FD2DD7" w14:textId="77777777" w:rsidR="00027208" w:rsidRPr="004F0D6F" w:rsidRDefault="00027208" w:rsidP="00027208">
            <w:pPr>
              <w:jc w:val="both"/>
              <w:rPr>
                <w:color w:val="000000" w:themeColor="text1"/>
                <w:sz w:val="22"/>
                <w:szCs w:val="22"/>
                <w:highlight w:val="lightGray"/>
              </w:rPr>
            </w:pPr>
            <w:r w:rsidRPr="00215557">
              <w:rPr>
                <w:color w:val="000000" w:themeColor="text1"/>
                <w:sz w:val="22"/>
                <w:szCs w:val="22"/>
              </w:rPr>
              <w:t>Phillips, Cory</w:t>
            </w:r>
          </w:p>
        </w:tc>
        <w:tc>
          <w:tcPr>
            <w:tcW w:w="2189" w:type="pct"/>
            <w:vAlign w:val="center"/>
          </w:tcPr>
          <w:p w14:paraId="65D46672" w14:textId="77777777" w:rsidR="00027208" w:rsidRPr="00CE3219" w:rsidRDefault="00027208" w:rsidP="00027208">
            <w:pPr>
              <w:jc w:val="both"/>
              <w:rPr>
                <w:color w:val="000000" w:themeColor="text1"/>
                <w:sz w:val="22"/>
                <w:szCs w:val="22"/>
                <w:highlight w:val="lightGray"/>
              </w:rPr>
            </w:pPr>
          </w:p>
        </w:tc>
        <w:tc>
          <w:tcPr>
            <w:tcW w:w="1505" w:type="pct"/>
            <w:shd w:val="clear" w:color="auto" w:fill="auto"/>
            <w:vAlign w:val="center"/>
          </w:tcPr>
          <w:p w14:paraId="206B1F59" w14:textId="08894B64" w:rsidR="00027208" w:rsidRPr="00402D74" w:rsidRDefault="00027208" w:rsidP="00027208">
            <w:pPr>
              <w:jc w:val="both"/>
              <w:rPr>
                <w:color w:val="000000" w:themeColor="text1"/>
                <w:sz w:val="22"/>
                <w:szCs w:val="22"/>
              </w:rPr>
            </w:pPr>
          </w:p>
        </w:tc>
      </w:tr>
      <w:tr w:rsidR="00027208" w:rsidRPr="008064EA" w14:paraId="76A32A8F" w14:textId="77777777" w:rsidTr="00831B56">
        <w:trPr>
          <w:trHeight w:val="288"/>
        </w:trPr>
        <w:tc>
          <w:tcPr>
            <w:tcW w:w="1306" w:type="pct"/>
            <w:vAlign w:val="center"/>
          </w:tcPr>
          <w:p w14:paraId="30A58F9E" w14:textId="61BEB6C8" w:rsidR="00027208" w:rsidRPr="004F0D6F" w:rsidRDefault="00027208" w:rsidP="00027208">
            <w:pPr>
              <w:jc w:val="both"/>
              <w:rPr>
                <w:color w:val="000000" w:themeColor="text1"/>
                <w:sz w:val="22"/>
                <w:szCs w:val="22"/>
                <w:highlight w:val="lightGray"/>
              </w:rPr>
            </w:pPr>
            <w:r w:rsidRPr="00425A8D">
              <w:rPr>
                <w:color w:val="000000" w:themeColor="text1"/>
                <w:sz w:val="22"/>
                <w:szCs w:val="22"/>
              </w:rPr>
              <w:t>Rosel, Austin</w:t>
            </w:r>
          </w:p>
        </w:tc>
        <w:tc>
          <w:tcPr>
            <w:tcW w:w="2189" w:type="pct"/>
            <w:vAlign w:val="center"/>
          </w:tcPr>
          <w:p w14:paraId="5A83717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FA4F6F6" w14:textId="283763CD" w:rsidR="00027208" w:rsidRPr="00402D74" w:rsidRDefault="00425A8D" w:rsidP="00027208">
            <w:pPr>
              <w:jc w:val="both"/>
              <w:rPr>
                <w:color w:val="000000" w:themeColor="text1"/>
                <w:sz w:val="22"/>
                <w:szCs w:val="22"/>
              </w:rPr>
            </w:pPr>
            <w:r w:rsidRPr="00A732B0">
              <w:rPr>
                <w:color w:val="000000" w:themeColor="text1"/>
                <w:sz w:val="22"/>
                <w:szCs w:val="22"/>
              </w:rPr>
              <w:t>Via Teleconference</w:t>
            </w:r>
          </w:p>
        </w:tc>
      </w:tr>
      <w:tr w:rsidR="00334FA5" w:rsidRPr="008064EA" w14:paraId="3E6F7D1C" w14:textId="77777777" w:rsidTr="00831B56">
        <w:trPr>
          <w:trHeight w:val="288"/>
        </w:trPr>
        <w:tc>
          <w:tcPr>
            <w:tcW w:w="1306" w:type="pct"/>
            <w:vAlign w:val="center"/>
          </w:tcPr>
          <w:p w14:paraId="54DDAD94" w14:textId="38926C94" w:rsidR="00334FA5" w:rsidRPr="004F0D6F" w:rsidRDefault="00334FA5" w:rsidP="00027208">
            <w:pPr>
              <w:jc w:val="both"/>
              <w:rPr>
                <w:color w:val="000000" w:themeColor="text1"/>
                <w:sz w:val="22"/>
                <w:szCs w:val="22"/>
                <w:highlight w:val="lightGray"/>
              </w:rPr>
            </w:pPr>
            <w:r w:rsidRPr="00425A8D">
              <w:rPr>
                <w:color w:val="000000" w:themeColor="text1"/>
                <w:sz w:val="22"/>
                <w:szCs w:val="22"/>
              </w:rPr>
              <w:t>Schmall, John</w:t>
            </w:r>
          </w:p>
        </w:tc>
        <w:tc>
          <w:tcPr>
            <w:tcW w:w="2189" w:type="pct"/>
            <w:vAlign w:val="center"/>
          </w:tcPr>
          <w:p w14:paraId="5758E925" w14:textId="77777777" w:rsidR="00334FA5" w:rsidRPr="00CE3219" w:rsidRDefault="00334FA5" w:rsidP="00027208">
            <w:pPr>
              <w:jc w:val="both"/>
              <w:rPr>
                <w:color w:val="000000" w:themeColor="text1"/>
                <w:sz w:val="22"/>
                <w:szCs w:val="22"/>
                <w:highlight w:val="lightGray"/>
              </w:rPr>
            </w:pPr>
          </w:p>
        </w:tc>
        <w:tc>
          <w:tcPr>
            <w:tcW w:w="1505" w:type="pct"/>
            <w:vAlign w:val="center"/>
          </w:tcPr>
          <w:p w14:paraId="08F51D3E" w14:textId="645C40C1" w:rsidR="00334FA5" w:rsidRPr="00F06C28" w:rsidRDefault="00334FA5" w:rsidP="00027208">
            <w:pPr>
              <w:jc w:val="both"/>
              <w:rPr>
                <w:color w:val="000000" w:themeColor="text1"/>
                <w:sz w:val="22"/>
                <w:szCs w:val="22"/>
              </w:rPr>
            </w:pPr>
            <w:r w:rsidRPr="00F06C28">
              <w:rPr>
                <w:color w:val="000000" w:themeColor="text1"/>
                <w:sz w:val="22"/>
                <w:szCs w:val="22"/>
              </w:rPr>
              <w:t>Via Teleconference</w:t>
            </w:r>
          </w:p>
        </w:tc>
      </w:tr>
      <w:tr w:rsidR="00EC5197" w:rsidRPr="008064EA" w14:paraId="2F57772F" w14:textId="77777777" w:rsidTr="00831B56">
        <w:trPr>
          <w:trHeight w:val="288"/>
        </w:trPr>
        <w:tc>
          <w:tcPr>
            <w:tcW w:w="1306" w:type="pct"/>
            <w:vAlign w:val="center"/>
          </w:tcPr>
          <w:p w14:paraId="2AD89BAE" w14:textId="7E9355A6" w:rsidR="00EC5197" w:rsidRPr="004F0D6F" w:rsidRDefault="00EC5197" w:rsidP="00027208">
            <w:pPr>
              <w:jc w:val="both"/>
              <w:rPr>
                <w:color w:val="000000" w:themeColor="text1"/>
                <w:sz w:val="22"/>
                <w:szCs w:val="22"/>
                <w:highlight w:val="lightGray"/>
              </w:rPr>
            </w:pPr>
            <w:r w:rsidRPr="00215557">
              <w:rPr>
                <w:color w:val="000000" w:themeColor="text1"/>
                <w:sz w:val="22"/>
                <w:szCs w:val="22"/>
              </w:rPr>
              <w:t>Shanks, Magie</w:t>
            </w:r>
          </w:p>
        </w:tc>
        <w:tc>
          <w:tcPr>
            <w:tcW w:w="2189" w:type="pct"/>
            <w:vAlign w:val="center"/>
          </w:tcPr>
          <w:p w14:paraId="52D92D97"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70B6C95A" w14:textId="72A16139" w:rsidR="00EC5197"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425A8D" w:rsidRPr="008064EA" w14:paraId="39C08A7E" w14:textId="77777777" w:rsidTr="00831B56">
        <w:trPr>
          <w:trHeight w:val="288"/>
        </w:trPr>
        <w:tc>
          <w:tcPr>
            <w:tcW w:w="1306" w:type="pct"/>
            <w:vAlign w:val="center"/>
          </w:tcPr>
          <w:p w14:paraId="122DD4CD" w14:textId="3EB57FC9" w:rsidR="00425A8D" w:rsidRPr="00215557" w:rsidRDefault="00425A8D" w:rsidP="00027208">
            <w:pPr>
              <w:jc w:val="both"/>
              <w:rPr>
                <w:color w:val="000000" w:themeColor="text1"/>
                <w:sz w:val="22"/>
                <w:szCs w:val="22"/>
              </w:rPr>
            </w:pPr>
            <w:r>
              <w:rPr>
                <w:color w:val="000000" w:themeColor="text1"/>
                <w:sz w:val="22"/>
                <w:szCs w:val="22"/>
              </w:rPr>
              <w:t>Sheets, Jarod</w:t>
            </w:r>
          </w:p>
        </w:tc>
        <w:tc>
          <w:tcPr>
            <w:tcW w:w="2189" w:type="pct"/>
            <w:vAlign w:val="center"/>
          </w:tcPr>
          <w:p w14:paraId="03497FD6"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35B9F388" w14:textId="53F42A8B"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2573363F" w14:textId="77777777" w:rsidTr="00831B56">
        <w:trPr>
          <w:trHeight w:val="288"/>
        </w:trPr>
        <w:tc>
          <w:tcPr>
            <w:tcW w:w="1306" w:type="pct"/>
            <w:vAlign w:val="center"/>
          </w:tcPr>
          <w:p w14:paraId="06747442" w14:textId="18B412A3" w:rsidR="00425A8D" w:rsidRPr="00215557" w:rsidRDefault="00425A8D" w:rsidP="00027208">
            <w:pPr>
              <w:jc w:val="both"/>
              <w:rPr>
                <w:color w:val="000000" w:themeColor="text1"/>
                <w:sz w:val="22"/>
                <w:szCs w:val="22"/>
              </w:rPr>
            </w:pPr>
            <w:r>
              <w:rPr>
                <w:color w:val="000000" w:themeColor="text1"/>
                <w:sz w:val="22"/>
                <w:szCs w:val="22"/>
              </w:rPr>
              <w:t xml:space="preserve">Shi, </w:t>
            </w:r>
            <w:proofErr w:type="spellStart"/>
            <w:r>
              <w:rPr>
                <w:color w:val="000000" w:themeColor="text1"/>
                <w:sz w:val="22"/>
                <w:szCs w:val="22"/>
              </w:rPr>
              <w:t>Ranyu</w:t>
            </w:r>
            <w:proofErr w:type="spellEnd"/>
          </w:p>
        </w:tc>
        <w:tc>
          <w:tcPr>
            <w:tcW w:w="2189" w:type="pct"/>
            <w:vAlign w:val="center"/>
          </w:tcPr>
          <w:p w14:paraId="3C9CB515"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62DBCDCE" w14:textId="4F3BA332"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425A8D" w:rsidRPr="008064EA" w14:paraId="54EC1896" w14:textId="77777777" w:rsidTr="00831B56">
        <w:trPr>
          <w:trHeight w:val="288"/>
        </w:trPr>
        <w:tc>
          <w:tcPr>
            <w:tcW w:w="1306" w:type="pct"/>
            <w:vAlign w:val="center"/>
          </w:tcPr>
          <w:p w14:paraId="5F126F1C" w14:textId="1E7F5BAD" w:rsidR="00425A8D" w:rsidRPr="00215557" w:rsidRDefault="00425A8D" w:rsidP="00027208">
            <w:pPr>
              <w:jc w:val="both"/>
              <w:rPr>
                <w:color w:val="000000" w:themeColor="text1"/>
                <w:sz w:val="22"/>
                <w:szCs w:val="22"/>
              </w:rPr>
            </w:pPr>
            <w:r>
              <w:rPr>
                <w:color w:val="000000" w:themeColor="text1"/>
                <w:sz w:val="22"/>
                <w:szCs w:val="22"/>
              </w:rPr>
              <w:t>Simons, Diane</w:t>
            </w:r>
          </w:p>
        </w:tc>
        <w:tc>
          <w:tcPr>
            <w:tcW w:w="2189" w:type="pct"/>
            <w:vAlign w:val="center"/>
          </w:tcPr>
          <w:p w14:paraId="613D5B56"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09E5EE1A" w14:textId="16ECBBC4" w:rsidR="00425A8D" w:rsidRPr="00F06C28" w:rsidRDefault="00425A8D" w:rsidP="00027208">
            <w:pPr>
              <w:jc w:val="both"/>
              <w:rPr>
                <w:color w:val="000000" w:themeColor="text1"/>
                <w:sz w:val="22"/>
                <w:szCs w:val="22"/>
              </w:rPr>
            </w:pPr>
            <w:r w:rsidRPr="00A732B0">
              <w:rPr>
                <w:color w:val="000000" w:themeColor="text1"/>
                <w:sz w:val="22"/>
                <w:szCs w:val="22"/>
              </w:rPr>
              <w:t>Via Teleconference</w:t>
            </w:r>
          </w:p>
        </w:tc>
      </w:tr>
      <w:tr w:rsidR="00EC5197" w:rsidRPr="008064EA" w14:paraId="414115FE" w14:textId="77777777" w:rsidTr="00831B56">
        <w:trPr>
          <w:trHeight w:val="288"/>
        </w:trPr>
        <w:tc>
          <w:tcPr>
            <w:tcW w:w="1306" w:type="pct"/>
            <w:vAlign w:val="center"/>
          </w:tcPr>
          <w:p w14:paraId="3F0DE4F9" w14:textId="3F1108F6" w:rsidR="00EC5197" w:rsidRPr="004F0D6F" w:rsidRDefault="00EC5197" w:rsidP="00027208">
            <w:pPr>
              <w:jc w:val="both"/>
              <w:rPr>
                <w:color w:val="000000" w:themeColor="text1"/>
                <w:sz w:val="22"/>
                <w:szCs w:val="22"/>
                <w:highlight w:val="lightGray"/>
              </w:rPr>
            </w:pPr>
            <w:r w:rsidRPr="00215557">
              <w:rPr>
                <w:color w:val="000000" w:themeColor="text1"/>
                <w:sz w:val="22"/>
                <w:szCs w:val="22"/>
              </w:rPr>
              <w:t>Snitman, Julie</w:t>
            </w:r>
          </w:p>
        </w:tc>
        <w:tc>
          <w:tcPr>
            <w:tcW w:w="2189" w:type="pct"/>
            <w:vAlign w:val="center"/>
          </w:tcPr>
          <w:p w14:paraId="13160C63"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4FE5E2F8" w14:textId="0B5934E0" w:rsidR="00EC5197" w:rsidRPr="00402D74" w:rsidRDefault="00F06C28" w:rsidP="00027208">
            <w:pPr>
              <w:jc w:val="both"/>
              <w:rPr>
                <w:color w:val="000000" w:themeColor="text1"/>
                <w:sz w:val="22"/>
                <w:szCs w:val="22"/>
              </w:rPr>
            </w:pPr>
            <w:r w:rsidRPr="00F06C28">
              <w:rPr>
                <w:color w:val="000000" w:themeColor="text1"/>
                <w:sz w:val="22"/>
                <w:szCs w:val="22"/>
              </w:rPr>
              <w:t>Via Teleconference</w:t>
            </w:r>
          </w:p>
        </w:tc>
      </w:tr>
      <w:tr w:rsidR="002666CC" w:rsidRPr="008064EA" w14:paraId="384AFEA9" w14:textId="77777777" w:rsidTr="00831B56">
        <w:trPr>
          <w:trHeight w:val="288"/>
        </w:trPr>
        <w:tc>
          <w:tcPr>
            <w:tcW w:w="1306" w:type="pct"/>
            <w:vAlign w:val="center"/>
          </w:tcPr>
          <w:p w14:paraId="3B4E4A44" w14:textId="226AC196" w:rsidR="002666CC" w:rsidRPr="004F0D6F" w:rsidRDefault="002666CC" w:rsidP="00027208">
            <w:pPr>
              <w:jc w:val="both"/>
              <w:rPr>
                <w:color w:val="000000" w:themeColor="text1"/>
                <w:sz w:val="22"/>
                <w:szCs w:val="22"/>
                <w:highlight w:val="lightGray"/>
              </w:rPr>
            </w:pPr>
            <w:r w:rsidRPr="00215557">
              <w:rPr>
                <w:color w:val="000000" w:themeColor="text1"/>
                <w:sz w:val="22"/>
                <w:szCs w:val="22"/>
              </w:rPr>
              <w:t>Springer, Agee</w:t>
            </w:r>
          </w:p>
        </w:tc>
        <w:tc>
          <w:tcPr>
            <w:tcW w:w="2189" w:type="pct"/>
            <w:vAlign w:val="center"/>
          </w:tcPr>
          <w:p w14:paraId="4583DDB5" w14:textId="77777777" w:rsidR="002666CC" w:rsidRPr="00CE3219" w:rsidRDefault="002666CC" w:rsidP="00027208">
            <w:pPr>
              <w:jc w:val="both"/>
              <w:rPr>
                <w:color w:val="000000" w:themeColor="text1"/>
                <w:sz w:val="22"/>
                <w:szCs w:val="22"/>
                <w:highlight w:val="lightGray"/>
              </w:rPr>
            </w:pPr>
          </w:p>
        </w:tc>
        <w:tc>
          <w:tcPr>
            <w:tcW w:w="1505" w:type="pct"/>
            <w:vAlign w:val="center"/>
          </w:tcPr>
          <w:p w14:paraId="6EDD3BC6" w14:textId="3A9DB084" w:rsidR="002666CC" w:rsidRPr="00F06C28" w:rsidRDefault="002666CC" w:rsidP="00027208">
            <w:pPr>
              <w:jc w:val="both"/>
              <w:rPr>
                <w:color w:val="000000" w:themeColor="text1"/>
                <w:sz w:val="22"/>
                <w:szCs w:val="22"/>
              </w:rPr>
            </w:pPr>
          </w:p>
        </w:tc>
      </w:tr>
      <w:tr w:rsidR="008026B7" w:rsidRPr="008064EA" w14:paraId="384DCE72" w14:textId="77777777" w:rsidTr="00831B56">
        <w:trPr>
          <w:trHeight w:val="288"/>
        </w:trPr>
        <w:tc>
          <w:tcPr>
            <w:tcW w:w="1306" w:type="pct"/>
            <w:vAlign w:val="center"/>
          </w:tcPr>
          <w:p w14:paraId="1E0BC63D" w14:textId="7BD05E9F" w:rsidR="008026B7" w:rsidRPr="004F0D6F" w:rsidRDefault="008026B7" w:rsidP="00027208">
            <w:pPr>
              <w:jc w:val="both"/>
              <w:rPr>
                <w:color w:val="000000" w:themeColor="text1"/>
                <w:sz w:val="22"/>
                <w:szCs w:val="22"/>
                <w:highlight w:val="lightGray"/>
              </w:rPr>
            </w:pPr>
            <w:r w:rsidRPr="008026B7">
              <w:rPr>
                <w:color w:val="000000" w:themeColor="text1"/>
                <w:sz w:val="22"/>
                <w:szCs w:val="22"/>
              </w:rPr>
              <w:t>Thatte, Anupam</w:t>
            </w:r>
          </w:p>
        </w:tc>
        <w:tc>
          <w:tcPr>
            <w:tcW w:w="2189" w:type="pct"/>
            <w:vAlign w:val="center"/>
          </w:tcPr>
          <w:p w14:paraId="44C0DE96" w14:textId="77777777" w:rsidR="008026B7" w:rsidRPr="00CE3219" w:rsidRDefault="008026B7" w:rsidP="00027208">
            <w:pPr>
              <w:jc w:val="both"/>
              <w:rPr>
                <w:color w:val="000000" w:themeColor="text1"/>
                <w:sz w:val="22"/>
                <w:szCs w:val="22"/>
                <w:highlight w:val="lightGray"/>
              </w:rPr>
            </w:pPr>
          </w:p>
        </w:tc>
        <w:tc>
          <w:tcPr>
            <w:tcW w:w="1505" w:type="pct"/>
            <w:vAlign w:val="center"/>
          </w:tcPr>
          <w:p w14:paraId="362804D2" w14:textId="03CAFACB" w:rsidR="008026B7" w:rsidRPr="00F06C28" w:rsidRDefault="008026B7" w:rsidP="00027208">
            <w:pPr>
              <w:jc w:val="both"/>
              <w:rPr>
                <w:color w:val="000000" w:themeColor="text1"/>
                <w:sz w:val="22"/>
                <w:szCs w:val="22"/>
              </w:rPr>
            </w:pPr>
            <w:r>
              <w:rPr>
                <w:color w:val="000000" w:themeColor="text1"/>
                <w:sz w:val="22"/>
                <w:szCs w:val="22"/>
              </w:rPr>
              <w:t>Via Teleconference</w:t>
            </w:r>
          </w:p>
        </w:tc>
      </w:tr>
      <w:tr w:rsidR="00EC5197" w:rsidRPr="008064EA" w14:paraId="5C75A455" w14:textId="77777777" w:rsidTr="00831B56">
        <w:trPr>
          <w:trHeight w:val="288"/>
        </w:trPr>
        <w:tc>
          <w:tcPr>
            <w:tcW w:w="1306" w:type="pct"/>
            <w:vAlign w:val="center"/>
          </w:tcPr>
          <w:p w14:paraId="6DD31287" w14:textId="5D9B19C6" w:rsidR="00EC5197" w:rsidRPr="004F0D6F" w:rsidRDefault="00EC5197" w:rsidP="00027208">
            <w:pPr>
              <w:jc w:val="both"/>
              <w:rPr>
                <w:color w:val="000000" w:themeColor="text1"/>
                <w:sz w:val="22"/>
                <w:szCs w:val="22"/>
                <w:highlight w:val="lightGray"/>
              </w:rPr>
            </w:pPr>
            <w:r w:rsidRPr="00425A8D">
              <w:rPr>
                <w:color w:val="000000" w:themeColor="text1"/>
                <w:sz w:val="22"/>
                <w:szCs w:val="22"/>
              </w:rPr>
              <w:t>Thompson, Chad</w:t>
            </w:r>
          </w:p>
        </w:tc>
        <w:tc>
          <w:tcPr>
            <w:tcW w:w="2189" w:type="pct"/>
            <w:vAlign w:val="center"/>
          </w:tcPr>
          <w:p w14:paraId="557AC10C" w14:textId="77777777" w:rsidR="00EC5197" w:rsidRPr="00CE3219" w:rsidRDefault="00EC5197" w:rsidP="00027208">
            <w:pPr>
              <w:jc w:val="both"/>
              <w:rPr>
                <w:color w:val="000000" w:themeColor="text1"/>
                <w:sz w:val="22"/>
                <w:szCs w:val="22"/>
                <w:highlight w:val="lightGray"/>
              </w:rPr>
            </w:pPr>
          </w:p>
        </w:tc>
        <w:tc>
          <w:tcPr>
            <w:tcW w:w="1505" w:type="pct"/>
            <w:vAlign w:val="center"/>
          </w:tcPr>
          <w:p w14:paraId="614CDAE0" w14:textId="6FE4FE00" w:rsidR="00EC5197" w:rsidRPr="00402D74" w:rsidRDefault="002666CC" w:rsidP="00027208">
            <w:pPr>
              <w:jc w:val="both"/>
              <w:rPr>
                <w:color w:val="000000" w:themeColor="text1"/>
                <w:sz w:val="22"/>
                <w:szCs w:val="22"/>
              </w:rPr>
            </w:pPr>
            <w:r w:rsidRPr="00F06C28">
              <w:rPr>
                <w:color w:val="000000" w:themeColor="text1"/>
                <w:sz w:val="22"/>
                <w:szCs w:val="22"/>
              </w:rPr>
              <w:t>Via Teleconference</w:t>
            </w:r>
          </w:p>
        </w:tc>
      </w:tr>
      <w:tr w:rsidR="004508F5" w:rsidRPr="008064EA" w14:paraId="3CA09FE0" w14:textId="77777777" w:rsidTr="00831B56">
        <w:trPr>
          <w:trHeight w:val="288"/>
        </w:trPr>
        <w:tc>
          <w:tcPr>
            <w:tcW w:w="1306" w:type="pct"/>
            <w:vAlign w:val="center"/>
          </w:tcPr>
          <w:p w14:paraId="6D07C75E" w14:textId="33182100" w:rsidR="004508F5" w:rsidRPr="00C65A07" w:rsidRDefault="004508F5" w:rsidP="00027208">
            <w:pPr>
              <w:jc w:val="both"/>
              <w:rPr>
                <w:color w:val="000000" w:themeColor="text1"/>
                <w:sz w:val="22"/>
                <w:szCs w:val="22"/>
              </w:rPr>
            </w:pPr>
            <w:r w:rsidRPr="00C65A07">
              <w:rPr>
                <w:color w:val="000000" w:themeColor="text1"/>
                <w:sz w:val="22"/>
                <w:szCs w:val="22"/>
              </w:rPr>
              <w:t>Troublefield, Jordan</w:t>
            </w:r>
          </w:p>
        </w:tc>
        <w:tc>
          <w:tcPr>
            <w:tcW w:w="2189" w:type="pct"/>
            <w:vAlign w:val="center"/>
          </w:tcPr>
          <w:p w14:paraId="5E785D9A" w14:textId="77777777" w:rsidR="004508F5" w:rsidRPr="00C65A07" w:rsidRDefault="004508F5" w:rsidP="00027208">
            <w:pPr>
              <w:jc w:val="both"/>
              <w:rPr>
                <w:color w:val="000000" w:themeColor="text1"/>
                <w:sz w:val="22"/>
                <w:szCs w:val="22"/>
              </w:rPr>
            </w:pPr>
          </w:p>
        </w:tc>
        <w:tc>
          <w:tcPr>
            <w:tcW w:w="1505" w:type="pct"/>
            <w:vAlign w:val="center"/>
          </w:tcPr>
          <w:p w14:paraId="4AABD1E8" w14:textId="614E7C59" w:rsidR="004508F5" w:rsidRPr="00402D74" w:rsidRDefault="00C65A07" w:rsidP="00027208">
            <w:pPr>
              <w:jc w:val="both"/>
              <w:rPr>
                <w:color w:val="000000" w:themeColor="text1"/>
                <w:sz w:val="22"/>
                <w:szCs w:val="22"/>
              </w:rPr>
            </w:pPr>
            <w:r>
              <w:rPr>
                <w:color w:val="000000" w:themeColor="text1"/>
                <w:sz w:val="22"/>
                <w:szCs w:val="22"/>
              </w:rPr>
              <w:t>Via Teleconference</w:t>
            </w:r>
          </w:p>
        </w:tc>
      </w:tr>
      <w:tr w:rsidR="00AE076D" w:rsidRPr="008064EA" w14:paraId="105BE2AB" w14:textId="77777777" w:rsidTr="00831B56">
        <w:trPr>
          <w:trHeight w:val="288"/>
        </w:trPr>
        <w:tc>
          <w:tcPr>
            <w:tcW w:w="1306" w:type="pct"/>
            <w:vAlign w:val="center"/>
          </w:tcPr>
          <w:p w14:paraId="43DB4C78" w14:textId="5FB6C535" w:rsidR="00AE076D" w:rsidRPr="00C65A07" w:rsidRDefault="00AE076D" w:rsidP="00027208">
            <w:pPr>
              <w:jc w:val="both"/>
              <w:rPr>
                <w:color w:val="000000" w:themeColor="text1"/>
                <w:sz w:val="22"/>
                <w:szCs w:val="22"/>
              </w:rPr>
            </w:pPr>
            <w:r>
              <w:rPr>
                <w:color w:val="000000" w:themeColor="text1"/>
                <w:sz w:val="22"/>
                <w:szCs w:val="22"/>
              </w:rPr>
              <w:t>Yong, Chen</w:t>
            </w:r>
          </w:p>
        </w:tc>
        <w:tc>
          <w:tcPr>
            <w:tcW w:w="2189" w:type="pct"/>
            <w:vAlign w:val="center"/>
          </w:tcPr>
          <w:p w14:paraId="4F116B83" w14:textId="77777777" w:rsidR="00AE076D" w:rsidRPr="00CE3219" w:rsidRDefault="00AE076D" w:rsidP="00027208">
            <w:pPr>
              <w:jc w:val="both"/>
              <w:rPr>
                <w:color w:val="000000" w:themeColor="text1"/>
                <w:sz w:val="22"/>
                <w:szCs w:val="22"/>
                <w:highlight w:val="lightGray"/>
              </w:rPr>
            </w:pPr>
          </w:p>
        </w:tc>
        <w:tc>
          <w:tcPr>
            <w:tcW w:w="1505" w:type="pct"/>
            <w:vAlign w:val="center"/>
          </w:tcPr>
          <w:p w14:paraId="6A566B36" w14:textId="01B87619" w:rsidR="00AE076D" w:rsidRPr="00F06C28" w:rsidRDefault="00AE076D" w:rsidP="00027208">
            <w:pPr>
              <w:jc w:val="both"/>
              <w:rPr>
                <w:color w:val="000000" w:themeColor="text1"/>
                <w:sz w:val="22"/>
                <w:szCs w:val="22"/>
              </w:rPr>
            </w:pPr>
            <w:r w:rsidRPr="00A732B0">
              <w:rPr>
                <w:color w:val="000000" w:themeColor="text1"/>
                <w:sz w:val="22"/>
                <w:szCs w:val="22"/>
              </w:rPr>
              <w:t>Via Teleconference</w:t>
            </w:r>
          </w:p>
        </w:tc>
      </w:tr>
      <w:tr w:rsidR="00215557" w:rsidRPr="008064EA" w14:paraId="74C2E0D7" w14:textId="77777777" w:rsidTr="00831B56">
        <w:trPr>
          <w:trHeight w:val="288"/>
        </w:trPr>
        <w:tc>
          <w:tcPr>
            <w:tcW w:w="1306" w:type="pct"/>
            <w:vAlign w:val="center"/>
          </w:tcPr>
          <w:p w14:paraId="03A92E19" w14:textId="305F44B9" w:rsidR="00215557" w:rsidRPr="004F0D6F" w:rsidRDefault="00215557" w:rsidP="00027208">
            <w:pPr>
              <w:jc w:val="both"/>
              <w:rPr>
                <w:color w:val="000000" w:themeColor="text1"/>
                <w:sz w:val="22"/>
                <w:szCs w:val="22"/>
                <w:highlight w:val="lightGray"/>
              </w:rPr>
            </w:pPr>
            <w:r w:rsidRPr="00C65A07">
              <w:rPr>
                <w:color w:val="000000" w:themeColor="text1"/>
                <w:sz w:val="22"/>
                <w:szCs w:val="22"/>
              </w:rPr>
              <w:t>Young, Matt</w:t>
            </w:r>
          </w:p>
        </w:tc>
        <w:tc>
          <w:tcPr>
            <w:tcW w:w="2189" w:type="pct"/>
            <w:vAlign w:val="center"/>
          </w:tcPr>
          <w:p w14:paraId="0C5A330D" w14:textId="77777777" w:rsidR="00215557" w:rsidRPr="00CE3219" w:rsidRDefault="00215557" w:rsidP="00027208">
            <w:pPr>
              <w:jc w:val="both"/>
              <w:rPr>
                <w:color w:val="000000" w:themeColor="text1"/>
                <w:sz w:val="22"/>
                <w:szCs w:val="22"/>
                <w:highlight w:val="lightGray"/>
              </w:rPr>
            </w:pPr>
          </w:p>
        </w:tc>
        <w:tc>
          <w:tcPr>
            <w:tcW w:w="1505" w:type="pct"/>
            <w:vAlign w:val="center"/>
          </w:tcPr>
          <w:p w14:paraId="7B653583" w14:textId="77777777" w:rsidR="00215557" w:rsidRPr="00F06C28" w:rsidRDefault="00215557" w:rsidP="00027208">
            <w:pPr>
              <w:jc w:val="both"/>
              <w:rPr>
                <w:color w:val="000000" w:themeColor="text1"/>
                <w:sz w:val="22"/>
                <w:szCs w:val="22"/>
              </w:rPr>
            </w:pPr>
          </w:p>
        </w:tc>
      </w:tr>
    </w:tbl>
    <w:p w14:paraId="1760E8AC" w14:textId="77777777" w:rsidR="00C42613" w:rsidRDefault="00C42613" w:rsidP="00BF19DC">
      <w:pPr>
        <w:jc w:val="both"/>
        <w:rPr>
          <w:iCs/>
          <w:color w:val="000000" w:themeColor="text1"/>
          <w:sz w:val="22"/>
          <w:szCs w:val="22"/>
          <w:highlight w:val="lightGray"/>
        </w:rPr>
      </w:pPr>
    </w:p>
    <w:p w14:paraId="574DE7FE" w14:textId="77777777" w:rsidR="00A613BB" w:rsidRPr="00FF1ECF" w:rsidRDefault="00A613BB"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7C61E573" w14:textId="77777777" w:rsidR="000D3520" w:rsidRPr="00FF1ECF" w:rsidRDefault="000D3520" w:rsidP="002949EE">
      <w:pPr>
        <w:jc w:val="both"/>
        <w:rPr>
          <w:iCs/>
          <w:color w:val="000000" w:themeColor="text1"/>
          <w:sz w:val="22"/>
          <w:szCs w:val="22"/>
        </w:rPr>
      </w:pPr>
    </w:p>
    <w:p w14:paraId="52AC6CFB" w14:textId="77777777" w:rsidR="00D95B70" w:rsidRPr="00FF1ECF" w:rsidRDefault="00D95B70" w:rsidP="002949EE">
      <w:pPr>
        <w:jc w:val="both"/>
        <w:rPr>
          <w:iCs/>
          <w:color w:val="000000" w:themeColor="text1"/>
          <w:sz w:val="22"/>
          <w:szCs w:val="22"/>
          <w:highlight w:val="lightGray"/>
        </w:rPr>
      </w:pPr>
    </w:p>
    <w:p w14:paraId="3BDDAAEE" w14:textId="1B9B1AA3" w:rsidR="00512CEC" w:rsidRPr="00FF1ECF" w:rsidRDefault="00CE3219" w:rsidP="002949EE">
      <w:pPr>
        <w:jc w:val="both"/>
        <w:outlineLvl w:val="0"/>
        <w:rPr>
          <w:i/>
          <w:color w:val="000000" w:themeColor="text1"/>
          <w:sz w:val="22"/>
          <w:szCs w:val="22"/>
        </w:rPr>
      </w:pPr>
      <w:r>
        <w:rPr>
          <w:color w:val="000000" w:themeColor="text1"/>
          <w:sz w:val="22"/>
          <w:szCs w:val="22"/>
        </w:rPr>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580F08" w:rsidRPr="00FF1ECF">
        <w:rPr>
          <w:color w:val="000000" w:themeColor="text1"/>
          <w:sz w:val="22"/>
          <w:szCs w:val="22"/>
        </w:rPr>
        <w:t xml:space="preserve"> </w:t>
      </w:r>
      <w:r w:rsidR="004F0D6F">
        <w:rPr>
          <w:color w:val="000000" w:themeColor="text1"/>
          <w:sz w:val="22"/>
          <w:szCs w:val="22"/>
        </w:rPr>
        <w:t>March 26</w:t>
      </w:r>
      <w:r>
        <w:rPr>
          <w:color w:val="000000" w:themeColor="text1"/>
          <w:sz w:val="22"/>
          <w:szCs w:val="22"/>
        </w:rPr>
        <w:t xml:space="preserve">, </w:t>
      </w:r>
      <w:proofErr w:type="gramStart"/>
      <w:r>
        <w:rPr>
          <w:color w:val="000000" w:themeColor="text1"/>
          <w:sz w:val="22"/>
          <w:szCs w:val="22"/>
        </w:rPr>
        <w:t>2025</w:t>
      </w:r>
      <w:proofErr w:type="gramEnd"/>
      <w:r>
        <w:rPr>
          <w:color w:val="000000" w:themeColor="text1"/>
          <w:sz w:val="22"/>
          <w:szCs w:val="22"/>
        </w:rPr>
        <w:t xml:space="preserve"> </w:t>
      </w:r>
      <w:r w:rsidR="000A351C" w:rsidRPr="00FF1ECF">
        <w:rPr>
          <w:color w:val="000000" w:themeColor="text1"/>
          <w:sz w:val="22"/>
          <w:szCs w:val="22"/>
        </w:rPr>
        <w:t xml:space="preserve">meeting to order at </w:t>
      </w:r>
      <w:r w:rsidR="000D183C">
        <w:rPr>
          <w:color w:val="000000" w:themeColor="text1"/>
          <w:sz w:val="22"/>
          <w:szCs w:val="22"/>
        </w:rPr>
        <w:t>9:30</w:t>
      </w:r>
      <w:r w:rsidR="00FF1ECF" w:rsidRPr="00FF1ECF">
        <w:rPr>
          <w:color w:val="000000" w:themeColor="text1"/>
          <w:sz w:val="22"/>
          <w:szCs w:val="22"/>
        </w:rPr>
        <w:t xml:space="preserve">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2DD6DE65" w14:textId="77777777" w:rsidR="00823510" w:rsidRDefault="00823510" w:rsidP="002949EE">
      <w:pPr>
        <w:jc w:val="both"/>
        <w:rPr>
          <w:color w:val="000000" w:themeColor="text1"/>
          <w:sz w:val="22"/>
          <w:szCs w:val="22"/>
          <w:u w:val="single"/>
        </w:rPr>
      </w:pPr>
    </w:p>
    <w:p w14:paraId="7EAF5329" w14:textId="77777777" w:rsidR="00EE6009" w:rsidRDefault="00EE6009" w:rsidP="002949EE">
      <w:pPr>
        <w:jc w:val="both"/>
        <w:rPr>
          <w:color w:val="000000" w:themeColor="text1"/>
          <w:sz w:val="22"/>
          <w:szCs w:val="22"/>
          <w:u w:val="single"/>
        </w:rPr>
      </w:pPr>
    </w:p>
    <w:p w14:paraId="1AE88A0F" w14:textId="77777777" w:rsidR="00EE6009" w:rsidRPr="00FF1ECF" w:rsidRDefault="00EE6009"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lastRenderedPageBreak/>
        <w:t>Antitrust Admonition</w:t>
      </w:r>
      <w:r w:rsidR="00497CB8" w:rsidRPr="00FF1ECF">
        <w:rPr>
          <w:color w:val="000000" w:themeColor="text1"/>
          <w:sz w:val="22"/>
          <w:szCs w:val="22"/>
          <w:u w:val="single"/>
        </w:rPr>
        <w:t xml:space="preserve">  </w:t>
      </w:r>
    </w:p>
    <w:p w14:paraId="7EFDA5CF" w14:textId="4B153BF3" w:rsidR="008E0028" w:rsidRDefault="00206C1E" w:rsidP="002949EE">
      <w:pPr>
        <w:jc w:val="both"/>
        <w:rPr>
          <w:sz w:val="22"/>
          <w:szCs w:val="22"/>
        </w:rPr>
      </w:pPr>
      <w:r w:rsidRPr="00FF1ECF">
        <w:rPr>
          <w:sz w:val="22"/>
          <w:szCs w:val="22"/>
        </w:rPr>
        <w:t xml:space="preserve">Ms. </w:t>
      </w:r>
      <w:r w:rsidR="00CE3219">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1B0D56DD" w14:textId="77777777" w:rsidR="00841A8D" w:rsidRPr="00FF1ECF" w:rsidRDefault="00841A8D" w:rsidP="002949EE">
      <w:pPr>
        <w:jc w:val="both"/>
        <w:rPr>
          <w:sz w:val="22"/>
          <w:szCs w:val="22"/>
        </w:rPr>
      </w:pPr>
    </w:p>
    <w:p w14:paraId="76478BA1" w14:textId="77F151B9" w:rsidR="00DD0236" w:rsidRPr="00857700" w:rsidRDefault="00DD0236" w:rsidP="002949EE">
      <w:pPr>
        <w:jc w:val="both"/>
        <w:rPr>
          <w:b/>
          <w:bCs/>
          <w:iCs/>
          <w:color w:val="000000" w:themeColor="text1"/>
          <w:sz w:val="22"/>
          <w:szCs w:val="22"/>
        </w:rPr>
      </w:pPr>
      <w:bookmarkStart w:id="2" w:name="_Hlk114124686"/>
      <w:bookmarkStart w:id="3" w:name="_Hlk137746961"/>
      <w:bookmarkStart w:id="4" w:name="_Hlk163509118"/>
      <w:r w:rsidRPr="00857700">
        <w:rPr>
          <w:color w:val="000000" w:themeColor="text1"/>
          <w:sz w:val="22"/>
          <w:szCs w:val="22"/>
          <w:u w:val="single"/>
        </w:rPr>
        <w:t xml:space="preserve">Approval of TAC Meeting Minutes </w:t>
      </w:r>
      <w:r w:rsidR="00CE3219" w:rsidRPr="00A405E8">
        <w:rPr>
          <w:color w:val="000000" w:themeColor="text1"/>
          <w:sz w:val="22"/>
          <w:szCs w:val="22"/>
          <w:u w:val="single"/>
        </w:rPr>
        <w:t>(</w:t>
      </w:r>
      <w:r w:rsidR="00CE3219" w:rsidRPr="00A405E8">
        <w:rPr>
          <w:sz w:val="22"/>
          <w:szCs w:val="22"/>
          <w:u w:val="single"/>
        </w:rPr>
        <w:t>see Key Documents)</w:t>
      </w:r>
      <w:r w:rsidR="00CE3219" w:rsidRPr="00A405E8">
        <w:rPr>
          <w:rStyle w:val="FootnoteReference"/>
          <w:sz w:val="22"/>
          <w:szCs w:val="22"/>
        </w:rPr>
        <w:footnoteReference w:id="2"/>
      </w:r>
      <w:r w:rsidR="00CE3219" w:rsidRPr="00A405E8">
        <w:rPr>
          <w:sz w:val="22"/>
          <w:szCs w:val="22"/>
          <w:u w:val="single"/>
        </w:rPr>
        <w:t xml:space="preserve">  </w:t>
      </w:r>
    </w:p>
    <w:p w14:paraId="51176F1C" w14:textId="132FDAEE" w:rsidR="005745BA" w:rsidRDefault="004F0D6F" w:rsidP="002949EE">
      <w:pPr>
        <w:jc w:val="both"/>
        <w:rPr>
          <w:i/>
          <w:color w:val="000000" w:themeColor="text1"/>
          <w:sz w:val="22"/>
          <w:szCs w:val="22"/>
        </w:rPr>
      </w:pPr>
      <w:bookmarkStart w:id="5" w:name="_Hlk169026585"/>
      <w:bookmarkStart w:id="6" w:name="_Hlk180395300"/>
      <w:r w:rsidRPr="004F0D6F">
        <w:rPr>
          <w:i/>
          <w:color w:val="000000" w:themeColor="text1"/>
          <w:sz w:val="22"/>
          <w:szCs w:val="22"/>
        </w:rPr>
        <w:t>February 27</w:t>
      </w:r>
      <w:r w:rsidR="005745BA">
        <w:rPr>
          <w:i/>
          <w:color w:val="000000" w:themeColor="text1"/>
          <w:sz w:val="22"/>
          <w:szCs w:val="22"/>
        </w:rPr>
        <w:t>, 2025</w:t>
      </w:r>
    </w:p>
    <w:p w14:paraId="36B6673B" w14:textId="5EE34D40" w:rsidR="00B57581" w:rsidRPr="00794055" w:rsidRDefault="00794055" w:rsidP="002949EE">
      <w:pPr>
        <w:jc w:val="both"/>
        <w:rPr>
          <w:color w:val="000000" w:themeColor="text1"/>
          <w:sz w:val="22"/>
          <w:szCs w:val="22"/>
        </w:rPr>
      </w:pPr>
      <w:r w:rsidRPr="00794055">
        <w:rPr>
          <w:color w:val="000000" w:themeColor="text1"/>
          <w:sz w:val="22"/>
          <w:szCs w:val="22"/>
        </w:rPr>
        <w:t xml:space="preserve">Ms. Smith </w:t>
      </w:r>
      <w:r w:rsidR="000C160A" w:rsidRPr="00794055">
        <w:rPr>
          <w:color w:val="000000" w:themeColor="text1"/>
          <w:sz w:val="22"/>
          <w:szCs w:val="22"/>
        </w:rPr>
        <w:t>noted th</w:t>
      </w:r>
      <w:r w:rsidR="00FF1ECF" w:rsidRPr="00794055">
        <w:rPr>
          <w:color w:val="000000" w:themeColor="text1"/>
          <w:sz w:val="22"/>
          <w:szCs w:val="22"/>
        </w:rPr>
        <w:t xml:space="preserve">is item </w:t>
      </w:r>
      <w:r w:rsidR="00BB03FC" w:rsidRPr="00794055">
        <w:rPr>
          <w:color w:val="000000" w:themeColor="text1"/>
          <w:sz w:val="22"/>
          <w:szCs w:val="22"/>
        </w:rPr>
        <w:t>c</w:t>
      </w:r>
      <w:r w:rsidR="000C160A" w:rsidRPr="00794055">
        <w:rPr>
          <w:color w:val="000000" w:themeColor="text1"/>
          <w:sz w:val="22"/>
          <w:szCs w:val="22"/>
        </w:rPr>
        <w:t xml:space="preserve">ould be </w:t>
      </w:r>
      <w:bookmarkStart w:id="7" w:name="_Hlk182476098"/>
      <w:bookmarkEnd w:id="2"/>
      <w:bookmarkEnd w:id="3"/>
      <w:r w:rsidR="00EC4F3D" w:rsidRPr="00794055">
        <w:rPr>
          <w:color w:val="000000" w:themeColor="text1"/>
          <w:sz w:val="22"/>
          <w:szCs w:val="22"/>
        </w:rPr>
        <w:t>considered</w:t>
      </w:r>
      <w:r w:rsidR="005323CF" w:rsidRPr="00794055">
        <w:rPr>
          <w:color w:val="000000" w:themeColor="text1"/>
          <w:sz w:val="22"/>
          <w:szCs w:val="22"/>
        </w:rPr>
        <w:t xml:space="preserve"> </w:t>
      </w:r>
      <w:bookmarkStart w:id="8" w:name="_Hlk190438671"/>
      <w:r w:rsidR="00EC4F3D" w:rsidRPr="00794055">
        <w:rPr>
          <w:color w:val="000000" w:themeColor="text1"/>
          <w:sz w:val="22"/>
          <w:szCs w:val="22"/>
        </w:rPr>
        <w:t>in</w:t>
      </w:r>
      <w:r w:rsidR="000D2970" w:rsidRPr="00794055">
        <w:rPr>
          <w:color w:val="000000" w:themeColor="text1"/>
          <w:sz w:val="22"/>
          <w:szCs w:val="22"/>
        </w:rPr>
        <w:t xml:space="preserve"> the </w:t>
      </w:r>
      <w:hyperlink w:anchor="Combined_Ballot" w:tooltip="Combined Ballot" w:history="1">
        <w:r w:rsidR="000D2970" w:rsidRPr="00794055">
          <w:rPr>
            <w:rStyle w:val="Hyperlink"/>
            <w:sz w:val="22"/>
            <w:szCs w:val="22"/>
          </w:rPr>
          <w:t>Combined Ballot</w:t>
        </w:r>
      </w:hyperlink>
      <w:r w:rsidR="000D2970" w:rsidRPr="00794055">
        <w:rPr>
          <w:color w:val="000000" w:themeColor="text1"/>
          <w:sz w:val="22"/>
          <w:szCs w:val="22"/>
        </w:rPr>
        <w:t>.</w:t>
      </w:r>
      <w:r w:rsidR="00EC4F3D" w:rsidRPr="00794055">
        <w:rPr>
          <w:color w:val="000000" w:themeColor="text1"/>
          <w:sz w:val="22"/>
          <w:szCs w:val="22"/>
        </w:rPr>
        <w:t xml:space="preserve"> </w:t>
      </w:r>
      <w:bookmarkStart w:id="9" w:name="_Hlk156394078"/>
      <w:r w:rsidR="00EC4F3D" w:rsidRPr="00794055">
        <w:rPr>
          <w:sz w:val="22"/>
          <w:szCs w:val="22"/>
        </w:rPr>
        <w:t xml:space="preserve"> </w:t>
      </w:r>
      <w:bookmarkEnd w:id="8"/>
      <w:bookmarkEnd w:id="9"/>
    </w:p>
    <w:bookmarkEnd w:id="4"/>
    <w:bookmarkEnd w:id="5"/>
    <w:bookmarkEnd w:id="6"/>
    <w:bookmarkEnd w:id="7"/>
    <w:p w14:paraId="408A031E" w14:textId="77777777" w:rsidR="002F71E5" w:rsidRPr="00794055" w:rsidRDefault="002F71E5" w:rsidP="002949EE">
      <w:pPr>
        <w:jc w:val="both"/>
        <w:rPr>
          <w:color w:val="000000" w:themeColor="text1"/>
          <w:sz w:val="22"/>
          <w:szCs w:val="22"/>
          <w:u w:val="single"/>
        </w:rPr>
      </w:pPr>
    </w:p>
    <w:p w14:paraId="22B235E3" w14:textId="77777777" w:rsidR="002460B6" w:rsidRDefault="002460B6" w:rsidP="002949EE">
      <w:pPr>
        <w:jc w:val="both"/>
        <w:rPr>
          <w:color w:val="000000" w:themeColor="text1"/>
          <w:sz w:val="22"/>
          <w:szCs w:val="22"/>
          <w:u w:val="single"/>
        </w:rPr>
      </w:pPr>
    </w:p>
    <w:p w14:paraId="5768A203" w14:textId="2C877B7C" w:rsidR="000B603B" w:rsidRDefault="000B603B" w:rsidP="002949EE">
      <w:pPr>
        <w:jc w:val="both"/>
        <w:rPr>
          <w:color w:val="000000" w:themeColor="text1"/>
          <w:sz w:val="22"/>
          <w:szCs w:val="22"/>
          <w:u w:val="single"/>
        </w:rPr>
      </w:pPr>
      <w:r w:rsidRPr="000B603B">
        <w:rPr>
          <w:color w:val="000000" w:themeColor="text1"/>
          <w:sz w:val="22"/>
          <w:szCs w:val="22"/>
          <w:u w:val="single"/>
        </w:rPr>
        <w:t>Meeting Updates</w:t>
      </w:r>
    </w:p>
    <w:p w14:paraId="589FE9E8" w14:textId="17257186" w:rsidR="0015270B" w:rsidRDefault="0015270B" w:rsidP="002949EE">
      <w:pPr>
        <w:jc w:val="both"/>
        <w:rPr>
          <w:i/>
          <w:iCs/>
          <w:color w:val="000000" w:themeColor="text1"/>
          <w:sz w:val="22"/>
          <w:szCs w:val="22"/>
        </w:rPr>
      </w:pPr>
      <w:r w:rsidRPr="0015270B">
        <w:rPr>
          <w:i/>
          <w:iCs/>
          <w:color w:val="000000" w:themeColor="text1"/>
          <w:sz w:val="22"/>
          <w:szCs w:val="22"/>
        </w:rPr>
        <w:t>February 25</w:t>
      </w:r>
      <w:r>
        <w:rPr>
          <w:i/>
          <w:iCs/>
          <w:color w:val="000000" w:themeColor="text1"/>
          <w:sz w:val="22"/>
          <w:szCs w:val="22"/>
        </w:rPr>
        <w:t xml:space="preserve">, </w:t>
      </w:r>
      <w:proofErr w:type="gramStart"/>
      <w:r>
        <w:rPr>
          <w:i/>
          <w:iCs/>
          <w:color w:val="000000" w:themeColor="text1"/>
          <w:sz w:val="22"/>
          <w:szCs w:val="22"/>
        </w:rPr>
        <w:t>2025</w:t>
      </w:r>
      <w:proofErr w:type="gramEnd"/>
      <w:r w:rsidRPr="0015270B">
        <w:rPr>
          <w:i/>
          <w:iCs/>
          <w:color w:val="000000" w:themeColor="text1"/>
          <w:sz w:val="22"/>
          <w:szCs w:val="22"/>
        </w:rPr>
        <w:t xml:space="preserve"> Special Board Meeting</w:t>
      </w:r>
    </w:p>
    <w:p w14:paraId="72276E6F" w14:textId="184D8599" w:rsidR="003A2FEB" w:rsidRPr="003A2FEB" w:rsidRDefault="003A2FEB" w:rsidP="002949EE">
      <w:pPr>
        <w:jc w:val="both"/>
        <w:rPr>
          <w:color w:val="000000" w:themeColor="text1"/>
          <w:sz w:val="22"/>
          <w:szCs w:val="22"/>
        </w:rPr>
      </w:pPr>
      <w:r w:rsidRPr="003A2FEB">
        <w:rPr>
          <w:color w:val="000000" w:themeColor="text1"/>
          <w:sz w:val="22"/>
          <w:szCs w:val="22"/>
        </w:rPr>
        <w:t xml:space="preserve">Ms. Smith noted </w:t>
      </w:r>
      <w:r w:rsidR="0066599E">
        <w:rPr>
          <w:color w:val="000000" w:themeColor="text1"/>
          <w:sz w:val="22"/>
          <w:szCs w:val="22"/>
        </w:rPr>
        <w:t xml:space="preserve">an update had been given for </w:t>
      </w:r>
      <w:r w:rsidRPr="003A2FEB">
        <w:rPr>
          <w:color w:val="000000" w:themeColor="text1"/>
          <w:sz w:val="22"/>
          <w:szCs w:val="22"/>
        </w:rPr>
        <w:t xml:space="preserve">the February 25, </w:t>
      </w:r>
      <w:proofErr w:type="gramStart"/>
      <w:r w:rsidRPr="003A2FEB">
        <w:rPr>
          <w:color w:val="000000" w:themeColor="text1"/>
          <w:sz w:val="22"/>
          <w:szCs w:val="22"/>
        </w:rPr>
        <w:t>2025</w:t>
      </w:r>
      <w:proofErr w:type="gramEnd"/>
      <w:r w:rsidRPr="003A2FEB">
        <w:rPr>
          <w:color w:val="000000" w:themeColor="text1"/>
          <w:sz w:val="22"/>
          <w:szCs w:val="22"/>
        </w:rPr>
        <w:t xml:space="preserve"> </w:t>
      </w:r>
      <w:r>
        <w:rPr>
          <w:color w:val="000000" w:themeColor="text1"/>
          <w:sz w:val="22"/>
          <w:szCs w:val="22"/>
        </w:rPr>
        <w:t xml:space="preserve">Special </w:t>
      </w:r>
      <w:r w:rsidRPr="003A2FEB">
        <w:rPr>
          <w:color w:val="000000" w:themeColor="text1"/>
          <w:sz w:val="22"/>
          <w:szCs w:val="22"/>
        </w:rPr>
        <w:t xml:space="preserve">ERCOT Board of Directors (ERCOT Board) meeting </w:t>
      </w:r>
      <w:r w:rsidR="0066599E">
        <w:rPr>
          <w:color w:val="000000" w:themeColor="text1"/>
          <w:sz w:val="22"/>
          <w:szCs w:val="22"/>
        </w:rPr>
        <w:t>at the</w:t>
      </w:r>
      <w:r w:rsidRPr="003A2FEB">
        <w:rPr>
          <w:color w:val="000000" w:themeColor="text1"/>
          <w:sz w:val="22"/>
          <w:szCs w:val="22"/>
        </w:rPr>
        <w:t xml:space="preserve"> February 27, </w:t>
      </w:r>
      <w:proofErr w:type="gramStart"/>
      <w:r w:rsidRPr="003A2FEB">
        <w:rPr>
          <w:color w:val="000000" w:themeColor="text1"/>
          <w:sz w:val="22"/>
          <w:szCs w:val="22"/>
        </w:rPr>
        <w:t>2025</w:t>
      </w:r>
      <w:proofErr w:type="gramEnd"/>
      <w:r w:rsidRPr="003A2FEB">
        <w:rPr>
          <w:color w:val="000000" w:themeColor="text1"/>
          <w:sz w:val="22"/>
          <w:szCs w:val="22"/>
        </w:rPr>
        <w:t xml:space="preserve"> TAC meeting. </w:t>
      </w:r>
    </w:p>
    <w:p w14:paraId="7B6CF7E3" w14:textId="00AF530F" w:rsidR="0015270B" w:rsidRPr="003A2FEB" w:rsidRDefault="0015270B" w:rsidP="002949EE">
      <w:pPr>
        <w:jc w:val="both"/>
        <w:rPr>
          <w:color w:val="000000" w:themeColor="text1"/>
          <w:sz w:val="22"/>
          <w:szCs w:val="22"/>
          <w:highlight w:val="lightGray"/>
        </w:rPr>
      </w:pPr>
    </w:p>
    <w:p w14:paraId="34EED57A" w14:textId="04D3A51F" w:rsidR="00CE3219" w:rsidRPr="0015270B" w:rsidRDefault="0015270B" w:rsidP="002949EE">
      <w:pPr>
        <w:jc w:val="both"/>
        <w:rPr>
          <w:i/>
          <w:iCs/>
          <w:color w:val="000000" w:themeColor="text1"/>
          <w:sz w:val="22"/>
          <w:szCs w:val="22"/>
        </w:rPr>
      </w:pPr>
      <w:r w:rsidRPr="0015270B">
        <w:rPr>
          <w:i/>
          <w:iCs/>
          <w:color w:val="000000" w:themeColor="text1"/>
          <w:sz w:val="22"/>
          <w:szCs w:val="22"/>
        </w:rPr>
        <w:t xml:space="preserve">March 13, </w:t>
      </w:r>
      <w:proofErr w:type="gramStart"/>
      <w:r w:rsidRPr="0015270B">
        <w:rPr>
          <w:i/>
          <w:iCs/>
          <w:color w:val="000000" w:themeColor="text1"/>
          <w:sz w:val="22"/>
          <w:szCs w:val="22"/>
        </w:rPr>
        <w:t>2025</w:t>
      </w:r>
      <w:proofErr w:type="gramEnd"/>
      <w:r w:rsidRPr="0015270B">
        <w:rPr>
          <w:i/>
          <w:iCs/>
          <w:color w:val="000000" w:themeColor="text1"/>
          <w:sz w:val="22"/>
          <w:szCs w:val="22"/>
        </w:rPr>
        <w:t xml:space="preserve"> P</w:t>
      </w:r>
      <w:r w:rsidR="00F87655" w:rsidRPr="0015270B">
        <w:rPr>
          <w:i/>
          <w:iCs/>
          <w:color w:val="000000" w:themeColor="text1"/>
          <w:sz w:val="22"/>
          <w:szCs w:val="22"/>
        </w:rPr>
        <w:t>ublic Utility Commission of Texas (PU</w:t>
      </w:r>
      <w:r w:rsidR="00CE3219" w:rsidRPr="0015270B">
        <w:rPr>
          <w:i/>
          <w:iCs/>
          <w:color w:val="000000" w:themeColor="text1"/>
          <w:sz w:val="22"/>
          <w:szCs w:val="22"/>
        </w:rPr>
        <w:t>CT</w:t>
      </w:r>
      <w:r w:rsidR="00F87655" w:rsidRPr="0015270B">
        <w:rPr>
          <w:i/>
          <w:iCs/>
          <w:color w:val="000000" w:themeColor="text1"/>
          <w:sz w:val="22"/>
          <w:szCs w:val="22"/>
        </w:rPr>
        <w:t>)</w:t>
      </w:r>
      <w:r w:rsidR="00CE3219" w:rsidRPr="0015270B">
        <w:rPr>
          <w:i/>
          <w:iCs/>
          <w:color w:val="000000" w:themeColor="text1"/>
          <w:sz w:val="22"/>
          <w:szCs w:val="22"/>
        </w:rPr>
        <w:t xml:space="preserve"> Meeting</w:t>
      </w:r>
    </w:p>
    <w:p w14:paraId="6A664ABD" w14:textId="5AE2961E" w:rsidR="003A2FEB" w:rsidRPr="003A2FEB" w:rsidRDefault="003A2FEB" w:rsidP="002949EE">
      <w:pPr>
        <w:jc w:val="both"/>
        <w:rPr>
          <w:color w:val="000000" w:themeColor="text1"/>
          <w:sz w:val="22"/>
          <w:szCs w:val="22"/>
        </w:rPr>
      </w:pPr>
      <w:r w:rsidRPr="003A2FEB">
        <w:rPr>
          <w:color w:val="000000" w:themeColor="text1"/>
          <w:sz w:val="22"/>
          <w:szCs w:val="22"/>
        </w:rPr>
        <w:t xml:space="preserve">Ms. Smith reviewed the disposition of items considered at the March 13, </w:t>
      </w:r>
      <w:proofErr w:type="gramStart"/>
      <w:r w:rsidRPr="003A2FEB">
        <w:rPr>
          <w:color w:val="000000" w:themeColor="text1"/>
          <w:sz w:val="22"/>
          <w:szCs w:val="22"/>
        </w:rPr>
        <w:t>2025</w:t>
      </w:r>
      <w:proofErr w:type="gramEnd"/>
      <w:r w:rsidRPr="003A2FEB">
        <w:rPr>
          <w:color w:val="000000" w:themeColor="text1"/>
          <w:sz w:val="22"/>
          <w:szCs w:val="22"/>
        </w:rPr>
        <w:t xml:space="preserve"> PUCT meeting. </w:t>
      </w:r>
    </w:p>
    <w:p w14:paraId="14D8038E" w14:textId="77777777" w:rsidR="003A2FEB" w:rsidRPr="003A2FEB" w:rsidRDefault="003A2FEB" w:rsidP="002949EE">
      <w:pPr>
        <w:jc w:val="both"/>
        <w:rPr>
          <w:color w:val="000000" w:themeColor="text1"/>
          <w:sz w:val="22"/>
          <w:szCs w:val="22"/>
        </w:rPr>
      </w:pPr>
    </w:p>
    <w:p w14:paraId="6E92074C" w14:textId="77777777" w:rsidR="00F67F4D" w:rsidRDefault="00F67F4D" w:rsidP="002949EE">
      <w:pPr>
        <w:jc w:val="both"/>
        <w:rPr>
          <w:color w:val="000000" w:themeColor="text1"/>
          <w:sz w:val="22"/>
          <w:szCs w:val="22"/>
        </w:rPr>
      </w:pPr>
    </w:p>
    <w:p w14:paraId="4DC92E72" w14:textId="1BFAEC4A" w:rsidR="0091360C" w:rsidRPr="000B603B" w:rsidRDefault="0091360C" w:rsidP="00BF19DC">
      <w:pPr>
        <w:jc w:val="both"/>
        <w:rPr>
          <w:color w:val="000000" w:themeColor="text1"/>
          <w:sz w:val="22"/>
          <w:szCs w:val="22"/>
          <w:u w:val="single"/>
        </w:rPr>
      </w:pPr>
      <w:r w:rsidRPr="000B603B">
        <w:rPr>
          <w:color w:val="000000" w:themeColor="text1"/>
          <w:sz w:val="22"/>
          <w:szCs w:val="22"/>
          <w:u w:val="single"/>
        </w:rPr>
        <w:t>Review of Revision Request Summary/ERCOT Market Impact Statement/Opinions (See Key Documents)</w:t>
      </w:r>
    </w:p>
    <w:p w14:paraId="4BB6189E" w14:textId="21AE7E40" w:rsidR="00EA4DFC" w:rsidRPr="006404C7" w:rsidRDefault="004A6F31" w:rsidP="00BF19DC">
      <w:pPr>
        <w:jc w:val="both"/>
        <w:rPr>
          <w:color w:val="000000" w:themeColor="text1"/>
          <w:sz w:val="22"/>
          <w:szCs w:val="22"/>
        </w:rPr>
      </w:pPr>
      <w:r>
        <w:rPr>
          <w:color w:val="000000" w:themeColor="text1"/>
          <w:sz w:val="22"/>
          <w:szCs w:val="22"/>
        </w:rPr>
        <w:t>Ann</w:t>
      </w:r>
      <w:r w:rsidR="00494D22" w:rsidRPr="006404C7">
        <w:rPr>
          <w:color w:val="000000" w:themeColor="text1"/>
          <w:sz w:val="22"/>
          <w:szCs w:val="22"/>
        </w:rPr>
        <w:t xml:space="preserve"> </w:t>
      </w:r>
      <w:r w:rsidR="00150EBF" w:rsidRPr="006404C7">
        <w:rPr>
          <w:color w:val="000000" w:themeColor="text1"/>
          <w:sz w:val="22"/>
          <w:szCs w:val="22"/>
        </w:rPr>
        <w:t>Boren presented</w:t>
      </w:r>
      <w:r w:rsidR="00CF5ACD" w:rsidRPr="006404C7">
        <w:rPr>
          <w:color w:val="000000" w:themeColor="text1"/>
          <w:sz w:val="22"/>
          <w:szCs w:val="22"/>
        </w:rPr>
        <w:t xml:space="preserve"> a Revision Request Summary</w:t>
      </w:r>
      <w:r w:rsidR="004770C9" w:rsidRPr="006404C7">
        <w:rPr>
          <w:color w:val="000000" w:themeColor="text1"/>
          <w:sz w:val="22"/>
          <w:szCs w:val="22"/>
        </w:rPr>
        <w:t>,</w:t>
      </w:r>
      <w:r w:rsidR="00CF5ACD" w:rsidRPr="006404C7">
        <w:rPr>
          <w:color w:val="000000" w:themeColor="text1"/>
          <w:sz w:val="22"/>
          <w:szCs w:val="22"/>
        </w:rPr>
        <w:t xml:space="preserve"> including</w:t>
      </w:r>
      <w:r w:rsidR="00150EBF" w:rsidRPr="006404C7">
        <w:rPr>
          <w:color w:val="000000" w:themeColor="text1"/>
          <w:sz w:val="22"/>
          <w:szCs w:val="22"/>
        </w:rPr>
        <w:t xml:space="preserve"> the </w:t>
      </w:r>
      <w:r w:rsidR="00C8649F" w:rsidRPr="006404C7">
        <w:rPr>
          <w:color w:val="000000" w:themeColor="text1"/>
          <w:sz w:val="22"/>
          <w:szCs w:val="22"/>
        </w:rPr>
        <w:t>ERCOT Market Impact Statements</w:t>
      </w:r>
      <w:r w:rsidR="00CF5ACD" w:rsidRPr="006404C7">
        <w:rPr>
          <w:color w:val="000000" w:themeColor="text1"/>
          <w:sz w:val="22"/>
          <w:szCs w:val="22"/>
        </w:rPr>
        <w:t xml:space="preserve">, </w:t>
      </w:r>
    </w:p>
    <w:p w14:paraId="451D28E5" w14:textId="3E2E2123" w:rsidR="009C7E01" w:rsidRPr="008937B5" w:rsidRDefault="00C8649F" w:rsidP="00BF19DC">
      <w:pPr>
        <w:jc w:val="both"/>
        <w:rPr>
          <w:color w:val="000000" w:themeColor="text1"/>
          <w:sz w:val="22"/>
          <w:szCs w:val="22"/>
        </w:rPr>
      </w:pPr>
      <w:r w:rsidRPr="006404C7">
        <w:rPr>
          <w:color w:val="000000" w:themeColor="text1"/>
          <w:sz w:val="22"/>
          <w:szCs w:val="22"/>
        </w:rPr>
        <w:t xml:space="preserve">ERCOT </w:t>
      </w:r>
      <w:r w:rsidR="001D3A2E" w:rsidRPr="006404C7">
        <w:rPr>
          <w:color w:val="000000" w:themeColor="text1"/>
          <w:sz w:val="22"/>
          <w:szCs w:val="22"/>
        </w:rPr>
        <w:t>O</w:t>
      </w:r>
      <w:r w:rsidRPr="006404C7">
        <w:rPr>
          <w:color w:val="000000" w:themeColor="text1"/>
          <w:sz w:val="22"/>
          <w:szCs w:val="22"/>
        </w:rPr>
        <w:t>pinions</w:t>
      </w:r>
      <w:r w:rsidR="00CF5ACD" w:rsidRPr="006404C7">
        <w:rPr>
          <w:color w:val="000000" w:themeColor="text1"/>
          <w:sz w:val="22"/>
          <w:szCs w:val="22"/>
        </w:rPr>
        <w:t xml:space="preserve">, CFSG Review, budgetary </w:t>
      </w:r>
      <w:r w:rsidR="00132156" w:rsidRPr="006404C7">
        <w:rPr>
          <w:color w:val="000000" w:themeColor="text1"/>
          <w:sz w:val="22"/>
          <w:szCs w:val="22"/>
        </w:rPr>
        <w:t>impacts,</w:t>
      </w:r>
      <w:r w:rsidR="00CF5ACD" w:rsidRPr="006404C7">
        <w:rPr>
          <w:color w:val="000000" w:themeColor="text1"/>
          <w:sz w:val="22"/>
          <w:szCs w:val="22"/>
        </w:rPr>
        <w:t xml:space="preserve"> and reasons for revision</w:t>
      </w:r>
      <w:r w:rsidR="004770C9" w:rsidRPr="006404C7">
        <w:rPr>
          <w:color w:val="000000" w:themeColor="text1"/>
          <w:sz w:val="22"/>
          <w:szCs w:val="22"/>
        </w:rPr>
        <w:t>s</w:t>
      </w:r>
      <w:r w:rsidRPr="006404C7">
        <w:rPr>
          <w:color w:val="000000" w:themeColor="text1"/>
          <w:sz w:val="22"/>
          <w:szCs w:val="22"/>
        </w:rPr>
        <w:t xml:space="preserve"> for Revision Requests to be considered by TAC</w:t>
      </w:r>
      <w:r w:rsidR="00685060" w:rsidRPr="006404C7">
        <w:rPr>
          <w:color w:val="000000" w:themeColor="text1"/>
          <w:sz w:val="22"/>
          <w:szCs w:val="22"/>
        </w:rPr>
        <w:t>.  Jeff McDonald reviewed the Independent Market Monitor (IMM) Opinions for Revision Requests to be considered by TAC.</w:t>
      </w:r>
      <w:r w:rsidR="00F34635">
        <w:rPr>
          <w:color w:val="000000" w:themeColor="text1"/>
          <w:sz w:val="22"/>
          <w:szCs w:val="22"/>
        </w:rPr>
        <w:t xml:space="preserve">  Ms. Smith </w:t>
      </w:r>
      <w:r w:rsidR="00657BAE">
        <w:rPr>
          <w:color w:val="000000" w:themeColor="text1"/>
          <w:sz w:val="22"/>
          <w:szCs w:val="22"/>
        </w:rPr>
        <w:t xml:space="preserve">questioned ERCOT’s </w:t>
      </w:r>
      <w:proofErr w:type="gramStart"/>
      <w:r w:rsidR="00657BAE">
        <w:rPr>
          <w:color w:val="000000" w:themeColor="text1"/>
          <w:sz w:val="22"/>
          <w:szCs w:val="22"/>
        </w:rPr>
        <w:t>opinion</w:t>
      </w:r>
      <w:proofErr w:type="gramEnd"/>
      <w:r w:rsidR="00657BAE">
        <w:rPr>
          <w:color w:val="000000" w:themeColor="text1"/>
          <w:sz w:val="22"/>
          <w:szCs w:val="22"/>
        </w:rPr>
        <w:t xml:space="preserve"> </w:t>
      </w:r>
      <w:r w:rsidR="00A82737">
        <w:rPr>
          <w:color w:val="000000" w:themeColor="text1"/>
          <w:sz w:val="22"/>
          <w:szCs w:val="22"/>
        </w:rPr>
        <w:t xml:space="preserve">changing from supporting to having no opinion, </w:t>
      </w:r>
      <w:r w:rsidR="00657BAE">
        <w:rPr>
          <w:color w:val="000000" w:themeColor="text1"/>
          <w:sz w:val="22"/>
          <w:szCs w:val="22"/>
        </w:rPr>
        <w:t xml:space="preserve">for NPRR1190, </w:t>
      </w:r>
      <w:r w:rsidR="00A82737" w:rsidRPr="00A82737">
        <w:rPr>
          <w:color w:val="000000" w:themeColor="text1"/>
          <w:sz w:val="22"/>
          <w:szCs w:val="22"/>
        </w:rPr>
        <w:t>High Dispatch Limit Override Provision for Increased Load Serving Entity Costs</w:t>
      </w:r>
      <w:r w:rsidR="00A82737">
        <w:rPr>
          <w:color w:val="000000" w:themeColor="text1"/>
          <w:sz w:val="22"/>
          <w:szCs w:val="22"/>
        </w:rPr>
        <w:t xml:space="preserve">.  </w:t>
      </w:r>
      <w:r w:rsidR="002544CF">
        <w:rPr>
          <w:color w:val="000000" w:themeColor="text1"/>
          <w:sz w:val="22"/>
          <w:szCs w:val="22"/>
        </w:rPr>
        <w:t>Keith Collins stated that since NPRR1190 addressed cost allocation issues, it was better for ERCOT to remain neutral</w:t>
      </w:r>
      <w:r w:rsidR="00282425">
        <w:rPr>
          <w:color w:val="000000" w:themeColor="text1"/>
          <w:sz w:val="22"/>
          <w:szCs w:val="22"/>
        </w:rPr>
        <w:t xml:space="preserve">; and allow the PUCT to have jurisdiction over such policy issues.  </w:t>
      </w:r>
    </w:p>
    <w:p w14:paraId="59774A1F" w14:textId="19FC2361" w:rsidR="00685060" w:rsidRPr="008937B5" w:rsidRDefault="00685060" w:rsidP="00BF19DC">
      <w:pPr>
        <w:jc w:val="both"/>
        <w:rPr>
          <w:color w:val="000000" w:themeColor="text1"/>
          <w:sz w:val="22"/>
          <w:szCs w:val="22"/>
        </w:rPr>
      </w:pPr>
    </w:p>
    <w:p w14:paraId="48AB2AED" w14:textId="77777777" w:rsidR="00817EBB" w:rsidRPr="00A405E8" w:rsidRDefault="00817EBB" w:rsidP="00BF19DC">
      <w:pPr>
        <w:jc w:val="both"/>
        <w:rPr>
          <w:sz w:val="22"/>
          <w:szCs w:val="22"/>
          <w:highlight w:val="lightGray"/>
        </w:rPr>
      </w:pPr>
    </w:p>
    <w:p w14:paraId="401B71EF" w14:textId="29FB40CB" w:rsidR="00451D3E" w:rsidRPr="00A405E8" w:rsidRDefault="00EA4DFC" w:rsidP="00BF19DC">
      <w:pPr>
        <w:jc w:val="both"/>
        <w:rPr>
          <w:color w:val="000000" w:themeColor="text1"/>
          <w:sz w:val="22"/>
          <w:szCs w:val="22"/>
          <w:highlight w:val="lightGray"/>
          <w:u w:val="single"/>
        </w:rPr>
      </w:pPr>
      <w:r w:rsidRPr="00EA4DFC">
        <w:rPr>
          <w:color w:val="000000" w:themeColor="text1"/>
          <w:sz w:val="22"/>
          <w:szCs w:val="22"/>
          <w:u w:val="single"/>
        </w:rPr>
        <w:t xml:space="preserve">Protocol Revision Subcommittee (PRS) </w:t>
      </w:r>
      <w:r w:rsidR="00451D3E" w:rsidRPr="00226160">
        <w:rPr>
          <w:color w:val="000000" w:themeColor="text1"/>
          <w:sz w:val="22"/>
          <w:szCs w:val="22"/>
          <w:u w:val="single"/>
        </w:rPr>
        <w:t>Report (see Key Documents)</w:t>
      </w:r>
    </w:p>
    <w:p w14:paraId="209AB7EA" w14:textId="1196DADD" w:rsidR="00150EBE" w:rsidRPr="0015270B" w:rsidRDefault="0015270B" w:rsidP="00226160">
      <w:pPr>
        <w:rPr>
          <w:color w:val="000000" w:themeColor="text1"/>
          <w:sz w:val="22"/>
          <w:szCs w:val="22"/>
        </w:rPr>
      </w:pPr>
      <w:r w:rsidRPr="0015270B">
        <w:rPr>
          <w:color w:val="000000" w:themeColor="text1"/>
          <w:sz w:val="22"/>
          <w:szCs w:val="22"/>
        </w:rPr>
        <w:t xml:space="preserve">Diana Coleman </w:t>
      </w:r>
      <w:r w:rsidR="00150EBE" w:rsidRPr="0015270B">
        <w:rPr>
          <w:color w:val="000000" w:themeColor="text1"/>
          <w:sz w:val="22"/>
          <w:szCs w:val="22"/>
        </w:rPr>
        <w:t>reviewed PRS activities and presented</w:t>
      </w:r>
      <w:r w:rsidRPr="0015270B">
        <w:rPr>
          <w:color w:val="000000" w:themeColor="text1"/>
          <w:sz w:val="22"/>
          <w:szCs w:val="22"/>
        </w:rPr>
        <w:t xml:space="preserve"> Revision Requests </w:t>
      </w:r>
      <w:r w:rsidR="00150EBE" w:rsidRPr="0015270B">
        <w:rPr>
          <w:color w:val="000000" w:themeColor="text1"/>
          <w:sz w:val="22"/>
          <w:szCs w:val="22"/>
        </w:rPr>
        <w:t xml:space="preserve">for TAC consideration.  </w:t>
      </w:r>
    </w:p>
    <w:p w14:paraId="5A9080AD" w14:textId="77777777" w:rsidR="00150EBE" w:rsidRPr="004F0D6F" w:rsidRDefault="00150EBE" w:rsidP="00226160">
      <w:pPr>
        <w:rPr>
          <w:color w:val="000000" w:themeColor="text1"/>
          <w:sz w:val="22"/>
          <w:szCs w:val="22"/>
          <w:highlight w:val="lightGray"/>
        </w:rPr>
      </w:pPr>
    </w:p>
    <w:p w14:paraId="1CADFC36" w14:textId="0D04236A" w:rsidR="0015270B" w:rsidRDefault="00716516" w:rsidP="00226160">
      <w:pPr>
        <w:rPr>
          <w:i/>
          <w:iCs/>
          <w:color w:val="000000" w:themeColor="text1"/>
          <w:sz w:val="22"/>
          <w:szCs w:val="22"/>
          <w:highlight w:val="lightGray"/>
        </w:rPr>
      </w:pPr>
      <w:r w:rsidRPr="0015270B">
        <w:rPr>
          <w:i/>
          <w:iCs/>
          <w:color w:val="000000" w:themeColor="text1"/>
          <w:sz w:val="22"/>
          <w:szCs w:val="22"/>
        </w:rPr>
        <w:t>Nodal Protocol Revision Request (NPRR</w:t>
      </w:r>
      <w:r w:rsidR="0015270B" w:rsidRPr="0015270B">
        <w:rPr>
          <w:i/>
          <w:iCs/>
          <w:color w:val="000000" w:themeColor="text1"/>
          <w:sz w:val="22"/>
          <w:szCs w:val="22"/>
        </w:rPr>
        <w:t>) 1234, Interconnection Requirements for Large Loads and Modeling Standards for Loads 25 MW or Greater</w:t>
      </w:r>
    </w:p>
    <w:p w14:paraId="2574DE4B" w14:textId="04BB8114" w:rsidR="00672D2D" w:rsidRPr="00D93BB3" w:rsidRDefault="00672D2D" w:rsidP="00226160">
      <w:pPr>
        <w:rPr>
          <w:color w:val="000000" w:themeColor="text1"/>
          <w:sz w:val="22"/>
          <w:szCs w:val="22"/>
          <w:highlight w:val="lightGray"/>
        </w:rPr>
      </w:pPr>
      <w:r w:rsidRPr="00D93BB3">
        <w:rPr>
          <w:color w:val="000000" w:themeColor="text1"/>
          <w:sz w:val="22"/>
          <w:szCs w:val="22"/>
        </w:rPr>
        <w:t xml:space="preserve">Agee Springer reviewed the 3/12/25 ERCOT comments to NPRR1234.  </w:t>
      </w:r>
      <w:r w:rsidR="00D93BB3" w:rsidRPr="00D93BB3">
        <w:rPr>
          <w:color w:val="000000" w:themeColor="text1"/>
          <w:sz w:val="22"/>
          <w:szCs w:val="22"/>
        </w:rPr>
        <w:t xml:space="preserve">In response to </w:t>
      </w:r>
      <w:proofErr w:type="gramStart"/>
      <w:r w:rsidR="00D93BB3" w:rsidRPr="00D93BB3">
        <w:rPr>
          <w:color w:val="000000" w:themeColor="text1"/>
          <w:sz w:val="22"/>
          <w:szCs w:val="22"/>
        </w:rPr>
        <w:t>participants</w:t>
      </w:r>
      <w:proofErr w:type="gramEnd"/>
      <w:r w:rsidR="00D93BB3" w:rsidRPr="00D93BB3">
        <w:rPr>
          <w:color w:val="000000" w:themeColor="text1"/>
          <w:sz w:val="22"/>
          <w:szCs w:val="22"/>
        </w:rPr>
        <w:t xml:space="preserve"> concerns regarding increased Large Load Interconnection Study (LLIS) fees, Mr. Springer </w:t>
      </w:r>
      <w:r w:rsidR="000D036A">
        <w:rPr>
          <w:color w:val="000000" w:themeColor="text1"/>
          <w:sz w:val="22"/>
          <w:szCs w:val="22"/>
        </w:rPr>
        <w:t xml:space="preserve">noted </w:t>
      </w:r>
      <w:r w:rsidRPr="00D93BB3">
        <w:rPr>
          <w:color w:val="000000" w:themeColor="text1"/>
          <w:sz w:val="22"/>
          <w:szCs w:val="22"/>
        </w:rPr>
        <w:t xml:space="preserve">the need for NPRR1234 and </w:t>
      </w:r>
      <w:r w:rsidR="00D7635B">
        <w:rPr>
          <w:color w:val="000000" w:themeColor="text1"/>
          <w:sz w:val="22"/>
          <w:szCs w:val="22"/>
        </w:rPr>
        <w:t xml:space="preserve">the related </w:t>
      </w:r>
      <w:r w:rsidRPr="00D93BB3">
        <w:rPr>
          <w:color w:val="000000" w:themeColor="text1"/>
          <w:sz w:val="22"/>
          <w:szCs w:val="22"/>
        </w:rPr>
        <w:t>P</w:t>
      </w:r>
      <w:r w:rsidR="00D7635B">
        <w:rPr>
          <w:color w:val="000000" w:themeColor="text1"/>
          <w:sz w:val="22"/>
          <w:szCs w:val="22"/>
        </w:rPr>
        <w:t>lanning Guide Revision Request (P</w:t>
      </w:r>
      <w:r w:rsidRPr="00D93BB3">
        <w:rPr>
          <w:color w:val="000000" w:themeColor="text1"/>
          <w:sz w:val="22"/>
          <w:szCs w:val="22"/>
        </w:rPr>
        <w:t>GRR</w:t>
      </w:r>
      <w:r w:rsidR="00D7635B">
        <w:rPr>
          <w:color w:val="000000" w:themeColor="text1"/>
          <w:sz w:val="22"/>
          <w:szCs w:val="22"/>
        </w:rPr>
        <w:t xml:space="preserve">) </w:t>
      </w:r>
      <w:r w:rsidRPr="00D93BB3">
        <w:rPr>
          <w:color w:val="000000" w:themeColor="text1"/>
          <w:sz w:val="22"/>
          <w:szCs w:val="22"/>
        </w:rPr>
        <w:t xml:space="preserve">115 as an important first step in </w:t>
      </w:r>
      <w:r w:rsidR="004A6F31">
        <w:rPr>
          <w:color w:val="000000" w:themeColor="text1"/>
          <w:sz w:val="22"/>
          <w:szCs w:val="22"/>
        </w:rPr>
        <w:t xml:space="preserve">the </w:t>
      </w:r>
      <w:r w:rsidRPr="00D93BB3">
        <w:rPr>
          <w:color w:val="000000" w:themeColor="text1"/>
          <w:sz w:val="22"/>
          <w:szCs w:val="22"/>
        </w:rPr>
        <w:t>formalization of the interconnection process for Large Loads and committed to working with stakeholders on subsequent Revision Request(s) to clarify/improve the process</w:t>
      </w:r>
      <w:r w:rsidR="00D93BB3" w:rsidRPr="00D93BB3">
        <w:rPr>
          <w:color w:val="000000" w:themeColor="text1"/>
          <w:sz w:val="22"/>
          <w:szCs w:val="22"/>
        </w:rPr>
        <w:t>.</w:t>
      </w:r>
    </w:p>
    <w:p w14:paraId="548498F9" w14:textId="77777777" w:rsidR="00672D2D" w:rsidRDefault="00672D2D" w:rsidP="00226160">
      <w:pPr>
        <w:rPr>
          <w:i/>
          <w:iCs/>
          <w:color w:val="000000" w:themeColor="text1"/>
          <w:sz w:val="22"/>
          <w:szCs w:val="22"/>
          <w:highlight w:val="lightGray"/>
        </w:rPr>
      </w:pPr>
    </w:p>
    <w:p w14:paraId="0C3368B9" w14:textId="5CEC82EE" w:rsidR="00672D2D" w:rsidRPr="00DB4290" w:rsidRDefault="00672D2D" w:rsidP="00672D2D">
      <w:pPr>
        <w:jc w:val="both"/>
        <w:rPr>
          <w:i/>
          <w:color w:val="000000" w:themeColor="text1"/>
          <w:sz w:val="22"/>
          <w:szCs w:val="22"/>
        </w:rPr>
      </w:pPr>
      <w:r w:rsidRPr="00672D2D">
        <w:rPr>
          <w:b/>
          <w:bCs/>
          <w:color w:val="000000" w:themeColor="text1"/>
          <w:sz w:val="22"/>
          <w:szCs w:val="22"/>
        </w:rPr>
        <w:t xml:space="preserve">Bill Barnes moved to recommend </w:t>
      </w:r>
      <w:proofErr w:type="gramStart"/>
      <w:r w:rsidRPr="00672D2D">
        <w:rPr>
          <w:b/>
          <w:bCs/>
          <w:color w:val="000000" w:themeColor="text1"/>
          <w:sz w:val="22"/>
          <w:szCs w:val="22"/>
        </w:rPr>
        <w:t>approval</w:t>
      </w:r>
      <w:proofErr w:type="gramEnd"/>
      <w:r w:rsidRPr="00672D2D">
        <w:rPr>
          <w:b/>
          <w:bCs/>
          <w:color w:val="000000" w:themeColor="text1"/>
          <w:sz w:val="22"/>
          <w:szCs w:val="22"/>
        </w:rPr>
        <w:t xml:space="preserve"> of NPRR1234 as recommended by PRS in the 3/12/25 PRS Report as amended by the 3/25/25 ERCOT </w:t>
      </w:r>
      <w:proofErr w:type="gramStart"/>
      <w:r w:rsidRPr="00672D2D">
        <w:rPr>
          <w:b/>
          <w:bCs/>
          <w:color w:val="000000" w:themeColor="text1"/>
          <w:sz w:val="22"/>
          <w:szCs w:val="22"/>
        </w:rPr>
        <w:t>comments</w:t>
      </w:r>
      <w:r w:rsidR="00BF4034">
        <w:rPr>
          <w:b/>
          <w:bCs/>
          <w:color w:val="000000" w:themeColor="text1"/>
          <w:sz w:val="22"/>
          <w:szCs w:val="22"/>
        </w:rPr>
        <w:t xml:space="preserve"> as</w:t>
      </w:r>
      <w:proofErr w:type="gramEnd"/>
      <w:r w:rsidR="00BF4034">
        <w:rPr>
          <w:b/>
          <w:bCs/>
          <w:color w:val="000000" w:themeColor="text1"/>
          <w:sz w:val="22"/>
          <w:szCs w:val="22"/>
        </w:rPr>
        <w:t xml:space="preserve"> revised</w:t>
      </w:r>
      <w:r w:rsidRPr="00672D2D">
        <w:rPr>
          <w:b/>
          <w:bCs/>
          <w:color w:val="000000" w:themeColor="text1"/>
          <w:sz w:val="22"/>
          <w:szCs w:val="22"/>
        </w:rPr>
        <w:t xml:space="preserve"> by TAC.  Blake Holt seconded the motion.</w:t>
      </w:r>
      <w:r>
        <w:rPr>
          <w:color w:val="000000" w:themeColor="text1"/>
          <w:sz w:val="22"/>
          <w:szCs w:val="22"/>
        </w:rPr>
        <w:t xml:space="preserve">  </w:t>
      </w:r>
      <w:r w:rsidRPr="00DB4290">
        <w:rPr>
          <w:b/>
          <w:color w:val="000000" w:themeColor="text1"/>
          <w:sz w:val="22"/>
          <w:szCs w:val="22"/>
        </w:rPr>
        <w:t xml:space="preserve">The motion carried unanimously.  </w:t>
      </w:r>
      <w:bookmarkStart w:id="10" w:name="_Hlk195200687"/>
      <w:r w:rsidRPr="00DB4290">
        <w:rPr>
          <w:i/>
          <w:color w:val="000000" w:themeColor="text1"/>
          <w:sz w:val="22"/>
          <w:szCs w:val="22"/>
        </w:rPr>
        <w:t xml:space="preserve">(Please see ballot posted with Key Documents.)  </w:t>
      </w:r>
    </w:p>
    <w:bookmarkEnd w:id="10"/>
    <w:p w14:paraId="4DF2E367" w14:textId="2B452BFE" w:rsidR="00672D2D" w:rsidRPr="00672D2D" w:rsidRDefault="00672D2D" w:rsidP="00226160">
      <w:pPr>
        <w:rPr>
          <w:color w:val="000000" w:themeColor="text1"/>
          <w:sz w:val="22"/>
          <w:szCs w:val="22"/>
          <w:highlight w:val="lightGray"/>
        </w:rPr>
      </w:pPr>
    </w:p>
    <w:p w14:paraId="02123667" w14:textId="0D96896A" w:rsidR="001B79C3" w:rsidRPr="001979C1" w:rsidRDefault="001B79C3" w:rsidP="001B79C3">
      <w:pPr>
        <w:rPr>
          <w:i/>
          <w:iCs/>
          <w:color w:val="000000" w:themeColor="text1"/>
          <w:sz w:val="22"/>
          <w:szCs w:val="22"/>
        </w:rPr>
      </w:pPr>
      <w:r w:rsidRPr="001B79C3">
        <w:rPr>
          <w:i/>
          <w:iCs/>
          <w:color w:val="000000" w:themeColor="text1"/>
          <w:sz w:val="22"/>
          <w:szCs w:val="22"/>
        </w:rPr>
        <w:t xml:space="preserve">Reconsideration of </w:t>
      </w:r>
      <w:r w:rsidRPr="001979C1">
        <w:rPr>
          <w:i/>
          <w:iCs/>
          <w:color w:val="000000" w:themeColor="text1"/>
          <w:sz w:val="22"/>
          <w:szCs w:val="22"/>
        </w:rPr>
        <w:t xml:space="preserve">NPRR1234 </w:t>
      </w:r>
      <w:r w:rsidR="001979C1" w:rsidRPr="001979C1">
        <w:rPr>
          <w:i/>
          <w:iCs/>
          <w:color w:val="000000" w:themeColor="text1"/>
          <w:sz w:val="22"/>
          <w:szCs w:val="22"/>
        </w:rPr>
        <w:t>and PGRR115</w:t>
      </w:r>
    </w:p>
    <w:p w14:paraId="473A1A47" w14:textId="0ABA04EC" w:rsidR="001B79C3" w:rsidRDefault="00E6635D" w:rsidP="001B79C3">
      <w:pPr>
        <w:rPr>
          <w:color w:val="000000" w:themeColor="text1"/>
          <w:sz w:val="22"/>
          <w:szCs w:val="22"/>
        </w:rPr>
      </w:pPr>
      <w:r w:rsidRPr="001B79C3">
        <w:rPr>
          <w:color w:val="000000" w:themeColor="text1"/>
          <w:sz w:val="22"/>
          <w:szCs w:val="22"/>
        </w:rPr>
        <w:t xml:space="preserve">Ms. Boren suggested that NPRR1234 </w:t>
      </w:r>
      <w:r w:rsidR="001979C1">
        <w:rPr>
          <w:color w:val="000000" w:themeColor="text1"/>
          <w:sz w:val="22"/>
          <w:szCs w:val="22"/>
        </w:rPr>
        <w:t xml:space="preserve">and PGRR115 </w:t>
      </w:r>
      <w:r w:rsidRPr="001B79C3">
        <w:rPr>
          <w:color w:val="000000" w:themeColor="text1"/>
          <w:sz w:val="22"/>
          <w:szCs w:val="22"/>
        </w:rPr>
        <w:t xml:space="preserve">be reconsidered </w:t>
      </w:r>
      <w:proofErr w:type="gramStart"/>
      <w:r w:rsidRPr="001B79C3">
        <w:rPr>
          <w:color w:val="000000" w:themeColor="text1"/>
          <w:sz w:val="22"/>
          <w:szCs w:val="22"/>
        </w:rPr>
        <w:t>in light of</w:t>
      </w:r>
      <w:proofErr w:type="gramEnd"/>
      <w:r w:rsidRPr="001B79C3">
        <w:rPr>
          <w:color w:val="000000" w:themeColor="text1"/>
          <w:sz w:val="22"/>
          <w:szCs w:val="22"/>
        </w:rPr>
        <w:t xml:space="preserve"> additional clarifications identified following the original motion on NPRR1234</w:t>
      </w:r>
      <w:r w:rsidR="001979C1">
        <w:rPr>
          <w:color w:val="000000" w:themeColor="text1"/>
          <w:sz w:val="22"/>
          <w:szCs w:val="22"/>
        </w:rPr>
        <w:t xml:space="preserve"> and PGRR115</w:t>
      </w:r>
      <w:r w:rsidR="00DE1837">
        <w:rPr>
          <w:color w:val="000000" w:themeColor="text1"/>
          <w:sz w:val="22"/>
          <w:szCs w:val="22"/>
        </w:rPr>
        <w:t>.</w:t>
      </w:r>
      <w:r w:rsidR="00E1198B" w:rsidRPr="00D93BB3">
        <w:rPr>
          <w:color w:val="000000" w:themeColor="text1"/>
          <w:sz w:val="22"/>
          <w:szCs w:val="22"/>
        </w:rPr>
        <w:t xml:space="preserve"> </w:t>
      </w:r>
    </w:p>
    <w:p w14:paraId="72C3358B" w14:textId="77777777" w:rsidR="00E6635D" w:rsidRDefault="00E6635D" w:rsidP="001B79C3">
      <w:pPr>
        <w:rPr>
          <w:color w:val="000000" w:themeColor="text1"/>
          <w:sz w:val="22"/>
          <w:szCs w:val="22"/>
        </w:rPr>
      </w:pPr>
    </w:p>
    <w:p w14:paraId="039C2409" w14:textId="77777777" w:rsidR="00DD1713" w:rsidRDefault="00DD1713" w:rsidP="001B79C3">
      <w:pPr>
        <w:rPr>
          <w:color w:val="000000" w:themeColor="text1"/>
          <w:sz w:val="22"/>
          <w:szCs w:val="22"/>
        </w:rPr>
      </w:pPr>
    </w:p>
    <w:p w14:paraId="7ECA7EF3" w14:textId="77777777" w:rsidR="00DD1713" w:rsidRDefault="00DD1713" w:rsidP="001B79C3">
      <w:pPr>
        <w:rPr>
          <w:color w:val="000000" w:themeColor="text1"/>
          <w:sz w:val="22"/>
          <w:szCs w:val="22"/>
        </w:rPr>
      </w:pPr>
    </w:p>
    <w:p w14:paraId="0BB5735B" w14:textId="75347E8F" w:rsidR="00F312D1" w:rsidRDefault="00E6635D" w:rsidP="00F312D1">
      <w:pPr>
        <w:jc w:val="both"/>
        <w:rPr>
          <w:i/>
          <w:color w:val="000000" w:themeColor="text1"/>
          <w:sz w:val="22"/>
          <w:szCs w:val="22"/>
        </w:rPr>
      </w:pPr>
      <w:r>
        <w:rPr>
          <w:b/>
          <w:bCs/>
          <w:color w:val="000000" w:themeColor="text1"/>
          <w:sz w:val="22"/>
          <w:szCs w:val="22"/>
        </w:rPr>
        <w:t xml:space="preserve">Richard Ross moved to reconsider NPRR1234 and </w:t>
      </w:r>
      <w:r w:rsidR="00F312D1">
        <w:rPr>
          <w:b/>
          <w:bCs/>
          <w:color w:val="000000" w:themeColor="text1"/>
          <w:sz w:val="22"/>
          <w:szCs w:val="22"/>
        </w:rPr>
        <w:t xml:space="preserve">PGRR115.  Ned Bonskowski seconded the motion.  The motion carried with two abstentions from the Consumer </w:t>
      </w:r>
      <w:bookmarkStart w:id="11" w:name="_Hlk195201368"/>
      <w:r w:rsidR="00F312D1">
        <w:rPr>
          <w:b/>
          <w:bCs/>
          <w:color w:val="000000" w:themeColor="text1"/>
          <w:sz w:val="22"/>
          <w:szCs w:val="22"/>
        </w:rPr>
        <w:t>(CMC Steel, Lyondell Chemical)</w:t>
      </w:r>
      <w:r w:rsidR="0032299E">
        <w:rPr>
          <w:b/>
          <w:bCs/>
          <w:color w:val="000000" w:themeColor="text1"/>
          <w:sz w:val="22"/>
          <w:szCs w:val="22"/>
        </w:rPr>
        <w:t xml:space="preserve"> Market Segment</w:t>
      </w:r>
      <w:r w:rsidR="00F312D1">
        <w:rPr>
          <w:b/>
          <w:bCs/>
          <w:color w:val="000000" w:themeColor="text1"/>
          <w:sz w:val="22"/>
          <w:szCs w:val="22"/>
        </w:rPr>
        <w:t xml:space="preserve">.  </w:t>
      </w:r>
      <w:r w:rsidR="00F312D1" w:rsidRPr="00DB4290">
        <w:rPr>
          <w:i/>
          <w:color w:val="000000" w:themeColor="text1"/>
          <w:sz w:val="22"/>
          <w:szCs w:val="22"/>
        </w:rPr>
        <w:t xml:space="preserve">(Please see ballot posted with Key Documents.)  </w:t>
      </w:r>
    </w:p>
    <w:bookmarkEnd w:id="11"/>
    <w:p w14:paraId="540C229F" w14:textId="77777777" w:rsidR="00F312D1" w:rsidRDefault="00F312D1" w:rsidP="00F312D1">
      <w:pPr>
        <w:jc w:val="both"/>
        <w:rPr>
          <w:i/>
          <w:color w:val="000000" w:themeColor="text1"/>
          <w:sz w:val="22"/>
          <w:szCs w:val="22"/>
        </w:rPr>
      </w:pPr>
    </w:p>
    <w:p w14:paraId="27470307" w14:textId="588EE43F" w:rsidR="00DE1837" w:rsidRDefault="00DE1837" w:rsidP="00DE1837">
      <w:pPr>
        <w:rPr>
          <w:color w:val="000000" w:themeColor="text1"/>
          <w:sz w:val="22"/>
          <w:szCs w:val="22"/>
        </w:rPr>
      </w:pPr>
      <w:r w:rsidRPr="00D93BB3">
        <w:rPr>
          <w:color w:val="000000" w:themeColor="text1"/>
          <w:sz w:val="22"/>
          <w:szCs w:val="22"/>
        </w:rPr>
        <w:t>Participants offered clarifications to extend the compliance timelines in Section 3.10.7.2</w:t>
      </w:r>
      <w:r>
        <w:rPr>
          <w:color w:val="000000" w:themeColor="text1"/>
          <w:sz w:val="22"/>
          <w:szCs w:val="22"/>
        </w:rPr>
        <w:t xml:space="preserve">, </w:t>
      </w:r>
      <w:r w:rsidRPr="00D93BB3">
        <w:rPr>
          <w:color w:val="000000" w:themeColor="text1"/>
          <w:sz w:val="22"/>
          <w:szCs w:val="22"/>
        </w:rPr>
        <w:t xml:space="preserve">Modeling of Resources and Transmission Loads, in the spirit of similar extensions in the related PGRR115.  </w:t>
      </w:r>
    </w:p>
    <w:p w14:paraId="486A83AB" w14:textId="77777777" w:rsidR="00DE1837" w:rsidRPr="00DE1837" w:rsidRDefault="00DE1837" w:rsidP="00F312D1">
      <w:pPr>
        <w:jc w:val="both"/>
        <w:rPr>
          <w:iCs/>
          <w:color w:val="000000" w:themeColor="text1"/>
          <w:sz w:val="22"/>
          <w:szCs w:val="22"/>
        </w:rPr>
      </w:pPr>
    </w:p>
    <w:p w14:paraId="3D88654B" w14:textId="52DAF5AF" w:rsidR="00F312D1" w:rsidRPr="006642BB" w:rsidRDefault="006642BB" w:rsidP="00F312D1">
      <w:pPr>
        <w:jc w:val="both"/>
        <w:rPr>
          <w:b/>
          <w:bCs/>
          <w:iCs/>
          <w:color w:val="000000" w:themeColor="text1"/>
          <w:sz w:val="22"/>
          <w:szCs w:val="22"/>
        </w:rPr>
      </w:pPr>
      <w:r>
        <w:rPr>
          <w:b/>
          <w:bCs/>
          <w:iCs/>
          <w:color w:val="000000" w:themeColor="text1"/>
          <w:sz w:val="22"/>
          <w:szCs w:val="22"/>
        </w:rPr>
        <w:t xml:space="preserve">Mr. Bonskowski moved to </w:t>
      </w:r>
      <w:r w:rsidRPr="006642BB">
        <w:rPr>
          <w:b/>
          <w:bCs/>
          <w:iCs/>
          <w:color w:val="000000" w:themeColor="text1"/>
          <w:sz w:val="22"/>
          <w:szCs w:val="22"/>
        </w:rPr>
        <w:t>recommend approval of NPRR1234 as recommended by PRS in the 3/12/25 PRS Report as amended by the 3/25/25 ERCOT comments as revised by TAC</w:t>
      </w:r>
      <w:r>
        <w:rPr>
          <w:b/>
          <w:bCs/>
          <w:iCs/>
          <w:color w:val="000000" w:themeColor="text1"/>
          <w:sz w:val="22"/>
          <w:szCs w:val="22"/>
        </w:rPr>
        <w:t xml:space="preserve">.  Mr. Holt seconded the motion.  </w:t>
      </w:r>
      <w:r w:rsidRPr="00DB4290">
        <w:rPr>
          <w:b/>
          <w:color w:val="000000" w:themeColor="text1"/>
          <w:sz w:val="22"/>
          <w:szCs w:val="22"/>
        </w:rPr>
        <w:t xml:space="preserve">The motion carried unanimously.  </w:t>
      </w:r>
      <w:r w:rsidRPr="00DB4290">
        <w:rPr>
          <w:i/>
          <w:color w:val="000000" w:themeColor="text1"/>
          <w:sz w:val="22"/>
          <w:szCs w:val="22"/>
        </w:rPr>
        <w:t xml:space="preserve">(Please see ballot posted with Key Documents.)  </w:t>
      </w:r>
    </w:p>
    <w:p w14:paraId="3DF3A0EF" w14:textId="4B17112C" w:rsidR="00E6635D" w:rsidRDefault="00E6635D" w:rsidP="001B79C3">
      <w:pPr>
        <w:rPr>
          <w:b/>
          <w:bCs/>
          <w:color w:val="000000" w:themeColor="text1"/>
          <w:sz w:val="22"/>
          <w:szCs w:val="22"/>
        </w:rPr>
      </w:pPr>
    </w:p>
    <w:p w14:paraId="69C4CB4C" w14:textId="1345D75A" w:rsidR="00554F2D" w:rsidRPr="006642BB" w:rsidRDefault="00554F2D" w:rsidP="00554F2D">
      <w:pPr>
        <w:jc w:val="both"/>
        <w:rPr>
          <w:b/>
          <w:bCs/>
          <w:iCs/>
          <w:color w:val="000000" w:themeColor="text1"/>
          <w:sz w:val="22"/>
          <w:szCs w:val="22"/>
        </w:rPr>
      </w:pPr>
      <w:bookmarkStart w:id="12" w:name="PGRR115"/>
      <w:bookmarkStart w:id="13" w:name="_Hlk195201667"/>
      <w:bookmarkEnd w:id="12"/>
      <w:r>
        <w:rPr>
          <w:b/>
          <w:bCs/>
          <w:iCs/>
          <w:color w:val="000000" w:themeColor="text1"/>
          <w:sz w:val="22"/>
          <w:szCs w:val="22"/>
        </w:rPr>
        <w:t xml:space="preserve">Mr. Bonskowski moved to </w:t>
      </w:r>
      <w:r w:rsidRPr="006642BB">
        <w:rPr>
          <w:b/>
          <w:bCs/>
          <w:iCs/>
          <w:color w:val="000000" w:themeColor="text1"/>
          <w:sz w:val="22"/>
          <w:szCs w:val="22"/>
        </w:rPr>
        <w:t xml:space="preserve">recommend approval of </w:t>
      </w:r>
      <w:r>
        <w:rPr>
          <w:b/>
          <w:bCs/>
          <w:iCs/>
          <w:color w:val="000000" w:themeColor="text1"/>
          <w:sz w:val="22"/>
          <w:szCs w:val="22"/>
        </w:rPr>
        <w:t xml:space="preserve">PGRR115 </w:t>
      </w:r>
      <w:r w:rsidRPr="006642BB">
        <w:rPr>
          <w:b/>
          <w:bCs/>
          <w:iCs/>
          <w:color w:val="000000" w:themeColor="text1"/>
          <w:sz w:val="22"/>
          <w:szCs w:val="22"/>
        </w:rPr>
        <w:t xml:space="preserve">as recommended by </w:t>
      </w:r>
      <w:r>
        <w:rPr>
          <w:b/>
          <w:bCs/>
          <w:iCs/>
          <w:color w:val="000000" w:themeColor="text1"/>
          <w:sz w:val="22"/>
          <w:szCs w:val="22"/>
        </w:rPr>
        <w:t>ROS</w:t>
      </w:r>
      <w:r w:rsidRPr="006642BB">
        <w:rPr>
          <w:b/>
          <w:bCs/>
          <w:iCs/>
          <w:color w:val="000000" w:themeColor="text1"/>
          <w:sz w:val="22"/>
          <w:szCs w:val="22"/>
        </w:rPr>
        <w:t xml:space="preserve"> in the 3/</w:t>
      </w:r>
      <w:r>
        <w:rPr>
          <w:b/>
          <w:bCs/>
          <w:iCs/>
          <w:color w:val="000000" w:themeColor="text1"/>
          <w:sz w:val="22"/>
          <w:szCs w:val="22"/>
        </w:rPr>
        <w:t>6</w:t>
      </w:r>
      <w:r w:rsidRPr="006642BB">
        <w:rPr>
          <w:b/>
          <w:bCs/>
          <w:iCs/>
          <w:color w:val="000000" w:themeColor="text1"/>
          <w:sz w:val="22"/>
          <w:szCs w:val="22"/>
        </w:rPr>
        <w:t>/25 PRS Report as revised by TAC</w:t>
      </w:r>
      <w:r>
        <w:rPr>
          <w:b/>
          <w:bCs/>
          <w:iCs/>
          <w:color w:val="000000" w:themeColor="text1"/>
          <w:sz w:val="22"/>
          <w:szCs w:val="22"/>
        </w:rPr>
        <w:t xml:space="preserve">.  David Kee seconded the motion.  </w:t>
      </w:r>
      <w:r w:rsidRPr="00DB4290">
        <w:rPr>
          <w:b/>
          <w:color w:val="000000" w:themeColor="text1"/>
          <w:sz w:val="22"/>
          <w:szCs w:val="22"/>
        </w:rPr>
        <w:t xml:space="preserve">The motion carried </w:t>
      </w:r>
      <w:r>
        <w:rPr>
          <w:b/>
          <w:color w:val="000000" w:themeColor="text1"/>
          <w:sz w:val="22"/>
          <w:szCs w:val="22"/>
        </w:rPr>
        <w:t>with three abstentions from the Consumer (2)</w:t>
      </w:r>
      <w:r w:rsidRPr="00C1296A">
        <w:t xml:space="preserve"> </w:t>
      </w:r>
      <w:r w:rsidRPr="00C1296A">
        <w:rPr>
          <w:b/>
          <w:color w:val="000000" w:themeColor="text1"/>
          <w:sz w:val="22"/>
          <w:szCs w:val="22"/>
        </w:rPr>
        <w:t>(CMC Steel, Lyondell Chemical)</w:t>
      </w:r>
      <w:r>
        <w:rPr>
          <w:b/>
          <w:color w:val="000000" w:themeColor="text1"/>
          <w:sz w:val="22"/>
          <w:szCs w:val="22"/>
        </w:rPr>
        <w:t xml:space="preserve"> and Independent Generator (Calpine)</w:t>
      </w:r>
      <w:r w:rsidR="00AF33A6">
        <w:rPr>
          <w:b/>
          <w:color w:val="000000" w:themeColor="text1"/>
          <w:sz w:val="22"/>
          <w:szCs w:val="22"/>
        </w:rPr>
        <w:t xml:space="preserve"> Market Segments</w:t>
      </w:r>
      <w:r w:rsidRPr="00C1296A">
        <w:rPr>
          <w:b/>
          <w:color w:val="000000" w:themeColor="text1"/>
          <w:sz w:val="22"/>
          <w:szCs w:val="22"/>
        </w:rPr>
        <w:t xml:space="preserve">.  </w:t>
      </w:r>
      <w:r w:rsidRPr="00DB4290">
        <w:rPr>
          <w:i/>
          <w:color w:val="000000" w:themeColor="text1"/>
          <w:sz w:val="22"/>
          <w:szCs w:val="22"/>
        </w:rPr>
        <w:t xml:space="preserve">(Please see ballot posted with Key Documents.)  </w:t>
      </w:r>
    </w:p>
    <w:bookmarkEnd w:id="13"/>
    <w:p w14:paraId="6A3E0D47" w14:textId="77777777" w:rsidR="00554F2D" w:rsidRPr="00554F2D" w:rsidRDefault="00554F2D" w:rsidP="001B79C3">
      <w:pPr>
        <w:rPr>
          <w:color w:val="000000" w:themeColor="text1"/>
          <w:sz w:val="22"/>
          <w:szCs w:val="22"/>
        </w:rPr>
      </w:pPr>
    </w:p>
    <w:p w14:paraId="79C58C84" w14:textId="41FF8A16" w:rsidR="0015270B" w:rsidRDefault="0015270B" w:rsidP="00226160">
      <w:pPr>
        <w:rPr>
          <w:i/>
          <w:iCs/>
          <w:color w:val="000000" w:themeColor="text1"/>
          <w:sz w:val="22"/>
          <w:szCs w:val="22"/>
          <w:highlight w:val="lightGray"/>
        </w:rPr>
      </w:pPr>
      <w:r w:rsidRPr="0015270B">
        <w:rPr>
          <w:i/>
          <w:iCs/>
          <w:color w:val="000000" w:themeColor="text1"/>
          <w:sz w:val="22"/>
          <w:szCs w:val="22"/>
        </w:rPr>
        <w:t>NPRR1256, Settlement of MRA of ESRs</w:t>
      </w:r>
    </w:p>
    <w:p w14:paraId="4673C4B9" w14:textId="77777777" w:rsidR="00AF6849" w:rsidRPr="00AF6849" w:rsidRDefault="000D036A" w:rsidP="00AF6849">
      <w:pPr>
        <w:jc w:val="both"/>
        <w:rPr>
          <w:color w:val="000000" w:themeColor="text1"/>
          <w:sz w:val="22"/>
          <w:szCs w:val="22"/>
        </w:rPr>
      </w:pPr>
      <w:r w:rsidRPr="000D036A">
        <w:rPr>
          <w:color w:val="000000" w:themeColor="text1"/>
          <w:sz w:val="22"/>
          <w:szCs w:val="22"/>
        </w:rPr>
        <w:t>Participants offered clarifications</w:t>
      </w:r>
      <w:r>
        <w:rPr>
          <w:color w:val="000000" w:themeColor="text1"/>
          <w:sz w:val="22"/>
          <w:szCs w:val="22"/>
        </w:rPr>
        <w:t xml:space="preserve"> </w:t>
      </w:r>
      <w:r w:rsidRPr="000D036A">
        <w:rPr>
          <w:color w:val="000000" w:themeColor="text1"/>
          <w:sz w:val="22"/>
          <w:szCs w:val="22"/>
        </w:rPr>
        <w:t>to correct a parameter name within Section 6.6.6.7</w:t>
      </w:r>
      <w:r>
        <w:rPr>
          <w:color w:val="000000" w:themeColor="text1"/>
          <w:sz w:val="22"/>
          <w:szCs w:val="22"/>
        </w:rPr>
        <w:t xml:space="preserve">, </w:t>
      </w:r>
      <w:r w:rsidRPr="000D036A">
        <w:rPr>
          <w:color w:val="000000" w:themeColor="text1"/>
          <w:sz w:val="22"/>
          <w:szCs w:val="22"/>
        </w:rPr>
        <w:t xml:space="preserve">MRA Standby </w:t>
      </w:r>
      <w:r w:rsidRPr="00AF6849">
        <w:rPr>
          <w:color w:val="000000" w:themeColor="text1"/>
          <w:sz w:val="22"/>
          <w:szCs w:val="22"/>
        </w:rPr>
        <w:t xml:space="preserve">Payment.  </w:t>
      </w:r>
      <w:r w:rsidR="00AF6849" w:rsidRPr="00AF6849">
        <w:rPr>
          <w:color w:val="000000" w:themeColor="text1"/>
          <w:sz w:val="22"/>
          <w:szCs w:val="22"/>
        </w:rPr>
        <w:t xml:space="preserve">Ms. Smith noted this item could be considered in the </w:t>
      </w:r>
      <w:hyperlink w:anchor="Combined_Ballot" w:tooltip="Combined Ballot" w:history="1">
        <w:r w:rsidR="00AF6849" w:rsidRPr="00AF6849">
          <w:rPr>
            <w:rStyle w:val="Hyperlink"/>
            <w:sz w:val="22"/>
            <w:szCs w:val="22"/>
          </w:rPr>
          <w:t>Combined Ballot</w:t>
        </w:r>
      </w:hyperlink>
      <w:r w:rsidR="00AF6849" w:rsidRPr="00AF6849">
        <w:rPr>
          <w:color w:val="000000" w:themeColor="text1"/>
          <w:sz w:val="22"/>
          <w:szCs w:val="22"/>
        </w:rPr>
        <w:t xml:space="preserve">. </w:t>
      </w:r>
      <w:r w:rsidR="00AF6849" w:rsidRPr="00AF6849">
        <w:rPr>
          <w:sz w:val="22"/>
          <w:szCs w:val="22"/>
        </w:rPr>
        <w:t xml:space="preserve"> </w:t>
      </w:r>
    </w:p>
    <w:p w14:paraId="17F442AC" w14:textId="77777777" w:rsidR="000D036A" w:rsidRDefault="000D036A" w:rsidP="00226160">
      <w:pPr>
        <w:rPr>
          <w:color w:val="000000" w:themeColor="text1"/>
          <w:sz w:val="22"/>
          <w:szCs w:val="22"/>
        </w:rPr>
      </w:pPr>
    </w:p>
    <w:p w14:paraId="126D6F80" w14:textId="49388287" w:rsidR="0015270B" w:rsidRPr="007D6229" w:rsidRDefault="0015270B" w:rsidP="00226160">
      <w:pPr>
        <w:rPr>
          <w:i/>
          <w:iCs/>
          <w:color w:val="000000" w:themeColor="text1"/>
          <w:sz w:val="22"/>
          <w:szCs w:val="22"/>
        </w:rPr>
      </w:pPr>
      <w:r w:rsidRPr="007D6229">
        <w:rPr>
          <w:i/>
          <w:iCs/>
          <w:color w:val="000000" w:themeColor="text1"/>
          <w:sz w:val="22"/>
          <w:szCs w:val="22"/>
        </w:rPr>
        <w:t>NPRR1268, RTC – Modification of Ancillary Service Demand Curves – URGENT</w:t>
      </w:r>
    </w:p>
    <w:p w14:paraId="2ED4A06D" w14:textId="317A848F" w:rsidR="0015270B" w:rsidRPr="007D6229" w:rsidRDefault="0015270B" w:rsidP="0015270B">
      <w:pPr>
        <w:rPr>
          <w:i/>
          <w:iCs/>
          <w:color w:val="000000" w:themeColor="text1"/>
          <w:sz w:val="22"/>
          <w:szCs w:val="22"/>
        </w:rPr>
      </w:pPr>
      <w:r w:rsidRPr="007D6229">
        <w:rPr>
          <w:i/>
          <w:iCs/>
          <w:color w:val="000000" w:themeColor="text1"/>
          <w:sz w:val="22"/>
          <w:szCs w:val="22"/>
        </w:rPr>
        <w:t xml:space="preserve">NPRR1269, RTC+B Three Parameters Policy Issues – URGENT </w:t>
      </w:r>
    </w:p>
    <w:p w14:paraId="45E0E2EC" w14:textId="5552EB9D" w:rsidR="0015270B" w:rsidRPr="007D6229" w:rsidRDefault="0015270B" w:rsidP="0015270B">
      <w:pPr>
        <w:rPr>
          <w:i/>
          <w:iCs/>
          <w:color w:val="000000" w:themeColor="text1"/>
          <w:sz w:val="22"/>
          <w:szCs w:val="22"/>
        </w:rPr>
      </w:pPr>
      <w:r w:rsidRPr="007D6229">
        <w:rPr>
          <w:i/>
          <w:iCs/>
          <w:color w:val="000000" w:themeColor="text1"/>
          <w:sz w:val="22"/>
          <w:szCs w:val="22"/>
        </w:rPr>
        <w:t>NPRR1270, Additional Revisions Required for Implementation of RTC – URGENT</w:t>
      </w:r>
    </w:p>
    <w:p w14:paraId="350CBC9C" w14:textId="042342CD" w:rsidR="003B4AEB" w:rsidRPr="003B4AEB" w:rsidRDefault="00EE2EFB" w:rsidP="003B4AEB">
      <w:pPr>
        <w:jc w:val="both"/>
        <w:rPr>
          <w:color w:val="000000" w:themeColor="text1"/>
          <w:sz w:val="22"/>
          <w:szCs w:val="22"/>
        </w:rPr>
      </w:pPr>
      <w:r w:rsidRPr="003B4AEB">
        <w:rPr>
          <w:color w:val="000000" w:themeColor="text1"/>
          <w:sz w:val="22"/>
          <w:szCs w:val="22"/>
        </w:rPr>
        <w:t xml:space="preserve">Matt Mereness </w:t>
      </w:r>
      <w:r w:rsidR="003B4AEB" w:rsidRPr="003B4AEB">
        <w:rPr>
          <w:color w:val="000000" w:themeColor="text1"/>
          <w:sz w:val="22"/>
          <w:szCs w:val="22"/>
        </w:rPr>
        <w:t xml:space="preserve">summarized discussion on NPRRs 1268, 1269, and 1270 at the </w:t>
      </w:r>
      <w:r w:rsidR="007A60E2">
        <w:rPr>
          <w:color w:val="000000" w:themeColor="text1"/>
          <w:sz w:val="22"/>
          <w:szCs w:val="22"/>
        </w:rPr>
        <w:t xml:space="preserve">March 5 and </w:t>
      </w:r>
      <w:r w:rsidR="003B4AEB" w:rsidRPr="003B4AEB">
        <w:rPr>
          <w:color w:val="000000" w:themeColor="text1"/>
          <w:sz w:val="22"/>
          <w:szCs w:val="22"/>
        </w:rPr>
        <w:t xml:space="preserve">March 25, </w:t>
      </w:r>
      <w:proofErr w:type="gramStart"/>
      <w:r w:rsidR="003B4AEB" w:rsidRPr="003B4AEB">
        <w:rPr>
          <w:color w:val="000000" w:themeColor="text1"/>
          <w:sz w:val="22"/>
          <w:szCs w:val="22"/>
        </w:rPr>
        <w:t>2025</w:t>
      </w:r>
      <w:proofErr w:type="gramEnd"/>
      <w:r w:rsidR="003B4AEB" w:rsidRPr="003B4AEB">
        <w:rPr>
          <w:color w:val="000000" w:themeColor="text1"/>
          <w:sz w:val="22"/>
          <w:szCs w:val="22"/>
        </w:rPr>
        <w:t xml:space="preserve"> </w:t>
      </w:r>
      <w:bookmarkStart w:id="14" w:name="_Hlk169093627"/>
      <w:r w:rsidR="003B4AEB" w:rsidRPr="003B4AEB">
        <w:rPr>
          <w:color w:val="000000" w:themeColor="text1"/>
          <w:sz w:val="22"/>
          <w:szCs w:val="22"/>
        </w:rPr>
        <w:t xml:space="preserve">Real-Time Co-optimization </w:t>
      </w:r>
      <w:bookmarkEnd w:id="14"/>
      <w:r w:rsidR="003B4AEB" w:rsidRPr="003B4AEB">
        <w:rPr>
          <w:color w:val="000000" w:themeColor="text1"/>
          <w:sz w:val="22"/>
          <w:szCs w:val="22"/>
        </w:rPr>
        <w:t>plus Batteries Task Force (RTCBTF) meeting</w:t>
      </w:r>
      <w:r w:rsidR="007A60E2">
        <w:rPr>
          <w:color w:val="000000" w:themeColor="text1"/>
          <w:sz w:val="22"/>
          <w:szCs w:val="22"/>
        </w:rPr>
        <w:t>s</w:t>
      </w:r>
      <w:r w:rsidR="003B4AEB" w:rsidRPr="003B4AEB">
        <w:rPr>
          <w:color w:val="000000" w:themeColor="text1"/>
          <w:sz w:val="22"/>
          <w:szCs w:val="22"/>
        </w:rPr>
        <w:t xml:space="preserve"> and reviewed the Revision Request timeline for consideration at the April 8, </w:t>
      </w:r>
      <w:proofErr w:type="gramStart"/>
      <w:r w:rsidR="003B4AEB" w:rsidRPr="003B4AEB">
        <w:rPr>
          <w:color w:val="000000" w:themeColor="text1"/>
          <w:sz w:val="22"/>
          <w:szCs w:val="22"/>
        </w:rPr>
        <w:t>2025</w:t>
      </w:r>
      <w:proofErr w:type="gramEnd"/>
      <w:r w:rsidR="003B4AEB" w:rsidRPr="003B4AEB">
        <w:rPr>
          <w:color w:val="000000" w:themeColor="text1"/>
          <w:sz w:val="22"/>
          <w:szCs w:val="22"/>
        </w:rPr>
        <w:t xml:space="preserve"> ERCOT Board meeting.  </w:t>
      </w:r>
    </w:p>
    <w:p w14:paraId="26C2E305" w14:textId="77777777" w:rsidR="003B4AEB" w:rsidRPr="003B4AEB" w:rsidRDefault="003B4AEB" w:rsidP="003B4AEB">
      <w:pPr>
        <w:jc w:val="both"/>
        <w:rPr>
          <w:color w:val="000000" w:themeColor="text1"/>
          <w:sz w:val="22"/>
          <w:szCs w:val="22"/>
        </w:rPr>
      </w:pPr>
    </w:p>
    <w:p w14:paraId="1BCD6F3D" w14:textId="66EB323E" w:rsidR="003B4AEB" w:rsidRPr="00872E83" w:rsidRDefault="0009561E" w:rsidP="003B4AEB">
      <w:pPr>
        <w:jc w:val="both"/>
        <w:rPr>
          <w:i/>
          <w:iCs/>
          <w:color w:val="000000" w:themeColor="text1"/>
          <w:sz w:val="22"/>
          <w:szCs w:val="22"/>
        </w:rPr>
      </w:pPr>
      <w:r w:rsidRPr="00872E83">
        <w:rPr>
          <w:i/>
          <w:iCs/>
          <w:color w:val="000000" w:themeColor="text1"/>
          <w:sz w:val="22"/>
          <w:szCs w:val="22"/>
        </w:rPr>
        <w:t>NPRR1268</w:t>
      </w:r>
    </w:p>
    <w:p w14:paraId="79BEFCC0" w14:textId="1343B06C" w:rsidR="00872E83" w:rsidRPr="00AF6849" w:rsidRDefault="0009561E" w:rsidP="00872E83">
      <w:pPr>
        <w:jc w:val="both"/>
        <w:rPr>
          <w:color w:val="000000" w:themeColor="text1"/>
          <w:sz w:val="22"/>
          <w:szCs w:val="22"/>
        </w:rPr>
      </w:pPr>
      <w:r w:rsidRPr="00872E83">
        <w:rPr>
          <w:color w:val="000000" w:themeColor="text1"/>
          <w:sz w:val="22"/>
          <w:szCs w:val="22"/>
        </w:rPr>
        <w:t xml:space="preserve">Jeff McDonald reviewed the 3/18/25 IMM comments to NPRR1268.  </w:t>
      </w:r>
      <w:r w:rsidR="002426F1">
        <w:rPr>
          <w:color w:val="000000" w:themeColor="text1"/>
          <w:sz w:val="22"/>
          <w:szCs w:val="22"/>
        </w:rPr>
        <w:t xml:space="preserve">Participants reviewed the 3/18/25 Impact Analysis for NPRR1268.  </w:t>
      </w:r>
      <w:bookmarkStart w:id="15" w:name="_Hlk195271795"/>
      <w:r w:rsidR="00872E83" w:rsidRPr="00872E83">
        <w:rPr>
          <w:color w:val="000000" w:themeColor="text1"/>
          <w:sz w:val="22"/>
          <w:szCs w:val="22"/>
        </w:rPr>
        <w:t>Ms.</w:t>
      </w:r>
      <w:r w:rsidR="00872E83" w:rsidRPr="00AF6849">
        <w:rPr>
          <w:color w:val="000000" w:themeColor="text1"/>
          <w:sz w:val="22"/>
          <w:szCs w:val="22"/>
        </w:rPr>
        <w:t xml:space="preserve"> Smith noted this item could be considered in the </w:t>
      </w:r>
      <w:hyperlink w:anchor="Combined_Ballot" w:tooltip="Combined Ballot" w:history="1">
        <w:r w:rsidR="00872E83" w:rsidRPr="00AF6849">
          <w:rPr>
            <w:rStyle w:val="Hyperlink"/>
            <w:sz w:val="22"/>
            <w:szCs w:val="22"/>
          </w:rPr>
          <w:t>Combined Ballot</w:t>
        </w:r>
      </w:hyperlink>
      <w:r w:rsidR="00872E83" w:rsidRPr="00AF6849">
        <w:rPr>
          <w:color w:val="000000" w:themeColor="text1"/>
          <w:sz w:val="22"/>
          <w:szCs w:val="22"/>
        </w:rPr>
        <w:t xml:space="preserve">. </w:t>
      </w:r>
      <w:r w:rsidR="00872E83" w:rsidRPr="00AF6849">
        <w:rPr>
          <w:sz w:val="22"/>
          <w:szCs w:val="22"/>
        </w:rPr>
        <w:t xml:space="preserve"> </w:t>
      </w:r>
    </w:p>
    <w:bookmarkEnd w:id="15"/>
    <w:p w14:paraId="7DBB8450" w14:textId="2EF35DCB" w:rsidR="0009561E" w:rsidRPr="0009561E" w:rsidRDefault="0009561E" w:rsidP="003B4AEB">
      <w:pPr>
        <w:jc w:val="both"/>
        <w:rPr>
          <w:color w:val="000000" w:themeColor="text1"/>
          <w:sz w:val="22"/>
          <w:szCs w:val="22"/>
          <w:highlight w:val="lightGray"/>
        </w:rPr>
      </w:pPr>
    </w:p>
    <w:p w14:paraId="722632FD" w14:textId="16F1F4AD" w:rsidR="003B4AEB" w:rsidRDefault="007A60E2" w:rsidP="00EE2EFB">
      <w:pPr>
        <w:jc w:val="both"/>
        <w:rPr>
          <w:i/>
          <w:iCs/>
          <w:color w:val="000000" w:themeColor="text1"/>
          <w:sz w:val="22"/>
          <w:szCs w:val="22"/>
        </w:rPr>
      </w:pPr>
      <w:r>
        <w:rPr>
          <w:i/>
          <w:iCs/>
          <w:color w:val="000000" w:themeColor="text1"/>
          <w:sz w:val="22"/>
          <w:szCs w:val="22"/>
        </w:rPr>
        <w:t>NPRR1269</w:t>
      </w:r>
    </w:p>
    <w:p w14:paraId="174AE459" w14:textId="509196BC" w:rsidR="00285950" w:rsidRDefault="000919B5" w:rsidP="00EE2EFB">
      <w:pPr>
        <w:jc w:val="both"/>
        <w:rPr>
          <w:color w:val="000000" w:themeColor="text1"/>
          <w:sz w:val="22"/>
          <w:szCs w:val="22"/>
        </w:rPr>
      </w:pPr>
      <w:r>
        <w:rPr>
          <w:color w:val="000000" w:themeColor="text1"/>
          <w:sz w:val="22"/>
          <w:szCs w:val="22"/>
        </w:rPr>
        <w:t xml:space="preserve">Dave Maggio presented </w:t>
      </w:r>
      <w:r w:rsidRPr="000919B5">
        <w:rPr>
          <w:color w:val="000000" w:themeColor="text1"/>
          <w:sz w:val="22"/>
          <w:szCs w:val="22"/>
        </w:rPr>
        <w:t xml:space="preserve">ERCOT’s </w:t>
      </w:r>
      <w:r>
        <w:rPr>
          <w:color w:val="000000" w:themeColor="text1"/>
          <w:sz w:val="22"/>
          <w:szCs w:val="22"/>
        </w:rPr>
        <w:t>p</w:t>
      </w:r>
      <w:r w:rsidRPr="000919B5">
        <w:rPr>
          <w:color w:val="000000" w:themeColor="text1"/>
          <w:sz w:val="22"/>
          <w:szCs w:val="22"/>
        </w:rPr>
        <w:t xml:space="preserve">erspective on the </w:t>
      </w:r>
      <w:r>
        <w:rPr>
          <w:color w:val="000000" w:themeColor="text1"/>
          <w:sz w:val="22"/>
          <w:szCs w:val="22"/>
        </w:rPr>
        <w:t>c</w:t>
      </w:r>
      <w:r w:rsidRPr="000919B5">
        <w:rPr>
          <w:color w:val="000000" w:themeColor="text1"/>
          <w:sz w:val="22"/>
          <w:szCs w:val="22"/>
        </w:rPr>
        <w:t xml:space="preserve">oncept of </w:t>
      </w:r>
      <w:r>
        <w:rPr>
          <w:color w:val="000000" w:themeColor="text1"/>
          <w:sz w:val="22"/>
          <w:szCs w:val="22"/>
        </w:rPr>
        <w:t xml:space="preserve">the </w:t>
      </w:r>
      <w:r w:rsidRPr="000919B5">
        <w:rPr>
          <w:color w:val="000000" w:themeColor="text1"/>
          <w:sz w:val="22"/>
          <w:szCs w:val="22"/>
        </w:rPr>
        <w:t>Ancillary Service Demand Curve (ASDC) floor for the Day-Ahead Market (DAM) and Real-Time Market (RTM)</w:t>
      </w:r>
      <w:r w:rsidR="007D6229">
        <w:rPr>
          <w:color w:val="000000" w:themeColor="text1"/>
          <w:sz w:val="22"/>
          <w:szCs w:val="22"/>
        </w:rPr>
        <w:t xml:space="preserve">, </w:t>
      </w:r>
      <w:r w:rsidR="00285950">
        <w:rPr>
          <w:color w:val="000000" w:themeColor="text1"/>
          <w:sz w:val="22"/>
          <w:szCs w:val="22"/>
        </w:rPr>
        <w:t>a</w:t>
      </w:r>
      <w:r>
        <w:rPr>
          <w:color w:val="000000" w:themeColor="text1"/>
          <w:sz w:val="22"/>
          <w:szCs w:val="22"/>
        </w:rPr>
        <w:t>nalysis</w:t>
      </w:r>
      <w:r w:rsidR="00BB2BB2">
        <w:rPr>
          <w:color w:val="000000" w:themeColor="text1"/>
          <w:sz w:val="22"/>
          <w:szCs w:val="22"/>
        </w:rPr>
        <w:t xml:space="preserve"> of the impacts</w:t>
      </w:r>
      <w:r w:rsidR="00285950">
        <w:rPr>
          <w:color w:val="000000" w:themeColor="text1"/>
          <w:sz w:val="22"/>
          <w:szCs w:val="22"/>
        </w:rPr>
        <w:t xml:space="preserve">, and </w:t>
      </w:r>
      <w:r w:rsidR="00BB2BB2">
        <w:rPr>
          <w:color w:val="000000" w:themeColor="text1"/>
          <w:sz w:val="22"/>
          <w:szCs w:val="22"/>
        </w:rPr>
        <w:t xml:space="preserve">conclusions.  </w:t>
      </w:r>
      <w:r>
        <w:rPr>
          <w:color w:val="000000" w:themeColor="text1"/>
          <w:sz w:val="22"/>
          <w:szCs w:val="22"/>
        </w:rPr>
        <w:t xml:space="preserve">Mr. McDonald </w:t>
      </w:r>
      <w:r w:rsidR="00AA786E">
        <w:rPr>
          <w:color w:val="000000" w:themeColor="text1"/>
          <w:sz w:val="22"/>
          <w:szCs w:val="22"/>
        </w:rPr>
        <w:t xml:space="preserve">summarized the IMM opposition to the $15 </w:t>
      </w:r>
      <w:commentRangeStart w:id="16"/>
      <w:del w:id="17" w:author="Ned Bonskowski" w:date="2025-04-22T12:52:00Z" w16du:dateUtc="2025-04-22T17:52:00Z">
        <w:r w:rsidR="00AA786E" w:rsidDel="00BA5A84">
          <w:rPr>
            <w:color w:val="000000" w:themeColor="text1"/>
            <w:sz w:val="22"/>
            <w:szCs w:val="22"/>
          </w:rPr>
          <w:delText xml:space="preserve">price </w:delText>
        </w:r>
      </w:del>
      <w:commentRangeEnd w:id="16"/>
      <w:r w:rsidR="00BA5A84">
        <w:rPr>
          <w:rStyle w:val="CommentReference"/>
        </w:rPr>
        <w:commentReference w:id="16"/>
      </w:r>
      <w:r w:rsidR="00AA786E">
        <w:rPr>
          <w:color w:val="000000" w:themeColor="text1"/>
          <w:sz w:val="22"/>
          <w:szCs w:val="22"/>
        </w:rPr>
        <w:t xml:space="preserve">floor </w:t>
      </w:r>
      <w:ins w:id="18" w:author="Ned Bonskowski" w:date="2025-04-22T12:53:00Z" w16du:dateUtc="2025-04-22T17:53:00Z">
        <w:r w:rsidR="00BA5A84">
          <w:rPr>
            <w:color w:val="000000" w:themeColor="text1"/>
            <w:sz w:val="22"/>
            <w:szCs w:val="22"/>
          </w:rPr>
          <w:t xml:space="preserve">for the AS Plan </w:t>
        </w:r>
      </w:ins>
      <w:r w:rsidR="00AA786E">
        <w:rPr>
          <w:color w:val="000000" w:themeColor="text1"/>
          <w:sz w:val="22"/>
          <w:szCs w:val="22"/>
        </w:rPr>
        <w:t xml:space="preserve">in the DAM and RTM </w:t>
      </w:r>
      <w:ins w:id="19" w:author="Ned Bonskowski" w:date="2025-04-22T12:52:00Z" w16du:dateUtc="2025-04-22T17:52:00Z">
        <w:r w:rsidR="00BA5A84">
          <w:rPr>
            <w:color w:val="000000" w:themeColor="text1"/>
            <w:sz w:val="22"/>
            <w:szCs w:val="22"/>
          </w:rPr>
          <w:t xml:space="preserve">ASDCs </w:t>
        </w:r>
      </w:ins>
      <w:r w:rsidR="00AA786E">
        <w:rPr>
          <w:color w:val="000000" w:themeColor="text1"/>
          <w:sz w:val="22"/>
          <w:szCs w:val="22"/>
        </w:rPr>
        <w:t xml:space="preserve">and the current proposal </w:t>
      </w:r>
      <w:r w:rsidR="00285950">
        <w:rPr>
          <w:color w:val="000000" w:themeColor="text1"/>
          <w:sz w:val="22"/>
          <w:szCs w:val="22"/>
        </w:rPr>
        <w:t xml:space="preserve">regarding proxy offers.  </w:t>
      </w:r>
      <w:r w:rsidR="007D6229" w:rsidRPr="007D6229">
        <w:rPr>
          <w:color w:val="000000" w:themeColor="text1"/>
          <w:sz w:val="22"/>
          <w:szCs w:val="22"/>
        </w:rPr>
        <w:t>Participants discussed the potential impacts of NPRR1269 on the occurrence of Reliability Unit Commitment</w:t>
      </w:r>
      <w:r w:rsidR="007D6229">
        <w:rPr>
          <w:color w:val="000000" w:themeColor="text1"/>
          <w:sz w:val="22"/>
          <w:szCs w:val="22"/>
        </w:rPr>
        <w:t>s</w:t>
      </w:r>
      <w:r w:rsidR="007D6229" w:rsidRPr="007D6229">
        <w:rPr>
          <w:color w:val="000000" w:themeColor="text1"/>
          <w:sz w:val="22"/>
          <w:szCs w:val="22"/>
        </w:rPr>
        <w:t xml:space="preserve"> (RUC</w:t>
      </w:r>
      <w:r w:rsidR="007D6229">
        <w:rPr>
          <w:color w:val="000000" w:themeColor="text1"/>
          <w:sz w:val="22"/>
          <w:szCs w:val="22"/>
        </w:rPr>
        <w:t>s</w:t>
      </w:r>
      <w:r w:rsidR="007D6229" w:rsidRPr="007D6229">
        <w:rPr>
          <w:color w:val="000000" w:themeColor="text1"/>
          <w:sz w:val="22"/>
          <w:szCs w:val="22"/>
        </w:rPr>
        <w:t>)</w:t>
      </w:r>
      <w:r w:rsidR="007D6229">
        <w:rPr>
          <w:color w:val="000000" w:themeColor="text1"/>
          <w:sz w:val="22"/>
          <w:szCs w:val="22"/>
        </w:rPr>
        <w:t xml:space="preserve"> </w:t>
      </w:r>
      <w:r w:rsidR="007D6229" w:rsidRPr="007D6229">
        <w:rPr>
          <w:color w:val="000000" w:themeColor="text1"/>
          <w:sz w:val="22"/>
          <w:szCs w:val="22"/>
        </w:rPr>
        <w:t>under Real-Time Co-Optimization (RTC)</w:t>
      </w:r>
      <w:r w:rsidR="00191084">
        <w:rPr>
          <w:color w:val="000000" w:themeColor="text1"/>
          <w:sz w:val="22"/>
          <w:szCs w:val="22"/>
        </w:rPr>
        <w:t xml:space="preserve">.  Eric Goff reviewed the 3/25/25 Joint Consumer comments.  Michele Richmond reiterated concepts in the 3/4/25 TCPA comments to effectuate procuring </w:t>
      </w:r>
      <w:r w:rsidR="00485CE9">
        <w:rPr>
          <w:color w:val="000000" w:themeColor="text1"/>
          <w:sz w:val="22"/>
          <w:szCs w:val="22"/>
        </w:rPr>
        <w:t xml:space="preserve">Ancillary Services </w:t>
      </w:r>
      <w:r w:rsidR="00191084">
        <w:rPr>
          <w:color w:val="000000" w:themeColor="text1"/>
          <w:sz w:val="22"/>
          <w:szCs w:val="22"/>
        </w:rPr>
        <w:t xml:space="preserve">through a competitive market before out of market actions.  </w:t>
      </w:r>
      <w:r w:rsidR="00676939" w:rsidRPr="00676939">
        <w:rPr>
          <w:color w:val="000000" w:themeColor="text1"/>
          <w:sz w:val="22"/>
          <w:szCs w:val="22"/>
        </w:rPr>
        <w:t xml:space="preserve">Opponents continued to express concerns with any floor above $0 without </w:t>
      </w:r>
      <w:proofErr w:type="gramStart"/>
      <w:r w:rsidR="00676939" w:rsidRPr="00676939">
        <w:rPr>
          <w:color w:val="000000" w:themeColor="text1"/>
          <w:sz w:val="22"/>
          <w:szCs w:val="22"/>
        </w:rPr>
        <w:t>observed</w:t>
      </w:r>
      <w:proofErr w:type="gramEnd"/>
      <w:r w:rsidR="00676939" w:rsidRPr="00676939">
        <w:rPr>
          <w:color w:val="000000" w:themeColor="text1"/>
          <w:sz w:val="22"/>
          <w:szCs w:val="22"/>
        </w:rPr>
        <w:t xml:space="preserve"> market conditions under RTC justifying one</w:t>
      </w:r>
      <w:r w:rsidR="00676939">
        <w:rPr>
          <w:color w:val="000000" w:themeColor="text1"/>
          <w:sz w:val="22"/>
          <w:szCs w:val="22"/>
        </w:rPr>
        <w:t xml:space="preserve">. </w:t>
      </w:r>
    </w:p>
    <w:p w14:paraId="1B57AB1E" w14:textId="77777777" w:rsidR="00676939" w:rsidRDefault="00676939" w:rsidP="00EE2EFB">
      <w:pPr>
        <w:jc w:val="both"/>
        <w:rPr>
          <w:color w:val="000000" w:themeColor="text1"/>
          <w:sz w:val="22"/>
          <w:szCs w:val="22"/>
        </w:rPr>
      </w:pPr>
    </w:p>
    <w:p w14:paraId="4D47BC42" w14:textId="37E621B7" w:rsidR="00647AE0" w:rsidRPr="006642BB" w:rsidRDefault="00647AE0" w:rsidP="00647AE0">
      <w:pPr>
        <w:jc w:val="both"/>
        <w:rPr>
          <w:b/>
          <w:bCs/>
          <w:iCs/>
          <w:color w:val="000000" w:themeColor="text1"/>
          <w:sz w:val="22"/>
          <w:szCs w:val="22"/>
        </w:rPr>
      </w:pPr>
      <w:r w:rsidRPr="00647AE0">
        <w:rPr>
          <w:b/>
          <w:bCs/>
          <w:color w:val="000000" w:themeColor="text1"/>
          <w:sz w:val="22"/>
          <w:szCs w:val="22"/>
        </w:rPr>
        <w:t xml:space="preserve">Bob Helton moved to recommend </w:t>
      </w:r>
      <w:proofErr w:type="gramStart"/>
      <w:r w:rsidRPr="00647AE0">
        <w:rPr>
          <w:b/>
          <w:bCs/>
          <w:color w:val="000000" w:themeColor="text1"/>
          <w:sz w:val="22"/>
          <w:szCs w:val="22"/>
        </w:rPr>
        <w:t>approval</w:t>
      </w:r>
      <w:proofErr w:type="gramEnd"/>
      <w:r w:rsidRPr="00647AE0">
        <w:rPr>
          <w:b/>
          <w:bCs/>
          <w:color w:val="000000" w:themeColor="text1"/>
          <w:sz w:val="22"/>
          <w:szCs w:val="22"/>
        </w:rPr>
        <w:t xml:space="preserve"> of NPRR1269 as recommended by PRS in the 3/12/25 PRS Report.  </w:t>
      </w:r>
      <w:r w:rsidR="000A79D1">
        <w:rPr>
          <w:b/>
          <w:bCs/>
          <w:color w:val="000000" w:themeColor="text1"/>
          <w:sz w:val="22"/>
          <w:szCs w:val="22"/>
        </w:rPr>
        <w:t xml:space="preserve">Mr. </w:t>
      </w:r>
      <w:r w:rsidRPr="00647AE0">
        <w:rPr>
          <w:b/>
          <w:bCs/>
          <w:color w:val="000000" w:themeColor="text1"/>
          <w:sz w:val="22"/>
          <w:szCs w:val="22"/>
        </w:rPr>
        <w:t xml:space="preserve">Bonskowski seconded the motion.  The motion carried with seven objections from the Consumer (6) (Residential Consumer, OPUC, CMC Steel, Lyondell Chemical, City of Eastland, City of Dallas) and Independent Retail Electric Provider (IREP) (APG&amp;E) Market Segments and one abstention from the IREP (Demand Control 2) Market Segment.  </w:t>
      </w:r>
      <w:r w:rsidRPr="00DB4290">
        <w:rPr>
          <w:i/>
          <w:color w:val="000000" w:themeColor="text1"/>
          <w:sz w:val="22"/>
          <w:szCs w:val="22"/>
        </w:rPr>
        <w:t xml:space="preserve">(Please see ballot posted with Key Documents.)  </w:t>
      </w:r>
    </w:p>
    <w:p w14:paraId="2EF6E251" w14:textId="77777777" w:rsidR="00FE5457" w:rsidRDefault="00FE5457" w:rsidP="00226160">
      <w:pPr>
        <w:rPr>
          <w:color w:val="000000" w:themeColor="text1"/>
          <w:sz w:val="22"/>
          <w:szCs w:val="22"/>
        </w:rPr>
      </w:pPr>
    </w:p>
    <w:p w14:paraId="6BCC18FA" w14:textId="42ACF933" w:rsidR="00FE5457" w:rsidRPr="00FE5457" w:rsidRDefault="00FE5457" w:rsidP="00226160">
      <w:pPr>
        <w:rPr>
          <w:i/>
          <w:iCs/>
          <w:color w:val="000000" w:themeColor="text1"/>
          <w:sz w:val="22"/>
          <w:szCs w:val="22"/>
        </w:rPr>
      </w:pPr>
      <w:r w:rsidRPr="00FE5457">
        <w:rPr>
          <w:i/>
          <w:iCs/>
          <w:color w:val="000000" w:themeColor="text1"/>
          <w:sz w:val="22"/>
          <w:szCs w:val="22"/>
        </w:rPr>
        <w:t>NPRR1270</w:t>
      </w:r>
    </w:p>
    <w:p w14:paraId="4E1F2EC3" w14:textId="77777777" w:rsidR="00FE5457" w:rsidRDefault="007A60E2" w:rsidP="00226160">
      <w:pPr>
        <w:rPr>
          <w:sz w:val="22"/>
          <w:szCs w:val="22"/>
        </w:rPr>
      </w:pPr>
      <w:r w:rsidRPr="00872E83">
        <w:rPr>
          <w:color w:val="000000" w:themeColor="text1"/>
          <w:sz w:val="22"/>
          <w:szCs w:val="22"/>
        </w:rPr>
        <w:t>Ms.</w:t>
      </w:r>
      <w:r w:rsidRPr="00AF6849">
        <w:rPr>
          <w:color w:val="000000" w:themeColor="text1"/>
          <w:sz w:val="22"/>
          <w:szCs w:val="22"/>
        </w:rPr>
        <w:t xml:space="preserve"> Smith noted this item could be considered in the </w:t>
      </w:r>
      <w:hyperlink w:anchor="Combined_Ballot" w:tooltip="Combined Ballot" w:history="1">
        <w:r w:rsidRPr="00AF6849">
          <w:rPr>
            <w:rStyle w:val="Hyperlink"/>
            <w:sz w:val="22"/>
            <w:szCs w:val="22"/>
          </w:rPr>
          <w:t>Combined Ballot</w:t>
        </w:r>
      </w:hyperlink>
      <w:r w:rsidRPr="00AF6849">
        <w:rPr>
          <w:color w:val="000000" w:themeColor="text1"/>
          <w:sz w:val="22"/>
          <w:szCs w:val="22"/>
        </w:rPr>
        <w:t xml:space="preserve">. </w:t>
      </w:r>
      <w:r w:rsidRPr="00AF6849">
        <w:rPr>
          <w:sz w:val="22"/>
          <w:szCs w:val="22"/>
        </w:rPr>
        <w:t xml:space="preserve"> </w:t>
      </w:r>
    </w:p>
    <w:p w14:paraId="6269A04A" w14:textId="1D51DCB0" w:rsidR="0015270B" w:rsidRDefault="0015270B" w:rsidP="00226160">
      <w:pPr>
        <w:rPr>
          <w:i/>
          <w:iCs/>
          <w:color w:val="000000" w:themeColor="text1"/>
          <w:sz w:val="22"/>
          <w:szCs w:val="22"/>
        </w:rPr>
      </w:pPr>
      <w:r w:rsidRPr="0015270B">
        <w:rPr>
          <w:i/>
          <w:iCs/>
          <w:color w:val="000000" w:themeColor="text1"/>
          <w:sz w:val="22"/>
          <w:szCs w:val="22"/>
        </w:rPr>
        <w:lastRenderedPageBreak/>
        <w:t>NPRR1273, Appropriate Accounting for ESRs in PRC Calculation – URGENT</w:t>
      </w:r>
    </w:p>
    <w:p w14:paraId="3EB51913" w14:textId="5ED105EE" w:rsidR="0015270B" w:rsidRDefault="0015270B" w:rsidP="00226160">
      <w:pPr>
        <w:rPr>
          <w:i/>
          <w:iCs/>
          <w:color w:val="000000" w:themeColor="text1"/>
          <w:sz w:val="22"/>
          <w:szCs w:val="22"/>
        </w:rPr>
      </w:pPr>
      <w:r w:rsidRPr="0015270B">
        <w:rPr>
          <w:i/>
          <w:iCs/>
          <w:color w:val="000000" w:themeColor="text1"/>
          <w:sz w:val="22"/>
          <w:szCs w:val="22"/>
        </w:rPr>
        <w:t>S</w:t>
      </w:r>
      <w:r>
        <w:rPr>
          <w:i/>
          <w:iCs/>
          <w:color w:val="000000" w:themeColor="text1"/>
          <w:sz w:val="22"/>
          <w:szCs w:val="22"/>
        </w:rPr>
        <w:t>ystem Change Request (S</w:t>
      </w:r>
      <w:r w:rsidRPr="0015270B">
        <w:rPr>
          <w:i/>
          <w:iCs/>
          <w:color w:val="000000" w:themeColor="text1"/>
          <w:sz w:val="22"/>
          <w:szCs w:val="22"/>
        </w:rPr>
        <w:t>CR</w:t>
      </w:r>
      <w:r>
        <w:rPr>
          <w:i/>
          <w:iCs/>
          <w:color w:val="000000" w:themeColor="text1"/>
          <w:sz w:val="22"/>
          <w:szCs w:val="22"/>
        </w:rPr>
        <w:t xml:space="preserve">) </w:t>
      </w:r>
      <w:r w:rsidRPr="0015270B">
        <w:rPr>
          <w:i/>
          <w:iCs/>
          <w:color w:val="000000" w:themeColor="text1"/>
          <w:sz w:val="22"/>
          <w:szCs w:val="22"/>
        </w:rPr>
        <w:t>829, API for the NDCRC Application</w:t>
      </w:r>
    </w:p>
    <w:p w14:paraId="061982A5" w14:textId="4C509755" w:rsidR="00150EBE" w:rsidRPr="00AF6849" w:rsidRDefault="00AF6849" w:rsidP="00AF6849">
      <w:pPr>
        <w:rPr>
          <w:color w:val="000000" w:themeColor="text1"/>
          <w:sz w:val="22"/>
          <w:szCs w:val="22"/>
        </w:rPr>
      </w:pPr>
      <w:r>
        <w:rPr>
          <w:color w:val="000000" w:themeColor="text1"/>
          <w:sz w:val="22"/>
          <w:szCs w:val="22"/>
        </w:rPr>
        <w:t xml:space="preserve">Ms. Smith noted </w:t>
      </w:r>
      <w:r w:rsidRPr="00AF6849">
        <w:rPr>
          <w:color w:val="000000" w:themeColor="text1"/>
          <w:sz w:val="22"/>
          <w:szCs w:val="22"/>
        </w:rPr>
        <w:t xml:space="preserve">these items </w:t>
      </w:r>
      <w:r w:rsidR="00150EBE" w:rsidRPr="00AF6849">
        <w:rPr>
          <w:color w:val="000000" w:themeColor="text1"/>
          <w:sz w:val="22"/>
          <w:szCs w:val="22"/>
        </w:rPr>
        <w:t xml:space="preserve">could be considered in the </w:t>
      </w:r>
      <w:hyperlink w:anchor="Combined_Ballot" w:tooltip="Combined Ballot" w:history="1">
        <w:r w:rsidR="00150EBE" w:rsidRPr="00AF6849">
          <w:rPr>
            <w:rStyle w:val="Hyperlink"/>
            <w:sz w:val="22"/>
            <w:szCs w:val="22"/>
          </w:rPr>
          <w:t>Combined Ballot</w:t>
        </w:r>
      </w:hyperlink>
      <w:r w:rsidR="00150EBE" w:rsidRPr="00AF6849">
        <w:rPr>
          <w:color w:val="000000" w:themeColor="text1"/>
          <w:sz w:val="22"/>
          <w:szCs w:val="22"/>
        </w:rPr>
        <w:t xml:space="preserve">. </w:t>
      </w:r>
      <w:r w:rsidR="00150EBE" w:rsidRPr="00AF6849">
        <w:rPr>
          <w:sz w:val="22"/>
          <w:szCs w:val="22"/>
        </w:rPr>
        <w:t xml:space="preserve"> </w:t>
      </w:r>
    </w:p>
    <w:p w14:paraId="69649228" w14:textId="77777777" w:rsidR="00716516" w:rsidRPr="004F0D6F" w:rsidRDefault="00716516" w:rsidP="00226160">
      <w:pPr>
        <w:rPr>
          <w:color w:val="000000" w:themeColor="text1"/>
          <w:sz w:val="22"/>
          <w:szCs w:val="22"/>
          <w:highlight w:val="lightGray"/>
        </w:rPr>
      </w:pPr>
    </w:p>
    <w:p w14:paraId="4B57FC9A" w14:textId="77777777" w:rsidR="00FA123F" w:rsidRDefault="00FA123F" w:rsidP="00226160">
      <w:pPr>
        <w:rPr>
          <w:color w:val="000000" w:themeColor="text1"/>
          <w:sz w:val="22"/>
          <w:szCs w:val="22"/>
        </w:rPr>
      </w:pPr>
    </w:p>
    <w:p w14:paraId="14CDE910" w14:textId="3FDE5F7F" w:rsidR="0015270B" w:rsidRDefault="003B4AEB" w:rsidP="0015270B">
      <w:pPr>
        <w:jc w:val="both"/>
        <w:rPr>
          <w:color w:val="000000" w:themeColor="text1"/>
          <w:sz w:val="22"/>
          <w:szCs w:val="22"/>
          <w:u w:val="single"/>
        </w:rPr>
      </w:pPr>
      <w:r>
        <w:rPr>
          <w:color w:val="000000" w:themeColor="text1"/>
          <w:sz w:val="22"/>
          <w:szCs w:val="22"/>
          <w:u w:val="single"/>
        </w:rPr>
        <w:t xml:space="preserve">RTCBTF </w:t>
      </w:r>
      <w:r w:rsidR="0015270B" w:rsidRPr="00226160">
        <w:rPr>
          <w:color w:val="000000" w:themeColor="text1"/>
          <w:sz w:val="22"/>
          <w:szCs w:val="22"/>
          <w:u w:val="single"/>
        </w:rPr>
        <w:t>Report (see Key Documents)</w:t>
      </w:r>
    </w:p>
    <w:p w14:paraId="3F072B38" w14:textId="05244A20" w:rsidR="008603F2" w:rsidRDefault="0015270B" w:rsidP="0015270B">
      <w:pPr>
        <w:jc w:val="both"/>
        <w:rPr>
          <w:color w:val="000000" w:themeColor="text1"/>
          <w:sz w:val="22"/>
          <w:szCs w:val="22"/>
        </w:rPr>
      </w:pPr>
      <w:r w:rsidRPr="008603F2">
        <w:rPr>
          <w:color w:val="000000" w:themeColor="text1"/>
          <w:sz w:val="22"/>
          <w:szCs w:val="22"/>
        </w:rPr>
        <w:t>M</w:t>
      </w:r>
      <w:r w:rsidR="003B4AEB">
        <w:rPr>
          <w:color w:val="000000" w:themeColor="text1"/>
          <w:sz w:val="22"/>
          <w:szCs w:val="22"/>
        </w:rPr>
        <w:t xml:space="preserve">r. </w:t>
      </w:r>
      <w:r w:rsidRPr="008603F2">
        <w:rPr>
          <w:color w:val="000000" w:themeColor="text1"/>
          <w:sz w:val="22"/>
          <w:szCs w:val="22"/>
        </w:rPr>
        <w:t xml:space="preserve">Mereness reviewed RTCBTF activities, including the </w:t>
      </w:r>
      <w:r w:rsidR="008603F2" w:rsidRPr="008603F2">
        <w:rPr>
          <w:color w:val="000000" w:themeColor="text1"/>
          <w:sz w:val="22"/>
          <w:szCs w:val="22"/>
        </w:rPr>
        <w:t xml:space="preserve">RTCBTF Issues list, </w:t>
      </w:r>
      <w:r w:rsidR="008603F2">
        <w:rPr>
          <w:color w:val="000000" w:themeColor="text1"/>
          <w:sz w:val="22"/>
          <w:szCs w:val="22"/>
        </w:rPr>
        <w:t>State of Charge (SOC)</w:t>
      </w:r>
      <w:r w:rsidR="00661A90">
        <w:rPr>
          <w:color w:val="000000" w:themeColor="text1"/>
          <w:sz w:val="22"/>
          <w:szCs w:val="22"/>
        </w:rPr>
        <w:t xml:space="preserve"> and</w:t>
      </w:r>
      <w:r w:rsidR="008603F2">
        <w:rPr>
          <w:color w:val="000000" w:themeColor="text1"/>
          <w:sz w:val="22"/>
          <w:szCs w:val="22"/>
        </w:rPr>
        <w:t xml:space="preserve"> </w:t>
      </w:r>
      <w:r w:rsidR="008603F2" w:rsidRPr="008603F2">
        <w:rPr>
          <w:color w:val="000000" w:themeColor="text1"/>
          <w:sz w:val="22"/>
          <w:szCs w:val="22"/>
        </w:rPr>
        <w:t>Ancillary Services</w:t>
      </w:r>
      <w:r w:rsidR="008603F2">
        <w:rPr>
          <w:color w:val="000000" w:themeColor="text1"/>
          <w:sz w:val="22"/>
          <w:szCs w:val="22"/>
        </w:rPr>
        <w:t xml:space="preserve"> </w:t>
      </w:r>
      <w:r w:rsidR="00661A90">
        <w:rPr>
          <w:color w:val="000000" w:themeColor="text1"/>
          <w:sz w:val="22"/>
          <w:szCs w:val="22"/>
        </w:rPr>
        <w:t xml:space="preserve">duration </w:t>
      </w:r>
      <w:r w:rsidR="008603F2">
        <w:rPr>
          <w:color w:val="000000" w:themeColor="text1"/>
          <w:sz w:val="22"/>
          <w:szCs w:val="22"/>
        </w:rPr>
        <w:t>discussion</w:t>
      </w:r>
      <w:r w:rsidR="00661A90">
        <w:rPr>
          <w:color w:val="000000" w:themeColor="text1"/>
          <w:sz w:val="22"/>
          <w:szCs w:val="22"/>
        </w:rPr>
        <w:t xml:space="preserve">; </w:t>
      </w:r>
      <w:r w:rsidR="008603F2" w:rsidRPr="008603F2">
        <w:rPr>
          <w:color w:val="000000" w:themeColor="text1"/>
          <w:sz w:val="22"/>
          <w:szCs w:val="22"/>
        </w:rPr>
        <w:t xml:space="preserve">noted the March 13, </w:t>
      </w:r>
      <w:proofErr w:type="gramStart"/>
      <w:r w:rsidR="008603F2" w:rsidRPr="008603F2">
        <w:rPr>
          <w:color w:val="000000" w:themeColor="text1"/>
          <w:sz w:val="22"/>
          <w:szCs w:val="22"/>
        </w:rPr>
        <w:t>2025</w:t>
      </w:r>
      <w:proofErr w:type="gramEnd"/>
      <w:r w:rsidR="008603F2" w:rsidRPr="008603F2">
        <w:rPr>
          <w:color w:val="000000" w:themeColor="text1"/>
          <w:sz w:val="22"/>
          <w:szCs w:val="22"/>
        </w:rPr>
        <w:t xml:space="preserve"> Market Notice on Qualified Scheduling Entities (QSEs) </w:t>
      </w:r>
      <w:r w:rsidR="0009561E">
        <w:rPr>
          <w:color w:val="000000" w:themeColor="text1"/>
          <w:sz w:val="22"/>
          <w:szCs w:val="22"/>
        </w:rPr>
        <w:t xml:space="preserve">market </w:t>
      </w:r>
      <w:r w:rsidR="00661A90">
        <w:rPr>
          <w:color w:val="000000" w:themeColor="text1"/>
          <w:sz w:val="22"/>
          <w:szCs w:val="22"/>
        </w:rPr>
        <w:t>readiness and requested respon</w:t>
      </w:r>
      <w:r w:rsidR="008603F2" w:rsidRPr="008603F2">
        <w:rPr>
          <w:color w:val="000000" w:themeColor="text1"/>
          <w:sz w:val="22"/>
          <w:szCs w:val="22"/>
        </w:rPr>
        <w:t>se date of March 31, 2025</w:t>
      </w:r>
      <w:r w:rsidR="00661A90">
        <w:rPr>
          <w:color w:val="000000" w:themeColor="text1"/>
          <w:sz w:val="22"/>
          <w:szCs w:val="22"/>
        </w:rPr>
        <w:t xml:space="preserve">; </w:t>
      </w:r>
      <w:r w:rsidR="008603F2" w:rsidRPr="008603F2">
        <w:rPr>
          <w:color w:val="000000" w:themeColor="text1"/>
          <w:sz w:val="22"/>
          <w:szCs w:val="22"/>
        </w:rPr>
        <w:t>and provided an update on market readiness handbooks and training modules for upcoming Real-Time Co-optimization plus Batteries (RTC+B) project trials.</w:t>
      </w:r>
      <w:r w:rsidR="008603F2">
        <w:rPr>
          <w:color w:val="000000" w:themeColor="text1"/>
          <w:sz w:val="22"/>
          <w:szCs w:val="22"/>
        </w:rPr>
        <w:t xml:space="preserve">  </w:t>
      </w:r>
    </w:p>
    <w:p w14:paraId="6BF3DD8A" w14:textId="77777777" w:rsidR="008603F2" w:rsidRDefault="008603F2" w:rsidP="0015270B">
      <w:pPr>
        <w:jc w:val="both"/>
        <w:rPr>
          <w:color w:val="000000" w:themeColor="text1"/>
          <w:sz w:val="22"/>
          <w:szCs w:val="22"/>
        </w:rPr>
      </w:pPr>
    </w:p>
    <w:p w14:paraId="5EB5B03F" w14:textId="77777777" w:rsidR="002C3229" w:rsidRDefault="002C3229" w:rsidP="002949EE">
      <w:pPr>
        <w:jc w:val="both"/>
        <w:rPr>
          <w:color w:val="000000" w:themeColor="text1"/>
          <w:sz w:val="22"/>
          <w:szCs w:val="22"/>
          <w:u w:val="single"/>
        </w:rPr>
      </w:pPr>
    </w:p>
    <w:p w14:paraId="2DA7B1A3" w14:textId="1E2724A6" w:rsidR="00A76B7E" w:rsidRPr="00226160" w:rsidRDefault="00451D3E" w:rsidP="002949EE">
      <w:pPr>
        <w:jc w:val="both"/>
        <w:rPr>
          <w:color w:val="000000" w:themeColor="text1"/>
          <w:sz w:val="22"/>
          <w:szCs w:val="22"/>
          <w:u w:val="single"/>
        </w:rPr>
      </w:pPr>
      <w:r w:rsidRPr="00226160">
        <w:rPr>
          <w:color w:val="000000" w:themeColor="text1"/>
          <w:sz w:val="22"/>
          <w:szCs w:val="22"/>
          <w:u w:val="single"/>
        </w:rPr>
        <w:t>Revision Requests Tabled at TAC (See Key Documents)</w:t>
      </w:r>
      <w:r w:rsidR="00FB7193" w:rsidRPr="00226160">
        <w:rPr>
          <w:color w:val="000000" w:themeColor="text1"/>
          <w:sz w:val="22"/>
          <w:szCs w:val="22"/>
          <w:u w:val="single"/>
        </w:rPr>
        <w:t xml:space="preserve">   </w:t>
      </w:r>
    </w:p>
    <w:p w14:paraId="12E9DF7F" w14:textId="1095056E" w:rsidR="00226160" w:rsidRPr="0015270B" w:rsidRDefault="00226160" w:rsidP="002A1C4F">
      <w:pPr>
        <w:jc w:val="both"/>
        <w:rPr>
          <w:i/>
          <w:iCs/>
          <w:color w:val="000000" w:themeColor="text1"/>
          <w:sz w:val="22"/>
          <w:szCs w:val="22"/>
        </w:rPr>
      </w:pPr>
      <w:r w:rsidRPr="0015270B">
        <w:rPr>
          <w:i/>
          <w:iCs/>
          <w:color w:val="000000" w:themeColor="text1"/>
          <w:sz w:val="22"/>
          <w:szCs w:val="22"/>
        </w:rPr>
        <w:t>N</w:t>
      </w:r>
      <w:r w:rsidR="00CE583B">
        <w:rPr>
          <w:i/>
          <w:iCs/>
          <w:color w:val="000000" w:themeColor="text1"/>
          <w:sz w:val="22"/>
          <w:szCs w:val="22"/>
        </w:rPr>
        <w:t>odal Operating Guide Revision Request (N</w:t>
      </w:r>
      <w:r w:rsidRPr="0015270B">
        <w:rPr>
          <w:i/>
          <w:iCs/>
          <w:color w:val="000000" w:themeColor="text1"/>
          <w:sz w:val="22"/>
          <w:szCs w:val="22"/>
        </w:rPr>
        <w:t>OGRR</w:t>
      </w:r>
      <w:r w:rsidR="00CE583B">
        <w:rPr>
          <w:i/>
          <w:iCs/>
          <w:color w:val="000000" w:themeColor="text1"/>
          <w:sz w:val="22"/>
          <w:szCs w:val="22"/>
        </w:rPr>
        <w:t xml:space="preserve">) </w:t>
      </w:r>
      <w:r w:rsidRPr="0015270B">
        <w:rPr>
          <w:i/>
          <w:iCs/>
          <w:color w:val="000000" w:themeColor="text1"/>
          <w:sz w:val="22"/>
          <w:szCs w:val="22"/>
        </w:rPr>
        <w:t>264, Related to NPRR1235, Dispatchable Reliability Reserve Service as a Stand-Alone Ancillary Service</w:t>
      </w:r>
    </w:p>
    <w:p w14:paraId="08E98E7D" w14:textId="0C760069" w:rsidR="00226160" w:rsidRDefault="00226160" w:rsidP="002A1C4F">
      <w:pPr>
        <w:jc w:val="both"/>
        <w:rPr>
          <w:color w:val="000000" w:themeColor="text1"/>
          <w:sz w:val="22"/>
          <w:szCs w:val="22"/>
          <w:highlight w:val="lightGray"/>
        </w:rPr>
      </w:pPr>
      <w:r w:rsidRPr="0015270B">
        <w:rPr>
          <w:color w:val="000000" w:themeColor="text1"/>
          <w:sz w:val="22"/>
          <w:szCs w:val="22"/>
        </w:rPr>
        <w:t>TAC took no action on th</w:t>
      </w:r>
      <w:r w:rsidR="00B5258F" w:rsidRPr="0015270B">
        <w:rPr>
          <w:color w:val="000000" w:themeColor="text1"/>
          <w:sz w:val="22"/>
          <w:szCs w:val="22"/>
        </w:rPr>
        <w:t xml:space="preserve">is </w:t>
      </w:r>
      <w:proofErr w:type="gramStart"/>
      <w:r w:rsidR="00B5258F" w:rsidRPr="0015270B">
        <w:rPr>
          <w:color w:val="000000" w:themeColor="text1"/>
          <w:sz w:val="22"/>
          <w:szCs w:val="22"/>
        </w:rPr>
        <w:t>item</w:t>
      </w:r>
      <w:proofErr w:type="gramEnd"/>
      <w:r w:rsidR="00B5258F" w:rsidRPr="0015270B">
        <w:rPr>
          <w:color w:val="000000" w:themeColor="text1"/>
          <w:sz w:val="22"/>
          <w:szCs w:val="22"/>
        </w:rPr>
        <w:t xml:space="preserve">.  </w:t>
      </w:r>
    </w:p>
    <w:p w14:paraId="14371153" w14:textId="77777777" w:rsidR="0015270B" w:rsidRDefault="0015270B" w:rsidP="002A1C4F">
      <w:pPr>
        <w:jc w:val="both"/>
        <w:rPr>
          <w:color w:val="000000" w:themeColor="text1"/>
          <w:sz w:val="22"/>
          <w:szCs w:val="22"/>
          <w:highlight w:val="lightGray"/>
        </w:rPr>
      </w:pPr>
    </w:p>
    <w:p w14:paraId="64B7DCDB" w14:textId="77777777" w:rsidR="0015270B" w:rsidRPr="004F0D6F" w:rsidRDefault="0015270B" w:rsidP="002A1C4F">
      <w:pPr>
        <w:jc w:val="both"/>
        <w:rPr>
          <w:color w:val="000000" w:themeColor="text1"/>
          <w:sz w:val="22"/>
          <w:szCs w:val="22"/>
          <w:highlight w:val="lightGray"/>
        </w:rPr>
      </w:pPr>
    </w:p>
    <w:p w14:paraId="1788E6EF" w14:textId="77777777" w:rsidR="00CE583B" w:rsidRPr="00CE583B" w:rsidRDefault="00CE583B" w:rsidP="00CE583B">
      <w:pPr>
        <w:jc w:val="both"/>
        <w:rPr>
          <w:color w:val="000000" w:themeColor="text1"/>
          <w:sz w:val="22"/>
          <w:szCs w:val="22"/>
          <w:u w:val="single"/>
        </w:rPr>
      </w:pPr>
      <w:r w:rsidRPr="00CE583B">
        <w:rPr>
          <w:color w:val="000000" w:themeColor="text1"/>
          <w:sz w:val="22"/>
          <w:szCs w:val="22"/>
          <w:u w:val="single"/>
        </w:rPr>
        <w:t xml:space="preserve">Reliability and Operations Subcommittee (ROS) Report (see Key Documents) </w:t>
      </w:r>
    </w:p>
    <w:p w14:paraId="7A1011D9" w14:textId="4AF02724" w:rsidR="00CE583B" w:rsidRPr="00CE583B" w:rsidRDefault="00CE583B" w:rsidP="00CE583B">
      <w:pPr>
        <w:jc w:val="both"/>
        <w:rPr>
          <w:color w:val="000000" w:themeColor="text1"/>
          <w:sz w:val="22"/>
          <w:szCs w:val="22"/>
        </w:rPr>
      </w:pPr>
      <w:r w:rsidRPr="00CE583B">
        <w:rPr>
          <w:color w:val="000000" w:themeColor="text1"/>
          <w:sz w:val="22"/>
          <w:szCs w:val="22"/>
        </w:rPr>
        <w:t>Katie Rich reviewed ROS activities</w:t>
      </w:r>
      <w:r>
        <w:rPr>
          <w:color w:val="000000" w:themeColor="text1"/>
          <w:sz w:val="22"/>
          <w:szCs w:val="22"/>
        </w:rPr>
        <w:t xml:space="preserve"> and presented Revision Request</w:t>
      </w:r>
      <w:r w:rsidR="00043690">
        <w:rPr>
          <w:color w:val="000000" w:themeColor="text1"/>
          <w:sz w:val="22"/>
          <w:szCs w:val="22"/>
        </w:rPr>
        <w:t>s</w:t>
      </w:r>
      <w:r>
        <w:rPr>
          <w:color w:val="000000" w:themeColor="text1"/>
          <w:sz w:val="22"/>
          <w:szCs w:val="22"/>
        </w:rPr>
        <w:t xml:space="preserve"> for TAC consideration</w:t>
      </w:r>
      <w:r w:rsidRPr="00CE583B">
        <w:rPr>
          <w:color w:val="000000" w:themeColor="text1"/>
          <w:sz w:val="22"/>
          <w:szCs w:val="22"/>
        </w:rPr>
        <w:t>.</w:t>
      </w:r>
    </w:p>
    <w:p w14:paraId="2C2C520B" w14:textId="77777777" w:rsidR="005D5E1B" w:rsidRDefault="005D5E1B" w:rsidP="000212C9">
      <w:pPr>
        <w:jc w:val="both"/>
        <w:rPr>
          <w:color w:val="000000" w:themeColor="text1"/>
          <w:sz w:val="22"/>
          <w:szCs w:val="22"/>
          <w:highlight w:val="lightGray"/>
        </w:rPr>
      </w:pPr>
    </w:p>
    <w:p w14:paraId="27190BFC" w14:textId="4A0A6EE5" w:rsidR="00CE583B" w:rsidRPr="00CE583B" w:rsidRDefault="00CE583B" w:rsidP="000212C9">
      <w:pPr>
        <w:jc w:val="both"/>
        <w:rPr>
          <w:i/>
          <w:iCs/>
          <w:color w:val="000000" w:themeColor="text1"/>
          <w:sz w:val="22"/>
          <w:szCs w:val="22"/>
          <w:highlight w:val="lightGray"/>
        </w:rPr>
      </w:pPr>
      <w:r w:rsidRPr="00CE583B">
        <w:rPr>
          <w:i/>
          <w:iCs/>
          <w:color w:val="000000" w:themeColor="text1"/>
          <w:sz w:val="22"/>
          <w:szCs w:val="22"/>
        </w:rPr>
        <w:t>NOGRR274, Conform Nodal Operating Guide to Revisions Implemented for NPRR1217, Remove Verbal Dispatch Instruction (VDI) Requirement for Deployment and Recall of Load Resources and Emergency Response Service (ERS) Resources – URGENT</w:t>
      </w:r>
    </w:p>
    <w:p w14:paraId="0C41958E" w14:textId="77777777" w:rsidR="003418B6" w:rsidRPr="00150EBE" w:rsidRDefault="003418B6" w:rsidP="003418B6">
      <w:pPr>
        <w:jc w:val="both"/>
        <w:rPr>
          <w:color w:val="000000" w:themeColor="text1"/>
          <w:sz w:val="22"/>
          <w:szCs w:val="22"/>
        </w:rPr>
      </w:pPr>
      <w:r w:rsidRPr="003418B6">
        <w:rPr>
          <w:color w:val="000000" w:themeColor="text1"/>
          <w:sz w:val="22"/>
          <w:szCs w:val="22"/>
        </w:rPr>
        <w:t xml:space="preserve">Ms. Smith noted this item could be considered in the </w:t>
      </w:r>
      <w:hyperlink w:anchor="Combined_Ballot" w:tooltip="Combined Ballot" w:history="1">
        <w:r w:rsidRPr="003418B6">
          <w:rPr>
            <w:rStyle w:val="Hyperlink"/>
            <w:sz w:val="22"/>
            <w:szCs w:val="22"/>
          </w:rPr>
          <w:t>Combined Ballot</w:t>
        </w:r>
      </w:hyperlink>
      <w:r w:rsidRPr="003418B6">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231AACB3" w14:textId="77777777" w:rsidR="00CE583B" w:rsidRDefault="00CE583B" w:rsidP="000212C9">
      <w:pPr>
        <w:jc w:val="both"/>
        <w:rPr>
          <w:color w:val="000000" w:themeColor="text1"/>
          <w:sz w:val="22"/>
          <w:szCs w:val="22"/>
          <w:highlight w:val="lightGray"/>
        </w:rPr>
      </w:pPr>
    </w:p>
    <w:p w14:paraId="0144E6DA" w14:textId="563BC5CE" w:rsidR="00CE583B" w:rsidRDefault="00CE583B" w:rsidP="000212C9">
      <w:pPr>
        <w:jc w:val="both"/>
        <w:rPr>
          <w:i/>
          <w:iCs/>
          <w:color w:val="000000" w:themeColor="text1"/>
          <w:sz w:val="22"/>
          <w:szCs w:val="22"/>
        </w:rPr>
      </w:pPr>
      <w:r>
        <w:rPr>
          <w:i/>
          <w:iCs/>
          <w:color w:val="000000" w:themeColor="text1"/>
          <w:sz w:val="22"/>
          <w:szCs w:val="22"/>
        </w:rPr>
        <w:t>P</w:t>
      </w:r>
      <w:r w:rsidRPr="00CE583B">
        <w:rPr>
          <w:i/>
          <w:iCs/>
          <w:color w:val="000000" w:themeColor="text1"/>
          <w:sz w:val="22"/>
          <w:szCs w:val="22"/>
        </w:rPr>
        <w:t>GRR115, Related to NPRR1234, Interconnection Requirements for Large Loads and Modeling Standards for Loads 25 MW or Greater</w:t>
      </w:r>
    </w:p>
    <w:p w14:paraId="15453D11" w14:textId="2D7185C7" w:rsidR="00A3091D" w:rsidRPr="00043690" w:rsidRDefault="00043690" w:rsidP="00C1296A">
      <w:pPr>
        <w:jc w:val="both"/>
        <w:rPr>
          <w:iCs/>
          <w:color w:val="000000" w:themeColor="text1"/>
          <w:sz w:val="22"/>
          <w:szCs w:val="22"/>
        </w:rPr>
      </w:pPr>
      <w:r>
        <w:rPr>
          <w:iCs/>
          <w:color w:val="000000" w:themeColor="text1"/>
          <w:sz w:val="22"/>
          <w:szCs w:val="22"/>
        </w:rPr>
        <w:t>Participant</w:t>
      </w:r>
      <w:r w:rsidR="00963A01">
        <w:rPr>
          <w:iCs/>
          <w:color w:val="000000" w:themeColor="text1"/>
          <w:sz w:val="22"/>
          <w:szCs w:val="22"/>
        </w:rPr>
        <w:t>s</w:t>
      </w:r>
      <w:r>
        <w:rPr>
          <w:iCs/>
          <w:color w:val="000000" w:themeColor="text1"/>
          <w:sz w:val="22"/>
          <w:szCs w:val="22"/>
        </w:rPr>
        <w:t xml:space="preserve"> offered clarifications </w:t>
      </w:r>
      <w:r w:rsidRPr="00043690">
        <w:rPr>
          <w:iCs/>
          <w:color w:val="000000" w:themeColor="text1"/>
          <w:sz w:val="22"/>
          <w:szCs w:val="22"/>
        </w:rPr>
        <w:t>to extend the date referenced in Section 9.2.5</w:t>
      </w:r>
      <w:r w:rsidR="004D1587">
        <w:rPr>
          <w:iCs/>
          <w:color w:val="000000" w:themeColor="text1"/>
          <w:sz w:val="22"/>
          <w:szCs w:val="22"/>
        </w:rPr>
        <w:t>,</w:t>
      </w:r>
      <w:r>
        <w:rPr>
          <w:iCs/>
          <w:color w:val="000000" w:themeColor="text1"/>
          <w:sz w:val="22"/>
          <w:szCs w:val="22"/>
        </w:rPr>
        <w:t xml:space="preserve"> </w:t>
      </w:r>
      <w:r w:rsidRPr="00043690">
        <w:rPr>
          <w:iCs/>
          <w:color w:val="000000" w:themeColor="text1"/>
          <w:sz w:val="22"/>
          <w:szCs w:val="22"/>
        </w:rPr>
        <w:t>Required Interconnection Equipment</w:t>
      </w:r>
      <w:r>
        <w:rPr>
          <w:iCs/>
          <w:color w:val="000000" w:themeColor="text1"/>
          <w:sz w:val="22"/>
          <w:szCs w:val="22"/>
        </w:rPr>
        <w:t>,</w:t>
      </w:r>
      <w:r w:rsidR="00963A01">
        <w:rPr>
          <w:iCs/>
          <w:color w:val="000000" w:themeColor="text1"/>
          <w:sz w:val="22"/>
          <w:szCs w:val="22"/>
        </w:rPr>
        <w:t xml:space="preserve"> </w:t>
      </w:r>
      <w:r w:rsidRPr="00043690">
        <w:rPr>
          <w:iCs/>
          <w:color w:val="000000" w:themeColor="text1"/>
          <w:sz w:val="22"/>
          <w:szCs w:val="22"/>
        </w:rPr>
        <w:t xml:space="preserve">from March 1, </w:t>
      </w:r>
      <w:proofErr w:type="gramStart"/>
      <w:r w:rsidRPr="00043690">
        <w:rPr>
          <w:iCs/>
          <w:color w:val="000000" w:themeColor="text1"/>
          <w:sz w:val="22"/>
          <w:szCs w:val="22"/>
        </w:rPr>
        <w:t>2025</w:t>
      </w:r>
      <w:proofErr w:type="gramEnd"/>
      <w:r w:rsidRPr="00043690">
        <w:rPr>
          <w:iCs/>
          <w:color w:val="000000" w:themeColor="text1"/>
          <w:sz w:val="22"/>
          <w:szCs w:val="22"/>
        </w:rPr>
        <w:t xml:space="preserve"> to June 1, </w:t>
      </w:r>
      <w:proofErr w:type="gramStart"/>
      <w:r w:rsidRPr="00043690">
        <w:rPr>
          <w:iCs/>
          <w:color w:val="000000" w:themeColor="text1"/>
          <w:sz w:val="22"/>
          <w:szCs w:val="22"/>
        </w:rPr>
        <w:t>2025</w:t>
      </w:r>
      <w:proofErr w:type="gramEnd"/>
      <w:r w:rsidRPr="00043690">
        <w:rPr>
          <w:iCs/>
          <w:color w:val="000000" w:themeColor="text1"/>
          <w:sz w:val="22"/>
          <w:szCs w:val="22"/>
        </w:rPr>
        <w:t xml:space="preserve"> to avoid inadvertently creating an unachievable compliance deadline based on the anticipated approval date of PGRR115.</w:t>
      </w:r>
      <w:r w:rsidR="00963A01">
        <w:rPr>
          <w:iCs/>
          <w:color w:val="000000" w:themeColor="text1"/>
          <w:sz w:val="22"/>
          <w:szCs w:val="22"/>
        </w:rPr>
        <w:t xml:space="preserve"> </w:t>
      </w:r>
    </w:p>
    <w:p w14:paraId="082A77F0" w14:textId="77777777" w:rsidR="00A3091D" w:rsidRPr="00043690" w:rsidRDefault="00A3091D" w:rsidP="00C1296A">
      <w:pPr>
        <w:jc w:val="both"/>
        <w:rPr>
          <w:iCs/>
          <w:color w:val="000000" w:themeColor="text1"/>
          <w:sz w:val="22"/>
          <w:szCs w:val="22"/>
        </w:rPr>
      </w:pPr>
    </w:p>
    <w:p w14:paraId="6BB5AE03" w14:textId="69D04707" w:rsidR="000D036A" w:rsidRDefault="00C1296A" w:rsidP="00C1296A">
      <w:pPr>
        <w:jc w:val="both"/>
        <w:rPr>
          <w:iCs/>
          <w:color w:val="000000" w:themeColor="text1"/>
          <w:sz w:val="22"/>
          <w:szCs w:val="22"/>
        </w:rPr>
      </w:pPr>
      <w:r>
        <w:rPr>
          <w:b/>
          <w:bCs/>
          <w:iCs/>
          <w:color w:val="000000" w:themeColor="text1"/>
          <w:sz w:val="22"/>
          <w:szCs w:val="22"/>
        </w:rPr>
        <w:t xml:space="preserve">Mr. Bonskowski moved </w:t>
      </w:r>
      <w:bookmarkStart w:id="20" w:name="_Hlk195202257"/>
      <w:r>
        <w:rPr>
          <w:b/>
          <w:bCs/>
          <w:iCs/>
          <w:color w:val="000000" w:themeColor="text1"/>
          <w:sz w:val="22"/>
          <w:szCs w:val="22"/>
        </w:rPr>
        <w:t xml:space="preserve">to </w:t>
      </w:r>
      <w:r w:rsidRPr="006642BB">
        <w:rPr>
          <w:b/>
          <w:bCs/>
          <w:iCs/>
          <w:color w:val="000000" w:themeColor="text1"/>
          <w:sz w:val="22"/>
          <w:szCs w:val="22"/>
        </w:rPr>
        <w:t xml:space="preserve">recommend approval of </w:t>
      </w:r>
      <w:r>
        <w:rPr>
          <w:b/>
          <w:bCs/>
          <w:iCs/>
          <w:color w:val="000000" w:themeColor="text1"/>
          <w:sz w:val="22"/>
          <w:szCs w:val="22"/>
        </w:rPr>
        <w:t xml:space="preserve">PGRR115 </w:t>
      </w:r>
      <w:r w:rsidRPr="006642BB">
        <w:rPr>
          <w:b/>
          <w:bCs/>
          <w:iCs/>
          <w:color w:val="000000" w:themeColor="text1"/>
          <w:sz w:val="22"/>
          <w:szCs w:val="22"/>
        </w:rPr>
        <w:t xml:space="preserve">as recommended by </w:t>
      </w:r>
      <w:r>
        <w:rPr>
          <w:b/>
          <w:bCs/>
          <w:iCs/>
          <w:color w:val="000000" w:themeColor="text1"/>
          <w:sz w:val="22"/>
          <w:szCs w:val="22"/>
        </w:rPr>
        <w:t>ROS</w:t>
      </w:r>
      <w:r w:rsidRPr="006642BB">
        <w:rPr>
          <w:b/>
          <w:bCs/>
          <w:iCs/>
          <w:color w:val="000000" w:themeColor="text1"/>
          <w:sz w:val="22"/>
          <w:szCs w:val="22"/>
        </w:rPr>
        <w:t xml:space="preserve"> in the 3/</w:t>
      </w:r>
      <w:r>
        <w:rPr>
          <w:b/>
          <w:bCs/>
          <w:iCs/>
          <w:color w:val="000000" w:themeColor="text1"/>
          <w:sz w:val="22"/>
          <w:szCs w:val="22"/>
        </w:rPr>
        <w:t>6</w:t>
      </w:r>
      <w:r w:rsidRPr="006642BB">
        <w:rPr>
          <w:b/>
          <w:bCs/>
          <w:iCs/>
          <w:color w:val="000000" w:themeColor="text1"/>
          <w:sz w:val="22"/>
          <w:szCs w:val="22"/>
        </w:rPr>
        <w:t>/25 PRS Report as revised by TAC</w:t>
      </w:r>
      <w:bookmarkEnd w:id="20"/>
      <w:r>
        <w:rPr>
          <w:b/>
          <w:bCs/>
          <w:iCs/>
          <w:color w:val="000000" w:themeColor="text1"/>
          <w:sz w:val="22"/>
          <w:szCs w:val="22"/>
        </w:rPr>
        <w:t xml:space="preserve">.  </w:t>
      </w:r>
      <w:r w:rsidR="004B57CE">
        <w:rPr>
          <w:b/>
          <w:bCs/>
          <w:iCs/>
          <w:color w:val="000000" w:themeColor="text1"/>
          <w:sz w:val="22"/>
          <w:szCs w:val="22"/>
        </w:rPr>
        <w:t xml:space="preserve">Martha </w:t>
      </w:r>
      <w:r w:rsidR="00412F20">
        <w:rPr>
          <w:b/>
          <w:bCs/>
          <w:iCs/>
          <w:color w:val="000000" w:themeColor="text1"/>
          <w:sz w:val="22"/>
          <w:szCs w:val="22"/>
        </w:rPr>
        <w:t>H</w:t>
      </w:r>
      <w:r w:rsidR="0066050E">
        <w:rPr>
          <w:b/>
          <w:bCs/>
          <w:iCs/>
          <w:color w:val="000000" w:themeColor="text1"/>
          <w:sz w:val="22"/>
          <w:szCs w:val="22"/>
        </w:rPr>
        <w:t>en</w:t>
      </w:r>
      <w:r w:rsidR="00412F20">
        <w:rPr>
          <w:b/>
          <w:bCs/>
          <w:iCs/>
          <w:color w:val="000000" w:themeColor="text1"/>
          <w:sz w:val="22"/>
          <w:szCs w:val="22"/>
        </w:rPr>
        <w:t xml:space="preserve">son </w:t>
      </w:r>
      <w:r>
        <w:rPr>
          <w:b/>
          <w:bCs/>
          <w:iCs/>
          <w:color w:val="000000" w:themeColor="text1"/>
          <w:sz w:val="22"/>
          <w:szCs w:val="22"/>
        </w:rPr>
        <w:t xml:space="preserve">seconded the motion.  </w:t>
      </w:r>
      <w:r w:rsidR="00043690">
        <w:rPr>
          <w:iCs/>
          <w:color w:val="000000" w:themeColor="text1"/>
          <w:sz w:val="22"/>
          <w:szCs w:val="22"/>
        </w:rPr>
        <w:t xml:space="preserve">Some participants </w:t>
      </w:r>
      <w:r w:rsidR="00963A01">
        <w:rPr>
          <w:iCs/>
          <w:color w:val="000000" w:themeColor="text1"/>
          <w:sz w:val="22"/>
          <w:szCs w:val="22"/>
        </w:rPr>
        <w:t xml:space="preserve">expressed concern for </w:t>
      </w:r>
      <w:r w:rsidR="00A26618">
        <w:rPr>
          <w:iCs/>
          <w:color w:val="000000" w:themeColor="text1"/>
          <w:sz w:val="22"/>
          <w:szCs w:val="22"/>
        </w:rPr>
        <w:t>concepts in PGRR115</w:t>
      </w:r>
      <w:r w:rsidR="0031644E">
        <w:rPr>
          <w:iCs/>
          <w:color w:val="000000" w:themeColor="text1"/>
          <w:sz w:val="22"/>
          <w:szCs w:val="22"/>
        </w:rPr>
        <w:t xml:space="preserve"> and requested additional time to review</w:t>
      </w:r>
      <w:r w:rsidR="001C0603">
        <w:rPr>
          <w:iCs/>
          <w:color w:val="000000" w:themeColor="text1"/>
          <w:sz w:val="22"/>
          <w:szCs w:val="22"/>
        </w:rPr>
        <w:t xml:space="preserve"> the issues</w:t>
      </w:r>
      <w:r w:rsidR="0031644E">
        <w:rPr>
          <w:iCs/>
          <w:color w:val="000000" w:themeColor="text1"/>
          <w:sz w:val="22"/>
          <w:szCs w:val="22"/>
        </w:rPr>
        <w:t xml:space="preserve">.  </w:t>
      </w:r>
      <w:r w:rsidR="000D036A" w:rsidRPr="000D036A">
        <w:rPr>
          <w:iCs/>
          <w:color w:val="000000" w:themeColor="text1"/>
          <w:sz w:val="22"/>
          <w:szCs w:val="22"/>
        </w:rPr>
        <w:t>In response to participants concerns</w:t>
      </w:r>
      <w:r w:rsidR="00AF6849">
        <w:rPr>
          <w:iCs/>
          <w:color w:val="000000" w:themeColor="text1"/>
          <w:sz w:val="22"/>
          <w:szCs w:val="22"/>
        </w:rPr>
        <w:t xml:space="preserve">, </w:t>
      </w:r>
      <w:r w:rsidR="0031644E">
        <w:rPr>
          <w:iCs/>
          <w:color w:val="000000" w:themeColor="text1"/>
          <w:sz w:val="22"/>
          <w:szCs w:val="22"/>
        </w:rPr>
        <w:t xml:space="preserve">Bill Blevins </w:t>
      </w:r>
      <w:r w:rsidR="00AF6849" w:rsidRPr="00AF6849">
        <w:rPr>
          <w:iCs/>
          <w:color w:val="000000" w:themeColor="text1"/>
          <w:sz w:val="22"/>
          <w:szCs w:val="22"/>
        </w:rPr>
        <w:t>reiterated the need for PGRR115 as an important first step in formalization of the interconnection process for Large Loads</w:t>
      </w:r>
      <w:r w:rsidR="00AF6849">
        <w:rPr>
          <w:iCs/>
          <w:color w:val="000000" w:themeColor="text1"/>
          <w:sz w:val="22"/>
          <w:szCs w:val="22"/>
        </w:rPr>
        <w:t xml:space="preserve">.  Mr. Agee </w:t>
      </w:r>
      <w:ins w:id="21" w:author="Ned Bonskowski" w:date="2025-04-22T12:59:00Z" w16du:dateUtc="2025-04-22T17:59:00Z">
        <w:r w:rsidR="00BA5A84">
          <w:rPr>
            <w:iCs/>
            <w:color w:val="000000" w:themeColor="text1"/>
            <w:sz w:val="22"/>
            <w:szCs w:val="22"/>
          </w:rPr>
          <w:t xml:space="preserve">Springer </w:t>
        </w:r>
      </w:ins>
      <w:r w:rsidR="000D036A" w:rsidRPr="000D036A">
        <w:rPr>
          <w:iCs/>
          <w:color w:val="000000" w:themeColor="text1"/>
          <w:sz w:val="22"/>
          <w:szCs w:val="22"/>
        </w:rPr>
        <w:t>committed to working with stakeholders on subsequent Revision Request(s) to clarify/improve the process.</w:t>
      </w:r>
    </w:p>
    <w:p w14:paraId="721FFFE3" w14:textId="77777777" w:rsidR="000D036A" w:rsidRDefault="000D036A" w:rsidP="00C1296A">
      <w:pPr>
        <w:jc w:val="both"/>
        <w:rPr>
          <w:iCs/>
          <w:color w:val="000000" w:themeColor="text1"/>
          <w:sz w:val="22"/>
          <w:szCs w:val="22"/>
        </w:rPr>
      </w:pPr>
    </w:p>
    <w:p w14:paraId="43158D40" w14:textId="68776B0C" w:rsidR="00C1296A" w:rsidRPr="00C1296A" w:rsidRDefault="00412F20" w:rsidP="000212C9">
      <w:pPr>
        <w:jc w:val="both"/>
        <w:rPr>
          <w:b/>
          <w:bCs/>
          <w:color w:val="000000" w:themeColor="text1"/>
          <w:sz w:val="22"/>
          <w:szCs w:val="22"/>
        </w:rPr>
      </w:pPr>
      <w:r>
        <w:rPr>
          <w:b/>
          <w:bCs/>
          <w:color w:val="000000" w:themeColor="text1"/>
          <w:sz w:val="22"/>
          <w:szCs w:val="22"/>
        </w:rPr>
        <w:t xml:space="preserve">Eric Schubert moved </w:t>
      </w:r>
      <w:r w:rsidR="00C1296A">
        <w:rPr>
          <w:b/>
          <w:bCs/>
          <w:color w:val="000000" w:themeColor="text1"/>
          <w:sz w:val="22"/>
          <w:szCs w:val="22"/>
        </w:rPr>
        <w:t xml:space="preserve">to table PGRR115.  </w:t>
      </w:r>
      <w:r>
        <w:rPr>
          <w:b/>
          <w:bCs/>
          <w:color w:val="000000" w:themeColor="text1"/>
          <w:sz w:val="22"/>
          <w:szCs w:val="22"/>
        </w:rPr>
        <w:t xml:space="preserve">Garret Kent seconded the motion.  </w:t>
      </w:r>
      <w:r w:rsidR="00C1296A">
        <w:rPr>
          <w:b/>
          <w:bCs/>
          <w:color w:val="000000" w:themeColor="text1"/>
          <w:sz w:val="22"/>
          <w:szCs w:val="22"/>
        </w:rPr>
        <w:t xml:space="preserve">The motion failed with 25 objections from the Consumer (3) (Residential Consumer, OPUC, City of Eastland), Cooperative (4) (GSEC, LCRA, STEC, and Brazos), Independent Generator (3) (Engie, Jupiter Power, Vistra), </w:t>
      </w:r>
      <w:r>
        <w:rPr>
          <w:b/>
          <w:bCs/>
          <w:color w:val="000000" w:themeColor="text1"/>
          <w:sz w:val="22"/>
          <w:szCs w:val="22"/>
        </w:rPr>
        <w:t>Independent Power Marketer (IPM) (3) (Tenaska, Morgan Stanley, SENA), IREP</w:t>
      </w:r>
      <w:r w:rsidR="0066050E">
        <w:rPr>
          <w:b/>
          <w:bCs/>
          <w:color w:val="000000" w:themeColor="text1"/>
          <w:sz w:val="22"/>
          <w:szCs w:val="22"/>
        </w:rPr>
        <w:t xml:space="preserve"> </w:t>
      </w:r>
      <w:r>
        <w:rPr>
          <w:b/>
          <w:bCs/>
          <w:color w:val="000000" w:themeColor="text1"/>
          <w:sz w:val="22"/>
          <w:szCs w:val="22"/>
        </w:rPr>
        <w:t>(4) (Reliant, Rhythm Ops, APG&amp;E, Demand Control 2), Investor Owned Utility (IOU) (4) (TNMP, CNP, AEPSC, Oncor), and Municipal (4) (GP&amp;L, DME, CPS Energy, Austin Energy) Market Segments and one abstention from the Consumer (City of Dallas)</w:t>
      </w:r>
      <w:r w:rsidR="00713D91">
        <w:rPr>
          <w:b/>
          <w:bCs/>
          <w:color w:val="000000" w:themeColor="text1"/>
          <w:sz w:val="22"/>
          <w:szCs w:val="22"/>
        </w:rPr>
        <w:t xml:space="preserve"> Market Segment</w:t>
      </w:r>
      <w:r>
        <w:rPr>
          <w:b/>
          <w:bCs/>
          <w:color w:val="000000" w:themeColor="text1"/>
          <w:sz w:val="22"/>
          <w:szCs w:val="22"/>
        </w:rPr>
        <w:t xml:space="preserve">.  </w:t>
      </w:r>
      <w:r w:rsidRPr="00DB4290">
        <w:rPr>
          <w:i/>
          <w:color w:val="000000" w:themeColor="text1"/>
          <w:sz w:val="22"/>
          <w:szCs w:val="22"/>
        </w:rPr>
        <w:t xml:space="preserve">(Please see ballot posted with Key Documents.)  </w:t>
      </w:r>
    </w:p>
    <w:p w14:paraId="75CF3B7A" w14:textId="77777777" w:rsidR="00480F42" w:rsidRDefault="00480F42" w:rsidP="000212C9">
      <w:pPr>
        <w:jc w:val="both"/>
        <w:rPr>
          <w:i/>
          <w:iCs/>
          <w:color w:val="000000" w:themeColor="text1"/>
          <w:sz w:val="22"/>
          <w:szCs w:val="22"/>
        </w:rPr>
      </w:pPr>
    </w:p>
    <w:p w14:paraId="13D724EB" w14:textId="4DBBE34B" w:rsidR="00412F20" w:rsidRPr="006642BB" w:rsidRDefault="00412F20" w:rsidP="00412F20">
      <w:pPr>
        <w:jc w:val="both"/>
        <w:rPr>
          <w:b/>
          <w:bCs/>
          <w:iCs/>
          <w:color w:val="000000" w:themeColor="text1"/>
          <w:sz w:val="22"/>
          <w:szCs w:val="22"/>
        </w:rPr>
      </w:pPr>
      <w:r w:rsidRPr="00412F20">
        <w:rPr>
          <w:b/>
          <w:bCs/>
          <w:color w:val="000000" w:themeColor="text1"/>
          <w:sz w:val="22"/>
          <w:szCs w:val="22"/>
        </w:rPr>
        <w:t>The original motion to recommend approval of PGRR115 as recommended by ROS in the 3/6/25 PRS Report as revised by TAC carried</w:t>
      </w:r>
      <w:r w:rsidRPr="00DB4290">
        <w:rPr>
          <w:b/>
          <w:color w:val="000000" w:themeColor="text1"/>
          <w:sz w:val="22"/>
          <w:szCs w:val="22"/>
        </w:rPr>
        <w:t xml:space="preserve"> </w:t>
      </w:r>
      <w:r>
        <w:rPr>
          <w:b/>
          <w:color w:val="000000" w:themeColor="text1"/>
          <w:sz w:val="22"/>
          <w:szCs w:val="22"/>
        </w:rPr>
        <w:t>with three abstentions from the Consumer (2)</w:t>
      </w:r>
      <w:r w:rsidRPr="00C1296A">
        <w:t xml:space="preserve"> </w:t>
      </w:r>
      <w:r w:rsidRPr="00C1296A">
        <w:rPr>
          <w:b/>
          <w:color w:val="000000" w:themeColor="text1"/>
          <w:sz w:val="22"/>
          <w:szCs w:val="22"/>
        </w:rPr>
        <w:t xml:space="preserve">(CMC Steel, </w:t>
      </w:r>
      <w:r w:rsidRPr="00C1296A">
        <w:rPr>
          <w:b/>
          <w:color w:val="000000" w:themeColor="text1"/>
          <w:sz w:val="22"/>
          <w:szCs w:val="22"/>
        </w:rPr>
        <w:lastRenderedPageBreak/>
        <w:t>Lyondell Chemical)</w:t>
      </w:r>
      <w:r>
        <w:rPr>
          <w:b/>
          <w:color w:val="000000" w:themeColor="text1"/>
          <w:sz w:val="22"/>
          <w:szCs w:val="22"/>
        </w:rPr>
        <w:t xml:space="preserve"> and Independent Generator (Calpine)</w:t>
      </w:r>
      <w:r w:rsidR="00610FBD">
        <w:rPr>
          <w:b/>
          <w:color w:val="000000" w:themeColor="text1"/>
          <w:sz w:val="22"/>
          <w:szCs w:val="22"/>
        </w:rPr>
        <w:t xml:space="preserve"> Market Segment</w:t>
      </w:r>
      <w:r w:rsidRPr="00C1296A">
        <w:rPr>
          <w:b/>
          <w:color w:val="000000" w:themeColor="text1"/>
          <w:sz w:val="22"/>
          <w:szCs w:val="22"/>
        </w:rPr>
        <w:t xml:space="preserve">.  </w:t>
      </w:r>
      <w:bookmarkStart w:id="22" w:name="_Hlk195279730"/>
      <w:r w:rsidRPr="00DB4290">
        <w:rPr>
          <w:i/>
          <w:color w:val="000000" w:themeColor="text1"/>
          <w:sz w:val="22"/>
          <w:szCs w:val="22"/>
        </w:rPr>
        <w:t xml:space="preserve">(Please see ballot posted with Key Documents.)  </w:t>
      </w:r>
    </w:p>
    <w:bookmarkEnd w:id="22"/>
    <w:p w14:paraId="233147E7" w14:textId="77777777" w:rsidR="00B25D05" w:rsidRDefault="00B25D05" w:rsidP="000212C9">
      <w:pPr>
        <w:jc w:val="both"/>
        <w:rPr>
          <w:i/>
          <w:iCs/>
          <w:color w:val="000000" w:themeColor="text1"/>
          <w:sz w:val="22"/>
          <w:szCs w:val="22"/>
        </w:rPr>
      </w:pPr>
    </w:p>
    <w:p w14:paraId="2477390D" w14:textId="656D0A4E" w:rsidR="00CE583B" w:rsidRPr="00480F42" w:rsidRDefault="00480F42" w:rsidP="000212C9">
      <w:pPr>
        <w:jc w:val="both"/>
        <w:rPr>
          <w:i/>
          <w:iCs/>
          <w:color w:val="000000" w:themeColor="text1"/>
          <w:sz w:val="22"/>
          <w:szCs w:val="22"/>
        </w:rPr>
      </w:pPr>
      <w:r w:rsidRPr="006642BB">
        <w:rPr>
          <w:i/>
          <w:iCs/>
          <w:color w:val="000000" w:themeColor="text1"/>
          <w:sz w:val="22"/>
          <w:szCs w:val="22"/>
        </w:rPr>
        <w:t>Reconsideration of PGRR115</w:t>
      </w:r>
      <w:r w:rsidR="001B79C3" w:rsidRPr="006642BB">
        <w:rPr>
          <w:i/>
          <w:iCs/>
          <w:color w:val="000000" w:themeColor="text1"/>
          <w:sz w:val="22"/>
          <w:szCs w:val="22"/>
        </w:rPr>
        <w:t xml:space="preserve"> </w:t>
      </w:r>
    </w:p>
    <w:p w14:paraId="7336D549" w14:textId="0733EDBA" w:rsidR="006642BB" w:rsidRDefault="006642BB" w:rsidP="001B79C3">
      <w:pPr>
        <w:jc w:val="both"/>
        <w:rPr>
          <w:color w:val="000000" w:themeColor="text1"/>
          <w:sz w:val="22"/>
          <w:szCs w:val="22"/>
        </w:rPr>
      </w:pPr>
      <w:bookmarkStart w:id="23" w:name="_Hlk195200477"/>
      <w:proofErr w:type="gramStart"/>
      <w:r>
        <w:rPr>
          <w:color w:val="000000" w:themeColor="text1"/>
          <w:sz w:val="22"/>
          <w:szCs w:val="22"/>
        </w:rPr>
        <w:t>In light of</w:t>
      </w:r>
      <w:proofErr w:type="gramEnd"/>
      <w:r>
        <w:rPr>
          <w:color w:val="000000" w:themeColor="text1"/>
          <w:sz w:val="22"/>
          <w:szCs w:val="22"/>
        </w:rPr>
        <w:t xml:space="preserve"> additional clarifications identified following the original motion on </w:t>
      </w:r>
      <w:r w:rsidR="009233BD">
        <w:rPr>
          <w:color w:val="000000" w:themeColor="text1"/>
          <w:sz w:val="22"/>
          <w:szCs w:val="22"/>
        </w:rPr>
        <w:t xml:space="preserve">PGRR115 and the original motion on </w:t>
      </w:r>
      <w:r w:rsidR="00C1296A">
        <w:rPr>
          <w:color w:val="000000" w:themeColor="text1"/>
          <w:sz w:val="22"/>
          <w:szCs w:val="22"/>
        </w:rPr>
        <w:t>NPRR1234</w:t>
      </w:r>
      <w:r w:rsidR="009233BD">
        <w:rPr>
          <w:color w:val="000000" w:themeColor="text1"/>
          <w:sz w:val="22"/>
          <w:szCs w:val="22"/>
        </w:rPr>
        <w:t>, M</w:t>
      </w:r>
      <w:r w:rsidR="002A46E7">
        <w:rPr>
          <w:color w:val="000000" w:themeColor="text1"/>
          <w:sz w:val="22"/>
          <w:szCs w:val="22"/>
        </w:rPr>
        <w:t>arket Participants</w:t>
      </w:r>
      <w:r>
        <w:rPr>
          <w:color w:val="000000" w:themeColor="text1"/>
          <w:sz w:val="22"/>
          <w:szCs w:val="22"/>
        </w:rPr>
        <w:t xml:space="preserve"> took up the motion to reconsider NPRR1234 and PGRR115.  This item</w:t>
      </w:r>
      <w:r w:rsidR="009233BD">
        <w:rPr>
          <w:color w:val="000000" w:themeColor="text1"/>
          <w:sz w:val="22"/>
          <w:szCs w:val="22"/>
        </w:rPr>
        <w:t xml:space="preserve"> and the subsequent motion on PGRR115</w:t>
      </w:r>
      <w:r>
        <w:rPr>
          <w:color w:val="000000" w:themeColor="text1"/>
          <w:sz w:val="22"/>
          <w:szCs w:val="22"/>
        </w:rPr>
        <w:t xml:space="preserve"> </w:t>
      </w:r>
      <w:proofErr w:type="gramStart"/>
      <w:r>
        <w:rPr>
          <w:color w:val="000000" w:themeColor="text1"/>
          <w:sz w:val="22"/>
          <w:szCs w:val="22"/>
        </w:rPr>
        <w:t>is</w:t>
      </w:r>
      <w:proofErr w:type="gramEnd"/>
      <w:r>
        <w:rPr>
          <w:color w:val="000000" w:themeColor="text1"/>
          <w:sz w:val="22"/>
          <w:szCs w:val="22"/>
        </w:rPr>
        <w:t xml:space="preserve"> considered </w:t>
      </w:r>
      <w:r w:rsidR="00554F2D">
        <w:rPr>
          <w:color w:val="000000" w:themeColor="text1"/>
          <w:sz w:val="22"/>
          <w:szCs w:val="22"/>
        </w:rPr>
        <w:t xml:space="preserve">with NPRR1234 </w:t>
      </w:r>
      <w:r>
        <w:rPr>
          <w:color w:val="000000" w:themeColor="text1"/>
          <w:sz w:val="22"/>
          <w:szCs w:val="22"/>
        </w:rPr>
        <w:t xml:space="preserve">under the </w:t>
      </w:r>
      <w:hyperlink w:anchor="PGRR115" w:history="1">
        <w:r w:rsidRPr="00554F2D">
          <w:rPr>
            <w:rStyle w:val="Hyperlink"/>
            <w:sz w:val="22"/>
            <w:szCs w:val="22"/>
          </w:rPr>
          <w:t>PRS Report above</w:t>
        </w:r>
      </w:hyperlink>
      <w:r>
        <w:rPr>
          <w:color w:val="000000" w:themeColor="text1"/>
          <w:sz w:val="22"/>
          <w:szCs w:val="22"/>
        </w:rPr>
        <w:t xml:space="preserve">.  </w:t>
      </w:r>
    </w:p>
    <w:bookmarkEnd w:id="23"/>
    <w:p w14:paraId="0E24D25B" w14:textId="77777777" w:rsidR="006642BB" w:rsidRDefault="006642BB" w:rsidP="006642BB">
      <w:pPr>
        <w:jc w:val="both"/>
        <w:rPr>
          <w:b/>
          <w:bCs/>
          <w:color w:val="000000" w:themeColor="text1"/>
          <w:sz w:val="22"/>
          <w:szCs w:val="22"/>
        </w:rPr>
      </w:pPr>
    </w:p>
    <w:p w14:paraId="13D4D6B4" w14:textId="216D0945" w:rsidR="00A26618" w:rsidRDefault="00A26618" w:rsidP="000212C9">
      <w:pPr>
        <w:jc w:val="both"/>
        <w:rPr>
          <w:i/>
          <w:iCs/>
          <w:color w:val="000000" w:themeColor="text1"/>
          <w:sz w:val="22"/>
          <w:szCs w:val="22"/>
        </w:rPr>
      </w:pPr>
      <w:r w:rsidRPr="00A26618">
        <w:rPr>
          <w:i/>
          <w:iCs/>
          <w:color w:val="000000" w:themeColor="text1"/>
          <w:sz w:val="22"/>
          <w:szCs w:val="22"/>
        </w:rPr>
        <w:t>PGRR119, Stability Constraint Modeling Assumptions in the Regional Transmission Plan</w:t>
      </w:r>
    </w:p>
    <w:p w14:paraId="33DF9781" w14:textId="77777777" w:rsidR="00C74DF5" w:rsidRPr="00150EBE" w:rsidRDefault="00C74DF5" w:rsidP="00C74DF5">
      <w:pPr>
        <w:jc w:val="both"/>
        <w:rPr>
          <w:color w:val="000000" w:themeColor="text1"/>
          <w:sz w:val="22"/>
          <w:szCs w:val="22"/>
        </w:rPr>
      </w:pPr>
      <w:r w:rsidRPr="00C74DF5">
        <w:rPr>
          <w:color w:val="000000" w:themeColor="text1"/>
          <w:sz w:val="22"/>
          <w:szCs w:val="22"/>
        </w:rPr>
        <w:t xml:space="preserve">Ms. Smith noted this item could be considered in the </w:t>
      </w:r>
      <w:hyperlink w:anchor="Combined_Ballot" w:tooltip="Combined Ballot" w:history="1">
        <w:r w:rsidRPr="00C74DF5">
          <w:rPr>
            <w:rStyle w:val="Hyperlink"/>
            <w:sz w:val="22"/>
            <w:szCs w:val="22"/>
          </w:rPr>
          <w:t>Combined Ballot</w:t>
        </w:r>
      </w:hyperlink>
      <w:r w:rsidRPr="00C74DF5">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71C40BB9" w14:textId="77777777" w:rsidR="00480F42" w:rsidRPr="00480F42" w:rsidRDefault="00480F42" w:rsidP="000212C9">
      <w:pPr>
        <w:jc w:val="both"/>
        <w:rPr>
          <w:color w:val="000000" w:themeColor="text1"/>
          <w:sz w:val="22"/>
          <w:szCs w:val="22"/>
          <w:highlight w:val="lightGray"/>
        </w:rPr>
      </w:pPr>
    </w:p>
    <w:p w14:paraId="148A0845" w14:textId="77777777" w:rsidR="00EA4DFC" w:rsidRDefault="00EA4DFC" w:rsidP="002949EE">
      <w:pPr>
        <w:jc w:val="both"/>
        <w:rPr>
          <w:color w:val="000000" w:themeColor="text1"/>
          <w:sz w:val="22"/>
          <w:szCs w:val="22"/>
          <w:u w:val="single"/>
        </w:rPr>
      </w:pPr>
    </w:p>
    <w:p w14:paraId="3CC2015A" w14:textId="0CF0FF97" w:rsidR="00C96371" w:rsidRPr="00CE583B" w:rsidRDefault="00A34E8E" w:rsidP="002949EE">
      <w:pPr>
        <w:jc w:val="both"/>
        <w:rPr>
          <w:color w:val="000000" w:themeColor="text1"/>
          <w:sz w:val="22"/>
          <w:szCs w:val="22"/>
          <w:u w:val="single"/>
        </w:rPr>
      </w:pPr>
      <w:r w:rsidRPr="00CE583B">
        <w:rPr>
          <w:color w:val="000000" w:themeColor="text1"/>
          <w:sz w:val="22"/>
          <w:szCs w:val="22"/>
          <w:u w:val="single"/>
        </w:rPr>
        <w:t>W</w:t>
      </w:r>
      <w:r w:rsidR="00716516" w:rsidRPr="00CE583B">
        <w:rPr>
          <w:color w:val="000000" w:themeColor="text1"/>
          <w:sz w:val="22"/>
          <w:szCs w:val="22"/>
          <w:u w:val="single"/>
        </w:rPr>
        <w:t>holesale Market Subcommittee (W</w:t>
      </w:r>
      <w:r w:rsidR="00451D3E" w:rsidRPr="00CE583B">
        <w:rPr>
          <w:color w:val="000000" w:themeColor="text1"/>
          <w:sz w:val="22"/>
          <w:szCs w:val="22"/>
          <w:u w:val="single"/>
        </w:rPr>
        <w:t>MS</w:t>
      </w:r>
      <w:r w:rsidR="00716516" w:rsidRPr="00CE583B">
        <w:rPr>
          <w:color w:val="000000" w:themeColor="text1"/>
          <w:sz w:val="22"/>
          <w:szCs w:val="22"/>
          <w:u w:val="single"/>
        </w:rPr>
        <w:t>)</w:t>
      </w:r>
      <w:r w:rsidR="00451D3E" w:rsidRPr="00CE583B">
        <w:rPr>
          <w:color w:val="000000" w:themeColor="text1"/>
          <w:sz w:val="22"/>
          <w:szCs w:val="22"/>
          <w:u w:val="single"/>
        </w:rPr>
        <w:t xml:space="preserve"> Report (see Key Documents)</w:t>
      </w:r>
      <w:r w:rsidR="00FB7193" w:rsidRPr="00CE583B">
        <w:rPr>
          <w:color w:val="000000" w:themeColor="text1"/>
          <w:sz w:val="22"/>
          <w:szCs w:val="22"/>
          <w:u w:val="single"/>
        </w:rPr>
        <w:t xml:space="preserve">  </w:t>
      </w:r>
    </w:p>
    <w:p w14:paraId="3795A021" w14:textId="5B825242" w:rsidR="0067514D" w:rsidRPr="0006144F" w:rsidRDefault="0006144F" w:rsidP="002949EE">
      <w:pPr>
        <w:jc w:val="both"/>
        <w:rPr>
          <w:color w:val="000000" w:themeColor="text1"/>
          <w:sz w:val="22"/>
          <w:szCs w:val="22"/>
        </w:rPr>
      </w:pPr>
      <w:r>
        <w:rPr>
          <w:color w:val="000000" w:themeColor="text1"/>
          <w:sz w:val="22"/>
          <w:szCs w:val="22"/>
        </w:rPr>
        <w:t xml:space="preserve">Mr. </w:t>
      </w:r>
      <w:r w:rsidR="00226160" w:rsidRPr="00CE583B">
        <w:rPr>
          <w:color w:val="000000" w:themeColor="text1"/>
          <w:sz w:val="22"/>
          <w:szCs w:val="22"/>
        </w:rPr>
        <w:t xml:space="preserve">Holt </w:t>
      </w:r>
      <w:r w:rsidR="0052576A" w:rsidRPr="00CE583B">
        <w:rPr>
          <w:color w:val="000000" w:themeColor="text1"/>
          <w:sz w:val="22"/>
          <w:szCs w:val="22"/>
        </w:rPr>
        <w:t>reviewed WMS activities</w:t>
      </w:r>
      <w:r w:rsidR="001E15A9">
        <w:rPr>
          <w:color w:val="000000" w:themeColor="text1"/>
          <w:sz w:val="22"/>
          <w:szCs w:val="22"/>
        </w:rPr>
        <w:t xml:space="preserve">, including the </w:t>
      </w:r>
      <w:r w:rsidR="001E15A9" w:rsidRPr="001E15A9">
        <w:rPr>
          <w:color w:val="000000" w:themeColor="text1"/>
          <w:sz w:val="22"/>
          <w:szCs w:val="22"/>
        </w:rPr>
        <w:t>Aggregate Distributed Energy Resource (ADER) Pilot Program</w:t>
      </w:r>
      <w:r w:rsidR="001E15A9">
        <w:rPr>
          <w:color w:val="000000" w:themeColor="text1"/>
          <w:sz w:val="22"/>
          <w:szCs w:val="22"/>
        </w:rPr>
        <w:t xml:space="preserve">.  Mr. Holt noted the concerns raised regarding third party aggregation of </w:t>
      </w:r>
      <w:r w:rsidR="00EB06B2">
        <w:rPr>
          <w:color w:val="000000" w:themeColor="text1"/>
          <w:sz w:val="22"/>
          <w:szCs w:val="22"/>
        </w:rPr>
        <w:t>n</w:t>
      </w:r>
      <w:r w:rsidRPr="0006144F">
        <w:rPr>
          <w:color w:val="000000" w:themeColor="text1"/>
          <w:sz w:val="22"/>
          <w:szCs w:val="22"/>
        </w:rPr>
        <w:t>on-</w:t>
      </w:r>
      <w:r w:rsidR="00EB06B2">
        <w:rPr>
          <w:color w:val="000000" w:themeColor="text1"/>
          <w:sz w:val="22"/>
          <w:szCs w:val="22"/>
        </w:rPr>
        <w:t>c</w:t>
      </w:r>
      <w:r w:rsidRPr="0006144F">
        <w:rPr>
          <w:color w:val="000000" w:themeColor="text1"/>
          <w:sz w:val="22"/>
          <w:szCs w:val="22"/>
        </w:rPr>
        <w:t xml:space="preserve">ontrollable Load Resources </w:t>
      </w:r>
      <w:r w:rsidR="001E15A9">
        <w:rPr>
          <w:color w:val="000000" w:themeColor="text1"/>
          <w:sz w:val="22"/>
          <w:szCs w:val="22"/>
        </w:rPr>
        <w:t xml:space="preserve">and requested interested parties bring forth revised language for consideration at the </w:t>
      </w:r>
      <w:r w:rsidR="001E15A9" w:rsidRPr="0006144F">
        <w:rPr>
          <w:color w:val="000000" w:themeColor="text1"/>
          <w:sz w:val="22"/>
          <w:szCs w:val="22"/>
        </w:rPr>
        <w:t xml:space="preserve">April </w:t>
      </w:r>
      <w:r w:rsidRPr="0006144F">
        <w:rPr>
          <w:color w:val="000000" w:themeColor="text1"/>
          <w:sz w:val="22"/>
          <w:szCs w:val="22"/>
        </w:rPr>
        <w:t xml:space="preserve">2 </w:t>
      </w:r>
      <w:r w:rsidR="001E15A9" w:rsidRPr="0006144F">
        <w:rPr>
          <w:color w:val="000000" w:themeColor="text1"/>
          <w:sz w:val="22"/>
          <w:szCs w:val="22"/>
        </w:rPr>
        <w:t xml:space="preserve">or May </w:t>
      </w:r>
      <w:r w:rsidRPr="0006144F">
        <w:rPr>
          <w:color w:val="000000" w:themeColor="text1"/>
          <w:sz w:val="22"/>
          <w:szCs w:val="22"/>
        </w:rPr>
        <w:t xml:space="preserve">7, </w:t>
      </w:r>
      <w:proofErr w:type="gramStart"/>
      <w:r w:rsidRPr="0006144F">
        <w:rPr>
          <w:color w:val="000000" w:themeColor="text1"/>
          <w:sz w:val="22"/>
          <w:szCs w:val="22"/>
        </w:rPr>
        <w:t>2025</w:t>
      </w:r>
      <w:proofErr w:type="gramEnd"/>
      <w:r w:rsidRPr="0006144F">
        <w:rPr>
          <w:color w:val="000000" w:themeColor="text1"/>
          <w:sz w:val="22"/>
          <w:szCs w:val="22"/>
        </w:rPr>
        <w:t xml:space="preserve"> WMS meeting.  Mr. Holt </w:t>
      </w:r>
      <w:r w:rsidR="0067514D" w:rsidRPr="0006144F">
        <w:rPr>
          <w:color w:val="000000" w:themeColor="text1"/>
          <w:sz w:val="22"/>
          <w:szCs w:val="22"/>
        </w:rPr>
        <w:t xml:space="preserve">presented a Revision Request for TAC consideration.  </w:t>
      </w:r>
    </w:p>
    <w:p w14:paraId="0E1B4FD1" w14:textId="77777777" w:rsidR="0067514D" w:rsidRPr="0006144F" w:rsidRDefault="0067514D" w:rsidP="002949EE">
      <w:pPr>
        <w:jc w:val="both"/>
        <w:rPr>
          <w:color w:val="000000" w:themeColor="text1"/>
          <w:sz w:val="22"/>
          <w:szCs w:val="22"/>
        </w:rPr>
      </w:pPr>
    </w:p>
    <w:p w14:paraId="08EC87DE" w14:textId="5C422C1F" w:rsidR="00CE583B" w:rsidRPr="0006144F" w:rsidRDefault="00CE583B" w:rsidP="002949EE">
      <w:pPr>
        <w:jc w:val="both"/>
        <w:rPr>
          <w:i/>
          <w:iCs/>
          <w:color w:val="000000" w:themeColor="text1"/>
          <w:sz w:val="22"/>
          <w:szCs w:val="22"/>
        </w:rPr>
      </w:pPr>
      <w:r w:rsidRPr="0006144F">
        <w:rPr>
          <w:i/>
          <w:iCs/>
          <w:color w:val="000000" w:themeColor="text1"/>
          <w:sz w:val="22"/>
          <w:szCs w:val="22"/>
        </w:rPr>
        <w:t>SMOGRR028, Add Series Reactor Compensation Factors</w:t>
      </w:r>
    </w:p>
    <w:p w14:paraId="1AC31FBB" w14:textId="77777777" w:rsidR="0067514D" w:rsidRPr="00150EBE" w:rsidRDefault="0067514D" w:rsidP="0067514D">
      <w:pPr>
        <w:jc w:val="both"/>
        <w:rPr>
          <w:color w:val="000000" w:themeColor="text1"/>
          <w:sz w:val="22"/>
          <w:szCs w:val="22"/>
        </w:rPr>
      </w:pPr>
      <w:r w:rsidRPr="0006144F">
        <w:rPr>
          <w:color w:val="000000" w:themeColor="text1"/>
          <w:sz w:val="22"/>
          <w:szCs w:val="22"/>
        </w:rPr>
        <w:t xml:space="preserve">Ms. Smith noted this item could be considered in the </w:t>
      </w:r>
      <w:hyperlink w:anchor="Combined_Ballot" w:tooltip="Combined Ballot" w:history="1">
        <w:r w:rsidRPr="0006144F">
          <w:rPr>
            <w:rStyle w:val="Hyperlink"/>
            <w:sz w:val="22"/>
            <w:szCs w:val="22"/>
          </w:rPr>
          <w:t>Combined Ballot</w:t>
        </w:r>
      </w:hyperlink>
      <w:r w:rsidRPr="0006144F">
        <w:rPr>
          <w:color w:val="000000" w:themeColor="text1"/>
          <w:sz w:val="22"/>
          <w:szCs w:val="22"/>
        </w:rPr>
        <w:t>.</w:t>
      </w:r>
      <w:r w:rsidRPr="00150EBE">
        <w:rPr>
          <w:color w:val="000000" w:themeColor="text1"/>
          <w:sz w:val="22"/>
          <w:szCs w:val="22"/>
        </w:rPr>
        <w:t xml:space="preserve"> </w:t>
      </w:r>
      <w:r w:rsidRPr="00150EBE">
        <w:rPr>
          <w:sz w:val="22"/>
          <w:szCs w:val="22"/>
        </w:rPr>
        <w:t xml:space="preserve"> </w:t>
      </w:r>
    </w:p>
    <w:p w14:paraId="55C0BEBE" w14:textId="77777777" w:rsidR="00716516" w:rsidRDefault="00716516" w:rsidP="002949EE">
      <w:pPr>
        <w:jc w:val="both"/>
        <w:rPr>
          <w:color w:val="000000" w:themeColor="text1"/>
          <w:sz w:val="22"/>
          <w:szCs w:val="22"/>
          <w:highlight w:val="lightGray"/>
        </w:rPr>
      </w:pPr>
    </w:p>
    <w:p w14:paraId="5D5FB206" w14:textId="77777777" w:rsidR="0006144F" w:rsidRPr="0067514D" w:rsidRDefault="0006144F" w:rsidP="002949EE">
      <w:pPr>
        <w:jc w:val="both"/>
        <w:rPr>
          <w:color w:val="000000" w:themeColor="text1"/>
          <w:sz w:val="22"/>
          <w:szCs w:val="22"/>
          <w:highlight w:val="lightGray"/>
        </w:rPr>
      </w:pPr>
    </w:p>
    <w:p w14:paraId="1F38F6E0" w14:textId="12F3B11F" w:rsidR="00716516" w:rsidRPr="00A97FC9" w:rsidRDefault="00D179F6" w:rsidP="002949EE">
      <w:pPr>
        <w:jc w:val="both"/>
        <w:rPr>
          <w:color w:val="000000" w:themeColor="text1"/>
          <w:sz w:val="22"/>
          <w:szCs w:val="22"/>
          <w:u w:val="single"/>
        </w:rPr>
      </w:pPr>
      <w:r w:rsidRPr="00A97FC9">
        <w:rPr>
          <w:color w:val="000000" w:themeColor="text1"/>
          <w:sz w:val="22"/>
          <w:szCs w:val="22"/>
          <w:u w:val="single"/>
        </w:rPr>
        <w:t>Large Flexible Load Task Force (LFLTF) Report (See Key Documents)</w:t>
      </w:r>
    </w:p>
    <w:p w14:paraId="617CE7CF" w14:textId="40E059DC" w:rsidR="00D179F6" w:rsidRPr="00A97FC9" w:rsidRDefault="00D179F6" w:rsidP="002949EE">
      <w:pPr>
        <w:jc w:val="both"/>
        <w:rPr>
          <w:i/>
          <w:iCs/>
          <w:color w:val="000000" w:themeColor="text1"/>
          <w:sz w:val="22"/>
          <w:szCs w:val="22"/>
        </w:rPr>
      </w:pPr>
      <w:r w:rsidRPr="00A97FC9">
        <w:rPr>
          <w:i/>
          <w:iCs/>
          <w:color w:val="000000" w:themeColor="text1"/>
          <w:sz w:val="22"/>
          <w:szCs w:val="22"/>
        </w:rPr>
        <w:t>LFLTF Charter</w:t>
      </w:r>
    </w:p>
    <w:p w14:paraId="18B767AB" w14:textId="42DB1694" w:rsidR="00D179F6" w:rsidRPr="00290010" w:rsidRDefault="00D7635B" w:rsidP="002949EE">
      <w:pPr>
        <w:jc w:val="both"/>
        <w:rPr>
          <w:color w:val="000000" w:themeColor="text1"/>
          <w:sz w:val="22"/>
          <w:szCs w:val="22"/>
        </w:rPr>
      </w:pPr>
      <w:r>
        <w:rPr>
          <w:color w:val="000000" w:themeColor="text1"/>
          <w:sz w:val="22"/>
          <w:szCs w:val="22"/>
        </w:rPr>
        <w:t xml:space="preserve">Mr. </w:t>
      </w:r>
      <w:r w:rsidR="00290010" w:rsidRPr="00A97FC9">
        <w:rPr>
          <w:color w:val="000000" w:themeColor="text1"/>
          <w:sz w:val="22"/>
          <w:szCs w:val="22"/>
        </w:rPr>
        <w:t>Blevins reviewed LFLTF activities</w:t>
      </w:r>
      <w:r w:rsidR="00290010">
        <w:rPr>
          <w:color w:val="000000" w:themeColor="text1"/>
          <w:sz w:val="22"/>
          <w:szCs w:val="22"/>
        </w:rPr>
        <w:t xml:space="preserve">, </w:t>
      </w:r>
      <w:r w:rsidR="00A97FC9">
        <w:rPr>
          <w:color w:val="000000" w:themeColor="text1"/>
          <w:sz w:val="22"/>
          <w:szCs w:val="22"/>
        </w:rPr>
        <w:t xml:space="preserve">highlighted </w:t>
      </w:r>
      <w:r w:rsidR="00290010">
        <w:rPr>
          <w:color w:val="000000" w:themeColor="text1"/>
          <w:sz w:val="22"/>
          <w:szCs w:val="22"/>
        </w:rPr>
        <w:t xml:space="preserve">potential scope changes to include removing the word “Flexible” </w:t>
      </w:r>
      <w:r w:rsidR="00A97FC9">
        <w:rPr>
          <w:color w:val="000000" w:themeColor="text1"/>
          <w:sz w:val="22"/>
          <w:szCs w:val="22"/>
        </w:rPr>
        <w:t xml:space="preserve">and moving to a working group, </w:t>
      </w:r>
      <w:r w:rsidR="00290010">
        <w:rPr>
          <w:color w:val="000000" w:themeColor="text1"/>
          <w:sz w:val="22"/>
          <w:szCs w:val="22"/>
        </w:rPr>
        <w:t>and</w:t>
      </w:r>
      <w:r w:rsidR="00A97FC9">
        <w:rPr>
          <w:color w:val="000000" w:themeColor="text1"/>
          <w:sz w:val="22"/>
          <w:szCs w:val="22"/>
        </w:rPr>
        <w:t xml:space="preserve"> </w:t>
      </w:r>
      <w:r w:rsidR="00290010">
        <w:rPr>
          <w:color w:val="000000" w:themeColor="text1"/>
          <w:sz w:val="22"/>
          <w:szCs w:val="22"/>
        </w:rPr>
        <w:t xml:space="preserve">encouraged participants to attend the March 28, </w:t>
      </w:r>
      <w:proofErr w:type="gramStart"/>
      <w:r w:rsidR="00290010">
        <w:rPr>
          <w:color w:val="000000" w:themeColor="text1"/>
          <w:sz w:val="22"/>
          <w:szCs w:val="22"/>
        </w:rPr>
        <w:t>2025</w:t>
      </w:r>
      <w:proofErr w:type="gramEnd"/>
      <w:r w:rsidR="00290010">
        <w:rPr>
          <w:color w:val="000000" w:themeColor="text1"/>
          <w:sz w:val="22"/>
          <w:szCs w:val="22"/>
        </w:rPr>
        <w:t xml:space="preserve"> LFLTF meeting</w:t>
      </w:r>
      <w:r w:rsidR="00A97FC9">
        <w:rPr>
          <w:color w:val="000000" w:themeColor="text1"/>
          <w:sz w:val="22"/>
          <w:szCs w:val="22"/>
        </w:rPr>
        <w:t xml:space="preserve"> to further discuss the issues</w:t>
      </w:r>
      <w:r w:rsidR="00290010">
        <w:rPr>
          <w:color w:val="000000" w:themeColor="text1"/>
          <w:sz w:val="22"/>
          <w:szCs w:val="22"/>
        </w:rPr>
        <w:t xml:space="preserve">.  </w:t>
      </w:r>
    </w:p>
    <w:p w14:paraId="543C38DE" w14:textId="77777777" w:rsidR="004918E6" w:rsidRPr="004918E6" w:rsidRDefault="004918E6" w:rsidP="00921F0A">
      <w:pPr>
        <w:jc w:val="both"/>
        <w:rPr>
          <w:color w:val="000000" w:themeColor="text1"/>
          <w:sz w:val="22"/>
          <w:szCs w:val="22"/>
        </w:rPr>
      </w:pPr>
    </w:p>
    <w:p w14:paraId="354A7BB1" w14:textId="77777777" w:rsidR="004918E6" w:rsidRPr="00A405E8" w:rsidRDefault="004918E6" w:rsidP="00921F0A">
      <w:pPr>
        <w:jc w:val="both"/>
        <w:rPr>
          <w:color w:val="000000" w:themeColor="text1"/>
          <w:sz w:val="22"/>
          <w:szCs w:val="22"/>
          <w:highlight w:val="lightGray"/>
        </w:rPr>
      </w:pPr>
    </w:p>
    <w:p w14:paraId="6F8ED285" w14:textId="77777777" w:rsidR="00506B9D" w:rsidRPr="00226160" w:rsidRDefault="00506B9D" w:rsidP="00BF19DC">
      <w:pPr>
        <w:jc w:val="both"/>
        <w:rPr>
          <w:sz w:val="22"/>
          <w:szCs w:val="22"/>
          <w:u w:val="single"/>
        </w:rPr>
      </w:pPr>
      <w:r w:rsidRPr="00226160">
        <w:rPr>
          <w:sz w:val="22"/>
          <w:szCs w:val="22"/>
          <w:u w:val="single"/>
        </w:rPr>
        <w:t>ERCOT Reports (see Key Documents)</w:t>
      </w:r>
    </w:p>
    <w:p w14:paraId="18499880" w14:textId="77777777" w:rsidR="00716516" w:rsidRDefault="00716516" w:rsidP="00716516">
      <w:pPr>
        <w:jc w:val="both"/>
        <w:rPr>
          <w:i/>
          <w:iCs/>
          <w:sz w:val="22"/>
          <w:szCs w:val="22"/>
        </w:rPr>
      </w:pPr>
      <w:r w:rsidRPr="00DB4290">
        <w:rPr>
          <w:i/>
          <w:iCs/>
          <w:sz w:val="22"/>
          <w:szCs w:val="22"/>
        </w:rPr>
        <w:t>Large Load Interconnection Status Update</w:t>
      </w:r>
    </w:p>
    <w:p w14:paraId="76AB3402" w14:textId="41C20283" w:rsidR="00C30952" w:rsidRPr="007A5D1A" w:rsidRDefault="00716516" w:rsidP="00716516">
      <w:pPr>
        <w:jc w:val="both"/>
        <w:rPr>
          <w:sz w:val="22"/>
          <w:szCs w:val="22"/>
        </w:rPr>
      </w:pPr>
      <w:r w:rsidRPr="007A5D1A">
        <w:rPr>
          <w:sz w:val="22"/>
          <w:szCs w:val="22"/>
        </w:rPr>
        <w:t>Julie Snitman presented the Large Load interconnection report</w:t>
      </w:r>
      <w:r w:rsidR="00C30952" w:rsidRPr="007A5D1A">
        <w:rPr>
          <w:sz w:val="22"/>
          <w:szCs w:val="22"/>
        </w:rPr>
        <w:t xml:space="preserve"> update</w:t>
      </w:r>
      <w:r w:rsidR="007A5D1A" w:rsidRPr="007A5D1A">
        <w:rPr>
          <w:sz w:val="22"/>
          <w:szCs w:val="22"/>
        </w:rPr>
        <w:t xml:space="preserve"> and responded to participant questions and concerns.  </w:t>
      </w:r>
      <w:r w:rsidR="00C30952" w:rsidRPr="007A5D1A">
        <w:rPr>
          <w:sz w:val="22"/>
          <w:szCs w:val="22"/>
        </w:rPr>
        <w:t xml:space="preserve">  </w:t>
      </w:r>
    </w:p>
    <w:p w14:paraId="44A41568" w14:textId="77777777" w:rsidR="00716516" w:rsidRDefault="00716516" w:rsidP="002A1C4F">
      <w:pPr>
        <w:jc w:val="both"/>
        <w:rPr>
          <w:i/>
          <w:iCs/>
          <w:sz w:val="22"/>
          <w:szCs w:val="22"/>
          <w:highlight w:val="lightGray"/>
        </w:rPr>
      </w:pPr>
    </w:p>
    <w:p w14:paraId="66E26C4F" w14:textId="47B36BC2" w:rsidR="00D179F6" w:rsidRPr="0060273D" w:rsidRDefault="00D179F6" w:rsidP="002A1C4F">
      <w:pPr>
        <w:jc w:val="both"/>
        <w:rPr>
          <w:i/>
          <w:iCs/>
          <w:sz w:val="22"/>
          <w:szCs w:val="22"/>
        </w:rPr>
      </w:pPr>
      <w:r w:rsidRPr="0060273D">
        <w:rPr>
          <w:i/>
          <w:iCs/>
          <w:sz w:val="22"/>
          <w:szCs w:val="22"/>
        </w:rPr>
        <w:t>Potential Price Correction</w:t>
      </w:r>
    </w:p>
    <w:p w14:paraId="269ECF0F" w14:textId="222B8706" w:rsidR="00D179F6" w:rsidRDefault="00D179F6" w:rsidP="002A1C4F">
      <w:pPr>
        <w:jc w:val="both"/>
        <w:rPr>
          <w:i/>
          <w:iCs/>
          <w:sz w:val="22"/>
          <w:szCs w:val="22"/>
        </w:rPr>
      </w:pPr>
      <w:r w:rsidRPr="0060273D">
        <w:rPr>
          <w:i/>
          <w:iCs/>
          <w:sz w:val="22"/>
          <w:szCs w:val="22"/>
        </w:rPr>
        <w:t>Aug</w:t>
      </w:r>
      <w:r w:rsidR="0060273D" w:rsidRPr="0060273D">
        <w:rPr>
          <w:i/>
          <w:iCs/>
          <w:sz w:val="22"/>
          <w:szCs w:val="22"/>
        </w:rPr>
        <w:t>ust 12 through September 11, 2024</w:t>
      </w:r>
      <w:r w:rsidRPr="0060273D">
        <w:rPr>
          <w:i/>
          <w:iCs/>
          <w:sz w:val="22"/>
          <w:szCs w:val="22"/>
        </w:rPr>
        <w:t xml:space="preserve"> – Usage of Incorrect</w:t>
      </w:r>
      <w:r w:rsidRPr="00D179F6">
        <w:rPr>
          <w:i/>
          <w:iCs/>
          <w:sz w:val="22"/>
          <w:szCs w:val="22"/>
        </w:rPr>
        <w:t xml:space="preserve"> MW Values in the Calculation of Constraint Math Limits</w:t>
      </w:r>
    </w:p>
    <w:p w14:paraId="039D330A" w14:textId="64CB0B58" w:rsidR="00D179F6" w:rsidRDefault="00283827" w:rsidP="002A1C4F">
      <w:pPr>
        <w:jc w:val="both"/>
        <w:rPr>
          <w:sz w:val="22"/>
          <w:szCs w:val="22"/>
        </w:rPr>
      </w:pPr>
      <w:r w:rsidRPr="00283827">
        <w:rPr>
          <w:sz w:val="22"/>
          <w:szCs w:val="22"/>
        </w:rPr>
        <w:t xml:space="preserve">Matt Young summarized the </w:t>
      </w:r>
      <w:r w:rsidR="00D95AFE">
        <w:rPr>
          <w:sz w:val="22"/>
          <w:szCs w:val="22"/>
        </w:rPr>
        <w:t xml:space="preserve">software </w:t>
      </w:r>
      <w:r w:rsidRPr="00283827">
        <w:rPr>
          <w:sz w:val="22"/>
          <w:szCs w:val="22"/>
        </w:rPr>
        <w:t xml:space="preserve">defect in the ERCOT Energy Management System (EMS) </w:t>
      </w:r>
      <w:r w:rsidR="0060273D">
        <w:rPr>
          <w:sz w:val="22"/>
          <w:szCs w:val="22"/>
        </w:rPr>
        <w:t xml:space="preserve">that introduced a stale, static, MW value </w:t>
      </w:r>
      <w:r w:rsidRPr="00283827">
        <w:rPr>
          <w:sz w:val="22"/>
          <w:szCs w:val="22"/>
        </w:rPr>
        <w:t>that</w:t>
      </w:r>
      <w:r w:rsidR="0060273D">
        <w:rPr>
          <w:sz w:val="22"/>
          <w:szCs w:val="22"/>
        </w:rPr>
        <w:t xml:space="preserve"> passed to the Market Management System (MMS) and was used in the calculation of a constraint’s mathematical limit, impacting pricing in </w:t>
      </w:r>
      <w:r w:rsidRPr="00283827">
        <w:rPr>
          <w:sz w:val="22"/>
          <w:szCs w:val="22"/>
        </w:rPr>
        <w:t>the RTM</w:t>
      </w:r>
      <w:r w:rsidR="00D95AFE">
        <w:rPr>
          <w:sz w:val="22"/>
          <w:szCs w:val="22"/>
        </w:rPr>
        <w:t xml:space="preserve">.  Mr. Young </w:t>
      </w:r>
      <w:r w:rsidRPr="00283827">
        <w:rPr>
          <w:sz w:val="22"/>
          <w:szCs w:val="22"/>
        </w:rPr>
        <w:t xml:space="preserve">stated that on </w:t>
      </w:r>
      <w:r>
        <w:rPr>
          <w:sz w:val="22"/>
          <w:szCs w:val="22"/>
        </w:rPr>
        <w:t xml:space="preserve">September 11, 2024, </w:t>
      </w:r>
      <w:r w:rsidRPr="00283827">
        <w:rPr>
          <w:sz w:val="22"/>
          <w:szCs w:val="22"/>
        </w:rPr>
        <w:t xml:space="preserve">ERCOT implemented a fix </w:t>
      </w:r>
      <w:r w:rsidR="00D95AFE">
        <w:rPr>
          <w:sz w:val="22"/>
          <w:szCs w:val="22"/>
        </w:rPr>
        <w:t xml:space="preserve">for the software defect and issued a Market Notice.  </w:t>
      </w:r>
      <w:r w:rsidRPr="00283827">
        <w:rPr>
          <w:sz w:val="22"/>
          <w:szCs w:val="22"/>
        </w:rPr>
        <w:t xml:space="preserve">Mr. Young presented the analysis of price and Settlement impacts.  </w:t>
      </w:r>
      <w:r w:rsidR="00D95AFE">
        <w:rPr>
          <w:sz w:val="22"/>
          <w:szCs w:val="22"/>
        </w:rPr>
        <w:t xml:space="preserve">Magie Shanks </w:t>
      </w:r>
      <w:r w:rsidR="00DE1756">
        <w:rPr>
          <w:sz w:val="22"/>
          <w:szCs w:val="22"/>
        </w:rPr>
        <w:t xml:space="preserve">summarized the enhanced methodology that was developed during the analysis </w:t>
      </w:r>
      <w:r w:rsidR="00F120CB">
        <w:rPr>
          <w:sz w:val="22"/>
          <w:szCs w:val="22"/>
        </w:rPr>
        <w:t xml:space="preserve">to ensure settlement changes </w:t>
      </w:r>
      <w:r w:rsidR="00F120CB" w:rsidRPr="00F120CB">
        <w:rPr>
          <w:sz w:val="22"/>
          <w:szCs w:val="22"/>
        </w:rPr>
        <w:t>only for those for whom it was appropriate to be held whole under the price correction principles</w:t>
      </w:r>
      <w:r w:rsidR="00F120CB">
        <w:rPr>
          <w:sz w:val="22"/>
          <w:szCs w:val="22"/>
        </w:rPr>
        <w:t xml:space="preserve">.  </w:t>
      </w:r>
      <w:r w:rsidR="00DE1756">
        <w:rPr>
          <w:sz w:val="22"/>
          <w:szCs w:val="22"/>
        </w:rPr>
        <w:t xml:space="preserve">In response to </w:t>
      </w:r>
      <w:proofErr w:type="gramStart"/>
      <w:r w:rsidR="00DE1756">
        <w:rPr>
          <w:sz w:val="22"/>
          <w:szCs w:val="22"/>
        </w:rPr>
        <w:t>participants</w:t>
      </w:r>
      <w:proofErr w:type="gramEnd"/>
      <w:r w:rsidR="00DE1756">
        <w:rPr>
          <w:sz w:val="22"/>
          <w:szCs w:val="22"/>
        </w:rPr>
        <w:t xml:space="preserve"> questions and concerns on the enhanced methodology, Gordon Drake offered to provide additional details on the methodology at the appropriate forum.  </w:t>
      </w:r>
      <w:r w:rsidRPr="00283827">
        <w:rPr>
          <w:sz w:val="22"/>
          <w:szCs w:val="22"/>
        </w:rPr>
        <w:t xml:space="preserve">Mr. Young stated that potential price corrections will be considered at the </w:t>
      </w:r>
      <w:r w:rsidR="00F120CB">
        <w:rPr>
          <w:sz w:val="22"/>
          <w:szCs w:val="22"/>
        </w:rPr>
        <w:t xml:space="preserve">April 7, </w:t>
      </w:r>
      <w:proofErr w:type="gramStart"/>
      <w:r w:rsidR="00F120CB">
        <w:rPr>
          <w:sz w:val="22"/>
          <w:szCs w:val="22"/>
        </w:rPr>
        <w:t>2025</w:t>
      </w:r>
      <w:proofErr w:type="gramEnd"/>
      <w:r w:rsidR="00F120CB">
        <w:rPr>
          <w:sz w:val="22"/>
          <w:szCs w:val="22"/>
        </w:rPr>
        <w:t xml:space="preserve"> </w:t>
      </w:r>
      <w:r w:rsidR="00F120CB" w:rsidRPr="00F120CB">
        <w:rPr>
          <w:sz w:val="22"/>
          <w:szCs w:val="22"/>
        </w:rPr>
        <w:t>ERCOT Board meeting</w:t>
      </w:r>
      <w:r w:rsidR="00F120CB">
        <w:rPr>
          <w:sz w:val="22"/>
          <w:szCs w:val="22"/>
        </w:rPr>
        <w:t xml:space="preserve">. </w:t>
      </w:r>
      <w:r w:rsidRPr="00283827">
        <w:rPr>
          <w:sz w:val="22"/>
          <w:szCs w:val="22"/>
        </w:rPr>
        <w:t xml:space="preserve">  </w:t>
      </w:r>
    </w:p>
    <w:p w14:paraId="578B4166" w14:textId="77777777" w:rsidR="00283827" w:rsidRPr="00283827" w:rsidRDefault="00283827" w:rsidP="002A1C4F">
      <w:pPr>
        <w:jc w:val="both"/>
        <w:rPr>
          <w:sz w:val="22"/>
          <w:szCs w:val="22"/>
        </w:rPr>
      </w:pPr>
    </w:p>
    <w:p w14:paraId="7C63FB67" w14:textId="3151D2BE" w:rsidR="00D179F6" w:rsidRPr="00D179F6" w:rsidRDefault="00D179F6" w:rsidP="002A1C4F">
      <w:pPr>
        <w:jc w:val="both"/>
        <w:rPr>
          <w:i/>
          <w:iCs/>
          <w:sz w:val="22"/>
          <w:szCs w:val="22"/>
          <w:highlight w:val="lightGray"/>
        </w:rPr>
      </w:pPr>
      <w:r w:rsidRPr="00F0410C">
        <w:rPr>
          <w:i/>
          <w:iCs/>
          <w:sz w:val="22"/>
          <w:szCs w:val="22"/>
        </w:rPr>
        <w:t>Outage Coordination Outage Capacity</w:t>
      </w:r>
      <w:r w:rsidRPr="00D179F6">
        <w:rPr>
          <w:i/>
          <w:iCs/>
          <w:sz w:val="22"/>
          <w:szCs w:val="22"/>
        </w:rPr>
        <w:t xml:space="preserve"> Calculation and Process Update</w:t>
      </w:r>
    </w:p>
    <w:p w14:paraId="473AC7E3" w14:textId="00484A7F" w:rsidR="00F0410C" w:rsidRPr="00F0410C" w:rsidRDefault="00F0410C" w:rsidP="00F0410C">
      <w:pPr>
        <w:jc w:val="both"/>
        <w:rPr>
          <w:sz w:val="22"/>
          <w:szCs w:val="22"/>
        </w:rPr>
      </w:pPr>
      <w:r w:rsidRPr="00F0410C">
        <w:rPr>
          <w:sz w:val="22"/>
          <w:szCs w:val="22"/>
        </w:rPr>
        <w:t xml:space="preserve">Fred Huang </w:t>
      </w:r>
      <w:r>
        <w:rPr>
          <w:sz w:val="22"/>
          <w:szCs w:val="22"/>
        </w:rPr>
        <w:t xml:space="preserve">presented the </w:t>
      </w:r>
      <w:r w:rsidRPr="00F0410C">
        <w:rPr>
          <w:sz w:val="22"/>
          <w:szCs w:val="22"/>
        </w:rPr>
        <w:t xml:space="preserve">Maximum Daily Resource Planned Outage Capacity (MDRPOC) Methodology </w:t>
      </w:r>
      <w:r>
        <w:rPr>
          <w:sz w:val="22"/>
          <w:szCs w:val="22"/>
        </w:rPr>
        <w:t xml:space="preserve">update, including the review process, test criteria, acceptable risk level criteria, and proposed changes to </w:t>
      </w:r>
      <w:r>
        <w:rPr>
          <w:sz w:val="22"/>
          <w:szCs w:val="22"/>
        </w:rPr>
        <w:lastRenderedPageBreak/>
        <w:t>outage coordination</w:t>
      </w:r>
      <w:r w:rsidR="0055027E">
        <w:rPr>
          <w:sz w:val="22"/>
          <w:szCs w:val="22"/>
        </w:rPr>
        <w:t xml:space="preserve"> and concepts for flexible MDRPOC.  Mr. Huang responded to participant questions and concerns, and </w:t>
      </w:r>
      <w:r>
        <w:rPr>
          <w:sz w:val="22"/>
          <w:szCs w:val="22"/>
        </w:rPr>
        <w:t xml:space="preserve">reviewed </w:t>
      </w:r>
      <w:proofErr w:type="gramStart"/>
      <w:r>
        <w:rPr>
          <w:sz w:val="22"/>
          <w:szCs w:val="22"/>
        </w:rPr>
        <w:t>next</w:t>
      </w:r>
      <w:proofErr w:type="gramEnd"/>
      <w:r>
        <w:rPr>
          <w:sz w:val="22"/>
          <w:szCs w:val="22"/>
        </w:rPr>
        <w:t xml:space="preserve"> steps</w:t>
      </w:r>
      <w:r w:rsidR="00203CEB">
        <w:rPr>
          <w:sz w:val="22"/>
          <w:szCs w:val="22"/>
        </w:rPr>
        <w:t xml:space="preserve">, including presenting the redline MDRPOC methodology and preliminary results </w:t>
      </w:r>
      <w:r w:rsidR="007A7935">
        <w:rPr>
          <w:sz w:val="22"/>
          <w:szCs w:val="22"/>
        </w:rPr>
        <w:t xml:space="preserve">at </w:t>
      </w:r>
      <w:r w:rsidR="00203CEB">
        <w:rPr>
          <w:sz w:val="22"/>
          <w:szCs w:val="22"/>
        </w:rPr>
        <w:t xml:space="preserve">the April 23, </w:t>
      </w:r>
      <w:proofErr w:type="gramStart"/>
      <w:r w:rsidR="00203CEB">
        <w:rPr>
          <w:sz w:val="22"/>
          <w:szCs w:val="22"/>
        </w:rPr>
        <w:t>2025</w:t>
      </w:r>
      <w:proofErr w:type="gramEnd"/>
      <w:r w:rsidR="00203CEB">
        <w:rPr>
          <w:sz w:val="22"/>
          <w:szCs w:val="22"/>
        </w:rPr>
        <w:t xml:space="preserve"> TAC meeting.  </w:t>
      </w:r>
      <w:r w:rsidR="0055027E">
        <w:rPr>
          <w:sz w:val="22"/>
          <w:szCs w:val="22"/>
        </w:rPr>
        <w:t xml:space="preserve">Some participants </w:t>
      </w:r>
      <w:r w:rsidR="005C2115">
        <w:rPr>
          <w:sz w:val="22"/>
          <w:szCs w:val="22"/>
        </w:rPr>
        <w:t>supported</w:t>
      </w:r>
      <w:r w:rsidR="00320615">
        <w:rPr>
          <w:sz w:val="22"/>
          <w:szCs w:val="22"/>
        </w:rPr>
        <w:t xml:space="preserve"> </w:t>
      </w:r>
      <w:r w:rsidR="0055027E">
        <w:rPr>
          <w:sz w:val="22"/>
          <w:szCs w:val="22"/>
        </w:rPr>
        <w:t>review</w:t>
      </w:r>
      <w:r w:rsidR="005C2115">
        <w:rPr>
          <w:sz w:val="22"/>
          <w:szCs w:val="22"/>
        </w:rPr>
        <w:t>ing</w:t>
      </w:r>
      <w:r w:rsidR="0055027E">
        <w:rPr>
          <w:sz w:val="22"/>
          <w:szCs w:val="22"/>
        </w:rPr>
        <w:t xml:space="preserve"> stakeholder developed alternate solutions at WMS</w:t>
      </w:r>
      <w:r w:rsidR="00DD4CB3">
        <w:rPr>
          <w:sz w:val="22"/>
          <w:szCs w:val="22"/>
        </w:rPr>
        <w:t xml:space="preserve"> or in</w:t>
      </w:r>
      <w:r w:rsidR="005C2115">
        <w:rPr>
          <w:sz w:val="22"/>
          <w:szCs w:val="22"/>
        </w:rPr>
        <w:t xml:space="preserve"> an</w:t>
      </w:r>
      <w:r w:rsidR="00DD4CB3">
        <w:rPr>
          <w:sz w:val="22"/>
          <w:szCs w:val="22"/>
        </w:rPr>
        <w:t xml:space="preserve"> appropriate forum</w:t>
      </w:r>
      <w:r w:rsidR="0055027E">
        <w:rPr>
          <w:sz w:val="22"/>
          <w:szCs w:val="22"/>
        </w:rPr>
        <w:t xml:space="preserve">.  </w:t>
      </w:r>
      <w:r w:rsidR="00203CEB">
        <w:rPr>
          <w:sz w:val="22"/>
          <w:szCs w:val="22"/>
        </w:rPr>
        <w:t xml:space="preserve">Dan Woodfin </w:t>
      </w:r>
      <w:r w:rsidR="001E7F34">
        <w:rPr>
          <w:sz w:val="22"/>
          <w:szCs w:val="22"/>
        </w:rPr>
        <w:t xml:space="preserve">reminded participants that ERCOT considered </w:t>
      </w:r>
      <w:r w:rsidR="00800584">
        <w:rPr>
          <w:sz w:val="22"/>
          <w:szCs w:val="22"/>
        </w:rPr>
        <w:t xml:space="preserve">previous </w:t>
      </w:r>
      <w:r w:rsidR="001E7F34">
        <w:rPr>
          <w:sz w:val="22"/>
          <w:szCs w:val="22"/>
        </w:rPr>
        <w:t xml:space="preserve">stakeholder </w:t>
      </w:r>
      <w:r w:rsidR="00800584">
        <w:rPr>
          <w:sz w:val="22"/>
          <w:szCs w:val="22"/>
        </w:rPr>
        <w:t>input in developing these concepts</w:t>
      </w:r>
      <w:r w:rsidR="00F36CBF">
        <w:rPr>
          <w:sz w:val="22"/>
          <w:szCs w:val="22"/>
        </w:rPr>
        <w:t xml:space="preserve"> and </w:t>
      </w:r>
      <w:r w:rsidR="00800584">
        <w:rPr>
          <w:sz w:val="22"/>
          <w:szCs w:val="22"/>
        </w:rPr>
        <w:t>encouraged</w:t>
      </w:r>
      <w:r w:rsidR="00D1413A">
        <w:rPr>
          <w:sz w:val="22"/>
          <w:szCs w:val="22"/>
        </w:rPr>
        <w:t xml:space="preserve"> additional</w:t>
      </w:r>
      <w:r w:rsidR="00800584">
        <w:rPr>
          <w:sz w:val="22"/>
          <w:szCs w:val="22"/>
        </w:rPr>
        <w:t xml:space="preserve"> stakeholder discussion</w:t>
      </w:r>
      <w:r w:rsidR="00833B68">
        <w:rPr>
          <w:sz w:val="22"/>
          <w:szCs w:val="22"/>
        </w:rPr>
        <w:t>/comments</w:t>
      </w:r>
      <w:r w:rsidR="00800584">
        <w:rPr>
          <w:sz w:val="22"/>
          <w:szCs w:val="22"/>
        </w:rPr>
        <w:t xml:space="preserve"> at the April 23, </w:t>
      </w:r>
      <w:proofErr w:type="gramStart"/>
      <w:r w:rsidR="00800584">
        <w:rPr>
          <w:sz w:val="22"/>
          <w:szCs w:val="22"/>
        </w:rPr>
        <w:t>2025</w:t>
      </w:r>
      <w:proofErr w:type="gramEnd"/>
      <w:r w:rsidR="00800584">
        <w:rPr>
          <w:sz w:val="22"/>
          <w:szCs w:val="22"/>
        </w:rPr>
        <w:t xml:space="preserve"> TAC meeting</w:t>
      </w:r>
      <w:r w:rsidR="00EE2EFB">
        <w:rPr>
          <w:sz w:val="22"/>
          <w:szCs w:val="22"/>
        </w:rPr>
        <w:t xml:space="preserve">.  Mr. Huang </w:t>
      </w:r>
      <w:r w:rsidR="00800584">
        <w:rPr>
          <w:sz w:val="22"/>
          <w:szCs w:val="22"/>
        </w:rPr>
        <w:t xml:space="preserve">reviewed </w:t>
      </w:r>
      <w:r w:rsidR="00203CEB">
        <w:rPr>
          <w:sz w:val="22"/>
          <w:szCs w:val="22"/>
        </w:rPr>
        <w:t xml:space="preserve">the timeline for consideration of the MDRPOC Methodology at the June </w:t>
      </w:r>
      <w:r w:rsidR="007A7935">
        <w:rPr>
          <w:sz w:val="22"/>
          <w:szCs w:val="22"/>
        </w:rPr>
        <w:t xml:space="preserve">24, </w:t>
      </w:r>
      <w:proofErr w:type="gramStart"/>
      <w:r w:rsidR="007A7935">
        <w:rPr>
          <w:sz w:val="22"/>
          <w:szCs w:val="22"/>
        </w:rPr>
        <w:t>2025</w:t>
      </w:r>
      <w:proofErr w:type="gramEnd"/>
      <w:r w:rsidR="007A7935">
        <w:rPr>
          <w:sz w:val="22"/>
          <w:szCs w:val="22"/>
        </w:rPr>
        <w:t xml:space="preserve"> ERCOT Board meeting.  </w:t>
      </w:r>
    </w:p>
    <w:p w14:paraId="690F4E31" w14:textId="35132017" w:rsidR="00D179F6" w:rsidRPr="00F0410C" w:rsidRDefault="00D179F6" w:rsidP="002A1C4F">
      <w:pPr>
        <w:jc w:val="both"/>
        <w:rPr>
          <w:sz w:val="22"/>
          <w:szCs w:val="22"/>
        </w:rPr>
      </w:pPr>
    </w:p>
    <w:p w14:paraId="0EC0A488" w14:textId="1880F073" w:rsidR="00716516" w:rsidRPr="00D179F6" w:rsidRDefault="00716516" w:rsidP="002A1C4F">
      <w:pPr>
        <w:jc w:val="both"/>
        <w:rPr>
          <w:i/>
          <w:iCs/>
          <w:sz w:val="22"/>
          <w:szCs w:val="22"/>
        </w:rPr>
      </w:pPr>
      <w:r w:rsidRPr="00F903E8">
        <w:rPr>
          <w:i/>
          <w:iCs/>
          <w:sz w:val="22"/>
          <w:szCs w:val="22"/>
        </w:rPr>
        <w:t>Segment Membership Update</w:t>
      </w:r>
    </w:p>
    <w:p w14:paraId="7FD2CBBF" w14:textId="118952CF" w:rsidR="003B0EEB" w:rsidRPr="00F903E8" w:rsidRDefault="00716516" w:rsidP="003B0EEB">
      <w:pPr>
        <w:jc w:val="both"/>
        <w:rPr>
          <w:color w:val="000000" w:themeColor="text1"/>
          <w:sz w:val="22"/>
          <w:szCs w:val="22"/>
        </w:rPr>
      </w:pPr>
      <w:r w:rsidRPr="00F903E8">
        <w:rPr>
          <w:color w:val="000000" w:themeColor="text1"/>
          <w:sz w:val="22"/>
          <w:szCs w:val="22"/>
        </w:rPr>
        <w:t xml:space="preserve">Katherine Gross reminded participants of the Membership Segment composition discussion at </w:t>
      </w:r>
      <w:r w:rsidR="003B0EEB" w:rsidRPr="00F903E8">
        <w:rPr>
          <w:color w:val="000000" w:themeColor="text1"/>
          <w:sz w:val="22"/>
          <w:szCs w:val="22"/>
        </w:rPr>
        <w:t>previous 2024 and 2025 TAC meeting</w:t>
      </w:r>
      <w:r w:rsidR="00094BB4" w:rsidRPr="00F903E8">
        <w:rPr>
          <w:color w:val="000000" w:themeColor="text1"/>
          <w:sz w:val="22"/>
          <w:szCs w:val="22"/>
        </w:rPr>
        <w:t>s</w:t>
      </w:r>
      <w:r w:rsidR="00F903E8">
        <w:rPr>
          <w:color w:val="000000" w:themeColor="text1"/>
          <w:sz w:val="22"/>
          <w:szCs w:val="22"/>
        </w:rPr>
        <w:t xml:space="preserve"> and </w:t>
      </w:r>
      <w:r w:rsidR="005210FA" w:rsidRPr="00F903E8">
        <w:rPr>
          <w:color w:val="000000" w:themeColor="text1"/>
          <w:sz w:val="22"/>
          <w:szCs w:val="22"/>
        </w:rPr>
        <w:t xml:space="preserve">noted that three redlined proposals </w:t>
      </w:r>
      <w:r w:rsidR="002320E3">
        <w:rPr>
          <w:color w:val="000000" w:themeColor="text1"/>
          <w:sz w:val="22"/>
          <w:szCs w:val="22"/>
        </w:rPr>
        <w:t xml:space="preserve">to </w:t>
      </w:r>
      <w:r w:rsidR="005210FA" w:rsidRPr="00F903E8">
        <w:rPr>
          <w:color w:val="000000" w:themeColor="text1"/>
          <w:sz w:val="22"/>
          <w:szCs w:val="22"/>
        </w:rPr>
        <w:t xml:space="preserve">the ERCOT Bylaws </w:t>
      </w:r>
      <w:r w:rsidR="00F903E8">
        <w:rPr>
          <w:color w:val="000000" w:themeColor="text1"/>
          <w:sz w:val="22"/>
          <w:szCs w:val="22"/>
        </w:rPr>
        <w:t>were</w:t>
      </w:r>
      <w:r w:rsidR="005210FA" w:rsidRPr="00F903E8">
        <w:rPr>
          <w:color w:val="000000" w:themeColor="text1"/>
          <w:sz w:val="22"/>
          <w:szCs w:val="22"/>
        </w:rPr>
        <w:t xml:space="preserve"> received and </w:t>
      </w:r>
      <w:r w:rsidR="00F903E8">
        <w:rPr>
          <w:color w:val="000000" w:themeColor="text1"/>
          <w:sz w:val="22"/>
          <w:szCs w:val="22"/>
        </w:rPr>
        <w:t>are</w:t>
      </w:r>
      <w:r w:rsidR="005210FA" w:rsidRPr="00F903E8">
        <w:rPr>
          <w:color w:val="000000" w:themeColor="text1"/>
          <w:sz w:val="22"/>
          <w:szCs w:val="22"/>
        </w:rPr>
        <w:t xml:space="preserve"> </w:t>
      </w:r>
      <w:r w:rsidR="00BB4AE2">
        <w:rPr>
          <w:color w:val="000000" w:themeColor="text1"/>
          <w:sz w:val="22"/>
          <w:szCs w:val="22"/>
        </w:rPr>
        <w:t xml:space="preserve">posted </w:t>
      </w:r>
      <w:r w:rsidR="00F903E8">
        <w:rPr>
          <w:color w:val="000000" w:themeColor="text1"/>
          <w:sz w:val="22"/>
          <w:szCs w:val="22"/>
        </w:rPr>
        <w:t>on the March 26, 2025 TAC meeting p</w:t>
      </w:r>
      <w:r w:rsidR="005210FA" w:rsidRPr="00F903E8">
        <w:rPr>
          <w:color w:val="000000" w:themeColor="text1"/>
          <w:sz w:val="22"/>
          <w:szCs w:val="22"/>
        </w:rPr>
        <w:t xml:space="preserve">age </w:t>
      </w:r>
      <w:r w:rsidR="00F903E8" w:rsidRPr="00F903E8">
        <w:rPr>
          <w:color w:val="000000" w:themeColor="text1"/>
          <w:sz w:val="22"/>
          <w:szCs w:val="22"/>
        </w:rPr>
        <w:t>at</w:t>
      </w:r>
      <w:r w:rsidR="00F903E8" w:rsidRPr="00F903E8">
        <w:t xml:space="preserve"> </w:t>
      </w:r>
      <w:hyperlink r:id="rId15" w:history="1">
        <w:r w:rsidR="00F903E8" w:rsidRPr="00632CC2">
          <w:rPr>
            <w:rStyle w:val="Hyperlink"/>
            <w:sz w:val="22"/>
            <w:szCs w:val="22"/>
          </w:rPr>
          <w:t>https://www.ercot.com/calendar/03262025-TAC-Meeting</w:t>
        </w:r>
      </w:hyperlink>
      <w:r w:rsidR="00F903E8">
        <w:rPr>
          <w:color w:val="000000" w:themeColor="text1"/>
          <w:sz w:val="22"/>
          <w:szCs w:val="22"/>
        </w:rPr>
        <w:t xml:space="preserve"> </w:t>
      </w:r>
      <w:r w:rsidR="005210FA" w:rsidRPr="00F903E8">
        <w:rPr>
          <w:color w:val="000000" w:themeColor="text1"/>
          <w:sz w:val="22"/>
          <w:szCs w:val="22"/>
        </w:rPr>
        <w:t xml:space="preserve">and on the February 14, 2025 Segment Membership Workshop page at </w:t>
      </w:r>
      <w:hyperlink r:id="rId16" w:history="1">
        <w:r w:rsidR="00F903E8" w:rsidRPr="00632CC2">
          <w:rPr>
            <w:rStyle w:val="Hyperlink"/>
            <w:sz w:val="22"/>
            <w:szCs w:val="22"/>
          </w:rPr>
          <w:t>https://www.ercot.com/calendar/02142025-Workshop-on-Segment-Membership</w:t>
        </w:r>
      </w:hyperlink>
      <w:r w:rsidR="00F903E8">
        <w:rPr>
          <w:color w:val="000000" w:themeColor="text1"/>
          <w:sz w:val="22"/>
          <w:szCs w:val="22"/>
        </w:rPr>
        <w:t xml:space="preserve">.  </w:t>
      </w:r>
      <w:r w:rsidR="00F903E8" w:rsidRPr="00F903E8">
        <w:rPr>
          <w:color w:val="000000" w:themeColor="text1"/>
          <w:sz w:val="22"/>
          <w:szCs w:val="22"/>
        </w:rPr>
        <w:t xml:space="preserve">Ms. Gross requested stakeholders provide responses to these proposals </w:t>
      </w:r>
      <w:r w:rsidR="003B0EEB" w:rsidRPr="00F903E8">
        <w:rPr>
          <w:color w:val="000000" w:themeColor="text1"/>
          <w:sz w:val="22"/>
          <w:szCs w:val="22"/>
        </w:rPr>
        <w:t xml:space="preserve">to </w:t>
      </w:r>
      <w:hyperlink r:id="rId17" w:history="1">
        <w:r w:rsidR="003B0EEB" w:rsidRPr="00F903E8">
          <w:rPr>
            <w:rStyle w:val="Hyperlink"/>
            <w:sz w:val="22"/>
            <w:szCs w:val="22"/>
          </w:rPr>
          <w:t>membership@ercot.com</w:t>
        </w:r>
      </w:hyperlink>
      <w:r w:rsidR="00F903E8">
        <w:t xml:space="preserve"> </w:t>
      </w:r>
      <w:r w:rsidR="00F903E8" w:rsidRPr="00F903E8">
        <w:rPr>
          <w:color w:val="000000" w:themeColor="text1"/>
          <w:sz w:val="22"/>
          <w:szCs w:val="22"/>
        </w:rPr>
        <w:t>by April 18, 2025</w:t>
      </w:r>
      <w:r w:rsidR="00F903E8" w:rsidRPr="00F903E8">
        <w:t>.</w:t>
      </w:r>
      <w:r w:rsidR="00F903E8" w:rsidRPr="00F903E8">
        <w:rPr>
          <w:color w:val="000000" w:themeColor="text1"/>
          <w:sz w:val="22"/>
          <w:szCs w:val="22"/>
        </w:rPr>
        <w:t xml:space="preserve">  </w:t>
      </w:r>
      <w:r w:rsidR="003B0EEB" w:rsidRPr="00F903E8">
        <w:rPr>
          <w:color w:val="000000" w:themeColor="text1"/>
          <w:sz w:val="22"/>
          <w:szCs w:val="22"/>
        </w:rPr>
        <w:t xml:space="preserve">  </w:t>
      </w:r>
    </w:p>
    <w:p w14:paraId="18425859" w14:textId="77777777" w:rsidR="003B0EEB" w:rsidRPr="00F903E8" w:rsidRDefault="003B0EEB" w:rsidP="003B0EEB">
      <w:pPr>
        <w:jc w:val="both"/>
        <w:rPr>
          <w:color w:val="000000" w:themeColor="text1"/>
          <w:sz w:val="22"/>
          <w:szCs w:val="22"/>
        </w:rPr>
      </w:pPr>
    </w:p>
    <w:p w14:paraId="1C19567B" w14:textId="77777777" w:rsidR="00A53D1E" w:rsidRPr="00A405E8" w:rsidRDefault="00A53D1E" w:rsidP="002949EE">
      <w:pPr>
        <w:jc w:val="both"/>
        <w:rPr>
          <w:color w:val="000000" w:themeColor="text1"/>
          <w:sz w:val="22"/>
          <w:szCs w:val="22"/>
          <w:highlight w:val="lightGray"/>
          <w:u w:val="single"/>
        </w:rPr>
      </w:pPr>
    </w:p>
    <w:p w14:paraId="1DCA6A82" w14:textId="6172CB38" w:rsidR="00DD75FF" w:rsidRDefault="00DD75FF" w:rsidP="002949EE">
      <w:pPr>
        <w:jc w:val="both"/>
        <w:rPr>
          <w:color w:val="000000" w:themeColor="text1"/>
          <w:sz w:val="22"/>
          <w:szCs w:val="22"/>
          <w:u w:val="single"/>
        </w:rPr>
      </w:pPr>
      <w:r w:rsidRPr="00DB4290">
        <w:rPr>
          <w:color w:val="000000" w:themeColor="text1"/>
          <w:sz w:val="22"/>
          <w:szCs w:val="22"/>
          <w:u w:val="single"/>
        </w:rPr>
        <w:t xml:space="preserve">Other Business </w:t>
      </w:r>
      <w:r w:rsidR="00D179F6">
        <w:rPr>
          <w:color w:val="000000" w:themeColor="text1"/>
          <w:sz w:val="22"/>
          <w:szCs w:val="22"/>
          <w:u w:val="single"/>
        </w:rPr>
        <w:t xml:space="preserve">(See Key Documents) </w:t>
      </w:r>
    </w:p>
    <w:p w14:paraId="60CDF845" w14:textId="32E57577" w:rsidR="00D179F6" w:rsidRDefault="00D179F6" w:rsidP="002949EE">
      <w:pPr>
        <w:jc w:val="both"/>
        <w:rPr>
          <w:i/>
          <w:iCs/>
          <w:color w:val="000000" w:themeColor="text1"/>
          <w:sz w:val="22"/>
          <w:szCs w:val="22"/>
        </w:rPr>
      </w:pPr>
      <w:r w:rsidRPr="00F854CE">
        <w:rPr>
          <w:i/>
          <w:iCs/>
          <w:color w:val="000000" w:themeColor="text1"/>
          <w:sz w:val="22"/>
          <w:szCs w:val="22"/>
        </w:rPr>
        <w:t>2026 Block Calendar</w:t>
      </w:r>
    </w:p>
    <w:p w14:paraId="2937F10D" w14:textId="180BA86C" w:rsidR="00D179F6" w:rsidRPr="00EF4A75" w:rsidRDefault="00EF4A75" w:rsidP="002949EE">
      <w:pPr>
        <w:jc w:val="both"/>
        <w:rPr>
          <w:color w:val="000000" w:themeColor="text1"/>
          <w:sz w:val="22"/>
          <w:szCs w:val="22"/>
        </w:rPr>
      </w:pPr>
      <w:r w:rsidRPr="00EF4A75">
        <w:rPr>
          <w:color w:val="000000" w:themeColor="text1"/>
          <w:sz w:val="22"/>
          <w:szCs w:val="22"/>
        </w:rPr>
        <w:t>Ms. Boren presented the draft 202</w:t>
      </w:r>
      <w:r>
        <w:rPr>
          <w:color w:val="000000" w:themeColor="text1"/>
          <w:sz w:val="22"/>
          <w:szCs w:val="22"/>
        </w:rPr>
        <w:t>6</w:t>
      </w:r>
      <w:r w:rsidRPr="00EF4A75">
        <w:rPr>
          <w:color w:val="000000" w:themeColor="text1"/>
          <w:sz w:val="22"/>
          <w:szCs w:val="22"/>
        </w:rPr>
        <w:t xml:space="preserve"> Block Calendar </w:t>
      </w:r>
      <w:r>
        <w:rPr>
          <w:color w:val="000000" w:themeColor="text1"/>
          <w:sz w:val="22"/>
          <w:szCs w:val="22"/>
        </w:rPr>
        <w:t xml:space="preserve">and requested potential revisions/edits be offered prior to the April 23, </w:t>
      </w:r>
      <w:proofErr w:type="gramStart"/>
      <w:r>
        <w:rPr>
          <w:color w:val="000000" w:themeColor="text1"/>
          <w:sz w:val="22"/>
          <w:szCs w:val="22"/>
        </w:rPr>
        <w:t>2025</w:t>
      </w:r>
      <w:proofErr w:type="gramEnd"/>
      <w:r>
        <w:rPr>
          <w:color w:val="000000" w:themeColor="text1"/>
          <w:sz w:val="22"/>
          <w:szCs w:val="22"/>
        </w:rPr>
        <w:t xml:space="preserve"> TAC meeting.  </w:t>
      </w:r>
      <w:r w:rsidRPr="00EF4A75">
        <w:rPr>
          <w:color w:val="000000" w:themeColor="text1"/>
          <w:sz w:val="22"/>
          <w:szCs w:val="22"/>
        </w:rPr>
        <w:t xml:space="preserve">  </w:t>
      </w:r>
    </w:p>
    <w:p w14:paraId="1A505EBD" w14:textId="77777777" w:rsidR="00D179F6" w:rsidRDefault="00D179F6" w:rsidP="002949EE">
      <w:pPr>
        <w:jc w:val="both"/>
        <w:rPr>
          <w:i/>
          <w:iCs/>
          <w:color w:val="000000" w:themeColor="text1"/>
          <w:sz w:val="22"/>
          <w:szCs w:val="22"/>
        </w:rPr>
      </w:pPr>
    </w:p>
    <w:p w14:paraId="1A446078" w14:textId="77777777" w:rsidR="00D179F6" w:rsidRPr="00D179F6" w:rsidRDefault="00D179F6" w:rsidP="00D179F6">
      <w:pPr>
        <w:jc w:val="both"/>
        <w:rPr>
          <w:i/>
          <w:iCs/>
          <w:sz w:val="22"/>
          <w:szCs w:val="22"/>
        </w:rPr>
      </w:pPr>
      <w:r w:rsidRPr="00D179F6">
        <w:rPr>
          <w:i/>
          <w:iCs/>
          <w:sz w:val="22"/>
          <w:szCs w:val="22"/>
        </w:rPr>
        <w:t>ERCOT Board/Stakeholder Engagement Update</w:t>
      </w:r>
    </w:p>
    <w:p w14:paraId="57E7D165" w14:textId="0636DE6E" w:rsidR="00150438" w:rsidRDefault="00150438" w:rsidP="00D179F6">
      <w:pPr>
        <w:jc w:val="both"/>
        <w:rPr>
          <w:sz w:val="22"/>
          <w:szCs w:val="22"/>
        </w:rPr>
      </w:pPr>
      <w:r w:rsidRPr="00150438">
        <w:rPr>
          <w:sz w:val="22"/>
          <w:szCs w:val="22"/>
        </w:rPr>
        <w:t xml:space="preserve">Ms. Smith reminded participants of the discussion at the February 27, </w:t>
      </w:r>
      <w:proofErr w:type="gramStart"/>
      <w:r w:rsidRPr="00150438">
        <w:rPr>
          <w:sz w:val="22"/>
          <w:szCs w:val="22"/>
        </w:rPr>
        <w:t>2025</w:t>
      </w:r>
      <w:proofErr w:type="gramEnd"/>
      <w:r w:rsidRPr="00150438">
        <w:rPr>
          <w:sz w:val="22"/>
          <w:szCs w:val="22"/>
        </w:rPr>
        <w:t xml:space="preserve"> TAC meeting regarding stakeholder opportunities for expanded interaction with the ERCOT Board on policy issues and the request for interested parties to provide feedback to </w:t>
      </w:r>
      <w:r w:rsidR="002B4235">
        <w:rPr>
          <w:sz w:val="22"/>
          <w:szCs w:val="22"/>
        </w:rPr>
        <w:t xml:space="preserve">Rebecca </w:t>
      </w:r>
      <w:r w:rsidRPr="00150438">
        <w:rPr>
          <w:sz w:val="22"/>
          <w:szCs w:val="22"/>
        </w:rPr>
        <w:t xml:space="preserve">Zerwas, </w:t>
      </w:r>
      <w:r w:rsidR="002B4235">
        <w:rPr>
          <w:sz w:val="22"/>
          <w:szCs w:val="22"/>
        </w:rPr>
        <w:t xml:space="preserve">Keith </w:t>
      </w:r>
      <w:r w:rsidRPr="00150438">
        <w:rPr>
          <w:sz w:val="22"/>
          <w:szCs w:val="22"/>
        </w:rPr>
        <w:t>Collins and TAC leadership</w:t>
      </w:r>
      <w:r w:rsidR="00E179A0">
        <w:rPr>
          <w:sz w:val="22"/>
          <w:szCs w:val="22"/>
        </w:rPr>
        <w:t xml:space="preserve">.  Ms. Smith </w:t>
      </w:r>
      <w:r w:rsidRPr="00150438">
        <w:rPr>
          <w:sz w:val="22"/>
          <w:szCs w:val="22"/>
        </w:rPr>
        <w:t>noted potential consideration for IOUs, Industrial Consumers, and Inverter-Based Resource</w:t>
      </w:r>
      <w:r w:rsidR="002B4235">
        <w:rPr>
          <w:sz w:val="22"/>
          <w:szCs w:val="22"/>
        </w:rPr>
        <w:t>s</w:t>
      </w:r>
      <w:r w:rsidRPr="00150438">
        <w:rPr>
          <w:sz w:val="22"/>
          <w:szCs w:val="22"/>
        </w:rPr>
        <w:t xml:space="preserve"> (IBRs) for </w:t>
      </w:r>
      <w:r>
        <w:rPr>
          <w:sz w:val="22"/>
          <w:szCs w:val="22"/>
        </w:rPr>
        <w:t xml:space="preserve">education/discussion on </w:t>
      </w:r>
      <w:r w:rsidRPr="00150438">
        <w:rPr>
          <w:sz w:val="22"/>
          <w:szCs w:val="22"/>
        </w:rPr>
        <w:t xml:space="preserve">Transmission Planning </w:t>
      </w:r>
      <w:r>
        <w:rPr>
          <w:sz w:val="22"/>
          <w:szCs w:val="22"/>
        </w:rPr>
        <w:t>issues</w:t>
      </w:r>
      <w:r w:rsidRPr="00150438">
        <w:rPr>
          <w:sz w:val="22"/>
          <w:szCs w:val="22"/>
        </w:rPr>
        <w:t xml:space="preserve"> at the June 24, </w:t>
      </w:r>
      <w:proofErr w:type="gramStart"/>
      <w:r w:rsidRPr="00150438">
        <w:rPr>
          <w:sz w:val="22"/>
          <w:szCs w:val="22"/>
        </w:rPr>
        <w:t>2025</w:t>
      </w:r>
      <w:proofErr w:type="gramEnd"/>
      <w:r w:rsidRPr="00150438">
        <w:rPr>
          <w:sz w:val="22"/>
          <w:szCs w:val="22"/>
        </w:rPr>
        <w:t xml:space="preserve"> Board meeting</w:t>
      </w:r>
      <w:r>
        <w:rPr>
          <w:sz w:val="22"/>
          <w:szCs w:val="22"/>
        </w:rPr>
        <w:t xml:space="preserve">.  </w:t>
      </w:r>
    </w:p>
    <w:p w14:paraId="11EE1C4A" w14:textId="77777777" w:rsidR="00150438" w:rsidRDefault="00150438" w:rsidP="00D179F6">
      <w:pPr>
        <w:jc w:val="both"/>
        <w:rPr>
          <w:sz w:val="22"/>
          <w:szCs w:val="22"/>
          <w:highlight w:val="lightGray"/>
        </w:rPr>
      </w:pPr>
    </w:p>
    <w:p w14:paraId="55B7CFF1" w14:textId="77777777" w:rsidR="00E46DC4" w:rsidRDefault="00D179F6" w:rsidP="00D179F6">
      <w:pPr>
        <w:jc w:val="both"/>
        <w:rPr>
          <w:i/>
          <w:iCs/>
          <w:color w:val="000000" w:themeColor="text1"/>
          <w:sz w:val="22"/>
          <w:szCs w:val="22"/>
        </w:rPr>
      </w:pPr>
      <w:r w:rsidRPr="00D179F6">
        <w:rPr>
          <w:i/>
          <w:iCs/>
          <w:color w:val="000000" w:themeColor="text1"/>
          <w:sz w:val="22"/>
          <w:szCs w:val="22"/>
        </w:rPr>
        <w:t xml:space="preserve">Market Design Framework </w:t>
      </w:r>
      <w:r>
        <w:rPr>
          <w:i/>
          <w:iCs/>
          <w:color w:val="000000" w:themeColor="text1"/>
          <w:sz w:val="22"/>
          <w:szCs w:val="22"/>
        </w:rPr>
        <w:t xml:space="preserve">Workshop </w:t>
      </w:r>
    </w:p>
    <w:p w14:paraId="03BD2DA3" w14:textId="23606211" w:rsidR="00E46DC4" w:rsidRDefault="002B4235" w:rsidP="00D179F6">
      <w:pPr>
        <w:jc w:val="both"/>
        <w:rPr>
          <w:color w:val="000000" w:themeColor="text1"/>
          <w:sz w:val="22"/>
          <w:szCs w:val="22"/>
        </w:rPr>
      </w:pPr>
      <w:r>
        <w:rPr>
          <w:color w:val="000000" w:themeColor="text1"/>
          <w:sz w:val="22"/>
          <w:szCs w:val="22"/>
        </w:rPr>
        <w:t xml:space="preserve">Mr. </w:t>
      </w:r>
      <w:r w:rsidR="00E46DC4">
        <w:rPr>
          <w:color w:val="000000" w:themeColor="text1"/>
          <w:sz w:val="22"/>
          <w:szCs w:val="22"/>
        </w:rPr>
        <w:t xml:space="preserve">Collins announced the April 23, </w:t>
      </w:r>
      <w:proofErr w:type="gramStart"/>
      <w:r w:rsidR="00E46DC4">
        <w:rPr>
          <w:color w:val="000000" w:themeColor="text1"/>
          <w:sz w:val="22"/>
          <w:szCs w:val="22"/>
        </w:rPr>
        <w:t>2025</w:t>
      </w:r>
      <w:proofErr w:type="gramEnd"/>
      <w:r w:rsidR="00E46DC4">
        <w:rPr>
          <w:color w:val="000000" w:themeColor="text1"/>
          <w:sz w:val="22"/>
          <w:szCs w:val="22"/>
        </w:rPr>
        <w:t xml:space="preserve"> Market Design Framework workshop</w:t>
      </w:r>
      <w:r w:rsidR="00753422">
        <w:rPr>
          <w:color w:val="000000" w:themeColor="text1"/>
          <w:sz w:val="22"/>
          <w:szCs w:val="22"/>
        </w:rPr>
        <w:t xml:space="preserve"> </w:t>
      </w:r>
      <w:r w:rsidR="00E46DC4">
        <w:rPr>
          <w:color w:val="000000" w:themeColor="text1"/>
          <w:sz w:val="22"/>
          <w:szCs w:val="22"/>
        </w:rPr>
        <w:t xml:space="preserve">following the TAC meeting.    </w:t>
      </w:r>
    </w:p>
    <w:p w14:paraId="29BD4F1A" w14:textId="77777777" w:rsidR="00E46DC4" w:rsidRDefault="00E46DC4" w:rsidP="00D179F6">
      <w:pPr>
        <w:jc w:val="both"/>
        <w:rPr>
          <w:color w:val="000000" w:themeColor="text1"/>
          <w:sz w:val="22"/>
          <w:szCs w:val="22"/>
        </w:rPr>
      </w:pPr>
    </w:p>
    <w:p w14:paraId="547C3DFB" w14:textId="22E70213" w:rsidR="00716516" w:rsidRDefault="00716516" w:rsidP="008064EA">
      <w:pPr>
        <w:jc w:val="both"/>
        <w:rPr>
          <w:i/>
          <w:iCs/>
          <w:color w:val="000000" w:themeColor="text1"/>
          <w:sz w:val="22"/>
          <w:szCs w:val="22"/>
        </w:rPr>
      </w:pPr>
      <w:r>
        <w:rPr>
          <w:i/>
          <w:iCs/>
          <w:color w:val="000000" w:themeColor="text1"/>
          <w:sz w:val="22"/>
          <w:szCs w:val="22"/>
        </w:rPr>
        <w:t xml:space="preserve">Action Items List </w:t>
      </w:r>
    </w:p>
    <w:p w14:paraId="017E3E28" w14:textId="44BA0C0A" w:rsidR="00753422" w:rsidRPr="00753422" w:rsidRDefault="00DA58B2" w:rsidP="008064EA">
      <w:pPr>
        <w:jc w:val="both"/>
        <w:rPr>
          <w:color w:val="000000" w:themeColor="text1"/>
          <w:sz w:val="22"/>
          <w:szCs w:val="22"/>
        </w:rPr>
      </w:pPr>
      <w:r>
        <w:rPr>
          <w:color w:val="000000" w:themeColor="text1"/>
          <w:sz w:val="22"/>
          <w:szCs w:val="22"/>
        </w:rPr>
        <w:t xml:space="preserve">Market </w:t>
      </w:r>
      <w:r w:rsidR="0016514D" w:rsidRPr="00753422">
        <w:rPr>
          <w:color w:val="000000" w:themeColor="text1"/>
          <w:sz w:val="22"/>
          <w:szCs w:val="22"/>
        </w:rPr>
        <w:t>Participants reviewed the Action Items list</w:t>
      </w:r>
      <w:r w:rsidR="00753422" w:rsidRPr="00753422">
        <w:rPr>
          <w:color w:val="000000" w:themeColor="text1"/>
          <w:sz w:val="22"/>
          <w:szCs w:val="22"/>
        </w:rPr>
        <w:t xml:space="preserve"> and removed the following </w:t>
      </w:r>
      <w:proofErr w:type="gramStart"/>
      <w:r w:rsidR="00753422" w:rsidRPr="00753422">
        <w:rPr>
          <w:color w:val="000000" w:themeColor="text1"/>
          <w:sz w:val="22"/>
          <w:szCs w:val="22"/>
        </w:rPr>
        <w:t>item</w:t>
      </w:r>
      <w:proofErr w:type="gramEnd"/>
      <w:r w:rsidR="00753422" w:rsidRPr="00753422">
        <w:rPr>
          <w:color w:val="000000" w:themeColor="text1"/>
          <w:sz w:val="22"/>
          <w:szCs w:val="22"/>
        </w:rPr>
        <w:t xml:space="preserve">: </w:t>
      </w:r>
    </w:p>
    <w:p w14:paraId="5BCDC176" w14:textId="3F073F2E" w:rsidR="00753422" w:rsidRPr="00753422" w:rsidRDefault="007F1859" w:rsidP="00753422">
      <w:pPr>
        <w:pStyle w:val="ListParagraph"/>
        <w:numPr>
          <w:ilvl w:val="0"/>
          <w:numId w:val="1"/>
        </w:numPr>
        <w:rPr>
          <w:color w:val="000000" w:themeColor="text1"/>
          <w:sz w:val="22"/>
          <w:szCs w:val="22"/>
        </w:rPr>
      </w:pPr>
      <w:r>
        <w:rPr>
          <w:color w:val="000000" w:themeColor="text1"/>
          <w:sz w:val="22"/>
          <w:szCs w:val="22"/>
        </w:rPr>
        <w:t>March 21, 2023</w:t>
      </w:r>
      <w:r w:rsidR="00753422" w:rsidRPr="00753422">
        <w:rPr>
          <w:color w:val="000000" w:themeColor="text1"/>
          <w:sz w:val="22"/>
          <w:szCs w:val="22"/>
        </w:rPr>
        <w:t xml:space="preserve"> – Develop a process in support of TAC Goal #18 - Review market design changes and reliability enhancements implemented following Winter Storm Uri and the subsequent legislative and regulatory requirements to ensure consistency of holistic market design.  Periodically review and discuss one adopted element, including items such as </w:t>
      </w:r>
      <w:r w:rsidRPr="007F1859">
        <w:rPr>
          <w:color w:val="000000" w:themeColor="text1"/>
          <w:sz w:val="22"/>
          <w:szCs w:val="22"/>
        </w:rPr>
        <w:t>Firm Fuel Supply Service (FFSS</w:t>
      </w:r>
      <w:proofErr w:type="gramStart"/>
      <w:r w:rsidRPr="007F1859">
        <w:rPr>
          <w:color w:val="000000" w:themeColor="text1"/>
          <w:sz w:val="22"/>
          <w:szCs w:val="22"/>
        </w:rPr>
        <w:t>)</w:t>
      </w:r>
      <w:r>
        <w:rPr>
          <w:color w:val="000000" w:themeColor="text1"/>
          <w:sz w:val="22"/>
          <w:szCs w:val="22"/>
        </w:rPr>
        <w:t xml:space="preserve">; </w:t>
      </w:r>
      <w:r w:rsidR="00753422" w:rsidRPr="00753422">
        <w:rPr>
          <w:color w:val="000000" w:themeColor="text1"/>
          <w:sz w:val="22"/>
          <w:szCs w:val="22"/>
        </w:rPr>
        <w:t xml:space="preserve"> NPRR</w:t>
      </w:r>
      <w:proofErr w:type="gramEnd"/>
      <w:r w:rsidR="00753422" w:rsidRPr="00753422">
        <w:rPr>
          <w:color w:val="000000" w:themeColor="text1"/>
          <w:sz w:val="22"/>
          <w:szCs w:val="22"/>
        </w:rPr>
        <w:t xml:space="preserve">1105, </w:t>
      </w:r>
      <w:r w:rsidRPr="007F1859">
        <w:rPr>
          <w:color w:val="000000" w:themeColor="text1"/>
          <w:sz w:val="22"/>
          <w:szCs w:val="22"/>
        </w:rPr>
        <w:t>Option to Deploy Distribution Voltage Reduction Measures Prior to Energy Emergency Alert (EEA)</w:t>
      </w:r>
      <w:r>
        <w:rPr>
          <w:color w:val="000000" w:themeColor="text1"/>
          <w:sz w:val="22"/>
          <w:szCs w:val="22"/>
        </w:rPr>
        <w:t xml:space="preserve">; </w:t>
      </w:r>
      <w:r w:rsidR="00753422" w:rsidRPr="00753422">
        <w:rPr>
          <w:color w:val="000000" w:themeColor="text1"/>
          <w:sz w:val="22"/>
          <w:szCs w:val="22"/>
        </w:rPr>
        <w:t xml:space="preserve">NPRR1108, </w:t>
      </w:r>
      <w:r w:rsidRPr="007F1859">
        <w:rPr>
          <w:color w:val="000000" w:themeColor="text1"/>
          <w:sz w:val="22"/>
          <w:szCs w:val="22"/>
        </w:rPr>
        <w:t>ERCOT Shall Approve or Deny All Resource Planned Outage Requests</w:t>
      </w:r>
      <w:r>
        <w:rPr>
          <w:color w:val="000000" w:themeColor="text1"/>
          <w:sz w:val="22"/>
          <w:szCs w:val="22"/>
        </w:rPr>
        <w:t xml:space="preserve">; </w:t>
      </w:r>
      <w:r w:rsidRPr="007F1859">
        <w:rPr>
          <w:color w:val="000000" w:themeColor="text1"/>
          <w:sz w:val="22"/>
          <w:szCs w:val="22"/>
        </w:rPr>
        <w:t>Emergency Response Service (ERS)</w:t>
      </w:r>
      <w:r>
        <w:rPr>
          <w:color w:val="000000" w:themeColor="text1"/>
          <w:sz w:val="22"/>
          <w:szCs w:val="22"/>
        </w:rPr>
        <w:t xml:space="preserve">; </w:t>
      </w:r>
      <w:r w:rsidRPr="007F1859">
        <w:rPr>
          <w:color w:val="000000" w:themeColor="text1"/>
          <w:sz w:val="22"/>
          <w:szCs w:val="22"/>
        </w:rPr>
        <w:t>Operating Reserve Demand Curve (ORDC)</w:t>
      </w:r>
      <w:r>
        <w:rPr>
          <w:color w:val="000000" w:themeColor="text1"/>
          <w:sz w:val="22"/>
          <w:szCs w:val="22"/>
        </w:rPr>
        <w:t xml:space="preserve">; </w:t>
      </w:r>
      <w:r w:rsidR="00753422" w:rsidRPr="00753422">
        <w:rPr>
          <w:color w:val="000000" w:themeColor="text1"/>
          <w:sz w:val="22"/>
          <w:szCs w:val="22"/>
        </w:rPr>
        <w:t>etc.</w:t>
      </w:r>
    </w:p>
    <w:p w14:paraId="5C023734" w14:textId="77777777" w:rsidR="009D0E4C" w:rsidRDefault="009D0E4C" w:rsidP="002949EE">
      <w:pPr>
        <w:jc w:val="both"/>
        <w:rPr>
          <w:color w:val="000000" w:themeColor="text1"/>
          <w:sz w:val="22"/>
          <w:szCs w:val="22"/>
          <w:highlight w:val="lightGray"/>
        </w:rPr>
      </w:pPr>
    </w:p>
    <w:p w14:paraId="36699403" w14:textId="77777777" w:rsidR="00753422" w:rsidRPr="00DB4290" w:rsidRDefault="00753422" w:rsidP="002949EE">
      <w:pPr>
        <w:jc w:val="both"/>
        <w:rPr>
          <w:color w:val="000000" w:themeColor="text1"/>
          <w:sz w:val="22"/>
          <w:szCs w:val="22"/>
          <w:highlight w:val="lightGray"/>
        </w:rPr>
      </w:pPr>
    </w:p>
    <w:p w14:paraId="17C983E1" w14:textId="28418E94" w:rsidR="00435DAA" w:rsidRPr="00DB4290" w:rsidRDefault="00435DAA" w:rsidP="002949EE">
      <w:pPr>
        <w:jc w:val="both"/>
        <w:rPr>
          <w:color w:val="000000" w:themeColor="text1"/>
          <w:sz w:val="22"/>
          <w:szCs w:val="22"/>
          <w:u w:val="single"/>
        </w:rPr>
      </w:pPr>
      <w:bookmarkStart w:id="24" w:name="Combined_Ballot"/>
      <w:bookmarkEnd w:id="24"/>
      <w:r w:rsidRPr="00DB4290">
        <w:rPr>
          <w:color w:val="000000" w:themeColor="text1"/>
          <w:sz w:val="22"/>
          <w:szCs w:val="22"/>
          <w:u w:val="single"/>
        </w:rPr>
        <w:t xml:space="preserve">Combined Ballot </w:t>
      </w:r>
      <w:r w:rsidR="00715C19" w:rsidRPr="00DB4290">
        <w:rPr>
          <w:color w:val="000000" w:themeColor="text1"/>
          <w:sz w:val="22"/>
          <w:szCs w:val="22"/>
          <w:u w:val="single"/>
        </w:rPr>
        <w:t xml:space="preserve"> </w:t>
      </w:r>
    </w:p>
    <w:p w14:paraId="28D50C1B" w14:textId="28DD0248" w:rsidR="00435DAA" w:rsidRPr="00D179F6" w:rsidRDefault="0006144F" w:rsidP="002949EE">
      <w:pPr>
        <w:jc w:val="both"/>
        <w:rPr>
          <w:b/>
          <w:color w:val="000000" w:themeColor="text1"/>
          <w:sz w:val="22"/>
          <w:szCs w:val="22"/>
        </w:rPr>
      </w:pPr>
      <w:bookmarkStart w:id="25" w:name="_Hlk166506995"/>
      <w:r>
        <w:rPr>
          <w:b/>
          <w:color w:val="000000" w:themeColor="text1"/>
          <w:sz w:val="22"/>
          <w:szCs w:val="22"/>
        </w:rPr>
        <w:t xml:space="preserve">Mr. </w:t>
      </w:r>
      <w:r w:rsidR="007B6407" w:rsidRPr="00D179F6">
        <w:rPr>
          <w:b/>
          <w:color w:val="000000" w:themeColor="text1"/>
          <w:sz w:val="22"/>
          <w:szCs w:val="22"/>
        </w:rPr>
        <w:t xml:space="preserve">Kee </w:t>
      </w:r>
      <w:r w:rsidR="00435DAA" w:rsidRPr="00D179F6">
        <w:rPr>
          <w:b/>
          <w:color w:val="000000" w:themeColor="text1"/>
          <w:sz w:val="22"/>
          <w:szCs w:val="22"/>
        </w:rPr>
        <w:t xml:space="preserve">moved to approve the Combined Ballot as follows:  </w:t>
      </w:r>
    </w:p>
    <w:p w14:paraId="14238082" w14:textId="77777777" w:rsidR="00D179F6" w:rsidRPr="00CA6613" w:rsidRDefault="00D179F6" w:rsidP="00CA6613">
      <w:pPr>
        <w:pStyle w:val="ListParagraph"/>
        <w:numPr>
          <w:ilvl w:val="0"/>
          <w:numId w:val="1"/>
        </w:numPr>
        <w:jc w:val="both"/>
        <w:rPr>
          <w:b/>
          <w:color w:val="000000" w:themeColor="text1"/>
          <w:sz w:val="22"/>
          <w:szCs w:val="22"/>
        </w:rPr>
      </w:pPr>
      <w:bookmarkStart w:id="26" w:name="_Hlk166507037"/>
      <w:bookmarkEnd w:id="25"/>
      <w:r w:rsidRPr="00CA6613">
        <w:rPr>
          <w:b/>
          <w:color w:val="000000" w:themeColor="text1"/>
          <w:sz w:val="22"/>
          <w:szCs w:val="22"/>
        </w:rPr>
        <w:t xml:space="preserve">To approve the February 27, </w:t>
      </w:r>
      <w:proofErr w:type="gramStart"/>
      <w:r w:rsidRPr="00CA6613">
        <w:rPr>
          <w:b/>
          <w:color w:val="000000" w:themeColor="text1"/>
          <w:sz w:val="22"/>
          <w:szCs w:val="22"/>
        </w:rPr>
        <w:t>2025</w:t>
      </w:r>
      <w:proofErr w:type="gramEnd"/>
      <w:r w:rsidRPr="00CA6613">
        <w:rPr>
          <w:b/>
          <w:color w:val="000000" w:themeColor="text1"/>
          <w:sz w:val="22"/>
          <w:szCs w:val="22"/>
        </w:rPr>
        <w:t xml:space="preserve"> meeting minutes as presented</w:t>
      </w:r>
    </w:p>
    <w:p w14:paraId="3105B66C" w14:textId="3008CED8" w:rsidR="00D179F6" w:rsidRPr="000D036A" w:rsidRDefault="00D179F6" w:rsidP="000D036A">
      <w:pPr>
        <w:pStyle w:val="ListParagraph"/>
        <w:numPr>
          <w:ilvl w:val="0"/>
          <w:numId w:val="1"/>
        </w:numPr>
        <w:jc w:val="both"/>
        <w:rPr>
          <w:b/>
          <w:color w:val="000000" w:themeColor="text1"/>
          <w:sz w:val="22"/>
          <w:szCs w:val="22"/>
        </w:rPr>
      </w:pPr>
      <w:r w:rsidRPr="000D036A">
        <w:rPr>
          <w:b/>
          <w:color w:val="000000" w:themeColor="text1"/>
          <w:sz w:val="22"/>
          <w:szCs w:val="22"/>
        </w:rPr>
        <w:t>To recommend approval of NPRR1256 as recommended by PRS in the 3/12/25 PRS Report as revised by TAC</w:t>
      </w:r>
    </w:p>
    <w:p w14:paraId="433413BE" w14:textId="2070AFDC" w:rsidR="00D179F6" w:rsidRPr="002426F1" w:rsidRDefault="00D179F6" w:rsidP="002426F1">
      <w:pPr>
        <w:pStyle w:val="ListParagraph"/>
        <w:numPr>
          <w:ilvl w:val="0"/>
          <w:numId w:val="1"/>
        </w:numPr>
        <w:jc w:val="both"/>
        <w:rPr>
          <w:b/>
          <w:color w:val="000000" w:themeColor="text1"/>
          <w:sz w:val="22"/>
          <w:szCs w:val="22"/>
        </w:rPr>
      </w:pPr>
      <w:r w:rsidRPr="002426F1">
        <w:rPr>
          <w:b/>
          <w:color w:val="000000" w:themeColor="text1"/>
          <w:sz w:val="22"/>
          <w:szCs w:val="22"/>
        </w:rPr>
        <w:t>To recommend approval of NPRR1268 as recommended by PRS in the 3/12/25 PRS Report as amended by the 3/19/25 IMM comments; and the 3/18/25 Impact Analysis</w:t>
      </w:r>
    </w:p>
    <w:p w14:paraId="3FE636F1" w14:textId="57C66D37" w:rsidR="00D179F6" w:rsidRPr="007A60E2" w:rsidRDefault="00D179F6" w:rsidP="007A60E2">
      <w:pPr>
        <w:pStyle w:val="ListParagraph"/>
        <w:numPr>
          <w:ilvl w:val="0"/>
          <w:numId w:val="1"/>
        </w:numPr>
        <w:jc w:val="both"/>
        <w:rPr>
          <w:b/>
          <w:color w:val="000000" w:themeColor="text1"/>
          <w:sz w:val="22"/>
          <w:szCs w:val="22"/>
        </w:rPr>
      </w:pPr>
      <w:r w:rsidRPr="007A60E2">
        <w:rPr>
          <w:b/>
          <w:color w:val="000000" w:themeColor="text1"/>
          <w:sz w:val="22"/>
          <w:szCs w:val="22"/>
        </w:rPr>
        <w:lastRenderedPageBreak/>
        <w:t>To recommend approval of NPRR1270 as recommended by PRS in the 3/12/25 PRS Report</w:t>
      </w:r>
    </w:p>
    <w:p w14:paraId="7DD689FF" w14:textId="2B9A4B57" w:rsidR="00D179F6" w:rsidRPr="00AF6849" w:rsidRDefault="00D179F6" w:rsidP="00AF6849">
      <w:pPr>
        <w:pStyle w:val="ListParagraph"/>
        <w:numPr>
          <w:ilvl w:val="0"/>
          <w:numId w:val="31"/>
        </w:numPr>
        <w:jc w:val="both"/>
        <w:rPr>
          <w:b/>
          <w:color w:val="000000" w:themeColor="text1"/>
          <w:sz w:val="22"/>
          <w:szCs w:val="22"/>
        </w:rPr>
      </w:pPr>
      <w:r w:rsidRPr="00AF6849">
        <w:rPr>
          <w:b/>
          <w:color w:val="000000" w:themeColor="text1"/>
          <w:sz w:val="22"/>
          <w:szCs w:val="22"/>
        </w:rPr>
        <w:t>To recommend approval of NPRR1273 as recommended by PRS in the 3/12/25 PRS Report</w:t>
      </w:r>
    </w:p>
    <w:p w14:paraId="2A7902A9" w14:textId="156E14A5" w:rsidR="00D179F6" w:rsidRPr="00AF6849" w:rsidRDefault="00D179F6" w:rsidP="00AF6849">
      <w:pPr>
        <w:pStyle w:val="ListParagraph"/>
        <w:numPr>
          <w:ilvl w:val="0"/>
          <w:numId w:val="31"/>
        </w:numPr>
        <w:jc w:val="both"/>
        <w:rPr>
          <w:b/>
          <w:color w:val="000000" w:themeColor="text1"/>
          <w:sz w:val="22"/>
          <w:szCs w:val="22"/>
        </w:rPr>
      </w:pPr>
      <w:r w:rsidRPr="00AF6849">
        <w:rPr>
          <w:b/>
          <w:color w:val="000000" w:themeColor="text1"/>
          <w:sz w:val="22"/>
          <w:szCs w:val="22"/>
        </w:rPr>
        <w:t>To recommend approval of SCR829 as recommended by PRS in the 3/12/25 PRS Report</w:t>
      </w:r>
    </w:p>
    <w:p w14:paraId="7F67CD28" w14:textId="3D3D1873" w:rsidR="00D179F6" w:rsidRPr="003418B6" w:rsidRDefault="00D179F6" w:rsidP="003418B6">
      <w:pPr>
        <w:pStyle w:val="ListParagraph"/>
        <w:numPr>
          <w:ilvl w:val="0"/>
          <w:numId w:val="1"/>
        </w:numPr>
        <w:jc w:val="both"/>
        <w:rPr>
          <w:b/>
          <w:color w:val="000000" w:themeColor="text1"/>
          <w:sz w:val="22"/>
          <w:szCs w:val="22"/>
        </w:rPr>
      </w:pPr>
      <w:r w:rsidRPr="003418B6">
        <w:rPr>
          <w:b/>
          <w:color w:val="000000" w:themeColor="text1"/>
          <w:sz w:val="22"/>
          <w:szCs w:val="22"/>
        </w:rPr>
        <w:t>To recommend approval of NOGRR274 as recommended by ROS in the 3/6/25 ROS Report</w:t>
      </w:r>
    </w:p>
    <w:p w14:paraId="4C366779" w14:textId="7F34C4C6" w:rsidR="00D179F6" w:rsidRPr="00C74DF5" w:rsidRDefault="00D179F6" w:rsidP="00C74DF5">
      <w:pPr>
        <w:pStyle w:val="ListParagraph"/>
        <w:numPr>
          <w:ilvl w:val="0"/>
          <w:numId w:val="1"/>
        </w:numPr>
        <w:jc w:val="both"/>
        <w:rPr>
          <w:b/>
          <w:color w:val="000000" w:themeColor="text1"/>
          <w:sz w:val="22"/>
          <w:szCs w:val="22"/>
        </w:rPr>
      </w:pPr>
      <w:r w:rsidRPr="00C74DF5">
        <w:rPr>
          <w:b/>
          <w:color w:val="000000" w:themeColor="text1"/>
          <w:sz w:val="22"/>
          <w:szCs w:val="22"/>
        </w:rPr>
        <w:t>To recommend approval of PGRR119 as recommended by ROS in the 3/6/25 ROS Report</w:t>
      </w:r>
    </w:p>
    <w:p w14:paraId="5B3E336E" w14:textId="3B3D72C9" w:rsidR="00D179F6" w:rsidRPr="0006144F" w:rsidRDefault="00D179F6" w:rsidP="0006144F">
      <w:pPr>
        <w:pStyle w:val="ListParagraph"/>
        <w:numPr>
          <w:ilvl w:val="0"/>
          <w:numId w:val="1"/>
        </w:numPr>
        <w:jc w:val="both"/>
        <w:rPr>
          <w:b/>
          <w:color w:val="000000" w:themeColor="text1"/>
          <w:sz w:val="22"/>
          <w:szCs w:val="22"/>
        </w:rPr>
      </w:pPr>
      <w:r w:rsidRPr="0006144F">
        <w:rPr>
          <w:b/>
          <w:color w:val="000000" w:themeColor="text1"/>
          <w:sz w:val="22"/>
          <w:szCs w:val="22"/>
        </w:rPr>
        <w:t xml:space="preserve">To recommend approval of SMOGRR028 as recommended by WMS in the 3/5/25 WMS Report </w:t>
      </w:r>
    </w:p>
    <w:p w14:paraId="099F771B" w14:textId="43694F22" w:rsidR="00435DAA" w:rsidRPr="00DB4290" w:rsidRDefault="00485CE9" w:rsidP="00D179F6">
      <w:pPr>
        <w:jc w:val="both"/>
        <w:rPr>
          <w:i/>
          <w:color w:val="000000" w:themeColor="text1"/>
          <w:sz w:val="22"/>
          <w:szCs w:val="22"/>
        </w:rPr>
      </w:pPr>
      <w:r>
        <w:rPr>
          <w:b/>
          <w:color w:val="000000" w:themeColor="text1"/>
          <w:sz w:val="22"/>
          <w:szCs w:val="22"/>
        </w:rPr>
        <w:t xml:space="preserve">Mr. </w:t>
      </w:r>
      <w:r w:rsidR="00D179F6" w:rsidRPr="00D179F6">
        <w:rPr>
          <w:b/>
          <w:color w:val="000000" w:themeColor="text1"/>
          <w:sz w:val="22"/>
          <w:szCs w:val="22"/>
        </w:rPr>
        <w:t xml:space="preserve">Helton </w:t>
      </w:r>
      <w:r w:rsidR="004A0766" w:rsidRPr="00D179F6">
        <w:rPr>
          <w:b/>
          <w:color w:val="000000" w:themeColor="text1"/>
          <w:sz w:val="22"/>
          <w:szCs w:val="22"/>
        </w:rPr>
        <w:t>s</w:t>
      </w:r>
      <w:r w:rsidR="00435DAA" w:rsidRPr="00D179F6">
        <w:rPr>
          <w:b/>
          <w:color w:val="000000" w:themeColor="text1"/>
          <w:sz w:val="22"/>
          <w:szCs w:val="22"/>
        </w:rPr>
        <w:t>econded</w:t>
      </w:r>
      <w:r w:rsidR="00435DAA" w:rsidRPr="007B6407">
        <w:rPr>
          <w:b/>
          <w:color w:val="000000" w:themeColor="text1"/>
          <w:sz w:val="22"/>
          <w:szCs w:val="22"/>
        </w:rPr>
        <w:t xml:space="preserve"> the</w:t>
      </w:r>
      <w:r w:rsidR="00435DAA" w:rsidRPr="00DB4290">
        <w:rPr>
          <w:b/>
          <w:color w:val="000000" w:themeColor="text1"/>
          <w:sz w:val="22"/>
          <w:szCs w:val="22"/>
        </w:rPr>
        <w:t xml:space="preserve"> motion.  </w:t>
      </w:r>
      <w:bookmarkStart w:id="27" w:name="_Hlk180397099"/>
      <w:bookmarkStart w:id="28" w:name="_Hlk187663673"/>
      <w:r w:rsidR="00435DAA" w:rsidRPr="00DB4290">
        <w:rPr>
          <w:b/>
          <w:color w:val="000000" w:themeColor="text1"/>
          <w:sz w:val="22"/>
          <w:szCs w:val="22"/>
        </w:rPr>
        <w:t xml:space="preserve">The motion carried </w:t>
      </w:r>
      <w:bookmarkStart w:id="29" w:name="_Hlk169197934"/>
      <w:r w:rsidR="00435DAA" w:rsidRPr="00DB4290">
        <w:rPr>
          <w:b/>
          <w:color w:val="000000" w:themeColor="text1"/>
          <w:sz w:val="22"/>
          <w:szCs w:val="22"/>
        </w:rPr>
        <w:t xml:space="preserve">unanimously.  </w:t>
      </w:r>
      <w:bookmarkStart w:id="30" w:name="_Hlk163473684"/>
      <w:r w:rsidR="00435DAA" w:rsidRPr="00DB4290">
        <w:rPr>
          <w:i/>
          <w:color w:val="000000" w:themeColor="text1"/>
          <w:sz w:val="22"/>
          <w:szCs w:val="22"/>
        </w:rPr>
        <w:t>(Please see ballot posted with Key Documents.)</w:t>
      </w:r>
      <w:r w:rsidR="00715C19" w:rsidRPr="00DB4290">
        <w:rPr>
          <w:i/>
          <w:color w:val="000000" w:themeColor="text1"/>
          <w:sz w:val="22"/>
          <w:szCs w:val="22"/>
        </w:rPr>
        <w:t xml:space="preserve">  </w:t>
      </w:r>
    </w:p>
    <w:bookmarkEnd w:id="26"/>
    <w:bookmarkEnd w:id="27"/>
    <w:bookmarkEnd w:id="29"/>
    <w:bookmarkEnd w:id="30"/>
    <w:p w14:paraId="0EA045D7" w14:textId="77777777" w:rsidR="00A60E63" w:rsidRPr="00A405E8" w:rsidRDefault="00A60E63" w:rsidP="002949EE">
      <w:pPr>
        <w:jc w:val="both"/>
        <w:rPr>
          <w:color w:val="000000" w:themeColor="text1"/>
          <w:sz w:val="22"/>
          <w:szCs w:val="22"/>
          <w:highlight w:val="lightGray"/>
        </w:rPr>
      </w:pPr>
    </w:p>
    <w:bookmarkEnd w:id="28"/>
    <w:p w14:paraId="620A6B72" w14:textId="77777777" w:rsidR="004B5421" w:rsidRPr="00A405E8" w:rsidRDefault="004B5421" w:rsidP="002949EE">
      <w:pPr>
        <w:jc w:val="both"/>
        <w:rPr>
          <w:color w:val="000000" w:themeColor="text1"/>
          <w:sz w:val="22"/>
          <w:szCs w:val="22"/>
          <w:highlight w:val="lightGray"/>
        </w:rPr>
      </w:pPr>
    </w:p>
    <w:p w14:paraId="409A73D5" w14:textId="1B76D087" w:rsidR="00FB7193" w:rsidRPr="006B45D7" w:rsidRDefault="00435DAA" w:rsidP="002949EE">
      <w:pPr>
        <w:jc w:val="both"/>
        <w:rPr>
          <w:color w:val="FF0000"/>
          <w:sz w:val="22"/>
          <w:szCs w:val="22"/>
        </w:rPr>
      </w:pPr>
      <w:r w:rsidRPr="00DB4290">
        <w:rPr>
          <w:color w:val="000000" w:themeColor="text1"/>
          <w:sz w:val="22"/>
          <w:szCs w:val="22"/>
        </w:rPr>
        <w:t>M</w:t>
      </w:r>
      <w:r w:rsidR="00396096" w:rsidRPr="00DB4290">
        <w:rPr>
          <w:color w:val="000000" w:themeColor="text1"/>
          <w:sz w:val="22"/>
          <w:szCs w:val="22"/>
        </w:rPr>
        <w:t xml:space="preserve">s. Smith </w:t>
      </w:r>
      <w:r w:rsidRPr="00D179F6">
        <w:rPr>
          <w:color w:val="000000" w:themeColor="text1"/>
          <w:sz w:val="22"/>
          <w:szCs w:val="22"/>
        </w:rPr>
        <w:t xml:space="preserve">adjourned the </w:t>
      </w:r>
      <w:r w:rsidR="004F0D6F" w:rsidRPr="00D179F6">
        <w:rPr>
          <w:color w:val="000000" w:themeColor="text1"/>
          <w:sz w:val="22"/>
          <w:szCs w:val="22"/>
        </w:rPr>
        <w:t>March 26</w:t>
      </w:r>
      <w:r w:rsidR="0091669F" w:rsidRPr="00D179F6">
        <w:rPr>
          <w:color w:val="000000" w:themeColor="text1"/>
          <w:sz w:val="22"/>
          <w:szCs w:val="22"/>
        </w:rPr>
        <w:t xml:space="preserve">, </w:t>
      </w:r>
      <w:proofErr w:type="gramStart"/>
      <w:r w:rsidR="0091669F" w:rsidRPr="00D179F6">
        <w:rPr>
          <w:color w:val="000000" w:themeColor="text1"/>
          <w:sz w:val="22"/>
          <w:szCs w:val="22"/>
        </w:rPr>
        <w:t>2025</w:t>
      </w:r>
      <w:proofErr w:type="gramEnd"/>
      <w:r w:rsidR="0091669F" w:rsidRPr="00D179F6">
        <w:rPr>
          <w:color w:val="000000" w:themeColor="text1"/>
          <w:sz w:val="22"/>
          <w:szCs w:val="22"/>
        </w:rPr>
        <w:t xml:space="preserve"> </w:t>
      </w:r>
      <w:r w:rsidR="00396096" w:rsidRPr="00D179F6">
        <w:rPr>
          <w:color w:val="000000" w:themeColor="text1"/>
          <w:sz w:val="22"/>
          <w:szCs w:val="22"/>
        </w:rPr>
        <w:t xml:space="preserve">TAC meeting at </w:t>
      </w:r>
      <w:r w:rsidR="007B6407" w:rsidRPr="00D179F6">
        <w:rPr>
          <w:color w:val="000000" w:themeColor="text1"/>
          <w:sz w:val="22"/>
          <w:szCs w:val="22"/>
        </w:rPr>
        <w:t>3:</w:t>
      </w:r>
      <w:r w:rsidR="00D179F6" w:rsidRPr="00D179F6">
        <w:rPr>
          <w:color w:val="000000" w:themeColor="text1"/>
          <w:sz w:val="22"/>
          <w:szCs w:val="22"/>
        </w:rPr>
        <w:t>00</w:t>
      </w:r>
      <w:r w:rsidR="007B6407" w:rsidRPr="00D179F6">
        <w:rPr>
          <w:color w:val="000000" w:themeColor="text1"/>
          <w:sz w:val="22"/>
          <w:szCs w:val="22"/>
        </w:rPr>
        <w:t xml:space="preserve"> </w:t>
      </w:r>
      <w:r w:rsidR="00396096" w:rsidRPr="00D179F6">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8"/>
      <w:pgSz w:w="12240" w:h="15840" w:code="1"/>
      <w:pgMar w:top="1152" w:right="1440" w:bottom="1152"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Ned Bonskowski" w:date="2025-04-22T12:53:00Z" w:initials="NB">
    <w:p w14:paraId="5AABDAFF" w14:textId="77777777" w:rsidR="00BA5A84" w:rsidRDefault="00BA5A84" w:rsidP="00BA5A84">
      <w:pPr>
        <w:pStyle w:val="CommentText"/>
      </w:pPr>
      <w:r>
        <w:rPr>
          <w:rStyle w:val="CommentReference"/>
        </w:rPr>
        <w:annotationRef/>
      </w:r>
      <w:r>
        <w:t>The floor is not a price floor, rather it sets a slightly higher ceiling for the AS Plan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ABDA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5324B1" w16cex:dateUtc="2025-04-22T1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ABDAFF" w16cid:durableId="045324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EE317" w14:textId="77777777" w:rsidR="00D0291C" w:rsidRDefault="00D0291C">
      <w:r>
        <w:separator/>
      </w:r>
    </w:p>
  </w:endnote>
  <w:endnote w:type="continuationSeparator" w:id="0">
    <w:p w14:paraId="0D32CFB5" w14:textId="77777777" w:rsidR="00D0291C" w:rsidRDefault="00D0291C">
      <w:r>
        <w:continuationSeparator/>
      </w:r>
    </w:p>
  </w:endnote>
  <w:endnote w:type="continuationNotice" w:id="1">
    <w:p w14:paraId="32351B81" w14:textId="77777777" w:rsidR="00D0291C" w:rsidRDefault="00D02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1CF8" w14:textId="1D3B6E5E"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4F0D6F">
      <w:rPr>
        <w:b/>
        <w:sz w:val="16"/>
        <w:szCs w:val="16"/>
      </w:rPr>
      <w:t>March 26</w:t>
    </w:r>
    <w:r w:rsidR="00CE3219">
      <w:rPr>
        <w:b/>
        <w:sz w:val="16"/>
        <w:szCs w:val="16"/>
      </w:rPr>
      <w:t xml:space="preserve">, </w:t>
    </w:r>
    <w:proofErr w:type="gramStart"/>
    <w:r w:rsidR="00A405E8">
      <w:rPr>
        <w:b/>
        <w:sz w:val="16"/>
        <w:szCs w:val="16"/>
      </w:rPr>
      <w:t>2025</w:t>
    </w:r>
    <w:proofErr w:type="gramEnd"/>
    <w:r w:rsidR="00A405E8">
      <w:rPr>
        <w:b/>
        <w:sz w:val="16"/>
        <w:szCs w:val="16"/>
      </w:rPr>
      <w:t xml:space="preserve"> </w:t>
    </w:r>
    <w:r w:rsidR="00261A69" w:rsidRPr="001E60E5">
      <w:rPr>
        <w:b/>
        <w:sz w:val="16"/>
        <w:szCs w:val="16"/>
      </w:rPr>
      <w:t>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E8F86" w14:textId="77777777" w:rsidR="00D0291C" w:rsidRDefault="00D0291C">
      <w:r>
        <w:separator/>
      </w:r>
    </w:p>
  </w:footnote>
  <w:footnote w:type="continuationSeparator" w:id="0">
    <w:p w14:paraId="65C3B1DD" w14:textId="77777777" w:rsidR="00D0291C" w:rsidRDefault="00D0291C">
      <w:r>
        <w:continuationSeparator/>
      </w:r>
    </w:p>
  </w:footnote>
  <w:footnote w:type="continuationNotice" w:id="1">
    <w:p w14:paraId="41377CA3" w14:textId="77777777" w:rsidR="00D0291C" w:rsidRDefault="00D0291C"/>
  </w:footnote>
  <w:footnote w:id="2">
    <w:p w14:paraId="7FD919F8" w14:textId="77777777" w:rsidR="00CE3219" w:rsidRDefault="00CE3219" w:rsidP="00CE3219">
      <w:pPr>
        <w:tabs>
          <w:tab w:val="left" w:pos="-720"/>
        </w:tabs>
        <w:suppressAutoHyphens/>
        <w:jc w:val="both"/>
        <w:outlineLvl w:val="0"/>
        <w:rPr>
          <w:spacing w:val="-3"/>
          <w:sz w:val="18"/>
          <w:szCs w:val="18"/>
        </w:rPr>
      </w:pPr>
      <w:r>
        <w:rPr>
          <w:rStyle w:val="FootnoteReference"/>
        </w:rPr>
        <w:footnoteRef/>
      </w:r>
      <w:r>
        <w:t xml:space="preserve"> </w:t>
      </w:r>
      <w:r>
        <w:rPr>
          <w:spacing w:val="-3"/>
          <w:sz w:val="18"/>
          <w:szCs w:val="18"/>
        </w:rPr>
        <w:t>Key Documents referenced in these minutes may be accessed on the ERCOT website at:</w:t>
      </w:r>
    </w:p>
    <w:p w14:paraId="46C6315C" w14:textId="5387C1A0" w:rsidR="00CE3219" w:rsidRPr="00284311" w:rsidRDefault="00EA4DFC" w:rsidP="00CE3219">
      <w:pPr>
        <w:tabs>
          <w:tab w:val="left" w:pos="-720"/>
        </w:tabs>
        <w:suppressAutoHyphens/>
        <w:jc w:val="both"/>
        <w:outlineLvl w:val="0"/>
        <w:rPr>
          <w:spacing w:val="-3"/>
          <w:sz w:val="18"/>
          <w:szCs w:val="18"/>
        </w:rPr>
      </w:pPr>
      <w:hyperlink r:id="rId1" w:history="1">
        <w:r w:rsidRPr="00F27543">
          <w:rPr>
            <w:rStyle w:val="Hyperlink"/>
            <w:spacing w:val="-3"/>
            <w:sz w:val="18"/>
            <w:szCs w:val="18"/>
          </w:rPr>
          <w:t>https://www.ercot.com/calendar/02272025-TAC-Meeting</w:t>
        </w:r>
      </w:hyperlink>
      <w:r>
        <w:rPr>
          <w:spacing w:val="-3"/>
          <w:sz w:val="18"/>
          <w:szCs w:val="18"/>
        </w:rPr>
        <w:t xml:space="preserve"> </w:t>
      </w:r>
      <w:r w:rsidR="00CE3219">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064915"/>
    <w:multiLevelType w:val="hybridMultilevel"/>
    <w:tmpl w:val="D354DF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866B1"/>
    <w:multiLevelType w:val="hybridMultilevel"/>
    <w:tmpl w:val="C76E7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456C1"/>
    <w:multiLevelType w:val="hybridMultilevel"/>
    <w:tmpl w:val="08B8D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B08F6"/>
    <w:multiLevelType w:val="hybridMultilevel"/>
    <w:tmpl w:val="5864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83128"/>
    <w:multiLevelType w:val="hybridMultilevel"/>
    <w:tmpl w:val="482E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FB58F0"/>
    <w:multiLevelType w:val="hybridMultilevel"/>
    <w:tmpl w:val="6BDE9E42"/>
    <w:lvl w:ilvl="0" w:tplc="F9E6A87A">
      <w:start w:val="1"/>
      <w:numFmt w:val="bullet"/>
      <w:lvlText w:val="•"/>
      <w:lvlJc w:val="left"/>
      <w:pPr>
        <w:tabs>
          <w:tab w:val="num" w:pos="720"/>
        </w:tabs>
        <w:ind w:left="720" w:hanging="360"/>
      </w:pPr>
      <w:rPr>
        <w:rFonts w:ascii="Times New Roman" w:hAnsi="Times New Roman" w:hint="default"/>
      </w:rPr>
    </w:lvl>
    <w:lvl w:ilvl="1" w:tplc="F2648E5E" w:tentative="1">
      <w:start w:val="1"/>
      <w:numFmt w:val="bullet"/>
      <w:lvlText w:val="•"/>
      <w:lvlJc w:val="left"/>
      <w:pPr>
        <w:tabs>
          <w:tab w:val="num" w:pos="1440"/>
        </w:tabs>
        <w:ind w:left="1440" w:hanging="360"/>
      </w:pPr>
      <w:rPr>
        <w:rFonts w:ascii="Times New Roman" w:hAnsi="Times New Roman" w:hint="default"/>
      </w:rPr>
    </w:lvl>
    <w:lvl w:ilvl="2" w:tplc="1F324046" w:tentative="1">
      <w:start w:val="1"/>
      <w:numFmt w:val="bullet"/>
      <w:lvlText w:val="•"/>
      <w:lvlJc w:val="left"/>
      <w:pPr>
        <w:tabs>
          <w:tab w:val="num" w:pos="2160"/>
        </w:tabs>
        <w:ind w:left="2160" w:hanging="360"/>
      </w:pPr>
      <w:rPr>
        <w:rFonts w:ascii="Times New Roman" w:hAnsi="Times New Roman" w:hint="default"/>
      </w:rPr>
    </w:lvl>
    <w:lvl w:ilvl="3" w:tplc="3ECA30F2" w:tentative="1">
      <w:start w:val="1"/>
      <w:numFmt w:val="bullet"/>
      <w:lvlText w:val="•"/>
      <w:lvlJc w:val="left"/>
      <w:pPr>
        <w:tabs>
          <w:tab w:val="num" w:pos="2880"/>
        </w:tabs>
        <w:ind w:left="2880" w:hanging="360"/>
      </w:pPr>
      <w:rPr>
        <w:rFonts w:ascii="Times New Roman" w:hAnsi="Times New Roman" w:hint="default"/>
      </w:rPr>
    </w:lvl>
    <w:lvl w:ilvl="4" w:tplc="FFAACC02" w:tentative="1">
      <w:start w:val="1"/>
      <w:numFmt w:val="bullet"/>
      <w:lvlText w:val="•"/>
      <w:lvlJc w:val="left"/>
      <w:pPr>
        <w:tabs>
          <w:tab w:val="num" w:pos="3600"/>
        </w:tabs>
        <w:ind w:left="3600" w:hanging="360"/>
      </w:pPr>
      <w:rPr>
        <w:rFonts w:ascii="Times New Roman" w:hAnsi="Times New Roman" w:hint="default"/>
      </w:rPr>
    </w:lvl>
    <w:lvl w:ilvl="5" w:tplc="F7644C4E" w:tentative="1">
      <w:start w:val="1"/>
      <w:numFmt w:val="bullet"/>
      <w:lvlText w:val="•"/>
      <w:lvlJc w:val="left"/>
      <w:pPr>
        <w:tabs>
          <w:tab w:val="num" w:pos="4320"/>
        </w:tabs>
        <w:ind w:left="4320" w:hanging="360"/>
      </w:pPr>
      <w:rPr>
        <w:rFonts w:ascii="Times New Roman" w:hAnsi="Times New Roman" w:hint="default"/>
      </w:rPr>
    </w:lvl>
    <w:lvl w:ilvl="6" w:tplc="D67CF186" w:tentative="1">
      <w:start w:val="1"/>
      <w:numFmt w:val="bullet"/>
      <w:lvlText w:val="•"/>
      <w:lvlJc w:val="left"/>
      <w:pPr>
        <w:tabs>
          <w:tab w:val="num" w:pos="5040"/>
        </w:tabs>
        <w:ind w:left="5040" w:hanging="360"/>
      </w:pPr>
      <w:rPr>
        <w:rFonts w:ascii="Times New Roman" w:hAnsi="Times New Roman" w:hint="default"/>
      </w:rPr>
    </w:lvl>
    <w:lvl w:ilvl="7" w:tplc="250ECFBC" w:tentative="1">
      <w:start w:val="1"/>
      <w:numFmt w:val="bullet"/>
      <w:lvlText w:val="•"/>
      <w:lvlJc w:val="left"/>
      <w:pPr>
        <w:tabs>
          <w:tab w:val="num" w:pos="5760"/>
        </w:tabs>
        <w:ind w:left="5760" w:hanging="360"/>
      </w:pPr>
      <w:rPr>
        <w:rFonts w:ascii="Times New Roman" w:hAnsi="Times New Roman" w:hint="default"/>
      </w:rPr>
    </w:lvl>
    <w:lvl w:ilvl="8" w:tplc="DDCA24A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E802D3A"/>
    <w:multiLevelType w:val="hybridMultilevel"/>
    <w:tmpl w:val="681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67DA612B"/>
    <w:multiLevelType w:val="hybridMultilevel"/>
    <w:tmpl w:val="99C8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B35F98"/>
    <w:multiLevelType w:val="hybridMultilevel"/>
    <w:tmpl w:val="38A09C08"/>
    <w:lvl w:ilvl="0" w:tplc="51CA1650">
      <w:start w:val="1"/>
      <w:numFmt w:val="bullet"/>
      <w:lvlText w:val="•"/>
      <w:lvlJc w:val="left"/>
      <w:pPr>
        <w:tabs>
          <w:tab w:val="num" w:pos="720"/>
        </w:tabs>
        <w:ind w:left="720" w:hanging="360"/>
      </w:pPr>
      <w:rPr>
        <w:rFonts w:ascii="Times New Roman" w:hAnsi="Times New Roman" w:hint="default"/>
      </w:rPr>
    </w:lvl>
    <w:lvl w:ilvl="1" w:tplc="67E2DABE" w:tentative="1">
      <w:start w:val="1"/>
      <w:numFmt w:val="bullet"/>
      <w:lvlText w:val="•"/>
      <w:lvlJc w:val="left"/>
      <w:pPr>
        <w:tabs>
          <w:tab w:val="num" w:pos="1440"/>
        </w:tabs>
        <w:ind w:left="1440" w:hanging="360"/>
      </w:pPr>
      <w:rPr>
        <w:rFonts w:ascii="Times New Roman" w:hAnsi="Times New Roman" w:hint="default"/>
      </w:rPr>
    </w:lvl>
    <w:lvl w:ilvl="2" w:tplc="6BC62170" w:tentative="1">
      <w:start w:val="1"/>
      <w:numFmt w:val="bullet"/>
      <w:lvlText w:val="•"/>
      <w:lvlJc w:val="left"/>
      <w:pPr>
        <w:tabs>
          <w:tab w:val="num" w:pos="2160"/>
        </w:tabs>
        <w:ind w:left="2160" w:hanging="360"/>
      </w:pPr>
      <w:rPr>
        <w:rFonts w:ascii="Times New Roman" w:hAnsi="Times New Roman" w:hint="default"/>
      </w:rPr>
    </w:lvl>
    <w:lvl w:ilvl="3" w:tplc="4EA80346" w:tentative="1">
      <w:start w:val="1"/>
      <w:numFmt w:val="bullet"/>
      <w:lvlText w:val="•"/>
      <w:lvlJc w:val="left"/>
      <w:pPr>
        <w:tabs>
          <w:tab w:val="num" w:pos="2880"/>
        </w:tabs>
        <w:ind w:left="2880" w:hanging="360"/>
      </w:pPr>
      <w:rPr>
        <w:rFonts w:ascii="Times New Roman" w:hAnsi="Times New Roman" w:hint="default"/>
      </w:rPr>
    </w:lvl>
    <w:lvl w:ilvl="4" w:tplc="1276BF74" w:tentative="1">
      <w:start w:val="1"/>
      <w:numFmt w:val="bullet"/>
      <w:lvlText w:val="•"/>
      <w:lvlJc w:val="left"/>
      <w:pPr>
        <w:tabs>
          <w:tab w:val="num" w:pos="3600"/>
        </w:tabs>
        <w:ind w:left="3600" w:hanging="360"/>
      </w:pPr>
      <w:rPr>
        <w:rFonts w:ascii="Times New Roman" w:hAnsi="Times New Roman" w:hint="default"/>
      </w:rPr>
    </w:lvl>
    <w:lvl w:ilvl="5" w:tplc="433CA48E" w:tentative="1">
      <w:start w:val="1"/>
      <w:numFmt w:val="bullet"/>
      <w:lvlText w:val="•"/>
      <w:lvlJc w:val="left"/>
      <w:pPr>
        <w:tabs>
          <w:tab w:val="num" w:pos="4320"/>
        </w:tabs>
        <w:ind w:left="4320" w:hanging="360"/>
      </w:pPr>
      <w:rPr>
        <w:rFonts w:ascii="Times New Roman" w:hAnsi="Times New Roman" w:hint="default"/>
      </w:rPr>
    </w:lvl>
    <w:lvl w:ilvl="6" w:tplc="7F1833A6" w:tentative="1">
      <w:start w:val="1"/>
      <w:numFmt w:val="bullet"/>
      <w:lvlText w:val="•"/>
      <w:lvlJc w:val="left"/>
      <w:pPr>
        <w:tabs>
          <w:tab w:val="num" w:pos="5040"/>
        </w:tabs>
        <w:ind w:left="5040" w:hanging="360"/>
      </w:pPr>
      <w:rPr>
        <w:rFonts w:ascii="Times New Roman" w:hAnsi="Times New Roman" w:hint="default"/>
      </w:rPr>
    </w:lvl>
    <w:lvl w:ilvl="7" w:tplc="B3EC0D82" w:tentative="1">
      <w:start w:val="1"/>
      <w:numFmt w:val="bullet"/>
      <w:lvlText w:val="•"/>
      <w:lvlJc w:val="left"/>
      <w:pPr>
        <w:tabs>
          <w:tab w:val="num" w:pos="5760"/>
        </w:tabs>
        <w:ind w:left="5760" w:hanging="360"/>
      </w:pPr>
      <w:rPr>
        <w:rFonts w:ascii="Times New Roman" w:hAnsi="Times New Roman" w:hint="default"/>
      </w:rPr>
    </w:lvl>
    <w:lvl w:ilvl="8" w:tplc="8DFA34A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14"/>
  </w:num>
  <w:num w:numId="2" w16cid:durableId="1732851526">
    <w:abstractNumId w:val="13"/>
  </w:num>
  <w:num w:numId="3" w16cid:durableId="2090150601">
    <w:abstractNumId w:val="3"/>
  </w:num>
  <w:num w:numId="4" w16cid:durableId="976186454">
    <w:abstractNumId w:val="30"/>
  </w:num>
  <w:num w:numId="5" w16cid:durableId="2059087873">
    <w:abstractNumId w:val="17"/>
  </w:num>
  <w:num w:numId="6" w16cid:durableId="15891259">
    <w:abstractNumId w:val="28"/>
  </w:num>
  <w:num w:numId="7" w16cid:durableId="2066023280">
    <w:abstractNumId w:val="4"/>
  </w:num>
  <w:num w:numId="8" w16cid:durableId="45422787">
    <w:abstractNumId w:val="5"/>
  </w:num>
  <w:num w:numId="9" w16cid:durableId="1392777753">
    <w:abstractNumId w:val="25"/>
  </w:num>
  <w:num w:numId="10" w16cid:durableId="1234661746">
    <w:abstractNumId w:val="29"/>
  </w:num>
  <w:num w:numId="11" w16cid:durableId="2126387481">
    <w:abstractNumId w:val="2"/>
  </w:num>
  <w:num w:numId="12" w16cid:durableId="1015765319">
    <w:abstractNumId w:val="12"/>
  </w:num>
  <w:num w:numId="13" w16cid:durableId="320815105">
    <w:abstractNumId w:val="10"/>
  </w:num>
  <w:num w:numId="14" w16cid:durableId="1275400000">
    <w:abstractNumId w:val="11"/>
  </w:num>
  <w:num w:numId="15" w16cid:durableId="2006782284">
    <w:abstractNumId w:val="18"/>
  </w:num>
  <w:num w:numId="16" w16cid:durableId="671686118">
    <w:abstractNumId w:val="15"/>
  </w:num>
  <w:num w:numId="17" w16cid:durableId="1512144258">
    <w:abstractNumId w:val="7"/>
  </w:num>
  <w:num w:numId="18" w16cid:durableId="1846046147">
    <w:abstractNumId w:val="1"/>
  </w:num>
  <w:num w:numId="19" w16cid:durableId="529151969">
    <w:abstractNumId w:val="27"/>
  </w:num>
  <w:num w:numId="20" w16cid:durableId="1503743491">
    <w:abstractNumId w:val="0"/>
  </w:num>
  <w:num w:numId="21" w16cid:durableId="357437789">
    <w:abstractNumId w:val="20"/>
  </w:num>
  <w:num w:numId="22" w16cid:durableId="987981799">
    <w:abstractNumId w:val="16"/>
  </w:num>
  <w:num w:numId="23" w16cid:durableId="323052943">
    <w:abstractNumId w:val="23"/>
  </w:num>
  <w:num w:numId="24" w16cid:durableId="129055498">
    <w:abstractNumId w:val="8"/>
  </w:num>
  <w:num w:numId="25" w16cid:durableId="473446785">
    <w:abstractNumId w:val="22"/>
  </w:num>
  <w:num w:numId="26" w16cid:durableId="395855197">
    <w:abstractNumId w:val="19"/>
  </w:num>
  <w:num w:numId="27" w16cid:durableId="530073572">
    <w:abstractNumId w:val="6"/>
  </w:num>
  <w:num w:numId="28" w16cid:durableId="1584408552">
    <w:abstractNumId w:val="9"/>
  </w:num>
  <w:num w:numId="29" w16cid:durableId="1643970705">
    <w:abstractNumId w:val="21"/>
  </w:num>
  <w:num w:numId="30" w16cid:durableId="781997131">
    <w:abstractNumId w:val="26"/>
  </w:num>
  <w:num w:numId="31" w16cid:durableId="512458012">
    <w:abstractNumId w:val="2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d Bonskowski">
    <w15:presenceInfo w15:providerId="None" w15:userId="Ned Bonsko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EEE"/>
    <w:rsid w:val="000020F9"/>
    <w:rsid w:val="00002108"/>
    <w:rsid w:val="000021DD"/>
    <w:rsid w:val="00002397"/>
    <w:rsid w:val="0000245F"/>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88C"/>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5A"/>
    <w:rsid w:val="000103A7"/>
    <w:rsid w:val="00010591"/>
    <w:rsid w:val="0001062A"/>
    <w:rsid w:val="000106C6"/>
    <w:rsid w:val="000108C2"/>
    <w:rsid w:val="00010CD1"/>
    <w:rsid w:val="00010E52"/>
    <w:rsid w:val="00010F2F"/>
    <w:rsid w:val="00011180"/>
    <w:rsid w:val="0001168E"/>
    <w:rsid w:val="0001178F"/>
    <w:rsid w:val="00011ABA"/>
    <w:rsid w:val="00011B86"/>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86A"/>
    <w:rsid w:val="00014CD7"/>
    <w:rsid w:val="0001526B"/>
    <w:rsid w:val="000155C0"/>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75D"/>
    <w:rsid w:val="000257F7"/>
    <w:rsid w:val="0002588D"/>
    <w:rsid w:val="00025958"/>
    <w:rsid w:val="00025C35"/>
    <w:rsid w:val="00025F3A"/>
    <w:rsid w:val="000262E8"/>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1134"/>
    <w:rsid w:val="000311A7"/>
    <w:rsid w:val="00031C8D"/>
    <w:rsid w:val="00031D4D"/>
    <w:rsid w:val="00031F36"/>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690"/>
    <w:rsid w:val="0004373C"/>
    <w:rsid w:val="00043754"/>
    <w:rsid w:val="00043758"/>
    <w:rsid w:val="00043BCF"/>
    <w:rsid w:val="00043FDF"/>
    <w:rsid w:val="00044563"/>
    <w:rsid w:val="000447B3"/>
    <w:rsid w:val="0004492A"/>
    <w:rsid w:val="00044957"/>
    <w:rsid w:val="00044B5A"/>
    <w:rsid w:val="00044B7D"/>
    <w:rsid w:val="00044BDB"/>
    <w:rsid w:val="00044F9E"/>
    <w:rsid w:val="00044FCF"/>
    <w:rsid w:val="000450C4"/>
    <w:rsid w:val="00045627"/>
    <w:rsid w:val="0004570F"/>
    <w:rsid w:val="00045735"/>
    <w:rsid w:val="000457A3"/>
    <w:rsid w:val="000457D6"/>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793"/>
    <w:rsid w:val="00052B45"/>
    <w:rsid w:val="00052E30"/>
    <w:rsid w:val="000530A7"/>
    <w:rsid w:val="00053396"/>
    <w:rsid w:val="0005347B"/>
    <w:rsid w:val="000535C4"/>
    <w:rsid w:val="000536EA"/>
    <w:rsid w:val="00053A72"/>
    <w:rsid w:val="00053ADC"/>
    <w:rsid w:val="00053AE6"/>
    <w:rsid w:val="00053CAA"/>
    <w:rsid w:val="00053D87"/>
    <w:rsid w:val="000540E9"/>
    <w:rsid w:val="000541D0"/>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44F"/>
    <w:rsid w:val="000616DE"/>
    <w:rsid w:val="00061703"/>
    <w:rsid w:val="0006170D"/>
    <w:rsid w:val="000617C8"/>
    <w:rsid w:val="0006184F"/>
    <w:rsid w:val="00061D69"/>
    <w:rsid w:val="00062520"/>
    <w:rsid w:val="0006281C"/>
    <w:rsid w:val="00062823"/>
    <w:rsid w:val="00062825"/>
    <w:rsid w:val="00062E8D"/>
    <w:rsid w:val="00062EF8"/>
    <w:rsid w:val="000630AE"/>
    <w:rsid w:val="00063393"/>
    <w:rsid w:val="0006339E"/>
    <w:rsid w:val="0006351F"/>
    <w:rsid w:val="00063BD7"/>
    <w:rsid w:val="00063C70"/>
    <w:rsid w:val="00063D5D"/>
    <w:rsid w:val="00063EA8"/>
    <w:rsid w:val="00064380"/>
    <w:rsid w:val="000644A9"/>
    <w:rsid w:val="000644E2"/>
    <w:rsid w:val="000644F1"/>
    <w:rsid w:val="00064947"/>
    <w:rsid w:val="00064A44"/>
    <w:rsid w:val="00064BC4"/>
    <w:rsid w:val="00064BEF"/>
    <w:rsid w:val="00065110"/>
    <w:rsid w:val="00065574"/>
    <w:rsid w:val="000658BC"/>
    <w:rsid w:val="00065A55"/>
    <w:rsid w:val="00065B3D"/>
    <w:rsid w:val="00065F16"/>
    <w:rsid w:val="00065F63"/>
    <w:rsid w:val="00065F9F"/>
    <w:rsid w:val="0006614C"/>
    <w:rsid w:val="000662E2"/>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902"/>
    <w:rsid w:val="0008493E"/>
    <w:rsid w:val="00084D78"/>
    <w:rsid w:val="00084ECE"/>
    <w:rsid w:val="0008501A"/>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70FE"/>
    <w:rsid w:val="000872A6"/>
    <w:rsid w:val="00087595"/>
    <w:rsid w:val="000875A6"/>
    <w:rsid w:val="000877AC"/>
    <w:rsid w:val="00087966"/>
    <w:rsid w:val="000879AB"/>
    <w:rsid w:val="00087B19"/>
    <w:rsid w:val="00087DC1"/>
    <w:rsid w:val="00090305"/>
    <w:rsid w:val="00090486"/>
    <w:rsid w:val="00090988"/>
    <w:rsid w:val="000909E2"/>
    <w:rsid w:val="00090AB9"/>
    <w:rsid w:val="00090DD3"/>
    <w:rsid w:val="000911F7"/>
    <w:rsid w:val="000916E7"/>
    <w:rsid w:val="00091896"/>
    <w:rsid w:val="0009199A"/>
    <w:rsid w:val="000919B5"/>
    <w:rsid w:val="00091B3D"/>
    <w:rsid w:val="00091B97"/>
    <w:rsid w:val="00091BF5"/>
    <w:rsid w:val="00091E5E"/>
    <w:rsid w:val="0009208E"/>
    <w:rsid w:val="000920E7"/>
    <w:rsid w:val="000925D4"/>
    <w:rsid w:val="00092626"/>
    <w:rsid w:val="0009270B"/>
    <w:rsid w:val="0009299C"/>
    <w:rsid w:val="00092BE0"/>
    <w:rsid w:val="00092D2B"/>
    <w:rsid w:val="0009303E"/>
    <w:rsid w:val="00093212"/>
    <w:rsid w:val="00093340"/>
    <w:rsid w:val="000933A3"/>
    <w:rsid w:val="000933B0"/>
    <w:rsid w:val="000933DB"/>
    <w:rsid w:val="0009349D"/>
    <w:rsid w:val="000935E7"/>
    <w:rsid w:val="000935FE"/>
    <w:rsid w:val="00093604"/>
    <w:rsid w:val="00093647"/>
    <w:rsid w:val="00093E91"/>
    <w:rsid w:val="00094240"/>
    <w:rsid w:val="00094772"/>
    <w:rsid w:val="00094BB4"/>
    <w:rsid w:val="00094C2B"/>
    <w:rsid w:val="00094C69"/>
    <w:rsid w:val="00094CCB"/>
    <w:rsid w:val="000951B9"/>
    <w:rsid w:val="0009561E"/>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08"/>
    <w:rsid w:val="00097B4D"/>
    <w:rsid w:val="00097CB8"/>
    <w:rsid w:val="00097D38"/>
    <w:rsid w:val="00097F9A"/>
    <w:rsid w:val="000A01F5"/>
    <w:rsid w:val="000A0248"/>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F26"/>
    <w:rsid w:val="000A3F9D"/>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9D1"/>
    <w:rsid w:val="000A7D2E"/>
    <w:rsid w:val="000A7D41"/>
    <w:rsid w:val="000A7FE4"/>
    <w:rsid w:val="000B01E2"/>
    <w:rsid w:val="000B0495"/>
    <w:rsid w:val="000B0787"/>
    <w:rsid w:val="000B0C08"/>
    <w:rsid w:val="000B0EB9"/>
    <w:rsid w:val="000B16F4"/>
    <w:rsid w:val="000B172E"/>
    <w:rsid w:val="000B178F"/>
    <w:rsid w:val="000B1823"/>
    <w:rsid w:val="000B1D7B"/>
    <w:rsid w:val="000B1EE3"/>
    <w:rsid w:val="000B1F84"/>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6BF"/>
    <w:rsid w:val="000B47B1"/>
    <w:rsid w:val="000B4CCC"/>
    <w:rsid w:val="000B4F3F"/>
    <w:rsid w:val="000B4F5F"/>
    <w:rsid w:val="000B50AF"/>
    <w:rsid w:val="000B52D6"/>
    <w:rsid w:val="000B53D6"/>
    <w:rsid w:val="000B54B2"/>
    <w:rsid w:val="000B561A"/>
    <w:rsid w:val="000B57EC"/>
    <w:rsid w:val="000B584D"/>
    <w:rsid w:val="000B5D72"/>
    <w:rsid w:val="000B603B"/>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BEB"/>
    <w:rsid w:val="000C4C2C"/>
    <w:rsid w:val="000C4C2D"/>
    <w:rsid w:val="000C4CE0"/>
    <w:rsid w:val="000C4CF6"/>
    <w:rsid w:val="000C4D6F"/>
    <w:rsid w:val="000C4DA8"/>
    <w:rsid w:val="000C4EC7"/>
    <w:rsid w:val="000C5040"/>
    <w:rsid w:val="000C53F0"/>
    <w:rsid w:val="000C54C9"/>
    <w:rsid w:val="000C5648"/>
    <w:rsid w:val="000C571E"/>
    <w:rsid w:val="000C5962"/>
    <w:rsid w:val="000C5A2B"/>
    <w:rsid w:val="000C60DD"/>
    <w:rsid w:val="000C63CB"/>
    <w:rsid w:val="000C63D3"/>
    <w:rsid w:val="000C64CF"/>
    <w:rsid w:val="000C6556"/>
    <w:rsid w:val="000C65EB"/>
    <w:rsid w:val="000C674E"/>
    <w:rsid w:val="000C689A"/>
    <w:rsid w:val="000C6CC1"/>
    <w:rsid w:val="000C6D41"/>
    <w:rsid w:val="000C6F1B"/>
    <w:rsid w:val="000C7219"/>
    <w:rsid w:val="000C7265"/>
    <w:rsid w:val="000C75A5"/>
    <w:rsid w:val="000C775D"/>
    <w:rsid w:val="000C7975"/>
    <w:rsid w:val="000C79C3"/>
    <w:rsid w:val="000C7E84"/>
    <w:rsid w:val="000D00AA"/>
    <w:rsid w:val="000D036A"/>
    <w:rsid w:val="000D03DA"/>
    <w:rsid w:val="000D04ED"/>
    <w:rsid w:val="000D0ACA"/>
    <w:rsid w:val="000D0B51"/>
    <w:rsid w:val="000D0CF1"/>
    <w:rsid w:val="000D1189"/>
    <w:rsid w:val="000D12C8"/>
    <w:rsid w:val="000D161D"/>
    <w:rsid w:val="000D166F"/>
    <w:rsid w:val="000D183C"/>
    <w:rsid w:val="000D19A9"/>
    <w:rsid w:val="000D1A69"/>
    <w:rsid w:val="000D1CD5"/>
    <w:rsid w:val="000D1D64"/>
    <w:rsid w:val="000D1DBF"/>
    <w:rsid w:val="000D1FDD"/>
    <w:rsid w:val="000D238C"/>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9D5"/>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F44"/>
    <w:rsid w:val="000E5FD2"/>
    <w:rsid w:val="000E61A4"/>
    <w:rsid w:val="000E6540"/>
    <w:rsid w:val="000E6558"/>
    <w:rsid w:val="000E6945"/>
    <w:rsid w:val="000E6A50"/>
    <w:rsid w:val="000E6E8A"/>
    <w:rsid w:val="000E6EE6"/>
    <w:rsid w:val="000E6EF0"/>
    <w:rsid w:val="000E78DD"/>
    <w:rsid w:val="000E7969"/>
    <w:rsid w:val="000E7D6F"/>
    <w:rsid w:val="000E7E0E"/>
    <w:rsid w:val="000E7FF9"/>
    <w:rsid w:val="000F03EE"/>
    <w:rsid w:val="000F0639"/>
    <w:rsid w:val="000F063F"/>
    <w:rsid w:val="000F0992"/>
    <w:rsid w:val="000F09BE"/>
    <w:rsid w:val="000F0A77"/>
    <w:rsid w:val="000F0B79"/>
    <w:rsid w:val="000F11E7"/>
    <w:rsid w:val="000F1428"/>
    <w:rsid w:val="000F17B3"/>
    <w:rsid w:val="000F1A4F"/>
    <w:rsid w:val="000F1B8E"/>
    <w:rsid w:val="000F1F81"/>
    <w:rsid w:val="000F2135"/>
    <w:rsid w:val="000F2138"/>
    <w:rsid w:val="000F218A"/>
    <w:rsid w:val="000F22AB"/>
    <w:rsid w:val="000F2637"/>
    <w:rsid w:val="000F2754"/>
    <w:rsid w:val="000F2A62"/>
    <w:rsid w:val="000F2B91"/>
    <w:rsid w:val="000F2ECD"/>
    <w:rsid w:val="000F2EDA"/>
    <w:rsid w:val="000F2F1C"/>
    <w:rsid w:val="000F31A2"/>
    <w:rsid w:val="000F344A"/>
    <w:rsid w:val="000F3564"/>
    <w:rsid w:val="000F3569"/>
    <w:rsid w:val="000F38EB"/>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8BC"/>
    <w:rsid w:val="001008EA"/>
    <w:rsid w:val="00100A98"/>
    <w:rsid w:val="00100BB6"/>
    <w:rsid w:val="00100EC2"/>
    <w:rsid w:val="00101001"/>
    <w:rsid w:val="0010121A"/>
    <w:rsid w:val="00101241"/>
    <w:rsid w:val="00101348"/>
    <w:rsid w:val="001014D1"/>
    <w:rsid w:val="00101974"/>
    <w:rsid w:val="00101977"/>
    <w:rsid w:val="00101A16"/>
    <w:rsid w:val="00101B00"/>
    <w:rsid w:val="001022FC"/>
    <w:rsid w:val="001024D4"/>
    <w:rsid w:val="001026D8"/>
    <w:rsid w:val="001026D9"/>
    <w:rsid w:val="00102775"/>
    <w:rsid w:val="001027C2"/>
    <w:rsid w:val="00102955"/>
    <w:rsid w:val="00102B0F"/>
    <w:rsid w:val="00103052"/>
    <w:rsid w:val="001030DD"/>
    <w:rsid w:val="0010340A"/>
    <w:rsid w:val="00103664"/>
    <w:rsid w:val="001037DA"/>
    <w:rsid w:val="00103987"/>
    <w:rsid w:val="00103A1C"/>
    <w:rsid w:val="00103E47"/>
    <w:rsid w:val="00103FE2"/>
    <w:rsid w:val="001040AA"/>
    <w:rsid w:val="00104108"/>
    <w:rsid w:val="001042B5"/>
    <w:rsid w:val="00104526"/>
    <w:rsid w:val="00104669"/>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4C06"/>
    <w:rsid w:val="0011524D"/>
    <w:rsid w:val="0011528B"/>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C8"/>
    <w:rsid w:val="0011779D"/>
    <w:rsid w:val="001177BD"/>
    <w:rsid w:val="00117802"/>
    <w:rsid w:val="00117BBE"/>
    <w:rsid w:val="00117DD7"/>
    <w:rsid w:val="00117E2D"/>
    <w:rsid w:val="001201CE"/>
    <w:rsid w:val="001202A8"/>
    <w:rsid w:val="00120440"/>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3E"/>
    <w:rsid w:val="00133293"/>
    <w:rsid w:val="001332FA"/>
    <w:rsid w:val="00133459"/>
    <w:rsid w:val="001337EF"/>
    <w:rsid w:val="0013387A"/>
    <w:rsid w:val="0013393D"/>
    <w:rsid w:val="00133A06"/>
    <w:rsid w:val="00133A8A"/>
    <w:rsid w:val="0013406F"/>
    <w:rsid w:val="001341C6"/>
    <w:rsid w:val="0013425B"/>
    <w:rsid w:val="0013428D"/>
    <w:rsid w:val="001343EC"/>
    <w:rsid w:val="0013455A"/>
    <w:rsid w:val="00134982"/>
    <w:rsid w:val="00134D2A"/>
    <w:rsid w:val="00134D6C"/>
    <w:rsid w:val="0013516C"/>
    <w:rsid w:val="00135301"/>
    <w:rsid w:val="00135365"/>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CE6"/>
    <w:rsid w:val="00146E1F"/>
    <w:rsid w:val="0014713E"/>
    <w:rsid w:val="00147202"/>
    <w:rsid w:val="00147452"/>
    <w:rsid w:val="001477B0"/>
    <w:rsid w:val="00147951"/>
    <w:rsid w:val="00147968"/>
    <w:rsid w:val="00147B35"/>
    <w:rsid w:val="00147D51"/>
    <w:rsid w:val="00147D53"/>
    <w:rsid w:val="00150438"/>
    <w:rsid w:val="001504C2"/>
    <w:rsid w:val="001506EC"/>
    <w:rsid w:val="00150A26"/>
    <w:rsid w:val="00150B23"/>
    <w:rsid w:val="00150B8D"/>
    <w:rsid w:val="00150C69"/>
    <w:rsid w:val="00150CB6"/>
    <w:rsid w:val="00150E3D"/>
    <w:rsid w:val="00150EBE"/>
    <w:rsid w:val="00150EBF"/>
    <w:rsid w:val="00151906"/>
    <w:rsid w:val="001519B6"/>
    <w:rsid w:val="00151BAA"/>
    <w:rsid w:val="00151D42"/>
    <w:rsid w:val="0015212D"/>
    <w:rsid w:val="00152280"/>
    <w:rsid w:val="001523CB"/>
    <w:rsid w:val="00152558"/>
    <w:rsid w:val="001525B8"/>
    <w:rsid w:val="0015270B"/>
    <w:rsid w:val="001528F2"/>
    <w:rsid w:val="001529E3"/>
    <w:rsid w:val="00152CA4"/>
    <w:rsid w:val="001530F2"/>
    <w:rsid w:val="0015319D"/>
    <w:rsid w:val="0015327E"/>
    <w:rsid w:val="0015396F"/>
    <w:rsid w:val="00153D8B"/>
    <w:rsid w:val="001540B8"/>
    <w:rsid w:val="001541D1"/>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4D"/>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D2C"/>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52F"/>
    <w:rsid w:val="00190714"/>
    <w:rsid w:val="001907DC"/>
    <w:rsid w:val="001907E1"/>
    <w:rsid w:val="00190A33"/>
    <w:rsid w:val="00190C4B"/>
    <w:rsid w:val="00190D00"/>
    <w:rsid w:val="0019102A"/>
    <w:rsid w:val="0019104C"/>
    <w:rsid w:val="00191084"/>
    <w:rsid w:val="00191131"/>
    <w:rsid w:val="00191282"/>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1A"/>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9C1"/>
    <w:rsid w:val="00197BC4"/>
    <w:rsid w:val="00197F22"/>
    <w:rsid w:val="001A014B"/>
    <w:rsid w:val="001A0329"/>
    <w:rsid w:val="001A0655"/>
    <w:rsid w:val="001A06BC"/>
    <w:rsid w:val="001A0B8F"/>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95"/>
    <w:rsid w:val="001A636B"/>
    <w:rsid w:val="001A659F"/>
    <w:rsid w:val="001A6AD0"/>
    <w:rsid w:val="001A6C65"/>
    <w:rsid w:val="001A77AC"/>
    <w:rsid w:val="001A79A2"/>
    <w:rsid w:val="001A7BA6"/>
    <w:rsid w:val="001A7C8B"/>
    <w:rsid w:val="001A7E2B"/>
    <w:rsid w:val="001B029B"/>
    <w:rsid w:val="001B0EC1"/>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730"/>
    <w:rsid w:val="001B392F"/>
    <w:rsid w:val="001B3971"/>
    <w:rsid w:val="001B39B2"/>
    <w:rsid w:val="001B3A37"/>
    <w:rsid w:val="001B3C63"/>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1E7"/>
    <w:rsid w:val="001B54C1"/>
    <w:rsid w:val="001B5503"/>
    <w:rsid w:val="001B5C7E"/>
    <w:rsid w:val="001B5CCB"/>
    <w:rsid w:val="001B5EAA"/>
    <w:rsid w:val="001B5F1A"/>
    <w:rsid w:val="001B5F1C"/>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9C3"/>
    <w:rsid w:val="001B79CF"/>
    <w:rsid w:val="001B7BC6"/>
    <w:rsid w:val="001B7C88"/>
    <w:rsid w:val="001B7C92"/>
    <w:rsid w:val="001B7CB7"/>
    <w:rsid w:val="001B7D65"/>
    <w:rsid w:val="001C0112"/>
    <w:rsid w:val="001C03DB"/>
    <w:rsid w:val="001C0495"/>
    <w:rsid w:val="001C0603"/>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A09"/>
    <w:rsid w:val="001C4C91"/>
    <w:rsid w:val="001C4EAD"/>
    <w:rsid w:val="001C54B3"/>
    <w:rsid w:val="001C5522"/>
    <w:rsid w:val="001C55E4"/>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5A9"/>
    <w:rsid w:val="001E17FF"/>
    <w:rsid w:val="001E182A"/>
    <w:rsid w:val="001E1BD6"/>
    <w:rsid w:val="001E1F2E"/>
    <w:rsid w:val="001E22A7"/>
    <w:rsid w:val="001E24C7"/>
    <w:rsid w:val="001E268B"/>
    <w:rsid w:val="001E2806"/>
    <w:rsid w:val="001E2CCB"/>
    <w:rsid w:val="001E3056"/>
    <w:rsid w:val="001E3106"/>
    <w:rsid w:val="001E36EF"/>
    <w:rsid w:val="001E37AF"/>
    <w:rsid w:val="001E3872"/>
    <w:rsid w:val="001E38B9"/>
    <w:rsid w:val="001E3953"/>
    <w:rsid w:val="001E3D35"/>
    <w:rsid w:val="001E40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6FA6"/>
    <w:rsid w:val="001E727B"/>
    <w:rsid w:val="001E786E"/>
    <w:rsid w:val="001E7890"/>
    <w:rsid w:val="001E794C"/>
    <w:rsid w:val="001E7A30"/>
    <w:rsid w:val="001E7CDB"/>
    <w:rsid w:val="001E7E44"/>
    <w:rsid w:val="001E7F3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3B80"/>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CEB"/>
    <w:rsid w:val="00203D1D"/>
    <w:rsid w:val="0020416E"/>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4C5"/>
    <w:rsid w:val="0020760D"/>
    <w:rsid w:val="00207615"/>
    <w:rsid w:val="00207922"/>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57"/>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DC8"/>
    <w:rsid w:val="00221E0C"/>
    <w:rsid w:val="00221F66"/>
    <w:rsid w:val="0022233E"/>
    <w:rsid w:val="00222499"/>
    <w:rsid w:val="00222B0D"/>
    <w:rsid w:val="00223050"/>
    <w:rsid w:val="00223067"/>
    <w:rsid w:val="00223537"/>
    <w:rsid w:val="00223821"/>
    <w:rsid w:val="002238F0"/>
    <w:rsid w:val="00223A59"/>
    <w:rsid w:val="00223ABC"/>
    <w:rsid w:val="00223B2E"/>
    <w:rsid w:val="00223D24"/>
    <w:rsid w:val="00223DDA"/>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160"/>
    <w:rsid w:val="002262FD"/>
    <w:rsid w:val="00226413"/>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0E3"/>
    <w:rsid w:val="00232184"/>
    <w:rsid w:val="002325F1"/>
    <w:rsid w:val="00232856"/>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4FC8"/>
    <w:rsid w:val="00235423"/>
    <w:rsid w:val="0023562B"/>
    <w:rsid w:val="002356E8"/>
    <w:rsid w:val="00235F5D"/>
    <w:rsid w:val="00236384"/>
    <w:rsid w:val="002365D3"/>
    <w:rsid w:val="00236642"/>
    <w:rsid w:val="002367DB"/>
    <w:rsid w:val="00236897"/>
    <w:rsid w:val="002368FC"/>
    <w:rsid w:val="00236F0B"/>
    <w:rsid w:val="0023702C"/>
    <w:rsid w:val="0023704E"/>
    <w:rsid w:val="00237235"/>
    <w:rsid w:val="0023726A"/>
    <w:rsid w:val="0023754C"/>
    <w:rsid w:val="0023762B"/>
    <w:rsid w:val="002376D7"/>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6F1"/>
    <w:rsid w:val="002428DE"/>
    <w:rsid w:val="002430C8"/>
    <w:rsid w:val="002430C9"/>
    <w:rsid w:val="00243349"/>
    <w:rsid w:val="002433E7"/>
    <w:rsid w:val="0024345B"/>
    <w:rsid w:val="00243592"/>
    <w:rsid w:val="00243826"/>
    <w:rsid w:val="00243AFC"/>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60B6"/>
    <w:rsid w:val="00246433"/>
    <w:rsid w:val="00246465"/>
    <w:rsid w:val="0024653A"/>
    <w:rsid w:val="0024698E"/>
    <w:rsid w:val="002469F2"/>
    <w:rsid w:val="00246AFC"/>
    <w:rsid w:val="002470CE"/>
    <w:rsid w:val="002473AD"/>
    <w:rsid w:val="00247625"/>
    <w:rsid w:val="00247641"/>
    <w:rsid w:val="0024784F"/>
    <w:rsid w:val="00247A40"/>
    <w:rsid w:val="00247B01"/>
    <w:rsid w:val="00247D4F"/>
    <w:rsid w:val="00250166"/>
    <w:rsid w:val="0025051D"/>
    <w:rsid w:val="002505E0"/>
    <w:rsid w:val="0025097D"/>
    <w:rsid w:val="00250990"/>
    <w:rsid w:val="002509D0"/>
    <w:rsid w:val="00250B46"/>
    <w:rsid w:val="00250DAE"/>
    <w:rsid w:val="00250E15"/>
    <w:rsid w:val="00250F11"/>
    <w:rsid w:val="00251157"/>
    <w:rsid w:val="00251368"/>
    <w:rsid w:val="0025149A"/>
    <w:rsid w:val="002515C8"/>
    <w:rsid w:val="00251B01"/>
    <w:rsid w:val="00251C28"/>
    <w:rsid w:val="00251D5B"/>
    <w:rsid w:val="00251E86"/>
    <w:rsid w:val="0025240E"/>
    <w:rsid w:val="0025291E"/>
    <w:rsid w:val="00252B39"/>
    <w:rsid w:val="00252E7E"/>
    <w:rsid w:val="00252EDF"/>
    <w:rsid w:val="0025335B"/>
    <w:rsid w:val="00253689"/>
    <w:rsid w:val="002537D0"/>
    <w:rsid w:val="0025381A"/>
    <w:rsid w:val="002538C1"/>
    <w:rsid w:val="002541AB"/>
    <w:rsid w:val="00254233"/>
    <w:rsid w:val="0025439E"/>
    <w:rsid w:val="002543CB"/>
    <w:rsid w:val="002544BC"/>
    <w:rsid w:val="002544CF"/>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2BA"/>
    <w:rsid w:val="002655E6"/>
    <w:rsid w:val="00265D90"/>
    <w:rsid w:val="002661E1"/>
    <w:rsid w:val="00266343"/>
    <w:rsid w:val="00266369"/>
    <w:rsid w:val="002663C7"/>
    <w:rsid w:val="00266586"/>
    <w:rsid w:val="002666CC"/>
    <w:rsid w:val="00266817"/>
    <w:rsid w:val="0026686B"/>
    <w:rsid w:val="00266961"/>
    <w:rsid w:val="00266A9E"/>
    <w:rsid w:val="00266C84"/>
    <w:rsid w:val="00266D11"/>
    <w:rsid w:val="00266F4B"/>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B0"/>
    <w:rsid w:val="00272DF2"/>
    <w:rsid w:val="0027335C"/>
    <w:rsid w:val="002733D4"/>
    <w:rsid w:val="0027345E"/>
    <w:rsid w:val="0027352D"/>
    <w:rsid w:val="002737FE"/>
    <w:rsid w:val="00273852"/>
    <w:rsid w:val="00273BD3"/>
    <w:rsid w:val="00273D2F"/>
    <w:rsid w:val="00273DF0"/>
    <w:rsid w:val="00273E55"/>
    <w:rsid w:val="00273ECA"/>
    <w:rsid w:val="00273ECB"/>
    <w:rsid w:val="00273F0F"/>
    <w:rsid w:val="00273F63"/>
    <w:rsid w:val="00273FED"/>
    <w:rsid w:val="00274248"/>
    <w:rsid w:val="002742C0"/>
    <w:rsid w:val="0027434C"/>
    <w:rsid w:val="002743AE"/>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E8"/>
    <w:rsid w:val="00280459"/>
    <w:rsid w:val="00280621"/>
    <w:rsid w:val="0028066C"/>
    <w:rsid w:val="0028066D"/>
    <w:rsid w:val="00280F15"/>
    <w:rsid w:val="002812CF"/>
    <w:rsid w:val="002813F5"/>
    <w:rsid w:val="00281462"/>
    <w:rsid w:val="00281965"/>
    <w:rsid w:val="00281A54"/>
    <w:rsid w:val="00282425"/>
    <w:rsid w:val="00282724"/>
    <w:rsid w:val="002828AF"/>
    <w:rsid w:val="0028295F"/>
    <w:rsid w:val="0028297C"/>
    <w:rsid w:val="00282CA5"/>
    <w:rsid w:val="00282CD7"/>
    <w:rsid w:val="002830ED"/>
    <w:rsid w:val="0028319D"/>
    <w:rsid w:val="002831E3"/>
    <w:rsid w:val="00283431"/>
    <w:rsid w:val="002837A4"/>
    <w:rsid w:val="00283827"/>
    <w:rsid w:val="002838C6"/>
    <w:rsid w:val="002838E8"/>
    <w:rsid w:val="002839B7"/>
    <w:rsid w:val="00283E9E"/>
    <w:rsid w:val="002842C7"/>
    <w:rsid w:val="00284311"/>
    <w:rsid w:val="0028434C"/>
    <w:rsid w:val="002848FE"/>
    <w:rsid w:val="00284DB3"/>
    <w:rsid w:val="0028510E"/>
    <w:rsid w:val="002853AD"/>
    <w:rsid w:val="00285604"/>
    <w:rsid w:val="00285950"/>
    <w:rsid w:val="00285AAA"/>
    <w:rsid w:val="00285AD3"/>
    <w:rsid w:val="0028629A"/>
    <w:rsid w:val="00286BF8"/>
    <w:rsid w:val="00286E55"/>
    <w:rsid w:val="00287293"/>
    <w:rsid w:val="002874B8"/>
    <w:rsid w:val="0028785B"/>
    <w:rsid w:val="00287AA7"/>
    <w:rsid w:val="00287B27"/>
    <w:rsid w:val="00287C93"/>
    <w:rsid w:val="00287CCF"/>
    <w:rsid w:val="00287E22"/>
    <w:rsid w:val="00290010"/>
    <w:rsid w:val="00290556"/>
    <w:rsid w:val="002906A3"/>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2EC6"/>
    <w:rsid w:val="00293B82"/>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6328"/>
    <w:rsid w:val="00296367"/>
    <w:rsid w:val="00296416"/>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39D8"/>
    <w:rsid w:val="002A3A5B"/>
    <w:rsid w:val="002A3A66"/>
    <w:rsid w:val="002A41D9"/>
    <w:rsid w:val="002A41F2"/>
    <w:rsid w:val="002A42FD"/>
    <w:rsid w:val="002A46BD"/>
    <w:rsid w:val="002A46E7"/>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235"/>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A3E"/>
    <w:rsid w:val="002B6CCF"/>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BE5"/>
    <w:rsid w:val="002C2C04"/>
    <w:rsid w:val="002C3229"/>
    <w:rsid w:val="002C3265"/>
    <w:rsid w:val="002C3314"/>
    <w:rsid w:val="002C3348"/>
    <w:rsid w:val="002C34D4"/>
    <w:rsid w:val="002C35A7"/>
    <w:rsid w:val="002C369F"/>
    <w:rsid w:val="002C3A15"/>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CC4"/>
    <w:rsid w:val="002C7EF8"/>
    <w:rsid w:val="002D019E"/>
    <w:rsid w:val="002D0598"/>
    <w:rsid w:val="002D098A"/>
    <w:rsid w:val="002D0A1F"/>
    <w:rsid w:val="002D0C92"/>
    <w:rsid w:val="002D10C1"/>
    <w:rsid w:val="002D12D9"/>
    <w:rsid w:val="002D135B"/>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30C4"/>
    <w:rsid w:val="002D36EE"/>
    <w:rsid w:val="002D380A"/>
    <w:rsid w:val="002D3AD2"/>
    <w:rsid w:val="002D3CE7"/>
    <w:rsid w:val="002D3D31"/>
    <w:rsid w:val="002D4275"/>
    <w:rsid w:val="002D43F7"/>
    <w:rsid w:val="002D47C4"/>
    <w:rsid w:val="002D4873"/>
    <w:rsid w:val="002D4B96"/>
    <w:rsid w:val="002D4C8F"/>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DB0"/>
    <w:rsid w:val="002D758A"/>
    <w:rsid w:val="002D78E5"/>
    <w:rsid w:val="002D7A2F"/>
    <w:rsid w:val="002D7AB8"/>
    <w:rsid w:val="002D7B93"/>
    <w:rsid w:val="002D7DD1"/>
    <w:rsid w:val="002D7E60"/>
    <w:rsid w:val="002E04E9"/>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2E46"/>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9"/>
    <w:rsid w:val="00310046"/>
    <w:rsid w:val="003100DF"/>
    <w:rsid w:val="003102D6"/>
    <w:rsid w:val="00310356"/>
    <w:rsid w:val="0031035F"/>
    <w:rsid w:val="0031039B"/>
    <w:rsid w:val="0031049B"/>
    <w:rsid w:val="0031054D"/>
    <w:rsid w:val="003105F1"/>
    <w:rsid w:val="00310621"/>
    <w:rsid w:val="0031064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44E"/>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15"/>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9E"/>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4FA5"/>
    <w:rsid w:val="003351AE"/>
    <w:rsid w:val="0033563F"/>
    <w:rsid w:val="0033588C"/>
    <w:rsid w:val="00335B44"/>
    <w:rsid w:val="00335B69"/>
    <w:rsid w:val="00335B8D"/>
    <w:rsid w:val="00335EE3"/>
    <w:rsid w:val="00336276"/>
    <w:rsid w:val="003363FF"/>
    <w:rsid w:val="00336714"/>
    <w:rsid w:val="003370E9"/>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8B6"/>
    <w:rsid w:val="00341943"/>
    <w:rsid w:val="00341964"/>
    <w:rsid w:val="00341A9B"/>
    <w:rsid w:val="00341C09"/>
    <w:rsid w:val="00342250"/>
    <w:rsid w:val="003422A6"/>
    <w:rsid w:val="00342725"/>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1E9"/>
    <w:rsid w:val="0035048F"/>
    <w:rsid w:val="0035066A"/>
    <w:rsid w:val="0035092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31F7"/>
    <w:rsid w:val="0035327A"/>
    <w:rsid w:val="00353676"/>
    <w:rsid w:val="00353793"/>
    <w:rsid w:val="003537A9"/>
    <w:rsid w:val="003538F7"/>
    <w:rsid w:val="003538FE"/>
    <w:rsid w:val="00353942"/>
    <w:rsid w:val="003539AA"/>
    <w:rsid w:val="0035432E"/>
    <w:rsid w:val="00354509"/>
    <w:rsid w:val="00354582"/>
    <w:rsid w:val="003546EE"/>
    <w:rsid w:val="003546F0"/>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5014"/>
    <w:rsid w:val="0036540A"/>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80B"/>
    <w:rsid w:val="00375F8D"/>
    <w:rsid w:val="003760C4"/>
    <w:rsid w:val="003762DB"/>
    <w:rsid w:val="003764DB"/>
    <w:rsid w:val="0037677B"/>
    <w:rsid w:val="00376A9F"/>
    <w:rsid w:val="00376E25"/>
    <w:rsid w:val="00377297"/>
    <w:rsid w:val="00377716"/>
    <w:rsid w:val="00377765"/>
    <w:rsid w:val="00377772"/>
    <w:rsid w:val="003779CA"/>
    <w:rsid w:val="00377A1D"/>
    <w:rsid w:val="00377AFD"/>
    <w:rsid w:val="00377DA2"/>
    <w:rsid w:val="00377E93"/>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2AE"/>
    <w:rsid w:val="00393372"/>
    <w:rsid w:val="003935FD"/>
    <w:rsid w:val="0039365C"/>
    <w:rsid w:val="003936CA"/>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357"/>
    <w:rsid w:val="0039669A"/>
    <w:rsid w:val="00396888"/>
    <w:rsid w:val="00396FBE"/>
    <w:rsid w:val="00397207"/>
    <w:rsid w:val="00397492"/>
    <w:rsid w:val="00397722"/>
    <w:rsid w:val="00397C0E"/>
    <w:rsid w:val="003A0119"/>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2FEB"/>
    <w:rsid w:val="003A3013"/>
    <w:rsid w:val="003A3552"/>
    <w:rsid w:val="003A35B6"/>
    <w:rsid w:val="003A3CC1"/>
    <w:rsid w:val="003A3E13"/>
    <w:rsid w:val="003A4022"/>
    <w:rsid w:val="003A40B2"/>
    <w:rsid w:val="003A4288"/>
    <w:rsid w:val="003A4403"/>
    <w:rsid w:val="003A4724"/>
    <w:rsid w:val="003A47FD"/>
    <w:rsid w:val="003A4AE6"/>
    <w:rsid w:val="003A4FB2"/>
    <w:rsid w:val="003A504C"/>
    <w:rsid w:val="003A5179"/>
    <w:rsid w:val="003A5EA8"/>
    <w:rsid w:val="003A63BC"/>
    <w:rsid w:val="003A63E9"/>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0EEB"/>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AEB"/>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AB7"/>
    <w:rsid w:val="003C0D3D"/>
    <w:rsid w:val="003C0F7C"/>
    <w:rsid w:val="003C0FD0"/>
    <w:rsid w:val="003C11FE"/>
    <w:rsid w:val="003C1233"/>
    <w:rsid w:val="003C19BF"/>
    <w:rsid w:val="003C1A81"/>
    <w:rsid w:val="003C1B7F"/>
    <w:rsid w:val="003C1CB1"/>
    <w:rsid w:val="003C1D21"/>
    <w:rsid w:val="003C22C2"/>
    <w:rsid w:val="003C2A99"/>
    <w:rsid w:val="003C2D51"/>
    <w:rsid w:val="003C2D71"/>
    <w:rsid w:val="003C2F16"/>
    <w:rsid w:val="003C317D"/>
    <w:rsid w:val="003C31AB"/>
    <w:rsid w:val="003C352C"/>
    <w:rsid w:val="003C3620"/>
    <w:rsid w:val="003C37D4"/>
    <w:rsid w:val="003C44B9"/>
    <w:rsid w:val="003C4575"/>
    <w:rsid w:val="003C492A"/>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1E7A"/>
    <w:rsid w:val="003D2241"/>
    <w:rsid w:val="003D2355"/>
    <w:rsid w:val="003D2F5E"/>
    <w:rsid w:val="003D3569"/>
    <w:rsid w:val="003D35E0"/>
    <w:rsid w:val="003D360A"/>
    <w:rsid w:val="003D3822"/>
    <w:rsid w:val="003D3B1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5B58"/>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65D"/>
    <w:rsid w:val="003E0667"/>
    <w:rsid w:val="003E08F4"/>
    <w:rsid w:val="003E0EFF"/>
    <w:rsid w:val="003E0FF9"/>
    <w:rsid w:val="003E1398"/>
    <w:rsid w:val="003E13D6"/>
    <w:rsid w:val="003E155F"/>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52CD"/>
    <w:rsid w:val="003E554C"/>
    <w:rsid w:val="003E56CF"/>
    <w:rsid w:val="003E5893"/>
    <w:rsid w:val="003E58A3"/>
    <w:rsid w:val="003E5A8B"/>
    <w:rsid w:val="003E5CD1"/>
    <w:rsid w:val="003E5D23"/>
    <w:rsid w:val="003E5DBB"/>
    <w:rsid w:val="003E62B4"/>
    <w:rsid w:val="003E63E7"/>
    <w:rsid w:val="003E67DA"/>
    <w:rsid w:val="003E682B"/>
    <w:rsid w:val="003E69E6"/>
    <w:rsid w:val="003E69EE"/>
    <w:rsid w:val="003E6CAF"/>
    <w:rsid w:val="003E6F88"/>
    <w:rsid w:val="003E727F"/>
    <w:rsid w:val="003E7408"/>
    <w:rsid w:val="003E7468"/>
    <w:rsid w:val="003E766A"/>
    <w:rsid w:val="003E7872"/>
    <w:rsid w:val="003E7F9F"/>
    <w:rsid w:val="003F013A"/>
    <w:rsid w:val="003F01FD"/>
    <w:rsid w:val="003F0453"/>
    <w:rsid w:val="003F05BA"/>
    <w:rsid w:val="003F090E"/>
    <w:rsid w:val="003F0A95"/>
    <w:rsid w:val="003F0B7F"/>
    <w:rsid w:val="003F0C54"/>
    <w:rsid w:val="003F10A7"/>
    <w:rsid w:val="003F10F7"/>
    <w:rsid w:val="003F114C"/>
    <w:rsid w:val="003F1328"/>
    <w:rsid w:val="003F1376"/>
    <w:rsid w:val="003F1651"/>
    <w:rsid w:val="003F174D"/>
    <w:rsid w:val="003F19AF"/>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5099"/>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3"/>
    <w:rsid w:val="00411DB3"/>
    <w:rsid w:val="00411F69"/>
    <w:rsid w:val="0041235C"/>
    <w:rsid w:val="004124B5"/>
    <w:rsid w:val="00412EE1"/>
    <w:rsid w:val="00412F20"/>
    <w:rsid w:val="00412FD8"/>
    <w:rsid w:val="00413045"/>
    <w:rsid w:val="00413372"/>
    <w:rsid w:val="004133B7"/>
    <w:rsid w:val="004134CD"/>
    <w:rsid w:val="00413608"/>
    <w:rsid w:val="004137F1"/>
    <w:rsid w:val="0041384C"/>
    <w:rsid w:val="004138B2"/>
    <w:rsid w:val="00413937"/>
    <w:rsid w:val="00413B33"/>
    <w:rsid w:val="00413B7A"/>
    <w:rsid w:val="004140FF"/>
    <w:rsid w:val="00414486"/>
    <w:rsid w:val="00414B0D"/>
    <w:rsid w:val="00414D8D"/>
    <w:rsid w:val="004152EE"/>
    <w:rsid w:val="004154DC"/>
    <w:rsid w:val="00415741"/>
    <w:rsid w:val="004159F2"/>
    <w:rsid w:val="00415A02"/>
    <w:rsid w:val="00415A4F"/>
    <w:rsid w:val="00415FC1"/>
    <w:rsid w:val="0041608E"/>
    <w:rsid w:val="00416108"/>
    <w:rsid w:val="004161EC"/>
    <w:rsid w:val="00416218"/>
    <w:rsid w:val="0041647E"/>
    <w:rsid w:val="00416544"/>
    <w:rsid w:val="00416655"/>
    <w:rsid w:val="0041683A"/>
    <w:rsid w:val="00416978"/>
    <w:rsid w:val="00416A66"/>
    <w:rsid w:val="00416D2E"/>
    <w:rsid w:val="00416D5D"/>
    <w:rsid w:val="00417372"/>
    <w:rsid w:val="0041782A"/>
    <w:rsid w:val="00417871"/>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A8D"/>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166"/>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A6C"/>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8F5"/>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2A4"/>
    <w:rsid w:val="00453312"/>
    <w:rsid w:val="004533AA"/>
    <w:rsid w:val="0045382C"/>
    <w:rsid w:val="004539F9"/>
    <w:rsid w:val="00453A98"/>
    <w:rsid w:val="00453F9B"/>
    <w:rsid w:val="004541EA"/>
    <w:rsid w:val="0045436E"/>
    <w:rsid w:val="004543CA"/>
    <w:rsid w:val="004545A9"/>
    <w:rsid w:val="004549C3"/>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C7A"/>
    <w:rsid w:val="00457CE2"/>
    <w:rsid w:val="00460175"/>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35"/>
    <w:rsid w:val="004645BC"/>
    <w:rsid w:val="004647C4"/>
    <w:rsid w:val="004648E2"/>
    <w:rsid w:val="00464B48"/>
    <w:rsid w:val="00464BC3"/>
    <w:rsid w:val="00464D6E"/>
    <w:rsid w:val="00464DBE"/>
    <w:rsid w:val="00465148"/>
    <w:rsid w:val="004651EC"/>
    <w:rsid w:val="004653D3"/>
    <w:rsid w:val="00465482"/>
    <w:rsid w:val="004656CD"/>
    <w:rsid w:val="004659E2"/>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E05"/>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0F42"/>
    <w:rsid w:val="0048113E"/>
    <w:rsid w:val="0048152C"/>
    <w:rsid w:val="004818A5"/>
    <w:rsid w:val="004818FD"/>
    <w:rsid w:val="00481906"/>
    <w:rsid w:val="00481AFC"/>
    <w:rsid w:val="00481D59"/>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925"/>
    <w:rsid w:val="00484A2D"/>
    <w:rsid w:val="00484A54"/>
    <w:rsid w:val="00484A5F"/>
    <w:rsid w:val="00484FED"/>
    <w:rsid w:val="00485211"/>
    <w:rsid w:val="004855D0"/>
    <w:rsid w:val="004857CD"/>
    <w:rsid w:val="00485CE9"/>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8E6"/>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22"/>
    <w:rsid w:val="00494DFD"/>
    <w:rsid w:val="00494E23"/>
    <w:rsid w:val="00494F33"/>
    <w:rsid w:val="0049521D"/>
    <w:rsid w:val="00495310"/>
    <w:rsid w:val="004960CB"/>
    <w:rsid w:val="00496457"/>
    <w:rsid w:val="004964FC"/>
    <w:rsid w:val="004969A1"/>
    <w:rsid w:val="004969AF"/>
    <w:rsid w:val="00496FB4"/>
    <w:rsid w:val="004970B6"/>
    <w:rsid w:val="004974AC"/>
    <w:rsid w:val="004974B3"/>
    <w:rsid w:val="00497586"/>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E4A"/>
    <w:rsid w:val="004A6E5D"/>
    <w:rsid w:val="004A6F31"/>
    <w:rsid w:val="004A71A2"/>
    <w:rsid w:val="004A73D1"/>
    <w:rsid w:val="004A7445"/>
    <w:rsid w:val="004A759A"/>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CE"/>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ADA"/>
    <w:rsid w:val="004C2C00"/>
    <w:rsid w:val="004C2C77"/>
    <w:rsid w:val="004C2DA4"/>
    <w:rsid w:val="004C30BB"/>
    <w:rsid w:val="004C31AA"/>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1B9"/>
    <w:rsid w:val="004C6324"/>
    <w:rsid w:val="004C649A"/>
    <w:rsid w:val="004C6C2B"/>
    <w:rsid w:val="004C6CDC"/>
    <w:rsid w:val="004C7059"/>
    <w:rsid w:val="004C70ED"/>
    <w:rsid w:val="004C7178"/>
    <w:rsid w:val="004C72C7"/>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172"/>
    <w:rsid w:val="004D1229"/>
    <w:rsid w:val="004D1231"/>
    <w:rsid w:val="004D1259"/>
    <w:rsid w:val="004D125E"/>
    <w:rsid w:val="004D144D"/>
    <w:rsid w:val="004D1530"/>
    <w:rsid w:val="004D1587"/>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C4A"/>
    <w:rsid w:val="004D4F2A"/>
    <w:rsid w:val="004D513A"/>
    <w:rsid w:val="004D5514"/>
    <w:rsid w:val="004D5643"/>
    <w:rsid w:val="004D565D"/>
    <w:rsid w:val="004D5685"/>
    <w:rsid w:val="004D591B"/>
    <w:rsid w:val="004D594F"/>
    <w:rsid w:val="004D5BF5"/>
    <w:rsid w:val="004D5D89"/>
    <w:rsid w:val="004D6053"/>
    <w:rsid w:val="004D6070"/>
    <w:rsid w:val="004D6238"/>
    <w:rsid w:val="004D63AB"/>
    <w:rsid w:val="004D6576"/>
    <w:rsid w:val="004D65BB"/>
    <w:rsid w:val="004D6742"/>
    <w:rsid w:val="004D69DE"/>
    <w:rsid w:val="004D6AE8"/>
    <w:rsid w:val="004D7193"/>
    <w:rsid w:val="004D719F"/>
    <w:rsid w:val="004D72DF"/>
    <w:rsid w:val="004D7534"/>
    <w:rsid w:val="004D76FC"/>
    <w:rsid w:val="004D77D2"/>
    <w:rsid w:val="004D7D1A"/>
    <w:rsid w:val="004D7DF7"/>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401"/>
    <w:rsid w:val="004E25F2"/>
    <w:rsid w:val="004E26DD"/>
    <w:rsid w:val="004E31A1"/>
    <w:rsid w:val="004E337D"/>
    <w:rsid w:val="004E3917"/>
    <w:rsid w:val="004E39D4"/>
    <w:rsid w:val="004E3C32"/>
    <w:rsid w:val="004E3DE1"/>
    <w:rsid w:val="004E3F01"/>
    <w:rsid w:val="004E3F24"/>
    <w:rsid w:val="004E4393"/>
    <w:rsid w:val="004E449D"/>
    <w:rsid w:val="004E4957"/>
    <w:rsid w:val="004E49F9"/>
    <w:rsid w:val="004E4C5F"/>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D6F"/>
    <w:rsid w:val="004F0F3D"/>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5ED2"/>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799"/>
    <w:rsid w:val="00503819"/>
    <w:rsid w:val="00503919"/>
    <w:rsid w:val="00503A71"/>
    <w:rsid w:val="00503D61"/>
    <w:rsid w:val="00503D93"/>
    <w:rsid w:val="00503E9C"/>
    <w:rsid w:val="00503F4A"/>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B9D"/>
    <w:rsid w:val="00506C86"/>
    <w:rsid w:val="0050704F"/>
    <w:rsid w:val="0050724E"/>
    <w:rsid w:val="005072F0"/>
    <w:rsid w:val="0050759E"/>
    <w:rsid w:val="00507686"/>
    <w:rsid w:val="0050787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8E5"/>
    <w:rsid w:val="00520957"/>
    <w:rsid w:val="00520A7A"/>
    <w:rsid w:val="00520D85"/>
    <w:rsid w:val="00520DD7"/>
    <w:rsid w:val="00520EE7"/>
    <w:rsid w:val="005210FA"/>
    <w:rsid w:val="005212C9"/>
    <w:rsid w:val="0052144F"/>
    <w:rsid w:val="0052189B"/>
    <w:rsid w:val="00521946"/>
    <w:rsid w:val="00521D16"/>
    <w:rsid w:val="00522278"/>
    <w:rsid w:val="005223C1"/>
    <w:rsid w:val="00522574"/>
    <w:rsid w:val="005228B7"/>
    <w:rsid w:val="005229E8"/>
    <w:rsid w:val="00522AD2"/>
    <w:rsid w:val="00522D43"/>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5011"/>
    <w:rsid w:val="00525178"/>
    <w:rsid w:val="0052576A"/>
    <w:rsid w:val="00525B0B"/>
    <w:rsid w:val="00525BE5"/>
    <w:rsid w:val="00525C99"/>
    <w:rsid w:val="00525E19"/>
    <w:rsid w:val="00525E91"/>
    <w:rsid w:val="005263CE"/>
    <w:rsid w:val="0052672E"/>
    <w:rsid w:val="0052688F"/>
    <w:rsid w:val="00526A60"/>
    <w:rsid w:val="00526F54"/>
    <w:rsid w:val="00527496"/>
    <w:rsid w:val="00527513"/>
    <w:rsid w:val="00527719"/>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2EA"/>
    <w:rsid w:val="005414DD"/>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58"/>
    <w:rsid w:val="00546C0C"/>
    <w:rsid w:val="00546C5B"/>
    <w:rsid w:val="00546CB2"/>
    <w:rsid w:val="00547540"/>
    <w:rsid w:val="00547669"/>
    <w:rsid w:val="00547FFA"/>
    <w:rsid w:val="00550048"/>
    <w:rsid w:val="00550190"/>
    <w:rsid w:val="005501F5"/>
    <w:rsid w:val="0055027E"/>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4F2D"/>
    <w:rsid w:val="0055517D"/>
    <w:rsid w:val="005553F7"/>
    <w:rsid w:val="00555550"/>
    <w:rsid w:val="005556DD"/>
    <w:rsid w:val="0055571A"/>
    <w:rsid w:val="005559C6"/>
    <w:rsid w:val="00556000"/>
    <w:rsid w:val="005563FB"/>
    <w:rsid w:val="00556586"/>
    <w:rsid w:val="00556757"/>
    <w:rsid w:val="00556901"/>
    <w:rsid w:val="00556D11"/>
    <w:rsid w:val="005570C3"/>
    <w:rsid w:val="005570D4"/>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5BA"/>
    <w:rsid w:val="005747C9"/>
    <w:rsid w:val="00574AA9"/>
    <w:rsid w:val="00574ABF"/>
    <w:rsid w:val="00574B7D"/>
    <w:rsid w:val="00574BBF"/>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4DB"/>
    <w:rsid w:val="005815FB"/>
    <w:rsid w:val="0058178A"/>
    <w:rsid w:val="005817BC"/>
    <w:rsid w:val="00582137"/>
    <w:rsid w:val="005821CB"/>
    <w:rsid w:val="005823A5"/>
    <w:rsid w:val="005825AF"/>
    <w:rsid w:val="0058265E"/>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C53"/>
    <w:rsid w:val="00593FB3"/>
    <w:rsid w:val="00594244"/>
    <w:rsid w:val="005943B5"/>
    <w:rsid w:val="005943F1"/>
    <w:rsid w:val="00594410"/>
    <w:rsid w:val="0059463E"/>
    <w:rsid w:val="00594967"/>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0F99"/>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3C3"/>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13F"/>
    <w:rsid w:val="005B71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15"/>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FE7"/>
    <w:rsid w:val="005C7159"/>
    <w:rsid w:val="005C730C"/>
    <w:rsid w:val="005C7818"/>
    <w:rsid w:val="005C79DD"/>
    <w:rsid w:val="005D0069"/>
    <w:rsid w:val="005D02B3"/>
    <w:rsid w:val="005D0408"/>
    <w:rsid w:val="005D09BB"/>
    <w:rsid w:val="005D0C87"/>
    <w:rsid w:val="005D0DB4"/>
    <w:rsid w:val="005D0F26"/>
    <w:rsid w:val="005D0F65"/>
    <w:rsid w:val="005D0FE2"/>
    <w:rsid w:val="005D1510"/>
    <w:rsid w:val="005D1557"/>
    <w:rsid w:val="005D1607"/>
    <w:rsid w:val="005D163E"/>
    <w:rsid w:val="005D186D"/>
    <w:rsid w:val="005D1AC8"/>
    <w:rsid w:val="005D1C31"/>
    <w:rsid w:val="005D1E9C"/>
    <w:rsid w:val="005D2137"/>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CC"/>
    <w:rsid w:val="005E2B9C"/>
    <w:rsid w:val="005E2E92"/>
    <w:rsid w:val="005E2E94"/>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7CF"/>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D4"/>
    <w:rsid w:val="005F60A0"/>
    <w:rsid w:val="005F629A"/>
    <w:rsid w:val="005F62C4"/>
    <w:rsid w:val="005F63C6"/>
    <w:rsid w:val="005F6453"/>
    <w:rsid w:val="005F6705"/>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553"/>
    <w:rsid w:val="00602726"/>
    <w:rsid w:val="0060273D"/>
    <w:rsid w:val="00602925"/>
    <w:rsid w:val="00602988"/>
    <w:rsid w:val="00602A20"/>
    <w:rsid w:val="00602B98"/>
    <w:rsid w:val="00602C58"/>
    <w:rsid w:val="00602F17"/>
    <w:rsid w:val="00602F44"/>
    <w:rsid w:val="00602F4F"/>
    <w:rsid w:val="006032F2"/>
    <w:rsid w:val="00603404"/>
    <w:rsid w:val="00603830"/>
    <w:rsid w:val="006038CC"/>
    <w:rsid w:val="00603B83"/>
    <w:rsid w:val="00603BE2"/>
    <w:rsid w:val="00603EEB"/>
    <w:rsid w:val="00603F15"/>
    <w:rsid w:val="00603FEC"/>
    <w:rsid w:val="00604029"/>
    <w:rsid w:val="00604091"/>
    <w:rsid w:val="00604102"/>
    <w:rsid w:val="00604260"/>
    <w:rsid w:val="00604367"/>
    <w:rsid w:val="00604A08"/>
    <w:rsid w:val="00604C59"/>
    <w:rsid w:val="00604EA2"/>
    <w:rsid w:val="006055AA"/>
    <w:rsid w:val="006055B9"/>
    <w:rsid w:val="006055DD"/>
    <w:rsid w:val="00605B49"/>
    <w:rsid w:val="00605C28"/>
    <w:rsid w:val="00605CDB"/>
    <w:rsid w:val="00605DA9"/>
    <w:rsid w:val="00605DCB"/>
    <w:rsid w:val="00606040"/>
    <w:rsid w:val="00606182"/>
    <w:rsid w:val="0060636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0FBD"/>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33A"/>
    <w:rsid w:val="0063533D"/>
    <w:rsid w:val="0063565E"/>
    <w:rsid w:val="0063587C"/>
    <w:rsid w:val="00635DE2"/>
    <w:rsid w:val="00635FA6"/>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4C7"/>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A3F"/>
    <w:rsid w:val="00641BCF"/>
    <w:rsid w:val="00641C07"/>
    <w:rsid w:val="006422C8"/>
    <w:rsid w:val="006424F8"/>
    <w:rsid w:val="006427F4"/>
    <w:rsid w:val="006429AF"/>
    <w:rsid w:val="00642A1B"/>
    <w:rsid w:val="00642DE7"/>
    <w:rsid w:val="00642F08"/>
    <w:rsid w:val="0064308A"/>
    <w:rsid w:val="006433A9"/>
    <w:rsid w:val="00643473"/>
    <w:rsid w:val="0064397D"/>
    <w:rsid w:val="00643CEE"/>
    <w:rsid w:val="00644AF2"/>
    <w:rsid w:val="00644FD2"/>
    <w:rsid w:val="006450CE"/>
    <w:rsid w:val="00645718"/>
    <w:rsid w:val="006459FB"/>
    <w:rsid w:val="00645A66"/>
    <w:rsid w:val="00645AE9"/>
    <w:rsid w:val="00645D98"/>
    <w:rsid w:val="00645DBF"/>
    <w:rsid w:val="00645E23"/>
    <w:rsid w:val="0064630F"/>
    <w:rsid w:val="006463C0"/>
    <w:rsid w:val="00646459"/>
    <w:rsid w:val="006465C8"/>
    <w:rsid w:val="00646E95"/>
    <w:rsid w:val="00646E99"/>
    <w:rsid w:val="00646ECD"/>
    <w:rsid w:val="0064702F"/>
    <w:rsid w:val="006473E4"/>
    <w:rsid w:val="006477D0"/>
    <w:rsid w:val="006477E9"/>
    <w:rsid w:val="0064784B"/>
    <w:rsid w:val="00647AE0"/>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899"/>
    <w:rsid w:val="0065393A"/>
    <w:rsid w:val="00653B17"/>
    <w:rsid w:val="00653C45"/>
    <w:rsid w:val="00653EB3"/>
    <w:rsid w:val="006545F7"/>
    <w:rsid w:val="00654696"/>
    <w:rsid w:val="00654ADC"/>
    <w:rsid w:val="00654B91"/>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69"/>
    <w:rsid w:val="00656CA0"/>
    <w:rsid w:val="00656CC1"/>
    <w:rsid w:val="00656F8A"/>
    <w:rsid w:val="00656FF4"/>
    <w:rsid w:val="006573A1"/>
    <w:rsid w:val="0065741C"/>
    <w:rsid w:val="0065758E"/>
    <w:rsid w:val="00657687"/>
    <w:rsid w:val="006577D7"/>
    <w:rsid w:val="00657B92"/>
    <w:rsid w:val="00657BAE"/>
    <w:rsid w:val="00657C28"/>
    <w:rsid w:val="00657DB9"/>
    <w:rsid w:val="00657EB6"/>
    <w:rsid w:val="006601E8"/>
    <w:rsid w:val="006601FA"/>
    <w:rsid w:val="006603F2"/>
    <w:rsid w:val="0066050E"/>
    <w:rsid w:val="00660548"/>
    <w:rsid w:val="0066057F"/>
    <w:rsid w:val="006606D6"/>
    <w:rsid w:val="00660CDC"/>
    <w:rsid w:val="00660D9D"/>
    <w:rsid w:val="00660EB3"/>
    <w:rsid w:val="00661474"/>
    <w:rsid w:val="006617F7"/>
    <w:rsid w:val="0066192B"/>
    <w:rsid w:val="006619CA"/>
    <w:rsid w:val="00661A90"/>
    <w:rsid w:val="00661CDF"/>
    <w:rsid w:val="006623C4"/>
    <w:rsid w:val="0066323A"/>
    <w:rsid w:val="006632FB"/>
    <w:rsid w:val="006637F8"/>
    <w:rsid w:val="00663937"/>
    <w:rsid w:val="00663AD6"/>
    <w:rsid w:val="00663FB8"/>
    <w:rsid w:val="00664074"/>
    <w:rsid w:val="00664241"/>
    <w:rsid w:val="006642AD"/>
    <w:rsid w:val="006642BB"/>
    <w:rsid w:val="0066440E"/>
    <w:rsid w:val="006644E5"/>
    <w:rsid w:val="00664889"/>
    <w:rsid w:val="006649FE"/>
    <w:rsid w:val="00664A1F"/>
    <w:rsid w:val="00664E1A"/>
    <w:rsid w:val="0066511D"/>
    <w:rsid w:val="0066547F"/>
    <w:rsid w:val="006656E8"/>
    <w:rsid w:val="0066578C"/>
    <w:rsid w:val="0066599E"/>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706AF"/>
    <w:rsid w:val="0067085B"/>
    <w:rsid w:val="00670B7A"/>
    <w:rsid w:val="00670B94"/>
    <w:rsid w:val="00670DC2"/>
    <w:rsid w:val="0067101E"/>
    <w:rsid w:val="00671289"/>
    <w:rsid w:val="006712DF"/>
    <w:rsid w:val="00671477"/>
    <w:rsid w:val="0067154D"/>
    <w:rsid w:val="00671718"/>
    <w:rsid w:val="00671764"/>
    <w:rsid w:val="00671A7A"/>
    <w:rsid w:val="00671BAD"/>
    <w:rsid w:val="00671BD8"/>
    <w:rsid w:val="00671D8E"/>
    <w:rsid w:val="00671E40"/>
    <w:rsid w:val="006720CB"/>
    <w:rsid w:val="006720CF"/>
    <w:rsid w:val="0067230F"/>
    <w:rsid w:val="00672365"/>
    <w:rsid w:val="00672437"/>
    <w:rsid w:val="006725A7"/>
    <w:rsid w:val="006729C2"/>
    <w:rsid w:val="00672AA0"/>
    <w:rsid w:val="00672B1B"/>
    <w:rsid w:val="00672D2D"/>
    <w:rsid w:val="006735E4"/>
    <w:rsid w:val="006738F6"/>
    <w:rsid w:val="00673B78"/>
    <w:rsid w:val="00673DC7"/>
    <w:rsid w:val="00673DF4"/>
    <w:rsid w:val="00673E3F"/>
    <w:rsid w:val="00674DB7"/>
    <w:rsid w:val="00674EA4"/>
    <w:rsid w:val="00674FB9"/>
    <w:rsid w:val="00674FDD"/>
    <w:rsid w:val="0067514D"/>
    <w:rsid w:val="006751FD"/>
    <w:rsid w:val="006753A0"/>
    <w:rsid w:val="00675457"/>
    <w:rsid w:val="0067573C"/>
    <w:rsid w:val="0067577F"/>
    <w:rsid w:val="00675926"/>
    <w:rsid w:val="00675A10"/>
    <w:rsid w:val="00675C21"/>
    <w:rsid w:val="00675D50"/>
    <w:rsid w:val="00675FB0"/>
    <w:rsid w:val="00676411"/>
    <w:rsid w:val="00676818"/>
    <w:rsid w:val="00676939"/>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15E"/>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280"/>
    <w:rsid w:val="00693387"/>
    <w:rsid w:val="0069342B"/>
    <w:rsid w:val="00693468"/>
    <w:rsid w:val="00693481"/>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674"/>
    <w:rsid w:val="00696795"/>
    <w:rsid w:val="00696944"/>
    <w:rsid w:val="00696BF4"/>
    <w:rsid w:val="00696C59"/>
    <w:rsid w:val="00696EA1"/>
    <w:rsid w:val="006971FE"/>
    <w:rsid w:val="006974D9"/>
    <w:rsid w:val="0069786E"/>
    <w:rsid w:val="00697C8E"/>
    <w:rsid w:val="00697DC9"/>
    <w:rsid w:val="00697E3E"/>
    <w:rsid w:val="006A02D4"/>
    <w:rsid w:val="006A0468"/>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2117"/>
    <w:rsid w:val="006B2476"/>
    <w:rsid w:val="006B264C"/>
    <w:rsid w:val="006B2759"/>
    <w:rsid w:val="006B2A84"/>
    <w:rsid w:val="006B2B38"/>
    <w:rsid w:val="006B2C4C"/>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78A"/>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6E2"/>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63"/>
    <w:rsid w:val="006E06C3"/>
    <w:rsid w:val="006E0988"/>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298"/>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D33"/>
    <w:rsid w:val="006F5D5E"/>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00"/>
    <w:rsid w:val="00700F18"/>
    <w:rsid w:val="007010FF"/>
    <w:rsid w:val="0070116C"/>
    <w:rsid w:val="00701610"/>
    <w:rsid w:val="007017B0"/>
    <w:rsid w:val="007017D4"/>
    <w:rsid w:val="00701B80"/>
    <w:rsid w:val="00701C4B"/>
    <w:rsid w:val="00701F0C"/>
    <w:rsid w:val="007020FC"/>
    <w:rsid w:val="007021DB"/>
    <w:rsid w:val="00702250"/>
    <w:rsid w:val="00702713"/>
    <w:rsid w:val="0070279F"/>
    <w:rsid w:val="00702AC8"/>
    <w:rsid w:val="00702CAD"/>
    <w:rsid w:val="0070319A"/>
    <w:rsid w:val="00703270"/>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86"/>
    <w:rsid w:val="00707218"/>
    <w:rsid w:val="007072AE"/>
    <w:rsid w:val="0070735B"/>
    <w:rsid w:val="0070737F"/>
    <w:rsid w:val="0070741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D91"/>
    <w:rsid w:val="00713FD4"/>
    <w:rsid w:val="007142EB"/>
    <w:rsid w:val="00714594"/>
    <w:rsid w:val="007147D8"/>
    <w:rsid w:val="00714C5D"/>
    <w:rsid w:val="00714D42"/>
    <w:rsid w:val="00715075"/>
    <w:rsid w:val="0071537A"/>
    <w:rsid w:val="007153C4"/>
    <w:rsid w:val="00715561"/>
    <w:rsid w:val="007156C1"/>
    <w:rsid w:val="00715879"/>
    <w:rsid w:val="00715B25"/>
    <w:rsid w:val="00715BA7"/>
    <w:rsid w:val="00715C19"/>
    <w:rsid w:val="00715E06"/>
    <w:rsid w:val="0071600B"/>
    <w:rsid w:val="007161CA"/>
    <w:rsid w:val="00716247"/>
    <w:rsid w:val="00716397"/>
    <w:rsid w:val="00716516"/>
    <w:rsid w:val="007165AC"/>
    <w:rsid w:val="007166FE"/>
    <w:rsid w:val="0071670D"/>
    <w:rsid w:val="0071680E"/>
    <w:rsid w:val="00716A6F"/>
    <w:rsid w:val="00716C6F"/>
    <w:rsid w:val="0071779C"/>
    <w:rsid w:val="00717829"/>
    <w:rsid w:val="0071788A"/>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4BE3"/>
    <w:rsid w:val="00725D94"/>
    <w:rsid w:val="00725DAE"/>
    <w:rsid w:val="00725FEA"/>
    <w:rsid w:val="0072627A"/>
    <w:rsid w:val="007263BA"/>
    <w:rsid w:val="00726475"/>
    <w:rsid w:val="007264C4"/>
    <w:rsid w:val="007265A5"/>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425"/>
    <w:rsid w:val="00731899"/>
    <w:rsid w:val="007319E2"/>
    <w:rsid w:val="00731A8A"/>
    <w:rsid w:val="00731D1C"/>
    <w:rsid w:val="00731D25"/>
    <w:rsid w:val="00731D2A"/>
    <w:rsid w:val="00731D7A"/>
    <w:rsid w:val="00731F4D"/>
    <w:rsid w:val="00732008"/>
    <w:rsid w:val="00732310"/>
    <w:rsid w:val="00732459"/>
    <w:rsid w:val="0073279F"/>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163"/>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DC5"/>
    <w:rsid w:val="00744E73"/>
    <w:rsid w:val="00745303"/>
    <w:rsid w:val="007459DE"/>
    <w:rsid w:val="00745D56"/>
    <w:rsid w:val="00746017"/>
    <w:rsid w:val="007464CF"/>
    <w:rsid w:val="00746516"/>
    <w:rsid w:val="00746FB9"/>
    <w:rsid w:val="0074714D"/>
    <w:rsid w:val="0074736B"/>
    <w:rsid w:val="0074739C"/>
    <w:rsid w:val="00747562"/>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7B"/>
    <w:rsid w:val="007522D5"/>
    <w:rsid w:val="00752679"/>
    <w:rsid w:val="007526A5"/>
    <w:rsid w:val="00752815"/>
    <w:rsid w:val="00752B97"/>
    <w:rsid w:val="00752D92"/>
    <w:rsid w:val="00752FAB"/>
    <w:rsid w:val="00753178"/>
    <w:rsid w:val="007531F2"/>
    <w:rsid w:val="0075331C"/>
    <w:rsid w:val="00753422"/>
    <w:rsid w:val="007535E0"/>
    <w:rsid w:val="00753833"/>
    <w:rsid w:val="00753837"/>
    <w:rsid w:val="00753C41"/>
    <w:rsid w:val="00753F4A"/>
    <w:rsid w:val="0075411B"/>
    <w:rsid w:val="007542C4"/>
    <w:rsid w:val="0075430B"/>
    <w:rsid w:val="00754A5E"/>
    <w:rsid w:val="00754E7C"/>
    <w:rsid w:val="00754FF7"/>
    <w:rsid w:val="00755042"/>
    <w:rsid w:val="0075512A"/>
    <w:rsid w:val="00755177"/>
    <w:rsid w:val="00755517"/>
    <w:rsid w:val="00755CB0"/>
    <w:rsid w:val="00755D49"/>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1C0"/>
    <w:rsid w:val="0076030D"/>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4A"/>
    <w:rsid w:val="007761D8"/>
    <w:rsid w:val="007761DF"/>
    <w:rsid w:val="0077649B"/>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73D"/>
    <w:rsid w:val="00784ADE"/>
    <w:rsid w:val="00784DF4"/>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C94"/>
    <w:rsid w:val="00787F6C"/>
    <w:rsid w:val="0079005B"/>
    <w:rsid w:val="0079010D"/>
    <w:rsid w:val="00790186"/>
    <w:rsid w:val="007905CC"/>
    <w:rsid w:val="00790654"/>
    <w:rsid w:val="00790943"/>
    <w:rsid w:val="0079114C"/>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D1A"/>
    <w:rsid w:val="007A5E88"/>
    <w:rsid w:val="007A6014"/>
    <w:rsid w:val="007A60E2"/>
    <w:rsid w:val="007A62EB"/>
    <w:rsid w:val="007A67F8"/>
    <w:rsid w:val="007A6802"/>
    <w:rsid w:val="007A687C"/>
    <w:rsid w:val="007A6F40"/>
    <w:rsid w:val="007A73ED"/>
    <w:rsid w:val="007A752A"/>
    <w:rsid w:val="007A7935"/>
    <w:rsid w:val="007A7B0D"/>
    <w:rsid w:val="007A7D83"/>
    <w:rsid w:val="007A7DFC"/>
    <w:rsid w:val="007A7E1D"/>
    <w:rsid w:val="007A7F5D"/>
    <w:rsid w:val="007B0312"/>
    <w:rsid w:val="007B0343"/>
    <w:rsid w:val="007B040D"/>
    <w:rsid w:val="007B041C"/>
    <w:rsid w:val="007B0B67"/>
    <w:rsid w:val="007B0C7B"/>
    <w:rsid w:val="007B0F91"/>
    <w:rsid w:val="007B10A8"/>
    <w:rsid w:val="007B1223"/>
    <w:rsid w:val="007B12D1"/>
    <w:rsid w:val="007B1467"/>
    <w:rsid w:val="007B1839"/>
    <w:rsid w:val="007B18FF"/>
    <w:rsid w:val="007B192C"/>
    <w:rsid w:val="007B1E5C"/>
    <w:rsid w:val="007B2043"/>
    <w:rsid w:val="007B233A"/>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07"/>
    <w:rsid w:val="007B648A"/>
    <w:rsid w:val="007B6826"/>
    <w:rsid w:val="007B6927"/>
    <w:rsid w:val="007B71B5"/>
    <w:rsid w:val="007B7212"/>
    <w:rsid w:val="007B753D"/>
    <w:rsid w:val="007B75A3"/>
    <w:rsid w:val="007B75EB"/>
    <w:rsid w:val="007B7650"/>
    <w:rsid w:val="007B778D"/>
    <w:rsid w:val="007B7E6A"/>
    <w:rsid w:val="007C0123"/>
    <w:rsid w:val="007C03A4"/>
    <w:rsid w:val="007C0430"/>
    <w:rsid w:val="007C0752"/>
    <w:rsid w:val="007C0CB8"/>
    <w:rsid w:val="007C0E4F"/>
    <w:rsid w:val="007C10DA"/>
    <w:rsid w:val="007C1278"/>
    <w:rsid w:val="007C14C6"/>
    <w:rsid w:val="007C152E"/>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8C"/>
    <w:rsid w:val="007C52F9"/>
    <w:rsid w:val="007C544E"/>
    <w:rsid w:val="007C5532"/>
    <w:rsid w:val="007C5697"/>
    <w:rsid w:val="007C59A5"/>
    <w:rsid w:val="007C5E7E"/>
    <w:rsid w:val="007C5EB8"/>
    <w:rsid w:val="007C5F4A"/>
    <w:rsid w:val="007C63AD"/>
    <w:rsid w:val="007C6458"/>
    <w:rsid w:val="007C6526"/>
    <w:rsid w:val="007C6735"/>
    <w:rsid w:val="007C6775"/>
    <w:rsid w:val="007C6A09"/>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B7D"/>
    <w:rsid w:val="007D3EBB"/>
    <w:rsid w:val="007D3F73"/>
    <w:rsid w:val="007D4406"/>
    <w:rsid w:val="007D46E5"/>
    <w:rsid w:val="007D51B2"/>
    <w:rsid w:val="007D51E2"/>
    <w:rsid w:val="007D56E2"/>
    <w:rsid w:val="007D56E6"/>
    <w:rsid w:val="007D5A72"/>
    <w:rsid w:val="007D5C87"/>
    <w:rsid w:val="007D6229"/>
    <w:rsid w:val="007D636E"/>
    <w:rsid w:val="007D6540"/>
    <w:rsid w:val="007D6773"/>
    <w:rsid w:val="007D681D"/>
    <w:rsid w:val="007D6850"/>
    <w:rsid w:val="007D6871"/>
    <w:rsid w:val="007D6A53"/>
    <w:rsid w:val="007D6AE1"/>
    <w:rsid w:val="007D6B13"/>
    <w:rsid w:val="007D7023"/>
    <w:rsid w:val="007D7143"/>
    <w:rsid w:val="007D7210"/>
    <w:rsid w:val="007D72BE"/>
    <w:rsid w:val="007D7493"/>
    <w:rsid w:val="007D75E8"/>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5"/>
    <w:rsid w:val="007E29C7"/>
    <w:rsid w:val="007E2B2A"/>
    <w:rsid w:val="007E2DAE"/>
    <w:rsid w:val="007E304C"/>
    <w:rsid w:val="007E3113"/>
    <w:rsid w:val="007E326E"/>
    <w:rsid w:val="007E34E7"/>
    <w:rsid w:val="007E365E"/>
    <w:rsid w:val="007E3683"/>
    <w:rsid w:val="007E38A2"/>
    <w:rsid w:val="007E39C4"/>
    <w:rsid w:val="007E39DB"/>
    <w:rsid w:val="007E3FC5"/>
    <w:rsid w:val="007E4645"/>
    <w:rsid w:val="007E486F"/>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4EA"/>
    <w:rsid w:val="007E7CE4"/>
    <w:rsid w:val="007E7E60"/>
    <w:rsid w:val="007F00DA"/>
    <w:rsid w:val="007F0407"/>
    <w:rsid w:val="007F073B"/>
    <w:rsid w:val="007F07A7"/>
    <w:rsid w:val="007F109D"/>
    <w:rsid w:val="007F10E7"/>
    <w:rsid w:val="007F11FF"/>
    <w:rsid w:val="007F1386"/>
    <w:rsid w:val="007F14C2"/>
    <w:rsid w:val="007F14F6"/>
    <w:rsid w:val="007F15F3"/>
    <w:rsid w:val="007F17E5"/>
    <w:rsid w:val="007F1859"/>
    <w:rsid w:val="007F1AE3"/>
    <w:rsid w:val="007F1BA7"/>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3F91"/>
    <w:rsid w:val="007F3F9B"/>
    <w:rsid w:val="007F41EF"/>
    <w:rsid w:val="007F427E"/>
    <w:rsid w:val="007F4558"/>
    <w:rsid w:val="007F4A13"/>
    <w:rsid w:val="007F5084"/>
    <w:rsid w:val="007F51F4"/>
    <w:rsid w:val="007F52DE"/>
    <w:rsid w:val="007F5451"/>
    <w:rsid w:val="007F58BA"/>
    <w:rsid w:val="007F5E9B"/>
    <w:rsid w:val="007F5F5D"/>
    <w:rsid w:val="007F5FD8"/>
    <w:rsid w:val="007F6163"/>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584"/>
    <w:rsid w:val="008007D9"/>
    <w:rsid w:val="008008BB"/>
    <w:rsid w:val="00800C79"/>
    <w:rsid w:val="00800CA1"/>
    <w:rsid w:val="00800D6D"/>
    <w:rsid w:val="00800EAB"/>
    <w:rsid w:val="00800FD5"/>
    <w:rsid w:val="008010D4"/>
    <w:rsid w:val="0080125E"/>
    <w:rsid w:val="008015DC"/>
    <w:rsid w:val="00801883"/>
    <w:rsid w:val="008018BD"/>
    <w:rsid w:val="00801972"/>
    <w:rsid w:val="00801EEB"/>
    <w:rsid w:val="00802389"/>
    <w:rsid w:val="008024F5"/>
    <w:rsid w:val="00802609"/>
    <w:rsid w:val="008026B7"/>
    <w:rsid w:val="00802958"/>
    <w:rsid w:val="008029EA"/>
    <w:rsid w:val="00802D84"/>
    <w:rsid w:val="0080301F"/>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1B56"/>
    <w:rsid w:val="008320CB"/>
    <w:rsid w:val="00832938"/>
    <w:rsid w:val="00832AF9"/>
    <w:rsid w:val="00832D4C"/>
    <w:rsid w:val="00832F3A"/>
    <w:rsid w:val="00832FB6"/>
    <w:rsid w:val="0083334E"/>
    <w:rsid w:val="008338D8"/>
    <w:rsid w:val="00833B6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696C"/>
    <w:rsid w:val="00837475"/>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7C4"/>
    <w:rsid w:val="0084189D"/>
    <w:rsid w:val="00841A8D"/>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630"/>
    <w:rsid w:val="0085084A"/>
    <w:rsid w:val="00850910"/>
    <w:rsid w:val="00850D7A"/>
    <w:rsid w:val="00850FE3"/>
    <w:rsid w:val="008514EE"/>
    <w:rsid w:val="0085150A"/>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603F2"/>
    <w:rsid w:val="008604DF"/>
    <w:rsid w:val="008606E8"/>
    <w:rsid w:val="00860770"/>
    <w:rsid w:val="008607AC"/>
    <w:rsid w:val="00860D09"/>
    <w:rsid w:val="00860DE4"/>
    <w:rsid w:val="00860F8E"/>
    <w:rsid w:val="00860F9C"/>
    <w:rsid w:val="00860FDA"/>
    <w:rsid w:val="008616FA"/>
    <w:rsid w:val="0086178F"/>
    <w:rsid w:val="00861896"/>
    <w:rsid w:val="0086189C"/>
    <w:rsid w:val="00861A0E"/>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A8"/>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A51"/>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E83"/>
    <w:rsid w:val="00872FB2"/>
    <w:rsid w:val="00872FC9"/>
    <w:rsid w:val="0087318E"/>
    <w:rsid w:val="008732DD"/>
    <w:rsid w:val="00873392"/>
    <w:rsid w:val="00873651"/>
    <w:rsid w:val="0087369B"/>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B94"/>
    <w:rsid w:val="00875C43"/>
    <w:rsid w:val="00875E2F"/>
    <w:rsid w:val="008768A0"/>
    <w:rsid w:val="00876A5D"/>
    <w:rsid w:val="00876DA9"/>
    <w:rsid w:val="00876E3E"/>
    <w:rsid w:val="00876E6E"/>
    <w:rsid w:val="00876EAD"/>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A8"/>
    <w:rsid w:val="008815CD"/>
    <w:rsid w:val="008818C1"/>
    <w:rsid w:val="008818FC"/>
    <w:rsid w:val="00881A3B"/>
    <w:rsid w:val="00881C16"/>
    <w:rsid w:val="008821ED"/>
    <w:rsid w:val="00882437"/>
    <w:rsid w:val="0088256B"/>
    <w:rsid w:val="00882579"/>
    <w:rsid w:val="00882D37"/>
    <w:rsid w:val="00882D69"/>
    <w:rsid w:val="00882DD4"/>
    <w:rsid w:val="00882DF9"/>
    <w:rsid w:val="00883029"/>
    <w:rsid w:val="008831CA"/>
    <w:rsid w:val="00883737"/>
    <w:rsid w:val="0088377D"/>
    <w:rsid w:val="008837CF"/>
    <w:rsid w:val="00883B81"/>
    <w:rsid w:val="00883D51"/>
    <w:rsid w:val="00883FCA"/>
    <w:rsid w:val="008840BD"/>
    <w:rsid w:val="00884402"/>
    <w:rsid w:val="00885069"/>
    <w:rsid w:val="0088529F"/>
    <w:rsid w:val="00885564"/>
    <w:rsid w:val="008857A7"/>
    <w:rsid w:val="00885A0B"/>
    <w:rsid w:val="00885B25"/>
    <w:rsid w:val="00885C52"/>
    <w:rsid w:val="00885ECD"/>
    <w:rsid w:val="008862CA"/>
    <w:rsid w:val="00886309"/>
    <w:rsid w:val="008863FF"/>
    <w:rsid w:val="0088699C"/>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0F82"/>
    <w:rsid w:val="0089120B"/>
    <w:rsid w:val="00891220"/>
    <w:rsid w:val="00891471"/>
    <w:rsid w:val="00891E9B"/>
    <w:rsid w:val="00891F86"/>
    <w:rsid w:val="00891F8A"/>
    <w:rsid w:val="008927AF"/>
    <w:rsid w:val="00892CDC"/>
    <w:rsid w:val="008937B5"/>
    <w:rsid w:val="00893A18"/>
    <w:rsid w:val="008941D4"/>
    <w:rsid w:val="008947F5"/>
    <w:rsid w:val="0089482D"/>
    <w:rsid w:val="00894898"/>
    <w:rsid w:val="0089492E"/>
    <w:rsid w:val="00894A8F"/>
    <w:rsid w:val="00894B5C"/>
    <w:rsid w:val="00894CBD"/>
    <w:rsid w:val="00894F76"/>
    <w:rsid w:val="008958C2"/>
    <w:rsid w:val="00895932"/>
    <w:rsid w:val="00895A55"/>
    <w:rsid w:val="0089624D"/>
    <w:rsid w:val="00896380"/>
    <w:rsid w:val="00896489"/>
    <w:rsid w:val="00896AF5"/>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1464"/>
    <w:rsid w:val="008A1580"/>
    <w:rsid w:val="008A1611"/>
    <w:rsid w:val="008A1634"/>
    <w:rsid w:val="008A1E34"/>
    <w:rsid w:val="008A220A"/>
    <w:rsid w:val="008A22CA"/>
    <w:rsid w:val="008A23C1"/>
    <w:rsid w:val="008A26FD"/>
    <w:rsid w:val="008A2774"/>
    <w:rsid w:val="008A2A62"/>
    <w:rsid w:val="008A2B82"/>
    <w:rsid w:val="008A3371"/>
    <w:rsid w:val="008A34B3"/>
    <w:rsid w:val="008A3648"/>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83A"/>
    <w:rsid w:val="008D593B"/>
    <w:rsid w:val="008D60B7"/>
    <w:rsid w:val="008D61D5"/>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02"/>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E8B"/>
    <w:rsid w:val="00903EE9"/>
    <w:rsid w:val="0090401C"/>
    <w:rsid w:val="00904146"/>
    <w:rsid w:val="0090438D"/>
    <w:rsid w:val="0090440D"/>
    <w:rsid w:val="009044C1"/>
    <w:rsid w:val="009045FC"/>
    <w:rsid w:val="009046F7"/>
    <w:rsid w:val="009048EC"/>
    <w:rsid w:val="00904BD8"/>
    <w:rsid w:val="00904F1C"/>
    <w:rsid w:val="009051C6"/>
    <w:rsid w:val="009051DC"/>
    <w:rsid w:val="009052C5"/>
    <w:rsid w:val="009058BE"/>
    <w:rsid w:val="00905948"/>
    <w:rsid w:val="00906169"/>
    <w:rsid w:val="0090640C"/>
    <w:rsid w:val="009066D8"/>
    <w:rsid w:val="0090676C"/>
    <w:rsid w:val="00906794"/>
    <w:rsid w:val="009067E1"/>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9F"/>
    <w:rsid w:val="009166E8"/>
    <w:rsid w:val="009167F3"/>
    <w:rsid w:val="009168FA"/>
    <w:rsid w:val="009169DA"/>
    <w:rsid w:val="00916AB1"/>
    <w:rsid w:val="00916C53"/>
    <w:rsid w:val="00916DCA"/>
    <w:rsid w:val="00916F28"/>
    <w:rsid w:val="00916FFC"/>
    <w:rsid w:val="00917312"/>
    <w:rsid w:val="0091749D"/>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3BD"/>
    <w:rsid w:val="0092364E"/>
    <w:rsid w:val="00923A4D"/>
    <w:rsid w:val="00924280"/>
    <w:rsid w:val="00924489"/>
    <w:rsid w:val="0092479D"/>
    <w:rsid w:val="00924812"/>
    <w:rsid w:val="00924941"/>
    <w:rsid w:val="00924B3C"/>
    <w:rsid w:val="00924CFF"/>
    <w:rsid w:val="00924E53"/>
    <w:rsid w:val="00924E88"/>
    <w:rsid w:val="00924F4D"/>
    <w:rsid w:val="00924FAD"/>
    <w:rsid w:val="009250B4"/>
    <w:rsid w:val="00925127"/>
    <w:rsid w:val="0092578A"/>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A6"/>
    <w:rsid w:val="00927DCA"/>
    <w:rsid w:val="0093002B"/>
    <w:rsid w:val="009300D4"/>
    <w:rsid w:val="0093019C"/>
    <w:rsid w:val="009305E6"/>
    <w:rsid w:val="00930904"/>
    <w:rsid w:val="00930E31"/>
    <w:rsid w:val="00930E8B"/>
    <w:rsid w:val="0093111A"/>
    <w:rsid w:val="00931175"/>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70C"/>
    <w:rsid w:val="0094179E"/>
    <w:rsid w:val="00941F9F"/>
    <w:rsid w:val="00942032"/>
    <w:rsid w:val="00942128"/>
    <w:rsid w:val="00942531"/>
    <w:rsid w:val="00942700"/>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A50"/>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1A49"/>
    <w:rsid w:val="00952025"/>
    <w:rsid w:val="009522EA"/>
    <w:rsid w:val="00952319"/>
    <w:rsid w:val="009525B7"/>
    <w:rsid w:val="00952864"/>
    <w:rsid w:val="0095297C"/>
    <w:rsid w:val="00952FBB"/>
    <w:rsid w:val="009531C3"/>
    <w:rsid w:val="009534A1"/>
    <w:rsid w:val="00953715"/>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23F"/>
    <w:rsid w:val="00957499"/>
    <w:rsid w:val="009575A9"/>
    <w:rsid w:val="00957619"/>
    <w:rsid w:val="009576E2"/>
    <w:rsid w:val="00957A9B"/>
    <w:rsid w:val="00957AB4"/>
    <w:rsid w:val="00957B2A"/>
    <w:rsid w:val="00957C72"/>
    <w:rsid w:val="00960022"/>
    <w:rsid w:val="009601F4"/>
    <w:rsid w:val="00960240"/>
    <w:rsid w:val="00960310"/>
    <w:rsid w:val="0096035D"/>
    <w:rsid w:val="009604EB"/>
    <w:rsid w:val="009607D0"/>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A01"/>
    <w:rsid w:val="00963B0F"/>
    <w:rsid w:val="00963EF2"/>
    <w:rsid w:val="009640B4"/>
    <w:rsid w:val="009642A8"/>
    <w:rsid w:val="00964306"/>
    <w:rsid w:val="0096460A"/>
    <w:rsid w:val="009646F1"/>
    <w:rsid w:val="0096489F"/>
    <w:rsid w:val="00964CC6"/>
    <w:rsid w:val="00965267"/>
    <w:rsid w:val="009654A0"/>
    <w:rsid w:val="00965588"/>
    <w:rsid w:val="00965671"/>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357"/>
    <w:rsid w:val="00971608"/>
    <w:rsid w:val="009719AF"/>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6BC"/>
    <w:rsid w:val="00981789"/>
    <w:rsid w:val="009819B6"/>
    <w:rsid w:val="00981A20"/>
    <w:rsid w:val="00981DD7"/>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97DBB"/>
    <w:rsid w:val="009A0255"/>
    <w:rsid w:val="009A0507"/>
    <w:rsid w:val="009A06A6"/>
    <w:rsid w:val="009A0778"/>
    <w:rsid w:val="009A0797"/>
    <w:rsid w:val="009A0990"/>
    <w:rsid w:val="009A0A9D"/>
    <w:rsid w:val="009A0BC5"/>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42D6"/>
    <w:rsid w:val="009A44FF"/>
    <w:rsid w:val="009A4702"/>
    <w:rsid w:val="009A47E0"/>
    <w:rsid w:val="009A490E"/>
    <w:rsid w:val="009A49E0"/>
    <w:rsid w:val="009A4B0A"/>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BF1"/>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8FE"/>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27A"/>
    <w:rsid w:val="009B6342"/>
    <w:rsid w:val="009B66B4"/>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D4B"/>
    <w:rsid w:val="009C3F3A"/>
    <w:rsid w:val="009C411C"/>
    <w:rsid w:val="009C41F7"/>
    <w:rsid w:val="009C43D0"/>
    <w:rsid w:val="009C44F0"/>
    <w:rsid w:val="009C45A3"/>
    <w:rsid w:val="009C4E7B"/>
    <w:rsid w:val="009C50F4"/>
    <w:rsid w:val="009C51F7"/>
    <w:rsid w:val="009C593E"/>
    <w:rsid w:val="009C5D54"/>
    <w:rsid w:val="009C5DC6"/>
    <w:rsid w:val="009C6029"/>
    <w:rsid w:val="009C6171"/>
    <w:rsid w:val="009C6438"/>
    <w:rsid w:val="009C699A"/>
    <w:rsid w:val="009C6AE2"/>
    <w:rsid w:val="009C70F6"/>
    <w:rsid w:val="009C7525"/>
    <w:rsid w:val="009C7D6F"/>
    <w:rsid w:val="009C7E01"/>
    <w:rsid w:val="009D02BE"/>
    <w:rsid w:val="009D03AB"/>
    <w:rsid w:val="009D06BE"/>
    <w:rsid w:val="009D09BE"/>
    <w:rsid w:val="009D0BA9"/>
    <w:rsid w:val="009D0BD0"/>
    <w:rsid w:val="009D0E4C"/>
    <w:rsid w:val="009D0F04"/>
    <w:rsid w:val="009D10DA"/>
    <w:rsid w:val="009D11DE"/>
    <w:rsid w:val="009D1311"/>
    <w:rsid w:val="009D13ED"/>
    <w:rsid w:val="009D146F"/>
    <w:rsid w:val="009D14F2"/>
    <w:rsid w:val="009D175D"/>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B2B"/>
    <w:rsid w:val="009E0C3B"/>
    <w:rsid w:val="009E0CDD"/>
    <w:rsid w:val="009E0CE9"/>
    <w:rsid w:val="009E101D"/>
    <w:rsid w:val="009E10F1"/>
    <w:rsid w:val="009E1160"/>
    <w:rsid w:val="009E12AC"/>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3573"/>
    <w:rsid w:val="009E36E5"/>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87"/>
    <w:rsid w:val="009F044A"/>
    <w:rsid w:val="009F063F"/>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9BF"/>
    <w:rsid w:val="00A03C21"/>
    <w:rsid w:val="00A03F8A"/>
    <w:rsid w:val="00A03FC9"/>
    <w:rsid w:val="00A0404A"/>
    <w:rsid w:val="00A04145"/>
    <w:rsid w:val="00A0418E"/>
    <w:rsid w:val="00A0459D"/>
    <w:rsid w:val="00A0463C"/>
    <w:rsid w:val="00A048F4"/>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298"/>
    <w:rsid w:val="00A23464"/>
    <w:rsid w:val="00A234E5"/>
    <w:rsid w:val="00A23817"/>
    <w:rsid w:val="00A23EE8"/>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18"/>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91D"/>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5E8"/>
    <w:rsid w:val="00A40654"/>
    <w:rsid w:val="00A40752"/>
    <w:rsid w:val="00A40803"/>
    <w:rsid w:val="00A40B74"/>
    <w:rsid w:val="00A40C6D"/>
    <w:rsid w:val="00A40CDD"/>
    <w:rsid w:val="00A40D6C"/>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A3B"/>
    <w:rsid w:val="00A44F16"/>
    <w:rsid w:val="00A44F7E"/>
    <w:rsid w:val="00A45535"/>
    <w:rsid w:val="00A4561A"/>
    <w:rsid w:val="00A4572C"/>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28"/>
    <w:rsid w:val="00A511AC"/>
    <w:rsid w:val="00A512A5"/>
    <w:rsid w:val="00A5197B"/>
    <w:rsid w:val="00A51DC7"/>
    <w:rsid w:val="00A51F92"/>
    <w:rsid w:val="00A5200C"/>
    <w:rsid w:val="00A52292"/>
    <w:rsid w:val="00A527A5"/>
    <w:rsid w:val="00A52B71"/>
    <w:rsid w:val="00A52F83"/>
    <w:rsid w:val="00A5340D"/>
    <w:rsid w:val="00A5356E"/>
    <w:rsid w:val="00A535BC"/>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6D7D"/>
    <w:rsid w:val="00A571AD"/>
    <w:rsid w:val="00A57235"/>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3BB"/>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2B0"/>
    <w:rsid w:val="00A73593"/>
    <w:rsid w:val="00A738EA"/>
    <w:rsid w:val="00A73D03"/>
    <w:rsid w:val="00A73D3E"/>
    <w:rsid w:val="00A73EFE"/>
    <w:rsid w:val="00A7407E"/>
    <w:rsid w:val="00A74112"/>
    <w:rsid w:val="00A742C4"/>
    <w:rsid w:val="00A74507"/>
    <w:rsid w:val="00A74603"/>
    <w:rsid w:val="00A7485B"/>
    <w:rsid w:val="00A748E8"/>
    <w:rsid w:val="00A74B3B"/>
    <w:rsid w:val="00A74BE3"/>
    <w:rsid w:val="00A74DFE"/>
    <w:rsid w:val="00A75112"/>
    <w:rsid w:val="00A751D9"/>
    <w:rsid w:val="00A754EE"/>
    <w:rsid w:val="00A75765"/>
    <w:rsid w:val="00A758B0"/>
    <w:rsid w:val="00A759EB"/>
    <w:rsid w:val="00A75CA3"/>
    <w:rsid w:val="00A75D24"/>
    <w:rsid w:val="00A75DFC"/>
    <w:rsid w:val="00A75F26"/>
    <w:rsid w:val="00A76235"/>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737"/>
    <w:rsid w:val="00A828E0"/>
    <w:rsid w:val="00A8299A"/>
    <w:rsid w:val="00A83018"/>
    <w:rsid w:val="00A83172"/>
    <w:rsid w:val="00A8318B"/>
    <w:rsid w:val="00A83196"/>
    <w:rsid w:val="00A832F8"/>
    <w:rsid w:val="00A833DD"/>
    <w:rsid w:val="00A836B4"/>
    <w:rsid w:val="00A8370C"/>
    <w:rsid w:val="00A83979"/>
    <w:rsid w:val="00A83ABD"/>
    <w:rsid w:val="00A83B4A"/>
    <w:rsid w:val="00A84191"/>
    <w:rsid w:val="00A843ED"/>
    <w:rsid w:val="00A8450A"/>
    <w:rsid w:val="00A84602"/>
    <w:rsid w:val="00A85774"/>
    <w:rsid w:val="00A86230"/>
    <w:rsid w:val="00A864E1"/>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DE"/>
    <w:rsid w:val="00A9302B"/>
    <w:rsid w:val="00A931CE"/>
    <w:rsid w:val="00A93912"/>
    <w:rsid w:val="00A93BE9"/>
    <w:rsid w:val="00A93DC6"/>
    <w:rsid w:val="00A93EEF"/>
    <w:rsid w:val="00A940E3"/>
    <w:rsid w:val="00A94132"/>
    <w:rsid w:val="00A9421C"/>
    <w:rsid w:val="00A943F7"/>
    <w:rsid w:val="00A9447D"/>
    <w:rsid w:val="00A94726"/>
    <w:rsid w:val="00A949FF"/>
    <w:rsid w:val="00A94C2F"/>
    <w:rsid w:val="00A94CDA"/>
    <w:rsid w:val="00A94D58"/>
    <w:rsid w:val="00A94DEF"/>
    <w:rsid w:val="00A9507A"/>
    <w:rsid w:val="00A95095"/>
    <w:rsid w:val="00A951AD"/>
    <w:rsid w:val="00A9527C"/>
    <w:rsid w:val="00A953B2"/>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97FC9"/>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6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96C"/>
    <w:rsid w:val="00AC0B4A"/>
    <w:rsid w:val="00AC0BCB"/>
    <w:rsid w:val="00AC0DA0"/>
    <w:rsid w:val="00AC14CA"/>
    <w:rsid w:val="00AC1757"/>
    <w:rsid w:val="00AC1C02"/>
    <w:rsid w:val="00AC1DA2"/>
    <w:rsid w:val="00AC1EE0"/>
    <w:rsid w:val="00AC1FEB"/>
    <w:rsid w:val="00AC204C"/>
    <w:rsid w:val="00AC2689"/>
    <w:rsid w:val="00AC2782"/>
    <w:rsid w:val="00AC2B1E"/>
    <w:rsid w:val="00AC2B9D"/>
    <w:rsid w:val="00AC2C3E"/>
    <w:rsid w:val="00AC2EDE"/>
    <w:rsid w:val="00AC2EE7"/>
    <w:rsid w:val="00AC2F22"/>
    <w:rsid w:val="00AC3199"/>
    <w:rsid w:val="00AC3210"/>
    <w:rsid w:val="00AC33D0"/>
    <w:rsid w:val="00AC33F2"/>
    <w:rsid w:val="00AC348F"/>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5F04"/>
    <w:rsid w:val="00AD615B"/>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76D"/>
    <w:rsid w:val="00AE0E0B"/>
    <w:rsid w:val="00AE0F3F"/>
    <w:rsid w:val="00AE0FF6"/>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3A6"/>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49"/>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608E"/>
    <w:rsid w:val="00B06566"/>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7F0"/>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237"/>
    <w:rsid w:val="00B24486"/>
    <w:rsid w:val="00B24997"/>
    <w:rsid w:val="00B249B7"/>
    <w:rsid w:val="00B24AC9"/>
    <w:rsid w:val="00B24BC7"/>
    <w:rsid w:val="00B24D8E"/>
    <w:rsid w:val="00B250AD"/>
    <w:rsid w:val="00B2510D"/>
    <w:rsid w:val="00B25678"/>
    <w:rsid w:val="00B25ADF"/>
    <w:rsid w:val="00B25D05"/>
    <w:rsid w:val="00B25FEE"/>
    <w:rsid w:val="00B2601B"/>
    <w:rsid w:val="00B260F4"/>
    <w:rsid w:val="00B2626E"/>
    <w:rsid w:val="00B26CFE"/>
    <w:rsid w:val="00B26D28"/>
    <w:rsid w:val="00B26DE2"/>
    <w:rsid w:val="00B278F0"/>
    <w:rsid w:val="00B27906"/>
    <w:rsid w:val="00B27A55"/>
    <w:rsid w:val="00B27AE7"/>
    <w:rsid w:val="00B27B9F"/>
    <w:rsid w:val="00B27C5D"/>
    <w:rsid w:val="00B30063"/>
    <w:rsid w:val="00B30240"/>
    <w:rsid w:val="00B304BB"/>
    <w:rsid w:val="00B308EA"/>
    <w:rsid w:val="00B309F1"/>
    <w:rsid w:val="00B30A2D"/>
    <w:rsid w:val="00B30CD2"/>
    <w:rsid w:val="00B30D46"/>
    <w:rsid w:val="00B30DCD"/>
    <w:rsid w:val="00B30DFB"/>
    <w:rsid w:val="00B31400"/>
    <w:rsid w:val="00B3159C"/>
    <w:rsid w:val="00B31645"/>
    <w:rsid w:val="00B31B7F"/>
    <w:rsid w:val="00B31D64"/>
    <w:rsid w:val="00B31DD5"/>
    <w:rsid w:val="00B31F97"/>
    <w:rsid w:val="00B3218B"/>
    <w:rsid w:val="00B32443"/>
    <w:rsid w:val="00B325AD"/>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D19"/>
    <w:rsid w:val="00B41D67"/>
    <w:rsid w:val="00B41E8E"/>
    <w:rsid w:val="00B420A5"/>
    <w:rsid w:val="00B4246C"/>
    <w:rsid w:val="00B42694"/>
    <w:rsid w:val="00B42884"/>
    <w:rsid w:val="00B428D5"/>
    <w:rsid w:val="00B42A54"/>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26"/>
    <w:rsid w:val="00B523C4"/>
    <w:rsid w:val="00B5258F"/>
    <w:rsid w:val="00B527FB"/>
    <w:rsid w:val="00B52A3E"/>
    <w:rsid w:val="00B52DE5"/>
    <w:rsid w:val="00B53081"/>
    <w:rsid w:val="00B530F9"/>
    <w:rsid w:val="00B532CD"/>
    <w:rsid w:val="00B536D5"/>
    <w:rsid w:val="00B5380F"/>
    <w:rsid w:val="00B539BC"/>
    <w:rsid w:val="00B53EB6"/>
    <w:rsid w:val="00B53F82"/>
    <w:rsid w:val="00B54133"/>
    <w:rsid w:val="00B5419D"/>
    <w:rsid w:val="00B541D2"/>
    <w:rsid w:val="00B5472B"/>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9C6"/>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187"/>
    <w:rsid w:val="00B832A8"/>
    <w:rsid w:val="00B833D4"/>
    <w:rsid w:val="00B835D5"/>
    <w:rsid w:val="00B8382A"/>
    <w:rsid w:val="00B83929"/>
    <w:rsid w:val="00B83CBF"/>
    <w:rsid w:val="00B83E15"/>
    <w:rsid w:val="00B83F4B"/>
    <w:rsid w:val="00B8417D"/>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9A6"/>
    <w:rsid w:val="00B91BA1"/>
    <w:rsid w:val="00B91E31"/>
    <w:rsid w:val="00B91F10"/>
    <w:rsid w:val="00B924F1"/>
    <w:rsid w:val="00B92BA9"/>
    <w:rsid w:val="00B92DD2"/>
    <w:rsid w:val="00B92F13"/>
    <w:rsid w:val="00B93066"/>
    <w:rsid w:val="00B930D5"/>
    <w:rsid w:val="00B932B6"/>
    <w:rsid w:val="00B9343B"/>
    <w:rsid w:val="00B93549"/>
    <w:rsid w:val="00B9357E"/>
    <w:rsid w:val="00B93AB5"/>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37"/>
    <w:rsid w:val="00B97597"/>
    <w:rsid w:val="00B975B9"/>
    <w:rsid w:val="00B9764D"/>
    <w:rsid w:val="00B97693"/>
    <w:rsid w:val="00B976A8"/>
    <w:rsid w:val="00B97A05"/>
    <w:rsid w:val="00B97FE0"/>
    <w:rsid w:val="00BA0041"/>
    <w:rsid w:val="00BA0435"/>
    <w:rsid w:val="00BA0743"/>
    <w:rsid w:val="00BA08A3"/>
    <w:rsid w:val="00BA0FFA"/>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A84"/>
    <w:rsid w:val="00BA5E40"/>
    <w:rsid w:val="00BA5E6B"/>
    <w:rsid w:val="00BA5EF9"/>
    <w:rsid w:val="00BA5F60"/>
    <w:rsid w:val="00BA645E"/>
    <w:rsid w:val="00BA6518"/>
    <w:rsid w:val="00BA654F"/>
    <w:rsid w:val="00BA65C2"/>
    <w:rsid w:val="00BA6758"/>
    <w:rsid w:val="00BA68EC"/>
    <w:rsid w:val="00BA6901"/>
    <w:rsid w:val="00BA6A55"/>
    <w:rsid w:val="00BA7548"/>
    <w:rsid w:val="00BA7587"/>
    <w:rsid w:val="00BA7C24"/>
    <w:rsid w:val="00BA7ED9"/>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599"/>
    <w:rsid w:val="00BB176F"/>
    <w:rsid w:val="00BB1957"/>
    <w:rsid w:val="00BB1A2C"/>
    <w:rsid w:val="00BB1A37"/>
    <w:rsid w:val="00BB2097"/>
    <w:rsid w:val="00BB2130"/>
    <w:rsid w:val="00BB2286"/>
    <w:rsid w:val="00BB2456"/>
    <w:rsid w:val="00BB26B4"/>
    <w:rsid w:val="00BB2A23"/>
    <w:rsid w:val="00BB2AAE"/>
    <w:rsid w:val="00BB2BB2"/>
    <w:rsid w:val="00BB2EE5"/>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AE2"/>
    <w:rsid w:val="00BB4E35"/>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32C"/>
    <w:rsid w:val="00BC653F"/>
    <w:rsid w:val="00BC66A0"/>
    <w:rsid w:val="00BC66FA"/>
    <w:rsid w:val="00BC67F9"/>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22CB"/>
    <w:rsid w:val="00BD28F9"/>
    <w:rsid w:val="00BD2D65"/>
    <w:rsid w:val="00BD2FC7"/>
    <w:rsid w:val="00BD3001"/>
    <w:rsid w:val="00BD30D4"/>
    <w:rsid w:val="00BD32C5"/>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47B"/>
    <w:rsid w:val="00BE1707"/>
    <w:rsid w:val="00BE1FBF"/>
    <w:rsid w:val="00BE2001"/>
    <w:rsid w:val="00BE2198"/>
    <w:rsid w:val="00BE22E1"/>
    <w:rsid w:val="00BE2306"/>
    <w:rsid w:val="00BE258C"/>
    <w:rsid w:val="00BE2599"/>
    <w:rsid w:val="00BE2701"/>
    <w:rsid w:val="00BE27D2"/>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536"/>
    <w:rsid w:val="00BE6BF8"/>
    <w:rsid w:val="00BE6D11"/>
    <w:rsid w:val="00BE6DC9"/>
    <w:rsid w:val="00BE70A6"/>
    <w:rsid w:val="00BE71A3"/>
    <w:rsid w:val="00BE7240"/>
    <w:rsid w:val="00BE72C3"/>
    <w:rsid w:val="00BE74DB"/>
    <w:rsid w:val="00BE7732"/>
    <w:rsid w:val="00BE7AC8"/>
    <w:rsid w:val="00BE7B90"/>
    <w:rsid w:val="00BF010F"/>
    <w:rsid w:val="00BF03AD"/>
    <w:rsid w:val="00BF0749"/>
    <w:rsid w:val="00BF079E"/>
    <w:rsid w:val="00BF0871"/>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51B"/>
    <w:rsid w:val="00BF3D40"/>
    <w:rsid w:val="00BF3E9A"/>
    <w:rsid w:val="00BF3F31"/>
    <w:rsid w:val="00BF4034"/>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85"/>
    <w:rsid w:val="00BF5F0B"/>
    <w:rsid w:val="00BF626D"/>
    <w:rsid w:val="00BF639B"/>
    <w:rsid w:val="00BF6462"/>
    <w:rsid w:val="00BF64B4"/>
    <w:rsid w:val="00BF68D5"/>
    <w:rsid w:val="00BF6EB1"/>
    <w:rsid w:val="00BF71BA"/>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366"/>
    <w:rsid w:val="00C06784"/>
    <w:rsid w:val="00C068EA"/>
    <w:rsid w:val="00C06BBF"/>
    <w:rsid w:val="00C06E54"/>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70F"/>
    <w:rsid w:val="00C1084A"/>
    <w:rsid w:val="00C1093E"/>
    <w:rsid w:val="00C10A1E"/>
    <w:rsid w:val="00C10B4D"/>
    <w:rsid w:val="00C10B58"/>
    <w:rsid w:val="00C10B9F"/>
    <w:rsid w:val="00C11674"/>
    <w:rsid w:val="00C11A8F"/>
    <w:rsid w:val="00C12608"/>
    <w:rsid w:val="00C12636"/>
    <w:rsid w:val="00C12675"/>
    <w:rsid w:val="00C1296A"/>
    <w:rsid w:val="00C12EED"/>
    <w:rsid w:val="00C130B5"/>
    <w:rsid w:val="00C13116"/>
    <w:rsid w:val="00C1338C"/>
    <w:rsid w:val="00C13448"/>
    <w:rsid w:val="00C13882"/>
    <w:rsid w:val="00C1394F"/>
    <w:rsid w:val="00C139B1"/>
    <w:rsid w:val="00C13A75"/>
    <w:rsid w:val="00C13A82"/>
    <w:rsid w:val="00C13D7B"/>
    <w:rsid w:val="00C13E79"/>
    <w:rsid w:val="00C142DB"/>
    <w:rsid w:val="00C14431"/>
    <w:rsid w:val="00C14B3B"/>
    <w:rsid w:val="00C14EF1"/>
    <w:rsid w:val="00C15283"/>
    <w:rsid w:val="00C15361"/>
    <w:rsid w:val="00C15495"/>
    <w:rsid w:val="00C154BE"/>
    <w:rsid w:val="00C1572A"/>
    <w:rsid w:val="00C157A6"/>
    <w:rsid w:val="00C158F2"/>
    <w:rsid w:val="00C15972"/>
    <w:rsid w:val="00C15AFC"/>
    <w:rsid w:val="00C15BB1"/>
    <w:rsid w:val="00C16015"/>
    <w:rsid w:val="00C163E2"/>
    <w:rsid w:val="00C1643B"/>
    <w:rsid w:val="00C16596"/>
    <w:rsid w:val="00C165B7"/>
    <w:rsid w:val="00C16623"/>
    <w:rsid w:val="00C16A6B"/>
    <w:rsid w:val="00C16B72"/>
    <w:rsid w:val="00C17184"/>
    <w:rsid w:val="00C178CB"/>
    <w:rsid w:val="00C178CC"/>
    <w:rsid w:val="00C17EAD"/>
    <w:rsid w:val="00C2058E"/>
    <w:rsid w:val="00C2059F"/>
    <w:rsid w:val="00C20832"/>
    <w:rsid w:val="00C208DC"/>
    <w:rsid w:val="00C20B16"/>
    <w:rsid w:val="00C20C1A"/>
    <w:rsid w:val="00C20D2B"/>
    <w:rsid w:val="00C20D98"/>
    <w:rsid w:val="00C21026"/>
    <w:rsid w:val="00C215C3"/>
    <w:rsid w:val="00C21A9A"/>
    <w:rsid w:val="00C21AA0"/>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FC"/>
    <w:rsid w:val="00C2503A"/>
    <w:rsid w:val="00C25085"/>
    <w:rsid w:val="00C25795"/>
    <w:rsid w:val="00C2583F"/>
    <w:rsid w:val="00C25A5E"/>
    <w:rsid w:val="00C25C77"/>
    <w:rsid w:val="00C25F27"/>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0952"/>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5358"/>
    <w:rsid w:val="00C353EA"/>
    <w:rsid w:val="00C35413"/>
    <w:rsid w:val="00C35596"/>
    <w:rsid w:val="00C355A4"/>
    <w:rsid w:val="00C357BE"/>
    <w:rsid w:val="00C35815"/>
    <w:rsid w:val="00C35B2D"/>
    <w:rsid w:val="00C35C72"/>
    <w:rsid w:val="00C35D84"/>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139"/>
    <w:rsid w:val="00C424BE"/>
    <w:rsid w:val="00C42613"/>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E88"/>
    <w:rsid w:val="00C51FC1"/>
    <w:rsid w:val="00C52039"/>
    <w:rsid w:val="00C52277"/>
    <w:rsid w:val="00C523E9"/>
    <w:rsid w:val="00C524E7"/>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5EB4"/>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04"/>
    <w:rsid w:val="00C639B1"/>
    <w:rsid w:val="00C63BB3"/>
    <w:rsid w:val="00C63DEB"/>
    <w:rsid w:val="00C63F9A"/>
    <w:rsid w:val="00C64261"/>
    <w:rsid w:val="00C646B3"/>
    <w:rsid w:val="00C648C5"/>
    <w:rsid w:val="00C64B8B"/>
    <w:rsid w:val="00C64D6F"/>
    <w:rsid w:val="00C64FD4"/>
    <w:rsid w:val="00C65A07"/>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A55"/>
    <w:rsid w:val="00C67DB8"/>
    <w:rsid w:val="00C7011B"/>
    <w:rsid w:val="00C705FC"/>
    <w:rsid w:val="00C707BB"/>
    <w:rsid w:val="00C70F2C"/>
    <w:rsid w:val="00C70F3E"/>
    <w:rsid w:val="00C7110A"/>
    <w:rsid w:val="00C7120B"/>
    <w:rsid w:val="00C713C3"/>
    <w:rsid w:val="00C7140B"/>
    <w:rsid w:val="00C71637"/>
    <w:rsid w:val="00C71642"/>
    <w:rsid w:val="00C717D8"/>
    <w:rsid w:val="00C7186A"/>
    <w:rsid w:val="00C71AD7"/>
    <w:rsid w:val="00C71CDD"/>
    <w:rsid w:val="00C71E20"/>
    <w:rsid w:val="00C71E22"/>
    <w:rsid w:val="00C71F14"/>
    <w:rsid w:val="00C72259"/>
    <w:rsid w:val="00C722AC"/>
    <w:rsid w:val="00C7231B"/>
    <w:rsid w:val="00C72968"/>
    <w:rsid w:val="00C729D6"/>
    <w:rsid w:val="00C72AAC"/>
    <w:rsid w:val="00C72B60"/>
    <w:rsid w:val="00C72D7F"/>
    <w:rsid w:val="00C73136"/>
    <w:rsid w:val="00C73291"/>
    <w:rsid w:val="00C733E6"/>
    <w:rsid w:val="00C73661"/>
    <w:rsid w:val="00C73821"/>
    <w:rsid w:val="00C73A4B"/>
    <w:rsid w:val="00C73C3D"/>
    <w:rsid w:val="00C73C52"/>
    <w:rsid w:val="00C73E64"/>
    <w:rsid w:val="00C74033"/>
    <w:rsid w:val="00C74506"/>
    <w:rsid w:val="00C74C45"/>
    <w:rsid w:val="00C74DF5"/>
    <w:rsid w:val="00C75153"/>
    <w:rsid w:val="00C753DE"/>
    <w:rsid w:val="00C7557C"/>
    <w:rsid w:val="00C758E4"/>
    <w:rsid w:val="00C7598B"/>
    <w:rsid w:val="00C75A3C"/>
    <w:rsid w:val="00C75B58"/>
    <w:rsid w:val="00C75CAB"/>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283"/>
    <w:rsid w:val="00C90AA2"/>
    <w:rsid w:val="00C90F39"/>
    <w:rsid w:val="00C916AE"/>
    <w:rsid w:val="00C91718"/>
    <w:rsid w:val="00C917C7"/>
    <w:rsid w:val="00C91B46"/>
    <w:rsid w:val="00C91C1D"/>
    <w:rsid w:val="00C91D81"/>
    <w:rsid w:val="00C9219F"/>
    <w:rsid w:val="00C92390"/>
    <w:rsid w:val="00C924CC"/>
    <w:rsid w:val="00C925A8"/>
    <w:rsid w:val="00C925F8"/>
    <w:rsid w:val="00C927A0"/>
    <w:rsid w:val="00C9291C"/>
    <w:rsid w:val="00C92A24"/>
    <w:rsid w:val="00C92C20"/>
    <w:rsid w:val="00C92EB2"/>
    <w:rsid w:val="00C9315F"/>
    <w:rsid w:val="00C934A4"/>
    <w:rsid w:val="00C935AA"/>
    <w:rsid w:val="00C93735"/>
    <w:rsid w:val="00C937DB"/>
    <w:rsid w:val="00C938FF"/>
    <w:rsid w:val="00C93927"/>
    <w:rsid w:val="00C939EA"/>
    <w:rsid w:val="00C93A65"/>
    <w:rsid w:val="00C943E1"/>
    <w:rsid w:val="00C946FB"/>
    <w:rsid w:val="00C94989"/>
    <w:rsid w:val="00C94A7E"/>
    <w:rsid w:val="00C94A83"/>
    <w:rsid w:val="00C94C2A"/>
    <w:rsid w:val="00C94CB7"/>
    <w:rsid w:val="00C94E60"/>
    <w:rsid w:val="00C95102"/>
    <w:rsid w:val="00C9523B"/>
    <w:rsid w:val="00C95296"/>
    <w:rsid w:val="00C95338"/>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9EB"/>
    <w:rsid w:val="00CA3A0D"/>
    <w:rsid w:val="00CA3B6D"/>
    <w:rsid w:val="00CA4473"/>
    <w:rsid w:val="00CA47C6"/>
    <w:rsid w:val="00CA4C84"/>
    <w:rsid w:val="00CA4D23"/>
    <w:rsid w:val="00CA4D92"/>
    <w:rsid w:val="00CA506D"/>
    <w:rsid w:val="00CA5094"/>
    <w:rsid w:val="00CA51A7"/>
    <w:rsid w:val="00CA52C9"/>
    <w:rsid w:val="00CA537D"/>
    <w:rsid w:val="00CA539D"/>
    <w:rsid w:val="00CA580A"/>
    <w:rsid w:val="00CA598E"/>
    <w:rsid w:val="00CA5DDD"/>
    <w:rsid w:val="00CA5E2F"/>
    <w:rsid w:val="00CA5F2A"/>
    <w:rsid w:val="00CA631A"/>
    <w:rsid w:val="00CA6388"/>
    <w:rsid w:val="00CA6613"/>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4BD"/>
    <w:rsid w:val="00CB060F"/>
    <w:rsid w:val="00CB1328"/>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9A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658"/>
    <w:rsid w:val="00CC2785"/>
    <w:rsid w:val="00CC297B"/>
    <w:rsid w:val="00CC2AB4"/>
    <w:rsid w:val="00CC2BCE"/>
    <w:rsid w:val="00CC2C70"/>
    <w:rsid w:val="00CC2DE2"/>
    <w:rsid w:val="00CC2F36"/>
    <w:rsid w:val="00CC33DB"/>
    <w:rsid w:val="00CC3A9E"/>
    <w:rsid w:val="00CC3CFF"/>
    <w:rsid w:val="00CC3F73"/>
    <w:rsid w:val="00CC42AC"/>
    <w:rsid w:val="00CC477B"/>
    <w:rsid w:val="00CC47A8"/>
    <w:rsid w:val="00CC47D0"/>
    <w:rsid w:val="00CC4A4C"/>
    <w:rsid w:val="00CC4AF1"/>
    <w:rsid w:val="00CC4CD1"/>
    <w:rsid w:val="00CC4E5A"/>
    <w:rsid w:val="00CC53DA"/>
    <w:rsid w:val="00CC553E"/>
    <w:rsid w:val="00CC59C5"/>
    <w:rsid w:val="00CC5B7E"/>
    <w:rsid w:val="00CC5B9F"/>
    <w:rsid w:val="00CC5EE6"/>
    <w:rsid w:val="00CC61A2"/>
    <w:rsid w:val="00CC6275"/>
    <w:rsid w:val="00CC64E1"/>
    <w:rsid w:val="00CC6542"/>
    <w:rsid w:val="00CC6571"/>
    <w:rsid w:val="00CC67B0"/>
    <w:rsid w:val="00CC67F8"/>
    <w:rsid w:val="00CC69DF"/>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A65"/>
    <w:rsid w:val="00CD7C67"/>
    <w:rsid w:val="00CD7E3D"/>
    <w:rsid w:val="00CE0139"/>
    <w:rsid w:val="00CE05BA"/>
    <w:rsid w:val="00CE06DF"/>
    <w:rsid w:val="00CE07D5"/>
    <w:rsid w:val="00CE0901"/>
    <w:rsid w:val="00CE0E3B"/>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219"/>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5B3"/>
    <w:rsid w:val="00CE583B"/>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C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64D"/>
    <w:rsid w:val="00D028AB"/>
    <w:rsid w:val="00D0291C"/>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9AE"/>
    <w:rsid w:val="00D04C1D"/>
    <w:rsid w:val="00D04ED9"/>
    <w:rsid w:val="00D05151"/>
    <w:rsid w:val="00D051B8"/>
    <w:rsid w:val="00D0529E"/>
    <w:rsid w:val="00D052C7"/>
    <w:rsid w:val="00D055BC"/>
    <w:rsid w:val="00D0582E"/>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CA2"/>
    <w:rsid w:val="00D12FA5"/>
    <w:rsid w:val="00D130A0"/>
    <w:rsid w:val="00D13685"/>
    <w:rsid w:val="00D1368A"/>
    <w:rsid w:val="00D13849"/>
    <w:rsid w:val="00D13DF6"/>
    <w:rsid w:val="00D1403A"/>
    <w:rsid w:val="00D141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9F6"/>
    <w:rsid w:val="00D17B7C"/>
    <w:rsid w:val="00D17E33"/>
    <w:rsid w:val="00D2000F"/>
    <w:rsid w:val="00D201BE"/>
    <w:rsid w:val="00D201CB"/>
    <w:rsid w:val="00D2051A"/>
    <w:rsid w:val="00D205B0"/>
    <w:rsid w:val="00D207B8"/>
    <w:rsid w:val="00D210E2"/>
    <w:rsid w:val="00D21123"/>
    <w:rsid w:val="00D211B7"/>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435"/>
    <w:rsid w:val="00D36470"/>
    <w:rsid w:val="00D364F0"/>
    <w:rsid w:val="00D364FB"/>
    <w:rsid w:val="00D365F6"/>
    <w:rsid w:val="00D3671B"/>
    <w:rsid w:val="00D367E4"/>
    <w:rsid w:val="00D36871"/>
    <w:rsid w:val="00D36A06"/>
    <w:rsid w:val="00D36D36"/>
    <w:rsid w:val="00D36EE2"/>
    <w:rsid w:val="00D36FF3"/>
    <w:rsid w:val="00D37336"/>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BB3"/>
    <w:rsid w:val="00D47CE9"/>
    <w:rsid w:val="00D47E8A"/>
    <w:rsid w:val="00D47F0B"/>
    <w:rsid w:val="00D500FC"/>
    <w:rsid w:val="00D5014A"/>
    <w:rsid w:val="00D5043E"/>
    <w:rsid w:val="00D509D2"/>
    <w:rsid w:val="00D50A84"/>
    <w:rsid w:val="00D50CFA"/>
    <w:rsid w:val="00D50D38"/>
    <w:rsid w:val="00D51059"/>
    <w:rsid w:val="00D510DA"/>
    <w:rsid w:val="00D51263"/>
    <w:rsid w:val="00D512A4"/>
    <w:rsid w:val="00D5154E"/>
    <w:rsid w:val="00D516B9"/>
    <w:rsid w:val="00D51A26"/>
    <w:rsid w:val="00D51AF6"/>
    <w:rsid w:val="00D51BA8"/>
    <w:rsid w:val="00D51D71"/>
    <w:rsid w:val="00D520B5"/>
    <w:rsid w:val="00D5215F"/>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1DB8"/>
    <w:rsid w:val="00D627F3"/>
    <w:rsid w:val="00D62876"/>
    <w:rsid w:val="00D628AD"/>
    <w:rsid w:val="00D62994"/>
    <w:rsid w:val="00D62F84"/>
    <w:rsid w:val="00D6307A"/>
    <w:rsid w:val="00D63227"/>
    <w:rsid w:val="00D6326E"/>
    <w:rsid w:val="00D637AE"/>
    <w:rsid w:val="00D638ED"/>
    <w:rsid w:val="00D63D91"/>
    <w:rsid w:val="00D64037"/>
    <w:rsid w:val="00D6415A"/>
    <w:rsid w:val="00D649FA"/>
    <w:rsid w:val="00D64A0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0C"/>
    <w:rsid w:val="00D7146F"/>
    <w:rsid w:val="00D714C5"/>
    <w:rsid w:val="00D7160E"/>
    <w:rsid w:val="00D71DC5"/>
    <w:rsid w:val="00D71F84"/>
    <w:rsid w:val="00D71F99"/>
    <w:rsid w:val="00D72063"/>
    <w:rsid w:val="00D721AB"/>
    <w:rsid w:val="00D727C0"/>
    <w:rsid w:val="00D72AC8"/>
    <w:rsid w:val="00D72CB9"/>
    <w:rsid w:val="00D72D0C"/>
    <w:rsid w:val="00D72E99"/>
    <w:rsid w:val="00D730ED"/>
    <w:rsid w:val="00D7345E"/>
    <w:rsid w:val="00D7347A"/>
    <w:rsid w:val="00D736C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35B"/>
    <w:rsid w:val="00D76857"/>
    <w:rsid w:val="00D76AD8"/>
    <w:rsid w:val="00D76DAE"/>
    <w:rsid w:val="00D76DB3"/>
    <w:rsid w:val="00D76EB5"/>
    <w:rsid w:val="00D76ED7"/>
    <w:rsid w:val="00D7761A"/>
    <w:rsid w:val="00D77950"/>
    <w:rsid w:val="00D77958"/>
    <w:rsid w:val="00D77E30"/>
    <w:rsid w:val="00D77E84"/>
    <w:rsid w:val="00D806FD"/>
    <w:rsid w:val="00D8093E"/>
    <w:rsid w:val="00D80958"/>
    <w:rsid w:val="00D80A12"/>
    <w:rsid w:val="00D80A7C"/>
    <w:rsid w:val="00D80B52"/>
    <w:rsid w:val="00D80C5A"/>
    <w:rsid w:val="00D80D02"/>
    <w:rsid w:val="00D80E80"/>
    <w:rsid w:val="00D80FA5"/>
    <w:rsid w:val="00D810C5"/>
    <w:rsid w:val="00D812A2"/>
    <w:rsid w:val="00D8134F"/>
    <w:rsid w:val="00D813E1"/>
    <w:rsid w:val="00D8145F"/>
    <w:rsid w:val="00D815D9"/>
    <w:rsid w:val="00D81BF1"/>
    <w:rsid w:val="00D8206C"/>
    <w:rsid w:val="00D8209D"/>
    <w:rsid w:val="00D82113"/>
    <w:rsid w:val="00D8219B"/>
    <w:rsid w:val="00D822C9"/>
    <w:rsid w:val="00D82416"/>
    <w:rsid w:val="00D826A1"/>
    <w:rsid w:val="00D8293D"/>
    <w:rsid w:val="00D829A6"/>
    <w:rsid w:val="00D82DE5"/>
    <w:rsid w:val="00D82E8C"/>
    <w:rsid w:val="00D82FB3"/>
    <w:rsid w:val="00D831D5"/>
    <w:rsid w:val="00D83647"/>
    <w:rsid w:val="00D83728"/>
    <w:rsid w:val="00D837FF"/>
    <w:rsid w:val="00D83AD2"/>
    <w:rsid w:val="00D83C3C"/>
    <w:rsid w:val="00D83D1B"/>
    <w:rsid w:val="00D84674"/>
    <w:rsid w:val="00D8478A"/>
    <w:rsid w:val="00D84995"/>
    <w:rsid w:val="00D84BD4"/>
    <w:rsid w:val="00D84FC9"/>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BB3"/>
    <w:rsid w:val="00D93C80"/>
    <w:rsid w:val="00D93D7C"/>
    <w:rsid w:val="00D93F79"/>
    <w:rsid w:val="00D942DE"/>
    <w:rsid w:val="00D946F6"/>
    <w:rsid w:val="00D95083"/>
    <w:rsid w:val="00D951D8"/>
    <w:rsid w:val="00D955F1"/>
    <w:rsid w:val="00D9568F"/>
    <w:rsid w:val="00D95AFE"/>
    <w:rsid w:val="00D95B70"/>
    <w:rsid w:val="00D95D87"/>
    <w:rsid w:val="00D95D88"/>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97EAA"/>
    <w:rsid w:val="00DA056A"/>
    <w:rsid w:val="00DA056C"/>
    <w:rsid w:val="00DA05A4"/>
    <w:rsid w:val="00DA06F9"/>
    <w:rsid w:val="00DA0A8B"/>
    <w:rsid w:val="00DA0C47"/>
    <w:rsid w:val="00DA0C99"/>
    <w:rsid w:val="00DA0E09"/>
    <w:rsid w:val="00DA0E26"/>
    <w:rsid w:val="00DA0FEB"/>
    <w:rsid w:val="00DA1019"/>
    <w:rsid w:val="00DA131C"/>
    <w:rsid w:val="00DA14C1"/>
    <w:rsid w:val="00DA14E7"/>
    <w:rsid w:val="00DA1666"/>
    <w:rsid w:val="00DA1681"/>
    <w:rsid w:val="00DA16E4"/>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8B2"/>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B7"/>
    <w:rsid w:val="00DB0666"/>
    <w:rsid w:val="00DB06A3"/>
    <w:rsid w:val="00DB090A"/>
    <w:rsid w:val="00DB09E2"/>
    <w:rsid w:val="00DB0ED3"/>
    <w:rsid w:val="00DB0FBE"/>
    <w:rsid w:val="00DB0FFD"/>
    <w:rsid w:val="00DB10B2"/>
    <w:rsid w:val="00DB11A9"/>
    <w:rsid w:val="00DB1791"/>
    <w:rsid w:val="00DB1808"/>
    <w:rsid w:val="00DB1898"/>
    <w:rsid w:val="00DB1A0D"/>
    <w:rsid w:val="00DB1CDB"/>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B5"/>
    <w:rsid w:val="00DB4290"/>
    <w:rsid w:val="00DB42E0"/>
    <w:rsid w:val="00DB4441"/>
    <w:rsid w:val="00DB44F1"/>
    <w:rsid w:val="00DB4586"/>
    <w:rsid w:val="00DB460E"/>
    <w:rsid w:val="00DB4682"/>
    <w:rsid w:val="00DB4741"/>
    <w:rsid w:val="00DB48A7"/>
    <w:rsid w:val="00DB4A42"/>
    <w:rsid w:val="00DB5130"/>
    <w:rsid w:val="00DB516D"/>
    <w:rsid w:val="00DB5226"/>
    <w:rsid w:val="00DB54A6"/>
    <w:rsid w:val="00DB56A4"/>
    <w:rsid w:val="00DB580F"/>
    <w:rsid w:val="00DB5B07"/>
    <w:rsid w:val="00DB5B1A"/>
    <w:rsid w:val="00DB5B28"/>
    <w:rsid w:val="00DB5CCF"/>
    <w:rsid w:val="00DB5EEF"/>
    <w:rsid w:val="00DB5F43"/>
    <w:rsid w:val="00DB67AD"/>
    <w:rsid w:val="00DB6801"/>
    <w:rsid w:val="00DB69C6"/>
    <w:rsid w:val="00DB6B3E"/>
    <w:rsid w:val="00DB6DAD"/>
    <w:rsid w:val="00DB6F8C"/>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57B"/>
    <w:rsid w:val="00DD163B"/>
    <w:rsid w:val="00DD1713"/>
    <w:rsid w:val="00DD1AEB"/>
    <w:rsid w:val="00DD1B69"/>
    <w:rsid w:val="00DD1D10"/>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CB3"/>
    <w:rsid w:val="00DD4EDE"/>
    <w:rsid w:val="00DD50C7"/>
    <w:rsid w:val="00DD50E5"/>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72A8"/>
    <w:rsid w:val="00DD7565"/>
    <w:rsid w:val="00DD75FF"/>
    <w:rsid w:val="00DD77DD"/>
    <w:rsid w:val="00DE016E"/>
    <w:rsid w:val="00DE02E6"/>
    <w:rsid w:val="00DE0351"/>
    <w:rsid w:val="00DE0924"/>
    <w:rsid w:val="00DE0A41"/>
    <w:rsid w:val="00DE0FD6"/>
    <w:rsid w:val="00DE12E5"/>
    <w:rsid w:val="00DE1756"/>
    <w:rsid w:val="00DE1837"/>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1FD"/>
    <w:rsid w:val="00DE5242"/>
    <w:rsid w:val="00DE52A5"/>
    <w:rsid w:val="00DE5532"/>
    <w:rsid w:val="00DE5913"/>
    <w:rsid w:val="00DE5A7F"/>
    <w:rsid w:val="00DE5BB8"/>
    <w:rsid w:val="00DE5BCC"/>
    <w:rsid w:val="00DE5EDA"/>
    <w:rsid w:val="00DE5FED"/>
    <w:rsid w:val="00DE6053"/>
    <w:rsid w:val="00DE61D4"/>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0C0"/>
    <w:rsid w:val="00DF1296"/>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8D0"/>
    <w:rsid w:val="00DF3A66"/>
    <w:rsid w:val="00DF3F39"/>
    <w:rsid w:val="00DF4075"/>
    <w:rsid w:val="00DF46D7"/>
    <w:rsid w:val="00DF4786"/>
    <w:rsid w:val="00DF4BC2"/>
    <w:rsid w:val="00DF50BD"/>
    <w:rsid w:val="00DF566E"/>
    <w:rsid w:val="00DF5B6B"/>
    <w:rsid w:val="00DF615A"/>
    <w:rsid w:val="00DF636E"/>
    <w:rsid w:val="00DF69CB"/>
    <w:rsid w:val="00DF6E5B"/>
    <w:rsid w:val="00DF75DB"/>
    <w:rsid w:val="00DF77B4"/>
    <w:rsid w:val="00DF7C1C"/>
    <w:rsid w:val="00DF7E11"/>
    <w:rsid w:val="00DF7E52"/>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4E27"/>
    <w:rsid w:val="00E053BF"/>
    <w:rsid w:val="00E05579"/>
    <w:rsid w:val="00E058BB"/>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98B"/>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B8D"/>
    <w:rsid w:val="00E16274"/>
    <w:rsid w:val="00E162BB"/>
    <w:rsid w:val="00E16450"/>
    <w:rsid w:val="00E1688A"/>
    <w:rsid w:val="00E16B31"/>
    <w:rsid w:val="00E16B80"/>
    <w:rsid w:val="00E16F5B"/>
    <w:rsid w:val="00E1701A"/>
    <w:rsid w:val="00E17186"/>
    <w:rsid w:val="00E172D2"/>
    <w:rsid w:val="00E1758F"/>
    <w:rsid w:val="00E176B6"/>
    <w:rsid w:val="00E17889"/>
    <w:rsid w:val="00E179A0"/>
    <w:rsid w:val="00E17A4A"/>
    <w:rsid w:val="00E17DC9"/>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93"/>
    <w:rsid w:val="00E22700"/>
    <w:rsid w:val="00E22A00"/>
    <w:rsid w:val="00E22C85"/>
    <w:rsid w:val="00E2333A"/>
    <w:rsid w:val="00E23394"/>
    <w:rsid w:val="00E234B5"/>
    <w:rsid w:val="00E23626"/>
    <w:rsid w:val="00E2362E"/>
    <w:rsid w:val="00E2398F"/>
    <w:rsid w:val="00E23CAF"/>
    <w:rsid w:val="00E23CE1"/>
    <w:rsid w:val="00E24AA4"/>
    <w:rsid w:val="00E24B4A"/>
    <w:rsid w:val="00E24D8B"/>
    <w:rsid w:val="00E25113"/>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61"/>
    <w:rsid w:val="00E40E7C"/>
    <w:rsid w:val="00E40F4E"/>
    <w:rsid w:val="00E40F66"/>
    <w:rsid w:val="00E41A34"/>
    <w:rsid w:val="00E41C60"/>
    <w:rsid w:val="00E42367"/>
    <w:rsid w:val="00E424F2"/>
    <w:rsid w:val="00E42630"/>
    <w:rsid w:val="00E429F9"/>
    <w:rsid w:val="00E42A9C"/>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DC4"/>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314"/>
    <w:rsid w:val="00E51589"/>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93"/>
    <w:rsid w:val="00E53FFE"/>
    <w:rsid w:val="00E541A3"/>
    <w:rsid w:val="00E54318"/>
    <w:rsid w:val="00E54493"/>
    <w:rsid w:val="00E54734"/>
    <w:rsid w:val="00E5475D"/>
    <w:rsid w:val="00E54A27"/>
    <w:rsid w:val="00E54C4D"/>
    <w:rsid w:val="00E54DC2"/>
    <w:rsid w:val="00E5507B"/>
    <w:rsid w:val="00E554AC"/>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59A"/>
    <w:rsid w:val="00E62AA3"/>
    <w:rsid w:val="00E632DE"/>
    <w:rsid w:val="00E6370F"/>
    <w:rsid w:val="00E63768"/>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5D"/>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30"/>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A4D"/>
    <w:rsid w:val="00E87BF0"/>
    <w:rsid w:val="00E87D7F"/>
    <w:rsid w:val="00E87DA5"/>
    <w:rsid w:val="00E87FB3"/>
    <w:rsid w:val="00E87FF6"/>
    <w:rsid w:val="00E90342"/>
    <w:rsid w:val="00E904E7"/>
    <w:rsid w:val="00E90593"/>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3EAA"/>
    <w:rsid w:val="00E947F2"/>
    <w:rsid w:val="00E94A48"/>
    <w:rsid w:val="00E94F5F"/>
    <w:rsid w:val="00E954B4"/>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9F7"/>
    <w:rsid w:val="00EA4102"/>
    <w:rsid w:val="00EA41DA"/>
    <w:rsid w:val="00EA464C"/>
    <w:rsid w:val="00EA465A"/>
    <w:rsid w:val="00EA4C53"/>
    <w:rsid w:val="00EA4DFC"/>
    <w:rsid w:val="00EA52B1"/>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6B2"/>
    <w:rsid w:val="00EB08FA"/>
    <w:rsid w:val="00EB0A64"/>
    <w:rsid w:val="00EB0A74"/>
    <w:rsid w:val="00EB0B36"/>
    <w:rsid w:val="00EB1040"/>
    <w:rsid w:val="00EB1764"/>
    <w:rsid w:val="00EB17DD"/>
    <w:rsid w:val="00EB1D15"/>
    <w:rsid w:val="00EB2004"/>
    <w:rsid w:val="00EB249E"/>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197"/>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1E9"/>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089"/>
    <w:rsid w:val="00EE1502"/>
    <w:rsid w:val="00EE1C18"/>
    <w:rsid w:val="00EE1D5F"/>
    <w:rsid w:val="00EE1DA1"/>
    <w:rsid w:val="00EE1E14"/>
    <w:rsid w:val="00EE1EDC"/>
    <w:rsid w:val="00EE2094"/>
    <w:rsid w:val="00EE2380"/>
    <w:rsid w:val="00EE23DE"/>
    <w:rsid w:val="00EE24A7"/>
    <w:rsid w:val="00EE26CE"/>
    <w:rsid w:val="00EE27FB"/>
    <w:rsid w:val="00EE2952"/>
    <w:rsid w:val="00EE2CA3"/>
    <w:rsid w:val="00EE2EFB"/>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009"/>
    <w:rsid w:val="00EE6137"/>
    <w:rsid w:val="00EE623A"/>
    <w:rsid w:val="00EE6302"/>
    <w:rsid w:val="00EE6469"/>
    <w:rsid w:val="00EE66DB"/>
    <w:rsid w:val="00EE675C"/>
    <w:rsid w:val="00EE689C"/>
    <w:rsid w:val="00EE6ACC"/>
    <w:rsid w:val="00EE6B27"/>
    <w:rsid w:val="00EE6B32"/>
    <w:rsid w:val="00EE6DD5"/>
    <w:rsid w:val="00EE6F8B"/>
    <w:rsid w:val="00EE7020"/>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CCC"/>
    <w:rsid w:val="00EF33AF"/>
    <w:rsid w:val="00EF364E"/>
    <w:rsid w:val="00EF393B"/>
    <w:rsid w:val="00EF3C5E"/>
    <w:rsid w:val="00EF4504"/>
    <w:rsid w:val="00EF46FA"/>
    <w:rsid w:val="00EF47C8"/>
    <w:rsid w:val="00EF48D2"/>
    <w:rsid w:val="00EF494B"/>
    <w:rsid w:val="00EF496F"/>
    <w:rsid w:val="00EF4A75"/>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F"/>
    <w:rsid w:val="00F007F7"/>
    <w:rsid w:val="00F00A0C"/>
    <w:rsid w:val="00F00A10"/>
    <w:rsid w:val="00F00A52"/>
    <w:rsid w:val="00F011A0"/>
    <w:rsid w:val="00F0121F"/>
    <w:rsid w:val="00F013D0"/>
    <w:rsid w:val="00F016BD"/>
    <w:rsid w:val="00F01B56"/>
    <w:rsid w:val="00F01D03"/>
    <w:rsid w:val="00F01E15"/>
    <w:rsid w:val="00F02852"/>
    <w:rsid w:val="00F02D2E"/>
    <w:rsid w:val="00F03011"/>
    <w:rsid w:val="00F03262"/>
    <w:rsid w:val="00F034B6"/>
    <w:rsid w:val="00F036CB"/>
    <w:rsid w:val="00F03814"/>
    <w:rsid w:val="00F038AA"/>
    <w:rsid w:val="00F03B50"/>
    <w:rsid w:val="00F03C05"/>
    <w:rsid w:val="00F040F7"/>
    <w:rsid w:val="00F0410C"/>
    <w:rsid w:val="00F04264"/>
    <w:rsid w:val="00F043E2"/>
    <w:rsid w:val="00F04615"/>
    <w:rsid w:val="00F04795"/>
    <w:rsid w:val="00F0482B"/>
    <w:rsid w:val="00F04ABE"/>
    <w:rsid w:val="00F04AE5"/>
    <w:rsid w:val="00F052E9"/>
    <w:rsid w:val="00F05517"/>
    <w:rsid w:val="00F05691"/>
    <w:rsid w:val="00F05833"/>
    <w:rsid w:val="00F058ED"/>
    <w:rsid w:val="00F05CA3"/>
    <w:rsid w:val="00F062D6"/>
    <w:rsid w:val="00F063AF"/>
    <w:rsid w:val="00F064B7"/>
    <w:rsid w:val="00F06502"/>
    <w:rsid w:val="00F067C4"/>
    <w:rsid w:val="00F06940"/>
    <w:rsid w:val="00F06C28"/>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1EF2"/>
    <w:rsid w:val="00F120CB"/>
    <w:rsid w:val="00F121DA"/>
    <w:rsid w:val="00F1222B"/>
    <w:rsid w:val="00F125BD"/>
    <w:rsid w:val="00F12612"/>
    <w:rsid w:val="00F12CFE"/>
    <w:rsid w:val="00F12F69"/>
    <w:rsid w:val="00F13002"/>
    <w:rsid w:val="00F13591"/>
    <w:rsid w:val="00F13A13"/>
    <w:rsid w:val="00F13A90"/>
    <w:rsid w:val="00F13D9E"/>
    <w:rsid w:val="00F1425D"/>
    <w:rsid w:val="00F14450"/>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AB0"/>
    <w:rsid w:val="00F21D12"/>
    <w:rsid w:val="00F21DF2"/>
    <w:rsid w:val="00F21EFE"/>
    <w:rsid w:val="00F22140"/>
    <w:rsid w:val="00F2215B"/>
    <w:rsid w:val="00F224AB"/>
    <w:rsid w:val="00F2258B"/>
    <w:rsid w:val="00F225F9"/>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A1F"/>
    <w:rsid w:val="00F30B86"/>
    <w:rsid w:val="00F311A8"/>
    <w:rsid w:val="00F312C6"/>
    <w:rsid w:val="00F312D1"/>
    <w:rsid w:val="00F313BD"/>
    <w:rsid w:val="00F313E4"/>
    <w:rsid w:val="00F31438"/>
    <w:rsid w:val="00F31529"/>
    <w:rsid w:val="00F318AE"/>
    <w:rsid w:val="00F31AB8"/>
    <w:rsid w:val="00F31AD5"/>
    <w:rsid w:val="00F31D27"/>
    <w:rsid w:val="00F31F0D"/>
    <w:rsid w:val="00F3200C"/>
    <w:rsid w:val="00F3213F"/>
    <w:rsid w:val="00F32296"/>
    <w:rsid w:val="00F32305"/>
    <w:rsid w:val="00F32469"/>
    <w:rsid w:val="00F325BB"/>
    <w:rsid w:val="00F32B74"/>
    <w:rsid w:val="00F32BFB"/>
    <w:rsid w:val="00F32C78"/>
    <w:rsid w:val="00F32D42"/>
    <w:rsid w:val="00F331D6"/>
    <w:rsid w:val="00F33692"/>
    <w:rsid w:val="00F33C9E"/>
    <w:rsid w:val="00F33E7B"/>
    <w:rsid w:val="00F34019"/>
    <w:rsid w:val="00F3407E"/>
    <w:rsid w:val="00F34121"/>
    <w:rsid w:val="00F3415D"/>
    <w:rsid w:val="00F344B8"/>
    <w:rsid w:val="00F3459B"/>
    <w:rsid w:val="00F34635"/>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CBF"/>
    <w:rsid w:val="00F36D75"/>
    <w:rsid w:val="00F36FE0"/>
    <w:rsid w:val="00F37036"/>
    <w:rsid w:val="00F3752A"/>
    <w:rsid w:val="00F376C0"/>
    <w:rsid w:val="00F377B2"/>
    <w:rsid w:val="00F37BBB"/>
    <w:rsid w:val="00F37CCD"/>
    <w:rsid w:val="00F37D19"/>
    <w:rsid w:val="00F400A6"/>
    <w:rsid w:val="00F405CC"/>
    <w:rsid w:val="00F40780"/>
    <w:rsid w:val="00F408AE"/>
    <w:rsid w:val="00F40FA7"/>
    <w:rsid w:val="00F4113D"/>
    <w:rsid w:val="00F41333"/>
    <w:rsid w:val="00F41375"/>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4D5F"/>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6B0"/>
    <w:rsid w:val="00F477AE"/>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D42"/>
    <w:rsid w:val="00F52EE7"/>
    <w:rsid w:val="00F533A3"/>
    <w:rsid w:val="00F5355B"/>
    <w:rsid w:val="00F53AD3"/>
    <w:rsid w:val="00F53CA1"/>
    <w:rsid w:val="00F54204"/>
    <w:rsid w:val="00F542B8"/>
    <w:rsid w:val="00F5433F"/>
    <w:rsid w:val="00F54440"/>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C17"/>
    <w:rsid w:val="00F56F42"/>
    <w:rsid w:val="00F56FDE"/>
    <w:rsid w:val="00F5702A"/>
    <w:rsid w:val="00F57077"/>
    <w:rsid w:val="00F57182"/>
    <w:rsid w:val="00F5767B"/>
    <w:rsid w:val="00F576CD"/>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DFF"/>
    <w:rsid w:val="00F63F6E"/>
    <w:rsid w:val="00F63FF9"/>
    <w:rsid w:val="00F64908"/>
    <w:rsid w:val="00F64BB8"/>
    <w:rsid w:val="00F64BBE"/>
    <w:rsid w:val="00F64C86"/>
    <w:rsid w:val="00F650D5"/>
    <w:rsid w:val="00F65149"/>
    <w:rsid w:val="00F6515E"/>
    <w:rsid w:val="00F654E9"/>
    <w:rsid w:val="00F65790"/>
    <w:rsid w:val="00F657B8"/>
    <w:rsid w:val="00F6582F"/>
    <w:rsid w:val="00F658AB"/>
    <w:rsid w:val="00F65938"/>
    <w:rsid w:val="00F65946"/>
    <w:rsid w:val="00F65A6F"/>
    <w:rsid w:val="00F65C40"/>
    <w:rsid w:val="00F65DD2"/>
    <w:rsid w:val="00F65E70"/>
    <w:rsid w:val="00F66382"/>
    <w:rsid w:val="00F6659C"/>
    <w:rsid w:val="00F6665C"/>
    <w:rsid w:val="00F66913"/>
    <w:rsid w:val="00F66B96"/>
    <w:rsid w:val="00F66DBD"/>
    <w:rsid w:val="00F66E3A"/>
    <w:rsid w:val="00F6708A"/>
    <w:rsid w:val="00F6719C"/>
    <w:rsid w:val="00F672B4"/>
    <w:rsid w:val="00F6735A"/>
    <w:rsid w:val="00F67908"/>
    <w:rsid w:val="00F679F4"/>
    <w:rsid w:val="00F67F4D"/>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4171"/>
    <w:rsid w:val="00F747E7"/>
    <w:rsid w:val="00F74960"/>
    <w:rsid w:val="00F750C8"/>
    <w:rsid w:val="00F75187"/>
    <w:rsid w:val="00F752F0"/>
    <w:rsid w:val="00F75440"/>
    <w:rsid w:val="00F758FF"/>
    <w:rsid w:val="00F75B61"/>
    <w:rsid w:val="00F75F87"/>
    <w:rsid w:val="00F76430"/>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264"/>
    <w:rsid w:val="00F853DB"/>
    <w:rsid w:val="00F854CE"/>
    <w:rsid w:val="00F855D2"/>
    <w:rsid w:val="00F85854"/>
    <w:rsid w:val="00F8596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655"/>
    <w:rsid w:val="00F87B34"/>
    <w:rsid w:val="00F87FBB"/>
    <w:rsid w:val="00F87FD9"/>
    <w:rsid w:val="00F90220"/>
    <w:rsid w:val="00F9023F"/>
    <w:rsid w:val="00F903E8"/>
    <w:rsid w:val="00F90570"/>
    <w:rsid w:val="00F90BDB"/>
    <w:rsid w:val="00F90E26"/>
    <w:rsid w:val="00F910BF"/>
    <w:rsid w:val="00F91163"/>
    <w:rsid w:val="00F91168"/>
    <w:rsid w:val="00F9127B"/>
    <w:rsid w:val="00F9132F"/>
    <w:rsid w:val="00F915FC"/>
    <w:rsid w:val="00F916EF"/>
    <w:rsid w:val="00F91A51"/>
    <w:rsid w:val="00F91A9C"/>
    <w:rsid w:val="00F91D91"/>
    <w:rsid w:val="00F91E78"/>
    <w:rsid w:val="00F91F17"/>
    <w:rsid w:val="00F9227B"/>
    <w:rsid w:val="00F9233E"/>
    <w:rsid w:val="00F9249C"/>
    <w:rsid w:val="00F925BD"/>
    <w:rsid w:val="00F9268D"/>
    <w:rsid w:val="00F9296C"/>
    <w:rsid w:val="00F92B54"/>
    <w:rsid w:val="00F92FED"/>
    <w:rsid w:val="00F930C3"/>
    <w:rsid w:val="00F9387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3F"/>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272"/>
    <w:rsid w:val="00FB52A4"/>
    <w:rsid w:val="00FB54A1"/>
    <w:rsid w:val="00FB57E8"/>
    <w:rsid w:val="00FB5806"/>
    <w:rsid w:val="00FB5839"/>
    <w:rsid w:val="00FB59B4"/>
    <w:rsid w:val="00FB5FF4"/>
    <w:rsid w:val="00FB6374"/>
    <w:rsid w:val="00FB6E9B"/>
    <w:rsid w:val="00FB7193"/>
    <w:rsid w:val="00FB726B"/>
    <w:rsid w:val="00FB737C"/>
    <w:rsid w:val="00FB7548"/>
    <w:rsid w:val="00FB7557"/>
    <w:rsid w:val="00FB755A"/>
    <w:rsid w:val="00FB7938"/>
    <w:rsid w:val="00FB79ED"/>
    <w:rsid w:val="00FB7C3B"/>
    <w:rsid w:val="00FB7E89"/>
    <w:rsid w:val="00FC01AC"/>
    <w:rsid w:val="00FC036F"/>
    <w:rsid w:val="00FC0404"/>
    <w:rsid w:val="00FC0441"/>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192"/>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56"/>
    <w:rsid w:val="00FD6DEB"/>
    <w:rsid w:val="00FD6E0A"/>
    <w:rsid w:val="00FD70CC"/>
    <w:rsid w:val="00FD70FB"/>
    <w:rsid w:val="00FD77F3"/>
    <w:rsid w:val="00FD7C9B"/>
    <w:rsid w:val="00FE0070"/>
    <w:rsid w:val="00FE0264"/>
    <w:rsid w:val="00FE045D"/>
    <w:rsid w:val="00FE0963"/>
    <w:rsid w:val="00FE0A18"/>
    <w:rsid w:val="00FE0CE3"/>
    <w:rsid w:val="00FE0EB9"/>
    <w:rsid w:val="00FE10B2"/>
    <w:rsid w:val="00FE11B1"/>
    <w:rsid w:val="00FE1271"/>
    <w:rsid w:val="00FE15A1"/>
    <w:rsid w:val="00FE161F"/>
    <w:rsid w:val="00FE17DB"/>
    <w:rsid w:val="00FE17FE"/>
    <w:rsid w:val="00FE18F9"/>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457"/>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EA0"/>
    <w:rsid w:val="00FF0F7D"/>
    <w:rsid w:val="00FF1010"/>
    <w:rsid w:val="00FF1618"/>
    <w:rsid w:val="00FF18A7"/>
    <w:rsid w:val="00FF19B2"/>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D2A"/>
    <w:rsid w:val="00FF4EE2"/>
    <w:rsid w:val="00FF4F78"/>
    <w:rsid w:val="00FF5005"/>
    <w:rsid w:val="00FF501B"/>
    <w:rsid w:val="00FF535D"/>
    <w:rsid w:val="00FF548E"/>
    <w:rsid w:val="00FF5515"/>
    <w:rsid w:val="00FF5831"/>
    <w:rsid w:val="00FF5949"/>
    <w:rsid w:val="00FF59C3"/>
    <w:rsid w:val="00FF59DD"/>
    <w:rsid w:val="00FF5A91"/>
    <w:rsid w:val="00FF5CD4"/>
    <w:rsid w:val="00FF6207"/>
    <w:rsid w:val="00FF6223"/>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69963F83-194B-415E-8ADE-B69F4B66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7AE0"/>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1988976416">
          <w:marLeft w:val="878"/>
          <w:marRight w:val="0"/>
          <w:marTop w:val="67"/>
          <w:marBottom w:val="0"/>
          <w:divBdr>
            <w:top w:val="none" w:sz="0" w:space="0" w:color="auto"/>
            <w:left w:val="none" w:sz="0" w:space="0" w:color="auto"/>
            <w:bottom w:val="none" w:sz="0" w:space="0" w:color="auto"/>
            <w:right w:val="none" w:sz="0" w:space="0" w:color="auto"/>
          </w:divBdr>
        </w:div>
        <w:div w:id="607544357">
          <w:marLeft w:val="403"/>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23310000">
      <w:bodyDiv w:val="1"/>
      <w:marLeft w:val="0"/>
      <w:marRight w:val="0"/>
      <w:marTop w:val="0"/>
      <w:marBottom w:val="0"/>
      <w:divBdr>
        <w:top w:val="none" w:sz="0" w:space="0" w:color="auto"/>
        <w:left w:val="none" w:sz="0" w:space="0" w:color="auto"/>
        <w:bottom w:val="none" w:sz="0" w:space="0" w:color="auto"/>
        <w:right w:val="none" w:sz="0" w:space="0" w:color="auto"/>
      </w:divBdr>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370620">
      <w:bodyDiv w:val="1"/>
      <w:marLeft w:val="0"/>
      <w:marRight w:val="0"/>
      <w:marTop w:val="0"/>
      <w:marBottom w:val="0"/>
      <w:divBdr>
        <w:top w:val="none" w:sz="0" w:space="0" w:color="auto"/>
        <w:left w:val="none" w:sz="0" w:space="0" w:color="auto"/>
        <w:bottom w:val="none" w:sz="0" w:space="0" w:color="auto"/>
        <w:right w:val="none" w:sz="0" w:space="0" w:color="auto"/>
      </w:divBdr>
      <w:divsChild>
        <w:div w:id="1059480698">
          <w:marLeft w:val="547"/>
          <w:marRight w:val="0"/>
          <w:marTop w:val="0"/>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60858741">
      <w:bodyDiv w:val="1"/>
      <w:marLeft w:val="0"/>
      <w:marRight w:val="0"/>
      <w:marTop w:val="0"/>
      <w:marBottom w:val="0"/>
      <w:divBdr>
        <w:top w:val="none" w:sz="0" w:space="0" w:color="auto"/>
        <w:left w:val="none" w:sz="0" w:space="0" w:color="auto"/>
        <w:bottom w:val="none" w:sz="0" w:space="0" w:color="auto"/>
        <w:right w:val="none" w:sz="0" w:space="0" w:color="auto"/>
      </w:divBdr>
      <w:divsChild>
        <w:div w:id="435834484">
          <w:marLeft w:val="547"/>
          <w:marRight w:val="0"/>
          <w:marTop w:val="0"/>
          <w:marBottom w:val="0"/>
          <w:divBdr>
            <w:top w:val="none" w:sz="0" w:space="0" w:color="auto"/>
            <w:left w:val="none" w:sz="0" w:space="0" w:color="auto"/>
            <w:bottom w:val="none" w:sz="0" w:space="0" w:color="auto"/>
            <w:right w:val="none" w:sz="0" w:space="0" w:color="auto"/>
          </w:divBdr>
        </w:div>
      </w:divsChild>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5637911">
      <w:bodyDiv w:val="1"/>
      <w:marLeft w:val="0"/>
      <w:marRight w:val="0"/>
      <w:marTop w:val="0"/>
      <w:marBottom w:val="0"/>
      <w:divBdr>
        <w:top w:val="none" w:sz="0" w:space="0" w:color="auto"/>
        <w:left w:val="none" w:sz="0" w:space="0" w:color="auto"/>
        <w:bottom w:val="none" w:sz="0" w:space="0" w:color="auto"/>
        <w:right w:val="none" w:sz="0" w:space="0" w:color="auto"/>
      </w:divBdr>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embership@ercot.com" TargetMode="External"/><Relationship Id="rId2" Type="http://schemas.openxmlformats.org/officeDocument/2006/relationships/customXml" Target="../customXml/item2.xml"/><Relationship Id="rId16" Type="http://schemas.openxmlformats.org/officeDocument/2006/relationships/hyperlink" Target="https://www.ercot.com/calendar/02142025-Workshop-on-Segment-Membership"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ercot.com/calendar/03262025-TAC-Meetin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2272025-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3.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3899</Words>
  <Characters>22229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26076</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Ned Bonskowski</cp:lastModifiedBy>
  <cp:revision>2</cp:revision>
  <cp:lastPrinted>2016-08-17T14:50:00Z</cp:lastPrinted>
  <dcterms:created xsi:type="dcterms:W3CDTF">2025-04-22T18:03:00Z</dcterms:created>
  <dcterms:modified xsi:type="dcterms:W3CDTF">2025-04-22T18:03:00Z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y fmtid="{D5CDD505-2E9C-101B-9397-08002B2CF9AE}" pid="5" name="MSIP_Label_7084cbda-52b8-46fb-a7b7-cb5bd465ed85_Enabled">
    <vt:lpwstr>true</vt:lpwstr>
  </property>
  <property fmtid="{D5CDD505-2E9C-101B-9397-08002B2CF9AE}" pid="6" name="MSIP_Label_7084cbda-52b8-46fb-a7b7-cb5bd465ed85_SetDate">
    <vt:lpwstr>2023-07-18T16:23:47Z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c89f5f0a-795b-4224-8dc9-c908658e99b6</vt:lpwstr>
  </property>
  <property fmtid="{D5CDD505-2E9C-101B-9397-08002B2CF9AE}" pid="11" name="MSIP_Label_7084cbda-52b8-46fb-a7b7-cb5bd465ed85_ContentBits">
    <vt:lpwstr>0</vt:lpwstr>
  </property>
</Properties>
</file>