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FBDC95D" w:rsidR="00C97625" w:rsidRPr="00595DDC" w:rsidRDefault="00AC7B8B" w:rsidP="00454B1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454B10" w:rsidRPr="00454B10">
                <w:rPr>
                  <w:rStyle w:val="Hyperlink"/>
                </w:rPr>
                <w:t>1266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EE2E075" w:rsidR="00C97625" w:rsidRPr="009F3D0E" w:rsidRDefault="00D160F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Opt-Out Status Held by a Transmission-Voltage Customer Cannot be Transferred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5AFC4C9" w:rsidR="00FC0BDC" w:rsidRPr="009F3D0E" w:rsidRDefault="000B5C5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31,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8A783CB" w:rsidR="004D252E" w:rsidRPr="009266AD" w:rsidRDefault="00D160FE" w:rsidP="00D54DC7">
            <w:pPr>
              <w:pStyle w:val="NormalArial"/>
              <w:rPr>
                <w:sz w:val="22"/>
                <w:szCs w:val="22"/>
              </w:rPr>
            </w:pPr>
            <w:r w:rsidRPr="00D160F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AB49" w14:textId="77777777" w:rsidR="00A35745" w:rsidRDefault="00A35745">
      <w:r>
        <w:separator/>
      </w:r>
    </w:p>
  </w:endnote>
  <w:endnote w:type="continuationSeparator" w:id="0">
    <w:p w14:paraId="5F4CD750" w14:textId="77777777" w:rsidR="00A35745" w:rsidRDefault="00A3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455318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B5C59">
      <w:rPr>
        <w:rFonts w:ascii="Arial" w:hAnsi="Arial"/>
        <w:noProof/>
        <w:sz w:val="18"/>
      </w:rPr>
      <w:t>1266NPRR-02 Impact Analysis 123124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9D56" w14:textId="77777777" w:rsidR="00A35745" w:rsidRDefault="00A35745">
      <w:r>
        <w:separator/>
      </w:r>
    </w:p>
  </w:footnote>
  <w:footnote w:type="continuationSeparator" w:id="0">
    <w:p w14:paraId="60DEDE00" w14:textId="77777777" w:rsidR="00A35745" w:rsidRDefault="00A35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B5C59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41B7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54B10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5745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C7B8B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0F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54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2024-12-31T18:03:00Z</dcterms:created>
  <dcterms:modified xsi:type="dcterms:W3CDTF">2024-12-31T18:03:00Z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