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D3AA3">
            <w:pPr>
              <w:pStyle w:val="Header"/>
              <w:spacing w:before="120" w:after="120"/>
            </w:pPr>
            <w:r>
              <w:t>NPRR Number</w:t>
            </w:r>
          </w:p>
        </w:tc>
        <w:tc>
          <w:tcPr>
            <w:tcW w:w="1260" w:type="dxa"/>
            <w:tcBorders>
              <w:bottom w:val="single" w:sz="4" w:space="0" w:color="auto"/>
            </w:tcBorders>
            <w:vAlign w:val="center"/>
          </w:tcPr>
          <w:p w14:paraId="58DFDEEC" w14:textId="14967078" w:rsidR="00067FE2" w:rsidRDefault="008774C5" w:rsidP="009F53F2">
            <w:pPr>
              <w:pStyle w:val="Header"/>
              <w:jc w:val="center"/>
            </w:pPr>
            <w:r>
              <w:fldChar w:fldCharType="begin"/>
            </w:r>
            <w:r>
              <w:instrText>HYPERLINK "https://www.ercot.com/mktrules/issues/NPRR1264"</w:instrText>
            </w:r>
            <w:r>
              <w:fldChar w:fldCharType="separate"/>
            </w:r>
            <w:r w:rsidRPr="008774C5">
              <w:rPr>
                <w:rStyle w:val="Hyperlink"/>
              </w:rPr>
              <w:t>1264</w:t>
            </w:r>
            <w:r>
              <w:fldChar w:fldCharType="end"/>
            </w:r>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A69E4E5" w:rsidR="00067FE2" w:rsidRDefault="00384CD7" w:rsidP="00B340B6">
            <w:pPr>
              <w:pStyle w:val="Header"/>
              <w:spacing w:before="120" w:after="120"/>
            </w:pPr>
            <w:r>
              <w:t>Creation of a New Energy Attribute Certificate Program</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01CB126" w:rsidR="00067FE2" w:rsidRPr="00E01925" w:rsidRDefault="00D931A0" w:rsidP="00F44236">
            <w:pPr>
              <w:pStyle w:val="NormalArial"/>
            </w:pPr>
            <w:r>
              <w:t xml:space="preserve">December </w:t>
            </w:r>
            <w:r w:rsidR="008774C5">
              <w:t>19</w:t>
            </w:r>
            <w:r w:rsidR="009F53F2">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4F46E56" w:rsidR="009D17F0" w:rsidRPr="00FB509B" w:rsidRDefault="00384CD7" w:rsidP="00176375">
            <w:pPr>
              <w:pStyle w:val="NormalArial"/>
              <w:spacing w:before="120" w:after="120"/>
            </w:pPr>
            <w:r>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D2B6C0F" w14:textId="69EAC79B" w:rsidR="0089633B" w:rsidRDefault="0089633B" w:rsidP="00B340B6">
            <w:pPr>
              <w:spacing w:before="120"/>
              <w:rPr>
                <w:rFonts w:ascii="Arial" w:hAnsi="Arial" w:cs="Arial"/>
                <w:bCs/>
              </w:rPr>
            </w:pPr>
            <w:r>
              <w:rPr>
                <w:rFonts w:ascii="Arial" w:hAnsi="Arial" w:cs="Arial"/>
                <w:bCs/>
              </w:rPr>
              <w:t xml:space="preserve">1.3.1.1, </w:t>
            </w:r>
            <w:r w:rsidRPr="0089633B">
              <w:rPr>
                <w:rFonts w:ascii="Arial" w:hAnsi="Arial" w:cs="Arial"/>
                <w:bCs/>
              </w:rPr>
              <w:t>Items Considered Protected Information</w:t>
            </w:r>
          </w:p>
          <w:p w14:paraId="6F9ACFCB" w14:textId="689AFEBC" w:rsidR="00384CD7" w:rsidRPr="008D5331" w:rsidRDefault="00384CD7" w:rsidP="0089633B">
            <w:pPr>
              <w:rPr>
                <w:rFonts w:ascii="Arial" w:hAnsi="Arial" w:cs="Arial"/>
                <w:bCs/>
              </w:rPr>
            </w:pPr>
            <w:r w:rsidRPr="008D5331">
              <w:rPr>
                <w:rFonts w:ascii="Arial" w:hAnsi="Arial" w:cs="Arial"/>
                <w:bCs/>
              </w:rPr>
              <w:t>2.1</w:t>
            </w:r>
            <w:r w:rsidR="006253C9">
              <w:rPr>
                <w:rFonts w:ascii="Arial" w:hAnsi="Arial" w:cs="Arial"/>
                <w:bCs/>
              </w:rPr>
              <w:t>,</w:t>
            </w:r>
            <w:r w:rsidRPr="008D5331">
              <w:rPr>
                <w:rFonts w:ascii="Arial" w:hAnsi="Arial" w:cs="Arial"/>
                <w:bCs/>
              </w:rPr>
              <w:t xml:space="preserve"> Definitions</w:t>
            </w:r>
          </w:p>
          <w:p w14:paraId="212290F0" w14:textId="23A10791" w:rsidR="00384CD7" w:rsidRDefault="00384CD7" w:rsidP="00384CD7">
            <w:pPr>
              <w:rPr>
                <w:rFonts w:ascii="Arial" w:hAnsi="Arial" w:cs="Arial"/>
              </w:rPr>
            </w:pPr>
            <w:r w:rsidRPr="008D5331">
              <w:rPr>
                <w:rFonts w:ascii="Arial" w:hAnsi="Arial" w:cs="Arial"/>
                <w:bCs/>
              </w:rPr>
              <w:t>2.2</w:t>
            </w:r>
            <w:r w:rsidR="006253C9">
              <w:rPr>
                <w:rFonts w:ascii="Arial" w:hAnsi="Arial" w:cs="Arial"/>
                <w:bCs/>
              </w:rPr>
              <w:t>,</w:t>
            </w:r>
            <w:r w:rsidRPr="008D5331">
              <w:rPr>
                <w:rFonts w:ascii="Arial" w:hAnsi="Arial" w:cs="Arial"/>
                <w:bCs/>
              </w:rPr>
              <w:t xml:space="preserve"> </w:t>
            </w:r>
            <w:r w:rsidRPr="008D5331">
              <w:rPr>
                <w:rFonts w:ascii="Arial" w:hAnsi="Arial" w:cs="Arial"/>
              </w:rPr>
              <w:t>Acronyms and Abbreviations</w:t>
            </w:r>
          </w:p>
          <w:p w14:paraId="0DAFDAF1" w14:textId="0C644E29" w:rsidR="00622662" w:rsidRDefault="00622662" w:rsidP="00384CD7">
            <w:pPr>
              <w:rPr>
                <w:rFonts w:ascii="Arial" w:hAnsi="Arial" w:cs="Arial"/>
                <w:bCs/>
              </w:rPr>
            </w:pPr>
            <w:r>
              <w:rPr>
                <w:rFonts w:ascii="Arial" w:hAnsi="Arial" w:cs="Arial"/>
                <w:bCs/>
              </w:rPr>
              <w:t>14</w:t>
            </w:r>
            <w:r w:rsidR="006253C9">
              <w:rPr>
                <w:rFonts w:ascii="Arial" w:hAnsi="Arial" w:cs="Arial"/>
                <w:bCs/>
              </w:rPr>
              <w:t xml:space="preserve">, </w:t>
            </w:r>
            <w:r w:rsidR="006253C9" w:rsidRPr="006253C9">
              <w:rPr>
                <w:rFonts w:ascii="Arial" w:hAnsi="Arial" w:cs="Arial"/>
                <w:bCs/>
              </w:rPr>
              <w:t>State Of Texas Renewable Energy Credit Trading Program</w:t>
            </w:r>
          </w:p>
          <w:p w14:paraId="461F1A22" w14:textId="49BFF345" w:rsidR="00384CD7" w:rsidRPr="008D5331" w:rsidRDefault="00384CD7" w:rsidP="00384CD7">
            <w:pPr>
              <w:rPr>
                <w:rFonts w:ascii="Arial" w:hAnsi="Arial" w:cs="Arial"/>
                <w:bCs/>
              </w:rPr>
            </w:pPr>
            <w:r w:rsidRPr="008D5331">
              <w:rPr>
                <w:rFonts w:ascii="Arial" w:hAnsi="Arial" w:cs="Arial"/>
                <w:bCs/>
              </w:rPr>
              <w:t>14.1</w:t>
            </w:r>
            <w:r w:rsidR="006253C9">
              <w:rPr>
                <w:rFonts w:ascii="Arial" w:hAnsi="Arial" w:cs="Arial"/>
                <w:bCs/>
              </w:rPr>
              <w:t>,</w:t>
            </w:r>
            <w:r w:rsidRPr="008D5331">
              <w:rPr>
                <w:rFonts w:ascii="Arial" w:hAnsi="Arial" w:cs="Arial"/>
                <w:bCs/>
              </w:rPr>
              <w:t xml:space="preserve"> Overview</w:t>
            </w:r>
          </w:p>
          <w:p w14:paraId="323A671D" w14:textId="2447DAA3" w:rsidR="00384CD7" w:rsidRDefault="00384CD7" w:rsidP="00384CD7">
            <w:pPr>
              <w:rPr>
                <w:rFonts w:ascii="Arial" w:hAnsi="Arial" w:cs="Arial"/>
                <w:bCs/>
              </w:rPr>
            </w:pPr>
            <w:r w:rsidRPr="008D5331">
              <w:rPr>
                <w:rFonts w:ascii="Arial" w:hAnsi="Arial" w:cs="Arial"/>
                <w:bCs/>
              </w:rPr>
              <w:t>14.2</w:t>
            </w:r>
            <w:r w:rsidR="006253C9">
              <w:rPr>
                <w:rFonts w:ascii="Arial" w:hAnsi="Arial" w:cs="Arial"/>
                <w:bCs/>
              </w:rPr>
              <w:t>,</w:t>
            </w:r>
            <w:r w:rsidRPr="008D5331">
              <w:rPr>
                <w:rFonts w:ascii="Arial" w:hAnsi="Arial" w:cs="Arial"/>
                <w:bCs/>
              </w:rPr>
              <w:t xml:space="preserve"> Duties of ERCOT</w:t>
            </w:r>
          </w:p>
          <w:p w14:paraId="6CCE4156" w14:textId="0B91B4DD" w:rsidR="00622662" w:rsidRDefault="00622662" w:rsidP="00384CD7">
            <w:pPr>
              <w:rPr>
                <w:rFonts w:ascii="Arial" w:hAnsi="Arial" w:cs="Arial"/>
                <w:bCs/>
              </w:rPr>
            </w:pPr>
            <w:r>
              <w:rPr>
                <w:rFonts w:ascii="Arial" w:hAnsi="Arial" w:cs="Arial"/>
                <w:bCs/>
              </w:rPr>
              <w:t>14.2.1</w:t>
            </w:r>
            <w:r w:rsidR="006253C9">
              <w:rPr>
                <w:rFonts w:ascii="Arial" w:hAnsi="Arial" w:cs="Arial"/>
                <w:bCs/>
              </w:rPr>
              <w:t>, Site Visits</w:t>
            </w:r>
          </w:p>
          <w:p w14:paraId="5F758B19" w14:textId="77777777" w:rsidR="006253C9" w:rsidRPr="006253C9" w:rsidRDefault="00622662" w:rsidP="006253C9">
            <w:pPr>
              <w:rPr>
                <w:rFonts w:ascii="Arial" w:hAnsi="Arial" w:cs="Arial"/>
                <w:bCs/>
              </w:rPr>
            </w:pPr>
            <w:r>
              <w:rPr>
                <w:rFonts w:ascii="Arial" w:hAnsi="Arial" w:cs="Arial"/>
                <w:bCs/>
              </w:rPr>
              <w:t>14.3</w:t>
            </w:r>
            <w:r w:rsidR="006253C9">
              <w:rPr>
                <w:rFonts w:ascii="Arial" w:hAnsi="Arial" w:cs="Arial"/>
                <w:bCs/>
              </w:rPr>
              <w:t xml:space="preserve">, </w:t>
            </w:r>
            <w:r w:rsidR="006253C9" w:rsidRPr="006253C9">
              <w:rPr>
                <w:rFonts w:ascii="Arial" w:hAnsi="Arial" w:cs="Arial"/>
                <w:bCs/>
              </w:rPr>
              <w:t>Creation of Renewable Energy Credit Accounts and Attributes of Renewable</w:t>
            </w:r>
          </w:p>
          <w:p w14:paraId="7D7BE309" w14:textId="3B66233C" w:rsidR="00622662" w:rsidRDefault="006253C9" w:rsidP="006253C9">
            <w:pPr>
              <w:rPr>
                <w:rFonts w:ascii="Arial" w:hAnsi="Arial" w:cs="Arial"/>
                <w:bCs/>
              </w:rPr>
            </w:pPr>
            <w:r w:rsidRPr="006253C9">
              <w:rPr>
                <w:rFonts w:ascii="Arial" w:hAnsi="Arial" w:cs="Arial"/>
                <w:bCs/>
              </w:rPr>
              <w:t>Energy Credits</w:t>
            </w:r>
          </w:p>
          <w:p w14:paraId="48ED2A53" w14:textId="2C3DA996" w:rsidR="00622662" w:rsidRPr="008D5331" w:rsidRDefault="00622662" w:rsidP="00384CD7">
            <w:pPr>
              <w:rPr>
                <w:rFonts w:ascii="Arial" w:hAnsi="Arial" w:cs="Arial"/>
                <w:bCs/>
              </w:rPr>
            </w:pPr>
            <w:r>
              <w:rPr>
                <w:rFonts w:ascii="Arial" w:hAnsi="Arial" w:cs="Arial"/>
                <w:bCs/>
              </w:rPr>
              <w:t>14.3.1</w:t>
            </w:r>
            <w:r w:rsidR="006253C9">
              <w:rPr>
                <w:rFonts w:ascii="Arial" w:hAnsi="Arial" w:cs="Arial"/>
                <w:bCs/>
              </w:rPr>
              <w:t xml:space="preserve">, </w:t>
            </w:r>
            <w:r w:rsidR="006253C9" w:rsidRPr="006253C9">
              <w:rPr>
                <w:rFonts w:ascii="Arial" w:hAnsi="Arial" w:cs="Arial"/>
                <w:bCs/>
              </w:rPr>
              <w:t>Creation of Renewable Energy Credit Accounts</w:t>
            </w:r>
          </w:p>
          <w:p w14:paraId="0592986F" w14:textId="6DA76AAD" w:rsidR="00384CD7" w:rsidRDefault="00384CD7" w:rsidP="00384CD7">
            <w:pPr>
              <w:rPr>
                <w:rFonts w:ascii="Arial" w:hAnsi="Arial" w:cs="Arial"/>
                <w:bCs/>
              </w:rPr>
            </w:pPr>
            <w:r w:rsidRPr="008D5331">
              <w:rPr>
                <w:rFonts w:ascii="Arial" w:hAnsi="Arial" w:cs="Arial"/>
                <w:bCs/>
              </w:rPr>
              <w:t>14.3.2</w:t>
            </w:r>
            <w:r w:rsidR="006253C9">
              <w:rPr>
                <w:rFonts w:ascii="Arial" w:hAnsi="Arial" w:cs="Arial"/>
                <w:bCs/>
              </w:rPr>
              <w:t>,</w:t>
            </w:r>
            <w:r w:rsidRPr="008D5331">
              <w:rPr>
                <w:rFonts w:ascii="Arial" w:hAnsi="Arial" w:cs="Arial"/>
                <w:bCs/>
              </w:rPr>
              <w:t xml:space="preserve"> Attributes of Renewable Energy Credits and Compliance Premiums</w:t>
            </w:r>
          </w:p>
          <w:p w14:paraId="4FD14089" w14:textId="60FC20EC" w:rsidR="006253C9" w:rsidRDefault="00384CD7" w:rsidP="00384CD7">
            <w:pPr>
              <w:rPr>
                <w:rFonts w:ascii="Arial" w:hAnsi="Arial" w:cs="Arial"/>
                <w:bCs/>
              </w:rPr>
            </w:pPr>
            <w:r w:rsidRPr="0034059D">
              <w:rPr>
                <w:rFonts w:ascii="Arial" w:hAnsi="Arial" w:cs="Arial"/>
                <w:bCs/>
              </w:rPr>
              <w:t>14.4</w:t>
            </w:r>
            <w:r w:rsidR="006253C9">
              <w:rPr>
                <w:rFonts w:ascii="Arial" w:hAnsi="Arial" w:cs="Arial"/>
                <w:bCs/>
              </w:rPr>
              <w:t>,</w:t>
            </w:r>
            <w:r w:rsidRPr="0034059D">
              <w:rPr>
                <w:rFonts w:ascii="Arial" w:hAnsi="Arial" w:cs="Arial"/>
                <w:bCs/>
              </w:rPr>
              <w:t xml:space="preserve"> Registration to Become a Renewable Energy Credit Generator or Renewable Energy Credit Aggregator</w:t>
            </w:r>
          </w:p>
          <w:p w14:paraId="6A040666" w14:textId="46E74BB6" w:rsidR="006253C9" w:rsidRDefault="006253C9" w:rsidP="00FB0637">
            <w:pPr>
              <w:rPr>
                <w:rFonts w:ascii="Arial" w:hAnsi="Arial" w:cs="Arial"/>
                <w:bCs/>
              </w:rPr>
            </w:pPr>
            <w:r>
              <w:rPr>
                <w:rFonts w:ascii="Arial" w:hAnsi="Arial" w:cs="Arial"/>
                <w:bCs/>
              </w:rPr>
              <w:t xml:space="preserve">14.5.1, </w:t>
            </w:r>
            <w:r w:rsidR="00FB0637" w:rsidRPr="00FB0637">
              <w:rPr>
                <w:rFonts w:ascii="Arial" w:hAnsi="Arial" w:cs="Arial"/>
                <w:bCs/>
              </w:rPr>
              <w:t>Renewable Energy Credit Generators and Renewable Energy Credit Offset</w:t>
            </w:r>
            <w:r w:rsidR="00FB0637">
              <w:rPr>
                <w:rFonts w:ascii="Arial" w:hAnsi="Arial" w:cs="Arial"/>
                <w:bCs/>
              </w:rPr>
              <w:t xml:space="preserve"> </w:t>
            </w:r>
            <w:r w:rsidR="00FB0637" w:rsidRPr="00FB0637">
              <w:rPr>
                <w:rFonts w:ascii="Arial" w:hAnsi="Arial" w:cs="Arial"/>
                <w:bCs/>
              </w:rPr>
              <w:t>Generators</w:t>
            </w:r>
          </w:p>
          <w:p w14:paraId="7D7B53DB" w14:textId="77777777" w:rsidR="005434CD" w:rsidRDefault="00384CD7" w:rsidP="00384CD7">
            <w:pPr>
              <w:rPr>
                <w:rFonts w:ascii="Arial" w:hAnsi="Arial" w:cs="Arial"/>
                <w:bCs/>
              </w:rPr>
            </w:pPr>
            <w:r w:rsidRPr="008D5331">
              <w:rPr>
                <w:rFonts w:ascii="Arial" w:hAnsi="Arial" w:cs="Arial"/>
                <w:bCs/>
              </w:rPr>
              <w:t>14.5.2</w:t>
            </w:r>
            <w:r w:rsidR="00FB0637">
              <w:rPr>
                <w:rFonts w:ascii="Arial" w:hAnsi="Arial" w:cs="Arial"/>
                <w:bCs/>
              </w:rPr>
              <w:t>,</w:t>
            </w:r>
            <w:r w:rsidRPr="008D5331">
              <w:rPr>
                <w:rFonts w:ascii="Arial" w:hAnsi="Arial" w:cs="Arial"/>
                <w:bCs/>
              </w:rPr>
              <w:t xml:space="preserve"> Retail Entities</w:t>
            </w:r>
            <w:r w:rsidR="006253C9">
              <w:rPr>
                <w:rFonts w:ascii="Arial" w:hAnsi="Arial" w:cs="Arial"/>
                <w:bCs/>
              </w:rPr>
              <w:t xml:space="preserve"> (delete)</w:t>
            </w:r>
          </w:p>
          <w:p w14:paraId="509AB077" w14:textId="625BF964" w:rsidR="00384CD7" w:rsidRDefault="00384CD7" w:rsidP="00384CD7">
            <w:pPr>
              <w:rPr>
                <w:rFonts w:ascii="Arial" w:hAnsi="Arial" w:cs="Arial"/>
                <w:bCs/>
              </w:rPr>
            </w:pPr>
            <w:r w:rsidRPr="008D5331">
              <w:rPr>
                <w:rFonts w:ascii="Arial" w:hAnsi="Arial" w:cs="Arial"/>
                <w:bCs/>
              </w:rPr>
              <w:t>14.5.3</w:t>
            </w:r>
            <w:r w:rsidR="00FB0637">
              <w:rPr>
                <w:rFonts w:ascii="Arial" w:hAnsi="Arial" w:cs="Arial"/>
                <w:bCs/>
              </w:rPr>
              <w:t>,</w:t>
            </w:r>
            <w:r w:rsidRPr="008D5331">
              <w:rPr>
                <w:rFonts w:ascii="Arial" w:hAnsi="Arial" w:cs="Arial"/>
                <w:bCs/>
              </w:rPr>
              <w:t xml:space="preserve"> End-Use Customers</w:t>
            </w:r>
            <w:r w:rsidR="00622662">
              <w:rPr>
                <w:rFonts w:ascii="Arial" w:hAnsi="Arial" w:cs="Arial"/>
                <w:bCs/>
              </w:rPr>
              <w:t xml:space="preserve"> (delete)</w:t>
            </w:r>
          </w:p>
          <w:p w14:paraId="5970A117" w14:textId="59F734CF" w:rsidR="00384CD7" w:rsidRPr="008D5331" w:rsidRDefault="00384CD7" w:rsidP="00384CD7">
            <w:pPr>
              <w:rPr>
                <w:rFonts w:ascii="Arial" w:hAnsi="Arial" w:cs="Arial"/>
                <w:bCs/>
              </w:rPr>
            </w:pPr>
            <w:r>
              <w:rPr>
                <w:rFonts w:ascii="Arial" w:hAnsi="Arial" w:cs="Arial"/>
                <w:bCs/>
              </w:rPr>
              <w:t>14.6</w:t>
            </w:r>
            <w:r w:rsidR="00FB0637">
              <w:rPr>
                <w:rFonts w:ascii="Arial" w:hAnsi="Arial" w:cs="Arial"/>
                <w:bCs/>
              </w:rPr>
              <w:t>,</w:t>
            </w:r>
            <w:r>
              <w:rPr>
                <w:rFonts w:ascii="Arial" w:hAnsi="Arial" w:cs="Arial"/>
                <w:bCs/>
              </w:rPr>
              <w:t xml:space="preserve"> Awarding of Renewable Energy Credits</w:t>
            </w:r>
          </w:p>
          <w:p w14:paraId="5E8CE70E" w14:textId="0CAE92FB" w:rsidR="00384CD7" w:rsidRPr="008D5331" w:rsidRDefault="00384CD7" w:rsidP="00384CD7">
            <w:pPr>
              <w:rPr>
                <w:rFonts w:ascii="Arial" w:hAnsi="Arial" w:cs="Arial"/>
                <w:bCs/>
              </w:rPr>
            </w:pPr>
            <w:r w:rsidRPr="008D5331">
              <w:rPr>
                <w:rFonts w:ascii="Arial" w:hAnsi="Arial" w:cs="Arial"/>
                <w:bCs/>
              </w:rPr>
              <w:t>14.6.2</w:t>
            </w:r>
            <w:r w:rsidR="00FB0637">
              <w:rPr>
                <w:rFonts w:ascii="Arial" w:hAnsi="Arial" w:cs="Arial"/>
                <w:bCs/>
              </w:rPr>
              <w:t>,</w:t>
            </w:r>
            <w:r w:rsidRPr="008D5331">
              <w:rPr>
                <w:rFonts w:ascii="Arial" w:hAnsi="Arial" w:cs="Arial"/>
                <w:bCs/>
              </w:rPr>
              <w:t xml:space="preserve"> Awarding of Compliance Premiums</w:t>
            </w:r>
            <w:r w:rsidR="00622662">
              <w:rPr>
                <w:rFonts w:ascii="Arial" w:hAnsi="Arial" w:cs="Arial"/>
                <w:bCs/>
              </w:rPr>
              <w:t xml:space="preserve"> (delete)</w:t>
            </w:r>
          </w:p>
          <w:p w14:paraId="5E88DC6D" w14:textId="6BEB66A6" w:rsidR="00384CD7" w:rsidRPr="008D5331" w:rsidRDefault="00384CD7" w:rsidP="00384CD7">
            <w:pPr>
              <w:rPr>
                <w:rFonts w:ascii="Arial" w:hAnsi="Arial" w:cs="Arial"/>
                <w:bCs/>
              </w:rPr>
            </w:pPr>
            <w:r w:rsidRPr="00CD1AF4">
              <w:rPr>
                <w:rFonts w:ascii="Arial" w:hAnsi="Arial" w:cs="Arial"/>
                <w:bCs/>
              </w:rPr>
              <w:t>14.7</w:t>
            </w:r>
            <w:r w:rsidR="00FB0637">
              <w:rPr>
                <w:rFonts w:ascii="Arial" w:hAnsi="Arial" w:cs="Arial"/>
                <w:bCs/>
              </w:rPr>
              <w:t>,</w:t>
            </w:r>
            <w:r w:rsidRPr="008D5331">
              <w:rPr>
                <w:rFonts w:ascii="Arial" w:hAnsi="Arial" w:cs="Arial"/>
                <w:bCs/>
              </w:rPr>
              <w:t xml:space="preserve"> </w:t>
            </w:r>
            <w:r w:rsidRPr="00CD1AF4">
              <w:rPr>
                <w:rFonts w:ascii="Arial" w:hAnsi="Arial" w:cs="Arial"/>
                <w:bCs/>
              </w:rPr>
              <w:t xml:space="preserve">Transfer of Renewable Energy Credits </w:t>
            </w:r>
            <w:r w:rsidR="00FB0637">
              <w:rPr>
                <w:rFonts w:ascii="Arial" w:hAnsi="Arial" w:cs="Arial"/>
                <w:bCs/>
              </w:rPr>
              <w:t xml:space="preserve">or Compliance Premiums </w:t>
            </w:r>
            <w:r w:rsidRPr="00CD1AF4">
              <w:rPr>
                <w:rFonts w:ascii="Arial" w:hAnsi="Arial" w:cs="Arial"/>
                <w:bCs/>
              </w:rPr>
              <w:t>Between Parties</w:t>
            </w:r>
          </w:p>
          <w:p w14:paraId="437D215B" w14:textId="420E7888" w:rsidR="00384CD7" w:rsidRPr="008D5331" w:rsidRDefault="00384CD7" w:rsidP="00384CD7">
            <w:pPr>
              <w:rPr>
                <w:rFonts w:ascii="Arial" w:hAnsi="Arial" w:cs="Arial"/>
                <w:bCs/>
              </w:rPr>
            </w:pPr>
            <w:r w:rsidRPr="008D5331">
              <w:rPr>
                <w:rFonts w:ascii="Arial" w:hAnsi="Arial" w:cs="Arial"/>
                <w:bCs/>
              </w:rPr>
              <w:t>14.8</w:t>
            </w:r>
            <w:r w:rsidR="00FB0637">
              <w:rPr>
                <w:rFonts w:ascii="Arial" w:hAnsi="Arial" w:cs="Arial"/>
                <w:bCs/>
              </w:rPr>
              <w:t>,</w:t>
            </w:r>
            <w:r w:rsidRPr="008D5331">
              <w:rPr>
                <w:rFonts w:ascii="Arial" w:hAnsi="Arial" w:cs="Arial"/>
                <w:bCs/>
              </w:rPr>
              <w:t xml:space="preserve"> Renewable Energy Credit Offsets</w:t>
            </w:r>
          </w:p>
          <w:p w14:paraId="32757F25" w14:textId="28D2173D" w:rsidR="00384CD7" w:rsidRPr="008D5331" w:rsidRDefault="00384CD7" w:rsidP="00384CD7">
            <w:pPr>
              <w:rPr>
                <w:rFonts w:ascii="Arial" w:hAnsi="Arial" w:cs="Arial"/>
                <w:bCs/>
              </w:rPr>
            </w:pPr>
            <w:r w:rsidRPr="008D5331">
              <w:rPr>
                <w:rFonts w:ascii="Arial" w:hAnsi="Arial" w:cs="Arial"/>
                <w:bCs/>
              </w:rPr>
              <w:t>14.9</w:t>
            </w:r>
            <w:r w:rsidR="00FB0637">
              <w:rPr>
                <w:rFonts w:ascii="Arial" w:hAnsi="Arial" w:cs="Arial"/>
                <w:bCs/>
              </w:rPr>
              <w:t>,</w:t>
            </w:r>
            <w:r w:rsidRPr="008D5331">
              <w:rPr>
                <w:rFonts w:ascii="Arial" w:hAnsi="Arial" w:cs="Arial"/>
                <w:bCs/>
              </w:rPr>
              <w:t xml:space="preserve"> Allocation of Statewide </w:t>
            </w:r>
            <w:r w:rsidR="00FB0637">
              <w:rPr>
                <w:rFonts w:ascii="Arial" w:hAnsi="Arial" w:cs="Arial"/>
                <w:bCs/>
              </w:rPr>
              <w:t xml:space="preserve">Solar </w:t>
            </w:r>
            <w:r w:rsidRPr="008D5331">
              <w:rPr>
                <w:rFonts w:ascii="Arial" w:hAnsi="Arial" w:cs="Arial"/>
                <w:bCs/>
              </w:rPr>
              <w:t>Renewable Portfolio Standard Requirement Among Retail Entities</w:t>
            </w:r>
          </w:p>
          <w:p w14:paraId="609B752C" w14:textId="262AAFB1" w:rsidR="00384CD7" w:rsidRPr="008D5331" w:rsidRDefault="00384CD7" w:rsidP="00384CD7">
            <w:pPr>
              <w:rPr>
                <w:rFonts w:ascii="Arial" w:hAnsi="Arial" w:cs="Arial"/>
                <w:bCs/>
              </w:rPr>
            </w:pPr>
            <w:r w:rsidRPr="008D5331">
              <w:rPr>
                <w:rFonts w:ascii="Arial" w:hAnsi="Arial" w:cs="Arial"/>
                <w:bCs/>
              </w:rPr>
              <w:t>14.9.1</w:t>
            </w:r>
            <w:r w:rsidR="00FB0637">
              <w:rPr>
                <w:rFonts w:ascii="Arial" w:hAnsi="Arial" w:cs="Arial"/>
                <w:bCs/>
              </w:rPr>
              <w:t>,</w:t>
            </w:r>
            <w:r w:rsidRPr="008D5331">
              <w:rPr>
                <w:rFonts w:ascii="Arial" w:hAnsi="Arial" w:cs="Arial"/>
                <w:bCs/>
              </w:rPr>
              <w:t xml:space="preserve"> Annual Capacity Targets</w:t>
            </w:r>
            <w:r w:rsidR="00622662">
              <w:rPr>
                <w:rFonts w:ascii="Arial" w:hAnsi="Arial" w:cs="Arial"/>
                <w:bCs/>
              </w:rPr>
              <w:t xml:space="preserve"> (delete)</w:t>
            </w:r>
          </w:p>
          <w:p w14:paraId="46EB04CE" w14:textId="66F56153" w:rsidR="00384CD7" w:rsidRPr="008D5331" w:rsidRDefault="00384CD7" w:rsidP="00384CD7">
            <w:pPr>
              <w:rPr>
                <w:rFonts w:ascii="Arial" w:hAnsi="Arial" w:cs="Arial"/>
                <w:bCs/>
              </w:rPr>
            </w:pPr>
            <w:r w:rsidRPr="008D5331">
              <w:rPr>
                <w:rFonts w:ascii="Arial" w:hAnsi="Arial" w:cs="Arial"/>
                <w:bCs/>
              </w:rPr>
              <w:t>14.9.2</w:t>
            </w:r>
            <w:r w:rsidR="00FB0637">
              <w:rPr>
                <w:rFonts w:ascii="Arial" w:hAnsi="Arial" w:cs="Arial"/>
                <w:bCs/>
              </w:rPr>
              <w:t>,</w:t>
            </w:r>
            <w:r w:rsidRPr="008D5331">
              <w:rPr>
                <w:rFonts w:ascii="Arial" w:hAnsi="Arial" w:cs="Arial"/>
                <w:bCs/>
              </w:rPr>
              <w:t xml:space="preserve"> Capacity Conversion Factor</w:t>
            </w:r>
            <w:r w:rsidR="00622662">
              <w:rPr>
                <w:rFonts w:ascii="Arial" w:hAnsi="Arial" w:cs="Arial"/>
                <w:bCs/>
              </w:rPr>
              <w:t xml:space="preserve"> (delete)</w:t>
            </w:r>
          </w:p>
          <w:p w14:paraId="41243B49" w14:textId="34E761C3" w:rsidR="00384CD7" w:rsidRPr="008D5331" w:rsidRDefault="00384CD7" w:rsidP="00384CD7">
            <w:pPr>
              <w:rPr>
                <w:rFonts w:ascii="Arial" w:hAnsi="Arial" w:cs="Arial"/>
                <w:bCs/>
              </w:rPr>
            </w:pPr>
            <w:r w:rsidRPr="008D5331">
              <w:rPr>
                <w:rFonts w:ascii="Arial" w:hAnsi="Arial" w:cs="Arial"/>
                <w:bCs/>
              </w:rPr>
              <w:t>14.9.3</w:t>
            </w:r>
            <w:r w:rsidR="00FB0637">
              <w:rPr>
                <w:rFonts w:ascii="Arial" w:hAnsi="Arial" w:cs="Arial"/>
                <w:bCs/>
              </w:rPr>
              <w:t>,</w:t>
            </w:r>
            <w:r w:rsidRPr="008D5331">
              <w:rPr>
                <w:rFonts w:ascii="Arial" w:hAnsi="Arial" w:cs="Arial"/>
                <w:bCs/>
              </w:rPr>
              <w:t xml:space="preserve"> Statewide </w:t>
            </w:r>
            <w:r w:rsidR="00FB0637">
              <w:rPr>
                <w:rFonts w:ascii="Arial" w:hAnsi="Arial" w:cs="Arial"/>
                <w:bCs/>
              </w:rPr>
              <w:t xml:space="preserve">Solar </w:t>
            </w:r>
            <w:r w:rsidRPr="008D5331">
              <w:rPr>
                <w:rFonts w:ascii="Arial" w:hAnsi="Arial" w:cs="Arial"/>
                <w:bCs/>
              </w:rPr>
              <w:t>Renewable Portfolio Standard Requirement</w:t>
            </w:r>
            <w:r w:rsidR="00622662">
              <w:rPr>
                <w:rFonts w:ascii="Arial" w:hAnsi="Arial" w:cs="Arial"/>
                <w:bCs/>
              </w:rPr>
              <w:t xml:space="preserve"> (delete)</w:t>
            </w:r>
          </w:p>
          <w:p w14:paraId="2603414E" w14:textId="726E0A66" w:rsidR="00384CD7" w:rsidRPr="008D5331" w:rsidRDefault="00384CD7" w:rsidP="00384CD7">
            <w:pPr>
              <w:rPr>
                <w:rFonts w:ascii="Arial" w:hAnsi="Arial" w:cs="Arial"/>
                <w:bCs/>
              </w:rPr>
            </w:pPr>
            <w:r w:rsidRPr="008D5331">
              <w:rPr>
                <w:rFonts w:ascii="Arial" w:hAnsi="Arial" w:cs="Arial"/>
                <w:bCs/>
              </w:rPr>
              <w:t>14.9.3.1</w:t>
            </w:r>
            <w:r w:rsidR="00FB0637">
              <w:rPr>
                <w:rFonts w:ascii="Arial" w:hAnsi="Arial" w:cs="Arial"/>
                <w:bCs/>
              </w:rPr>
              <w:t>,</w:t>
            </w:r>
            <w:r w:rsidRPr="008D5331">
              <w:rPr>
                <w:rFonts w:ascii="Arial" w:hAnsi="Arial" w:cs="Arial"/>
                <w:bCs/>
              </w:rPr>
              <w:t xml:space="preserve"> Preliminary </w:t>
            </w:r>
            <w:r w:rsidR="00FB0637">
              <w:rPr>
                <w:rFonts w:ascii="Arial" w:hAnsi="Arial" w:cs="Arial"/>
                <w:bCs/>
              </w:rPr>
              <w:t xml:space="preserve">Solar </w:t>
            </w:r>
            <w:r w:rsidRPr="008D5331">
              <w:rPr>
                <w:rFonts w:ascii="Arial" w:hAnsi="Arial" w:cs="Arial"/>
                <w:bCs/>
              </w:rPr>
              <w:t>Renewable Portfolio Standard Requirement for Retail Entities</w:t>
            </w:r>
            <w:r w:rsidR="00622662">
              <w:rPr>
                <w:rFonts w:ascii="Arial" w:hAnsi="Arial" w:cs="Arial"/>
                <w:bCs/>
              </w:rPr>
              <w:t xml:space="preserve"> (delete)</w:t>
            </w:r>
          </w:p>
          <w:p w14:paraId="65ED0262" w14:textId="15303AD1" w:rsidR="00384CD7" w:rsidRPr="008D5331" w:rsidRDefault="00384CD7" w:rsidP="00384CD7">
            <w:pPr>
              <w:rPr>
                <w:rFonts w:ascii="Arial" w:hAnsi="Arial" w:cs="Arial"/>
                <w:bCs/>
              </w:rPr>
            </w:pPr>
            <w:r w:rsidRPr="008D5331">
              <w:rPr>
                <w:rFonts w:ascii="Arial" w:hAnsi="Arial" w:cs="Arial"/>
                <w:bCs/>
              </w:rPr>
              <w:t>14.9.4</w:t>
            </w:r>
            <w:r w:rsidR="00FB0637">
              <w:rPr>
                <w:rFonts w:ascii="Arial" w:hAnsi="Arial" w:cs="Arial"/>
                <w:bCs/>
              </w:rPr>
              <w:t>,</w:t>
            </w:r>
            <w:r w:rsidRPr="008D5331">
              <w:rPr>
                <w:rFonts w:ascii="Arial" w:hAnsi="Arial" w:cs="Arial"/>
                <w:bCs/>
              </w:rPr>
              <w:t xml:space="preserve"> Application of Offsets - Adjusted </w:t>
            </w:r>
            <w:r w:rsidR="00FB0637">
              <w:rPr>
                <w:rFonts w:ascii="Arial" w:hAnsi="Arial" w:cs="Arial"/>
                <w:bCs/>
              </w:rPr>
              <w:t xml:space="preserve">Solar </w:t>
            </w:r>
            <w:r w:rsidRPr="008D5331">
              <w:rPr>
                <w:rFonts w:ascii="Arial" w:hAnsi="Arial" w:cs="Arial"/>
                <w:bCs/>
              </w:rPr>
              <w:t>Renewable Portfolio Standard Requirement</w:t>
            </w:r>
            <w:r w:rsidR="00622662">
              <w:rPr>
                <w:rFonts w:ascii="Arial" w:hAnsi="Arial" w:cs="Arial"/>
                <w:bCs/>
              </w:rPr>
              <w:t xml:space="preserve"> (delete)</w:t>
            </w:r>
          </w:p>
          <w:p w14:paraId="50815A85" w14:textId="074DC4AB" w:rsidR="00384CD7" w:rsidRPr="008D5331" w:rsidRDefault="00384CD7" w:rsidP="00384CD7">
            <w:pPr>
              <w:rPr>
                <w:rFonts w:ascii="Arial" w:hAnsi="Arial" w:cs="Arial"/>
                <w:bCs/>
              </w:rPr>
            </w:pPr>
            <w:r w:rsidRPr="008D5331">
              <w:rPr>
                <w:rFonts w:ascii="Arial" w:hAnsi="Arial" w:cs="Arial"/>
                <w:bCs/>
              </w:rPr>
              <w:t>14.9.5</w:t>
            </w:r>
            <w:r w:rsidR="00FB0637">
              <w:rPr>
                <w:rFonts w:ascii="Arial" w:hAnsi="Arial" w:cs="Arial"/>
                <w:bCs/>
              </w:rPr>
              <w:t>,</w:t>
            </w:r>
            <w:r w:rsidRPr="008D5331">
              <w:rPr>
                <w:rFonts w:ascii="Arial" w:hAnsi="Arial" w:cs="Arial"/>
                <w:bCs/>
              </w:rPr>
              <w:t xml:space="preserve"> Final </w:t>
            </w:r>
            <w:r w:rsidR="00FB0637">
              <w:rPr>
                <w:rFonts w:ascii="Arial" w:hAnsi="Arial" w:cs="Arial"/>
                <w:bCs/>
              </w:rPr>
              <w:t xml:space="preserve">Solar </w:t>
            </w:r>
            <w:r w:rsidRPr="008D5331">
              <w:rPr>
                <w:rFonts w:ascii="Arial" w:hAnsi="Arial" w:cs="Arial"/>
                <w:bCs/>
              </w:rPr>
              <w:t>Renewable Portfolio Standard Requirement</w:t>
            </w:r>
            <w:r w:rsidR="00622662">
              <w:rPr>
                <w:rFonts w:ascii="Arial" w:hAnsi="Arial" w:cs="Arial"/>
                <w:bCs/>
              </w:rPr>
              <w:t xml:space="preserve"> (delete)</w:t>
            </w:r>
          </w:p>
          <w:p w14:paraId="0D7A6FE5" w14:textId="72B89A6D" w:rsidR="00384CD7" w:rsidRPr="008D5331" w:rsidRDefault="00384CD7" w:rsidP="00384CD7">
            <w:pPr>
              <w:rPr>
                <w:rFonts w:ascii="Arial" w:hAnsi="Arial" w:cs="Arial"/>
                <w:bCs/>
              </w:rPr>
            </w:pPr>
            <w:r w:rsidRPr="008D5331">
              <w:rPr>
                <w:rFonts w:ascii="Arial" w:hAnsi="Arial" w:cs="Arial"/>
                <w:bCs/>
              </w:rPr>
              <w:lastRenderedPageBreak/>
              <w:t>14.10</w:t>
            </w:r>
            <w:r w:rsidR="00FB0637">
              <w:rPr>
                <w:rFonts w:ascii="Arial" w:hAnsi="Arial" w:cs="Arial"/>
                <w:bCs/>
              </w:rPr>
              <w:t>,</w:t>
            </w:r>
            <w:r w:rsidRPr="008D5331">
              <w:rPr>
                <w:rFonts w:ascii="Arial" w:hAnsi="Arial" w:cs="Arial"/>
                <w:bCs/>
              </w:rPr>
              <w:t xml:space="preserve"> Retiring of Renewable Energy Credits or Compliance Premiums</w:t>
            </w:r>
          </w:p>
          <w:p w14:paraId="2D2353EC" w14:textId="139DFD33" w:rsidR="00384CD7" w:rsidRPr="008D5331" w:rsidRDefault="00384CD7" w:rsidP="00384CD7">
            <w:pPr>
              <w:rPr>
                <w:rFonts w:ascii="Arial" w:hAnsi="Arial" w:cs="Arial"/>
                <w:bCs/>
              </w:rPr>
            </w:pPr>
            <w:r w:rsidRPr="008D5331">
              <w:rPr>
                <w:rFonts w:ascii="Arial" w:hAnsi="Arial" w:cs="Arial"/>
                <w:bCs/>
              </w:rPr>
              <w:t>14.10.1</w:t>
            </w:r>
            <w:r w:rsidR="00FB0637">
              <w:rPr>
                <w:rFonts w:ascii="Arial" w:hAnsi="Arial" w:cs="Arial"/>
                <w:bCs/>
              </w:rPr>
              <w:t>,</w:t>
            </w:r>
            <w:r w:rsidRPr="008D5331">
              <w:rPr>
                <w:rFonts w:ascii="Arial" w:hAnsi="Arial" w:cs="Arial"/>
                <w:bCs/>
              </w:rPr>
              <w:t xml:space="preserve"> Mandatory Retirement</w:t>
            </w:r>
            <w:r w:rsidR="00622662">
              <w:rPr>
                <w:rFonts w:ascii="Arial" w:hAnsi="Arial" w:cs="Arial"/>
                <w:bCs/>
              </w:rPr>
              <w:t xml:space="preserve"> (delete)</w:t>
            </w:r>
          </w:p>
          <w:p w14:paraId="3F575342" w14:textId="0B0CDC15" w:rsidR="00384CD7" w:rsidRPr="008D5331" w:rsidRDefault="00384CD7" w:rsidP="00384CD7">
            <w:pPr>
              <w:rPr>
                <w:rFonts w:ascii="Arial" w:hAnsi="Arial" w:cs="Arial"/>
                <w:bCs/>
              </w:rPr>
            </w:pPr>
            <w:r w:rsidRPr="008D5331">
              <w:rPr>
                <w:rFonts w:ascii="Arial" w:hAnsi="Arial" w:cs="Arial"/>
                <w:bCs/>
              </w:rPr>
              <w:t>14.10.2</w:t>
            </w:r>
            <w:r w:rsidR="00FB0637">
              <w:rPr>
                <w:rFonts w:ascii="Arial" w:hAnsi="Arial" w:cs="Arial"/>
                <w:bCs/>
              </w:rPr>
              <w:t>,</w:t>
            </w:r>
            <w:r w:rsidRPr="008D5331">
              <w:rPr>
                <w:rFonts w:ascii="Arial" w:hAnsi="Arial" w:cs="Arial"/>
                <w:bCs/>
              </w:rPr>
              <w:t xml:space="preserve"> Voluntary Retirement</w:t>
            </w:r>
            <w:r w:rsidR="00622662">
              <w:rPr>
                <w:rFonts w:ascii="Arial" w:hAnsi="Arial" w:cs="Arial"/>
                <w:bCs/>
              </w:rPr>
              <w:t xml:space="preserve"> (delete)</w:t>
            </w:r>
          </w:p>
          <w:p w14:paraId="1421F29B" w14:textId="6C59EBD4" w:rsidR="00384CD7" w:rsidRPr="008D5331" w:rsidRDefault="00384CD7" w:rsidP="00384CD7">
            <w:pPr>
              <w:rPr>
                <w:rFonts w:ascii="Arial" w:hAnsi="Arial" w:cs="Arial"/>
                <w:bCs/>
              </w:rPr>
            </w:pPr>
            <w:r w:rsidRPr="008D5331">
              <w:rPr>
                <w:rFonts w:ascii="Arial" w:hAnsi="Arial" w:cs="Arial"/>
                <w:bCs/>
              </w:rPr>
              <w:t>14.10.3</w:t>
            </w:r>
            <w:r w:rsidR="00FB0637">
              <w:rPr>
                <w:rFonts w:ascii="Arial" w:hAnsi="Arial" w:cs="Arial"/>
                <w:bCs/>
              </w:rPr>
              <w:t>,</w:t>
            </w:r>
            <w:r w:rsidRPr="008D5331">
              <w:rPr>
                <w:rFonts w:ascii="Arial" w:hAnsi="Arial" w:cs="Arial"/>
                <w:bCs/>
              </w:rPr>
              <w:t xml:space="preserve"> Retiring Unused Renewable Energy Credits or Compliance Premiums</w:t>
            </w:r>
            <w:r w:rsidR="00622662">
              <w:rPr>
                <w:rFonts w:ascii="Arial" w:hAnsi="Arial" w:cs="Arial"/>
                <w:bCs/>
              </w:rPr>
              <w:t xml:space="preserve"> (delete)</w:t>
            </w:r>
          </w:p>
          <w:p w14:paraId="7564DFCC" w14:textId="27E0BA5D" w:rsidR="00384CD7" w:rsidRPr="008D5331" w:rsidRDefault="00384CD7" w:rsidP="00384CD7">
            <w:pPr>
              <w:rPr>
                <w:rFonts w:ascii="Arial" w:hAnsi="Arial" w:cs="Arial"/>
                <w:bCs/>
              </w:rPr>
            </w:pPr>
            <w:r w:rsidRPr="008D5331">
              <w:rPr>
                <w:rFonts w:ascii="Arial" w:hAnsi="Arial" w:cs="Arial"/>
                <w:bCs/>
              </w:rPr>
              <w:t>14.11</w:t>
            </w:r>
            <w:r w:rsidR="00FB0637">
              <w:rPr>
                <w:rFonts w:ascii="Arial" w:hAnsi="Arial" w:cs="Arial"/>
                <w:bCs/>
              </w:rPr>
              <w:t>,</w:t>
            </w:r>
            <w:r w:rsidRPr="008D5331">
              <w:rPr>
                <w:rFonts w:ascii="Arial" w:hAnsi="Arial" w:cs="Arial"/>
                <w:bCs/>
              </w:rPr>
              <w:t xml:space="preserve"> Penalties and Enforcement</w:t>
            </w:r>
            <w:r w:rsidR="00622662">
              <w:rPr>
                <w:rFonts w:ascii="Arial" w:hAnsi="Arial" w:cs="Arial"/>
                <w:bCs/>
              </w:rPr>
              <w:t xml:space="preserve"> (delete)</w:t>
            </w:r>
          </w:p>
          <w:p w14:paraId="42095FF3" w14:textId="373FC550" w:rsidR="009D17F0" w:rsidRDefault="00384CD7" w:rsidP="00384CD7">
            <w:pPr>
              <w:pStyle w:val="NormalArial"/>
              <w:rPr>
                <w:rFonts w:cs="Arial"/>
                <w:bCs/>
              </w:rPr>
            </w:pPr>
            <w:r w:rsidRPr="008D5331">
              <w:rPr>
                <w:rFonts w:cs="Arial"/>
                <w:bCs/>
              </w:rPr>
              <w:t>14.12</w:t>
            </w:r>
            <w:r w:rsidR="00FB0637">
              <w:rPr>
                <w:rFonts w:cs="Arial"/>
                <w:bCs/>
              </w:rPr>
              <w:t>,</w:t>
            </w:r>
            <w:r w:rsidRPr="008D5331">
              <w:rPr>
                <w:rFonts w:cs="Arial"/>
                <w:bCs/>
              </w:rPr>
              <w:t xml:space="preserve"> Maintain Public Information</w:t>
            </w:r>
          </w:p>
          <w:p w14:paraId="70CEDA55" w14:textId="14CB5F45" w:rsidR="00384CD7" w:rsidRDefault="00384CD7" w:rsidP="00A0597E">
            <w:pPr>
              <w:pStyle w:val="NormalArial"/>
            </w:pPr>
            <w:r>
              <w:t>14.</w:t>
            </w:r>
            <w:r w:rsidR="00D412D1">
              <w:t>12</w:t>
            </w:r>
            <w:r w:rsidR="00A0597E">
              <w:t>,</w:t>
            </w:r>
            <w:r w:rsidR="00D412D1">
              <w:t xml:space="preserve"> </w:t>
            </w:r>
            <w:r w:rsidR="00F82970">
              <w:t>Third-</w:t>
            </w:r>
            <w:r>
              <w:t>Party Certification Data Fields (</w:t>
            </w:r>
            <w:r w:rsidR="000634D8">
              <w:t>new</w:t>
            </w:r>
            <w:r>
              <w:t>)</w:t>
            </w:r>
          </w:p>
          <w:p w14:paraId="6FEBF576" w14:textId="77777777" w:rsidR="00A0597E" w:rsidRDefault="00A0597E" w:rsidP="00291441">
            <w:pPr>
              <w:pStyle w:val="NormalArial"/>
            </w:pPr>
            <w:r>
              <w:t xml:space="preserve">14.13, </w:t>
            </w:r>
            <w:r w:rsidRPr="00A0597E">
              <w:t>Submit Annual Report to Public Utility Commission of Texas</w:t>
            </w:r>
          </w:p>
          <w:p w14:paraId="0BEE6262" w14:textId="77777777" w:rsidR="00291441" w:rsidRDefault="00291441" w:rsidP="005249D2">
            <w:pPr>
              <w:pStyle w:val="NormalArial"/>
            </w:pPr>
            <w:r>
              <w:t xml:space="preserve">16.7, </w:t>
            </w:r>
            <w:r w:rsidRPr="00291441">
              <w:t>Registration of Renewable Energy Credit Account Holders</w:t>
            </w:r>
          </w:p>
          <w:p w14:paraId="4E824519" w14:textId="77777777" w:rsidR="005249D2" w:rsidRDefault="005249D2" w:rsidP="00584B3F">
            <w:pPr>
              <w:pStyle w:val="NormalArial"/>
            </w:pPr>
            <w:r>
              <w:t xml:space="preserve">21.2, </w:t>
            </w:r>
            <w:r w:rsidRPr="005249D2">
              <w:t>Submission of a Nodal Protocol Revision Request or System Change Request</w:t>
            </w:r>
          </w:p>
          <w:p w14:paraId="4E5AA015" w14:textId="3EE56E80" w:rsidR="00584B3F" w:rsidRDefault="002546E6" w:rsidP="00092BF6">
            <w:pPr>
              <w:pStyle w:val="NormalArial"/>
            </w:pPr>
            <w:r>
              <w:t xml:space="preserve">Section </w:t>
            </w:r>
            <w:r w:rsidR="00584B3F">
              <w:t xml:space="preserve">22, Attachment A, </w:t>
            </w:r>
            <w:r w:rsidR="00584B3F" w:rsidRPr="00584B3F">
              <w:t>Standard Form Market Participant Agreement</w:t>
            </w:r>
          </w:p>
          <w:p w14:paraId="3356516F" w14:textId="4851AFC9" w:rsidR="00092BF6" w:rsidRPr="00FB509B" w:rsidRDefault="002546E6" w:rsidP="00092BF6">
            <w:pPr>
              <w:pStyle w:val="NormalArial"/>
              <w:spacing w:after="120"/>
            </w:pPr>
            <w:r>
              <w:t xml:space="preserve">Section </w:t>
            </w:r>
            <w:r w:rsidR="00092BF6">
              <w:t xml:space="preserve">22, Attachment C, </w:t>
            </w:r>
            <w:r w:rsidR="00092BF6" w:rsidRPr="00092BF6">
              <w:t>Amendment to Standard Form Market Participant Agreement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340B6">
            <w:pPr>
              <w:pStyle w:val="Header"/>
              <w:spacing w:before="120" w:after="120"/>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FE8511D" w14:textId="22F770FA" w:rsidR="005000FF" w:rsidRDefault="005000FF" w:rsidP="000067C1">
            <w:pPr>
              <w:pStyle w:val="NormalArial"/>
              <w:spacing w:before="120"/>
            </w:pPr>
            <w:r w:rsidRPr="005000FF">
              <w:t>Commercial Operations Market Guide Revision Request (COPMGRR)</w:t>
            </w:r>
            <w:r>
              <w:t xml:space="preserve"> </w:t>
            </w:r>
            <w:r w:rsidR="008774C5">
              <w:t>051</w:t>
            </w:r>
            <w:r w:rsidRPr="005000FF">
              <w:t>, Related to NPRR</w:t>
            </w:r>
            <w:r w:rsidR="008774C5">
              <w:t>1264</w:t>
            </w:r>
            <w:r w:rsidRPr="005000FF">
              <w:t>, Creation of a New Energy Attribute Certificate Program</w:t>
            </w:r>
          </w:p>
          <w:p w14:paraId="073A8EBA" w14:textId="2A9DBECB" w:rsidR="000067C1" w:rsidRDefault="000067C1" w:rsidP="000067C1">
            <w:pPr>
              <w:pStyle w:val="NormalArial"/>
              <w:spacing w:before="120"/>
            </w:pPr>
            <w:r w:rsidRPr="00E70D96">
              <w:t>Nodal Operating Guide Revision Request (NOGRR)</w:t>
            </w:r>
            <w:r>
              <w:t xml:space="preserve"> </w:t>
            </w:r>
            <w:r w:rsidR="008774C5">
              <w:t>273</w:t>
            </w:r>
            <w:r>
              <w:t xml:space="preserve">, </w:t>
            </w:r>
            <w:r w:rsidRPr="00E70D96">
              <w:t>Related to NPRR</w:t>
            </w:r>
            <w:r w:rsidR="008774C5">
              <w:t>1264</w:t>
            </w:r>
            <w:r w:rsidRPr="00E70D96">
              <w:t>, Creation of a New Energy Attribute Certificate Program</w:t>
            </w:r>
          </w:p>
          <w:p w14:paraId="6C8219AF" w14:textId="7B1F68D8" w:rsidR="000067C1" w:rsidRDefault="000067C1" w:rsidP="000067C1">
            <w:pPr>
              <w:pStyle w:val="NormalArial"/>
              <w:spacing w:before="120"/>
            </w:pPr>
            <w:r>
              <w:t xml:space="preserve">Planning Guide Revision Request (PGRR) </w:t>
            </w:r>
            <w:r w:rsidR="008774C5">
              <w:t>123</w:t>
            </w:r>
            <w:r>
              <w:t xml:space="preserve">, </w:t>
            </w:r>
            <w:r w:rsidRPr="00E70D96">
              <w:t>Related to NPRR</w:t>
            </w:r>
            <w:r w:rsidR="008774C5">
              <w:t>1264</w:t>
            </w:r>
            <w:r w:rsidRPr="00E70D96">
              <w:t>, Creation of a New Energy Attribute Certificate Program</w:t>
            </w:r>
          </w:p>
          <w:p w14:paraId="56203D8B" w14:textId="435323CE" w:rsidR="000067C1" w:rsidRDefault="000067C1" w:rsidP="000067C1">
            <w:pPr>
              <w:pStyle w:val="NormalArial"/>
              <w:spacing w:before="120"/>
            </w:pPr>
            <w:r w:rsidRPr="00E70D96">
              <w:t>Resource Registration Glossary Revision Request (RRGRR)</w:t>
            </w:r>
            <w:r>
              <w:t xml:space="preserve"> </w:t>
            </w:r>
            <w:r w:rsidR="008774C5">
              <w:t>038</w:t>
            </w:r>
            <w:r>
              <w:t xml:space="preserve">, </w:t>
            </w:r>
            <w:r w:rsidRPr="00E70D96">
              <w:t>Related to NPRR</w:t>
            </w:r>
            <w:r w:rsidR="008774C5">
              <w:t>1264</w:t>
            </w:r>
            <w:r w:rsidRPr="00E70D96">
              <w:t>, Creation of a New Energy Attribute Certificate Program</w:t>
            </w:r>
          </w:p>
          <w:p w14:paraId="2DE5D7C9" w14:textId="57CACDE3" w:rsidR="000067C1" w:rsidRDefault="000067C1" w:rsidP="000067C1">
            <w:pPr>
              <w:pStyle w:val="NormalArial"/>
              <w:spacing w:before="120"/>
            </w:pPr>
            <w:r>
              <w:t xml:space="preserve">Retail Market Guide Revision Request (RMGRR) </w:t>
            </w:r>
            <w:r w:rsidR="008774C5">
              <w:t>182</w:t>
            </w:r>
            <w:r w:rsidRPr="000C6AEA">
              <w:t>, Related to NPRR</w:t>
            </w:r>
            <w:r w:rsidR="008774C5">
              <w:t>1264</w:t>
            </w:r>
            <w:r w:rsidRPr="000C6AEA">
              <w:t>, Creation of a New Energy Attribute Certificate Program</w:t>
            </w:r>
          </w:p>
          <w:p w14:paraId="65940F23" w14:textId="14EE7D4A" w:rsidR="000067C1" w:rsidRDefault="000067C1" w:rsidP="000067C1">
            <w:pPr>
              <w:pStyle w:val="NormalArial"/>
              <w:spacing w:before="120"/>
            </w:pPr>
            <w:r w:rsidRPr="00E70D96">
              <w:t>Settlement Metering Operating Guide Revision Request (SMOGRR)</w:t>
            </w:r>
            <w:r>
              <w:t xml:space="preserve"> </w:t>
            </w:r>
            <w:r w:rsidR="008774C5">
              <w:t>031</w:t>
            </w:r>
            <w:r w:rsidRPr="00E70D96">
              <w:t>, Related to NPRR</w:t>
            </w:r>
            <w:r w:rsidR="008774C5">
              <w:t>1264</w:t>
            </w:r>
            <w:r w:rsidRPr="00E70D96">
              <w:t>, Creation of a New Energy Attribute Certificate Program</w:t>
            </w:r>
          </w:p>
          <w:p w14:paraId="5D9AA7D2" w14:textId="2E09F3E2" w:rsidR="00C9766A" w:rsidRPr="00FB509B" w:rsidRDefault="000067C1" w:rsidP="000067C1">
            <w:pPr>
              <w:pStyle w:val="NormalArial"/>
              <w:spacing w:before="120" w:after="120"/>
            </w:pPr>
            <w:r w:rsidRPr="00E70D96">
              <w:t>Verifiable Cost Manual Revision Request (VCMRR)</w:t>
            </w:r>
            <w:r>
              <w:t xml:space="preserve"> </w:t>
            </w:r>
            <w:r w:rsidR="008774C5">
              <w:t>043</w:t>
            </w:r>
            <w:r w:rsidRPr="00E70D96">
              <w:t>, Related to NPRR</w:t>
            </w:r>
            <w:r w:rsidR="008774C5">
              <w:t>1264</w:t>
            </w:r>
            <w:r w:rsidRPr="00E70D96">
              <w:t>, Creation of a New Energy Attribute Certificate Program</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BF78FE5" w14:textId="0E72A5B2" w:rsidR="00384CD7" w:rsidRDefault="00384CD7" w:rsidP="00384CD7">
            <w:pPr>
              <w:pStyle w:val="NormalArial"/>
              <w:spacing w:before="120" w:after="120"/>
            </w:pPr>
            <w:r>
              <w:t xml:space="preserve">This </w:t>
            </w:r>
            <w:r w:rsidR="001577AF">
              <w:t xml:space="preserve">Nodal Protocol Revision Request (NPRR) </w:t>
            </w:r>
            <w:r>
              <w:t>introduces the concept of Energy Attribute Certificates</w:t>
            </w:r>
            <w:r w:rsidR="001577AF">
              <w:t xml:space="preserve"> (EACs)</w:t>
            </w:r>
            <w:r>
              <w:t xml:space="preserve"> and makes </w:t>
            </w:r>
            <w:r w:rsidR="001577AF">
              <w:t>Renewable Energy Certificates (</w:t>
            </w:r>
            <w:r>
              <w:t>RECs</w:t>
            </w:r>
            <w:r w:rsidR="001577AF">
              <w:t>)</w:t>
            </w:r>
            <w:r>
              <w:t xml:space="preserve"> a subcategory of EACs. </w:t>
            </w:r>
            <w:r w:rsidR="001577AF">
              <w:t xml:space="preserve"> </w:t>
            </w:r>
            <w:r>
              <w:t>EACs can be earned by any generator, regardless of fuel type.</w:t>
            </w:r>
          </w:p>
          <w:p w14:paraId="63583D20" w14:textId="7EE828E6" w:rsidR="00384CD7" w:rsidRDefault="00384CD7" w:rsidP="00384CD7">
            <w:pPr>
              <w:pStyle w:val="NormalArial"/>
              <w:spacing w:before="120" w:after="120"/>
            </w:pPr>
            <w:r>
              <w:t xml:space="preserve">By introducing EACs, this </w:t>
            </w:r>
            <w:r w:rsidR="001577AF">
              <w:t xml:space="preserve">NPRR </w:t>
            </w:r>
            <w:r>
              <w:t>also allow</w:t>
            </w:r>
            <w:r w:rsidR="001577AF">
              <w:t>s</w:t>
            </w:r>
            <w:r>
              <w:t xml:space="preserve"> all generators, such as energy storage generators, nuclear generators, or other generators </w:t>
            </w:r>
            <w:r>
              <w:lastRenderedPageBreak/>
              <w:t xml:space="preserve">to participate in the program, and add specificity to their attributes so buyers and sellers know what they are transacting. </w:t>
            </w:r>
          </w:p>
          <w:p w14:paraId="4B2DD4E8" w14:textId="626A4C75" w:rsidR="00384CD7" w:rsidRDefault="006C7FE8" w:rsidP="00384CD7">
            <w:pPr>
              <w:pStyle w:val="NormalArial"/>
              <w:spacing w:before="120" w:after="120"/>
            </w:pPr>
            <w:r>
              <w:t>To</w:t>
            </w:r>
            <w:r w:rsidR="00384CD7">
              <w:t xml:space="preserve"> add value to the EAC program, this </w:t>
            </w:r>
            <w:r w:rsidR="001577AF">
              <w:t xml:space="preserve">NPRR </w:t>
            </w:r>
            <w:r w:rsidR="00384CD7">
              <w:t xml:space="preserve">creates a new category of participants – </w:t>
            </w:r>
            <w:r w:rsidR="001577AF">
              <w:t>third-</w:t>
            </w:r>
            <w:r w:rsidR="00384CD7">
              <w:t xml:space="preserve">party certification programs.  EAC Account Holders may use these third parties to provide documentation to ERCOT and other </w:t>
            </w:r>
            <w:r w:rsidR="001577AF">
              <w:t xml:space="preserve">Market Participants </w:t>
            </w:r>
            <w:r w:rsidR="00384CD7">
              <w:t>about how they charged energy storage devices, provided fuel for generator</w:t>
            </w:r>
            <w:r w:rsidR="005434CD">
              <w:t>s</w:t>
            </w:r>
            <w:r w:rsidR="00384CD7">
              <w:t>, or met certain operational characteristics to be determined by Market Participants</w:t>
            </w:r>
            <w:r w:rsidR="001577AF">
              <w:t>.</w:t>
            </w:r>
          </w:p>
          <w:p w14:paraId="384DB1C8" w14:textId="2E59EA2A" w:rsidR="00384CD7" w:rsidRDefault="001577AF" w:rsidP="00384CD7">
            <w:pPr>
              <w:pStyle w:val="NormalArial"/>
              <w:spacing w:before="120" w:after="120"/>
            </w:pPr>
            <w:r>
              <w:t xml:space="preserve">This NPRR </w:t>
            </w:r>
            <w:r w:rsidR="00384CD7">
              <w:t xml:space="preserve">also allows ERCOT to allow a </w:t>
            </w:r>
            <w:r>
              <w:t>third-</w:t>
            </w:r>
            <w:r w:rsidR="00384CD7">
              <w:t xml:space="preserve">party </w:t>
            </w:r>
            <w:r w:rsidR="00823D3B">
              <w:t>administrator</w:t>
            </w:r>
            <w:r w:rsidR="00384CD7">
              <w:t xml:space="preserve"> to administer the program.</w:t>
            </w:r>
          </w:p>
          <w:p w14:paraId="6A00AE95" w14:textId="4A4A2439" w:rsidR="009D17F0" w:rsidRPr="00FB509B" w:rsidRDefault="00384CD7" w:rsidP="00384CD7">
            <w:pPr>
              <w:pStyle w:val="NormalArial"/>
              <w:spacing w:before="120" w:after="120"/>
            </w:pPr>
            <w:r>
              <w:t xml:space="preserve">Finally, this NPRR adds a </w:t>
            </w:r>
            <w:r w:rsidR="00580515">
              <w:t xml:space="preserve">robust </w:t>
            </w:r>
            <w:r>
              <w:t>programmatic interface to EAC trading</w:t>
            </w:r>
            <w:r w:rsidR="00580515">
              <w:t xml:space="preserve"> and accounting.</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3FB4CB61" w:rsidR="00555554" w:rsidRDefault="008774C5" w:rsidP="00555554">
            <w:pPr>
              <w:pStyle w:val="NormalArial"/>
              <w:tabs>
                <w:tab w:val="left" w:pos="432"/>
              </w:tabs>
              <w:spacing w:before="120"/>
              <w:ind w:left="432" w:hanging="432"/>
              <w:rPr>
                <w:rFonts w:cs="Arial"/>
                <w:color w:val="000000"/>
              </w:rPr>
            </w:pPr>
            <w:r>
              <w:rPr>
                <w:noProof/>
              </w:rPr>
              <w:pict w14:anchorId="773B2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2pt;height:15.6pt;mso-width-percent:0;mso-height-percent:0;mso-width-percent:0;mso-height-percent:0">
                  <v:imagedata r:id="rId8" o:title=""/>
                </v:shape>
              </w:pict>
            </w:r>
            <w:r w:rsidR="00555554" w:rsidRPr="006629C8">
              <w:t xml:space="preserve">  </w:t>
            </w:r>
            <w:r w:rsidR="002C7A5E">
              <w:fldChar w:fldCharType="begin"/>
            </w:r>
            <w:r w:rsidR="002C7A5E">
              <w:instrText>HYPERLINK "https://www.ercot.com/files/docs/2023/08/25/ERCOT-Strategic-Plan-2024-2028.pdf"</w:instrText>
            </w:r>
            <w:r w:rsidR="002C7A5E">
              <w:fldChar w:fldCharType="separate"/>
            </w:r>
            <w:r w:rsidR="00555554" w:rsidRPr="00BD53C5">
              <w:rPr>
                <w:rStyle w:val="Hyperlink"/>
                <w:rFonts w:cs="Arial"/>
              </w:rPr>
              <w:t>Strategic Plan</w:t>
            </w:r>
            <w:r w:rsidR="002C7A5E">
              <w:rPr>
                <w:rStyle w:val="Hyperlink"/>
                <w:rFonts w:cs="Arial"/>
              </w:rPr>
              <w:fldChar w:fldCharType="end"/>
            </w:r>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4241E8A" w:rsidR="00555554" w:rsidRPr="00BD53C5" w:rsidRDefault="008774C5" w:rsidP="00555554">
            <w:pPr>
              <w:pStyle w:val="NormalArial"/>
              <w:tabs>
                <w:tab w:val="left" w:pos="432"/>
              </w:tabs>
              <w:spacing w:before="120"/>
              <w:ind w:left="432" w:hanging="432"/>
              <w:rPr>
                <w:rFonts w:cs="Arial"/>
                <w:color w:val="000000"/>
              </w:rPr>
            </w:pPr>
            <w:r>
              <w:rPr>
                <w:noProof/>
              </w:rPr>
              <w:pict w14:anchorId="53089736">
                <v:shape id="_x0000_i1026" type="#_x0000_t75" alt="" style="width:16.2pt;height:15.6pt;mso-width-percent:0;mso-height-percent:0;mso-width-percent:0;mso-height-percent:0">
                  <v:imagedata r:id="rId9" o:title=""/>
                </v:shape>
              </w:pict>
            </w:r>
            <w:r w:rsidR="00555554" w:rsidRPr="00CD242D">
              <w:t xml:space="preserve">  </w:t>
            </w:r>
            <w:r w:rsidR="002C7A5E">
              <w:fldChar w:fldCharType="begin"/>
            </w:r>
            <w:r w:rsidR="002C7A5E">
              <w:instrText>HYPERLINK "https://www.ercot.com/files/docs/2023/08/25/ERCOT-Strategic-Plan-2024-2028.pdf"</w:instrText>
            </w:r>
            <w:r w:rsidR="002C7A5E">
              <w:fldChar w:fldCharType="separate"/>
            </w:r>
            <w:r w:rsidR="00555554" w:rsidRPr="00BD53C5">
              <w:rPr>
                <w:rStyle w:val="Hyperlink"/>
                <w:rFonts w:cs="Arial"/>
              </w:rPr>
              <w:t>Strategic Plan</w:t>
            </w:r>
            <w:r w:rsidR="002C7A5E">
              <w:rPr>
                <w:rStyle w:val="Hyperlink"/>
                <w:rFonts w:cs="Arial"/>
              </w:rPr>
              <w:fldChar w:fldCharType="end"/>
            </w:r>
            <w:r w:rsidR="00555554">
              <w:rPr>
                <w:rFonts w:cs="Arial"/>
                <w:color w:val="000000"/>
              </w:rPr>
              <w:t xml:space="preserve"> Objective 2 </w:t>
            </w:r>
            <w:r w:rsidR="001D3AA3">
              <w:rPr>
                <w:rFonts w:cs="Arial"/>
                <w:color w:val="000000"/>
              </w:rPr>
              <w:t>–</w:t>
            </w:r>
            <w:r w:rsidR="00555554">
              <w:rPr>
                <w:rFonts w:cs="Arial"/>
                <w:color w:val="000000"/>
              </w:rPr>
              <w:t xml:space="preserve">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527A92BC" w:rsidR="00555554" w:rsidRPr="00BD53C5" w:rsidRDefault="008774C5" w:rsidP="00555554">
            <w:pPr>
              <w:pStyle w:val="NormalArial"/>
              <w:spacing w:before="120"/>
              <w:ind w:left="432" w:hanging="432"/>
              <w:rPr>
                <w:rFonts w:cs="Arial"/>
                <w:color w:val="000000"/>
              </w:rPr>
            </w:pPr>
            <w:r>
              <w:rPr>
                <w:noProof/>
              </w:rPr>
              <w:pict w14:anchorId="579F3B96">
                <v:shape id="_x0000_i1027" type="#_x0000_t75" alt="" style="width:16.2pt;height:15.6pt;mso-width-percent:0;mso-height-percent:0;mso-width-percent:0;mso-height-percent:0">
                  <v:imagedata r:id="rId8" o:title=""/>
                </v:shape>
              </w:pict>
            </w:r>
            <w:r w:rsidR="00555554" w:rsidRPr="006629C8">
              <w:t xml:space="preserve">  </w:t>
            </w:r>
            <w:r w:rsidR="002C7A5E">
              <w:fldChar w:fldCharType="begin"/>
            </w:r>
            <w:r w:rsidR="002C7A5E">
              <w:instrText>HYPERLINK "https://www.ercot.com/files/docs/2023/08/25/ERCOT-Strategic-Plan-2024-2028.pdf"</w:instrText>
            </w:r>
            <w:r w:rsidR="002C7A5E">
              <w:fldChar w:fldCharType="separate"/>
            </w:r>
            <w:r w:rsidR="00555554" w:rsidRPr="00BD53C5">
              <w:rPr>
                <w:rStyle w:val="Hyperlink"/>
                <w:rFonts w:cs="Arial"/>
              </w:rPr>
              <w:t>Strategic Plan</w:t>
            </w:r>
            <w:r w:rsidR="002C7A5E">
              <w:rPr>
                <w:rStyle w:val="Hyperlink"/>
                <w:rFonts w:cs="Arial"/>
              </w:rPr>
              <w:fldChar w:fldCharType="end"/>
            </w:r>
            <w:r w:rsidR="00555554">
              <w:rPr>
                <w:rFonts w:cs="Arial"/>
                <w:color w:val="000000"/>
              </w:rPr>
              <w:t xml:space="preserve"> Objective 3 </w:t>
            </w:r>
            <w:r w:rsidR="001D3AA3">
              <w:rPr>
                <w:rFonts w:cs="Arial"/>
                <w:color w:val="000000"/>
              </w:rPr>
              <w:t>–</w:t>
            </w:r>
            <w:r w:rsidR="00555554">
              <w:rPr>
                <w:rFonts w:cs="Arial"/>
                <w:color w:val="000000"/>
              </w:rPr>
              <w:t xml:space="preserve">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9F021F2" w:rsidR="00E71C39" w:rsidRDefault="008774C5" w:rsidP="00E71C39">
            <w:pPr>
              <w:pStyle w:val="NormalArial"/>
              <w:spacing w:before="120"/>
              <w:rPr>
                <w:iCs/>
                <w:kern w:val="24"/>
              </w:rPr>
            </w:pPr>
            <w:r>
              <w:rPr>
                <w:noProof/>
              </w:rPr>
              <w:pict w14:anchorId="001251B4">
                <v:shape id="_x0000_i1028" type="#_x0000_t75" alt="" style="width:16.2pt;height:15.6pt;mso-width-percent:0;mso-height-percent:0;mso-width-percent:0;mso-height-percent:0">
                  <v:imagedata r:id="rId8" o:title=""/>
                </v:shape>
              </w:pict>
            </w:r>
            <w:r w:rsidR="00E71C39" w:rsidRPr="006629C8">
              <w:t xml:space="preserve">  </w:t>
            </w:r>
            <w:r w:rsidR="00ED3965" w:rsidRPr="00344591">
              <w:rPr>
                <w:iCs/>
                <w:kern w:val="24"/>
              </w:rPr>
              <w:t>General system and/or process improvement(s)</w:t>
            </w:r>
          </w:p>
          <w:p w14:paraId="17096D73" w14:textId="38C0B80A" w:rsidR="00E71C39" w:rsidRDefault="008774C5" w:rsidP="00E71C39">
            <w:pPr>
              <w:pStyle w:val="NormalArial"/>
              <w:spacing w:before="120"/>
              <w:rPr>
                <w:iCs/>
                <w:kern w:val="24"/>
              </w:rPr>
            </w:pPr>
            <w:r>
              <w:rPr>
                <w:noProof/>
              </w:rPr>
              <w:pict w14:anchorId="6E835F4E">
                <v:shape id="_x0000_i1029" type="#_x0000_t75" alt="" style="width:16.2pt;height:15.6pt;mso-width-percent:0;mso-height-percent:0;mso-width-percent:0;mso-height-percent:0">
                  <v:imagedata r:id="rId8" o:title=""/>
                </v:shape>
              </w:pict>
            </w:r>
            <w:r w:rsidR="00E71C39" w:rsidRPr="006629C8">
              <w:t xml:space="preserve">  </w:t>
            </w:r>
            <w:r w:rsidR="00E71C39">
              <w:rPr>
                <w:iCs/>
                <w:kern w:val="24"/>
              </w:rPr>
              <w:t>Regulatory requirements</w:t>
            </w:r>
          </w:p>
          <w:p w14:paraId="5FB89AD5" w14:textId="2B1EA28B" w:rsidR="00E71C39" w:rsidRPr="00CD242D" w:rsidRDefault="008774C5" w:rsidP="00E71C39">
            <w:pPr>
              <w:pStyle w:val="NormalArial"/>
              <w:spacing w:before="120"/>
              <w:rPr>
                <w:rFonts w:cs="Arial"/>
                <w:color w:val="000000"/>
              </w:rPr>
            </w:pPr>
            <w:r>
              <w:rPr>
                <w:noProof/>
              </w:rPr>
              <w:pict w14:anchorId="093E3796">
                <v:shape id="_x0000_i1030" type="#_x0000_t75" alt="" style="width:16.2pt;height:15.6pt;mso-width-percent:0;mso-height-percent:0;mso-width-percent:0;mso-height-percent:0">
                  <v:imagedata r:id="rId8"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6326337D" w14:textId="26222336" w:rsidR="0026330E" w:rsidRDefault="0026330E" w:rsidP="00625E5D">
            <w:pPr>
              <w:pStyle w:val="NormalArial"/>
              <w:spacing w:before="120" w:after="120"/>
            </w:pPr>
            <w:r>
              <w:t xml:space="preserve">Following the passage of House Bill 1500, the market for RECs will be voluntary after the expiration of the Solar Renewable Portfolio Standard (SRPS).  </w:t>
            </w:r>
            <w:r w:rsidRPr="00BB16D4">
              <w:t>P.U.C. S</w:t>
            </w:r>
            <w:r w:rsidRPr="00BB16D4">
              <w:rPr>
                <w:sz w:val="20"/>
                <w:szCs w:val="20"/>
              </w:rPr>
              <w:t>UBST</w:t>
            </w:r>
            <w:r w:rsidRPr="00BB16D4">
              <w:t xml:space="preserve">. R. </w:t>
            </w:r>
            <w:r>
              <w:t xml:space="preserve">25.173, </w:t>
            </w:r>
            <w:r w:rsidRPr="00BB16D4">
              <w:t>Renewable Energy Credit Program</w:t>
            </w:r>
            <w:r>
              <w:t>,</w:t>
            </w:r>
            <w:r w:rsidRPr="00BB16D4">
              <w:t xml:space="preserve"> </w:t>
            </w:r>
            <w:r>
              <w:t>allows ERCOT to add additional attributes to Renewable Energy Certificates.  This NPRR implements that allowance.</w:t>
            </w:r>
          </w:p>
          <w:p w14:paraId="4894FC9F" w14:textId="008FB64C" w:rsidR="00625E5D" w:rsidRDefault="001577AF" w:rsidP="00625E5D">
            <w:pPr>
              <w:pStyle w:val="NormalArial"/>
              <w:spacing w:before="120" w:after="120"/>
            </w:pPr>
            <w:r>
              <w:t>This NPRR</w:t>
            </w:r>
            <w:r w:rsidR="00384CD7">
              <w:t xml:space="preserve"> allow</w:t>
            </w:r>
            <w:r>
              <w:t>s</w:t>
            </w:r>
            <w:r w:rsidR="00384CD7">
              <w:t xml:space="preserve"> the competitive market to align with national and international incentive requirements and allow</w:t>
            </w:r>
            <w:r w:rsidR="009C784F">
              <w:t>s</w:t>
            </w:r>
            <w:r w:rsidR="00384CD7">
              <w:t xml:space="preserve"> consumers to voluntarily firm clean power they purchase with batteries</w:t>
            </w:r>
            <w:r w:rsidR="00580515">
              <w:t>, nuclear, other sources</w:t>
            </w:r>
            <w:r w:rsidR="00384CD7">
              <w:t xml:space="preserve">. </w:t>
            </w:r>
            <w:r>
              <w:t xml:space="preserve"> </w:t>
            </w:r>
            <w:r w:rsidR="00384CD7">
              <w:t xml:space="preserve">This will provide a new revenue source for </w:t>
            </w:r>
            <w:r w:rsidR="00384CD7">
              <w:lastRenderedPageBreak/>
              <w:t>generators and enable additional innovation in retail product offerings.</w:t>
            </w:r>
          </w:p>
          <w:p w14:paraId="313E5647" w14:textId="7979E6A6" w:rsidR="0026330E" w:rsidRPr="00625E5D" w:rsidRDefault="0026330E" w:rsidP="00625E5D">
            <w:pPr>
              <w:pStyle w:val="NormalArial"/>
              <w:spacing w:before="120" w:after="120"/>
              <w:rPr>
                <w:iCs/>
                <w:kern w:val="24"/>
              </w:rPr>
            </w:pPr>
            <w:r>
              <w:t>After the passage of this NPRR, EACs will only be worth what buyers and sellers determine to be a mutually agreeable, fair price.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13C8218" w:rsidR="009A3772" w:rsidRDefault="00E862F1">
            <w:pPr>
              <w:pStyle w:val="NormalArial"/>
            </w:pPr>
            <w:r>
              <w:t>Bryn Baker; Eric Goff</w:t>
            </w:r>
          </w:p>
        </w:tc>
      </w:tr>
      <w:tr w:rsidR="00E862F1" w14:paraId="7FB64D61" w14:textId="77777777" w:rsidTr="00D176CF">
        <w:trPr>
          <w:cantSplit/>
          <w:trHeight w:val="432"/>
        </w:trPr>
        <w:tc>
          <w:tcPr>
            <w:tcW w:w="2880" w:type="dxa"/>
            <w:shd w:val="clear" w:color="auto" w:fill="FFFFFF"/>
            <w:vAlign w:val="center"/>
          </w:tcPr>
          <w:p w14:paraId="4FB458EB" w14:textId="77777777" w:rsidR="00E862F1" w:rsidRPr="00B93CA0" w:rsidRDefault="00E862F1" w:rsidP="00E862F1">
            <w:pPr>
              <w:pStyle w:val="Header"/>
              <w:rPr>
                <w:bCs w:val="0"/>
              </w:rPr>
            </w:pPr>
            <w:r w:rsidRPr="00B93CA0">
              <w:rPr>
                <w:bCs w:val="0"/>
              </w:rPr>
              <w:t>E-mail Address</w:t>
            </w:r>
          </w:p>
        </w:tc>
        <w:tc>
          <w:tcPr>
            <w:tcW w:w="7560" w:type="dxa"/>
            <w:vAlign w:val="center"/>
          </w:tcPr>
          <w:p w14:paraId="54C409BC" w14:textId="021151C0" w:rsidR="00E862F1" w:rsidRDefault="002C7A5E" w:rsidP="00E862F1">
            <w:pPr>
              <w:pStyle w:val="NormalArial"/>
            </w:pPr>
            <w:r>
              <w:fldChar w:fldCharType="begin"/>
            </w:r>
            <w:r>
              <w:instrText>HYPERLINK "mailto:bbaker@cebuyers.org"</w:instrText>
            </w:r>
            <w:r>
              <w:fldChar w:fldCharType="separate"/>
            </w:r>
            <w:r w:rsidR="00E862F1" w:rsidRPr="00237A1B">
              <w:rPr>
                <w:rStyle w:val="Hyperlink"/>
              </w:rPr>
              <w:t>bbaker@cebuyers.org</w:t>
            </w:r>
            <w:r>
              <w:rPr>
                <w:rStyle w:val="Hyperlink"/>
              </w:rPr>
              <w:fldChar w:fldCharType="end"/>
            </w:r>
            <w:r w:rsidR="00E862F1">
              <w:t xml:space="preserve">; </w:t>
            </w:r>
            <w:r>
              <w:fldChar w:fldCharType="begin"/>
            </w:r>
            <w:r>
              <w:instrText>HYPERLINK "mailto:eric@goffpolicy.com"</w:instrText>
            </w:r>
            <w:r>
              <w:fldChar w:fldCharType="separate"/>
            </w:r>
            <w:r w:rsidR="00A53261" w:rsidRPr="00C56238">
              <w:rPr>
                <w:rStyle w:val="Hyperlink"/>
              </w:rPr>
              <w:t>eric@goffpolicy.com</w:t>
            </w:r>
            <w:r>
              <w:rPr>
                <w:rStyle w:val="Hyperlink"/>
              </w:rPr>
              <w:fldChar w:fldCharType="end"/>
            </w:r>
            <w:r w:rsidR="00A53261">
              <w:t xml:space="preserve"> </w:t>
            </w:r>
          </w:p>
        </w:tc>
      </w:tr>
      <w:tr w:rsidR="00E862F1" w14:paraId="343A715E" w14:textId="77777777" w:rsidTr="00D176CF">
        <w:trPr>
          <w:cantSplit/>
          <w:trHeight w:val="432"/>
        </w:trPr>
        <w:tc>
          <w:tcPr>
            <w:tcW w:w="2880" w:type="dxa"/>
            <w:shd w:val="clear" w:color="auto" w:fill="FFFFFF"/>
            <w:vAlign w:val="center"/>
          </w:tcPr>
          <w:p w14:paraId="0FC38B83" w14:textId="77777777" w:rsidR="00E862F1" w:rsidRPr="00B93CA0" w:rsidRDefault="00E862F1" w:rsidP="00E862F1">
            <w:pPr>
              <w:pStyle w:val="Header"/>
              <w:rPr>
                <w:bCs w:val="0"/>
              </w:rPr>
            </w:pPr>
            <w:r w:rsidRPr="00B93CA0">
              <w:rPr>
                <w:bCs w:val="0"/>
              </w:rPr>
              <w:t>Company</w:t>
            </w:r>
          </w:p>
        </w:tc>
        <w:tc>
          <w:tcPr>
            <w:tcW w:w="7560" w:type="dxa"/>
            <w:vAlign w:val="center"/>
          </w:tcPr>
          <w:p w14:paraId="5BCBCB13" w14:textId="6446B19D" w:rsidR="00E862F1" w:rsidRDefault="00E862F1" w:rsidP="00E862F1">
            <w:pPr>
              <w:pStyle w:val="NormalArial"/>
            </w:pPr>
            <w:r>
              <w:t>Texas Energy Buyers Alliance</w:t>
            </w:r>
            <w:r w:rsidR="00DB4924">
              <w:t xml:space="preserve"> (TEBA)</w:t>
            </w:r>
            <w:r w:rsidR="006B5D44">
              <w:t>; Goff Policy</w:t>
            </w:r>
          </w:p>
        </w:tc>
      </w:tr>
      <w:tr w:rsidR="00E862F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E862F1" w:rsidRPr="00B93CA0" w:rsidRDefault="00E862F1" w:rsidP="00E862F1">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E862F1" w:rsidRDefault="00E862F1" w:rsidP="00E862F1">
            <w:pPr>
              <w:pStyle w:val="NormalArial"/>
            </w:pPr>
          </w:p>
        </w:tc>
      </w:tr>
      <w:tr w:rsidR="00E862F1" w14:paraId="5A40C307" w14:textId="77777777" w:rsidTr="00D176CF">
        <w:trPr>
          <w:cantSplit/>
          <w:trHeight w:val="432"/>
        </w:trPr>
        <w:tc>
          <w:tcPr>
            <w:tcW w:w="2880" w:type="dxa"/>
            <w:shd w:val="clear" w:color="auto" w:fill="FFFFFF"/>
            <w:vAlign w:val="center"/>
          </w:tcPr>
          <w:p w14:paraId="0D6A67F9" w14:textId="77777777" w:rsidR="00E862F1" w:rsidRPr="00B93CA0" w:rsidRDefault="00E862F1" w:rsidP="00E862F1">
            <w:pPr>
              <w:pStyle w:val="Header"/>
              <w:rPr>
                <w:bCs w:val="0"/>
              </w:rPr>
            </w:pPr>
            <w:r>
              <w:rPr>
                <w:bCs w:val="0"/>
              </w:rPr>
              <w:t>Cell</w:t>
            </w:r>
            <w:r w:rsidRPr="00B93CA0">
              <w:rPr>
                <w:bCs w:val="0"/>
              </w:rPr>
              <w:t xml:space="preserve"> Number</w:t>
            </w:r>
          </w:p>
        </w:tc>
        <w:tc>
          <w:tcPr>
            <w:tcW w:w="7560" w:type="dxa"/>
            <w:vAlign w:val="center"/>
          </w:tcPr>
          <w:p w14:paraId="46237B5F" w14:textId="69094C4C" w:rsidR="00E862F1" w:rsidRDefault="00580515" w:rsidP="00E862F1">
            <w:pPr>
              <w:pStyle w:val="NormalArial"/>
            </w:pPr>
            <w:r>
              <w:t>202-579-6737; 512-632-7013</w:t>
            </w:r>
          </w:p>
        </w:tc>
      </w:tr>
      <w:tr w:rsidR="00E862F1"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E862F1" w:rsidRPr="00B93CA0" w:rsidRDefault="00E862F1" w:rsidP="00E862F1">
            <w:pPr>
              <w:pStyle w:val="Header"/>
              <w:rPr>
                <w:bCs w:val="0"/>
              </w:rPr>
            </w:pPr>
            <w:r>
              <w:rPr>
                <w:bCs w:val="0"/>
              </w:rPr>
              <w:t>Market Segment</w:t>
            </w:r>
          </w:p>
        </w:tc>
        <w:tc>
          <w:tcPr>
            <w:tcW w:w="7560" w:type="dxa"/>
            <w:tcBorders>
              <w:bottom w:val="single" w:sz="4" w:space="0" w:color="auto"/>
            </w:tcBorders>
            <w:vAlign w:val="center"/>
          </w:tcPr>
          <w:p w14:paraId="2A021FEE" w14:textId="77777777" w:rsidR="00E862F1" w:rsidRDefault="00E862F1" w:rsidP="00E862F1">
            <w:pPr>
              <w:pStyle w:val="NormalArial"/>
            </w:pP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A53261" w:rsidRPr="00D56D61" w14:paraId="10A3A547" w14:textId="77777777" w:rsidTr="00D176CF">
        <w:trPr>
          <w:cantSplit/>
          <w:trHeight w:val="432"/>
        </w:trPr>
        <w:tc>
          <w:tcPr>
            <w:tcW w:w="2880" w:type="dxa"/>
            <w:vAlign w:val="center"/>
          </w:tcPr>
          <w:p w14:paraId="7884BA3B" w14:textId="77777777" w:rsidR="00A53261" w:rsidRPr="007C199B" w:rsidRDefault="00A53261" w:rsidP="00A53261">
            <w:pPr>
              <w:pStyle w:val="NormalArial"/>
              <w:rPr>
                <w:b/>
              </w:rPr>
            </w:pPr>
            <w:r w:rsidRPr="007C199B">
              <w:rPr>
                <w:b/>
              </w:rPr>
              <w:t>Name</w:t>
            </w:r>
          </w:p>
        </w:tc>
        <w:tc>
          <w:tcPr>
            <w:tcW w:w="7560" w:type="dxa"/>
            <w:vAlign w:val="center"/>
          </w:tcPr>
          <w:p w14:paraId="16E95662" w14:textId="2BC6D6A7" w:rsidR="00A53261" w:rsidRPr="00D56D61" w:rsidRDefault="00A53261" w:rsidP="00A53261">
            <w:pPr>
              <w:pStyle w:val="NormalArial"/>
            </w:pPr>
            <w:r>
              <w:t>Jordan Troublefield</w:t>
            </w:r>
          </w:p>
        </w:tc>
      </w:tr>
      <w:tr w:rsidR="00A53261" w:rsidRPr="00D56D61" w14:paraId="6B648C6B" w14:textId="77777777" w:rsidTr="00D176CF">
        <w:trPr>
          <w:cantSplit/>
          <w:trHeight w:val="432"/>
        </w:trPr>
        <w:tc>
          <w:tcPr>
            <w:tcW w:w="2880" w:type="dxa"/>
            <w:vAlign w:val="center"/>
          </w:tcPr>
          <w:p w14:paraId="710846B1" w14:textId="77777777" w:rsidR="00A53261" w:rsidRPr="007C199B" w:rsidRDefault="00A53261" w:rsidP="00A53261">
            <w:pPr>
              <w:pStyle w:val="NormalArial"/>
              <w:rPr>
                <w:b/>
              </w:rPr>
            </w:pPr>
            <w:r w:rsidRPr="007C199B">
              <w:rPr>
                <w:b/>
              </w:rPr>
              <w:t>E-Mail Address</w:t>
            </w:r>
          </w:p>
        </w:tc>
        <w:tc>
          <w:tcPr>
            <w:tcW w:w="7560" w:type="dxa"/>
            <w:vAlign w:val="center"/>
          </w:tcPr>
          <w:p w14:paraId="658CF374" w14:textId="06259F8F" w:rsidR="00A53261" w:rsidRPr="00D56D61" w:rsidRDefault="002C7A5E" w:rsidP="00A53261">
            <w:pPr>
              <w:pStyle w:val="NormalArial"/>
            </w:pPr>
            <w:r>
              <w:fldChar w:fldCharType="begin"/>
            </w:r>
            <w:r>
              <w:instrText>HYPERLINK "mailto:jordan.troublefield@ercot.com"</w:instrText>
            </w:r>
            <w:r>
              <w:fldChar w:fldCharType="separate"/>
            </w:r>
            <w:r w:rsidR="00A53261" w:rsidRPr="004F57F6">
              <w:rPr>
                <w:rStyle w:val="Hyperlink"/>
              </w:rPr>
              <w:t>j</w:t>
            </w:r>
            <w:r w:rsidR="00A53261" w:rsidRPr="004B15A5">
              <w:rPr>
                <w:rStyle w:val="Hyperlink"/>
              </w:rPr>
              <w:t>ordan.troublefield@ercot.com</w:t>
            </w:r>
            <w:r>
              <w:rPr>
                <w:rStyle w:val="Hyperlink"/>
              </w:rPr>
              <w:fldChar w:fldCharType="end"/>
            </w:r>
            <w:r w:rsidR="00A53261">
              <w:t xml:space="preserve"> </w:t>
            </w:r>
          </w:p>
        </w:tc>
      </w:tr>
      <w:tr w:rsidR="00A53261" w:rsidRPr="005370B5" w14:paraId="4DE85C0D" w14:textId="77777777" w:rsidTr="00D176CF">
        <w:trPr>
          <w:cantSplit/>
          <w:trHeight w:val="432"/>
        </w:trPr>
        <w:tc>
          <w:tcPr>
            <w:tcW w:w="2880" w:type="dxa"/>
            <w:vAlign w:val="center"/>
          </w:tcPr>
          <w:p w14:paraId="0B6BD890" w14:textId="77777777" w:rsidR="00A53261" w:rsidRPr="007C199B" w:rsidRDefault="00A53261" w:rsidP="00A53261">
            <w:pPr>
              <w:pStyle w:val="NormalArial"/>
              <w:rPr>
                <w:b/>
              </w:rPr>
            </w:pPr>
            <w:r w:rsidRPr="007C199B">
              <w:rPr>
                <w:b/>
              </w:rPr>
              <w:t>Phone Number</w:t>
            </w:r>
          </w:p>
        </w:tc>
        <w:tc>
          <w:tcPr>
            <w:tcW w:w="7560" w:type="dxa"/>
            <w:vAlign w:val="center"/>
          </w:tcPr>
          <w:p w14:paraId="435FD12C" w14:textId="6C66F116" w:rsidR="00A53261" w:rsidRDefault="00A53261" w:rsidP="00A53261">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3F9B" w14:paraId="0C381300" w14:textId="77777777" w:rsidTr="00B77271">
        <w:trPr>
          <w:trHeight w:val="350"/>
        </w:trPr>
        <w:tc>
          <w:tcPr>
            <w:tcW w:w="10440" w:type="dxa"/>
            <w:tcBorders>
              <w:bottom w:val="single" w:sz="4" w:space="0" w:color="auto"/>
            </w:tcBorders>
            <w:shd w:val="clear" w:color="auto" w:fill="FFFFFF"/>
            <w:vAlign w:val="center"/>
          </w:tcPr>
          <w:p w14:paraId="1D597707" w14:textId="77777777" w:rsidR="00A23F9B" w:rsidRDefault="00A23F9B" w:rsidP="00B77271">
            <w:pPr>
              <w:pStyle w:val="Header"/>
              <w:jc w:val="center"/>
            </w:pPr>
            <w:r>
              <w:t>Market Rules Notes</w:t>
            </w:r>
          </w:p>
        </w:tc>
      </w:tr>
    </w:tbl>
    <w:p w14:paraId="5E3D971A" w14:textId="00BAB39D" w:rsidR="00A23F9B" w:rsidRPr="007C6A37" w:rsidRDefault="00A23F9B" w:rsidP="00A23F9B">
      <w:pPr>
        <w:pStyle w:val="NormalArial"/>
        <w:spacing w:before="120" w:after="120"/>
      </w:pPr>
      <w:r w:rsidRPr="007C6A37">
        <w:t xml:space="preserve">Please note the following </w:t>
      </w:r>
      <w:r>
        <w:t>NP</w:t>
      </w:r>
      <w:r w:rsidRPr="007C6A37">
        <w:t>RR</w:t>
      </w:r>
      <w:r>
        <w:t>(</w:t>
      </w:r>
      <w:r w:rsidRPr="007C6A37">
        <w:t>s</w:t>
      </w:r>
      <w:r>
        <w:t>)</w:t>
      </w:r>
      <w:r w:rsidRPr="007C6A37">
        <w:t xml:space="preserve"> also propose revisions to the following section</w:t>
      </w:r>
      <w:r>
        <w:t>(</w:t>
      </w:r>
      <w:r w:rsidRPr="007C6A37">
        <w:t>s</w:t>
      </w:r>
      <w:r>
        <w:t>)</w:t>
      </w:r>
      <w:r w:rsidRPr="007C6A37">
        <w:t>:</w:t>
      </w:r>
    </w:p>
    <w:p w14:paraId="5BC7F97B" w14:textId="1F4B2106" w:rsidR="00487CCC" w:rsidRDefault="00487CCC" w:rsidP="00B25D31">
      <w:pPr>
        <w:pStyle w:val="NormalArial"/>
        <w:numPr>
          <w:ilvl w:val="0"/>
          <w:numId w:val="22"/>
        </w:numPr>
        <w:spacing w:before="120"/>
      </w:pPr>
      <w:r>
        <w:t xml:space="preserve">NPRR1188, </w:t>
      </w:r>
      <w:r w:rsidR="00B25D31">
        <w:t>Implement Nodal Dispatch and Energy Settlement for Controllable Load Resources</w:t>
      </w:r>
    </w:p>
    <w:p w14:paraId="20456D3E" w14:textId="0D49A9BB" w:rsidR="00B25D31" w:rsidRDefault="00B25D31" w:rsidP="00B25D31">
      <w:pPr>
        <w:pStyle w:val="NormalArial"/>
        <w:numPr>
          <w:ilvl w:val="1"/>
          <w:numId w:val="22"/>
        </w:numPr>
        <w:spacing w:before="120"/>
      </w:pPr>
      <w:r>
        <w:t>Section 1.3.1.1</w:t>
      </w:r>
    </w:p>
    <w:p w14:paraId="6A2C8882" w14:textId="0BD3B56D" w:rsidR="00B25D31" w:rsidRDefault="003E00B6" w:rsidP="003E00B6">
      <w:pPr>
        <w:pStyle w:val="NormalArial"/>
        <w:numPr>
          <w:ilvl w:val="0"/>
          <w:numId w:val="22"/>
        </w:numPr>
        <w:spacing w:before="120"/>
      </w:pPr>
      <w:r>
        <w:t>NPRR1246, Energy Storage Resource Terminology Alignment for the Single-Model Era</w:t>
      </w:r>
    </w:p>
    <w:p w14:paraId="669DB79F" w14:textId="75ED3F9D" w:rsidR="003E00B6" w:rsidRDefault="003E00B6" w:rsidP="003E00B6">
      <w:pPr>
        <w:pStyle w:val="NormalArial"/>
        <w:numPr>
          <w:ilvl w:val="1"/>
          <w:numId w:val="22"/>
        </w:numPr>
        <w:spacing w:before="120"/>
      </w:pPr>
      <w:r>
        <w:t>Section 1.3.1.1</w:t>
      </w:r>
    </w:p>
    <w:p w14:paraId="7BDAB1CF" w14:textId="799ECA68" w:rsidR="00A23F9B" w:rsidRPr="007C6A37" w:rsidRDefault="00A23F9B" w:rsidP="00A23F9B">
      <w:pPr>
        <w:pStyle w:val="NormalArial"/>
        <w:numPr>
          <w:ilvl w:val="0"/>
          <w:numId w:val="22"/>
        </w:numPr>
        <w:spacing w:before="120"/>
      </w:pPr>
      <w:r w:rsidRPr="007C6A37">
        <w:t>N</w:t>
      </w:r>
      <w:r>
        <w:t>P</w:t>
      </w:r>
      <w:r w:rsidRPr="007C6A37">
        <w:t>RR</w:t>
      </w:r>
      <w:r>
        <w:t>1250</w:t>
      </w:r>
      <w:r w:rsidRPr="007C6A37">
        <w:t xml:space="preserve">, </w:t>
      </w:r>
      <w:r w:rsidRPr="00A23F9B">
        <w:t>RPS Mandatory Program Termination</w:t>
      </w:r>
    </w:p>
    <w:p w14:paraId="13005FAA" w14:textId="0BDA306C" w:rsidR="00357CC6" w:rsidRDefault="00357CC6" w:rsidP="00F819CA">
      <w:pPr>
        <w:pStyle w:val="NormalArial"/>
        <w:numPr>
          <w:ilvl w:val="1"/>
          <w:numId w:val="22"/>
        </w:numPr>
      </w:pPr>
      <w:r>
        <w:t>Section 2.1</w:t>
      </w:r>
    </w:p>
    <w:p w14:paraId="5D1AD89F" w14:textId="16B759E5" w:rsidR="00A23F9B" w:rsidRDefault="00A23F9B" w:rsidP="00F819CA">
      <w:pPr>
        <w:pStyle w:val="NormalArial"/>
        <w:numPr>
          <w:ilvl w:val="1"/>
          <w:numId w:val="22"/>
        </w:numPr>
      </w:pPr>
      <w:r w:rsidRPr="007C6A37">
        <w:t xml:space="preserve">Section </w:t>
      </w:r>
      <w:r>
        <w:t>14.1</w:t>
      </w:r>
    </w:p>
    <w:p w14:paraId="7A7E39EC" w14:textId="1616E366" w:rsidR="00A23F9B" w:rsidRDefault="00A23F9B" w:rsidP="00F819CA">
      <w:pPr>
        <w:pStyle w:val="NormalArial"/>
        <w:numPr>
          <w:ilvl w:val="1"/>
          <w:numId w:val="22"/>
        </w:numPr>
      </w:pPr>
      <w:r>
        <w:t>Section 14.2</w:t>
      </w:r>
    </w:p>
    <w:p w14:paraId="17C82026" w14:textId="2958888C" w:rsidR="00A23F9B" w:rsidRDefault="00A23F9B" w:rsidP="00F819CA">
      <w:pPr>
        <w:pStyle w:val="NormalArial"/>
        <w:numPr>
          <w:ilvl w:val="1"/>
          <w:numId w:val="22"/>
        </w:numPr>
      </w:pPr>
      <w:r>
        <w:t>Section 14.3.2</w:t>
      </w:r>
    </w:p>
    <w:p w14:paraId="4FB607AB" w14:textId="4088E79B" w:rsidR="00A23F9B" w:rsidRDefault="00A23F9B" w:rsidP="00F819CA">
      <w:pPr>
        <w:pStyle w:val="NormalArial"/>
        <w:numPr>
          <w:ilvl w:val="1"/>
          <w:numId w:val="22"/>
        </w:numPr>
      </w:pPr>
      <w:r>
        <w:t>Section 14.5.2</w:t>
      </w:r>
    </w:p>
    <w:p w14:paraId="48090F0A" w14:textId="6159076B" w:rsidR="00A23F9B" w:rsidRDefault="00A23F9B" w:rsidP="00F819CA">
      <w:pPr>
        <w:pStyle w:val="NormalArial"/>
        <w:numPr>
          <w:ilvl w:val="1"/>
          <w:numId w:val="22"/>
        </w:numPr>
      </w:pPr>
      <w:r>
        <w:t>Section 14.5.3</w:t>
      </w:r>
    </w:p>
    <w:p w14:paraId="2C55F2B8" w14:textId="2E110539" w:rsidR="00A23F9B" w:rsidRDefault="00A23F9B" w:rsidP="00F819CA">
      <w:pPr>
        <w:pStyle w:val="NormalArial"/>
        <w:numPr>
          <w:ilvl w:val="1"/>
          <w:numId w:val="22"/>
        </w:numPr>
      </w:pPr>
      <w:r>
        <w:t>Section 14.6.2</w:t>
      </w:r>
    </w:p>
    <w:p w14:paraId="2FA715A6" w14:textId="066B7776" w:rsidR="00A23F9B" w:rsidRDefault="00A23F9B" w:rsidP="00F819CA">
      <w:pPr>
        <w:pStyle w:val="NormalArial"/>
        <w:numPr>
          <w:ilvl w:val="1"/>
          <w:numId w:val="22"/>
        </w:numPr>
      </w:pPr>
      <w:r>
        <w:t>Section 14.8</w:t>
      </w:r>
    </w:p>
    <w:p w14:paraId="64DD4EA5" w14:textId="599CA147" w:rsidR="00A23F9B" w:rsidRDefault="00A23F9B" w:rsidP="00F819CA">
      <w:pPr>
        <w:pStyle w:val="NormalArial"/>
        <w:numPr>
          <w:ilvl w:val="1"/>
          <w:numId w:val="22"/>
        </w:numPr>
      </w:pPr>
      <w:r>
        <w:t>Section 14.9</w:t>
      </w:r>
    </w:p>
    <w:p w14:paraId="4B87D625" w14:textId="1A46FF2B" w:rsidR="00A23F9B" w:rsidRDefault="00A23F9B" w:rsidP="00F819CA">
      <w:pPr>
        <w:pStyle w:val="NormalArial"/>
        <w:numPr>
          <w:ilvl w:val="1"/>
          <w:numId w:val="22"/>
        </w:numPr>
      </w:pPr>
      <w:r>
        <w:lastRenderedPageBreak/>
        <w:t>Section 14.9.1</w:t>
      </w:r>
    </w:p>
    <w:p w14:paraId="550A273F" w14:textId="58638ADE" w:rsidR="00A23F9B" w:rsidRDefault="00A23F9B" w:rsidP="00F819CA">
      <w:pPr>
        <w:pStyle w:val="NormalArial"/>
        <w:numPr>
          <w:ilvl w:val="1"/>
          <w:numId w:val="22"/>
        </w:numPr>
      </w:pPr>
      <w:r>
        <w:t>Section 14.9.2</w:t>
      </w:r>
    </w:p>
    <w:p w14:paraId="4E60F560" w14:textId="0DBC66E8" w:rsidR="00A23F9B" w:rsidRDefault="00A23F9B" w:rsidP="00F819CA">
      <w:pPr>
        <w:pStyle w:val="NormalArial"/>
        <w:numPr>
          <w:ilvl w:val="1"/>
          <w:numId w:val="22"/>
        </w:numPr>
      </w:pPr>
      <w:r>
        <w:t>Section 14.9.3</w:t>
      </w:r>
    </w:p>
    <w:p w14:paraId="47ED249C" w14:textId="598F2BD6" w:rsidR="00A23F9B" w:rsidRDefault="00A23F9B" w:rsidP="00F819CA">
      <w:pPr>
        <w:pStyle w:val="NormalArial"/>
        <w:numPr>
          <w:ilvl w:val="1"/>
          <w:numId w:val="22"/>
        </w:numPr>
      </w:pPr>
      <w:r>
        <w:t>Section 14.9.3.1</w:t>
      </w:r>
    </w:p>
    <w:p w14:paraId="0DDCA319" w14:textId="77996C87" w:rsidR="00A23F9B" w:rsidRDefault="00A23F9B" w:rsidP="00F819CA">
      <w:pPr>
        <w:pStyle w:val="NormalArial"/>
        <w:numPr>
          <w:ilvl w:val="1"/>
          <w:numId w:val="22"/>
        </w:numPr>
      </w:pPr>
      <w:r>
        <w:t>Section 14.9.4</w:t>
      </w:r>
    </w:p>
    <w:p w14:paraId="59E53414" w14:textId="4B2BD3A1" w:rsidR="00A23F9B" w:rsidRDefault="00A23F9B" w:rsidP="00F819CA">
      <w:pPr>
        <w:pStyle w:val="NormalArial"/>
        <w:numPr>
          <w:ilvl w:val="1"/>
          <w:numId w:val="22"/>
        </w:numPr>
      </w:pPr>
      <w:r>
        <w:t>Section 14.9.5</w:t>
      </w:r>
    </w:p>
    <w:p w14:paraId="4D37FDFF" w14:textId="74658D0F" w:rsidR="00A23F9B" w:rsidRDefault="00A23F9B" w:rsidP="00F819CA">
      <w:pPr>
        <w:pStyle w:val="NormalArial"/>
        <w:numPr>
          <w:ilvl w:val="1"/>
          <w:numId w:val="22"/>
        </w:numPr>
      </w:pPr>
      <w:r>
        <w:t>Section 14.10.1</w:t>
      </w:r>
    </w:p>
    <w:p w14:paraId="18B657D1" w14:textId="684F5DC1" w:rsidR="00A23F9B" w:rsidRPr="00113172" w:rsidRDefault="00A23F9B" w:rsidP="00113172">
      <w:pPr>
        <w:pStyle w:val="NormalArial"/>
        <w:numPr>
          <w:ilvl w:val="1"/>
          <w:numId w:val="22"/>
        </w:numPr>
        <w:spacing w:after="120"/>
      </w:pPr>
      <w:r>
        <w:t>Section 14.10.2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034FC5B9" w14:textId="77777777" w:rsidR="00FE469D" w:rsidRDefault="00FE469D" w:rsidP="00FE469D">
      <w:pPr>
        <w:pStyle w:val="H4"/>
      </w:pPr>
      <w:bookmarkStart w:id="1" w:name="_Toc141685007"/>
      <w:bookmarkStart w:id="2" w:name="_Toc73088718"/>
      <w:bookmarkStart w:id="3" w:name="_Hlk184216126"/>
      <w:bookmarkStart w:id="4" w:name="_Toc73847662"/>
      <w:bookmarkStart w:id="5" w:name="_Toc118224377"/>
      <w:bookmarkStart w:id="6" w:name="_Toc118909445"/>
      <w:bookmarkStart w:id="7" w:name="_Toc205190238"/>
      <w:commentRangeStart w:id="8"/>
      <w:r>
        <w:t>1.3.1.1</w:t>
      </w:r>
      <w:commentRangeEnd w:id="8"/>
      <w:r w:rsidR="00763AA6">
        <w:rPr>
          <w:rStyle w:val="CommentReference"/>
          <w:b w:val="0"/>
          <w:bCs w:val="0"/>
          <w:snapToGrid/>
        </w:rPr>
        <w:commentReference w:id="8"/>
      </w:r>
      <w:r>
        <w:tab/>
        <w:t>Items Considered Protected Information</w:t>
      </w:r>
      <w:bookmarkEnd w:id="1"/>
      <w:bookmarkEnd w:id="2"/>
      <w:r>
        <w:t xml:space="preserve"> </w:t>
      </w:r>
    </w:p>
    <w:p w14:paraId="2660E987" w14:textId="77777777" w:rsidR="00FE469D" w:rsidRDefault="00FE469D" w:rsidP="00FE469D">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bookmarkEnd w:id="3"/>
    <w:p w14:paraId="6EEBB709" w14:textId="77777777" w:rsidR="00FE469D" w:rsidRDefault="00FE469D" w:rsidP="00FE469D">
      <w:pPr>
        <w:pStyle w:val="List"/>
        <w:ind w:left="1440"/>
      </w:pPr>
      <w:r>
        <w:t>(a)</w:t>
      </w:r>
      <w:r>
        <w:tab/>
        <w:t>Base Points, as calculated by ERCOT.  The Protected Information status of this information shall expire 60 days after the applicable Operating Day;</w:t>
      </w:r>
    </w:p>
    <w:p w14:paraId="63D9C0B0" w14:textId="77777777" w:rsidR="00FE469D" w:rsidRDefault="00FE469D" w:rsidP="00FE469D">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3C219D9" w14:textId="77777777" w:rsidR="00FE469D" w:rsidRDefault="00FE469D" w:rsidP="00FE469D">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866619D" w14:textId="77777777" w:rsidR="00FE469D" w:rsidRDefault="00FE469D" w:rsidP="00FE469D">
      <w:pPr>
        <w:pStyle w:val="List2"/>
        <w:ind w:left="2160"/>
      </w:pPr>
      <w:r w:rsidRPr="00D81B49">
        <w:t>(ii)</w:t>
      </w:r>
      <w:r w:rsidRPr="00D81B49">
        <w:tab/>
        <w:t>The quantity of Ancillary Service offered by Operating Hour for each Resource for all Ancillary Service submitted for the DAM or any SASM; and</w:t>
      </w:r>
    </w:p>
    <w:p w14:paraId="4ABB9E53" w14:textId="77777777" w:rsidR="00FE469D" w:rsidRDefault="00FE469D" w:rsidP="00FE469D">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047F40C" w14:textId="77777777" w:rsidTr="00B3311E">
        <w:tc>
          <w:tcPr>
            <w:tcW w:w="9332" w:type="dxa"/>
            <w:tcBorders>
              <w:top w:val="single" w:sz="4" w:space="0" w:color="auto"/>
              <w:left w:val="single" w:sz="4" w:space="0" w:color="auto"/>
              <w:bottom w:val="single" w:sz="4" w:space="0" w:color="auto"/>
              <w:right w:val="single" w:sz="4" w:space="0" w:color="auto"/>
            </w:tcBorders>
            <w:shd w:val="clear" w:color="auto" w:fill="D9D9D9"/>
          </w:tcPr>
          <w:p w14:paraId="1AB5AB46" w14:textId="77777777" w:rsidR="00FE469D" w:rsidRDefault="00FE469D" w:rsidP="00B3311E">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46785D18" w14:textId="77777777" w:rsidR="00FE469D" w:rsidRPr="00FF4889" w:rsidRDefault="00FE469D" w:rsidP="00B3311E">
            <w:pPr>
              <w:spacing w:after="240"/>
              <w:ind w:left="1440" w:hanging="720"/>
            </w:pPr>
            <w:r w:rsidRPr="00FF4889">
              <w:t>(b)</w:t>
            </w:r>
            <w:r w:rsidRPr="00FF4889">
              <w:tab/>
              <w:t xml:space="preserve">Bids, offers, or pricing information identifiable to a specific Qualified Scheduling Entity (QSE) or Resource.  The Protected Information status of part </w:t>
            </w:r>
            <w:r w:rsidRPr="00FF4889">
              <w:lastRenderedPageBreak/>
              <w:t>of this information shall expire 60 days after the applicable Operating Day, as follows:</w:t>
            </w:r>
          </w:p>
          <w:p w14:paraId="12983232" w14:textId="77777777" w:rsidR="00FE469D" w:rsidRPr="00FF4889" w:rsidRDefault="00FE469D" w:rsidP="00B3311E">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3CA5EC9" w14:textId="77777777" w:rsidR="00FE469D" w:rsidRPr="00FF4889" w:rsidRDefault="00FE469D" w:rsidP="00B3311E">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35A32ED2" w14:textId="77777777" w:rsidR="00FE469D" w:rsidRPr="005901EB" w:rsidRDefault="00FE469D" w:rsidP="00B3311E">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36A4E51" w14:textId="77777777" w:rsidR="00FE469D" w:rsidRDefault="00FE469D" w:rsidP="00FE469D">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504B7116" w14:textId="77777777" w:rsidR="00FE469D" w:rsidRDefault="00FE469D" w:rsidP="00FE469D">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93E35FA" w14:textId="77777777" w:rsidR="00FE469D" w:rsidRDefault="00FE469D" w:rsidP="00FE469D">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2A9A19E" w14:textId="77777777" w:rsidR="00FE469D" w:rsidRDefault="00FE469D" w:rsidP="00FE469D">
      <w:pPr>
        <w:spacing w:after="240"/>
        <w:ind w:left="2880" w:hanging="720"/>
      </w:pPr>
      <w:r>
        <w:t>(B)</w:t>
      </w:r>
      <w:r>
        <w:tab/>
        <w:t>The Resource’s fuel type;</w:t>
      </w:r>
    </w:p>
    <w:p w14:paraId="20AA1686" w14:textId="77777777" w:rsidR="00FE469D" w:rsidRDefault="00FE469D" w:rsidP="00FE469D">
      <w:pPr>
        <w:spacing w:after="240"/>
        <w:ind w:left="2880" w:hanging="720"/>
      </w:pPr>
      <w:r>
        <w:t>(C)</w:t>
      </w:r>
      <w:r>
        <w:tab/>
        <w:t xml:space="preserve">The type of Outage or derate; </w:t>
      </w:r>
    </w:p>
    <w:p w14:paraId="382ECA47" w14:textId="77777777" w:rsidR="00FE469D" w:rsidRDefault="00FE469D" w:rsidP="00FE469D">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612D716" w14:textId="77777777" w:rsidR="00FE469D" w:rsidRDefault="00FE469D" w:rsidP="00FE469D">
      <w:pPr>
        <w:spacing w:after="240"/>
        <w:ind w:left="2880" w:hanging="720"/>
      </w:pPr>
      <w:r>
        <w:t>(E)</w:t>
      </w:r>
      <w:r>
        <w:tab/>
        <w:t>T</w:t>
      </w:r>
      <w:r w:rsidRPr="00CF4639">
        <w:t xml:space="preserve">he </w:t>
      </w:r>
      <w:r>
        <w:t>Resource’s applicable Seasonal net maximum sustainable rating;</w:t>
      </w:r>
    </w:p>
    <w:p w14:paraId="4BD26A44" w14:textId="77777777" w:rsidR="00FE469D" w:rsidRDefault="00FE469D" w:rsidP="00FE469D">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62439588" w14:textId="77777777" w:rsidR="00FE469D" w:rsidRDefault="00FE469D" w:rsidP="00FE469D">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5CC72A6" w14:textId="77777777" w:rsidR="00FE469D" w:rsidRPr="003666A3" w:rsidRDefault="00FE469D" w:rsidP="00FE469D">
      <w:pPr>
        <w:spacing w:after="240"/>
        <w:ind w:left="2160" w:hanging="720"/>
      </w:pPr>
      <w:r>
        <w:lastRenderedPageBreak/>
        <w:t>(ii)</w:t>
      </w:r>
      <w:r>
        <w:tab/>
        <w:t>F</w:t>
      </w:r>
      <w:r w:rsidRPr="000F23F5">
        <w:t xml:space="preserve">or </w:t>
      </w:r>
      <w:r>
        <w:t>each</w:t>
      </w:r>
      <w:r w:rsidRPr="000F23F5">
        <w:t xml:space="preserve"> Resource Outage or Forced Derate that occurs during, or that extends into, any </w:t>
      </w:r>
      <w:proofErr w:type="gramStart"/>
      <w:r w:rsidRPr="000F23F5">
        <w:t>time pe</w:t>
      </w:r>
      <w:r w:rsidRPr="008676AD">
        <w:t>riod</w:t>
      </w:r>
      <w:proofErr w:type="gramEnd"/>
      <w:r w:rsidRPr="008676AD">
        <w:t xml:space="preserve">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F5727E4" w14:textId="77777777" w:rsidR="00FE469D" w:rsidRDefault="00FE469D" w:rsidP="00FE469D">
      <w:pPr>
        <w:spacing w:after="240"/>
        <w:ind w:left="2160" w:hanging="720"/>
      </w:pPr>
      <w:r>
        <w:t>(iii)</w:t>
      </w:r>
      <w:r>
        <w:tab/>
        <w:t xml:space="preserve">For all other information, the Protected Information status shall expire </w:t>
      </w:r>
      <w:r w:rsidRPr="00827492">
        <w:t>60 days after the applicable Operating Day;</w:t>
      </w:r>
    </w:p>
    <w:p w14:paraId="6DA22AA5" w14:textId="77777777" w:rsidR="00FE469D" w:rsidRDefault="00FE469D" w:rsidP="00FE469D">
      <w:pPr>
        <w:pStyle w:val="List"/>
        <w:ind w:left="1440"/>
      </w:pPr>
      <w:r>
        <w:t>(d)</w:t>
      </w:r>
      <w:r>
        <w:tab/>
        <w:t>Current Operating Plans (COPs).  The Protected Information status of this information shall expire 60 days after the applicable Operating Day;</w:t>
      </w:r>
    </w:p>
    <w:p w14:paraId="014AED76" w14:textId="77777777" w:rsidR="00FE469D" w:rsidRDefault="00FE469D" w:rsidP="00FE469D">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3284828A" w14:textId="77777777" w:rsidR="00FE469D" w:rsidRDefault="00FE469D" w:rsidP="00FE469D">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AFFB3E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2090A43B" w14:textId="77777777" w:rsidR="00FE469D" w:rsidRDefault="00FE469D" w:rsidP="00B3311E">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F91DF8" w14:textId="77777777" w:rsidR="00FE469D" w:rsidRPr="005901EB" w:rsidRDefault="00FE469D" w:rsidP="00B3311E">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EA6AB26" w14:textId="77777777" w:rsidR="00FE469D" w:rsidRDefault="00FE469D" w:rsidP="00FE469D">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B0083AD" w14:textId="77777777" w:rsidR="00FE469D" w:rsidRDefault="00FE469D" w:rsidP="00FE469D">
      <w:pPr>
        <w:pStyle w:val="List"/>
        <w:ind w:left="1440"/>
      </w:pPr>
      <w:r>
        <w:t>(h)</w:t>
      </w:r>
      <w:r>
        <w:tab/>
        <w:t>Raw and Adjusted Metered Load (AML) data (demand and energy) identifiable to:</w:t>
      </w:r>
    </w:p>
    <w:p w14:paraId="5DC890DC" w14:textId="77777777" w:rsidR="00FE469D" w:rsidRDefault="00FE469D" w:rsidP="00FE469D">
      <w:pPr>
        <w:pStyle w:val="List2"/>
        <w:ind w:left="2160"/>
      </w:pPr>
      <w:r>
        <w:t>(i)</w:t>
      </w:r>
      <w:r>
        <w:tab/>
        <w:t>A specific QSE or Load Serving Entity (LSE).  The Protected Information status of this information shall expire 180 days after the applicable Operating Day; or</w:t>
      </w:r>
    </w:p>
    <w:p w14:paraId="726A426D" w14:textId="77777777" w:rsidR="00FE469D" w:rsidRDefault="00FE469D" w:rsidP="00FE469D">
      <w:pPr>
        <w:pStyle w:val="List2"/>
        <w:ind w:firstLine="0"/>
      </w:pPr>
      <w:r>
        <w:t>(ii)</w:t>
      </w:r>
      <w:r>
        <w:tab/>
        <w:t>A specific Customer or Electric Service Identifier</w:t>
      </w:r>
      <w:r w:rsidRPr="00F77F4E">
        <w:t xml:space="preserve"> </w:t>
      </w:r>
      <w:r>
        <w:t>(ESI ID);</w:t>
      </w:r>
    </w:p>
    <w:p w14:paraId="71834F1F" w14:textId="77777777" w:rsidR="00FE469D" w:rsidRDefault="00FE469D" w:rsidP="0089633B">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57F5E75" w14:textId="77777777" w:rsidR="00FE469D" w:rsidRDefault="00FE469D" w:rsidP="0089633B">
      <w:pPr>
        <w:pStyle w:val="List"/>
        <w:ind w:left="1440"/>
      </w:pPr>
      <w:r>
        <w:lastRenderedPageBreak/>
        <w:t>(j)</w:t>
      </w:r>
      <w:r>
        <w:tab/>
        <w:t>Settlement Statements and Invoices identifiable to a specific QSE.  The Protected Information status of this information shall expire 180 days after the applicable Operating Day;</w:t>
      </w:r>
    </w:p>
    <w:p w14:paraId="125794A2" w14:textId="77777777" w:rsidR="00FE469D" w:rsidRDefault="00FE469D" w:rsidP="0089633B">
      <w:pPr>
        <w:pStyle w:val="List"/>
        <w:ind w:left="1440"/>
      </w:pPr>
      <w:r>
        <w:t>(k)</w:t>
      </w:r>
      <w:r>
        <w:tab/>
        <w:t>Number of ESI IDs identifiable to a specific LSE.  The Protected Information status of this information shall expire 365 days after the applicable Operating Day;</w:t>
      </w:r>
    </w:p>
    <w:p w14:paraId="44EDD46E" w14:textId="77777777" w:rsidR="00FE469D" w:rsidRDefault="00FE469D" w:rsidP="0089633B">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72FB6809" w14:textId="77777777" w:rsidR="00FE469D" w:rsidRDefault="00FE469D" w:rsidP="0089633B">
      <w:pPr>
        <w:pStyle w:val="List"/>
        <w:ind w:left="1440"/>
      </w:pPr>
      <w:r>
        <w:t>(m)</w:t>
      </w:r>
      <w:r>
        <w:tab/>
        <w:t>Resource-specific costs, design and engineering data, including such data submitted in connection with a verifiable cost appeal;</w:t>
      </w:r>
    </w:p>
    <w:p w14:paraId="31D30693" w14:textId="77777777" w:rsidR="00FE469D" w:rsidRDefault="00FE469D" w:rsidP="0089633B">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7AFFF10" w14:textId="77777777" w:rsidR="00FE469D" w:rsidRDefault="00FE469D" w:rsidP="0089633B">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05D8AB22" w14:textId="77777777" w:rsidR="00FE469D" w:rsidRDefault="00FE469D" w:rsidP="0089633B">
      <w:pPr>
        <w:pStyle w:val="List2"/>
        <w:ind w:left="2160"/>
      </w:pPr>
      <w:r>
        <w:t>(ii)</w:t>
      </w:r>
      <w:r>
        <w:tab/>
        <w:t>The Protected Information status of all other CRR information identified above in item (n) shall expire six months after the end of the year in which the CRR was effective.</w:t>
      </w:r>
    </w:p>
    <w:p w14:paraId="6429F22B" w14:textId="31AAA328" w:rsidR="00FE469D" w:rsidRDefault="00FE469D" w:rsidP="0089633B">
      <w:pPr>
        <w:pStyle w:val="List"/>
        <w:ind w:left="1440"/>
      </w:pPr>
      <w:r>
        <w:t>(o)</w:t>
      </w:r>
      <w:r>
        <w:tab/>
      </w:r>
      <w:del w:id="9" w:author="TEBA" w:date="2024-12-10T07:00:00Z">
        <w:r w:rsidDel="00575E6B">
          <w:delText xml:space="preserve">Renewable </w:delText>
        </w:r>
      </w:del>
      <w:r>
        <w:t xml:space="preserve">Energy </w:t>
      </w:r>
      <w:ins w:id="10" w:author="TEBA" w:date="2024-12-10T07:01:00Z">
        <w:r w:rsidR="00575E6B">
          <w:t xml:space="preserve">Attribute </w:t>
        </w:r>
      </w:ins>
      <w:del w:id="11" w:author="TEBA" w:date="2024-12-10T07:01:00Z">
        <w:r w:rsidDel="00575E6B">
          <w:delText xml:space="preserve">Credit </w:delText>
        </w:r>
      </w:del>
      <w:ins w:id="12" w:author="TEBA" w:date="2024-12-10T07:01:00Z">
        <w:r w:rsidR="00575E6B">
          <w:t xml:space="preserve">Certificate </w:t>
        </w:r>
      </w:ins>
      <w:r>
        <w:t>(</w:t>
      </w:r>
      <w:del w:id="13" w:author="TEBA" w:date="2024-12-10T07:01:00Z">
        <w:r w:rsidDel="00575E6B">
          <w:delText>REC</w:delText>
        </w:r>
      </w:del>
      <w:ins w:id="14" w:author="TEBA" w:date="2024-12-10T07:01:00Z">
        <w:r w:rsidR="00575E6B">
          <w:t>EAC</w:t>
        </w:r>
      </w:ins>
      <w:r>
        <w:t xml:space="preserve">) </w:t>
      </w:r>
      <w:del w:id="15" w:author="TEBA" w:date="2024-12-10T07:01:00Z">
        <w:r w:rsidDel="00575E6B">
          <w:delText xml:space="preserve">account </w:delText>
        </w:r>
      </w:del>
      <w:ins w:id="16" w:author="TEBA" w:date="2024-12-10T07:01:00Z">
        <w:r w:rsidR="00575E6B">
          <w:t xml:space="preserve">Account </w:t>
        </w:r>
      </w:ins>
      <w:r>
        <w:t>balances.  The Protected Information status of this information shall expire three years after the REC Settlement period ends;</w:t>
      </w:r>
    </w:p>
    <w:p w14:paraId="383C4C04" w14:textId="77777777" w:rsidR="00FE469D" w:rsidRDefault="00FE469D" w:rsidP="0089633B">
      <w:pPr>
        <w:pStyle w:val="List"/>
        <w:ind w:firstLine="0"/>
      </w:pPr>
      <w:r>
        <w:t>(p)</w:t>
      </w:r>
      <w:r>
        <w:tab/>
        <w:t>Credit limits identifiable to a specific QSE;</w:t>
      </w:r>
    </w:p>
    <w:p w14:paraId="7C3CFA9C" w14:textId="77777777" w:rsidR="00FE469D" w:rsidRDefault="00FE469D" w:rsidP="0089633B">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4A67259D" w14:textId="77777777" w:rsidR="00FE469D" w:rsidRDefault="00FE469D" w:rsidP="0089633B">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w:t>
      </w:r>
      <w:r>
        <w:lastRenderedPageBreak/>
        <w:t>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1AC416" w14:textId="77777777" w:rsidR="00FE469D" w:rsidRDefault="00FE469D" w:rsidP="0089633B">
      <w:pPr>
        <w:pStyle w:val="List"/>
        <w:ind w:left="1440"/>
      </w:pPr>
      <w:r>
        <w:t>(s)</w:t>
      </w:r>
      <w:r>
        <w:tab/>
        <w:t>Any software, products of software, or other vendor information that ERCOT is required to keep confidential under its agreements;</w:t>
      </w:r>
    </w:p>
    <w:p w14:paraId="07E167D9" w14:textId="77777777" w:rsidR="00FE469D" w:rsidRDefault="00FE469D" w:rsidP="0089633B">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79CCE9C"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6D599A04" w14:textId="77777777" w:rsidR="00FE469D" w:rsidRDefault="00FE469D" w:rsidP="00B3311E">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1766F69" w14:textId="77777777" w:rsidR="00FE469D" w:rsidRPr="005901EB" w:rsidRDefault="00FE469D" w:rsidP="00B3311E">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35AF0ABE" w14:textId="77777777" w:rsidR="00FE469D" w:rsidRDefault="00FE469D" w:rsidP="0089633B">
      <w:pPr>
        <w:pStyle w:val="List"/>
        <w:spacing w:before="240"/>
        <w:ind w:left="1440"/>
      </w:pPr>
      <w:r>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173BED39" w14:textId="77777777" w:rsidR="00FE469D" w:rsidRDefault="00FE469D" w:rsidP="0089633B">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71086125" w14:textId="77777777" w:rsidR="00FE469D" w:rsidRDefault="00FE469D" w:rsidP="0089633B">
      <w:pPr>
        <w:pStyle w:val="List2"/>
        <w:ind w:firstLine="0"/>
      </w:pPr>
      <w:r>
        <w:t>(i)</w:t>
      </w:r>
      <w:r>
        <w:tab/>
        <w:t xml:space="preserve">PUCT Substantive Rules on performance measure reporting; </w:t>
      </w:r>
    </w:p>
    <w:p w14:paraId="6983C68B" w14:textId="77777777" w:rsidR="00FE469D" w:rsidRDefault="00FE469D" w:rsidP="0089633B">
      <w:pPr>
        <w:pStyle w:val="List2"/>
        <w:ind w:firstLine="0"/>
      </w:pPr>
      <w:r>
        <w:t>(ii)</w:t>
      </w:r>
      <w:r>
        <w:tab/>
        <w:t xml:space="preserve">These Protocols or Other Binding Documents; or </w:t>
      </w:r>
    </w:p>
    <w:p w14:paraId="7F64B74E" w14:textId="77777777" w:rsidR="00FE469D" w:rsidRDefault="00FE469D" w:rsidP="0089633B">
      <w:pPr>
        <w:pStyle w:val="List2"/>
        <w:ind w:left="2160"/>
      </w:pPr>
      <w:r>
        <w:t>(iii)</w:t>
      </w:r>
      <w:r>
        <w:tab/>
        <w:t>Any Technical Advisory Committee (TAC)-approved reporting requirements;</w:t>
      </w:r>
    </w:p>
    <w:p w14:paraId="55D9325B" w14:textId="77777777" w:rsidR="00FE469D" w:rsidRDefault="00FE469D" w:rsidP="0089633B">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086DB331" w14:textId="77777777" w:rsidR="00FE469D" w:rsidRDefault="00FE469D" w:rsidP="0089633B">
      <w:pPr>
        <w:pStyle w:val="List"/>
        <w:ind w:left="1440"/>
      </w:pPr>
      <w:r>
        <w:lastRenderedPageBreak/>
        <w:t>(x)</w:t>
      </w:r>
      <w:r>
        <w:tab/>
        <w:t>Information provided by Entities under Section 10.3.2.4, Reporting of Net Generation Capacity;</w:t>
      </w:r>
    </w:p>
    <w:p w14:paraId="73800204" w14:textId="77777777" w:rsidR="00FE469D" w:rsidRDefault="00FE469D" w:rsidP="0089633B">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10DA3B88" w14:textId="77777777" w:rsidR="00FE469D" w:rsidRDefault="00FE469D" w:rsidP="0089633B">
      <w:pPr>
        <w:pStyle w:val="List"/>
        <w:ind w:left="1440"/>
      </w:pPr>
      <w:r>
        <w:t>(z)</w:t>
      </w:r>
      <w:r>
        <w:tab/>
        <w:t xml:space="preserve">Non-public financial information provided by a Counter-Party to ERCOT pursuant to meeting its credit qualification requirements as well as the QSE’s form of credit support; </w:t>
      </w:r>
    </w:p>
    <w:p w14:paraId="1F2A8F6C" w14:textId="6D5DED90" w:rsidR="00FE469D" w:rsidRDefault="00FE469D" w:rsidP="0089633B">
      <w:pPr>
        <w:pStyle w:val="List"/>
        <w:ind w:left="1440"/>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Load excluded from the</w:t>
      </w:r>
      <w:r>
        <w:rPr>
          <w:iCs/>
        </w:rPr>
        <w:t xml:space="preserve"> Solar</w:t>
      </w:r>
      <w:r w:rsidRPr="006964D0">
        <w:rPr>
          <w:iCs/>
        </w:rPr>
        <w:t xml:space="preserve"> Renewable Portfolio Standard (</w:t>
      </w:r>
      <w:r>
        <w:rPr>
          <w:iCs/>
        </w:rPr>
        <w:t>S</w:t>
      </w:r>
      <w:r w:rsidRPr="006964D0">
        <w:rPr>
          <w:iCs/>
        </w:rPr>
        <w:t xml:space="preserve">RPS) calculation consistent with </w:t>
      </w:r>
      <w:del w:id="17" w:author="TEBA" w:date="2024-12-13T13:51:00Z">
        <w:r w:rsidRPr="006964D0" w:rsidDel="007158DC">
          <w:rPr>
            <w:iCs/>
          </w:rPr>
          <w:delText>Section 14.5.3, End-Use Customers</w:delText>
        </w:r>
      </w:del>
      <w:ins w:id="18" w:author="TEBA" w:date="2024-12-13T13:51:00Z">
        <w:r w:rsidR="007158DC">
          <w:rPr>
            <w:iCs/>
          </w:rPr>
          <w:t>paragraph (r) above</w:t>
        </w:r>
      </w:ins>
      <w:r w:rsidRPr="006964D0">
        <w:rPr>
          <w:iCs/>
        </w:rPr>
        <w:t>,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p w14:paraId="3ECCF2DC" w14:textId="77777777" w:rsidR="00FE469D" w:rsidRDefault="00FE469D" w:rsidP="0089633B">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578DA67B" w14:textId="77777777" w:rsidR="00FE469D" w:rsidRDefault="00FE469D" w:rsidP="0089633B">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70389E3D" w14:textId="77777777" w:rsidR="00FE469D" w:rsidRDefault="00FE469D" w:rsidP="0089633B">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71B7708" w14:textId="77777777" w:rsidR="00FE469D" w:rsidRDefault="00FE469D" w:rsidP="0089633B">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3FD42CF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03B244E7" w14:textId="77777777" w:rsidR="00FE469D" w:rsidRDefault="00FE469D" w:rsidP="00B3311E">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690A00F9" w14:textId="77777777" w:rsidR="00FE469D" w:rsidRPr="005901EB" w:rsidRDefault="00FE469D" w:rsidP="00B3311E">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w:t>
            </w:r>
            <w:r w:rsidRPr="003655BF">
              <w:lastRenderedPageBreak/>
              <w:t xml:space="preserve">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9CEF2A0" w14:textId="77777777" w:rsidR="00FE469D" w:rsidRDefault="00FE469D" w:rsidP="0089633B">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233EC29D" w14:textId="77777777" w:rsidR="00FE469D" w:rsidRDefault="00FE469D" w:rsidP="0089633B">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9BCB663" w14:textId="77777777" w:rsidR="00FE469D" w:rsidRDefault="00FE469D" w:rsidP="0089633B">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7ADB408" w14:textId="77777777" w:rsidR="00FE469D" w:rsidRDefault="00FE469D" w:rsidP="0089633B">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7DE055FE" w14:textId="77777777" w:rsidR="00FE469D" w:rsidRDefault="00FE469D" w:rsidP="00FE469D">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224FEF3B" w14:textId="77777777" w:rsidR="00FE469D" w:rsidRPr="00DF6D6B" w:rsidRDefault="00FE469D" w:rsidP="00FE469D">
      <w:pPr>
        <w:spacing w:after="240"/>
        <w:ind w:left="1440" w:hanging="720"/>
      </w:pPr>
      <w:r w:rsidRPr="00DF6D6B">
        <w:t>(kk)</w:t>
      </w:r>
      <w:r w:rsidRPr="00DF6D6B">
        <w:tab/>
        <w:t xml:space="preserve">Information provided to ERCOT: </w:t>
      </w:r>
    </w:p>
    <w:p w14:paraId="6F996AF2" w14:textId="77777777" w:rsidR="00FE469D" w:rsidRPr="00DF6D6B" w:rsidRDefault="00FE469D" w:rsidP="00FE469D">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6BA8AED0" w14:textId="77777777" w:rsidR="00FE469D" w:rsidRPr="00DF6D6B" w:rsidRDefault="00FE469D" w:rsidP="00FE469D">
      <w:pPr>
        <w:spacing w:after="240"/>
        <w:ind w:left="2160" w:hanging="720"/>
      </w:pPr>
      <w:r w:rsidRPr="00DF6D6B">
        <w:t>(ii)</w:t>
      </w:r>
      <w:r w:rsidRPr="00DF6D6B">
        <w:tab/>
        <w:t xml:space="preserve">By a Resource Entity under paragraph (2) of Section 8.1.1.2.1.6, Firm Fuel Supply Service Resource Qualification, Testing, Decertification, </w:t>
      </w:r>
      <w:r>
        <w:t xml:space="preserve">and </w:t>
      </w:r>
      <w:r>
        <w:lastRenderedPageBreak/>
        <w:t xml:space="preserve">Recertification, </w:t>
      </w:r>
      <w:r w:rsidRPr="00DF6D6B">
        <w:t>as part of the voluntary process for ERCOT certification of a FFSS Qualified Contract; or</w:t>
      </w:r>
    </w:p>
    <w:p w14:paraId="414746CA" w14:textId="77777777" w:rsidR="00FE469D" w:rsidRDefault="00FE469D" w:rsidP="00FE469D">
      <w:pPr>
        <w:spacing w:after="240"/>
        <w:ind w:left="2160" w:hanging="720"/>
      </w:pPr>
      <w:r w:rsidRPr="00DF6D6B">
        <w:t>(iii)</w:t>
      </w:r>
      <w:r w:rsidRPr="00DF6D6B">
        <w:tab/>
        <w:t>By a Resource Entity in a Force Majeure Event report required under paragraph (14) of Section 8.1.1.2.6</w:t>
      </w:r>
      <w:r>
        <w:t>;</w:t>
      </w:r>
    </w:p>
    <w:p w14:paraId="66739C81" w14:textId="77777777" w:rsidR="00FE469D" w:rsidRDefault="00FE469D" w:rsidP="00FE469D">
      <w:pPr>
        <w:spacing w:after="240"/>
        <w:ind w:left="1440" w:hanging="720"/>
      </w:pPr>
      <w:r>
        <w:t>(ll)</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5C86C7F0" w14:textId="7C47FAFE" w:rsidR="00FE469D" w:rsidRDefault="00FE469D" w:rsidP="00FE469D">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w:t>
      </w:r>
      <w:proofErr w:type="gramStart"/>
      <w:r w:rsidRPr="003A7262">
        <w:t>Coal</w:t>
      </w:r>
      <w:proofErr w:type="gramEnd"/>
      <w:r w:rsidRPr="003A7262">
        <w:t xml:space="preserve"> and Lignite Inventory </w:t>
      </w:r>
      <w:r>
        <w:t>Levels</w:t>
      </w:r>
      <w:r w:rsidRPr="003A7262">
        <w:t>.</w:t>
      </w:r>
    </w:p>
    <w:p w14:paraId="49C6EC21" w14:textId="2937CB80" w:rsidR="006253C9" w:rsidRPr="006253C9" w:rsidRDefault="006253C9" w:rsidP="006253C9">
      <w:pPr>
        <w:pStyle w:val="Heading2"/>
        <w:numPr>
          <w:ilvl w:val="0"/>
          <w:numId w:val="0"/>
        </w:numPr>
      </w:pPr>
      <w:r>
        <w:t>2.1</w:t>
      </w:r>
      <w:r>
        <w:tab/>
        <w:t>DEFINITIONS</w:t>
      </w:r>
      <w:bookmarkEnd w:id="4"/>
      <w:bookmarkEnd w:id="5"/>
      <w:bookmarkEnd w:id="6"/>
      <w:bookmarkEnd w:id="7"/>
    </w:p>
    <w:p w14:paraId="4809FF6B" w14:textId="2581C298" w:rsidR="00E862F1" w:rsidRPr="00D5497B" w:rsidDel="008A48FC" w:rsidRDefault="00E862F1" w:rsidP="00E862F1">
      <w:pPr>
        <w:pStyle w:val="H2"/>
        <w:rPr>
          <w:del w:id="19" w:author="TEBA" w:date="2024-11-08T07:40:00Z"/>
          <w:b w:val="0"/>
        </w:rPr>
      </w:pPr>
      <w:bookmarkStart w:id="20" w:name="_Toc205190280"/>
      <w:del w:id="21" w:author="TEBA" w:date="2024-11-08T07:40:00Z">
        <w:r w:rsidRPr="00D5497B" w:rsidDel="008A48FC">
          <w:delText>Compliance Period</w:delText>
        </w:r>
        <w:bookmarkEnd w:id="20"/>
      </w:del>
    </w:p>
    <w:p w14:paraId="42987AD8" w14:textId="3431AF7E" w:rsidR="00E862F1" w:rsidDel="008A48FC" w:rsidRDefault="00E862F1" w:rsidP="00E862F1">
      <w:pPr>
        <w:pStyle w:val="BodyText"/>
        <w:rPr>
          <w:del w:id="22" w:author="TEBA" w:date="2024-11-08T07:40:00Z"/>
        </w:rPr>
      </w:pPr>
      <w:del w:id="23" w:author="TEBA" w:date="2024-11-08T07:40:00Z">
        <w:r w:rsidDel="008A48FC">
          <w:delText>A calendar year beginning January 1 and ending December 31 in which Renewable Energy Credits (RECs) are required of a Retail Entity.</w:delText>
        </w:r>
      </w:del>
    </w:p>
    <w:p w14:paraId="56461B24" w14:textId="63A07BBA" w:rsidR="00E862F1" w:rsidRPr="00D5497B" w:rsidDel="008A48FC" w:rsidRDefault="00E862F1" w:rsidP="00E862F1">
      <w:pPr>
        <w:pStyle w:val="H2"/>
        <w:rPr>
          <w:del w:id="24" w:author="TEBA" w:date="2024-11-08T07:40:00Z"/>
          <w:b w:val="0"/>
        </w:rPr>
      </w:pPr>
      <w:bookmarkStart w:id="25" w:name="_Toc205190281"/>
      <w:commentRangeStart w:id="26"/>
      <w:del w:id="27" w:author="TEBA" w:date="2024-11-08T07:40:00Z">
        <w:r w:rsidRPr="00D5497B" w:rsidDel="008A48FC">
          <w:delText>Compliance Premium</w:delText>
        </w:r>
      </w:del>
      <w:bookmarkEnd w:id="25"/>
      <w:commentRangeEnd w:id="26"/>
      <w:r w:rsidR="00750469">
        <w:rPr>
          <w:rStyle w:val="CommentReference"/>
          <w:b w:val="0"/>
        </w:rPr>
        <w:commentReference w:id="26"/>
      </w:r>
    </w:p>
    <w:p w14:paraId="5A8C1123" w14:textId="50777949" w:rsidR="00E862F1" w:rsidRDefault="00E862F1" w:rsidP="00E862F1">
      <w:pPr>
        <w:pStyle w:val="BodyText"/>
      </w:pPr>
      <w:del w:id="28" w:author="TEBA" w:date="2024-11-08T07:40:00Z">
        <w:r w:rsidDel="008A48FC">
          <w:delText xml:space="preserve">A payment awarded by the Program Administrator in conjunction with a </w:delText>
        </w:r>
        <w:r w:rsidRPr="00322438" w:rsidDel="008A48FC">
          <w:rPr>
            <w:bCs/>
          </w:rPr>
          <w:delText xml:space="preserve">Solar </w:delText>
        </w:r>
        <w:r w:rsidRPr="004222A1" w:rsidDel="008A48FC">
          <w:delText>Renewable Energy Credit</w:delText>
        </w:r>
        <w:r w:rsidDel="008A48FC">
          <w:delText xml:space="preserve"> (SREC) that is generated by a renewable energy source that meets the criteria of subsection (e) of P.U.C. S</w:delText>
        </w:r>
        <w:r w:rsidDel="008A48FC">
          <w:rPr>
            <w:smallCaps/>
          </w:rPr>
          <w:delText>ubst</w:delText>
        </w:r>
        <w:r w:rsidDel="008A48FC">
          <w:delText>. R. 25.173, Renewable Energy Credit Program.  For the purpose of the Solar Renewable Portfolio Standard (SRPS) requirements, one Compliance Premium is equal to one SREC.</w:delText>
        </w:r>
      </w:del>
    </w:p>
    <w:p w14:paraId="30C882BD" w14:textId="77777777" w:rsidR="00FE469D" w:rsidRPr="00D5497B" w:rsidRDefault="00FE469D" w:rsidP="00FE469D">
      <w:pPr>
        <w:pStyle w:val="H2"/>
        <w:rPr>
          <w:b w:val="0"/>
        </w:rPr>
      </w:pPr>
      <w:bookmarkStart w:id="29" w:name="_Toc205190319"/>
      <w:r w:rsidRPr="00D5497B">
        <w:t>Designated Representative</w:t>
      </w:r>
      <w:bookmarkEnd w:id="29"/>
    </w:p>
    <w:p w14:paraId="26ED4CBE" w14:textId="692DD5CA" w:rsidR="00FE469D" w:rsidDel="008A48FC" w:rsidRDefault="00FE469D" w:rsidP="00E862F1">
      <w:pPr>
        <w:pStyle w:val="BodyText"/>
        <w:rPr>
          <w:del w:id="30" w:author="TEBA" w:date="2024-11-08T07:40:00Z"/>
        </w:rPr>
      </w:pPr>
      <w:r>
        <w:t>A responsible natural person authorized by an Entity to register with ERCOT as a</w:t>
      </w:r>
      <w:ins w:id="31" w:author="TEBA" w:date="2024-12-10T07:02:00Z">
        <w:r w:rsidR="00575E6B">
          <w:t>n</w:t>
        </w:r>
      </w:ins>
      <w:r>
        <w:t xml:space="preserve"> </w:t>
      </w:r>
      <w:del w:id="32" w:author="TEBA" w:date="2024-12-10T07:02:00Z">
        <w:r w:rsidDel="00575E6B">
          <w:delText xml:space="preserve">Renewable </w:delText>
        </w:r>
      </w:del>
      <w:r>
        <w:t xml:space="preserve">Energy </w:t>
      </w:r>
      <w:ins w:id="33" w:author="TEBA" w:date="2024-12-10T07:02:00Z">
        <w:r w:rsidR="00575E6B">
          <w:t xml:space="preserve">Attribute </w:t>
        </w:r>
      </w:ins>
      <w:del w:id="34" w:author="TEBA" w:date="2024-12-10T07:02:00Z">
        <w:r w:rsidDel="00575E6B">
          <w:delText xml:space="preserve">Credit </w:delText>
        </w:r>
      </w:del>
      <w:ins w:id="35" w:author="TEBA" w:date="2024-12-10T07:02:00Z">
        <w:r w:rsidR="00575E6B">
          <w:t xml:space="preserve">Certificate </w:t>
        </w:r>
      </w:ins>
      <w:r>
        <w:t>(</w:t>
      </w:r>
      <w:del w:id="36" w:author="TEBA" w:date="2024-12-10T07:02:00Z">
        <w:r w:rsidDel="00575E6B">
          <w:delText>REC</w:delText>
        </w:r>
      </w:del>
      <w:ins w:id="37" w:author="TEBA" w:date="2024-12-10T07:02:00Z">
        <w:r w:rsidR="00575E6B">
          <w:t>EAC</w:t>
        </w:r>
      </w:ins>
      <w:r>
        <w:t>) Account Holder</w:t>
      </w:r>
      <w:r w:rsidRPr="00A03EBA">
        <w:t xml:space="preserve"> </w:t>
      </w:r>
      <w:r>
        <w:t xml:space="preserve">or manage an </w:t>
      </w:r>
      <w:del w:id="38" w:author="TEBA" w:date="2024-12-10T07:02:00Z">
        <w:r w:rsidDel="00575E6B">
          <w:delText xml:space="preserve">REC </w:delText>
        </w:r>
      </w:del>
      <w:ins w:id="39" w:author="TEBA" w:date="2024-12-10T07:02:00Z">
        <w:r w:rsidR="00575E6B">
          <w:t xml:space="preserve">EAC </w:t>
        </w:r>
      </w:ins>
      <w:r>
        <w:t xml:space="preserve">Account.  </w:t>
      </w:r>
    </w:p>
    <w:p w14:paraId="035099FA" w14:textId="442227B9" w:rsidR="009A3772" w:rsidRDefault="00E862F1" w:rsidP="00BC2D06">
      <w:pPr>
        <w:rPr>
          <w:ins w:id="40" w:author="TEBA" w:date="2024-11-25T14:05:00Z"/>
          <w:b/>
          <w:bCs/>
        </w:rPr>
      </w:pPr>
      <w:ins w:id="41" w:author="TEBA" w:date="2024-11-07T14:42:00Z">
        <w:r>
          <w:rPr>
            <w:b/>
            <w:bCs/>
          </w:rPr>
          <w:t>Energy Attribute Certificate</w:t>
        </w:r>
      </w:ins>
      <w:ins w:id="42" w:author="TEBA" w:date="2024-11-25T15:01:00Z">
        <w:r w:rsidR="00F56445">
          <w:rPr>
            <w:b/>
            <w:bCs/>
          </w:rPr>
          <w:t xml:space="preserve"> (EAC)</w:t>
        </w:r>
      </w:ins>
    </w:p>
    <w:p w14:paraId="654D0F4A" w14:textId="77777777" w:rsidR="00FC2B7C" w:rsidRDefault="00FC2B7C" w:rsidP="00BC2D06">
      <w:pPr>
        <w:rPr>
          <w:ins w:id="43" w:author="TEBA" w:date="2024-11-07T14:42:00Z"/>
          <w:b/>
          <w:bCs/>
        </w:rPr>
      </w:pPr>
    </w:p>
    <w:p w14:paraId="40039267" w14:textId="7DED0CEA" w:rsidR="00E862F1" w:rsidRPr="003C69FB" w:rsidRDefault="00E862F1" w:rsidP="00E862F1">
      <w:pPr>
        <w:pStyle w:val="BodyText"/>
        <w:rPr>
          <w:ins w:id="44" w:author="TEBA" w:date="2024-11-07T14:46:00Z"/>
        </w:rPr>
      </w:pPr>
      <w:ins w:id="45" w:author="TEBA" w:date="2024-11-07T14:42:00Z">
        <w:r>
          <w:t xml:space="preserve">A tradable instrument that </w:t>
        </w:r>
      </w:ins>
      <w:ins w:id="46" w:author="TEBA" w:date="2024-11-07T14:43:00Z">
        <w:r>
          <w:t xml:space="preserve">represents </w:t>
        </w:r>
        <w:proofErr w:type="gramStart"/>
        <w:r>
          <w:t>all of</w:t>
        </w:r>
        <w:proofErr w:type="gramEnd"/>
        <w:r>
          <w:t xml:space="preserve"> the attributes associated with one MWh of production from a generator that </w:t>
        </w:r>
      </w:ins>
      <w:ins w:id="47" w:author="TEBA" w:date="2024-11-07T14:46:00Z">
        <w:r>
          <w:t>registers</w:t>
        </w:r>
      </w:ins>
      <w:ins w:id="48" w:author="TEBA" w:date="2024-11-07T14:43:00Z">
        <w:r>
          <w:t xml:space="preserve"> to participate in the program. </w:t>
        </w:r>
      </w:ins>
      <w:ins w:id="49" w:author="TEBA" w:date="2024-11-25T14:06:00Z">
        <w:r w:rsidR="00FC2B7C">
          <w:t xml:space="preserve"> </w:t>
        </w:r>
      </w:ins>
      <w:ins w:id="50" w:author="TEBA" w:date="2024-11-07T14:43:00Z">
        <w:r>
          <w:t xml:space="preserve">An EAC may be fractional. </w:t>
        </w:r>
      </w:ins>
      <w:ins w:id="51" w:author="TEBA" w:date="2024-11-25T14:06:00Z">
        <w:r w:rsidR="00FC2B7C">
          <w:t xml:space="preserve"> </w:t>
        </w:r>
      </w:ins>
      <w:ins w:id="52" w:author="TEBA" w:date="2024-11-07T14:43:00Z">
        <w:r>
          <w:t xml:space="preserve">EACs </w:t>
        </w:r>
      </w:ins>
      <w:ins w:id="53" w:author="TEBA" w:date="2024-11-07T14:45:00Z">
        <w:r>
          <w:t xml:space="preserve">do not include any </w:t>
        </w:r>
      </w:ins>
      <w:ins w:id="54" w:author="TEBA" w:date="2024-11-07T14:46:00Z">
        <w:r>
          <w:t>energy</w:t>
        </w:r>
        <w:r>
          <w:rPr>
            <w:rStyle w:val="ui-provider"/>
          </w:rPr>
          <w:t>, capacity, reliability, or other power attributes used to provide electricity services, nor liabilities associated with such generation, nor any tax credits, depreciation allowances or third</w:t>
        </w:r>
      </w:ins>
      <w:ins w:id="55" w:author="TEBA" w:date="2024-11-25T18:46:00Z">
        <w:r w:rsidR="00E034FF">
          <w:rPr>
            <w:rStyle w:val="ui-provider"/>
          </w:rPr>
          <w:t>-</w:t>
        </w:r>
      </w:ins>
      <w:ins w:id="56" w:author="TEBA" w:date="2024-11-07T14:46:00Z">
        <w:r>
          <w:rPr>
            <w:rStyle w:val="ui-provider"/>
          </w:rPr>
          <w:t>party subsidies of any kind.</w:t>
        </w:r>
      </w:ins>
    </w:p>
    <w:p w14:paraId="206B20EE" w14:textId="37E37C56" w:rsidR="00852A79" w:rsidRPr="00B340B6" w:rsidRDefault="00852A79" w:rsidP="00B340B6">
      <w:pPr>
        <w:pStyle w:val="H2"/>
        <w:ind w:hanging="540"/>
        <w:rPr>
          <w:b w:val="0"/>
          <w:i/>
          <w:iCs/>
        </w:rPr>
      </w:pPr>
      <w:r w:rsidRPr="00B340B6">
        <w:rPr>
          <w:i/>
          <w:iCs/>
        </w:rPr>
        <w:t>Renewable Energy Credit (REC)</w:t>
      </w:r>
    </w:p>
    <w:p w14:paraId="48DB1996" w14:textId="73F737C2" w:rsidR="00852A79" w:rsidRDefault="00852A79" w:rsidP="00B340B6">
      <w:pPr>
        <w:pStyle w:val="BodyText"/>
        <w:ind w:left="360"/>
        <w:rPr>
          <w:ins w:id="57" w:author="TEBA" w:date="2024-11-07T14:51:00Z"/>
        </w:rPr>
      </w:pPr>
      <w:r>
        <w:t xml:space="preserve">A tradable instrument that represents </w:t>
      </w:r>
      <w:proofErr w:type="gramStart"/>
      <w:r>
        <w:t>all of</w:t>
      </w:r>
      <w:proofErr w:type="gramEnd"/>
      <w:r>
        <w:t xml:space="preserve"> the renewable attributes associated with one MWh of production from a certified renewable generator.  </w:t>
      </w:r>
      <w:ins w:id="58" w:author="TEBA" w:date="2024-11-07T14:51:00Z">
        <w:r>
          <w:t>REC</w:t>
        </w:r>
      </w:ins>
      <w:ins w:id="59" w:author="TEBA" w:date="2024-11-27T09:26:00Z">
        <w:r w:rsidR="00C16941">
          <w:t>s</w:t>
        </w:r>
      </w:ins>
      <w:ins w:id="60" w:author="TEBA" w:date="2024-11-07T14:51:00Z">
        <w:r>
          <w:t xml:space="preserve"> </w:t>
        </w:r>
      </w:ins>
      <w:ins w:id="61" w:author="TEBA" w:date="2024-11-27T09:26:00Z">
        <w:r w:rsidR="00C16941">
          <w:t>are</w:t>
        </w:r>
      </w:ins>
      <w:ins w:id="62" w:author="TEBA" w:date="2024-11-07T14:51:00Z">
        <w:r>
          <w:t xml:space="preserve"> a subcategory of EACs.</w:t>
        </w:r>
      </w:ins>
    </w:p>
    <w:p w14:paraId="390BF34B" w14:textId="4013FB7D" w:rsidR="00852A79" w:rsidRPr="00852A79" w:rsidRDefault="00852A79" w:rsidP="00852A79">
      <w:pPr>
        <w:pStyle w:val="H2"/>
        <w:ind w:left="0" w:firstLine="0"/>
      </w:pPr>
      <w:del w:id="63" w:author="TEBA" w:date="2024-11-07T14:52:00Z">
        <w:r w:rsidRPr="004222A1" w:rsidDel="00852A79">
          <w:lastRenderedPageBreak/>
          <w:delText xml:space="preserve">Renewable </w:delText>
        </w:r>
      </w:del>
      <w:r w:rsidRPr="004222A1">
        <w:t xml:space="preserve">Energy </w:t>
      </w:r>
      <w:ins w:id="64" w:author="TEBA" w:date="2024-11-07T14:53:00Z">
        <w:r>
          <w:t xml:space="preserve">Attribute </w:t>
        </w:r>
      </w:ins>
      <w:del w:id="65" w:author="TEBA" w:date="2024-11-07T14:53:00Z">
        <w:r w:rsidRPr="004222A1" w:rsidDel="00852A79">
          <w:delText xml:space="preserve">Credit </w:delText>
        </w:r>
      </w:del>
      <w:ins w:id="66" w:author="TEBA" w:date="2024-11-07T14:53:00Z">
        <w:del w:id="67" w:author="TEBA" w:date="2024-11-25T21:13:00Z">
          <w:r w:rsidDel="00320D77">
            <w:delText xml:space="preserve"> </w:delText>
          </w:r>
        </w:del>
        <w:r>
          <w:t xml:space="preserve">Certificate </w:t>
        </w:r>
      </w:ins>
      <w:r w:rsidRPr="004222A1">
        <w:t>(</w:t>
      </w:r>
      <w:del w:id="68" w:author="TEBA" w:date="2024-11-07T14:53:00Z">
        <w:r w:rsidRPr="004222A1" w:rsidDel="00852A79">
          <w:delText>R</w:delText>
        </w:r>
      </w:del>
      <w:r w:rsidRPr="004222A1">
        <w:t>E</w:t>
      </w:r>
      <w:ins w:id="69" w:author="TEBA" w:date="2024-11-07T14:53:00Z">
        <w:r>
          <w:t>A</w:t>
        </w:r>
      </w:ins>
      <w:r w:rsidRPr="004222A1">
        <w:t>C) Account</w:t>
      </w:r>
    </w:p>
    <w:p w14:paraId="1A8150FA" w14:textId="4D6B532B" w:rsidR="00852A79" w:rsidRDefault="00852A79" w:rsidP="00852A79">
      <w:pPr>
        <w:pStyle w:val="BodyText"/>
      </w:pPr>
      <w:r>
        <w:t xml:space="preserve">An account maintained by ERCOT for the purpose of tracking the production, sale, transfer, purchase, and retirement of </w:t>
      </w:r>
      <w:del w:id="70" w:author="TEBA" w:date="2024-11-07T14:53:00Z">
        <w:r w:rsidDel="00852A79">
          <w:delText>R</w:delText>
        </w:r>
      </w:del>
      <w:r>
        <w:t>E</w:t>
      </w:r>
      <w:ins w:id="71" w:author="TEBA" w:date="2024-11-07T14:53:00Z">
        <w:r>
          <w:t>A</w:t>
        </w:r>
      </w:ins>
      <w:r>
        <w:t xml:space="preserve">Cs </w:t>
      </w:r>
      <w:del w:id="72" w:author="TEBA" w:date="2024-11-07T14:53:00Z">
        <w:r w:rsidDel="00852A79">
          <w:delText xml:space="preserve">or Compliance Premiums </w:delText>
        </w:r>
      </w:del>
      <w:r>
        <w:t>by a</w:t>
      </w:r>
      <w:ins w:id="73" w:author="TEBA" w:date="2024-11-07T14:53:00Z">
        <w:r>
          <w:t>n</w:t>
        </w:r>
      </w:ins>
      <w:r>
        <w:t xml:space="preserve"> </w:t>
      </w:r>
      <w:del w:id="74" w:author="TEBA" w:date="2024-11-07T14:53:00Z">
        <w:r w:rsidRPr="008548B7" w:rsidDel="00852A79">
          <w:delText>R</w:delText>
        </w:r>
      </w:del>
      <w:r w:rsidRPr="008548B7">
        <w:t>E</w:t>
      </w:r>
      <w:ins w:id="75" w:author="TEBA" w:date="2024-11-07T14:53:00Z">
        <w:r>
          <w:t>A</w:t>
        </w:r>
      </w:ins>
      <w:r w:rsidRPr="008548B7">
        <w:t>C Account Holder</w:t>
      </w:r>
      <w:r>
        <w:t>.</w:t>
      </w:r>
    </w:p>
    <w:p w14:paraId="6E0C3A4B" w14:textId="0282CC21" w:rsidR="00852A79" w:rsidRPr="004222A1" w:rsidRDefault="00852A79" w:rsidP="00852A79">
      <w:pPr>
        <w:pStyle w:val="H2"/>
        <w:rPr>
          <w:b w:val="0"/>
        </w:rPr>
      </w:pPr>
      <w:del w:id="76" w:author="TEBA" w:date="2024-11-07T14:53:00Z">
        <w:r w:rsidRPr="004222A1" w:rsidDel="00852A79">
          <w:delText xml:space="preserve">Renewable </w:delText>
        </w:r>
      </w:del>
      <w:r w:rsidRPr="004222A1">
        <w:t xml:space="preserve">Energy </w:t>
      </w:r>
      <w:ins w:id="77" w:author="TEBA" w:date="2024-11-07T14:54:00Z">
        <w:r>
          <w:t xml:space="preserve">Attribute </w:t>
        </w:r>
      </w:ins>
      <w:del w:id="78" w:author="TEBA" w:date="2024-11-07T14:54:00Z">
        <w:r w:rsidRPr="004222A1" w:rsidDel="00852A79">
          <w:delText>Credit</w:delText>
        </w:r>
      </w:del>
      <w:ins w:id="79" w:author="TEBA" w:date="2024-11-07T14:54:00Z">
        <w:del w:id="80" w:author="TEBA" w:date="2024-11-25T21:13:00Z">
          <w:r w:rsidDel="00320D77">
            <w:delText xml:space="preserve"> </w:delText>
          </w:r>
        </w:del>
        <w:r>
          <w:t>Certificate</w:t>
        </w:r>
      </w:ins>
      <w:r w:rsidRPr="004222A1">
        <w:t xml:space="preserve"> (</w:t>
      </w:r>
      <w:del w:id="81" w:author="TEBA" w:date="2024-11-07T14:54:00Z">
        <w:r w:rsidRPr="004222A1" w:rsidDel="00852A79">
          <w:delText>R</w:delText>
        </w:r>
      </w:del>
      <w:r w:rsidRPr="004222A1">
        <w:t>E</w:t>
      </w:r>
      <w:ins w:id="82" w:author="TEBA" w:date="2024-11-07T14:54:00Z">
        <w:r>
          <w:t>A</w:t>
        </w:r>
      </w:ins>
      <w:r w:rsidRPr="004222A1">
        <w:t>C) Account Holder</w:t>
      </w:r>
    </w:p>
    <w:p w14:paraId="66254747" w14:textId="7D10C352" w:rsidR="00852A79" w:rsidRDefault="00852A79" w:rsidP="00852A79">
      <w:pPr>
        <w:pStyle w:val="BodyText"/>
      </w:pPr>
      <w:r>
        <w:t xml:space="preserve">An Entity registered with ERCOT to participate in the </w:t>
      </w:r>
      <w:del w:id="83" w:author="TEBA" w:date="2024-11-07T14:54:00Z">
        <w:r w:rsidDel="00852A79">
          <w:delText>R</w:delText>
        </w:r>
      </w:del>
      <w:r>
        <w:t>E</w:t>
      </w:r>
      <w:ins w:id="84" w:author="TEBA" w:date="2024-11-07T14:54:00Z">
        <w:r>
          <w:t>A</w:t>
        </w:r>
      </w:ins>
      <w:r>
        <w:t>C Trading Program.</w:t>
      </w:r>
    </w:p>
    <w:p w14:paraId="3F2C6E8C" w14:textId="29A08789" w:rsidR="00852A79" w:rsidRPr="004222A1" w:rsidRDefault="00852A79" w:rsidP="00CF1BDF">
      <w:pPr>
        <w:pStyle w:val="H2"/>
        <w:ind w:left="0" w:firstLine="0"/>
        <w:rPr>
          <w:b w:val="0"/>
        </w:rPr>
      </w:pPr>
      <w:del w:id="85" w:author="TEBA" w:date="2024-11-07T14:54:00Z">
        <w:r w:rsidRPr="004222A1" w:rsidDel="00852A79">
          <w:delText xml:space="preserve">Renewable </w:delText>
        </w:r>
      </w:del>
      <w:r w:rsidRPr="004222A1">
        <w:t xml:space="preserve">Energy </w:t>
      </w:r>
      <w:ins w:id="86" w:author="TEBA" w:date="2024-11-07T14:55:00Z">
        <w:r>
          <w:t>Attribute</w:t>
        </w:r>
      </w:ins>
      <w:ins w:id="87" w:author="TEBA" w:date="2024-11-07T14:54:00Z">
        <w:r>
          <w:t xml:space="preserve"> </w:t>
        </w:r>
      </w:ins>
      <w:del w:id="88" w:author="TEBA" w:date="2024-11-07T14:54:00Z">
        <w:r w:rsidRPr="004222A1" w:rsidDel="00852A79">
          <w:delText>Credit</w:delText>
        </w:r>
      </w:del>
      <w:del w:id="89" w:author="TEBA" w:date="2024-11-25T21:13:00Z">
        <w:r w:rsidRPr="004222A1" w:rsidDel="00320D77">
          <w:delText xml:space="preserve"> </w:delText>
        </w:r>
      </w:del>
      <w:ins w:id="90" w:author="TEBA" w:date="2024-11-07T14:54:00Z">
        <w:r>
          <w:t>Certific</w:t>
        </w:r>
      </w:ins>
      <w:ins w:id="91" w:author="TEBA" w:date="2024-11-07T14:55:00Z">
        <w:r>
          <w:t xml:space="preserve">ate </w:t>
        </w:r>
      </w:ins>
      <w:r w:rsidRPr="004222A1">
        <w:t>(</w:t>
      </w:r>
      <w:del w:id="92" w:author="TEBA" w:date="2024-11-07T14:55:00Z">
        <w:r w:rsidRPr="004222A1" w:rsidDel="00852A79">
          <w:delText>R</w:delText>
        </w:r>
      </w:del>
      <w:r w:rsidRPr="004222A1">
        <w:t>E</w:t>
      </w:r>
      <w:ins w:id="93" w:author="TEBA" w:date="2024-11-07T14:55:00Z">
        <w:r>
          <w:t>A</w:t>
        </w:r>
      </w:ins>
      <w:r w:rsidRPr="004222A1">
        <w:t>C) Trading Program</w:t>
      </w:r>
    </w:p>
    <w:p w14:paraId="0C8703E9" w14:textId="0AC94430" w:rsidR="00852A79" w:rsidRDefault="00852A79" w:rsidP="00852A79">
      <w:pPr>
        <w:pStyle w:val="BodyText"/>
      </w:pPr>
      <w:bookmarkStart w:id="94" w:name="_Hlk184724413"/>
      <w:r>
        <w:t xml:space="preserve">The </w:t>
      </w:r>
      <w:del w:id="95" w:author="TEBA" w:date="2024-11-07T14:55:00Z">
        <w:r w:rsidDel="00852A79">
          <w:delText>R</w:delText>
        </w:r>
      </w:del>
      <w:r>
        <w:t>E</w:t>
      </w:r>
      <w:ins w:id="96" w:author="TEBA" w:date="2024-11-07T14:55:00Z">
        <w:r>
          <w:t>A</w:t>
        </w:r>
      </w:ins>
      <w:r>
        <w:t xml:space="preserve">C Trading Program, as described in Section 14, State of Texas </w:t>
      </w:r>
      <w:del w:id="97" w:author="TEBA" w:date="2024-11-07T14:55:00Z">
        <w:r w:rsidDel="00852A79">
          <w:delText xml:space="preserve">Renewable </w:delText>
        </w:r>
      </w:del>
      <w:r>
        <w:t xml:space="preserve">Energy </w:t>
      </w:r>
      <w:ins w:id="98" w:author="TEBA" w:date="2024-11-07T14:55:00Z">
        <w:r>
          <w:t xml:space="preserve">Attribute </w:t>
        </w:r>
      </w:ins>
      <w:del w:id="99" w:author="TEBA" w:date="2024-11-25T18:56:00Z">
        <w:r w:rsidDel="00F82970">
          <w:delText xml:space="preserve">Credit </w:delText>
        </w:r>
      </w:del>
      <w:ins w:id="100" w:author="TEBA" w:date="2024-11-25T18:56:00Z">
        <w:r w:rsidR="00F82970">
          <w:t xml:space="preserve">Certificate </w:t>
        </w:r>
      </w:ins>
      <w:r>
        <w:t xml:space="preserve">Trading Program, </w:t>
      </w:r>
      <w:ins w:id="101" w:author="TEBA" w:date="2024-11-07T14:55:00Z">
        <w:r>
          <w:t xml:space="preserve">which includes the </w:t>
        </w:r>
      </w:ins>
      <w:ins w:id="102" w:author="TEBA" w:date="2024-11-25T19:03:00Z">
        <w:r w:rsidR="009B3702">
          <w:t>Renewable Energy Credit (</w:t>
        </w:r>
      </w:ins>
      <w:ins w:id="103" w:author="TEBA" w:date="2024-11-07T14:55:00Z">
        <w:r>
          <w:t>REC</w:t>
        </w:r>
      </w:ins>
      <w:ins w:id="104" w:author="TEBA" w:date="2024-11-25T19:03:00Z">
        <w:r w:rsidR="009B3702">
          <w:t>)</w:t>
        </w:r>
      </w:ins>
      <w:ins w:id="105" w:author="TEBA" w:date="2024-11-07T14:55:00Z">
        <w:r>
          <w:t xml:space="preserve"> </w:t>
        </w:r>
      </w:ins>
      <w:ins w:id="106" w:author="TEBA" w:date="2024-12-13T13:49:00Z">
        <w:r w:rsidR="002868A1">
          <w:t>t</w:t>
        </w:r>
      </w:ins>
      <w:ins w:id="107" w:author="TEBA" w:date="2024-11-07T14:55:00Z">
        <w:r>
          <w:t xml:space="preserve">rading </w:t>
        </w:r>
      </w:ins>
      <w:ins w:id="108" w:author="TEBA" w:date="2024-12-13T13:49:00Z">
        <w:r w:rsidR="002868A1">
          <w:t>p</w:t>
        </w:r>
      </w:ins>
      <w:ins w:id="109" w:author="TEBA" w:date="2024-11-07T14:55:00Z">
        <w:r>
          <w:t>rogram de</w:t>
        </w:r>
      </w:ins>
      <w:ins w:id="110" w:author="TEBA" w:date="2024-11-07T14:56:00Z">
        <w:r>
          <w:t xml:space="preserve">scribed in </w:t>
        </w:r>
      </w:ins>
      <w:del w:id="111" w:author="TEBA" w:date="2024-11-07T14:56:00Z">
        <w:r w:rsidDel="00852A79">
          <w:delText xml:space="preserve">and </w:delText>
        </w:r>
      </w:del>
      <w:r>
        <w:t>P.U.C. S</w:t>
      </w:r>
      <w:r>
        <w:rPr>
          <w:smallCaps/>
        </w:rPr>
        <w:t>ubst</w:t>
      </w:r>
      <w:r>
        <w:t>. R. 25.173, Renewable Energy Credit Program</w:t>
      </w:r>
      <w:r w:rsidR="001B6FC3">
        <w:t>.</w:t>
      </w:r>
    </w:p>
    <w:bookmarkEnd w:id="94"/>
    <w:p w14:paraId="49928346" w14:textId="77777777" w:rsidR="00FE469D" w:rsidRPr="004222A1" w:rsidRDefault="00FE469D" w:rsidP="00FE469D">
      <w:pPr>
        <w:pStyle w:val="H2"/>
        <w:keepNext w:val="0"/>
        <w:rPr>
          <w:b w:val="0"/>
        </w:rPr>
      </w:pPr>
      <w:r w:rsidRPr="004222A1">
        <w:t>Market Participant</w:t>
      </w:r>
    </w:p>
    <w:p w14:paraId="14C2DF23" w14:textId="77777777" w:rsidR="00FE469D" w:rsidRDefault="00FE469D" w:rsidP="00FE469D">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12F6F8DD" w14:textId="77777777" w:rsidR="00FE469D" w:rsidRDefault="00FE469D" w:rsidP="00FE469D">
      <w:pPr>
        <w:pStyle w:val="BodyText"/>
      </w:pPr>
      <w:r>
        <w:t>(a)</w:t>
      </w:r>
      <w:r>
        <w:tab/>
        <w:t xml:space="preserve">Load Serving Entity (LSE); </w:t>
      </w:r>
    </w:p>
    <w:p w14:paraId="27B60423" w14:textId="77777777" w:rsidR="00FE469D" w:rsidRDefault="00FE469D" w:rsidP="00FE469D">
      <w:pPr>
        <w:pStyle w:val="BodyText"/>
      </w:pPr>
      <w:r>
        <w:t>(b)</w:t>
      </w:r>
      <w:r>
        <w:tab/>
        <w:t xml:space="preserve">Qualified Scheduling Entity (QSE); </w:t>
      </w:r>
    </w:p>
    <w:p w14:paraId="0CC981FE" w14:textId="77777777" w:rsidR="00FE469D" w:rsidRDefault="00FE469D" w:rsidP="00FE469D">
      <w:pPr>
        <w:pStyle w:val="BodyText"/>
      </w:pPr>
      <w:r>
        <w:t>(c)</w:t>
      </w:r>
      <w:r>
        <w:tab/>
        <w:t xml:space="preserve">Transmission and/or Distribution Service Provider (TDSP); </w:t>
      </w:r>
    </w:p>
    <w:p w14:paraId="298CA77F" w14:textId="77777777" w:rsidR="00FE469D" w:rsidRDefault="00FE469D" w:rsidP="00FE469D">
      <w:pPr>
        <w:pStyle w:val="BodyText"/>
      </w:pPr>
      <w:r>
        <w:t>(d)</w:t>
      </w:r>
      <w:r>
        <w:tab/>
        <w:t xml:space="preserve">Congestion Revenue Right (CRR) Account Holder; </w:t>
      </w:r>
    </w:p>
    <w:p w14:paraId="14026BC9" w14:textId="77777777" w:rsidR="00FE469D" w:rsidRDefault="00FE469D" w:rsidP="00FE469D">
      <w:pPr>
        <w:pStyle w:val="BodyText"/>
      </w:pPr>
      <w:r>
        <w:t>(e)</w:t>
      </w:r>
      <w:r>
        <w:tab/>
        <w:t xml:space="preserve">Resource Entity; </w:t>
      </w:r>
    </w:p>
    <w:p w14:paraId="3BEDBDC9" w14:textId="77777777" w:rsidR="00FE469D" w:rsidRDefault="00FE469D" w:rsidP="00FE469D">
      <w:pPr>
        <w:pStyle w:val="BodyText"/>
      </w:pPr>
      <w:r>
        <w:t>(f)</w:t>
      </w:r>
      <w:r>
        <w:tab/>
      </w:r>
      <w:r w:rsidRPr="000F6934">
        <w:t>Independent Market Information System Registered Entity</w:t>
      </w:r>
      <w:r>
        <w:t xml:space="preserve"> (IMRE); and </w:t>
      </w:r>
    </w:p>
    <w:p w14:paraId="2A96919A" w14:textId="3B604531" w:rsidR="00FE469D" w:rsidRDefault="00FE469D" w:rsidP="00FE469D">
      <w:pPr>
        <w:pStyle w:val="BodyText"/>
      </w:pPr>
      <w:r>
        <w:t>(g)</w:t>
      </w:r>
      <w:r>
        <w:tab/>
      </w:r>
      <w:del w:id="112" w:author="TEBA" w:date="2024-12-10T07:03:00Z">
        <w:r w:rsidDel="00575E6B">
          <w:delText xml:space="preserve">Renewable </w:delText>
        </w:r>
      </w:del>
      <w:r>
        <w:t xml:space="preserve">Energy </w:t>
      </w:r>
      <w:ins w:id="113" w:author="TEBA" w:date="2024-12-10T07:03:00Z">
        <w:r w:rsidR="00575E6B">
          <w:t xml:space="preserve">Attribute </w:t>
        </w:r>
      </w:ins>
      <w:del w:id="114" w:author="TEBA" w:date="2024-12-10T07:03:00Z">
        <w:r w:rsidDel="00575E6B">
          <w:delText xml:space="preserve">Credit </w:delText>
        </w:r>
      </w:del>
      <w:ins w:id="115" w:author="TEBA" w:date="2024-12-10T07:03:00Z">
        <w:r w:rsidR="00575E6B">
          <w:t xml:space="preserve">Certificate </w:t>
        </w:r>
      </w:ins>
      <w:r>
        <w:t>(</w:t>
      </w:r>
      <w:del w:id="116" w:author="TEBA" w:date="2024-12-10T07:03:00Z">
        <w:r w:rsidDel="00575E6B">
          <w:delText>REC</w:delText>
        </w:r>
      </w:del>
      <w:ins w:id="117" w:author="TEBA" w:date="2024-12-10T07:03:00Z">
        <w:r w:rsidR="00575E6B">
          <w:t>EAC</w:t>
        </w:r>
      </w:ins>
      <w:r>
        <w:t xml:space="preserve">)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469D" w:rsidRPr="004B32CF" w14:paraId="4ABEC551" w14:textId="77777777" w:rsidTr="00B3311E">
        <w:trPr>
          <w:trHeight w:val="386"/>
        </w:trPr>
        <w:tc>
          <w:tcPr>
            <w:tcW w:w="9350" w:type="dxa"/>
            <w:shd w:val="pct12" w:color="auto" w:fill="auto"/>
          </w:tcPr>
          <w:p w14:paraId="6D5C82A8" w14:textId="77777777" w:rsidR="00FE469D" w:rsidRPr="004B32CF" w:rsidRDefault="00FE469D" w:rsidP="00B3311E">
            <w:pPr>
              <w:spacing w:before="120" w:after="240"/>
              <w:rPr>
                <w:b/>
                <w:i/>
                <w:iCs/>
              </w:rPr>
            </w:pPr>
            <w:r>
              <w:rPr>
                <w:b/>
                <w:i/>
                <w:iCs/>
              </w:rPr>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10D4C56" w14:textId="77777777" w:rsidR="00FE469D" w:rsidRPr="00E55E72" w:rsidRDefault="00FE469D" w:rsidP="00B3311E">
            <w:pPr>
              <w:tabs>
                <w:tab w:val="left" w:pos="900"/>
              </w:tabs>
              <w:spacing w:after="240"/>
              <w:ind w:left="900" w:hanging="900"/>
              <w:outlineLvl w:val="1"/>
              <w:rPr>
                <w:b/>
              </w:rPr>
            </w:pPr>
            <w:r w:rsidRPr="00E55E72">
              <w:rPr>
                <w:b/>
              </w:rPr>
              <w:t>Market Participant</w:t>
            </w:r>
          </w:p>
          <w:p w14:paraId="463648E6" w14:textId="77777777" w:rsidR="00FE469D" w:rsidRDefault="00FE469D" w:rsidP="00B3311E">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B97683D" w14:textId="77777777" w:rsidR="00FE469D" w:rsidRDefault="00FE469D" w:rsidP="00B3311E">
            <w:pPr>
              <w:spacing w:after="240"/>
            </w:pPr>
            <w:r>
              <w:t xml:space="preserve">(a) </w:t>
            </w:r>
            <w:r>
              <w:tab/>
            </w:r>
            <w:r w:rsidRPr="000F6934">
              <w:t>Load Serving Entity</w:t>
            </w:r>
            <w:r>
              <w:t xml:space="preserve"> (</w:t>
            </w:r>
            <w:r w:rsidRPr="00E55E72">
              <w:t>LSE</w:t>
            </w:r>
            <w:r>
              <w:t>);</w:t>
            </w:r>
          </w:p>
          <w:p w14:paraId="6A86A6FA" w14:textId="77777777" w:rsidR="00FE469D" w:rsidRDefault="00FE469D" w:rsidP="00B3311E">
            <w:pPr>
              <w:spacing w:after="240"/>
            </w:pPr>
            <w:r>
              <w:t xml:space="preserve">(b) </w:t>
            </w:r>
            <w:r>
              <w:tab/>
            </w:r>
            <w:r w:rsidRPr="000F6934">
              <w:t>Qualified Scheduling Entity</w:t>
            </w:r>
            <w:r>
              <w:t xml:space="preserve"> (</w:t>
            </w:r>
            <w:r w:rsidRPr="00E55E72">
              <w:t>QSE</w:t>
            </w:r>
            <w:r>
              <w:t>);</w:t>
            </w:r>
          </w:p>
          <w:p w14:paraId="4AC0B536" w14:textId="77777777" w:rsidR="00FE469D" w:rsidRDefault="00FE469D" w:rsidP="00B3311E">
            <w:pPr>
              <w:spacing w:after="240"/>
            </w:pPr>
            <w:r>
              <w:t>(c)</w:t>
            </w:r>
            <w:r>
              <w:tab/>
            </w:r>
            <w:r w:rsidRPr="000F6934">
              <w:t>Transmission and/or Distribution Service Provider</w:t>
            </w:r>
            <w:r>
              <w:t xml:space="preserve"> (</w:t>
            </w:r>
            <w:r w:rsidRPr="00E55E72">
              <w:t>TDSP</w:t>
            </w:r>
            <w:r>
              <w:t>);</w:t>
            </w:r>
          </w:p>
          <w:p w14:paraId="5DF4C423" w14:textId="77777777" w:rsidR="00FE469D" w:rsidRDefault="00FE469D" w:rsidP="00B3311E">
            <w:pPr>
              <w:spacing w:after="240"/>
            </w:pPr>
            <w:r>
              <w:t xml:space="preserve">(d) </w:t>
            </w:r>
            <w:r>
              <w:tab/>
              <w:t>Direct Current Tie Operator (</w:t>
            </w:r>
            <w:r w:rsidRPr="00E55E72">
              <w:t>DCTO</w:t>
            </w:r>
            <w:r>
              <w:t>);</w:t>
            </w:r>
          </w:p>
          <w:p w14:paraId="121565A8" w14:textId="77777777" w:rsidR="00FE469D" w:rsidRDefault="00FE469D" w:rsidP="00B3311E">
            <w:pPr>
              <w:spacing w:after="240"/>
            </w:pPr>
            <w:r>
              <w:t xml:space="preserve">(e) </w:t>
            </w:r>
            <w:r>
              <w:tab/>
            </w:r>
            <w:r w:rsidRPr="000F6934">
              <w:t>Congestion Revenue Right</w:t>
            </w:r>
            <w:r>
              <w:t xml:space="preserve"> (</w:t>
            </w:r>
            <w:r w:rsidRPr="00E55E72">
              <w:t>CRR</w:t>
            </w:r>
            <w:r>
              <w:t>) Account Holder;</w:t>
            </w:r>
          </w:p>
          <w:p w14:paraId="59E9A9EF" w14:textId="77777777" w:rsidR="00FE469D" w:rsidRDefault="00FE469D" w:rsidP="00B3311E">
            <w:pPr>
              <w:spacing w:after="240"/>
            </w:pPr>
            <w:r>
              <w:t xml:space="preserve">(f) </w:t>
            </w:r>
            <w:r>
              <w:tab/>
              <w:t>Resource Entity;</w:t>
            </w:r>
          </w:p>
          <w:p w14:paraId="74290FBC" w14:textId="77777777" w:rsidR="00FE469D" w:rsidRDefault="00FE469D" w:rsidP="00B3311E">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664D9E4C" w14:textId="3F7D2E10" w:rsidR="00FE469D" w:rsidRPr="00F7520C" w:rsidRDefault="00FE469D" w:rsidP="00B3311E">
            <w:pPr>
              <w:spacing w:after="240"/>
            </w:pPr>
            <w:r>
              <w:t xml:space="preserve">(h) </w:t>
            </w:r>
            <w:r>
              <w:tab/>
            </w:r>
            <w:del w:id="118" w:author="TEBA" w:date="2024-12-10T07:05:00Z">
              <w:r w:rsidRPr="000F6934" w:rsidDel="00575E6B">
                <w:delText xml:space="preserve">Renewable </w:delText>
              </w:r>
            </w:del>
            <w:r w:rsidRPr="000F6934">
              <w:t xml:space="preserve">Energy </w:t>
            </w:r>
            <w:ins w:id="119" w:author="TEBA" w:date="2024-12-10T07:05:00Z">
              <w:r w:rsidR="00575E6B">
                <w:t xml:space="preserve">Attribute </w:t>
              </w:r>
            </w:ins>
            <w:del w:id="120" w:author="TEBA" w:date="2024-12-10T07:05:00Z">
              <w:r w:rsidRPr="000F6934" w:rsidDel="00575E6B">
                <w:delText>Credit</w:delText>
              </w:r>
              <w:r w:rsidDel="00575E6B">
                <w:delText xml:space="preserve"> </w:delText>
              </w:r>
            </w:del>
            <w:ins w:id="121" w:author="TEBA" w:date="2024-12-10T07:05:00Z">
              <w:r w:rsidR="00575E6B">
                <w:t xml:space="preserve">Certificate </w:t>
              </w:r>
            </w:ins>
            <w:r>
              <w:t>(</w:t>
            </w:r>
            <w:del w:id="122" w:author="TEBA" w:date="2024-12-10T07:06:00Z">
              <w:r w:rsidRPr="00E55E72" w:rsidDel="00575E6B">
                <w:delText>REC</w:delText>
              </w:r>
            </w:del>
            <w:ins w:id="123" w:author="TEBA" w:date="2024-12-10T07:06:00Z">
              <w:r w:rsidR="00575E6B">
                <w:t>EAC</w:t>
              </w:r>
            </w:ins>
            <w:r>
              <w:t>)</w:t>
            </w:r>
            <w:r w:rsidRPr="00E55E72">
              <w:t xml:space="preserve"> Account Holder.</w:t>
            </w:r>
          </w:p>
        </w:tc>
      </w:tr>
    </w:tbl>
    <w:p w14:paraId="627E9E00" w14:textId="77777777" w:rsidR="00FE469D" w:rsidRDefault="00FE469D" w:rsidP="00852A79">
      <w:pPr>
        <w:pStyle w:val="BodyText"/>
      </w:pPr>
    </w:p>
    <w:p w14:paraId="366419FA" w14:textId="77777777" w:rsidR="00852A79" w:rsidRDefault="00852A79" w:rsidP="00852A79">
      <w:pPr>
        <w:pStyle w:val="Heading2"/>
        <w:numPr>
          <w:ilvl w:val="0"/>
          <w:numId w:val="0"/>
        </w:numPr>
        <w:spacing w:after="360"/>
      </w:pPr>
      <w:bookmarkStart w:id="124" w:name="_Toc118224650"/>
      <w:bookmarkStart w:id="125" w:name="_Toc118909718"/>
      <w:bookmarkStart w:id="126" w:name="_Toc205190567"/>
      <w:r>
        <w:t>2.2</w:t>
      </w:r>
      <w:r>
        <w:tab/>
        <w:t>ACRONYMS AND ABBREVIATIONS</w:t>
      </w:r>
      <w:bookmarkEnd w:id="124"/>
      <w:bookmarkEnd w:id="125"/>
      <w:bookmarkEnd w:id="126"/>
    </w:p>
    <w:p w14:paraId="0B6A9EC2" w14:textId="7D08D690" w:rsidR="00E066C5" w:rsidRPr="00E066C5" w:rsidRDefault="00E066C5" w:rsidP="00BC2D06">
      <w:pPr>
        <w:rPr>
          <w:ins w:id="127" w:author="TEBA" w:date="2024-11-27T10:39:00Z"/>
        </w:rPr>
      </w:pPr>
      <w:ins w:id="128" w:author="TEBA" w:date="2024-11-27T10:39:00Z">
        <w:r>
          <w:rPr>
            <w:b/>
            <w:bCs/>
          </w:rPr>
          <w:t>API</w:t>
        </w:r>
        <w:r>
          <w:rPr>
            <w:b/>
            <w:bCs/>
          </w:rPr>
          <w:tab/>
        </w:r>
        <w:r>
          <w:rPr>
            <w:b/>
            <w:bCs/>
          </w:rPr>
          <w:tab/>
        </w:r>
        <w:r>
          <w:rPr>
            <w:b/>
            <w:bCs/>
          </w:rPr>
          <w:tab/>
        </w:r>
        <w:r>
          <w:t>Application Programming Interface</w:t>
        </w:r>
      </w:ins>
    </w:p>
    <w:p w14:paraId="4B4FDFA5" w14:textId="218BCE00" w:rsidR="00E862F1" w:rsidRDefault="00852A79" w:rsidP="00BC2D06">
      <w:pPr>
        <w:rPr>
          <w:ins w:id="129" w:author="TEBA" w:date="2024-11-27T10:37:00Z"/>
        </w:rPr>
      </w:pPr>
      <w:ins w:id="130" w:author="TEBA" w:date="2024-11-07T14:57:00Z">
        <w:r>
          <w:rPr>
            <w:b/>
            <w:bCs/>
          </w:rPr>
          <w:t>EAC</w:t>
        </w:r>
        <w:r>
          <w:rPr>
            <w:b/>
            <w:bCs/>
          </w:rPr>
          <w:tab/>
        </w:r>
        <w:r>
          <w:rPr>
            <w:b/>
            <w:bCs/>
          </w:rPr>
          <w:tab/>
        </w:r>
        <w:r>
          <w:rPr>
            <w:b/>
            <w:bCs/>
          </w:rPr>
          <w:tab/>
        </w:r>
        <w:r>
          <w:t>Energy Attribute Certificate</w:t>
        </w:r>
      </w:ins>
    </w:p>
    <w:p w14:paraId="61710BB9" w14:textId="57672C9D" w:rsidR="00E066C5" w:rsidRDefault="00E066C5" w:rsidP="00BC2D06">
      <w:pPr>
        <w:rPr>
          <w:ins w:id="131" w:author="TEBA" w:date="2024-11-27T10:37:00Z"/>
        </w:rPr>
      </w:pPr>
      <w:ins w:id="132" w:author="TEBA" w:date="2024-11-27T10:37:00Z">
        <w:r w:rsidRPr="00E066C5">
          <w:rPr>
            <w:b/>
            <w:bCs/>
          </w:rPr>
          <w:t>JSON</w:t>
        </w:r>
        <w:r>
          <w:tab/>
        </w:r>
        <w:r>
          <w:tab/>
        </w:r>
        <w:r>
          <w:tab/>
          <w:t>JavaScript Object Notation</w:t>
        </w:r>
      </w:ins>
    </w:p>
    <w:p w14:paraId="48E99C8F" w14:textId="391B7B0B" w:rsidR="00E066C5" w:rsidRDefault="00E066C5" w:rsidP="00BC2D06">
      <w:pPr>
        <w:rPr>
          <w:ins w:id="133" w:author="TEBA" w:date="2024-11-27T10:38:00Z"/>
        </w:rPr>
      </w:pPr>
      <w:ins w:id="134" w:author="TEBA" w:date="2024-11-27T10:38:00Z">
        <w:r w:rsidRPr="00E066C5">
          <w:rPr>
            <w:b/>
            <w:bCs/>
          </w:rPr>
          <w:t>REST</w:t>
        </w:r>
        <w:r>
          <w:tab/>
        </w:r>
        <w:r>
          <w:tab/>
        </w:r>
        <w:r>
          <w:tab/>
          <w:t>Representational State Transfer</w:t>
        </w:r>
      </w:ins>
    </w:p>
    <w:p w14:paraId="73FB5FAB" w14:textId="2B7B2F2C" w:rsidR="00E066C5" w:rsidRDefault="00E066C5" w:rsidP="00BC2D06">
      <w:pPr>
        <w:rPr>
          <w:ins w:id="135" w:author="TEBA" w:date="2024-11-27T10:38:00Z"/>
        </w:rPr>
      </w:pPr>
      <w:ins w:id="136" w:author="TEBA" w:date="2024-11-27T10:38:00Z">
        <w:r w:rsidRPr="00E066C5">
          <w:rPr>
            <w:b/>
            <w:bCs/>
          </w:rPr>
          <w:t>Wh</w:t>
        </w:r>
        <w:r>
          <w:tab/>
        </w:r>
        <w:r>
          <w:tab/>
        </w:r>
        <w:r>
          <w:tab/>
          <w:t>Watt-hour</w:t>
        </w:r>
      </w:ins>
    </w:p>
    <w:p w14:paraId="754CE9A6" w14:textId="42396251" w:rsidR="00E066C5" w:rsidRDefault="00E066C5" w:rsidP="00BC2D06">
      <w:pPr>
        <w:rPr>
          <w:ins w:id="137" w:author="TEBA" w:date="2024-11-07T14:58:00Z"/>
        </w:rPr>
      </w:pPr>
      <w:ins w:id="138" w:author="TEBA" w:date="2024-11-27T10:38:00Z">
        <w:r w:rsidRPr="00E066C5">
          <w:rPr>
            <w:b/>
            <w:bCs/>
          </w:rPr>
          <w:t>UTC</w:t>
        </w:r>
        <w:r>
          <w:tab/>
        </w:r>
        <w:r>
          <w:tab/>
        </w:r>
        <w:r>
          <w:tab/>
          <w:t>Coordina</w:t>
        </w:r>
      </w:ins>
      <w:ins w:id="139" w:author="TEBA" w:date="2024-11-27T10:39:00Z">
        <w:r>
          <w:t>ted Universal Time</w:t>
        </w:r>
      </w:ins>
    </w:p>
    <w:p w14:paraId="308B3E11" w14:textId="77777777" w:rsidR="004C30CF" w:rsidRDefault="004C30CF" w:rsidP="00BC2D06">
      <w:pPr>
        <w:rPr>
          <w:ins w:id="140" w:author="TEBA" w:date="2024-11-07T14:58:00Z"/>
        </w:rPr>
      </w:pPr>
    </w:p>
    <w:p w14:paraId="5DB75214" w14:textId="70179E99" w:rsidR="00A5670D" w:rsidRDefault="00A5670D" w:rsidP="00A5670D">
      <w:pPr>
        <w:pStyle w:val="BodyTextNumbered"/>
        <w:spacing w:before="240"/>
        <w:ind w:left="720" w:hanging="720"/>
      </w:pPr>
    </w:p>
    <w:p w14:paraId="1B83049D" w14:textId="2F8E2C63" w:rsidR="004C30CF" w:rsidRDefault="004C30CF">
      <w:pPr>
        <w:rPr>
          <w:b/>
          <w:sz w:val="36"/>
        </w:rPr>
      </w:pPr>
    </w:p>
    <w:p w14:paraId="47E0E6A8" w14:textId="1CDC3506" w:rsidR="004C30CF" w:rsidRDefault="004C30CF">
      <w:pPr>
        <w:rPr>
          <w:b/>
          <w:sz w:val="36"/>
        </w:rPr>
      </w:pPr>
    </w:p>
    <w:p w14:paraId="092537CA" w14:textId="77777777" w:rsidR="00310DBC" w:rsidRDefault="00310DBC">
      <w:pPr>
        <w:rPr>
          <w:b/>
          <w:sz w:val="36"/>
        </w:rPr>
      </w:pPr>
    </w:p>
    <w:p w14:paraId="0A815B34" w14:textId="77777777" w:rsidR="00310DBC" w:rsidRDefault="00310DBC">
      <w:pPr>
        <w:rPr>
          <w:b/>
          <w:sz w:val="36"/>
        </w:rPr>
      </w:pPr>
    </w:p>
    <w:p w14:paraId="1FD52E46" w14:textId="77777777" w:rsidR="00310DBC" w:rsidRDefault="00310DBC">
      <w:pPr>
        <w:rPr>
          <w:b/>
          <w:sz w:val="36"/>
        </w:rPr>
      </w:pPr>
    </w:p>
    <w:p w14:paraId="17FED95A" w14:textId="77777777" w:rsidR="00310DBC" w:rsidRDefault="00310DBC">
      <w:pPr>
        <w:rPr>
          <w:b/>
          <w:sz w:val="36"/>
        </w:rPr>
      </w:pPr>
    </w:p>
    <w:p w14:paraId="3C0CAEC2" w14:textId="77777777" w:rsidR="00310DBC" w:rsidRDefault="00310DBC">
      <w:pPr>
        <w:rPr>
          <w:b/>
          <w:sz w:val="36"/>
        </w:rPr>
      </w:pPr>
    </w:p>
    <w:p w14:paraId="0761881E" w14:textId="77777777" w:rsidR="00310DBC" w:rsidRDefault="00310DBC">
      <w:pPr>
        <w:rPr>
          <w:b/>
          <w:sz w:val="36"/>
        </w:rPr>
      </w:pPr>
    </w:p>
    <w:p w14:paraId="43D61A22" w14:textId="77777777" w:rsidR="00310DBC" w:rsidRDefault="00310DBC">
      <w:pPr>
        <w:rPr>
          <w:b/>
          <w:sz w:val="36"/>
        </w:rPr>
      </w:pPr>
    </w:p>
    <w:p w14:paraId="52F452F1" w14:textId="77777777" w:rsidR="00310DBC" w:rsidRDefault="00310DBC">
      <w:pPr>
        <w:rPr>
          <w:b/>
          <w:sz w:val="36"/>
        </w:rPr>
      </w:pPr>
    </w:p>
    <w:p w14:paraId="56A3B794" w14:textId="5EDC6378" w:rsidR="004C30CF" w:rsidRDefault="004C30CF" w:rsidP="004C30CF">
      <w:pPr>
        <w:spacing w:before="2400"/>
        <w:jc w:val="center"/>
        <w:rPr>
          <w:b/>
          <w:sz w:val="36"/>
        </w:rPr>
      </w:pPr>
      <w:r>
        <w:rPr>
          <w:b/>
          <w:sz w:val="36"/>
        </w:rPr>
        <w:t>ERCOT Nodal Protocols</w:t>
      </w:r>
    </w:p>
    <w:p w14:paraId="61C699FB" w14:textId="77777777" w:rsidR="004C30CF" w:rsidRDefault="004C30CF" w:rsidP="004C30CF">
      <w:pPr>
        <w:jc w:val="center"/>
        <w:rPr>
          <w:b/>
          <w:sz w:val="36"/>
          <w:szCs w:val="36"/>
        </w:rPr>
      </w:pPr>
    </w:p>
    <w:p w14:paraId="1B0E1DA2" w14:textId="5CA3B3B2" w:rsidR="004C30CF" w:rsidRDefault="004C30CF" w:rsidP="004C30CF">
      <w:pPr>
        <w:jc w:val="center"/>
        <w:rPr>
          <w:b/>
          <w:sz w:val="36"/>
        </w:rPr>
      </w:pPr>
      <w:r>
        <w:rPr>
          <w:b/>
          <w:sz w:val="36"/>
          <w:szCs w:val="36"/>
        </w:rPr>
        <w:t xml:space="preserve">Section 14:  State of Texas </w:t>
      </w:r>
      <w:del w:id="141" w:author="TEBA" w:date="2024-11-07T14:59:00Z">
        <w:r w:rsidDel="004C30CF">
          <w:rPr>
            <w:b/>
            <w:sz w:val="36"/>
          </w:rPr>
          <w:delText>Renewable Energy Credit</w:delText>
        </w:r>
      </w:del>
      <w:ins w:id="142" w:author="TEBA" w:date="2024-11-07T14:59:00Z">
        <w:r>
          <w:rPr>
            <w:b/>
            <w:sz w:val="36"/>
          </w:rPr>
          <w:t>Energ</w:t>
        </w:r>
      </w:ins>
      <w:ins w:id="143" w:author="TEBA" w:date="2024-11-07T15:00:00Z">
        <w:r>
          <w:rPr>
            <w:b/>
            <w:sz w:val="36"/>
          </w:rPr>
          <w:t>y Attribute Certificate</w:t>
        </w:r>
      </w:ins>
      <w:r>
        <w:rPr>
          <w:b/>
          <w:sz w:val="36"/>
        </w:rPr>
        <w:t xml:space="preserve"> Trading Program</w:t>
      </w:r>
    </w:p>
    <w:p w14:paraId="07939577" w14:textId="77777777" w:rsidR="004C30CF" w:rsidRDefault="004C30CF" w:rsidP="004C30CF">
      <w:pPr>
        <w:jc w:val="center"/>
        <w:rPr>
          <w:b/>
          <w:sz w:val="36"/>
        </w:rPr>
      </w:pPr>
    </w:p>
    <w:p w14:paraId="43D99FE4" w14:textId="77777777" w:rsidR="004C30CF" w:rsidRDefault="004C30CF" w:rsidP="004C30CF">
      <w:pPr>
        <w:jc w:val="center"/>
        <w:rPr>
          <w:b/>
          <w:sz w:val="36"/>
          <w:szCs w:val="36"/>
        </w:rPr>
      </w:pPr>
    </w:p>
    <w:p w14:paraId="0ED7C75F" w14:textId="7D26D5DA" w:rsidR="004C30CF" w:rsidRDefault="004C30CF" w:rsidP="004C30CF">
      <w:pPr>
        <w:pStyle w:val="BodyText"/>
        <w:jc w:val="center"/>
        <w:rPr>
          <w:b/>
        </w:rPr>
      </w:pPr>
      <w:del w:id="144" w:author="TEBA" w:date="2024-11-25T10:18:00Z">
        <w:r w:rsidDel="008D725C">
          <w:rPr>
            <w:b/>
          </w:rPr>
          <w:delText>November 1, 2024</w:delText>
        </w:r>
      </w:del>
      <w:ins w:id="145" w:author="TEBA" w:date="2024-11-25T10:18:00Z">
        <w:r w:rsidR="008D725C">
          <w:rPr>
            <w:b/>
          </w:rPr>
          <w:t>TBD</w:t>
        </w:r>
      </w:ins>
    </w:p>
    <w:p w14:paraId="07083D50" w14:textId="77777777" w:rsidR="004C30CF" w:rsidRDefault="004C30CF" w:rsidP="004C30CF">
      <w:pPr>
        <w:pStyle w:val="BodyText"/>
        <w:jc w:val="center"/>
        <w:rPr>
          <w:b/>
        </w:rPr>
      </w:pPr>
    </w:p>
    <w:p w14:paraId="6224E992" w14:textId="77777777" w:rsidR="004C30CF" w:rsidRDefault="004C30CF" w:rsidP="004C30CF">
      <w:pPr>
        <w:pBdr>
          <w:top w:val="single" w:sz="4" w:space="25" w:color="auto"/>
        </w:pBdr>
        <w:rPr>
          <w:b/>
          <w:sz w:val="20"/>
        </w:rPr>
      </w:pPr>
    </w:p>
    <w:p w14:paraId="1B861CB2" w14:textId="5D675820" w:rsidR="004C30CF" w:rsidRDefault="004C30CF">
      <w:r>
        <w:br w:type="page"/>
      </w:r>
    </w:p>
    <w:p w14:paraId="12213CB0" w14:textId="6E22F52D" w:rsidR="004C30CF" w:rsidRDefault="004C30CF" w:rsidP="004C30CF">
      <w:pPr>
        <w:pStyle w:val="Heading1"/>
        <w:numPr>
          <w:ilvl w:val="0"/>
          <w:numId w:val="0"/>
        </w:numPr>
      </w:pPr>
      <w:bookmarkStart w:id="146" w:name="_Toc180673452"/>
      <w:r>
        <w:lastRenderedPageBreak/>
        <w:t>14</w:t>
      </w:r>
      <w:r>
        <w:tab/>
      </w:r>
      <w:proofErr w:type="gramStart"/>
      <w:r>
        <w:t>State</w:t>
      </w:r>
      <w:proofErr w:type="gramEnd"/>
      <w:r>
        <w:t xml:space="preserve"> of Texas </w:t>
      </w:r>
      <w:del w:id="147" w:author="TEBA" w:date="2024-11-07T15:01:00Z">
        <w:r w:rsidDel="004C30CF">
          <w:delText>Renewable Energy Credit</w:delText>
        </w:r>
      </w:del>
      <w:ins w:id="148" w:author="TEBA" w:date="2024-11-07T15:01:00Z">
        <w:r>
          <w:t>ENERGY ATTRIBUTE CERTIFICATE</w:t>
        </w:r>
      </w:ins>
      <w:r>
        <w:t xml:space="preserve"> Trading Program</w:t>
      </w:r>
      <w:bookmarkEnd w:id="146"/>
    </w:p>
    <w:p w14:paraId="1CC28EE5" w14:textId="77777777" w:rsidR="004C30CF" w:rsidRDefault="004C30CF" w:rsidP="004C30CF">
      <w:pPr>
        <w:pStyle w:val="H2"/>
      </w:pPr>
      <w:bookmarkStart w:id="149" w:name="_Toc239073016"/>
      <w:bookmarkStart w:id="150" w:name="_Toc180673453"/>
      <w:commentRangeStart w:id="151"/>
      <w:r>
        <w:t>14.1</w:t>
      </w:r>
      <w:commentRangeEnd w:id="151"/>
      <w:r w:rsidR="00310DBC">
        <w:rPr>
          <w:rStyle w:val="CommentReference"/>
          <w:b w:val="0"/>
        </w:rPr>
        <w:commentReference w:id="151"/>
      </w:r>
      <w:r>
        <w:tab/>
        <w:t>Overview</w:t>
      </w:r>
      <w:bookmarkEnd w:id="149"/>
      <w:bookmarkEnd w:id="150"/>
    </w:p>
    <w:p w14:paraId="6EF0BA6F" w14:textId="657A0F43" w:rsidR="004C30CF" w:rsidRDefault="004C30CF" w:rsidP="004C30CF">
      <w:pPr>
        <w:pStyle w:val="BodyText"/>
        <w:ind w:left="720" w:hanging="720"/>
      </w:pPr>
      <w:bookmarkStart w:id="152" w:name="_Hlk184724752"/>
      <w:r>
        <w:t>(1)</w:t>
      </w:r>
      <w:r>
        <w:tab/>
        <w:t xml:space="preserve">On May 9, 2000, the Public Utility Commission of Texas (PUCT) appointed ERCOT as Program Administrator of the Renewable Energy Credits (REC) </w:t>
      </w:r>
      <w:del w:id="153" w:author="TEBA" w:date="2024-12-13T13:49:00Z">
        <w:r w:rsidDel="002868A1">
          <w:delText xml:space="preserve">Trading </w:delText>
        </w:r>
      </w:del>
      <w:ins w:id="154" w:author="TEBA" w:date="2024-12-13T13:49:00Z">
        <w:r w:rsidR="002868A1">
          <w:t xml:space="preserve">trading </w:t>
        </w:r>
      </w:ins>
      <w:del w:id="155" w:author="TEBA" w:date="2024-12-13T13:49:00Z">
        <w:r w:rsidDel="002868A1">
          <w:delText>Program</w:delText>
        </w:r>
      </w:del>
      <w:ins w:id="156" w:author="TEBA" w:date="2024-12-13T13:49:00Z">
        <w:r w:rsidR="002868A1">
          <w:t>program</w:t>
        </w:r>
      </w:ins>
      <w:r>
        <w:t xml:space="preserve"> described in subsection (h) of P.U.C. </w:t>
      </w:r>
      <w:r w:rsidRPr="00A37962">
        <w:rPr>
          <w:smallCaps/>
        </w:rPr>
        <w:t>Subst.</w:t>
      </w:r>
      <w:r>
        <w:t xml:space="preserve"> R. 25.173, Renewable Energy Credit Program.  On November 30, 2023, the PUCT reaffirmed ERCOT as Program Administrator of the REC </w:t>
      </w:r>
      <w:del w:id="157" w:author="TEBA" w:date="2024-12-13T13:49:00Z">
        <w:r w:rsidDel="002868A1">
          <w:delText xml:space="preserve">Trading </w:delText>
        </w:r>
      </w:del>
      <w:ins w:id="158" w:author="TEBA" w:date="2024-12-13T13:49:00Z">
        <w:r w:rsidR="002868A1">
          <w:t xml:space="preserve">trading </w:t>
        </w:r>
      </w:ins>
      <w:del w:id="159" w:author="TEBA" w:date="2024-12-13T13:49:00Z">
        <w:r w:rsidDel="002868A1">
          <w:delText>Program</w:delText>
        </w:r>
      </w:del>
      <w:ins w:id="160" w:author="TEBA" w:date="2024-12-13T13:49:00Z">
        <w:r w:rsidR="002868A1">
          <w:t>program</w:t>
        </w:r>
      </w:ins>
      <w:r>
        <w:t xml:space="preserve"> described in subsection (a)(2) of P.U.C. </w:t>
      </w:r>
      <w:r w:rsidRPr="00A37962">
        <w:rPr>
          <w:smallCaps/>
        </w:rPr>
        <w:t>Subst.</w:t>
      </w:r>
      <w:r>
        <w:t xml:space="preserve"> R. 25.173.  The PUCT also established a </w:t>
      </w:r>
      <w:bookmarkStart w:id="161" w:name="_Hlk183454582"/>
      <w:r>
        <w:t xml:space="preserve">Solar Renewable Portfolio Standard </w:t>
      </w:r>
      <w:bookmarkEnd w:id="161"/>
      <w:r>
        <w:t xml:space="preserve">(SRPS) pursuant to Section 53 of House Bill 1500, enacted by the 88th Texas Legislature, Regular Session, to be phased out by September 1, 2025.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bookmarkEnd w:id="152"/>
    <w:p w14:paraId="3AFE3C01" w14:textId="07A28ABC" w:rsidR="004C30CF" w:rsidRDefault="004C30CF" w:rsidP="004C30CF">
      <w:pPr>
        <w:pStyle w:val="BodyText"/>
        <w:ind w:left="720" w:hanging="720"/>
      </w:pPr>
      <w:ins w:id="162" w:author="TEBA" w:date="2024-11-07T15:02:00Z">
        <w:r>
          <w:t>(2)</w:t>
        </w:r>
        <w:r>
          <w:tab/>
          <w:t>ERCOT has determined it is appropriate to allow generators to earn Energy Attribute Certificates</w:t>
        </w:r>
      </w:ins>
      <w:ins w:id="163" w:author="TEBA" w:date="2024-11-07T15:03:00Z">
        <w:r>
          <w:t xml:space="preserve"> (EACs) as described in Section 14</w:t>
        </w:r>
      </w:ins>
      <w:ins w:id="164" w:author="TEBA" w:date="2024-11-25T18:58:00Z">
        <w:r w:rsidR="009B3702">
          <w:t>, State of Texas Energy Attribute Certificate Trading Program</w:t>
        </w:r>
      </w:ins>
      <w:ins w:id="165" w:author="TEBA" w:date="2024-11-07T15:03:00Z">
        <w:r>
          <w:t xml:space="preserve">. </w:t>
        </w:r>
      </w:ins>
      <w:ins w:id="166" w:author="TEBA" w:date="2024-11-25T21:15:00Z">
        <w:r w:rsidR="00320D77">
          <w:t xml:space="preserve"> </w:t>
        </w:r>
      </w:ins>
      <w:ins w:id="167" w:author="TEBA" w:date="2024-11-07T15:03:00Z">
        <w:r>
          <w:t>RECs are a subcategory of EACs.</w:t>
        </w:r>
      </w:ins>
    </w:p>
    <w:p w14:paraId="242D2CF6" w14:textId="33B3CBDD" w:rsidR="004C30CF" w:rsidRDefault="004C30CF" w:rsidP="004C30CF">
      <w:pPr>
        <w:pStyle w:val="BodyText"/>
        <w:ind w:left="720" w:hanging="720"/>
      </w:pPr>
      <w:r>
        <w:t>(</w:t>
      </w:r>
      <w:ins w:id="168" w:author="TEBA" w:date="2024-11-07T15:03:00Z">
        <w:r>
          <w:t>3</w:t>
        </w:r>
      </w:ins>
      <w:del w:id="169" w:author="TEBA" w:date="2024-11-07T15:03:00Z">
        <w:r w:rsidDel="004C30CF">
          <w:delText>2</w:delText>
        </w:r>
      </w:del>
      <w:r>
        <w:t>)</w:t>
      </w:r>
      <w:r>
        <w:tab/>
        <w:t>The purpose</w:t>
      </w:r>
      <w:del w:id="170" w:author="TEBA" w:date="2024-11-07T15:03:00Z">
        <w:r w:rsidDel="004C30CF">
          <w:delText>s</w:delText>
        </w:r>
      </w:del>
      <w:r>
        <w:t xml:space="preserve"> of the </w:t>
      </w:r>
      <w:del w:id="171" w:author="TEBA" w:date="2024-11-07T15:03:00Z">
        <w:r w:rsidDel="004C30CF">
          <w:delText>R</w:delText>
        </w:r>
      </w:del>
      <w:r>
        <w:t>E</w:t>
      </w:r>
      <w:ins w:id="172" w:author="TEBA" w:date="2024-11-07T15:03:00Z">
        <w:r>
          <w:t>A</w:t>
        </w:r>
      </w:ins>
      <w:r>
        <w:t xml:space="preserve">C Trading Program </w:t>
      </w:r>
      <w:ins w:id="173" w:author="TEBA" w:date="2024-11-07T15:03:00Z">
        <w:r>
          <w:t>is to provide a voluntary EAC and REC</w:t>
        </w:r>
      </w:ins>
      <w:ins w:id="174" w:author="TEBA" w:date="2024-11-07T15:04:00Z">
        <w:r>
          <w:t xml:space="preserve"> market as required by PURA §39.9113 and these Protocols.</w:t>
        </w:r>
      </w:ins>
      <w:del w:id="175" w:author="TEBA" w:date="2024-11-07T15:03:00Z">
        <w:r w:rsidDel="004C30CF">
          <w:delText>are:</w:delText>
        </w:r>
      </w:del>
      <w:r>
        <w:t xml:space="preserve"> </w:t>
      </w:r>
    </w:p>
    <w:p w14:paraId="74229DC6" w14:textId="63AD9107" w:rsidR="004C30CF" w:rsidDel="004C30CF" w:rsidRDefault="004C30CF" w:rsidP="004C30CF">
      <w:pPr>
        <w:pStyle w:val="List"/>
        <w:ind w:left="1440"/>
        <w:rPr>
          <w:del w:id="176" w:author="TEBA" w:date="2024-11-07T15:04:00Z"/>
        </w:rPr>
      </w:pPr>
      <w:del w:id="177" w:author="TEBA" w:date="2024-11-07T15:04:00Z">
        <w:r w:rsidDel="004C30CF">
          <w:delText>(a)</w:delText>
        </w:r>
        <w:r w:rsidDel="004C30CF">
          <w:tab/>
          <w:delText>To ensure that the total amount of installed generating capacity from new solar renewable energy technologies in this state totals 1,310 megawatts (MW) by January 1, 2024 and 655 MW by January 1, 2025;</w:delText>
        </w:r>
      </w:del>
    </w:p>
    <w:p w14:paraId="6F0BAEE9" w14:textId="6405E298" w:rsidR="004C30CF" w:rsidDel="004C30CF" w:rsidRDefault="004C30CF" w:rsidP="004C30CF">
      <w:pPr>
        <w:pStyle w:val="List"/>
        <w:ind w:left="1440"/>
        <w:rPr>
          <w:del w:id="178" w:author="TEBA" w:date="2024-11-07T15:04:00Z"/>
        </w:rPr>
      </w:pPr>
      <w:del w:id="179" w:author="TEBA" w:date="2024-11-07T15:04:00Z">
        <w:r w:rsidDel="004C30CF">
          <w:delText>(b)</w:delText>
        </w:r>
        <w:r w:rsidDel="004C30CF">
          <w:tab/>
          <w:delText>To provide for a REC Trading Program to facilitate voluntary trading under subsection (g) of P.U.C. S</w:delText>
        </w:r>
        <w:r w:rsidRPr="009276AF" w:rsidDel="004C30CF">
          <w:rPr>
            <w:smallCaps/>
          </w:rPr>
          <w:delText>ubst</w:delText>
        </w:r>
        <w:r w:rsidDel="004C30CF">
          <w:delText xml:space="preserve">. R. 25.173 and PURA § 39.9113, and by which the solar renewable energy requirements established by subsection (f) of P.U.C. </w:delText>
        </w:r>
        <w:r w:rsidRPr="009276AF" w:rsidDel="004C30CF">
          <w:rPr>
            <w:smallCaps/>
          </w:rPr>
          <w:delText>Subst.</w:delText>
        </w:r>
        <w:r w:rsidDel="004C30CF">
          <w:delText xml:space="preserve"> R. 25.173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delText>
        </w:r>
      </w:del>
    </w:p>
    <w:p w14:paraId="2E4215C2" w14:textId="3FD4DAD2" w:rsidR="004C30CF" w:rsidDel="004C30CF" w:rsidRDefault="004C30CF" w:rsidP="004C30CF">
      <w:pPr>
        <w:pStyle w:val="List"/>
        <w:ind w:left="1440"/>
        <w:rPr>
          <w:del w:id="180" w:author="TEBA" w:date="2024-11-07T15:04:00Z"/>
        </w:rPr>
      </w:pPr>
      <w:del w:id="181" w:author="TEBA" w:date="2024-11-07T15:04:00Z">
        <w:r w:rsidDel="004C30CF">
          <w:delText>(c)</w:delText>
        </w:r>
        <w:r w:rsidDel="004C30CF">
          <w:tab/>
          <w:delText>To ensure that all Customers have access to providers of energy generated by renewable energy Resources pursuant to PURA § 39.101(b)(3).</w:delText>
        </w:r>
      </w:del>
    </w:p>
    <w:p w14:paraId="384989B8" w14:textId="4E24A82C" w:rsidR="004C30CF" w:rsidRDefault="004C30CF" w:rsidP="004C30CF">
      <w:pPr>
        <w:spacing w:after="240"/>
        <w:ind w:left="720" w:hanging="720"/>
      </w:pPr>
      <w:r>
        <w:t>(</w:t>
      </w:r>
      <w:del w:id="182" w:author="TEBA" w:date="2024-11-25T21:14:00Z">
        <w:r w:rsidDel="00320D77">
          <w:delText>3</w:delText>
        </w:r>
      </w:del>
      <w:ins w:id="183" w:author="TEBA" w:date="2024-11-25T21:14:00Z">
        <w:r w:rsidR="00320D77">
          <w:t>4</w:t>
        </w:r>
      </w:ins>
      <w:r>
        <w:t>)</w:t>
      </w:r>
      <w:r>
        <w:tab/>
        <w:t xml:space="preserve">ERCOT shall administer the </w:t>
      </w:r>
      <w:del w:id="184" w:author="TEBA" w:date="2024-11-07T15:04:00Z">
        <w:r w:rsidDel="004C30CF">
          <w:delText>R</w:delText>
        </w:r>
      </w:del>
      <w:r>
        <w:t>E</w:t>
      </w:r>
      <w:ins w:id="185" w:author="TEBA" w:date="2024-11-07T15:04:00Z">
        <w:r>
          <w:t>A</w:t>
        </w:r>
      </w:ins>
      <w:r>
        <w:t>C Trading Program, which became effective July 1, 2001</w:t>
      </w:r>
      <w:ins w:id="186" w:author="TEBA" w:date="2024-11-07T15:04:00Z">
        <w:r>
          <w:t xml:space="preserve">, and </w:t>
        </w:r>
      </w:ins>
      <w:ins w:id="187" w:author="TEBA" w:date="2024-11-27T09:53:00Z">
        <w:r w:rsidR="0024273A">
          <w:t>is to become</w:t>
        </w:r>
      </w:ins>
      <w:ins w:id="188" w:author="TEBA" w:date="2024-11-07T15:04:00Z">
        <w:r>
          <w:t xml:space="preserve"> a voluntary market on </w:t>
        </w:r>
      </w:ins>
      <w:ins w:id="189" w:author="TEBA" w:date="2024-11-08T07:35:00Z">
        <w:r w:rsidR="008962F1">
          <w:t>September 1, 2025</w:t>
        </w:r>
      </w:ins>
      <w:r>
        <w:t xml:space="preserve">.  Entities participating in the </w:t>
      </w:r>
      <w:del w:id="190" w:author="TEBA" w:date="2024-11-08T07:35:00Z">
        <w:r w:rsidDel="008962F1">
          <w:delText>R</w:delText>
        </w:r>
      </w:del>
      <w:r>
        <w:t>E</w:t>
      </w:r>
      <w:ins w:id="191" w:author="TEBA" w:date="2024-11-08T07:35:00Z">
        <w:r w:rsidR="008962F1">
          <w:t>A</w:t>
        </w:r>
      </w:ins>
      <w:r>
        <w:t>C Trading Program must register with and execute the appropriate agreements with ERCOT.</w:t>
      </w:r>
    </w:p>
    <w:p w14:paraId="7655A893" w14:textId="77777777" w:rsidR="008962F1" w:rsidRDefault="008962F1" w:rsidP="008962F1">
      <w:pPr>
        <w:pStyle w:val="H2"/>
        <w:ind w:left="907" w:hanging="907"/>
      </w:pPr>
      <w:bookmarkStart w:id="192" w:name="_Toc239073017"/>
      <w:bookmarkStart w:id="193" w:name="_Toc180673454"/>
      <w:commentRangeStart w:id="194"/>
      <w:r>
        <w:lastRenderedPageBreak/>
        <w:t>14.2</w:t>
      </w:r>
      <w:commentRangeEnd w:id="194"/>
      <w:r w:rsidR="00677D8F">
        <w:rPr>
          <w:rStyle w:val="CommentReference"/>
          <w:b w:val="0"/>
        </w:rPr>
        <w:commentReference w:id="194"/>
      </w:r>
      <w:r>
        <w:tab/>
        <w:t>Duties of ERCOT</w:t>
      </w:r>
      <w:bookmarkEnd w:id="192"/>
      <w:bookmarkEnd w:id="193"/>
    </w:p>
    <w:p w14:paraId="4F3102DE" w14:textId="77777777" w:rsidR="008962F1" w:rsidRDefault="008962F1" w:rsidP="008962F1">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2647D50B" w14:textId="03412048" w:rsidR="008962F1" w:rsidRDefault="008962F1" w:rsidP="008962F1">
      <w:pPr>
        <w:pStyle w:val="List"/>
        <w:ind w:left="1440"/>
      </w:pPr>
      <w:r>
        <w:t>(a)</w:t>
      </w:r>
      <w:r>
        <w:tab/>
        <w:t xml:space="preserve">Register </w:t>
      </w:r>
      <w:del w:id="195" w:author="TEBA" w:date="2024-11-08T07:37:00Z">
        <w:r w:rsidDel="008A48FC">
          <w:delText xml:space="preserve">renewable </w:delText>
        </w:r>
      </w:del>
      <w:r>
        <w:t>energy generators;</w:t>
      </w:r>
    </w:p>
    <w:p w14:paraId="2CC4CB08" w14:textId="77777777" w:rsidR="008962F1" w:rsidRDefault="008962F1" w:rsidP="008962F1">
      <w:pPr>
        <w:pStyle w:val="List"/>
        <w:ind w:left="1440"/>
      </w:pPr>
      <w:r>
        <w:t>(b)</w:t>
      </w:r>
      <w:r>
        <w:tab/>
        <w:t xml:space="preserve">Register Retail Entities;   </w:t>
      </w:r>
    </w:p>
    <w:p w14:paraId="14ADC90D" w14:textId="5B4CED64" w:rsidR="008962F1" w:rsidRDefault="008962F1" w:rsidP="008962F1">
      <w:pPr>
        <w:pStyle w:val="List"/>
        <w:ind w:left="1440"/>
      </w:pPr>
      <w:r>
        <w:t>(c)</w:t>
      </w:r>
      <w:r>
        <w:tab/>
        <w:t xml:space="preserve">Register other Entities choosing to participate in the </w:t>
      </w:r>
      <w:del w:id="196" w:author="TEBA" w:date="2024-11-08T07:38:00Z">
        <w:r w:rsidDel="008A48FC">
          <w:delText xml:space="preserve">Renewable </w:delText>
        </w:r>
      </w:del>
      <w:r>
        <w:t xml:space="preserve">Energy </w:t>
      </w:r>
      <w:ins w:id="197" w:author="TEBA" w:date="2024-11-08T07:38:00Z">
        <w:r w:rsidR="008A48FC">
          <w:t xml:space="preserve">Attribute </w:t>
        </w:r>
      </w:ins>
      <w:del w:id="198" w:author="TEBA" w:date="2024-11-08T07:38:00Z">
        <w:r w:rsidDel="008A48FC">
          <w:delText xml:space="preserve">Credit </w:delText>
        </w:r>
      </w:del>
      <w:ins w:id="199" w:author="TEBA" w:date="2024-11-08T07:38:00Z">
        <w:r w:rsidR="008A48FC">
          <w:t xml:space="preserve">Certificate </w:t>
        </w:r>
      </w:ins>
      <w:r>
        <w:t>(</w:t>
      </w:r>
      <w:del w:id="200" w:author="TEBA" w:date="2024-11-08T07:38:00Z">
        <w:r w:rsidDel="008A48FC">
          <w:delText>R</w:delText>
        </w:r>
      </w:del>
      <w:r>
        <w:t>E</w:t>
      </w:r>
      <w:ins w:id="201" w:author="TEBA" w:date="2024-11-08T07:38:00Z">
        <w:r w:rsidR="008A48FC">
          <w:t>A</w:t>
        </w:r>
      </w:ins>
      <w:r>
        <w:t>C) Trading Program;</w:t>
      </w:r>
    </w:p>
    <w:p w14:paraId="6A06B4B6" w14:textId="78068C8D" w:rsidR="008962F1" w:rsidRDefault="008962F1" w:rsidP="008962F1">
      <w:pPr>
        <w:pStyle w:val="List"/>
        <w:ind w:left="1440"/>
      </w:pPr>
      <w:r>
        <w:t>(d)</w:t>
      </w:r>
      <w:r>
        <w:tab/>
        <w:t xml:space="preserve">Create and maintain </w:t>
      </w:r>
      <w:del w:id="202" w:author="TEBA" w:date="2024-11-08T07:38:00Z">
        <w:r w:rsidDel="008A48FC">
          <w:delText>R</w:delText>
        </w:r>
      </w:del>
      <w:r>
        <w:t>E</w:t>
      </w:r>
      <w:ins w:id="203" w:author="TEBA" w:date="2024-11-08T07:38:00Z">
        <w:r w:rsidR="008A48FC">
          <w:t>A</w:t>
        </w:r>
      </w:ins>
      <w:r>
        <w:t xml:space="preserve">C trading accounts for </w:t>
      </w:r>
      <w:del w:id="204" w:author="TEBA" w:date="2024-11-08T07:38:00Z">
        <w:r w:rsidDel="008A48FC">
          <w:delText>R</w:delText>
        </w:r>
      </w:del>
      <w:r>
        <w:t>E</w:t>
      </w:r>
      <w:ins w:id="205" w:author="TEBA" w:date="2024-11-08T07:38:00Z">
        <w:r w:rsidR="008A48FC">
          <w:t>A</w:t>
        </w:r>
      </w:ins>
      <w:r>
        <w:t>C Trading Program participants;</w:t>
      </w:r>
    </w:p>
    <w:p w14:paraId="1E4FA4C7" w14:textId="705E4CF1" w:rsidR="008962F1" w:rsidDel="008A48FC" w:rsidRDefault="008962F1" w:rsidP="008962F1">
      <w:pPr>
        <w:pStyle w:val="List"/>
        <w:ind w:left="1440"/>
        <w:rPr>
          <w:del w:id="206" w:author="TEBA" w:date="2024-11-08T07:38:00Z"/>
        </w:rPr>
      </w:pPr>
      <w:del w:id="207" w:author="TEBA" w:date="2024-11-08T07:38:00Z">
        <w:r w:rsidDel="008A48FC">
          <w:delText>(e)</w:delText>
        </w:r>
        <w:r w:rsidDel="008A48FC">
          <w:tab/>
          <w:delText>Determine the annual Solar Renewable Portfolio Standard (SRPS) requirement for each Retail Entity in Texas using the formulas set forth in this Section;</w:delText>
        </w:r>
      </w:del>
    </w:p>
    <w:p w14:paraId="70712707" w14:textId="75A0AFEC" w:rsidR="008962F1" w:rsidRDefault="008962F1" w:rsidP="008962F1">
      <w:pPr>
        <w:pStyle w:val="List"/>
        <w:ind w:left="1440"/>
      </w:pPr>
      <w:r>
        <w:t>(</w:t>
      </w:r>
      <w:ins w:id="208" w:author="TEBA" w:date="2024-11-08T07:45:00Z">
        <w:r w:rsidR="008A48FC">
          <w:t>e</w:t>
        </w:r>
      </w:ins>
      <w:del w:id="209" w:author="TEBA" w:date="2024-11-08T07:45:00Z">
        <w:r w:rsidDel="008A48FC">
          <w:delText>f</w:delText>
        </w:r>
      </w:del>
      <w:r>
        <w:t>)</w:t>
      </w:r>
      <w:r>
        <w:tab/>
        <w:t xml:space="preserve">On a </w:t>
      </w:r>
      <w:del w:id="210" w:author="TEBA" w:date="2024-11-08T07:38:00Z">
        <w:r w:rsidDel="008A48FC">
          <w:delText xml:space="preserve">quarterly </w:delText>
        </w:r>
      </w:del>
      <w:ins w:id="211" w:author="TEBA" w:date="2024-11-08T07:38:00Z">
        <w:r w:rsidR="008A48FC">
          <w:t xml:space="preserve">monthly </w:t>
        </w:r>
      </w:ins>
      <w:r>
        <w:t xml:space="preserve">basis, award </w:t>
      </w:r>
      <w:del w:id="212" w:author="TEBA" w:date="2024-11-08T07:38:00Z">
        <w:r w:rsidDel="008A48FC">
          <w:delText>R</w:delText>
        </w:r>
      </w:del>
      <w:r>
        <w:t>E</w:t>
      </w:r>
      <w:ins w:id="213" w:author="TEBA" w:date="2024-11-08T07:39:00Z">
        <w:r w:rsidR="008A48FC">
          <w:t>A</w:t>
        </w:r>
      </w:ins>
      <w:r>
        <w:t xml:space="preserve">Cs </w:t>
      </w:r>
      <w:del w:id="214" w:author="TEBA" w:date="2024-11-08T07:39:00Z">
        <w:r w:rsidDel="008A48FC">
          <w:delText xml:space="preserve">or Compliance Premiums </w:delText>
        </w:r>
      </w:del>
      <w:r>
        <w:t xml:space="preserve">earned by </w:t>
      </w:r>
      <w:ins w:id="215" w:author="TEBA" w:date="2024-11-25T19:04:00Z">
        <w:r w:rsidR="009B3702">
          <w:t>Renewable Energy Credit (</w:t>
        </w:r>
      </w:ins>
      <w:r>
        <w:t>REC</w:t>
      </w:r>
      <w:ins w:id="216" w:author="TEBA" w:date="2024-11-25T19:04:00Z">
        <w:r w:rsidR="009B3702">
          <w:t>)</w:t>
        </w:r>
      </w:ins>
      <w:r>
        <w:t xml:space="preserve"> </w:t>
      </w:r>
      <w:ins w:id="217" w:author="TEBA" w:date="2024-11-08T07:39:00Z">
        <w:r w:rsidR="008A48FC">
          <w:t xml:space="preserve">and EAC </w:t>
        </w:r>
      </w:ins>
      <w:r>
        <w:t>generators based on verified MWh production data;</w:t>
      </w:r>
    </w:p>
    <w:p w14:paraId="3FF33559" w14:textId="659B7462" w:rsidR="008962F1" w:rsidDel="008A48FC" w:rsidRDefault="008962F1" w:rsidP="008962F1">
      <w:pPr>
        <w:pStyle w:val="List"/>
        <w:ind w:left="1440"/>
        <w:rPr>
          <w:del w:id="218" w:author="TEBA" w:date="2024-11-08T07:39:00Z"/>
        </w:rPr>
      </w:pPr>
      <w:del w:id="219" w:author="TEBA" w:date="2024-11-08T07:39:00Z">
        <w:r w:rsidDel="008A48FC">
          <w:delText>(g)</w:delText>
        </w:r>
        <w:r w:rsidDel="008A48FC">
          <w:tab/>
          <w:delText>Verify that Retail Entities meet annual SREC compliance requirements;</w:delText>
        </w:r>
      </w:del>
    </w:p>
    <w:p w14:paraId="70527045" w14:textId="5620CD19" w:rsidR="008962F1" w:rsidRDefault="008962F1" w:rsidP="008962F1">
      <w:pPr>
        <w:pStyle w:val="List"/>
        <w:ind w:left="1440"/>
      </w:pPr>
      <w:r>
        <w:t>(</w:t>
      </w:r>
      <w:ins w:id="220" w:author="TEBA" w:date="2024-11-08T07:45:00Z">
        <w:r w:rsidR="008A48FC">
          <w:t>f</w:t>
        </w:r>
      </w:ins>
      <w:del w:id="221" w:author="TEBA" w:date="2024-11-08T07:45:00Z">
        <w:r w:rsidDel="008A48FC">
          <w:delText>h</w:delText>
        </w:r>
      </w:del>
      <w:r>
        <w:t>)</w:t>
      </w:r>
      <w:r>
        <w:tab/>
        <w:t xml:space="preserve">Retire </w:t>
      </w:r>
      <w:del w:id="222" w:author="TEBA" w:date="2024-11-08T07:39:00Z">
        <w:r w:rsidDel="008A48FC">
          <w:delText>R</w:delText>
        </w:r>
      </w:del>
      <w:r>
        <w:t>E</w:t>
      </w:r>
      <w:ins w:id="223" w:author="TEBA" w:date="2024-11-08T07:39:00Z">
        <w:r w:rsidR="008A48FC">
          <w:t>A</w:t>
        </w:r>
      </w:ins>
      <w:r>
        <w:t xml:space="preserve">Cs </w:t>
      </w:r>
      <w:del w:id="224" w:author="TEBA" w:date="2024-11-25T10:28:00Z">
        <w:r w:rsidDel="00EF0261">
          <w:delText>o</w:delText>
        </w:r>
      </w:del>
      <w:del w:id="225" w:author="TEBA" w:date="2024-11-08T07:39:00Z">
        <w:r w:rsidDel="008A48FC">
          <w:delText>r Compliance Premiums</w:delText>
        </w:r>
      </w:del>
      <w:del w:id="226" w:author="TEBA" w:date="2024-11-25T21:17:00Z">
        <w:r w:rsidDel="00320D77">
          <w:delText xml:space="preserve"> </w:delText>
        </w:r>
      </w:del>
      <w:r>
        <w:t xml:space="preserve">as directed by </w:t>
      </w:r>
      <w:del w:id="227" w:author="TEBA" w:date="2024-11-08T07:39:00Z">
        <w:r w:rsidDel="008A48FC">
          <w:delText>R</w:delText>
        </w:r>
      </w:del>
      <w:r>
        <w:t>E</w:t>
      </w:r>
      <w:ins w:id="228" w:author="TEBA" w:date="2024-11-08T07:39:00Z">
        <w:r w:rsidR="008A48FC">
          <w:t>A</w:t>
        </w:r>
      </w:ins>
      <w:r>
        <w:t>C Trading Program participants;</w:t>
      </w:r>
    </w:p>
    <w:p w14:paraId="25A9F836" w14:textId="40C3FEEB" w:rsidR="008962F1" w:rsidRDefault="008962F1" w:rsidP="008962F1">
      <w:pPr>
        <w:pStyle w:val="List"/>
        <w:ind w:left="1440"/>
      </w:pPr>
      <w:r>
        <w:t>(</w:t>
      </w:r>
      <w:ins w:id="229" w:author="TEBA" w:date="2024-11-08T07:45:00Z">
        <w:r w:rsidR="008A48FC">
          <w:t>g</w:t>
        </w:r>
      </w:ins>
      <w:del w:id="230" w:author="TEBA" w:date="2024-11-08T07:45:00Z">
        <w:r w:rsidDel="008A48FC">
          <w:delText>i</w:delText>
        </w:r>
      </w:del>
      <w:r>
        <w:t>)</w:t>
      </w:r>
      <w:r>
        <w:tab/>
        <w:t xml:space="preserve">Retire </w:t>
      </w:r>
      <w:del w:id="231" w:author="TEBA" w:date="2024-11-08T07:39:00Z">
        <w:r w:rsidDel="008A48FC">
          <w:delText>R</w:delText>
        </w:r>
      </w:del>
      <w:r>
        <w:t>E</w:t>
      </w:r>
      <w:ins w:id="232" w:author="TEBA" w:date="2024-11-08T07:39:00Z">
        <w:r w:rsidR="008A48FC">
          <w:t>A</w:t>
        </w:r>
      </w:ins>
      <w:r>
        <w:t xml:space="preserve">Cs </w:t>
      </w:r>
      <w:del w:id="233" w:author="TEBA" w:date="2024-11-08T07:40:00Z">
        <w:r w:rsidDel="008A48FC">
          <w:delText xml:space="preserve">or Compliance Premiums </w:delText>
        </w:r>
      </w:del>
      <w:r>
        <w:t>as they expire;</w:t>
      </w:r>
    </w:p>
    <w:p w14:paraId="04A3EDBD" w14:textId="583CA930" w:rsidR="008962F1" w:rsidRDefault="008962F1" w:rsidP="008962F1">
      <w:pPr>
        <w:pStyle w:val="List"/>
        <w:ind w:left="1440"/>
      </w:pPr>
      <w:r>
        <w:t>(</w:t>
      </w:r>
      <w:ins w:id="234" w:author="TEBA" w:date="2024-11-08T07:45:00Z">
        <w:r w:rsidR="008A48FC">
          <w:t>h</w:t>
        </w:r>
      </w:ins>
      <w:del w:id="235" w:author="TEBA" w:date="2024-11-08T07:45:00Z">
        <w:r w:rsidDel="008A48FC">
          <w:delText>j</w:delText>
        </w:r>
      </w:del>
      <w:r>
        <w:t>)</w:t>
      </w:r>
      <w:r>
        <w:tab/>
        <w:t>On a monthly basis, make public the aggregated total MWh competitive energy sales in Texas;</w:t>
      </w:r>
    </w:p>
    <w:p w14:paraId="1FE40F07" w14:textId="6D076204" w:rsidR="008962F1" w:rsidRDefault="008962F1" w:rsidP="008962F1">
      <w:pPr>
        <w:pStyle w:val="List"/>
        <w:ind w:left="1440"/>
      </w:pPr>
      <w:r>
        <w:t>(</w:t>
      </w:r>
      <w:ins w:id="236" w:author="TEBA" w:date="2024-11-08T07:45:00Z">
        <w:r w:rsidR="008A48FC">
          <w:t>i</w:t>
        </w:r>
      </w:ins>
      <w:del w:id="237" w:author="TEBA" w:date="2024-11-08T07:45:00Z">
        <w:r w:rsidDel="008A48FC">
          <w:delText>k</w:delText>
        </w:r>
      </w:del>
      <w:r>
        <w:t>)</w:t>
      </w:r>
      <w:r>
        <w:tab/>
        <w:t xml:space="preserve">Make public a list of </w:t>
      </w:r>
      <w:del w:id="238" w:author="TEBA" w:date="2024-11-08T07:40:00Z">
        <w:r w:rsidDel="008A48FC">
          <w:delText>R</w:delText>
        </w:r>
      </w:del>
      <w:r>
        <w:t>E</w:t>
      </w:r>
      <w:ins w:id="239" w:author="TEBA" w:date="2024-11-08T07:40:00Z">
        <w:r w:rsidR="008A48FC">
          <w:t>A</w:t>
        </w:r>
      </w:ins>
      <w:r>
        <w:t>C Account Holders with contact information (e-mail, address, and</w:t>
      </w:r>
      <w:ins w:id="240" w:author="TEBA" w:date="2024-11-08T07:40:00Z">
        <w:r w:rsidR="008A48FC">
          <w:t>/or</w:t>
        </w:r>
      </w:ins>
      <w:r>
        <w:t xml:space="preserve"> telephone number) </w:t>
      </w:r>
      <w:proofErr w:type="gramStart"/>
      <w:r>
        <w:t>so as to</w:t>
      </w:r>
      <w:proofErr w:type="gramEnd"/>
      <w:r>
        <w:t xml:space="preserve"> facilitate </w:t>
      </w:r>
      <w:del w:id="241" w:author="TEBA" w:date="2024-11-08T07:40:00Z">
        <w:r w:rsidDel="008A48FC">
          <w:delText>R</w:delText>
        </w:r>
      </w:del>
      <w:r>
        <w:t>E</w:t>
      </w:r>
      <w:ins w:id="242" w:author="TEBA" w:date="2024-11-08T07:40:00Z">
        <w:r w:rsidR="008A48FC">
          <w:t>A</w:t>
        </w:r>
      </w:ins>
      <w:r>
        <w:t xml:space="preserve">C </w:t>
      </w:r>
      <w:del w:id="243" w:author="TEBA" w:date="2024-11-08T07:41:00Z">
        <w:r w:rsidDel="008A48FC">
          <w:delText xml:space="preserve">or Compliance Premium </w:delText>
        </w:r>
      </w:del>
      <w:r>
        <w:t>trading;</w:t>
      </w:r>
    </w:p>
    <w:p w14:paraId="0B214F32" w14:textId="163C70BE" w:rsidR="008962F1" w:rsidRDefault="008962F1" w:rsidP="008962F1">
      <w:pPr>
        <w:pStyle w:val="List"/>
        <w:ind w:left="1440"/>
      </w:pPr>
      <w:r>
        <w:t>(</w:t>
      </w:r>
      <w:ins w:id="244" w:author="TEBA" w:date="2024-11-08T07:45:00Z">
        <w:r w:rsidR="008A48FC">
          <w:t>j</w:t>
        </w:r>
      </w:ins>
      <w:del w:id="245" w:author="TEBA" w:date="2024-11-08T07:45:00Z">
        <w:r w:rsidDel="008A48FC">
          <w:delText>l</w:delText>
        </w:r>
      </w:del>
      <w:r>
        <w:t>)</w:t>
      </w:r>
      <w:r>
        <w:tab/>
        <w:t>Maintain a list of offset generators and the Retail Entities to whom such a generator’s offsets were awarded by the Public Utility Commission of Texas (PUCT);</w:t>
      </w:r>
    </w:p>
    <w:p w14:paraId="17E7E7DD" w14:textId="1E67585A" w:rsidR="008962F1" w:rsidRDefault="008962F1" w:rsidP="008962F1">
      <w:pPr>
        <w:pStyle w:val="List"/>
        <w:ind w:left="1440"/>
      </w:pPr>
      <w:r>
        <w:t>(</w:t>
      </w:r>
      <w:ins w:id="246" w:author="TEBA" w:date="2024-11-08T07:45:00Z">
        <w:r w:rsidR="008A48FC">
          <w:t>k</w:t>
        </w:r>
      </w:ins>
      <w:del w:id="247" w:author="TEBA" w:date="2024-11-08T07:45:00Z">
        <w:r w:rsidDel="008A48FC">
          <w:delText>m</w:delText>
        </w:r>
      </w:del>
      <w:r>
        <w:t>)</w:t>
      </w:r>
      <w:r>
        <w:tab/>
        <w:t>Conduct a</w:t>
      </w:r>
      <w:ins w:id="248" w:author="TEBA" w:date="2024-11-25T18:37:00Z">
        <w:r w:rsidR="00E034FF">
          <w:t>n</w:t>
        </w:r>
      </w:ins>
      <w:r>
        <w:t xml:space="preserve"> </w:t>
      </w:r>
      <w:del w:id="249" w:author="TEBA" w:date="2024-11-08T07:41:00Z">
        <w:r w:rsidDel="008A48FC">
          <w:delText>R</w:delText>
        </w:r>
      </w:del>
      <w:r>
        <w:t>E</w:t>
      </w:r>
      <w:ins w:id="250" w:author="TEBA" w:date="2024-11-08T07:41:00Z">
        <w:r w:rsidR="008A48FC">
          <w:t>A</w:t>
        </w:r>
      </w:ins>
      <w:r>
        <w:t>C Trading Program Settlement process annually;</w:t>
      </w:r>
    </w:p>
    <w:p w14:paraId="36B6D3B1" w14:textId="7A065234" w:rsidR="008962F1" w:rsidRDefault="008962F1" w:rsidP="008962F1">
      <w:pPr>
        <w:pStyle w:val="List"/>
        <w:ind w:left="1440"/>
      </w:pPr>
      <w:r>
        <w:t>(</w:t>
      </w:r>
      <w:ins w:id="251" w:author="TEBA" w:date="2024-11-08T07:45:00Z">
        <w:r w:rsidR="008A48FC">
          <w:t>l</w:t>
        </w:r>
      </w:ins>
      <w:del w:id="252" w:author="TEBA" w:date="2024-11-08T07:45:00Z">
        <w:r w:rsidDel="008A48FC">
          <w:delText>n</w:delText>
        </w:r>
      </w:del>
      <w:r>
        <w:t>)</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1EE3EEF1" w14:textId="7A1A2CB8" w:rsidR="008962F1" w:rsidRDefault="008962F1" w:rsidP="008962F1">
      <w:pPr>
        <w:pStyle w:val="List"/>
        <w:ind w:left="1440"/>
      </w:pPr>
      <w:r>
        <w:t>(</w:t>
      </w:r>
      <w:ins w:id="253" w:author="TEBA" w:date="2024-11-08T07:45:00Z">
        <w:r w:rsidR="008A48FC">
          <w:t>m</w:t>
        </w:r>
      </w:ins>
      <w:del w:id="254" w:author="TEBA" w:date="2024-11-08T07:45:00Z">
        <w:r w:rsidDel="008A48FC">
          <w:delText>o</w:delText>
        </w:r>
      </w:del>
      <w:r>
        <w:t>)</w:t>
      </w:r>
      <w:r>
        <w:tab/>
        <w:t>Monitor the operational status of participating renewable energy generation facilities in Texas and record retirements;</w:t>
      </w:r>
    </w:p>
    <w:p w14:paraId="29524B86" w14:textId="5966B9B8" w:rsidR="008962F1" w:rsidDel="008A48FC" w:rsidRDefault="008962F1" w:rsidP="008962F1">
      <w:pPr>
        <w:pStyle w:val="List"/>
        <w:ind w:left="1440"/>
        <w:rPr>
          <w:del w:id="255" w:author="TEBA" w:date="2024-11-08T07:42:00Z"/>
        </w:rPr>
      </w:pPr>
      <w:del w:id="256" w:author="TEBA" w:date="2024-11-08T07:42:00Z">
        <w:r w:rsidDel="008A48FC">
          <w:delText>(p)</w:delText>
        </w:r>
        <w:r w:rsidDel="008A48FC">
          <w:tab/>
          <w:delText>Compute and apply a revised Capacity Conversion Factor (CCF) (as described in Section 14.9.2, Capacity Conversion Factor);</w:delText>
        </w:r>
      </w:del>
    </w:p>
    <w:p w14:paraId="55282174" w14:textId="787762BE" w:rsidR="008962F1" w:rsidRDefault="008962F1" w:rsidP="008962F1">
      <w:pPr>
        <w:pStyle w:val="List"/>
        <w:ind w:left="1440"/>
      </w:pPr>
      <w:r>
        <w:lastRenderedPageBreak/>
        <w:t>(</w:t>
      </w:r>
      <w:ins w:id="257" w:author="TEBA" w:date="2024-11-08T07:45:00Z">
        <w:r w:rsidR="008A48FC">
          <w:t>n</w:t>
        </w:r>
      </w:ins>
      <w:del w:id="258" w:author="TEBA" w:date="2024-11-08T07:45:00Z">
        <w:r w:rsidDel="008A48FC">
          <w:delText>q</w:delText>
        </w:r>
      </w:del>
      <w:r>
        <w:t>)</w:t>
      </w:r>
      <w:r>
        <w:tab/>
        <w:t>Audit MWh production data from certified REC generating facilities</w:t>
      </w:r>
      <w:ins w:id="259" w:author="TEBA" w:date="2024-11-08T07:42:00Z">
        <w:r w:rsidR="008A48FC">
          <w:t xml:space="preserve"> and other registered EAC generating facilities</w:t>
        </w:r>
      </w:ins>
      <w:r>
        <w:t>;</w:t>
      </w:r>
    </w:p>
    <w:p w14:paraId="7F984DCE" w14:textId="6DD04050" w:rsidR="008962F1" w:rsidRDefault="008962F1" w:rsidP="008962F1">
      <w:pPr>
        <w:pStyle w:val="List"/>
        <w:ind w:left="1440"/>
      </w:pPr>
      <w:r>
        <w:t>(</w:t>
      </w:r>
      <w:ins w:id="260" w:author="TEBA" w:date="2024-11-08T07:46:00Z">
        <w:r w:rsidR="008A48FC">
          <w:t>o</w:t>
        </w:r>
      </w:ins>
      <w:del w:id="261" w:author="TEBA" w:date="2024-11-08T07:46:00Z">
        <w:r w:rsidDel="008A48FC">
          <w:delText>r</w:delText>
        </w:r>
      </w:del>
      <w:r>
        <w:t>)</w:t>
      </w:r>
      <w:r>
        <w:tab/>
        <w:t>Audit MWh production from renewable energy generation facilities producing offsets for Retail Entities on an annual basis;</w:t>
      </w:r>
    </w:p>
    <w:p w14:paraId="10EDE2E8" w14:textId="6F547E51" w:rsidR="008962F1" w:rsidRDefault="008962F1" w:rsidP="008962F1">
      <w:pPr>
        <w:pStyle w:val="List"/>
        <w:ind w:left="1440"/>
      </w:pPr>
      <w:r>
        <w:t>(</w:t>
      </w:r>
      <w:ins w:id="262" w:author="TEBA" w:date="2024-11-08T07:46:00Z">
        <w:r w:rsidR="008A48FC">
          <w:t>p</w:t>
        </w:r>
      </w:ins>
      <w:del w:id="263" w:author="TEBA" w:date="2024-11-08T07:46:00Z">
        <w:r w:rsidDel="008A48FC">
          <w:delText>s</w:delText>
        </w:r>
      </w:del>
      <w:r>
        <w:t>)</w:t>
      </w:r>
      <w:r>
        <w:tab/>
        <w:t xml:space="preserve">Post a list of Facility Identification Numbers, and the associated </w:t>
      </w:r>
      <w:del w:id="264" w:author="TEBA" w:date="2024-11-08T07:43:00Z">
        <w:r w:rsidDel="008A48FC">
          <w:delText xml:space="preserve">renewable </w:delText>
        </w:r>
      </w:del>
      <w:r>
        <w:t>energy generation facility name, location, type, and noncompetitive certification data on the ERCOT website</w:t>
      </w:r>
      <w:ins w:id="265" w:author="TEBA" w:date="2024-11-08T07:43:00Z">
        <w:r w:rsidR="008A48FC">
          <w:t xml:space="preserve"> and a database of all EACs (</w:t>
        </w:r>
      </w:ins>
      <w:ins w:id="266" w:author="TEBA" w:date="2024-11-27T09:27:00Z">
        <w:r w:rsidR="00C16941">
          <w:t>with</w:t>
        </w:r>
      </w:ins>
      <w:ins w:id="267" w:author="TEBA" w:date="2024-11-08T07:43:00Z">
        <w:r w:rsidR="008A48FC">
          <w:t xml:space="preserve"> confidentiality protections described in </w:t>
        </w:r>
        <w:r w:rsidR="008A48FC" w:rsidRPr="00303687">
          <w:t>Se</w:t>
        </w:r>
      </w:ins>
      <w:ins w:id="268" w:author="TEBA" w:date="2024-11-22T09:58:00Z">
        <w:r w:rsidR="00303687">
          <w:t>c</w:t>
        </w:r>
      </w:ins>
      <w:ins w:id="269" w:author="TEBA" w:date="2024-11-08T07:43:00Z">
        <w:r w:rsidR="008A48FC" w:rsidRPr="00303687">
          <w:t>tion 14</w:t>
        </w:r>
      </w:ins>
      <w:ins w:id="270" w:author="TEBA" w:date="2024-11-22T09:57:00Z">
        <w:r w:rsidR="00303687" w:rsidRPr="00303687">
          <w:t>.</w:t>
        </w:r>
        <w:r w:rsidR="00303687">
          <w:t>1</w:t>
        </w:r>
      </w:ins>
      <w:ins w:id="271" w:author="TEBA" w:date="2024-11-22T09:58:00Z">
        <w:r w:rsidR="00303687">
          <w:t>1</w:t>
        </w:r>
      </w:ins>
      <w:ins w:id="272" w:author="TEBA" w:date="2024-11-25T19:20:00Z">
        <w:r w:rsidR="00894370">
          <w:t xml:space="preserve">, </w:t>
        </w:r>
        <w:r w:rsidR="00894370" w:rsidRPr="00894370">
          <w:t>Maintain Public Information</w:t>
        </w:r>
      </w:ins>
      <w:ins w:id="273" w:author="TEBA" w:date="2024-11-08T07:43:00Z">
        <w:r w:rsidR="008A48FC">
          <w:t>)</w:t>
        </w:r>
      </w:ins>
      <w:r>
        <w:t>;</w:t>
      </w:r>
      <w:del w:id="274" w:author="TEBA" w:date="2024-11-25T22:52:00Z">
        <w:r w:rsidDel="007322C7">
          <w:delText xml:space="preserve"> and</w:delText>
        </w:r>
      </w:del>
    </w:p>
    <w:p w14:paraId="1126968E" w14:textId="090D0896" w:rsidR="008962F1" w:rsidRDefault="008962F1" w:rsidP="008962F1">
      <w:pPr>
        <w:pStyle w:val="List"/>
        <w:ind w:left="1440"/>
      </w:pPr>
      <w:del w:id="275" w:author="TEBA" w:date="2024-12-13T13:50:00Z">
        <w:r w:rsidDel="001E4C5F">
          <w:delText>(t)</w:delText>
        </w:r>
        <w:r w:rsidDel="001E4C5F">
          <w:tab/>
          <w:delText>Receive, implement and protect the confidentiality of Electric Service Identifiers (ESI IDs), identity of Retail Electric Provider (REP), and consumption data associated with transmission-level C</w:delText>
        </w:r>
        <w:r w:rsidRPr="00982241" w:rsidDel="001E4C5F">
          <w:delText>ustomers</w:delText>
        </w:r>
        <w:r w:rsidDel="001E4C5F">
          <w:delText xml:space="preserve"> that choose to have their Load excluded from the SRPS calculation consistent with Section 14.5.3, End-Use Customers, and subsection (f) of P.U.C. </w:delText>
        </w:r>
        <w:r w:rsidRPr="00F72F4D" w:rsidDel="001E4C5F">
          <w:rPr>
            <w:iCs/>
            <w:smallCaps/>
          </w:rPr>
          <w:delText>Subst</w:delText>
        </w:r>
        <w:r w:rsidDel="001E4C5F">
          <w:rPr>
            <w:iCs/>
          </w:rPr>
          <w:delText>. R. 25.173.</w:delText>
        </w:r>
      </w:del>
    </w:p>
    <w:p w14:paraId="14EBC84F" w14:textId="540F07A8" w:rsidR="008A48FC" w:rsidRDefault="008A48FC" w:rsidP="008A48FC">
      <w:pPr>
        <w:pStyle w:val="List"/>
        <w:ind w:left="1440"/>
        <w:rPr>
          <w:ins w:id="276" w:author="TEBA" w:date="2024-11-08T07:44:00Z"/>
          <w:iCs/>
        </w:rPr>
      </w:pPr>
      <w:ins w:id="277" w:author="TEBA" w:date="2024-11-08T07:44:00Z">
        <w:r>
          <w:rPr>
            <w:iCs/>
          </w:rPr>
          <w:t>(</w:t>
        </w:r>
      </w:ins>
      <w:ins w:id="278" w:author="TEBA" w:date="2024-12-13T13:50:00Z">
        <w:r w:rsidR="001E4C5F">
          <w:rPr>
            <w:iCs/>
          </w:rPr>
          <w:t>q</w:t>
        </w:r>
      </w:ins>
      <w:ins w:id="279" w:author="TEBA" w:date="2024-11-08T07:44:00Z">
        <w:r>
          <w:rPr>
            <w:iCs/>
          </w:rPr>
          <w:t>)</w:t>
        </w:r>
        <w:r>
          <w:rPr>
            <w:iCs/>
          </w:rPr>
          <w:tab/>
          <w:t>Enable functionality to support the creation and issuance of fractional EACs timestamped at the hourly level;</w:t>
        </w:r>
      </w:ins>
    </w:p>
    <w:p w14:paraId="60949B71" w14:textId="5FA59577" w:rsidR="008A48FC" w:rsidRDefault="008A48FC" w:rsidP="008A48FC">
      <w:pPr>
        <w:pStyle w:val="List"/>
        <w:ind w:left="1440"/>
        <w:rPr>
          <w:ins w:id="280" w:author="TEBA" w:date="2024-11-08T07:44:00Z"/>
          <w:iCs/>
        </w:rPr>
      </w:pPr>
      <w:ins w:id="281" w:author="TEBA" w:date="2024-11-08T07:44:00Z">
        <w:r>
          <w:rPr>
            <w:iCs/>
          </w:rPr>
          <w:t>(</w:t>
        </w:r>
      </w:ins>
      <w:ins w:id="282" w:author="TEBA" w:date="2024-12-13T13:50:00Z">
        <w:r w:rsidR="001E4C5F">
          <w:rPr>
            <w:iCs/>
          </w:rPr>
          <w:t>r</w:t>
        </w:r>
      </w:ins>
      <w:ins w:id="283" w:author="TEBA" w:date="2024-11-08T07:44:00Z">
        <w:r>
          <w:rPr>
            <w:iCs/>
          </w:rPr>
          <w:t>)</w:t>
        </w:r>
        <w:r>
          <w:rPr>
            <w:iCs/>
          </w:rPr>
          <w:tab/>
          <w:t xml:space="preserve">Provide public documentation on the process for EAC Account Holders and other parties to access account data via a </w:t>
        </w:r>
      </w:ins>
      <w:ins w:id="284" w:author="TEBA" w:date="2024-11-27T10:42:00Z">
        <w:r w:rsidR="00E066C5">
          <w:rPr>
            <w:iCs/>
          </w:rPr>
          <w:t>Representational State Transfer (</w:t>
        </w:r>
      </w:ins>
      <w:ins w:id="285" w:author="TEBA" w:date="2024-11-08T07:44:00Z">
        <w:r>
          <w:rPr>
            <w:iCs/>
          </w:rPr>
          <w:t>REST</w:t>
        </w:r>
      </w:ins>
      <w:ins w:id="286" w:author="TEBA" w:date="2024-11-27T10:42:00Z">
        <w:r w:rsidR="00E066C5">
          <w:rPr>
            <w:iCs/>
          </w:rPr>
          <w:t>)</w:t>
        </w:r>
      </w:ins>
      <w:ins w:id="287" w:author="TEBA" w:date="2024-11-08T07:44:00Z">
        <w:r>
          <w:rPr>
            <w:iCs/>
          </w:rPr>
          <w:t xml:space="preserve"> </w:t>
        </w:r>
      </w:ins>
      <w:ins w:id="288" w:author="TEBA" w:date="2024-11-25T22:53:00Z">
        <w:r w:rsidR="007322C7">
          <w:rPr>
            <w:iCs/>
          </w:rPr>
          <w:t>A</w:t>
        </w:r>
      </w:ins>
      <w:ins w:id="289" w:author="TEBA" w:date="2024-11-08T07:44:00Z">
        <w:r>
          <w:rPr>
            <w:iCs/>
          </w:rPr>
          <w:t xml:space="preserve">pplication </w:t>
        </w:r>
      </w:ins>
      <w:ins w:id="290" w:author="TEBA" w:date="2024-11-25T22:53:00Z">
        <w:r w:rsidR="007322C7">
          <w:rPr>
            <w:iCs/>
          </w:rPr>
          <w:t>P</w:t>
        </w:r>
      </w:ins>
      <w:ins w:id="291" w:author="TEBA" w:date="2024-11-08T07:44:00Z">
        <w:r>
          <w:rPr>
            <w:iCs/>
          </w:rPr>
          <w:t xml:space="preserve">rogramming </w:t>
        </w:r>
      </w:ins>
      <w:ins w:id="292" w:author="TEBA" w:date="2024-11-25T22:53:00Z">
        <w:r w:rsidR="007322C7">
          <w:rPr>
            <w:iCs/>
          </w:rPr>
          <w:t>I</w:t>
        </w:r>
      </w:ins>
      <w:ins w:id="293" w:author="TEBA" w:date="2024-11-08T07:44:00Z">
        <w:r>
          <w:rPr>
            <w:iCs/>
          </w:rPr>
          <w:t>nterface</w:t>
        </w:r>
      </w:ins>
      <w:ins w:id="294" w:author="TEBA" w:date="2024-11-25T22:54:00Z">
        <w:r w:rsidR="007322C7">
          <w:rPr>
            <w:iCs/>
          </w:rPr>
          <w:t xml:space="preserve"> (API)</w:t>
        </w:r>
      </w:ins>
      <w:ins w:id="295" w:author="TEBA" w:date="2024-11-08T07:44:00Z">
        <w:r>
          <w:rPr>
            <w:iCs/>
          </w:rPr>
          <w:t xml:space="preserve">. </w:t>
        </w:r>
      </w:ins>
      <w:ins w:id="296" w:author="TEBA" w:date="2024-11-25T21:18:00Z">
        <w:r w:rsidR="00320D77">
          <w:rPr>
            <w:iCs/>
          </w:rPr>
          <w:t xml:space="preserve"> </w:t>
        </w:r>
      </w:ins>
      <w:ins w:id="297" w:author="TEBA" w:date="2024-11-08T07:44:00Z">
        <w:r>
          <w:rPr>
            <w:iCs/>
          </w:rPr>
          <w:t xml:space="preserve">For third parties, the functionality should be able to access public data or data authorized by EAC Account Holders. </w:t>
        </w:r>
      </w:ins>
      <w:ins w:id="298" w:author="TEBA" w:date="2024-11-25T21:18:00Z">
        <w:r w:rsidR="00320D77">
          <w:rPr>
            <w:iCs/>
          </w:rPr>
          <w:t xml:space="preserve"> </w:t>
        </w:r>
      </w:ins>
      <w:ins w:id="299" w:author="TEBA" w:date="2024-11-08T07:44:00Z">
        <w:r>
          <w:rPr>
            <w:iCs/>
          </w:rPr>
          <w:t xml:space="preserve">The API should also facilitate </w:t>
        </w:r>
      </w:ins>
      <w:ins w:id="300" w:author="TEBA" w:date="2024-11-22T09:59:00Z">
        <w:r w:rsidR="00303687">
          <w:rPr>
            <w:iCs/>
          </w:rPr>
          <w:t>actions (e.g.</w:t>
        </w:r>
      </w:ins>
      <w:ins w:id="301" w:author="TEBA" w:date="2024-11-25T19:35:00Z">
        <w:r w:rsidR="00EA5C65">
          <w:rPr>
            <w:iCs/>
          </w:rPr>
          <w:t>,</w:t>
        </w:r>
      </w:ins>
      <w:ins w:id="302" w:author="TEBA" w:date="2024-11-22T09:59:00Z">
        <w:r w:rsidR="00303687">
          <w:rPr>
            <w:iCs/>
          </w:rPr>
          <w:t xml:space="preserve"> transfers, confirmations, </w:t>
        </w:r>
      </w:ins>
      <w:ins w:id="303" w:author="TEBA" w:date="2024-11-22T12:39:00Z">
        <w:r w:rsidR="00823D3B">
          <w:rPr>
            <w:iCs/>
          </w:rPr>
          <w:t>retirements</w:t>
        </w:r>
      </w:ins>
      <w:ins w:id="304" w:author="TEBA" w:date="2024-11-22T09:59:00Z">
        <w:r w:rsidR="00303687">
          <w:rPr>
            <w:iCs/>
          </w:rPr>
          <w:t>)</w:t>
        </w:r>
      </w:ins>
      <w:ins w:id="305" w:author="TEBA" w:date="2024-11-08T07:44:00Z">
        <w:r>
          <w:rPr>
            <w:iCs/>
          </w:rPr>
          <w:t xml:space="preserve"> between EAC Account Holders; and</w:t>
        </w:r>
      </w:ins>
    </w:p>
    <w:p w14:paraId="7E81B2F6" w14:textId="6E63E379" w:rsidR="008A48FC" w:rsidRDefault="008A48FC" w:rsidP="008A48FC">
      <w:pPr>
        <w:pStyle w:val="List"/>
        <w:ind w:left="1440"/>
        <w:rPr>
          <w:ins w:id="306" w:author="TEBA" w:date="2024-11-08T07:45:00Z"/>
          <w:iCs/>
        </w:rPr>
      </w:pPr>
      <w:ins w:id="307" w:author="TEBA" w:date="2024-11-08T07:45:00Z">
        <w:r>
          <w:rPr>
            <w:iCs/>
          </w:rPr>
          <w:t>(</w:t>
        </w:r>
      </w:ins>
      <w:ins w:id="308" w:author="TEBA" w:date="2024-12-13T13:50:00Z">
        <w:r w:rsidR="001E4C5F">
          <w:rPr>
            <w:iCs/>
          </w:rPr>
          <w:t>s</w:t>
        </w:r>
      </w:ins>
      <w:ins w:id="309" w:author="TEBA" w:date="2024-11-08T07:45:00Z">
        <w:r>
          <w:rPr>
            <w:iCs/>
          </w:rPr>
          <w:t>)</w:t>
        </w:r>
        <w:r>
          <w:rPr>
            <w:iCs/>
          </w:rPr>
          <w:tab/>
          <w:t>Provide functionality to disaggregate an EAC to enable the transfer of only a portion of the credit to another party.</w:t>
        </w:r>
      </w:ins>
    </w:p>
    <w:p w14:paraId="31567CAD" w14:textId="39531A43" w:rsidR="008A48FC" w:rsidRDefault="008A48FC" w:rsidP="008A48FC">
      <w:pPr>
        <w:pStyle w:val="List"/>
        <w:rPr>
          <w:ins w:id="310" w:author="TEBA" w:date="2024-11-08T07:48:00Z"/>
        </w:rPr>
      </w:pPr>
      <w:ins w:id="311" w:author="TEBA" w:date="2024-11-08T07:45:00Z">
        <w:r>
          <w:t>(2)</w:t>
        </w:r>
        <w:r>
          <w:tab/>
          <w:t>ERCOT may delegate the functions of Program Administrator to a national EAC registry software provider</w:t>
        </w:r>
      </w:ins>
      <w:ins w:id="312" w:author="TEBA" w:date="2024-11-08T07:46:00Z">
        <w:r>
          <w:t>, and if it does so it must request f</w:t>
        </w:r>
      </w:ins>
      <w:ins w:id="313" w:author="TEBA" w:date="2024-11-08T07:47:00Z">
        <w:r>
          <w:t xml:space="preserve">eedback from EAC Market Participants and </w:t>
        </w:r>
      </w:ins>
      <w:ins w:id="314" w:author="TEBA" w:date="2024-11-25T19:40:00Z">
        <w:r w:rsidR="00DD127D">
          <w:t>Technical Advisory Committee (</w:t>
        </w:r>
      </w:ins>
      <w:ins w:id="315" w:author="TEBA" w:date="2024-11-08T07:47:00Z">
        <w:r>
          <w:t>TAC</w:t>
        </w:r>
      </w:ins>
      <w:ins w:id="316" w:author="TEBA" w:date="2024-11-25T19:40:00Z">
        <w:r w:rsidR="00DD127D">
          <w:t>)</w:t>
        </w:r>
      </w:ins>
      <w:ins w:id="317" w:author="TEBA" w:date="2024-11-08T07:47:00Z">
        <w:r>
          <w:t xml:space="preserve">. </w:t>
        </w:r>
      </w:ins>
      <w:ins w:id="318" w:author="TEBA" w:date="2024-11-25T21:19:00Z">
        <w:r w:rsidR="00320D77">
          <w:t xml:space="preserve"> </w:t>
        </w:r>
      </w:ins>
      <w:ins w:id="319" w:author="TEBA" w:date="2024-11-08T07:47:00Z">
        <w:r>
          <w:t xml:space="preserve">This feedback should be a </w:t>
        </w:r>
        <w:r w:rsidR="00FF2FEB">
          <w:t>sign</w:t>
        </w:r>
      </w:ins>
      <w:ins w:id="320" w:author="TEBA" w:date="2024-11-08T07:48:00Z">
        <w:r w:rsidR="00FF2FEB">
          <w:t xml:space="preserve">ificant </w:t>
        </w:r>
      </w:ins>
      <w:ins w:id="321" w:author="TEBA" w:date="2024-11-08T07:47:00Z">
        <w:r>
          <w:t xml:space="preserve">factor in determining the choice of </w:t>
        </w:r>
        <w:r w:rsidR="00FF2FEB">
          <w:t xml:space="preserve">the national EAC registry software provider. </w:t>
        </w:r>
      </w:ins>
    </w:p>
    <w:p w14:paraId="78E51BDD" w14:textId="77777777" w:rsidR="00FF2FEB" w:rsidRDefault="00FF2FEB" w:rsidP="00FF2FEB">
      <w:pPr>
        <w:pStyle w:val="H3"/>
      </w:pPr>
      <w:bookmarkStart w:id="322" w:name="_Toc180673455"/>
      <w:r>
        <w:t>14.2.1</w:t>
      </w:r>
      <w:r>
        <w:tab/>
        <w:t>Site Visits</w:t>
      </w:r>
      <w:bookmarkEnd w:id="322"/>
    </w:p>
    <w:p w14:paraId="086AE4B9" w14:textId="433889A3" w:rsidR="00FF2FEB" w:rsidRDefault="00FF2FEB" w:rsidP="00FF2FEB">
      <w:pPr>
        <w:spacing w:after="240"/>
        <w:ind w:left="720" w:hanging="720"/>
      </w:pPr>
      <w:r>
        <w:t>(1)</w:t>
      </w:r>
      <w:r>
        <w:tab/>
        <w:t xml:space="preserve">ERCOT may conduct site visits to </w:t>
      </w:r>
      <w:del w:id="323" w:author="TEBA" w:date="2024-11-08T07:48:00Z">
        <w:r w:rsidDel="00FF2FEB">
          <w:delText xml:space="preserve">renewable </w:delText>
        </w:r>
      </w:del>
      <w:r>
        <w:t xml:space="preserve">energy generation facilities on a random basis to ensure integrity of the </w:t>
      </w:r>
      <w:del w:id="324" w:author="TEBA" w:date="2024-11-08T07:48:00Z">
        <w:r w:rsidDel="00FF2FEB">
          <w:delText>R</w:delText>
        </w:r>
      </w:del>
      <w:r>
        <w:t>E</w:t>
      </w:r>
      <w:ins w:id="325" w:author="TEBA" w:date="2024-11-08T07:48:00Z">
        <w:r>
          <w:t>A</w:t>
        </w:r>
      </w:ins>
      <w:r>
        <w:t xml:space="preserve">C Trading Program, as deemed necessary.  ERCOT shall require each registered </w:t>
      </w:r>
      <w:del w:id="326" w:author="TEBA" w:date="2024-11-08T07:49:00Z">
        <w:r w:rsidDel="00FF2FEB">
          <w:delText xml:space="preserve">renewable </w:delText>
        </w:r>
      </w:del>
      <w:r>
        <w:t xml:space="preserve">energy generator to provide one or more contact persons for purpose of site visit notification.  ERCOT shall provide at least 48 hours’ notice to the designated contact(s) prior to conducting a site visit for </w:t>
      </w:r>
      <w:r w:rsidRPr="000E70A9">
        <w:t>Intermit</w:t>
      </w:r>
      <w:r>
        <w:t>tent Renewable Resources (IRRs) only.</w:t>
      </w:r>
    </w:p>
    <w:p w14:paraId="07D55538" w14:textId="70D58049" w:rsidR="00FF2FEB" w:rsidRDefault="00FF2FEB" w:rsidP="00FF2FEB">
      <w:pPr>
        <w:pStyle w:val="H2"/>
        <w:ind w:left="907" w:hanging="907"/>
      </w:pPr>
      <w:bookmarkStart w:id="327" w:name="_Toc180673456"/>
      <w:r>
        <w:lastRenderedPageBreak/>
        <w:t>14.3</w:t>
      </w:r>
      <w:r>
        <w:tab/>
        <w:t xml:space="preserve">Creation of </w:t>
      </w:r>
      <w:del w:id="328" w:author="TEBA" w:date="2024-11-08T07:49:00Z">
        <w:r w:rsidDel="00FF2FEB">
          <w:delText xml:space="preserve">Renewable </w:delText>
        </w:r>
      </w:del>
      <w:r>
        <w:t xml:space="preserve">Energy </w:t>
      </w:r>
      <w:ins w:id="329" w:author="TEBA" w:date="2024-11-08T07:49:00Z">
        <w:r>
          <w:t xml:space="preserve">Attribute </w:t>
        </w:r>
      </w:ins>
      <w:del w:id="330" w:author="TEBA" w:date="2024-11-08T07:49:00Z">
        <w:r w:rsidDel="00FF2FEB">
          <w:delText xml:space="preserve">Credit </w:delText>
        </w:r>
      </w:del>
      <w:ins w:id="331" w:author="TEBA" w:date="2024-11-08T07:49:00Z">
        <w:r>
          <w:t xml:space="preserve">Certificate </w:t>
        </w:r>
      </w:ins>
      <w:r>
        <w:t xml:space="preserve">Accounts and Attributes of </w:t>
      </w:r>
      <w:del w:id="332" w:author="TEBA" w:date="2024-11-08T07:49:00Z">
        <w:r w:rsidDel="00FF2FEB">
          <w:delText xml:space="preserve">Renewable </w:delText>
        </w:r>
      </w:del>
      <w:r>
        <w:t xml:space="preserve">Energy </w:t>
      </w:r>
      <w:ins w:id="333" w:author="TEBA" w:date="2024-11-08T07:49:00Z">
        <w:r>
          <w:t xml:space="preserve">Attribute </w:t>
        </w:r>
      </w:ins>
      <w:del w:id="334" w:author="TEBA" w:date="2024-11-08T07:49:00Z">
        <w:r w:rsidDel="00FF2FEB">
          <w:delText>Credits</w:delText>
        </w:r>
      </w:del>
      <w:bookmarkEnd w:id="327"/>
      <w:ins w:id="335" w:author="TEBA" w:date="2024-11-08T07:49:00Z">
        <w:r>
          <w:t>Certificates</w:t>
        </w:r>
      </w:ins>
    </w:p>
    <w:p w14:paraId="106F7119" w14:textId="386DB57A" w:rsidR="00FF2FEB" w:rsidRDefault="00FF2FEB" w:rsidP="00FF2FEB">
      <w:pPr>
        <w:pStyle w:val="H3"/>
      </w:pPr>
      <w:bookmarkStart w:id="336" w:name="_Toc180673457"/>
      <w:r>
        <w:t>14.3.1</w:t>
      </w:r>
      <w:r>
        <w:tab/>
        <w:t xml:space="preserve">Creation of </w:t>
      </w:r>
      <w:del w:id="337" w:author="TEBA" w:date="2024-11-08T07:51:00Z">
        <w:r w:rsidDel="00FF2FEB">
          <w:delText xml:space="preserve">Renewable </w:delText>
        </w:r>
      </w:del>
      <w:r>
        <w:t>Energy</w:t>
      </w:r>
      <w:ins w:id="338" w:author="TEBA" w:date="2024-11-08T07:51:00Z">
        <w:r>
          <w:t xml:space="preserve"> Attribute</w:t>
        </w:r>
      </w:ins>
      <w:r>
        <w:t xml:space="preserve"> </w:t>
      </w:r>
      <w:del w:id="339" w:author="TEBA" w:date="2024-11-08T07:51:00Z">
        <w:r w:rsidDel="00FF2FEB">
          <w:delText xml:space="preserve">Credit </w:delText>
        </w:r>
      </w:del>
      <w:ins w:id="340" w:author="TEBA" w:date="2024-11-08T07:51:00Z">
        <w:r>
          <w:t xml:space="preserve">Certificate </w:t>
        </w:r>
      </w:ins>
      <w:r>
        <w:t>Accounts</w:t>
      </w:r>
      <w:bookmarkEnd w:id="336"/>
    </w:p>
    <w:p w14:paraId="1E5290A5" w14:textId="1F69AF30" w:rsidR="00FF2FEB" w:rsidRDefault="00FF2FEB" w:rsidP="00FF2FEB">
      <w:pPr>
        <w:spacing w:after="240"/>
        <w:ind w:left="720" w:hanging="720"/>
      </w:pPr>
      <w:r>
        <w:t>(1)</w:t>
      </w:r>
      <w:r>
        <w:tab/>
        <w:t xml:space="preserve">ERCOT shall create </w:t>
      </w:r>
      <w:del w:id="341" w:author="TEBA" w:date="2024-11-08T07:51:00Z">
        <w:r w:rsidDel="00FF2FEB">
          <w:delText xml:space="preserve">Renewable </w:delText>
        </w:r>
      </w:del>
      <w:r>
        <w:t xml:space="preserve">Energy </w:t>
      </w:r>
      <w:ins w:id="342" w:author="TEBA" w:date="2024-11-08T07:51:00Z">
        <w:r>
          <w:t xml:space="preserve">Attribute </w:t>
        </w:r>
      </w:ins>
      <w:del w:id="343" w:author="TEBA" w:date="2024-11-08T07:51:00Z">
        <w:r w:rsidDel="00FF2FEB">
          <w:delText xml:space="preserve">Credit </w:delText>
        </w:r>
      </w:del>
      <w:ins w:id="344" w:author="TEBA" w:date="2024-11-08T07:51:00Z">
        <w:r>
          <w:t xml:space="preserve">Certificate </w:t>
        </w:r>
      </w:ins>
      <w:r>
        <w:t>(</w:t>
      </w:r>
      <w:del w:id="345" w:author="TEBA" w:date="2024-11-08T07:51:00Z">
        <w:r w:rsidDel="00FF2FEB">
          <w:delText>R</w:delText>
        </w:r>
      </w:del>
      <w:r>
        <w:t>E</w:t>
      </w:r>
      <w:ins w:id="346" w:author="TEBA" w:date="2024-11-08T07:51:00Z">
        <w:r>
          <w:t>A</w:t>
        </w:r>
      </w:ins>
      <w:r>
        <w:t xml:space="preserve">C) Accounts for any party desiring to participate in the </w:t>
      </w:r>
      <w:del w:id="347" w:author="TEBA" w:date="2024-11-08T07:51:00Z">
        <w:r w:rsidDel="00FF2FEB">
          <w:delText>R</w:delText>
        </w:r>
      </w:del>
      <w:r>
        <w:t>E</w:t>
      </w:r>
      <w:ins w:id="348" w:author="TEBA" w:date="2024-11-08T07:51:00Z">
        <w:r>
          <w:t>A</w:t>
        </w:r>
      </w:ins>
      <w:r>
        <w:t xml:space="preserve">C Trading Program.  ERCOT shall require all holders of </w:t>
      </w:r>
      <w:del w:id="349" w:author="TEBA" w:date="2024-11-08T07:51:00Z">
        <w:r w:rsidDel="00FF2FEB">
          <w:delText>R</w:delText>
        </w:r>
      </w:del>
      <w:r>
        <w:t>E</w:t>
      </w:r>
      <w:ins w:id="350" w:author="TEBA" w:date="2024-11-08T07:51:00Z">
        <w:r>
          <w:t>A</w:t>
        </w:r>
      </w:ins>
      <w:r>
        <w:t>C Accounts to execute a Standard Form Market Participant Agreement (as provided for in Section 22, Attachment A, Standard Form Market Participant Agreement) with ERCOT.  Each party requesting a</w:t>
      </w:r>
      <w:ins w:id="351" w:author="TEBA" w:date="2024-11-25T18:37:00Z">
        <w:r w:rsidR="00E034FF">
          <w:t>n</w:t>
        </w:r>
      </w:ins>
      <w:r>
        <w:t xml:space="preserve"> </w:t>
      </w:r>
      <w:del w:id="352" w:author="TEBA" w:date="2024-11-08T07:51:00Z">
        <w:r w:rsidDel="00FF2FEB">
          <w:delText>R</w:delText>
        </w:r>
      </w:del>
      <w:r>
        <w:t>E</w:t>
      </w:r>
      <w:ins w:id="353" w:author="TEBA" w:date="2024-11-08T07:51:00Z">
        <w:r>
          <w:t>A</w:t>
        </w:r>
      </w:ins>
      <w:r>
        <w:t xml:space="preserve">C Account must name a Designated Representative.  The Designated Representative must have the authority to represent and legally bind the </w:t>
      </w:r>
      <w:del w:id="354" w:author="TEBA" w:date="2024-11-08T07:51:00Z">
        <w:r w:rsidDel="00FF2FEB">
          <w:delText>R</w:delText>
        </w:r>
      </w:del>
      <w:r>
        <w:t>E</w:t>
      </w:r>
      <w:ins w:id="355" w:author="TEBA" w:date="2024-11-08T07:51:00Z">
        <w:r>
          <w:t>A</w:t>
        </w:r>
      </w:ins>
      <w:r>
        <w:t xml:space="preserve">C Account Holder in all matters pertaining to the </w:t>
      </w:r>
      <w:del w:id="356" w:author="TEBA" w:date="2024-11-08T07:51:00Z">
        <w:r w:rsidDel="00FF2FEB">
          <w:delText>R</w:delText>
        </w:r>
      </w:del>
      <w:r>
        <w:t>E</w:t>
      </w:r>
      <w:ins w:id="357" w:author="TEBA" w:date="2024-11-08T07:51:00Z">
        <w:r>
          <w:t>A</w:t>
        </w:r>
      </w:ins>
      <w:r>
        <w:t>C Trading Program.  These individuals will be the contact persons for ERCOT on matters regarding a</w:t>
      </w:r>
      <w:ins w:id="358" w:author="TEBA" w:date="2024-11-25T18:37:00Z">
        <w:r w:rsidR="00E034FF">
          <w:t>n</w:t>
        </w:r>
      </w:ins>
      <w:r>
        <w:t xml:space="preserve"> </w:t>
      </w:r>
      <w:del w:id="359" w:author="TEBA" w:date="2024-11-08T07:51:00Z">
        <w:r w:rsidDel="00FF2FEB">
          <w:delText>R</w:delText>
        </w:r>
      </w:del>
      <w:r>
        <w:t>E</w:t>
      </w:r>
      <w:ins w:id="360" w:author="TEBA" w:date="2024-11-08T07:51:00Z">
        <w:r>
          <w:t>A</w:t>
        </w:r>
      </w:ins>
      <w:r>
        <w:t>C Account.</w:t>
      </w:r>
    </w:p>
    <w:p w14:paraId="6083C522" w14:textId="6DB4BE05" w:rsidR="00FF2FEB" w:rsidRDefault="00FF2FEB" w:rsidP="00FF2FEB">
      <w:pPr>
        <w:keepNext/>
        <w:tabs>
          <w:tab w:val="left" w:pos="1080"/>
        </w:tabs>
        <w:spacing w:before="240" w:after="240"/>
        <w:ind w:left="1080" w:hanging="1080"/>
        <w:outlineLvl w:val="2"/>
        <w:rPr>
          <w:b/>
          <w:bCs/>
          <w:i/>
        </w:rPr>
      </w:pPr>
      <w:bookmarkStart w:id="361" w:name="_Toc239073021"/>
      <w:bookmarkStart w:id="362" w:name="_Toc180673458"/>
      <w:commentRangeStart w:id="363"/>
      <w:r>
        <w:rPr>
          <w:b/>
          <w:bCs/>
          <w:i/>
        </w:rPr>
        <w:t>14.3.2</w:t>
      </w:r>
      <w:commentRangeEnd w:id="363"/>
      <w:r w:rsidR="00677D8F">
        <w:rPr>
          <w:rStyle w:val="CommentReference"/>
        </w:rPr>
        <w:commentReference w:id="363"/>
      </w:r>
      <w:r>
        <w:rPr>
          <w:b/>
          <w:bCs/>
          <w:i/>
        </w:rPr>
        <w:tab/>
        <w:t xml:space="preserve">Attributes of </w:t>
      </w:r>
      <w:del w:id="364" w:author="TEBA" w:date="2024-11-08T07:52:00Z">
        <w:r w:rsidDel="00FF2FEB">
          <w:rPr>
            <w:b/>
            <w:bCs/>
            <w:i/>
          </w:rPr>
          <w:delText xml:space="preserve">Renewable </w:delText>
        </w:r>
      </w:del>
      <w:r>
        <w:rPr>
          <w:b/>
          <w:bCs/>
          <w:i/>
        </w:rPr>
        <w:t xml:space="preserve">Energy </w:t>
      </w:r>
      <w:ins w:id="365" w:author="TEBA" w:date="2024-11-08T07:52:00Z">
        <w:r>
          <w:rPr>
            <w:b/>
            <w:bCs/>
            <w:i/>
          </w:rPr>
          <w:t xml:space="preserve">Attribute </w:t>
        </w:r>
      </w:ins>
      <w:del w:id="366" w:author="TEBA" w:date="2024-11-08T07:52:00Z">
        <w:r w:rsidDel="00FF2FEB">
          <w:rPr>
            <w:b/>
            <w:bCs/>
            <w:i/>
          </w:rPr>
          <w:delText xml:space="preserve">Credits </w:delText>
        </w:r>
      </w:del>
      <w:ins w:id="367" w:author="TEBA" w:date="2024-11-08T07:52:00Z">
        <w:r>
          <w:rPr>
            <w:b/>
            <w:bCs/>
            <w:i/>
          </w:rPr>
          <w:t xml:space="preserve">Certificates </w:t>
        </w:r>
      </w:ins>
      <w:del w:id="368" w:author="TEBA" w:date="2024-11-08T07:52:00Z">
        <w:r w:rsidDel="00FF2FEB">
          <w:rPr>
            <w:b/>
            <w:bCs/>
            <w:i/>
          </w:rPr>
          <w:delText>and Compliance Premiums</w:delText>
        </w:r>
      </w:del>
      <w:bookmarkEnd w:id="361"/>
      <w:bookmarkEnd w:id="362"/>
    </w:p>
    <w:p w14:paraId="3A2E9639" w14:textId="6ADF5391" w:rsidR="00FF2FEB" w:rsidRDefault="00FF2FEB" w:rsidP="00FF2FEB">
      <w:pPr>
        <w:pStyle w:val="BodyText"/>
        <w:ind w:left="720" w:hanging="720"/>
      </w:pPr>
      <w:r>
        <w:t>(1)</w:t>
      </w:r>
      <w:r>
        <w:tab/>
        <w:t>A</w:t>
      </w:r>
      <w:ins w:id="369" w:author="TEBA" w:date="2024-11-08T07:52:00Z">
        <w:r>
          <w:t>n</w:t>
        </w:r>
      </w:ins>
      <w:r>
        <w:t xml:space="preserve"> </w:t>
      </w:r>
      <w:del w:id="370" w:author="TEBA" w:date="2024-11-08T07:52:00Z">
        <w:r w:rsidDel="00FF2FEB">
          <w:delText>R</w:delText>
        </w:r>
      </w:del>
      <w:r>
        <w:t>E</w:t>
      </w:r>
      <w:ins w:id="371" w:author="TEBA" w:date="2024-11-08T07:52:00Z">
        <w:r>
          <w:t>A</w:t>
        </w:r>
      </w:ins>
      <w:r>
        <w:t xml:space="preserve">C </w:t>
      </w:r>
      <w:del w:id="372" w:author="TEBA" w:date="2024-11-08T07:52:00Z">
        <w:r w:rsidDel="00FF2FEB">
          <w:delText xml:space="preserve">or Compliance Premium </w:delText>
        </w:r>
      </w:del>
      <w:r>
        <w:t xml:space="preserve">is a tradable instrument that represents </w:t>
      </w:r>
      <w:proofErr w:type="gramStart"/>
      <w:r>
        <w:t>all of</w:t>
      </w:r>
      <w:proofErr w:type="gramEnd"/>
      <w:r>
        <w:t xml:space="preserve"> the </w:t>
      </w:r>
      <w:del w:id="373" w:author="TEBA" w:date="2024-11-08T07:52:00Z">
        <w:r w:rsidDel="00FF2FEB">
          <w:delText xml:space="preserve">renewable </w:delText>
        </w:r>
      </w:del>
      <w:r>
        <w:t xml:space="preserve">attributes associated with one MWh </w:t>
      </w:r>
      <w:ins w:id="374" w:author="TEBA" w:date="2024-11-08T07:53:00Z">
        <w:r>
          <w:t xml:space="preserve">(or one million </w:t>
        </w:r>
      </w:ins>
      <w:ins w:id="375" w:author="TEBA" w:date="2024-11-25T19:52:00Z">
        <w:r w:rsidR="006E6625">
          <w:t>Watt-hour (</w:t>
        </w:r>
      </w:ins>
      <w:ins w:id="376" w:author="TEBA" w:date="2024-11-08T07:53:00Z">
        <w:r>
          <w:t>Wh</w:t>
        </w:r>
      </w:ins>
      <w:ins w:id="377" w:author="TEBA" w:date="2024-11-25T19:52:00Z">
        <w:r w:rsidR="006E6625">
          <w:t>)</w:t>
        </w:r>
      </w:ins>
      <w:ins w:id="378" w:author="TEBA" w:date="2024-11-08T07:53:00Z">
        <w:r>
          <w:t xml:space="preserve">) </w:t>
        </w:r>
      </w:ins>
      <w:r>
        <w:t xml:space="preserve">of production from a certified </w:t>
      </w:r>
      <w:del w:id="379" w:author="TEBA" w:date="2024-11-08T07:53:00Z">
        <w:r w:rsidDel="00FF2FEB">
          <w:delText xml:space="preserve">renewable </w:delText>
        </w:r>
      </w:del>
      <w:ins w:id="380" w:author="TEBA" w:date="2024-11-08T07:53:00Z">
        <w:r>
          <w:t xml:space="preserve">REC </w:t>
        </w:r>
      </w:ins>
      <w:r>
        <w:t>generator</w:t>
      </w:r>
      <w:ins w:id="381" w:author="TEBA" w:date="2024-11-08T07:53:00Z">
        <w:r>
          <w:t xml:space="preserve"> or registered EAC generator</w:t>
        </w:r>
      </w:ins>
      <w:r>
        <w:t xml:space="preserve">.  </w:t>
      </w:r>
      <w:ins w:id="382" w:author="TEBA" w:date="2024-11-08T07:53:00Z">
        <w:r>
          <w:t xml:space="preserve">RECs are a subcategory of EACs. </w:t>
        </w:r>
      </w:ins>
      <w:ins w:id="383" w:author="TEBA" w:date="2024-11-25T21:20:00Z">
        <w:r w:rsidR="00320D77">
          <w:t xml:space="preserve"> </w:t>
        </w:r>
      </w:ins>
      <w:r>
        <w:t>A</w:t>
      </w:r>
      <w:ins w:id="384" w:author="TEBA" w:date="2024-11-08T07:54:00Z">
        <w:r>
          <w:t>n</w:t>
        </w:r>
      </w:ins>
      <w:r>
        <w:t xml:space="preserve"> </w:t>
      </w:r>
      <w:del w:id="385" w:author="TEBA" w:date="2024-11-08T07:54:00Z">
        <w:r w:rsidDel="00FF2FEB">
          <w:delText>R</w:delText>
        </w:r>
      </w:del>
      <w:r>
        <w:t>E</w:t>
      </w:r>
      <w:ins w:id="386" w:author="TEBA" w:date="2024-11-08T07:54:00Z">
        <w:r>
          <w:t>A</w:t>
        </w:r>
      </w:ins>
      <w:r>
        <w:t xml:space="preserve">C </w:t>
      </w:r>
      <w:del w:id="387" w:author="TEBA" w:date="2024-11-08T07:54:00Z">
        <w:r w:rsidDel="00FF2FEB">
          <w:delText xml:space="preserve">or Compliance Premium </w:delText>
        </w:r>
      </w:del>
      <w:r>
        <w:t xml:space="preserve">may trade separately from energy.  </w:t>
      </w:r>
      <w:del w:id="388" w:author="TEBA" w:date="2024-11-08T07:54:00Z">
        <w:r w:rsidDel="00FF2FEB">
          <w:delText>R</w:delText>
        </w:r>
      </w:del>
      <w:r>
        <w:t>E</w:t>
      </w:r>
      <w:ins w:id="389" w:author="TEBA" w:date="2024-11-08T07:54:00Z">
        <w:r>
          <w:t>A</w:t>
        </w:r>
      </w:ins>
      <w:r>
        <w:t xml:space="preserve">Cs are distributed to </w:t>
      </w:r>
      <w:del w:id="390" w:author="TEBA" w:date="2024-11-08T07:54:00Z">
        <w:r w:rsidDel="00FF2FEB">
          <w:delText>R</w:delText>
        </w:r>
      </w:del>
      <w:r>
        <w:t>E</w:t>
      </w:r>
      <w:ins w:id="391" w:author="TEBA" w:date="2024-11-08T07:54:00Z">
        <w:r>
          <w:t>A</w:t>
        </w:r>
      </w:ins>
      <w:r>
        <w:t xml:space="preserve">C generators on a </w:t>
      </w:r>
      <w:del w:id="392" w:author="TEBA" w:date="2024-11-08T07:54:00Z">
        <w:r w:rsidDel="00FF2FEB">
          <w:delText xml:space="preserve">quarterly </w:delText>
        </w:r>
      </w:del>
      <w:ins w:id="393" w:author="TEBA" w:date="2024-11-08T07:54:00Z">
        <w:r>
          <w:t xml:space="preserve">monthly </w:t>
        </w:r>
      </w:ins>
      <w:r>
        <w:t xml:space="preserve">basis by ERCOT.  The number of </w:t>
      </w:r>
      <w:del w:id="394" w:author="TEBA" w:date="2024-11-08T07:54:00Z">
        <w:r w:rsidDel="00FF2FEB">
          <w:delText>R</w:delText>
        </w:r>
      </w:del>
      <w:r>
        <w:t>E</w:t>
      </w:r>
      <w:ins w:id="395" w:author="TEBA" w:date="2024-11-08T07:54:00Z">
        <w:r>
          <w:t>A</w:t>
        </w:r>
      </w:ins>
      <w:r>
        <w:t xml:space="preserve">Cs distributed to a certified generator is based on physically metered MWh production.  </w:t>
      </w:r>
      <w:del w:id="396" w:author="TEBA" w:date="2024-11-08T07:54:00Z">
        <w:r w:rsidDel="00FF2FEB">
          <w:delText>R</w:delText>
        </w:r>
      </w:del>
      <w:r>
        <w:t>E</w:t>
      </w:r>
      <w:ins w:id="397" w:author="TEBA" w:date="2024-11-08T07:54:00Z">
        <w:r>
          <w:t>A</w:t>
        </w:r>
      </w:ins>
      <w:r>
        <w:t>Cs may be traded, transferred, and retired.</w:t>
      </w:r>
    </w:p>
    <w:p w14:paraId="2845DFA0" w14:textId="5924D7BE" w:rsidR="00FF2FEB" w:rsidDel="00FF2FEB" w:rsidRDefault="00FF2FEB" w:rsidP="00FF2FEB">
      <w:pPr>
        <w:spacing w:after="240"/>
        <w:ind w:left="720" w:hanging="720"/>
        <w:rPr>
          <w:del w:id="398" w:author="TEBA" w:date="2024-11-08T07:54:00Z"/>
          <w:iCs/>
        </w:rPr>
      </w:pPr>
      <w:del w:id="399" w:author="TEBA" w:date="2024-11-08T07:54:00Z">
        <w:r w:rsidDel="00FF2FEB">
          <w:rPr>
            <w:iCs/>
          </w:rPr>
          <w:delText>(2)</w:delText>
        </w:r>
        <w:r w:rsidDel="00FF2FEB">
          <w:rPr>
            <w:iCs/>
          </w:rPr>
          <w:tab/>
          <w:delText xml:space="preserve">Compliance Premiums are awarded by the Program Administrator in conjunction with an SREC that is generated by a renewable energy Resource that meets the criteria of subsection (e) of P.U.C. </w:delText>
        </w:r>
        <w:r w:rsidDel="00FF2FEB">
          <w:rPr>
            <w:iCs/>
            <w:smallCaps/>
          </w:rPr>
          <w:delText>Subst.</w:delText>
        </w:r>
        <w:r w:rsidDel="00FF2FEB">
          <w:rPr>
            <w:iCs/>
          </w:rPr>
          <w:delText xml:space="preserve"> R. 25.173, </w:delText>
        </w:r>
        <w:r w:rsidDel="00FF2FEB">
          <w:delText>Renewable Energy Credit Program</w:delText>
        </w:r>
        <w:r w:rsidDel="00FF2FEB">
          <w:rPr>
            <w:iCs/>
          </w:rPr>
          <w:delText>.  For the purpose of the Solar Renewable Portfolio Standard (SRPS) requirements, one Compliance Premium is equal to one REC.</w:delText>
        </w:r>
        <w:r w:rsidRPr="00C6024E" w:rsidDel="00FF2FEB">
          <w:rPr>
            <w:iCs/>
          </w:rPr>
          <w:delText xml:space="preserve"> </w:delText>
        </w:r>
        <w:r w:rsidDel="00FF2FEB">
          <w:rPr>
            <w:iCs/>
          </w:rPr>
          <w:delText xml:space="preserve"> Compliance Premiums will not be awarded after December 31, 2024.</w:delText>
        </w:r>
      </w:del>
    </w:p>
    <w:p w14:paraId="1BA0CB94" w14:textId="145BE637" w:rsidR="00FF2FEB" w:rsidRDefault="00FF2FEB" w:rsidP="00FF2FEB">
      <w:pPr>
        <w:spacing w:after="240"/>
        <w:ind w:left="720" w:hanging="720"/>
        <w:rPr>
          <w:iCs/>
        </w:rPr>
      </w:pPr>
      <w:r>
        <w:rPr>
          <w:iCs/>
        </w:rPr>
        <w:t>(</w:t>
      </w:r>
      <w:ins w:id="400" w:author="TEBA" w:date="2024-11-08T07:54:00Z">
        <w:r>
          <w:rPr>
            <w:iCs/>
          </w:rPr>
          <w:t>2</w:t>
        </w:r>
      </w:ins>
      <w:del w:id="401" w:author="TEBA" w:date="2024-11-08T07:54:00Z">
        <w:r w:rsidDel="00FF2FEB">
          <w:rPr>
            <w:iCs/>
          </w:rPr>
          <w:delText>3</w:delText>
        </w:r>
      </w:del>
      <w:r>
        <w:rPr>
          <w:iCs/>
        </w:rPr>
        <w:t>)</w:t>
      </w:r>
      <w:r>
        <w:rPr>
          <w:iCs/>
        </w:rPr>
        <w:tab/>
        <w:t xml:space="preserve">The </w:t>
      </w:r>
      <w:del w:id="402" w:author="TEBA" w:date="2024-11-08T07:55:00Z">
        <w:r w:rsidDel="00FF2FEB">
          <w:rPr>
            <w:iCs/>
          </w:rPr>
          <w:delText xml:space="preserve">components </w:delText>
        </w:r>
      </w:del>
      <w:ins w:id="403" w:author="TEBA" w:date="2024-11-08T07:55:00Z">
        <w:r>
          <w:rPr>
            <w:iCs/>
          </w:rPr>
          <w:t xml:space="preserve">attributes </w:t>
        </w:r>
      </w:ins>
      <w:r>
        <w:rPr>
          <w:iCs/>
        </w:rPr>
        <w:t>of a</w:t>
      </w:r>
      <w:ins w:id="404" w:author="TEBA" w:date="2024-11-08T07:54:00Z">
        <w:r>
          <w:rPr>
            <w:iCs/>
          </w:rPr>
          <w:t>n</w:t>
        </w:r>
      </w:ins>
      <w:r>
        <w:rPr>
          <w:iCs/>
        </w:rPr>
        <w:t xml:space="preserve"> </w:t>
      </w:r>
      <w:del w:id="405" w:author="TEBA" w:date="2024-11-08T07:54:00Z">
        <w:r w:rsidDel="00FF2FEB">
          <w:rPr>
            <w:iCs/>
          </w:rPr>
          <w:delText>R</w:delText>
        </w:r>
      </w:del>
      <w:r>
        <w:rPr>
          <w:iCs/>
        </w:rPr>
        <w:t>E</w:t>
      </w:r>
      <w:ins w:id="406" w:author="TEBA" w:date="2024-11-08T07:54:00Z">
        <w:r>
          <w:rPr>
            <w:iCs/>
          </w:rPr>
          <w:t>A</w:t>
        </w:r>
      </w:ins>
      <w:r>
        <w:rPr>
          <w:iCs/>
        </w:rPr>
        <w:t xml:space="preserve">C and </w:t>
      </w:r>
      <w:del w:id="407" w:author="TEBA" w:date="2024-11-08T07:54:00Z">
        <w:r w:rsidDel="00FF2FEB">
          <w:rPr>
            <w:iCs/>
          </w:rPr>
          <w:delText xml:space="preserve">Compliance Premium </w:delText>
        </w:r>
      </w:del>
      <w:r>
        <w:rPr>
          <w:iCs/>
        </w:rPr>
        <w:t xml:space="preserve">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659"/>
        <w:gridCol w:w="1301"/>
        <w:gridCol w:w="3870"/>
      </w:tblGrid>
      <w:tr w:rsidR="00FF2FEB" w14:paraId="78016642" w14:textId="77777777" w:rsidTr="004073B2">
        <w:tc>
          <w:tcPr>
            <w:tcW w:w="2659" w:type="dxa"/>
            <w:tcBorders>
              <w:top w:val="single" w:sz="18" w:space="0" w:color="auto"/>
              <w:bottom w:val="double" w:sz="4" w:space="0" w:color="auto"/>
            </w:tcBorders>
            <w:vAlign w:val="bottom"/>
          </w:tcPr>
          <w:p w14:paraId="02AEA710" w14:textId="2D8CE39C" w:rsidR="00FF2FEB" w:rsidRDefault="00FF2FEB" w:rsidP="003E62CF">
            <w:pPr>
              <w:jc w:val="center"/>
              <w:rPr>
                <w:b/>
              </w:rPr>
            </w:pPr>
            <w:del w:id="408" w:author="TEBA" w:date="2024-11-08T07:55:00Z">
              <w:r w:rsidDel="00FF2FEB">
                <w:rPr>
                  <w:b/>
                </w:rPr>
                <w:delText>R</w:delText>
              </w:r>
            </w:del>
            <w:r>
              <w:rPr>
                <w:b/>
              </w:rPr>
              <w:t>E</w:t>
            </w:r>
            <w:ins w:id="409" w:author="TEBA" w:date="2024-11-08T07:55:00Z">
              <w:r>
                <w:rPr>
                  <w:b/>
                </w:rPr>
                <w:t>A</w:t>
              </w:r>
            </w:ins>
            <w:r>
              <w:rPr>
                <w:b/>
              </w:rPr>
              <w:t xml:space="preserve">C </w:t>
            </w:r>
            <w:del w:id="410" w:author="TEBA" w:date="2024-11-08T07:55:00Z">
              <w:r w:rsidDel="00FF2FEB">
                <w:rPr>
                  <w:b/>
                </w:rPr>
                <w:delText>Information</w:delText>
              </w:r>
            </w:del>
            <w:ins w:id="411" w:author="TEBA" w:date="2024-11-08T07:55:00Z">
              <w:r>
                <w:rPr>
                  <w:b/>
                </w:rPr>
                <w:t>Attribute</w:t>
              </w:r>
            </w:ins>
          </w:p>
        </w:tc>
        <w:tc>
          <w:tcPr>
            <w:tcW w:w="1301" w:type="dxa"/>
            <w:tcBorders>
              <w:top w:val="single" w:sz="18" w:space="0" w:color="auto"/>
              <w:bottom w:val="double" w:sz="4" w:space="0" w:color="auto"/>
            </w:tcBorders>
            <w:vAlign w:val="bottom"/>
          </w:tcPr>
          <w:p w14:paraId="014BD06E" w14:textId="77777777" w:rsidR="00FF2FEB" w:rsidRDefault="00FF2FEB" w:rsidP="003E62CF">
            <w:pPr>
              <w:jc w:val="center"/>
              <w:rPr>
                <w:b/>
              </w:rPr>
            </w:pPr>
            <w:r>
              <w:rPr>
                <w:b/>
              </w:rPr>
              <w:t>Field Length</w:t>
            </w:r>
          </w:p>
        </w:tc>
        <w:tc>
          <w:tcPr>
            <w:tcW w:w="3870" w:type="dxa"/>
            <w:tcBorders>
              <w:top w:val="single" w:sz="18" w:space="0" w:color="auto"/>
              <w:bottom w:val="double" w:sz="4" w:space="0" w:color="auto"/>
            </w:tcBorders>
            <w:vAlign w:val="bottom"/>
          </w:tcPr>
          <w:p w14:paraId="5487C79B" w14:textId="77777777" w:rsidR="00FF2FEB" w:rsidRDefault="00FF2FEB" w:rsidP="003E62CF">
            <w:pPr>
              <w:jc w:val="center"/>
              <w:rPr>
                <w:b/>
              </w:rPr>
            </w:pPr>
            <w:r>
              <w:rPr>
                <w:b/>
              </w:rPr>
              <w:t>Description</w:t>
            </w:r>
          </w:p>
        </w:tc>
      </w:tr>
      <w:tr w:rsidR="00FF2FEB" w14:paraId="4286E741" w14:textId="77777777" w:rsidTr="004073B2">
        <w:tc>
          <w:tcPr>
            <w:tcW w:w="2659" w:type="dxa"/>
            <w:tcBorders>
              <w:top w:val="double" w:sz="4" w:space="0" w:color="auto"/>
              <w:bottom w:val="single" w:sz="4" w:space="0" w:color="auto"/>
              <w:right w:val="single" w:sz="4" w:space="0" w:color="auto"/>
            </w:tcBorders>
          </w:tcPr>
          <w:p w14:paraId="68BCE0B8" w14:textId="77777777" w:rsidR="00FF2FEB" w:rsidRDefault="00FF2FEB" w:rsidP="003E62CF">
            <w:r>
              <w:t>Year</w:t>
            </w:r>
          </w:p>
        </w:tc>
        <w:tc>
          <w:tcPr>
            <w:tcW w:w="1301" w:type="dxa"/>
            <w:tcBorders>
              <w:top w:val="double" w:sz="4" w:space="0" w:color="auto"/>
              <w:left w:val="single" w:sz="4" w:space="0" w:color="auto"/>
              <w:bottom w:val="single" w:sz="4" w:space="0" w:color="auto"/>
              <w:right w:val="single" w:sz="4" w:space="0" w:color="auto"/>
            </w:tcBorders>
          </w:tcPr>
          <w:p w14:paraId="3105DE84" w14:textId="77777777" w:rsidR="00FF2FEB" w:rsidRDefault="00FF2FEB" w:rsidP="003E62CF">
            <w:r>
              <w:t>4 Digits</w:t>
            </w:r>
          </w:p>
        </w:tc>
        <w:tc>
          <w:tcPr>
            <w:tcW w:w="3870" w:type="dxa"/>
            <w:tcBorders>
              <w:top w:val="double" w:sz="4" w:space="0" w:color="auto"/>
              <w:left w:val="single" w:sz="4" w:space="0" w:color="auto"/>
              <w:bottom w:val="single" w:sz="4" w:space="0" w:color="auto"/>
            </w:tcBorders>
          </w:tcPr>
          <w:p w14:paraId="49364877" w14:textId="30766E9C" w:rsidR="00FF2FEB" w:rsidRDefault="00FF2FEB" w:rsidP="003E62CF">
            <w:r>
              <w:t xml:space="preserve">Year </w:t>
            </w:r>
            <w:del w:id="412" w:author="TEBA" w:date="2024-11-08T07:55:00Z">
              <w:r w:rsidDel="00FF2FEB">
                <w:delText>R</w:delText>
              </w:r>
            </w:del>
            <w:r>
              <w:t>E</w:t>
            </w:r>
            <w:ins w:id="413" w:author="TEBA" w:date="2024-11-08T07:55:00Z">
              <w:r>
                <w:t>A</w:t>
              </w:r>
            </w:ins>
            <w:r>
              <w:t>C was issued.</w:t>
            </w:r>
          </w:p>
        </w:tc>
      </w:tr>
      <w:tr w:rsidR="00FF2FEB" w14:paraId="63E7DA18" w14:textId="77777777" w:rsidTr="004073B2">
        <w:tc>
          <w:tcPr>
            <w:tcW w:w="2659" w:type="dxa"/>
            <w:tcBorders>
              <w:top w:val="single" w:sz="4" w:space="0" w:color="auto"/>
              <w:bottom w:val="single" w:sz="4" w:space="0" w:color="auto"/>
              <w:right w:val="single" w:sz="4" w:space="0" w:color="auto"/>
            </w:tcBorders>
          </w:tcPr>
          <w:p w14:paraId="4C628347" w14:textId="77777777" w:rsidR="00FF2FEB" w:rsidRDefault="00FF2FEB" w:rsidP="003E62CF">
            <w:r>
              <w:t>Quarter</w:t>
            </w:r>
          </w:p>
        </w:tc>
        <w:tc>
          <w:tcPr>
            <w:tcW w:w="1301" w:type="dxa"/>
            <w:tcBorders>
              <w:top w:val="single" w:sz="4" w:space="0" w:color="auto"/>
              <w:left w:val="single" w:sz="4" w:space="0" w:color="auto"/>
              <w:bottom w:val="single" w:sz="4" w:space="0" w:color="auto"/>
              <w:right w:val="single" w:sz="4" w:space="0" w:color="auto"/>
            </w:tcBorders>
          </w:tcPr>
          <w:p w14:paraId="7A530C63" w14:textId="77777777" w:rsidR="00FF2FEB" w:rsidRDefault="00FF2FEB" w:rsidP="003E62CF">
            <w:r>
              <w:t>1 Digit</w:t>
            </w:r>
          </w:p>
        </w:tc>
        <w:tc>
          <w:tcPr>
            <w:tcW w:w="3870" w:type="dxa"/>
            <w:tcBorders>
              <w:top w:val="single" w:sz="4" w:space="0" w:color="auto"/>
              <w:left w:val="single" w:sz="4" w:space="0" w:color="auto"/>
              <w:bottom w:val="single" w:sz="4" w:space="0" w:color="auto"/>
            </w:tcBorders>
          </w:tcPr>
          <w:p w14:paraId="5F0F2ABF" w14:textId="24D77A29" w:rsidR="00FF2FEB" w:rsidRDefault="00FF2FEB" w:rsidP="003E62CF">
            <w:r>
              <w:t xml:space="preserve">Quarter </w:t>
            </w:r>
            <w:del w:id="414" w:author="TEBA" w:date="2024-11-08T07:55:00Z">
              <w:r w:rsidDel="00FF2FEB">
                <w:delText>R</w:delText>
              </w:r>
            </w:del>
            <w:r>
              <w:t>E</w:t>
            </w:r>
            <w:ins w:id="415" w:author="TEBA" w:date="2024-11-08T07:55:00Z">
              <w:r>
                <w:t>A</w:t>
              </w:r>
            </w:ins>
            <w:r>
              <w:t>C was issued.</w:t>
            </w:r>
          </w:p>
        </w:tc>
      </w:tr>
      <w:tr w:rsidR="00FF2FEB" w14:paraId="26755A93" w14:textId="77777777" w:rsidTr="004073B2">
        <w:trPr>
          <w:ins w:id="416" w:author="TEBA" w:date="2024-11-08T07:55:00Z"/>
        </w:trPr>
        <w:tc>
          <w:tcPr>
            <w:tcW w:w="2659" w:type="dxa"/>
            <w:tcBorders>
              <w:top w:val="single" w:sz="4" w:space="0" w:color="auto"/>
              <w:bottom w:val="single" w:sz="4" w:space="0" w:color="auto"/>
              <w:right w:val="single" w:sz="4" w:space="0" w:color="auto"/>
            </w:tcBorders>
          </w:tcPr>
          <w:p w14:paraId="78C648A7" w14:textId="7D7E9C7E" w:rsidR="00FF2FEB" w:rsidRDefault="00FF2FEB" w:rsidP="003E62CF">
            <w:pPr>
              <w:rPr>
                <w:ins w:id="417" w:author="TEBA" w:date="2024-11-08T07:55:00Z"/>
              </w:rPr>
            </w:pPr>
            <w:ins w:id="418" w:author="TEBA" w:date="2024-11-08T07:55:00Z">
              <w:r>
                <w:t>Month</w:t>
              </w:r>
            </w:ins>
          </w:p>
        </w:tc>
        <w:tc>
          <w:tcPr>
            <w:tcW w:w="1301" w:type="dxa"/>
            <w:tcBorders>
              <w:top w:val="single" w:sz="4" w:space="0" w:color="auto"/>
              <w:left w:val="single" w:sz="4" w:space="0" w:color="auto"/>
              <w:bottom w:val="single" w:sz="4" w:space="0" w:color="auto"/>
              <w:right w:val="single" w:sz="4" w:space="0" w:color="auto"/>
            </w:tcBorders>
          </w:tcPr>
          <w:p w14:paraId="69DE1A7D" w14:textId="6068787A" w:rsidR="00FF2FEB" w:rsidRDefault="00FF2FEB" w:rsidP="003E62CF">
            <w:pPr>
              <w:rPr>
                <w:ins w:id="419" w:author="TEBA" w:date="2024-11-08T07:55:00Z"/>
              </w:rPr>
            </w:pPr>
            <w:ins w:id="420" w:author="TEBA" w:date="2024-11-08T07:55:00Z">
              <w:r>
                <w:t>2 Digits</w:t>
              </w:r>
            </w:ins>
          </w:p>
        </w:tc>
        <w:tc>
          <w:tcPr>
            <w:tcW w:w="3870" w:type="dxa"/>
            <w:tcBorders>
              <w:top w:val="single" w:sz="4" w:space="0" w:color="auto"/>
              <w:left w:val="single" w:sz="4" w:space="0" w:color="auto"/>
              <w:bottom w:val="single" w:sz="4" w:space="0" w:color="auto"/>
            </w:tcBorders>
          </w:tcPr>
          <w:p w14:paraId="08AB15F0" w14:textId="5AE64694" w:rsidR="00FF2FEB" w:rsidRDefault="00FF2FEB" w:rsidP="003E62CF">
            <w:pPr>
              <w:rPr>
                <w:ins w:id="421" w:author="TEBA" w:date="2024-11-08T07:55:00Z"/>
              </w:rPr>
            </w:pPr>
            <w:ins w:id="422" w:author="TEBA" w:date="2024-11-08T07:55:00Z">
              <w:r>
                <w:t>Month EAC was issued.</w:t>
              </w:r>
            </w:ins>
          </w:p>
        </w:tc>
      </w:tr>
      <w:tr w:rsidR="00FF2FEB" w14:paraId="4E3D1711" w14:textId="77777777" w:rsidTr="004073B2">
        <w:trPr>
          <w:ins w:id="423" w:author="TEBA" w:date="2024-11-08T07:56:00Z"/>
        </w:trPr>
        <w:tc>
          <w:tcPr>
            <w:tcW w:w="2659" w:type="dxa"/>
            <w:tcBorders>
              <w:top w:val="single" w:sz="4" w:space="0" w:color="auto"/>
              <w:bottom w:val="single" w:sz="4" w:space="0" w:color="auto"/>
              <w:right w:val="single" w:sz="4" w:space="0" w:color="auto"/>
            </w:tcBorders>
          </w:tcPr>
          <w:p w14:paraId="11DE073C" w14:textId="2D4E5221" w:rsidR="00FF2FEB" w:rsidRDefault="00FF2FEB" w:rsidP="00FF2FEB">
            <w:pPr>
              <w:rPr>
                <w:ins w:id="424" w:author="TEBA" w:date="2024-11-08T07:56:00Z"/>
              </w:rPr>
            </w:pPr>
            <w:ins w:id="425" w:author="TEBA" w:date="2024-11-08T07:57:00Z">
              <w:r>
                <w:t>[Optional] Hour</w:t>
              </w:r>
            </w:ins>
          </w:p>
        </w:tc>
        <w:tc>
          <w:tcPr>
            <w:tcW w:w="1301" w:type="dxa"/>
            <w:tcBorders>
              <w:top w:val="single" w:sz="4" w:space="0" w:color="auto"/>
              <w:left w:val="single" w:sz="4" w:space="0" w:color="auto"/>
              <w:bottom w:val="single" w:sz="4" w:space="0" w:color="auto"/>
              <w:right w:val="single" w:sz="4" w:space="0" w:color="auto"/>
            </w:tcBorders>
          </w:tcPr>
          <w:p w14:paraId="0DC8541A" w14:textId="1495E45B" w:rsidR="00FF2FEB" w:rsidRDefault="00FF2FEB" w:rsidP="00FF2FEB">
            <w:pPr>
              <w:rPr>
                <w:ins w:id="426" w:author="TEBA" w:date="2024-11-08T07:56:00Z"/>
              </w:rPr>
            </w:pPr>
            <w:ins w:id="427" w:author="TEBA" w:date="2024-11-08T07:57:00Z">
              <w:r>
                <w:t xml:space="preserve">Datetime (18 </w:t>
              </w:r>
            </w:ins>
            <w:ins w:id="428" w:author="TEBA" w:date="2024-11-25T15:18:00Z">
              <w:r w:rsidR="00F340CB">
                <w:t>D</w:t>
              </w:r>
            </w:ins>
            <w:ins w:id="429" w:author="TEBA" w:date="2024-11-08T07:57:00Z">
              <w:r>
                <w:t>igits)</w:t>
              </w:r>
            </w:ins>
          </w:p>
        </w:tc>
        <w:tc>
          <w:tcPr>
            <w:tcW w:w="3870" w:type="dxa"/>
            <w:tcBorders>
              <w:top w:val="single" w:sz="4" w:space="0" w:color="auto"/>
              <w:left w:val="single" w:sz="4" w:space="0" w:color="auto"/>
              <w:bottom w:val="single" w:sz="4" w:space="0" w:color="auto"/>
            </w:tcBorders>
          </w:tcPr>
          <w:p w14:paraId="594F31FA" w14:textId="54CE53C4" w:rsidR="00FF2FEB" w:rsidRDefault="00FF2FEB" w:rsidP="00FF2FEB">
            <w:pPr>
              <w:rPr>
                <w:ins w:id="430" w:author="TEBA" w:date="2024-11-08T07:56:00Z"/>
              </w:rPr>
            </w:pPr>
            <w:ins w:id="431" w:author="TEBA" w:date="2024-11-08T07:57:00Z">
              <w:r>
                <w:t xml:space="preserve">Period start of generation in </w:t>
              </w:r>
            </w:ins>
            <w:ins w:id="432" w:author="TEBA" w:date="2024-11-27T10:46:00Z">
              <w:r w:rsidR="00E066C5">
                <w:t>Coordinated Universal Time (</w:t>
              </w:r>
            </w:ins>
            <w:ins w:id="433" w:author="TEBA" w:date="2024-11-08T07:57:00Z">
              <w:r>
                <w:t>UTC</w:t>
              </w:r>
            </w:ins>
            <w:ins w:id="434" w:author="TEBA" w:date="2024-11-27T10:46:00Z">
              <w:r w:rsidR="00E066C5">
                <w:t>)</w:t>
              </w:r>
            </w:ins>
            <w:ins w:id="435" w:author="TEBA" w:date="2024-11-08T07:57:00Z">
              <w:r>
                <w:t>, 1 hour interval</w:t>
              </w:r>
            </w:ins>
            <w:ins w:id="436" w:author="TEBA" w:date="2024-11-25T14:18:00Z">
              <w:r w:rsidR="001B6FC3">
                <w:t>.</w:t>
              </w:r>
            </w:ins>
          </w:p>
        </w:tc>
      </w:tr>
      <w:tr w:rsidR="00FF2FEB" w14:paraId="1D744BD0" w14:textId="77777777" w:rsidTr="004073B2">
        <w:trPr>
          <w:ins w:id="437" w:author="TEBA" w:date="2024-11-08T07:56:00Z"/>
        </w:trPr>
        <w:tc>
          <w:tcPr>
            <w:tcW w:w="2659" w:type="dxa"/>
            <w:tcBorders>
              <w:top w:val="single" w:sz="4" w:space="0" w:color="auto"/>
              <w:bottom w:val="single" w:sz="4" w:space="0" w:color="auto"/>
              <w:right w:val="single" w:sz="4" w:space="0" w:color="auto"/>
            </w:tcBorders>
          </w:tcPr>
          <w:p w14:paraId="7C2B9F18" w14:textId="3978EE8F" w:rsidR="00FF2FEB" w:rsidRDefault="00FF2FEB" w:rsidP="00FF2FEB">
            <w:pPr>
              <w:rPr>
                <w:ins w:id="438" w:author="TEBA" w:date="2024-11-08T07:56:00Z"/>
              </w:rPr>
            </w:pPr>
            <w:ins w:id="439" w:author="TEBA" w:date="2024-11-08T07:57:00Z">
              <w:r>
                <w:t>Zone</w:t>
              </w:r>
            </w:ins>
          </w:p>
        </w:tc>
        <w:tc>
          <w:tcPr>
            <w:tcW w:w="1301" w:type="dxa"/>
            <w:tcBorders>
              <w:top w:val="single" w:sz="4" w:space="0" w:color="auto"/>
              <w:left w:val="single" w:sz="4" w:space="0" w:color="auto"/>
              <w:bottom w:val="single" w:sz="4" w:space="0" w:color="auto"/>
              <w:right w:val="single" w:sz="4" w:space="0" w:color="auto"/>
            </w:tcBorders>
          </w:tcPr>
          <w:p w14:paraId="30834418" w14:textId="6F64AE6D" w:rsidR="00FF2FEB" w:rsidRDefault="00FF2FEB" w:rsidP="00FF2FEB">
            <w:pPr>
              <w:rPr>
                <w:ins w:id="440" w:author="TEBA" w:date="2024-11-08T07:56:00Z"/>
              </w:rPr>
            </w:pPr>
            <w:ins w:id="441" w:author="TEBA" w:date="2024-11-08T07:57:00Z">
              <w:r>
                <w:t>20 Characters</w:t>
              </w:r>
            </w:ins>
          </w:p>
        </w:tc>
        <w:tc>
          <w:tcPr>
            <w:tcW w:w="3870" w:type="dxa"/>
            <w:tcBorders>
              <w:top w:val="single" w:sz="4" w:space="0" w:color="auto"/>
              <w:left w:val="single" w:sz="4" w:space="0" w:color="auto"/>
              <w:bottom w:val="single" w:sz="4" w:space="0" w:color="auto"/>
            </w:tcBorders>
          </w:tcPr>
          <w:p w14:paraId="36D8279C" w14:textId="04847A92" w:rsidR="00FF2FEB" w:rsidRDefault="00FF2FEB" w:rsidP="00FF2FEB">
            <w:pPr>
              <w:rPr>
                <w:ins w:id="442" w:author="TEBA" w:date="2024-11-08T07:56:00Z"/>
              </w:rPr>
            </w:pPr>
            <w:ins w:id="443" w:author="TEBA" w:date="2024-11-08T07:57:00Z">
              <w:r>
                <w:t>Load Zone where the generator is located.</w:t>
              </w:r>
            </w:ins>
          </w:p>
        </w:tc>
      </w:tr>
      <w:tr w:rsidR="00FF2FEB" w14:paraId="16F9C60E" w14:textId="77777777" w:rsidTr="004073B2">
        <w:trPr>
          <w:ins w:id="444" w:author="TEBA" w:date="2024-11-08T07:56:00Z"/>
        </w:trPr>
        <w:tc>
          <w:tcPr>
            <w:tcW w:w="2659" w:type="dxa"/>
            <w:tcBorders>
              <w:top w:val="single" w:sz="4" w:space="0" w:color="auto"/>
              <w:bottom w:val="single" w:sz="4" w:space="0" w:color="auto"/>
              <w:right w:val="single" w:sz="4" w:space="0" w:color="auto"/>
            </w:tcBorders>
          </w:tcPr>
          <w:p w14:paraId="1665CEFC" w14:textId="695EE6F6" w:rsidR="00FF2FEB" w:rsidRDefault="00FF2FEB" w:rsidP="00FF2FEB">
            <w:pPr>
              <w:rPr>
                <w:ins w:id="445" w:author="TEBA" w:date="2024-11-08T07:56:00Z"/>
              </w:rPr>
            </w:pPr>
            <w:ins w:id="446" w:author="TEBA" w:date="2024-11-08T07:57:00Z">
              <w:r>
                <w:lastRenderedPageBreak/>
                <w:t>Latitude/Longitude</w:t>
              </w:r>
            </w:ins>
          </w:p>
        </w:tc>
        <w:tc>
          <w:tcPr>
            <w:tcW w:w="1301" w:type="dxa"/>
            <w:tcBorders>
              <w:top w:val="single" w:sz="4" w:space="0" w:color="auto"/>
              <w:left w:val="single" w:sz="4" w:space="0" w:color="auto"/>
              <w:bottom w:val="single" w:sz="4" w:space="0" w:color="auto"/>
              <w:right w:val="single" w:sz="4" w:space="0" w:color="auto"/>
            </w:tcBorders>
          </w:tcPr>
          <w:p w14:paraId="5AC24946" w14:textId="55662224" w:rsidR="00FF2FEB" w:rsidRDefault="00FF2FEB" w:rsidP="00FF2FEB">
            <w:pPr>
              <w:rPr>
                <w:ins w:id="447" w:author="TEBA" w:date="2024-11-08T07:56:00Z"/>
              </w:rPr>
            </w:pPr>
            <w:ins w:id="448" w:author="TEBA" w:date="2024-11-08T07:57:00Z">
              <w:r>
                <w:t xml:space="preserve">22 </w:t>
              </w:r>
            </w:ins>
            <w:ins w:id="449" w:author="TEBA" w:date="2024-11-25T14:18:00Z">
              <w:r w:rsidR="001B6FC3">
                <w:t>C</w:t>
              </w:r>
            </w:ins>
            <w:ins w:id="450" w:author="TEBA" w:date="2024-11-08T07:57:00Z">
              <w:r>
                <w:t>haracters</w:t>
              </w:r>
            </w:ins>
          </w:p>
        </w:tc>
        <w:tc>
          <w:tcPr>
            <w:tcW w:w="3870" w:type="dxa"/>
            <w:tcBorders>
              <w:top w:val="single" w:sz="4" w:space="0" w:color="auto"/>
              <w:left w:val="single" w:sz="4" w:space="0" w:color="auto"/>
              <w:bottom w:val="single" w:sz="4" w:space="0" w:color="auto"/>
            </w:tcBorders>
          </w:tcPr>
          <w:p w14:paraId="6A81F751" w14:textId="47A979DC" w:rsidR="00FF2FEB" w:rsidRDefault="00FF2FEB" w:rsidP="00FF2FEB">
            <w:pPr>
              <w:rPr>
                <w:ins w:id="451" w:author="TEBA" w:date="2024-11-08T07:56:00Z"/>
              </w:rPr>
            </w:pPr>
            <w:ins w:id="452" w:author="TEBA" w:date="2024-11-08T07:57:00Z">
              <w:r>
                <w:t xml:space="preserve">Latitude and Longitude of the facility, to six digits for each value. </w:t>
              </w:r>
            </w:ins>
          </w:p>
        </w:tc>
      </w:tr>
      <w:tr w:rsidR="00FF2FEB" w14:paraId="2971E61C" w14:textId="77777777" w:rsidTr="004073B2">
        <w:trPr>
          <w:ins w:id="453" w:author="TEBA" w:date="2024-11-08T07:56:00Z"/>
        </w:trPr>
        <w:tc>
          <w:tcPr>
            <w:tcW w:w="2659" w:type="dxa"/>
            <w:tcBorders>
              <w:top w:val="single" w:sz="4" w:space="0" w:color="auto"/>
              <w:bottom w:val="single" w:sz="4" w:space="0" w:color="auto"/>
              <w:right w:val="single" w:sz="4" w:space="0" w:color="auto"/>
            </w:tcBorders>
          </w:tcPr>
          <w:p w14:paraId="072FC295" w14:textId="4BB4BD78" w:rsidR="00FF2FEB" w:rsidRDefault="00FF2FEB" w:rsidP="00FF2FEB">
            <w:pPr>
              <w:rPr>
                <w:ins w:id="454" w:author="TEBA" w:date="2024-11-08T07:56:00Z"/>
              </w:rPr>
            </w:pPr>
            <w:ins w:id="455" w:author="TEBA" w:date="2024-11-08T07:57:00Z">
              <w:r>
                <w:t>REC Attribute</w:t>
              </w:r>
            </w:ins>
          </w:p>
        </w:tc>
        <w:tc>
          <w:tcPr>
            <w:tcW w:w="1301" w:type="dxa"/>
            <w:tcBorders>
              <w:top w:val="single" w:sz="4" w:space="0" w:color="auto"/>
              <w:left w:val="single" w:sz="4" w:space="0" w:color="auto"/>
              <w:bottom w:val="single" w:sz="4" w:space="0" w:color="auto"/>
              <w:right w:val="single" w:sz="4" w:space="0" w:color="auto"/>
            </w:tcBorders>
          </w:tcPr>
          <w:p w14:paraId="4E488A25" w14:textId="6FD5888C" w:rsidR="00FF2FEB" w:rsidRDefault="00FF2FEB" w:rsidP="00FF2FEB">
            <w:pPr>
              <w:rPr>
                <w:ins w:id="456" w:author="TEBA" w:date="2024-11-08T07:56:00Z"/>
              </w:rPr>
            </w:pPr>
            <w:ins w:id="457" w:author="TEBA" w:date="2024-11-08T07:57:00Z">
              <w:r>
                <w:t>1 Digit</w:t>
              </w:r>
            </w:ins>
          </w:p>
        </w:tc>
        <w:tc>
          <w:tcPr>
            <w:tcW w:w="3870" w:type="dxa"/>
            <w:tcBorders>
              <w:top w:val="single" w:sz="4" w:space="0" w:color="auto"/>
              <w:left w:val="single" w:sz="4" w:space="0" w:color="auto"/>
              <w:bottom w:val="single" w:sz="4" w:space="0" w:color="auto"/>
            </w:tcBorders>
          </w:tcPr>
          <w:p w14:paraId="4FE89A3D" w14:textId="68D5984F" w:rsidR="00FF2FEB" w:rsidRDefault="00FF2FEB" w:rsidP="00FF2FEB">
            <w:pPr>
              <w:rPr>
                <w:ins w:id="458" w:author="TEBA" w:date="2024-11-08T07:56:00Z"/>
              </w:rPr>
            </w:pPr>
            <w:ins w:id="459" w:author="TEBA" w:date="2024-11-08T07:57:00Z">
              <w:r>
                <w:t>1 if the EAC is a REC, 0 if it is not a REC</w:t>
              </w:r>
            </w:ins>
            <w:ins w:id="460" w:author="TEBA" w:date="2024-11-25T14:18:00Z">
              <w:r w:rsidR="001B6FC3">
                <w:t>.</w:t>
              </w:r>
            </w:ins>
          </w:p>
        </w:tc>
      </w:tr>
      <w:tr w:rsidR="00FF2FEB" w14:paraId="62FA31FD" w14:textId="77777777" w:rsidTr="004073B2">
        <w:trPr>
          <w:ins w:id="461" w:author="TEBA" w:date="2024-11-08T07:56:00Z"/>
        </w:trPr>
        <w:tc>
          <w:tcPr>
            <w:tcW w:w="2659" w:type="dxa"/>
            <w:tcBorders>
              <w:top w:val="single" w:sz="4" w:space="0" w:color="auto"/>
              <w:bottom w:val="single" w:sz="4" w:space="0" w:color="auto"/>
              <w:right w:val="single" w:sz="4" w:space="0" w:color="auto"/>
            </w:tcBorders>
          </w:tcPr>
          <w:p w14:paraId="119592BF" w14:textId="69BF9C57" w:rsidR="00FF2FEB" w:rsidRDefault="00FF2FEB" w:rsidP="00FF2FEB">
            <w:pPr>
              <w:rPr>
                <w:ins w:id="462" w:author="TEBA" w:date="2024-11-08T07:56:00Z"/>
              </w:rPr>
            </w:pPr>
            <w:ins w:id="463" w:author="TEBA" w:date="2024-11-08T07:57:00Z">
              <w:r>
                <w:t>State</w:t>
              </w:r>
            </w:ins>
          </w:p>
        </w:tc>
        <w:tc>
          <w:tcPr>
            <w:tcW w:w="1301" w:type="dxa"/>
            <w:tcBorders>
              <w:top w:val="single" w:sz="4" w:space="0" w:color="auto"/>
              <w:left w:val="single" w:sz="4" w:space="0" w:color="auto"/>
              <w:bottom w:val="single" w:sz="4" w:space="0" w:color="auto"/>
              <w:right w:val="single" w:sz="4" w:space="0" w:color="auto"/>
            </w:tcBorders>
          </w:tcPr>
          <w:p w14:paraId="322B634F" w14:textId="4A38A9ED" w:rsidR="00FF2FEB" w:rsidRDefault="00FF2FEB" w:rsidP="00FF2FEB">
            <w:pPr>
              <w:rPr>
                <w:ins w:id="464" w:author="TEBA" w:date="2024-11-08T07:56:00Z"/>
              </w:rPr>
            </w:pPr>
            <w:ins w:id="465" w:author="TEBA" w:date="2024-11-08T07:57:00Z">
              <w:r>
                <w:t>1</w:t>
              </w:r>
            </w:ins>
            <w:ins w:id="466" w:author="TEBA" w:date="2024-11-27T09:30:00Z">
              <w:r w:rsidR="00C16941">
                <w:t>4</w:t>
              </w:r>
            </w:ins>
            <w:ins w:id="467" w:author="TEBA" w:date="2024-11-08T07:57:00Z">
              <w:r>
                <w:t xml:space="preserve"> Characters</w:t>
              </w:r>
            </w:ins>
          </w:p>
        </w:tc>
        <w:tc>
          <w:tcPr>
            <w:tcW w:w="3870" w:type="dxa"/>
            <w:tcBorders>
              <w:top w:val="single" w:sz="4" w:space="0" w:color="auto"/>
              <w:left w:val="single" w:sz="4" w:space="0" w:color="auto"/>
              <w:bottom w:val="single" w:sz="4" w:space="0" w:color="auto"/>
            </w:tcBorders>
          </w:tcPr>
          <w:p w14:paraId="458D90D6" w14:textId="2DFA0CE5" w:rsidR="00FF2FEB" w:rsidRDefault="00FF2FEB" w:rsidP="00FF2FEB">
            <w:pPr>
              <w:rPr>
                <w:ins w:id="468" w:author="TEBA" w:date="2024-11-08T07:56:00Z"/>
              </w:rPr>
            </w:pPr>
            <w:ins w:id="469" w:author="TEBA" w:date="2024-11-08T07:57:00Z">
              <w:r>
                <w:t>State name where generator is located.</w:t>
              </w:r>
            </w:ins>
          </w:p>
        </w:tc>
      </w:tr>
      <w:tr w:rsidR="00FF2FEB" w14:paraId="13286183" w14:textId="77777777" w:rsidTr="004073B2">
        <w:trPr>
          <w:ins w:id="470" w:author="TEBA" w:date="2024-11-08T07:57:00Z"/>
        </w:trPr>
        <w:tc>
          <w:tcPr>
            <w:tcW w:w="2659" w:type="dxa"/>
            <w:tcBorders>
              <w:top w:val="single" w:sz="4" w:space="0" w:color="auto"/>
              <w:bottom w:val="single" w:sz="4" w:space="0" w:color="auto"/>
              <w:right w:val="single" w:sz="4" w:space="0" w:color="auto"/>
            </w:tcBorders>
          </w:tcPr>
          <w:p w14:paraId="5B40ACD8" w14:textId="6CCD883A" w:rsidR="00FF2FEB" w:rsidRDefault="00FF2FEB" w:rsidP="00FF2FEB">
            <w:pPr>
              <w:rPr>
                <w:ins w:id="471" w:author="TEBA" w:date="2024-11-08T07:57:00Z"/>
              </w:rPr>
            </w:pPr>
            <w:ins w:id="472" w:author="TEBA" w:date="2024-11-08T07:57:00Z">
              <w:r>
                <w:t>Commercial Operations Date</w:t>
              </w:r>
            </w:ins>
          </w:p>
        </w:tc>
        <w:tc>
          <w:tcPr>
            <w:tcW w:w="1301" w:type="dxa"/>
            <w:tcBorders>
              <w:top w:val="single" w:sz="4" w:space="0" w:color="auto"/>
              <w:left w:val="single" w:sz="4" w:space="0" w:color="auto"/>
              <w:bottom w:val="single" w:sz="4" w:space="0" w:color="auto"/>
              <w:right w:val="single" w:sz="4" w:space="0" w:color="auto"/>
            </w:tcBorders>
          </w:tcPr>
          <w:p w14:paraId="5B33D2BA" w14:textId="7ADBC3AF" w:rsidR="00FF2FEB" w:rsidRDefault="00FF2FEB" w:rsidP="00FF2FEB">
            <w:pPr>
              <w:rPr>
                <w:ins w:id="473" w:author="TEBA" w:date="2024-11-08T07:57:00Z"/>
              </w:rPr>
            </w:pPr>
            <w:ins w:id="474" w:author="TEBA" w:date="2024-11-08T07:57:00Z">
              <w:r>
                <w:t xml:space="preserve">10 </w:t>
              </w:r>
            </w:ins>
            <w:ins w:id="475" w:author="TEBA" w:date="2024-11-25T14:18:00Z">
              <w:r w:rsidR="001B6FC3">
                <w:t>C</w:t>
              </w:r>
            </w:ins>
            <w:ins w:id="476" w:author="TEBA" w:date="2024-11-08T07:57:00Z">
              <w:r>
                <w:t>haracters</w:t>
              </w:r>
            </w:ins>
          </w:p>
        </w:tc>
        <w:tc>
          <w:tcPr>
            <w:tcW w:w="3870" w:type="dxa"/>
            <w:tcBorders>
              <w:top w:val="single" w:sz="4" w:space="0" w:color="auto"/>
              <w:left w:val="single" w:sz="4" w:space="0" w:color="auto"/>
              <w:bottom w:val="single" w:sz="4" w:space="0" w:color="auto"/>
            </w:tcBorders>
          </w:tcPr>
          <w:p w14:paraId="6E2817DD" w14:textId="4B431868" w:rsidR="00FF2FEB" w:rsidRDefault="00FF2FEB" w:rsidP="00FF2FEB">
            <w:pPr>
              <w:rPr>
                <w:ins w:id="477" w:author="TEBA" w:date="2024-11-08T07:57:00Z"/>
              </w:rPr>
            </w:pPr>
            <w:ins w:id="478" w:author="TEBA" w:date="2024-11-08T07:57:00Z">
              <w:r>
                <w:t>Year, month, date in the format YYYY-MM-DD.</w:t>
              </w:r>
            </w:ins>
          </w:p>
        </w:tc>
      </w:tr>
      <w:tr w:rsidR="00FF2FEB" w14:paraId="6D9FE2F2" w14:textId="77777777" w:rsidTr="004073B2">
        <w:trPr>
          <w:ins w:id="479" w:author="TEBA" w:date="2024-11-08T07:57:00Z"/>
        </w:trPr>
        <w:tc>
          <w:tcPr>
            <w:tcW w:w="2659" w:type="dxa"/>
            <w:tcBorders>
              <w:top w:val="single" w:sz="4" w:space="0" w:color="auto"/>
              <w:bottom w:val="single" w:sz="4" w:space="0" w:color="auto"/>
              <w:right w:val="single" w:sz="4" w:space="0" w:color="auto"/>
            </w:tcBorders>
          </w:tcPr>
          <w:p w14:paraId="0F31AB8B" w14:textId="680C2200" w:rsidR="00FF2FEB" w:rsidRDefault="00FF2FEB" w:rsidP="00FF2FEB">
            <w:pPr>
              <w:rPr>
                <w:ins w:id="480" w:author="TEBA" w:date="2024-11-08T07:57:00Z"/>
              </w:rPr>
            </w:pPr>
            <w:ins w:id="481" w:author="TEBA" w:date="2024-11-08T07:57:00Z">
              <w:r>
                <w:t>Quantity</w:t>
              </w:r>
            </w:ins>
          </w:p>
        </w:tc>
        <w:tc>
          <w:tcPr>
            <w:tcW w:w="1301" w:type="dxa"/>
            <w:tcBorders>
              <w:top w:val="single" w:sz="4" w:space="0" w:color="auto"/>
              <w:left w:val="single" w:sz="4" w:space="0" w:color="auto"/>
              <w:bottom w:val="single" w:sz="4" w:space="0" w:color="auto"/>
              <w:right w:val="single" w:sz="4" w:space="0" w:color="auto"/>
            </w:tcBorders>
          </w:tcPr>
          <w:p w14:paraId="7F8EBBE0" w14:textId="34813A22" w:rsidR="00FF2FEB" w:rsidRDefault="00FF2FEB" w:rsidP="00FF2FEB">
            <w:pPr>
              <w:rPr>
                <w:ins w:id="482" w:author="TEBA" w:date="2024-11-08T07:57:00Z"/>
              </w:rPr>
            </w:pPr>
            <w:ins w:id="483" w:author="TEBA" w:date="2024-11-08T07:57:00Z">
              <w:r>
                <w:t>Float</w:t>
              </w:r>
            </w:ins>
          </w:p>
        </w:tc>
        <w:tc>
          <w:tcPr>
            <w:tcW w:w="3870" w:type="dxa"/>
            <w:tcBorders>
              <w:top w:val="single" w:sz="4" w:space="0" w:color="auto"/>
              <w:left w:val="single" w:sz="4" w:space="0" w:color="auto"/>
              <w:bottom w:val="single" w:sz="4" w:space="0" w:color="auto"/>
            </w:tcBorders>
          </w:tcPr>
          <w:p w14:paraId="21CA6C0D" w14:textId="5BEF0191" w:rsidR="00FF2FEB" w:rsidRDefault="00FF2FEB" w:rsidP="00FF2FEB">
            <w:pPr>
              <w:rPr>
                <w:ins w:id="484" w:author="TEBA" w:date="2024-11-08T07:57:00Z"/>
              </w:rPr>
            </w:pPr>
            <w:ins w:id="485" w:author="TEBA" w:date="2024-11-08T07:57:00Z">
              <w:r>
                <w:t xml:space="preserve">Total </w:t>
              </w:r>
            </w:ins>
            <w:ins w:id="486" w:author="TEBA" w:date="2024-11-25T19:52:00Z">
              <w:r w:rsidR="006E6625">
                <w:t>Whs</w:t>
              </w:r>
            </w:ins>
            <w:ins w:id="487" w:author="TEBA" w:date="2024-11-08T07:57:00Z">
              <w:r>
                <w:t xml:space="preserve"> for the period (hour or month)</w:t>
              </w:r>
            </w:ins>
            <w:ins w:id="488" w:author="TEBA" w:date="2024-11-25T14:21:00Z">
              <w:r w:rsidR="009F25C1">
                <w:t>.</w:t>
              </w:r>
            </w:ins>
          </w:p>
        </w:tc>
      </w:tr>
      <w:tr w:rsidR="009553BB" w14:paraId="5E06E906" w14:textId="77777777" w:rsidTr="004073B2">
        <w:trPr>
          <w:ins w:id="489" w:author="TEBA" w:date="2024-11-08T07:57:00Z"/>
        </w:trPr>
        <w:tc>
          <w:tcPr>
            <w:tcW w:w="2659" w:type="dxa"/>
            <w:tcBorders>
              <w:top w:val="single" w:sz="4" w:space="0" w:color="auto"/>
              <w:bottom w:val="single" w:sz="4" w:space="0" w:color="auto"/>
              <w:right w:val="single" w:sz="4" w:space="0" w:color="auto"/>
            </w:tcBorders>
          </w:tcPr>
          <w:p w14:paraId="29D24EE8" w14:textId="7B1BEE37" w:rsidR="009553BB" w:rsidRDefault="009553BB" w:rsidP="009553BB">
            <w:pPr>
              <w:rPr>
                <w:ins w:id="490" w:author="TEBA" w:date="2024-11-08T07:57:00Z"/>
              </w:rPr>
            </w:pPr>
            <w:ins w:id="491" w:author="TEBA" w:date="2024-11-08T07:58:00Z">
              <w:r>
                <w:t>Third</w:t>
              </w:r>
            </w:ins>
            <w:ins w:id="492" w:author="TEBA" w:date="2024-11-25T18:47:00Z">
              <w:r w:rsidR="00E034FF">
                <w:t>-</w:t>
              </w:r>
            </w:ins>
            <w:ins w:id="493" w:author="TEBA" w:date="2024-11-08T07:58:00Z">
              <w:r>
                <w:t>Party Certification</w:t>
              </w:r>
            </w:ins>
          </w:p>
        </w:tc>
        <w:tc>
          <w:tcPr>
            <w:tcW w:w="1301" w:type="dxa"/>
            <w:tcBorders>
              <w:top w:val="single" w:sz="4" w:space="0" w:color="auto"/>
              <w:left w:val="single" w:sz="4" w:space="0" w:color="auto"/>
              <w:bottom w:val="single" w:sz="4" w:space="0" w:color="auto"/>
              <w:right w:val="single" w:sz="4" w:space="0" w:color="auto"/>
            </w:tcBorders>
          </w:tcPr>
          <w:p w14:paraId="0429F0D4" w14:textId="757FA47E" w:rsidR="009553BB" w:rsidRDefault="009553BB" w:rsidP="009553BB">
            <w:pPr>
              <w:rPr>
                <w:ins w:id="494" w:author="TEBA" w:date="2024-11-08T07:57:00Z"/>
              </w:rPr>
            </w:pPr>
            <w:ins w:id="495" w:author="TEBA" w:date="2024-11-08T07:58:00Z">
              <w:r>
                <w:t>JSON Object</w:t>
              </w:r>
            </w:ins>
          </w:p>
        </w:tc>
        <w:tc>
          <w:tcPr>
            <w:tcW w:w="3870" w:type="dxa"/>
            <w:tcBorders>
              <w:top w:val="single" w:sz="4" w:space="0" w:color="auto"/>
              <w:left w:val="single" w:sz="4" w:space="0" w:color="auto"/>
              <w:bottom w:val="single" w:sz="4" w:space="0" w:color="auto"/>
            </w:tcBorders>
          </w:tcPr>
          <w:p w14:paraId="5808A09F" w14:textId="71756E79" w:rsidR="009553BB" w:rsidRDefault="009553BB" w:rsidP="009553BB">
            <w:pPr>
              <w:rPr>
                <w:ins w:id="496" w:author="TEBA" w:date="2024-11-08T07:57:00Z"/>
              </w:rPr>
            </w:pPr>
            <w:ins w:id="497" w:author="TEBA" w:date="2024-11-08T07:58:00Z">
              <w:r>
                <w:t>Associated charge REC or EAC for a storage discharge EAC, as described by Section 14.1</w:t>
              </w:r>
            </w:ins>
            <w:ins w:id="498" w:author="TEBA" w:date="2024-11-27T09:40:00Z">
              <w:r w:rsidR="00D412D1">
                <w:t>2</w:t>
              </w:r>
            </w:ins>
            <w:ins w:id="499" w:author="TEBA" w:date="2024-11-25T20:31:00Z">
              <w:r w:rsidR="00837464">
                <w:t xml:space="preserve">, </w:t>
              </w:r>
              <w:r w:rsidR="00837464" w:rsidRPr="00837464">
                <w:t>Third-Party Certification Data Fields</w:t>
              </w:r>
              <w:r w:rsidR="00837464">
                <w:t>,</w:t>
              </w:r>
            </w:ins>
            <w:ins w:id="500" w:author="TEBA" w:date="2024-11-08T07:58:00Z">
              <w:r>
                <w:t xml:space="preserve"> or other appropriate data for other types of third</w:t>
              </w:r>
            </w:ins>
            <w:ins w:id="501" w:author="TEBA" w:date="2024-11-25T18:47:00Z">
              <w:r w:rsidR="00E034FF">
                <w:t>-</w:t>
              </w:r>
            </w:ins>
            <w:ins w:id="502" w:author="TEBA" w:date="2024-11-08T07:58:00Z">
              <w:r>
                <w:t>party certifiers</w:t>
              </w:r>
            </w:ins>
            <w:ins w:id="503" w:author="TEBA" w:date="2024-11-25T14:21:00Z">
              <w:r w:rsidR="009F25C1">
                <w:t>.</w:t>
              </w:r>
            </w:ins>
          </w:p>
        </w:tc>
      </w:tr>
      <w:tr w:rsidR="009553BB" w14:paraId="0ACF087B" w14:textId="77777777" w:rsidTr="004073B2">
        <w:trPr>
          <w:ins w:id="504" w:author="TEBA" w:date="2024-11-08T07:57:00Z"/>
        </w:trPr>
        <w:tc>
          <w:tcPr>
            <w:tcW w:w="2659" w:type="dxa"/>
            <w:tcBorders>
              <w:top w:val="single" w:sz="4" w:space="0" w:color="auto"/>
              <w:bottom w:val="single" w:sz="4" w:space="0" w:color="auto"/>
              <w:right w:val="single" w:sz="4" w:space="0" w:color="auto"/>
            </w:tcBorders>
          </w:tcPr>
          <w:p w14:paraId="4A266F49" w14:textId="66A04052" w:rsidR="009553BB" w:rsidRDefault="009553BB" w:rsidP="009553BB">
            <w:pPr>
              <w:rPr>
                <w:ins w:id="505" w:author="TEBA" w:date="2024-11-08T07:57:00Z"/>
              </w:rPr>
            </w:pPr>
            <w:ins w:id="506" w:author="TEBA" w:date="2024-11-08T07:58:00Z">
              <w:r>
                <w:rPr>
                  <w:iCs/>
                </w:rPr>
                <w:t>Third</w:t>
              </w:r>
            </w:ins>
            <w:ins w:id="507" w:author="TEBA" w:date="2024-11-25T18:47:00Z">
              <w:r w:rsidR="00E034FF">
                <w:rPr>
                  <w:iCs/>
                </w:rPr>
                <w:t>-</w:t>
              </w:r>
            </w:ins>
            <w:ins w:id="508" w:author="TEBA" w:date="2024-11-25T20:48:00Z">
              <w:r w:rsidR="009E350C">
                <w:rPr>
                  <w:iCs/>
                </w:rPr>
                <w:t>P</w:t>
              </w:r>
            </w:ins>
            <w:ins w:id="509" w:author="TEBA" w:date="2024-11-08T07:58:00Z">
              <w:r>
                <w:rPr>
                  <w:iCs/>
                </w:rPr>
                <w:t xml:space="preserve">arty </w:t>
              </w:r>
            </w:ins>
            <w:ins w:id="510" w:author="TEBA" w:date="2024-11-25T20:48:00Z">
              <w:r w:rsidR="009E350C">
                <w:rPr>
                  <w:iCs/>
                </w:rPr>
                <w:t>C</w:t>
              </w:r>
            </w:ins>
            <w:ins w:id="511" w:author="TEBA" w:date="2024-11-08T07:58:00Z">
              <w:r>
                <w:rPr>
                  <w:iCs/>
                </w:rPr>
                <w:t xml:space="preserve">ertification </w:t>
              </w:r>
            </w:ins>
            <w:ins w:id="512" w:author="TEBA" w:date="2024-11-25T20:48:00Z">
              <w:r w:rsidR="009E350C">
                <w:rPr>
                  <w:iCs/>
                </w:rPr>
                <w:t>P</w:t>
              </w:r>
            </w:ins>
            <w:ins w:id="513" w:author="TEBA" w:date="2024-11-08T07:58:00Z">
              <w:r>
                <w:rPr>
                  <w:iCs/>
                </w:rPr>
                <w:t>rogram</w:t>
              </w:r>
            </w:ins>
          </w:p>
        </w:tc>
        <w:tc>
          <w:tcPr>
            <w:tcW w:w="1301" w:type="dxa"/>
            <w:tcBorders>
              <w:top w:val="single" w:sz="4" w:space="0" w:color="auto"/>
              <w:left w:val="single" w:sz="4" w:space="0" w:color="auto"/>
              <w:bottom w:val="single" w:sz="4" w:space="0" w:color="auto"/>
              <w:right w:val="single" w:sz="4" w:space="0" w:color="auto"/>
            </w:tcBorders>
          </w:tcPr>
          <w:p w14:paraId="3F8810C5" w14:textId="0DCE2952" w:rsidR="009553BB" w:rsidRDefault="009553BB" w:rsidP="009553BB">
            <w:pPr>
              <w:rPr>
                <w:ins w:id="514" w:author="TEBA" w:date="2024-11-08T07:57:00Z"/>
              </w:rPr>
            </w:pPr>
            <w:ins w:id="515" w:author="TEBA" w:date="2024-11-08T07:58:00Z">
              <w:r>
                <w:t>255 Characters</w:t>
              </w:r>
            </w:ins>
          </w:p>
        </w:tc>
        <w:tc>
          <w:tcPr>
            <w:tcW w:w="3870" w:type="dxa"/>
            <w:tcBorders>
              <w:top w:val="single" w:sz="4" w:space="0" w:color="auto"/>
              <w:left w:val="single" w:sz="4" w:space="0" w:color="auto"/>
              <w:bottom w:val="single" w:sz="4" w:space="0" w:color="auto"/>
            </w:tcBorders>
          </w:tcPr>
          <w:p w14:paraId="61F839D2" w14:textId="2CD06DBF" w:rsidR="009553BB" w:rsidRDefault="009553BB" w:rsidP="009553BB">
            <w:pPr>
              <w:rPr>
                <w:ins w:id="516" w:author="TEBA" w:date="2024-11-08T07:57:00Z"/>
              </w:rPr>
            </w:pPr>
            <w:ins w:id="517" w:author="TEBA" w:date="2024-11-08T07:58:00Z">
              <w:r>
                <w:t>The name of the third party the EAC Account Holder allowed to provide information to ERCOT for updating the third</w:t>
              </w:r>
            </w:ins>
            <w:ins w:id="518" w:author="TEBA" w:date="2024-11-25T18:48:00Z">
              <w:r w:rsidR="00E034FF">
                <w:t>-</w:t>
              </w:r>
            </w:ins>
            <w:ins w:id="519" w:author="TEBA" w:date="2024-11-08T07:58:00Z">
              <w:r>
                <w:t>party certification data field.</w:t>
              </w:r>
            </w:ins>
          </w:p>
        </w:tc>
      </w:tr>
      <w:tr w:rsidR="009553BB" w14:paraId="43268C48" w14:textId="77777777" w:rsidTr="004073B2">
        <w:trPr>
          <w:ins w:id="520" w:author="TEBA" w:date="2024-11-08T07:57:00Z"/>
        </w:trPr>
        <w:tc>
          <w:tcPr>
            <w:tcW w:w="2659" w:type="dxa"/>
            <w:tcBorders>
              <w:top w:val="single" w:sz="4" w:space="0" w:color="auto"/>
              <w:bottom w:val="single" w:sz="4" w:space="0" w:color="auto"/>
              <w:right w:val="single" w:sz="4" w:space="0" w:color="auto"/>
            </w:tcBorders>
          </w:tcPr>
          <w:p w14:paraId="43850C55" w14:textId="530EF7B3" w:rsidR="009553BB" w:rsidRDefault="009553BB" w:rsidP="009553BB">
            <w:pPr>
              <w:rPr>
                <w:ins w:id="521" w:author="TEBA" w:date="2024-11-08T07:57:00Z"/>
              </w:rPr>
            </w:pPr>
            <w:ins w:id="522" w:author="TEBA" w:date="2024-11-08T07:58:00Z">
              <w:r>
                <w:t xml:space="preserve">Storage </w:t>
              </w:r>
            </w:ins>
            <w:ins w:id="523" w:author="TEBA" w:date="2024-11-25T14:25:00Z">
              <w:r w:rsidR="009F25C1">
                <w:t>M</w:t>
              </w:r>
            </w:ins>
            <w:ins w:id="524" w:author="TEBA" w:date="2024-11-08T07:58:00Z">
              <w:r>
                <w:t>etadata</w:t>
              </w:r>
            </w:ins>
          </w:p>
        </w:tc>
        <w:tc>
          <w:tcPr>
            <w:tcW w:w="1301" w:type="dxa"/>
            <w:tcBorders>
              <w:top w:val="single" w:sz="4" w:space="0" w:color="auto"/>
              <w:left w:val="single" w:sz="4" w:space="0" w:color="auto"/>
              <w:bottom w:val="single" w:sz="4" w:space="0" w:color="auto"/>
              <w:right w:val="single" w:sz="4" w:space="0" w:color="auto"/>
            </w:tcBorders>
          </w:tcPr>
          <w:p w14:paraId="6236F4D0" w14:textId="163D39A7" w:rsidR="009553BB" w:rsidRDefault="009553BB" w:rsidP="009553BB">
            <w:pPr>
              <w:rPr>
                <w:ins w:id="525" w:author="TEBA" w:date="2024-11-08T07:57:00Z"/>
              </w:rPr>
            </w:pPr>
            <w:ins w:id="526" w:author="TEBA" w:date="2024-11-08T07:58:00Z">
              <w:r>
                <w:t>JSON Object</w:t>
              </w:r>
            </w:ins>
          </w:p>
        </w:tc>
        <w:tc>
          <w:tcPr>
            <w:tcW w:w="3870" w:type="dxa"/>
            <w:tcBorders>
              <w:top w:val="single" w:sz="4" w:space="0" w:color="auto"/>
              <w:left w:val="single" w:sz="4" w:space="0" w:color="auto"/>
              <w:bottom w:val="single" w:sz="4" w:space="0" w:color="auto"/>
            </w:tcBorders>
          </w:tcPr>
          <w:p w14:paraId="715ACAE4" w14:textId="51822828" w:rsidR="009553BB" w:rsidRDefault="009553BB" w:rsidP="009553BB">
            <w:pPr>
              <w:rPr>
                <w:ins w:id="527" w:author="TEBA" w:date="2024-11-08T07:57:00Z"/>
              </w:rPr>
            </w:pPr>
            <w:ins w:id="528" w:author="TEBA" w:date="2024-11-08T07:58:00Z">
              <w:r>
                <w:t>Additional associated charge records, discharge records, and energy losses, as inputted by the EAC Account Holder</w:t>
              </w:r>
            </w:ins>
            <w:ins w:id="529" w:author="TEBA" w:date="2024-11-25T14:21:00Z">
              <w:r w:rsidR="009F25C1">
                <w:t>.</w:t>
              </w:r>
            </w:ins>
          </w:p>
        </w:tc>
      </w:tr>
      <w:tr w:rsidR="009553BB" w14:paraId="1B8F90BF" w14:textId="77777777" w:rsidTr="004073B2">
        <w:trPr>
          <w:ins w:id="530" w:author="TEBA" w:date="2024-11-08T07:57:00Z"/>
        </w:trPr>
        <w:tc>
          <w:tcPr>
            <w:tcW w:w="2659" w:type="dxa"/>
            <w:tcBorders>
              <w:top w:val="single" w:sz="4" w:space="0" w:color="auto"/>
              <w:bottom w:val="single" w:sz="4" w:space="0" w:color="auto"/>
              <w:right w:val="single" w:sz="4" w:space="0" w:color="auto"/>
            </w:tcBorders>
          </w:tcPr>
          <w:p w14:paraId="38E07EF2" w14:textId="291705F9" w:rsidR="009553BB" w:rsidRDefault="009553BB" w:rsidP="009553BB">
            <w:pPr>
              <w:rPr>
                <w:ins w:id="531" w:author="TEBA" w:date="2024-11-08T07:57:00Z"/>
              </w:rPr>
            </w:pPr>
            <w:r>
              <w:t xml:space="preserve">Type of </w:t>
            </w:r>
            <w:ins w:id="532" w:author="TEBA" w:date="2024-11-22T10:00:00Z">
              <w:r w:rsidR="00303687">
                <w:t xml:space="preserve">Energy </w:t>
              </w:r>
            </w:ins>
            <w:del w:id="533" w:author="TEBA" w:date="2024-11-08T07:59:00Z">
              <w:r w:rsidDel="009553BB">
                <w:delText xml:space="preserve">Renewable </w:delText>
              </w:r>
            </w:del>
            <w:r>
              <w:t>Resource</w:t>
            </w:r>
          </w:p>
        </w:tc>
        <w:tc>
          <w:tcPr>
            <w:tcW w:w="1301" w:type="dxa"/>
            <w:tcBorders>
              <w:top w:val="single" w:sz="4" w:space="0" w:color="auto"/>
              <w:left w:val="single" w:sz="4" w:space="0" w:color="auto"/>
              <w:bottom w:val="single" w:sz="4" w:space="0" w:color="auto"/>
              <w:right w:val="single" w:sz="4" w:space="0" w:color="auto"/>
            </w:tcBorders>
          </w:tcPr>
          <w:p w14:paraId="1772ED1F" w14:textId="13F6933A" w:rsidR="009553BB" w:rsidRDefault="009553BB" w:rsidP="009553BB">
            <w:pPr>
              <w:rPr>
                <w:ins w:id="534" w:author="TEBA" w:date="2024-11-08T07:57:00Z"/>
              </w:rPr>
            </w:pPr>
            <w:r>
              <w:t>20 Characters</w:t>
            </w:r>
          </w:p>
        </w:tc>
        <w:tc>
          <w:tcPr>
            <w:tcW w:w="3870" w:type="dxa"/>
            <w:tcBorders>
              <w:top w:val="single" w:sz="4" w:space="0" w:color="auto"/>
              <w:left w:val="single" w:sz="4" w:space="0" w:color="auto"/>
              <w:bottom w:val="single" w:sz="4" w:space="0" w:color="auto"/>
            </w:tcBorders>
          </w:tcPr>
          <w:p w14:paraId="2EFF849F" w14:textId="00417A87" w:rsidR="009553BB" w:rsidRDefault="009553BB" w:rsidP="009553BB">
            <w:pPr>
              <w:rPr>
                <w:ins w:id="535" w:author="TEBA" w:date="2024-11-08T07:57:00Z"/>
              </w:rPr>
            </w:pPr>
            <w:r>
              <w:t xml:space="preserve">Reference to type of </w:t>
            </w:r>
            <w:del w:id="536" w:author="TEBA" w:date="2024-11-22T10:00:00Z">
              <w:r w:rsidDel="00303687">
                <w:delText xml:space="preserve">renewable </w:delText>
              </w:r>
            </w:del>
            <w:ins w:id="537" w:author="TEBA" w:date="2024-11-22T10:00:00Z">
              <w:r w:rsidR="00303687">
                <w:t xml:space="preserve">energy </w:t>
              </w:r>
            </w:ins>
            <w:r>
              <w:t>Resource:  Solar, wind, biomass, tidal, geothermal, hydro, landfill gas, other</w:t>
            </w:r>
            <w:ins w:id="538" w:author="TEBA" w:date="2024-11-08T08:00:00Z">
              <w:r>
                <w:t>, nuclear, energy storage, low carbon gas, etc</w:t>
              </w:r>
            </w:ins>
            <w:r>
              <w:t>.</w:t>
            </w:r>
          </w:p>
        </w:tc>
      </w:tr>
      <w:tr w:rsidR="009553BB" w14:paraId="0BF31B14" w14:textId="77777777" w:rsidTr="004073B2">
        <w:tc>
          <w:tcPr>
            <w:tcW w:w="2659" w:type="dxa"/>
            <w:tcBorders>
              <w:top w:val="single" w:sz="4" w:space="0" w:color="auto"/>
              <w:bottom w:val="single" w:sz="4" w:space="0" w:color="auto"/>
              <w:right w:val="single" w:sz="4" w:space="0" w:color="auto"/>
            </w:tcBorders>
          </w:tcPr>
          <w:p w14:paraId="50A6BC76" w14:textId="5E3CF3E6" w:rsidR="009553BB" w:rsidRDefault="009553BB" w:rsidP="009553BB">
            <w:r>
              <w:t>Facility Identification Number</w:t>
            </w:r>
          </w:p>
        </w:tc>
        <w:tc>
          <w:tcPr>
            <w:tcW w:w="1301" w:type="dxa"/>
            <w:tcBorders>
              <w:top w:val="single" w:sz="4" w:space="0" w:color="auto"/>
              <w:left w:val="single" w:sz="4" w:space="0" w:color="auto"/>
              <w:bottom w:val="single" w:sz="4" w:space="0" w:color="auto"/>
              <w:right w:val="single" w:sz="4" w:space="0" w:color="auto"/>
            </w:tcBorders>
          </w:tcPr>
          <w:p w14:paraId="2798CA5E" w14:textId="4FBE9C62" w:rsidR="009553BB" w:rsidRDefault="009553BB" w:rsidP="009553BB">
            <w:r>
              <w:t>5 Digits</w:t>
            </w:r>
          </w:p>
        </w:tc>
        <w:tc>
          <w:tcPr>
            <w:tcW w:w="3870" w:type="dxa"/>
            <w:tcBorders>
              <w:top w:val="single" w:sz="4" w:space="0" w:color="auto"/>
              <w:left w:val="single" w:sz="4" w:space="0" w:color="auto"/>
              <w:bottom w:val="single" w:sz="4" w:space="0" w:color="auto"/>
            </w:tcBorders>
          </w:tcPr>
          <w:p w14:paraId="2B984746" w14:textId="450F58CD" w:rsidR="009553BB" w:rsidRDefault="009553BB" w:rsidP="009553BB">
            <w:r>
              <w:t>Number to be assigned by ERCOT.</w:t>
            </w:r>
          </w:p>
        </w:tc>
      </w:tr>
      <w:tr w:rsidR="009553BB" w14:paraId="1B6C489C" w14:textId="77777777" w:rsidTr="004073B2">
        <w:tc>
          <w:tcPr>
            <w:tcW w:w="2659" w:type="dxa"/>
            <w:tcBorders>
              <w:top w:val="single" w:sz="4" w:space="0" w:color="auto"/>
              <w:bottom w:val="single" w:sz="18" w:space="0" w:color="auto"/>
              <w:right w:val="single" w:sz="4" w:space="0" w:color="auto"/>
            </w:tcBorders>
          </w:tcPr>
          <w:p w14:paraId="08628F28" w14:textId="5992CE91" w:rsidR="009553BB" w:rsidRDefault="009553BB" w:rsidP="009553BB">
            <w:del w:id="539" w:author="TEBA" w:date="2024-11-08T08:00:00Z">
              <w:r w:rsidDel="009553BB">
                <w:delText>R</w:delText>
              </w:r>
            </w:del>
            <w:r>
              <w:t>E</w:t>
            </w:r>
            <w:ins w:id="540" w:author="TEBA" w:date="2024-11-08T08:00:00Z">
              <w:r>
                <w:t>A</w:t>
              </w:r>
            </w:ins>
            <w:r>
              <w:t>C Number</w:t>
            </w:r>
          </w:p>
        </w:tc>
        <w:tc>
          <w:tcPr>
            <w:tcW w:w="1301" w:type="dxa"/>
            <w:tcBorders>
              <w:top w:val="single" w:sz="4" w:space="0" w:color="auto"/>
              <w:left w:val="single" w:sz="4" w:space="0" w:color="auto"/>
              <w:bottom w:val="single" w:sz="18" w:space="0" w:color="auto"/>
              <w:right w:val="single" w:sz="4" w:space="0" w:color="auto"/>
            </w:tcBorders>
          </w:tcPr>
          <w:p w14:paraId="481AB08C" w14:textId="69415C53" w:rsidR="009553BB" w:rsidRDefault="009553BB" w:rsidP="009553BB">
            <w:del w:id="541" w:author="TEBA" w:date="2024-11-08T08:01:00Z">
              <w:r w:rsidDel="009553BB">
                <w:delText>8 Digits</w:delText>
              </w:r>
            </w:del>
            <w:ins w:id="542" w:author="TEBA" w:date="2024-11-08T08:01:00Z">
              <w:r>
                <w:t xml:space="preserve">Up to 20 </w:t>
              </w:r>
            </w:ins>
            <w:ins w:id="543" w:author="TEBA" w:date="2024-11-22T12:36:00Z">
              <w:r w:rsidR="00823D3B">
                <w:t>Character</w:t>
              </w:r>
            </w:ins>
            <w:ins w:id="544" w:author="TEBA" w:date="2024-11-25T14:21:00Z">
              <w:r w:rsidR="009F25C1">
                <w:t>s</w:t>
              </w:r>
            </w:ins>
          </w:p>
        </w:tc>
        <w:tc>
          <w:tcPr>
            <w:tcW w:w="3870" w:type="dxa"/>
            <w:tcBorders>
              <w:top w:val="single" w:sz="4" w:space="0" w:color="auto"/>
              <w:left w:val="single" w:sz="4" w:space="0" w:color="auto"/>
              <w:bottom w:val="single" w:sz="18" w:space="0" w:color="auto"/>
            </w:tcBorders>
          </w:tcPr>
          <w:p w14:paraId="42F3BB7B" w14:textId="13C7C6D8" w:rsidR="009553BB" w:rsidRDefault="009553BB" w:rsidP="009553BB">
            <w:ins w:id="545" w:author="TEBA" w:date="2024-11-08T08:01:00Z">
              <w:r>
                <w:t xml:space="preserve">Sequential </w:t>
              </w:r>
            </w:ins>
            <w:del w:id="546" w:author="TEBA" w:date="2024-11-08T08:01:00Z">
              <w:r w:rsidDel="009553BB">
                <w:delText>R</w:delText>
              </w:r>
            </w:del>
            <w:r>
              <w:t>E</w:t>
            </w:r>
            <w:ins w:id="547" w:author="TEBA" w:date="2024-11-08T08:01:00Z">
              <w:r>
                <w:t>A</w:t>
              </w:r>
            </w:ins>
            <w:r>
              <w:t xml:space="preserve">C Number </w:t>
            </w:r>
            <w:ins w:id="548" w:author="TEBA" w:date="2024-11-22T12:36:00Z">
              <w:r w:rsidR="00823D3B">
                <w:t xml:space="preserve">range </w:t>
              </w:r>
            </w:ins>
            <w:r>
              <w:t xml:space="preserve">1 through the number of </w:t>
            </w:r>
            <w:del w:id="549" w:author="TEBA" w:date="2024-11-08T08:01:00Z">
              <w:r w:rsidDel="009553BB">
                <w:delText>M</w:delText>
              </w:r>
            </w:del>
            <w:r>
              <w:t xml:space="preserve">Wh generated by the facility during the </w:t>
            </w:r>
            <w:del w:id="550" w:author="TEBA" w:date="2024-11-08T08:02:00Z">
              <w:r w:rsidDel="009553BB">
                <w:delText>quarter</w:delText>
              </w:r>
            </w:del>
            <w:ins w:id="551" w:author="TEBA" w:date="2024-11-08T08:02:00Z">
              <w:r>
                <w:t>month or hour</w:t>
              </w:r>
            </w:ins>
            <w:r>
              <w:t xml:space="preserve">. </w:t>
            </w:r>
          </w:p>
        </w:tc>
      </w:tr>
    </w:tbl>
    <w:p w14:paraId="77795ABA" w14:textId="77777777" w:rsidR="00FF2FEB" w:rsidRDefault="00FF2FEB" w:rsidP="00FF2FEB">
      <w:pPr>
        <w:pStyle w:val="Spaceafterbox"/>
      </w:pPr>
    </w:p>
    <w:p w14:paraId="059A778D" w14:textId="1C3559B1" w:rsidR="00FF2FEB" w:rsidRDefault="00FF2FEB" w:rsidP="00FF2FEB">
      <w:pPr>
        <w:spacing w:after="240"/>
        <w:ind w:left="720" w:hanging="720"/>
        <w:rPr>
          <w:iCs/>
        </w:rPr>
      </w:pPr>
      <w:r>
        <w:rPr>
          <w:iCs/>
        </w:rPr>
        <w:t>(</w:t>
      </w:r>
      <w:ins w:id="552" w:author="TEBA" w:date="2024-11-08T08:02:00Z">
        <w:r w:rsidR="009553BB">
          <w:rPr>
            <w:iCs/>
          </w:rPr>
          <w:t>3</w:t>
        </w:r>
      </w:ins>
      <w:del w:id="553" w:author="TEBA" w:date="2024-11-08T08:02:00Z">
        <w:r w:rsidDel="009553BB">
          <w:rPr>
            <w:iCs/>
          </w:rPr>
          <w:delText>4</w:delText>
        </w:r>
      </w:del>
      <w:r>
        <w:rPr>
          <w:iCs/>
        </w:rPr>
        <w:t>)</w:t>
      </w:r>
      <w:r>
        <w:rPr>
          <w:iCs/>
        </w:rPr>
        <w:tab/>
        <w:t xml:space="preserve">The Facility Identification Number assigned by ERCOT will be fixed for a facility’s </w:t>
      </w:r>
      <w:proofErr w:type="gramStart"/>
      <w:r>
        <w:rPr>
          <w:iCs/>
        </w:rPr>
        <w:t>lifetime, and</w:t>
      </w:r>
      <w:proofErr w:type="gramEnd"/>
      <w:r>
        <w:rPr>
          <w:iCs/>
        </w:rPr>
        <w:t xml:space="preserve"> will therefore remain constant regardless of changes in facility name or ownership.  Facilities must file changes of name, ownership, or other relevant certification information with ERCOT within 30 days of such changes.</w:t>
      </w:r>
    </w:p>
    <w:p w14:paraId="11E917F2" w14:textId="69EAEA70" w:rsidR="00FF2FEB" w:rsidRDefault="00FF2FEB" w:rsidP="00FF2FEB">
      <w:pPr>
        <w:spacing w:after="240"/>
        <w:ind w:left="720" w:hanging="720"/>
        <w:rPr>
          <w:iCs/>
        </w:rPr>
      </w:pPr>
      <w:r>
        <w:rPr>
          <w:iCs/>
        </w:rPr>
        <w:t>(</w:t>
      </w:r>
      <w:ins w:id="554" w:author="TEBA" w:date="2024-11-08T08:02:00Z">
        <w:r w:rsidR="009553BB">
          <w:rPr>
            <w:iCs/>
          </w:rPr>
          <w:t>4</w:t>
        </w:r>
      </w:ins>
      <w:del w:id="555" w:author="TEBA" w:date="2024-11-08T08:02:00Z">
        <w:r w:rsidDel="009553BB">
          <w:rPr>
            <w:iCs/>
          </w:rPr>
          <w:delText>5</w:delText>
        </w:r>
      </w:del>
      <w:r>
        <w:rPr>
          <w:iCs/>
        </w:rPr>
        <w:t>)</w:t>
      </w:r>
      <w:r>
        <w:rPr>
          <w:iCs/>
        </w:rPr>
        <w:tab/>
        <w:t xml:space="preserve">Generating facilities that lose their Public Utility Commission of Texas (PUCT) REC generator certification will not be awarded </w:t>
      </w:r>
      <w:del w:id="556" w:author="TEBA" w:date="2024-11-08T08:02:00Z">
        <w:r w:rsidDel="009553BB">
          <w:rPr>
            <w:iCs/>
          </w:rPr>
          <w:delText>R</w:delText>
        </w:r>
      </w:del>
      <w:r>
        <w:rPr>
          <w:iCs/>
        </w:rPr>
        <w:t>E</w:t>
      </w:r>
      <w:ins w:id="557" w:author="TEBA" w:date="2024-11-08T08:02:00Z">
        <w:r w:rsidR="009553BB">
          <w:rPr>
            <w:iCs/>
          </w:rPr>
          <w:t>A</w:t>
        </w:r>
      </w:ins>
      <w:r>
        <w:rPr>
          <w:iCs/>
        </w:rPr>
        <w:t xml:space="preserve">Cs by ERCOT </w:t>
      </w:r>
      <w:proofErr w:type="gramStart"/>
      <w:r>
        <w:rPr>
          <w:iCs/>
        </w:rPr>
        <w:t>subsequent to</w:t>
      </w:r>
      <w:proofErr w:type="gramEnd"/>
      <w:r>
        <w:rPr>
          <w:iCs/>
        </w:rPr>
        <w:t xml:space="preserve"> the date of the certification revocation, unless ERCOT is otherwise directed by the PUCT.</w:t>
      </w:r>
    </w:p>
    <w:p w14:paraId="36484979" w14:textId="0D2E389C" w:rsidR="00FF2FEB" w:rsidDel="009553BB" w:rsidRDefault="00FF2FEB" w:rsidP="00FF2FEB">
      <w:pPr>
        <w:spacing w:after="240"/>
        <w:ind w:left="720" w:hanging="720"/>
        <w:rPr>
          <w:del w:id="558" w:author="TEBA" w:date="2024-11-08T08:02:00Z"/>
          <w:iCs/>
        </w:rPr>
      </w:pPr>
      <w:del w:id="559" w:author="TEBA" w:date="2024-11-08T08:02:00Z">
        <w:r w:rsidDel="009553BB">
          <w:rPr>
            <w:iCs/>
          </w:rPr>
          <w:lastRenderedPageBreak/>
          <w:delText>(6)</w:delText>
        </w:r>
        <w:r w:rsidDel="009553BB">
          <w:rPr>
            <w:iCs/>
          </w:rPr>
          <w:tab/>
          <w:delText>A REC or Compliance Premium will have an issue date of the Compliance Period in which it is generated.</w:delText>
        </w:r>
      </w:del>
    </w:p>
    <w:p w14:paraId="0E378765" w14:textId="1C2F6D16" w:rsidR="00FF2FEB" w:rsidRDefault="00FF2FEB" w:rsidP="00FF2FEB">
      <w:pPr>
        <w:spacing w:after="240"/>
        <w:ind w:left="720" w:hanging="720"/>
        <w:rPr>
          <w:iCs/>
        </w:rPr>
      </w:pPr>
      <w:r>
        <w:rPr>
          <w:iCs/>
        </w:rPr>
        <w:t>(</w:t>
      </w:r>
      <w:ins w:id="560" w:author="TEBA" w:date="2024-11-08T08:03:00Z">
        <w:r w:rsidR="009553BB">
          <w:rPr>
            <w:iCs/>
          </w:rPr>
          <w:t>5</w:t>
        </w:r>
      </w:ins>
      <w:del w:id="561" w:author="TEBA" w:date="2024-11-08T08:03:00Z">
        <w:r w:rsidDel="009553BB">
          <w:rPr>
            <w:iCs/>
          </w:rPr>
          <w:delText>7</w:delText>
        </w:r>
      </w:del>
      <w:r>
        <w:rPr>
          <w:iCs/>
        </w:rPr>
        <w:t>)</w:t>
      </w:r>
      <w:r>
        <w:rPr>
          <w:iCs/>
        </w:rPr>
        <w:tab/>
      </w:r>
      <w:del w:id="562" w:author="TEBA" w:date="2024-11-08T08:03:00Z">
        <w:r w:rsidDel="009553BB">
          <w:rPr>
            <w:iCs/>
          </w:rPr>
          <w:delText>R</w:delText>
        </w:r>
      </w:del>
      <w:r>
        <w:rPr>
          <w:iCs/>
        </w:rPr>
        <w:t>E</w:t>
      </w:r>
      <w:ins w:id="563" w:author="TEBA" w:date="2024-11-08T08:03:00Z">
        <w:r w:rsidR="009553BB">
          <w:rPr>
            <w:iCs/>
          </w:rPr>
          <w:t>A</w:t>
        </w:r>
      </w:ins>
      <w:r>
        <w:rPr>
          <w:iCs/>
        </w:rPr>
        <w:t xml:space="preserve">Cs </w:t>
      </w:r>
      <w:del w:id="564" w:author="TEBA" w:date="2024-11-08T08:03:00Z">
        <w:r w:rsidDel="009553BB">
          <w:rPr>
            <w:iCs/>
          </w:rPr>
          <w:delText xml:space="preserve">and </w:delText>
        </w:r>
        <w:r w:rsidRPr="0025343B" w:rsidDel="009553BB">
          <w:rPr>
            <w:iCs/>
          </w:rPr>
          <w:delText>Compliance Premiums</w:delText>
        </w:r>
        <w:r w:rsidDel="009553BB">
          <w:rPr>
            <w:iCs/>
          </w:rPr>
          <w:delText xml:space="preserve"> </w:delText>
        </w:r>
      </w:del>
      <w:r>
        <w:rPr>
          <w:iCs/>
        </w:rPr>
        <w:t xml:space="preserve">have a useful life of three </w:t>
      </w:r>
      <w:del w:id="565" w:author="TEBA" w:date="2024-11-08T08:03:00Z">
        <w:r w:rsidDel="009553BB">
          <w:rPr>
            <w:iCs/>
          </w:rPr>
          <w:delText>Compliance Periods</w:delText>
        </w:r>
      </w:del>
      <w:ins w:id="566" w:author="TEBA" w:date="2024-11-08T08:03:00Z">
        <w:r w:rsidR="009553BB">
          <w:rPr>
            <w:iCs/>
          </w:rPr>
          <w:t>years</w:t>
        </w:r>
      </w:ins>
      <w:r>
        <w:rPr>
          <w:iCs/>
        </w:rPr>
        <w:t>.  For example, a qualifying MWh of renewable energy generated on December 31, 2023 will be the basis for a</w:t>
      </w:r>
      <w:ins w:id="567" w:author="TEBA" w:date="2024-11-25T14:26:00Z">
        <w:r w:rsidR="009F25C1">
          <w:rPr>
            <w:iCs/>
          </w:rPr>
          <w:t>n</w:t>
        </w:r>
      </w:ins>
      <w:r>
        <w:rPr>
          <w:iCs/>
        </w:rPr>
        <w:t xml:space="preserve"> </w:t>
      </w:r>
      <w:del w:id="568" w:author="TEBA" w:date="2024-11-08T08:03:00Z">
        <w:r w:rsidDel="009553BB">
          <w:rPr>
            <w:iCs/>
          </w:rPr>
          <w:delText>R</w:delText>
        </w:r>
      </w:del>
      <w:r>
        <w:rPr>
          <w:iCs/>
        </w:rPr>
        <w:t>E</w:t>
      </w:r>
      <w:ins w:id="569" w:author="TEBA" w:date="2024-11-08T08:03:00Z">
        <w:r w:rsidR="009553BB">
          <w:rPr>
            <w:iCs/>
          </w:rPr>
          <w:t>A</w:t>
        </w:r>
      </w:ins>
      <w:r>
        <w:rPr>
          <w:iCs/>
        </w:rPr>
        <w:t xml:space="preserve">C having an issue </w:t>
      </w:r>
      <w:del w:id="570" w:author="TEBA" w:date="2024-11-08T08:03:00Z">
        <w:r w:rsidDel="009553BB">
          <w:rPr>
            <w:iCs/>
          </w:rPr>
          <w:delText xml:space="preserve">date </w:delText>
        </w:r>
      </w:del>
      <w:ins w:id="571" w:author="TEBA" w:date="2024-11-08T08:03:00Z">
        <w:r w:rsidR="009553BB">
          <w:rPr>
            <w:iCs/>
          </w:rPr>
          <w:t xml:space="preserve">year </w:t>
        </w:r>
      </w:ins>
      <w:r>
        <w:rPr>
          <w:iCs/>
        </w:rPr>
        <w:t xml:space="preserve">of 2023.  The three </w:t>
      </w:r>
      <w:del w:id="572" w:author="TEBA" w:date="2024-11-08T08:04:00Z">
        <w:r w:rsidDel="009553BB">
          <w:rPr>
            <w:iCs/>
          </w:rPr>
          <w:delText>Compliance Periods</w:delText>
        </w:r>
      </w:del>
      <w:ins w:id="573" w:author="TEBA" w:date="2024-11-08T08:04:00Z">
        <w:r w:rsidR="009553BB">
          <w:rPr>
            <w:iCs/>
          </w:rPr>
          <w:t>years</w:t>
        </w:r>
      </w:ins>
      <w:r>
        <w:rPr>
          <w:iCs/>
        </w:rPr>
        <w:t xml:space="preserve"> for which this </w:t>
      </w:r>
      <w:del w:id="574" w:author="TEBA" w:date="2024-11-08T08:04:00Z">
        <w:r w:rsidDel="009553BB">
          <w:rPr>
            <w:iCs/>
          </w:rPr>
          <w:delText>R</w:delText>
        </w:r>
      </w:del>
      <w:r>
        <w:rPr>
          <w:iCs/>
        </w:rPr>
        <w:t>E</w:t>
      </w:r>
      <w:ins w:id="575" w:author="TEBA" w:date="2024-11-08T08:04:00Z">
        <w:r w:rsidR="009553BB">
          <w:rPr>
            <w:iCs/>
          </w:rPr>
          <w:t>A</w:t>
        </w:r>
      </w:ins>
      <w:r>
        <w:rPr>
          <w:iCs/>
        </w:rPr>
        <w:t xml:space="preserve">C may be used are 2023, 2024, and 2025.  This </w:t>
      </w:r>
      <w:del w:id="576" w:author="TEBA" w:date="2024-11-08T08:04:00Z">
        <w:r w:rsidDel="009553BB">
          <w:rPr>
            <w:iCs/>
          </w:rPr>
          <w:delText>R</w:delText>
        </w:r>
      </w:del>
      <w:r>
        <w:rPr>
          <w:iCs/>
        </w:rPr>
        <w:t>E</w:t>
      </w:r>
      <w:ins w:id="577" w:author="TEBA" w:date="2024-11-08T08:04:00Z">
        <w:r w:rsidR="009553BB">
          <w:rPr>
            <w:iCs/>
          </w:rPr>
          <w:t>A</w:t>
        </w:r>
      </w:ins>
      <w:r>
        <w:rPr>
          <w:iCs/>
        </w:rPr>
        <w:t>C will expire one Business Day after March 31, 2026.  March 31 is the date by which a</w:t>
      </w:r>
      <w:ins w:id="578" w:author="TEBA" w:date="2024-11-08T08:04:00Z">
        <w:r w:rsidR="009553BB">
          <w:rPr>
            <w:iCs/>
          </w:rPr>
          <w:t>n</w:t>
        </w:r>
      </w:ins>
      <w:r>
        <w:rPr>
          <w:iCs/>
        </w:rPr>
        <w:t xml:space="preserve"> </w:t>
      </w:r>
      <w:del w:id="579" w:author="TEBA" w:date="2024-11-08T08:04:00Z">
        <w:r w:rsidDel="009553BB">
          <w:rPr>
            <w:iCs/>
          </w:rPr>
          <w:delText>Retail Entity</w:delText>
        </w:r>
      </w:del>
      <w:ins w:id="580" w:author="TEBA" w:date="2024-11-08T08:04:00Z">
        <w:r w:rsidR="009553BB">
          <w:rPr>
            <w:iCs/>
          </w:rPr>
          <w:t>EAC Account Holder</w:t>
        </w:r>
      </w:ins>
      <w:r>
        <w:rPr>
          <w:iCs/>
        </w:rPr>
        <w:t xml:space="preserve"> must submit </w:t>
      </w:r>
      <w:del w:id="581" w:author="TEBA" w:date="2024-11-08T08:05:00Z">
        <w:r w:rsidDel="009553BB">
          <w:rPr>
            <w:iCs/>
          </w:rPr>
          <w:delText>its annual</w:delText>
        </w:r>
      </w:del>
      <w:ins w:id="582" w:author="TEBA" w:date="2024-11-08T08:05:00Z">
        <w:r w:rsidR="009553BB">
          <w:rPr>
            <w:iCs/>
          </w:rPr>
          <w:t>any final</w:t>
        </w:r>
      </w:ins>
      <w:r>
        <w:rPr>
          <w:iCs/>
        </w:rPr>
        <w:t xml:space="preserve"> </w:t>
      </w:r>
      <w:del w:id="583" w:author="TEBA" w:date="2024-11-08T08:05:00Z">
        <w:r w:rsidDel="009553BB">
          <w:rPr>
            <w:iCs/>
          </w:rPr>
          <w:delText>R</w:delText>
        </w:r>
      </w:del>
      <w:r>
        <w:rPr>
          <w:iCs/>
        </w:rPr>
        <w:t>E</w:t>
      </w:r>
      <w:ins w:id="584" w:author="TEBA" w:date="2024-11-08T08:05:00Z">
        <w:r w:rsidR="009553BB">
          <w:rPr>
            <w:iCs/>
          </w:rPr>
          <w:t>A</w:t>
        </w:r>
      </w:ins>
      <w:r>
        <w:rPr>
          <w:iCs/>
        </w:rPr>
        <w:t xml:space="preserve">C </w:t>
      </w:r>
      <w:del w:id="585" w:author="TEBA" w:date="2024-11-08T08:05:00Z">
        <w:r w:rsidDel="009553BB">
          <w:rPr>
            <w:iCs/>
          </w:rPr>
          <w:delText xml:space="preserve">compliance </w:delText>
        </w:r>
      </w:del>
      <w:r>
        <w:rPr>
          <w:iCs/>
        </w:rPr>
        <w:t xml:space="preserve">retirement information </w:t>
      </w:r>
      <w:del w:id="586" w:author="TEBA" w:date="2024-11-27T09:31:00Z">
        <w:r w:rsidDel="00C16941">
          <w:rPr>
            <w:iCs/>
          </w:rPr>
          <w:delText xml:space="preserve">to </w:delText>
        </w:r>
      </w:del>
      <w:del w:id="587" w:author="TEBA" w:date="2024-11-08T08:05:00Z">
        <w:r w:rsidDel="009553BB">
          <w:rPr>
            <w:iCs/>
          </w:rPr>
          <w:delText>ERCOT</w:delText>
        </w:r>
      </w:del>
      <w:ins w:id="588" w:author="TEBA" w:date="2024-11-08T08:05:00Z">
        <w:r w:rsidR="009553BB">
          <w:rPr>
            <w:iCs/>
          </w:rPr>
          <w:t>for the prior year</w:t>
        </w:r>
      </w:ins>
      <w:r>
        <w:rPr>
          <w:iCs/>
        </w:rPr>
        <w:t>.</w:t>
      </w:r>
    </w:p>
    <w:p w14:paraId="4ABB027E" w14:textId="703FF7FE" w:rsidR="00FF2FEB" w:rsidRDefault="00E530CD" w:rsidP="00E530CD">
      <w:pPr>
        <w:pStyle w:val="BodyText"/>
        <w:ind w:left="720" w:hanging="720"/>
        <w:rPr>
          <w:ins w:id="589" w:author="TEBA" w:date="2024-11-08T08:06:00Z"/>
          <w:iCs/>
        </w:rPr>
      </w:pPr>
      <w:ins w:id="590" w:author="TEBA" w:date="2024-11-08T08:06:00Z">
        <w:r>
          <w:t>(6)</w:t>
        </w:r>
        <w:r>
          <w:tab/>
        </w:r>
        <w:r>
          <w:rPr>
            <w:iCs/>
          </w:rPr>
          <w:t xml:space="preserve">Some fields that are specified above are inputted by the EAC Account Holder. </w:t>
        </w:r>
      </w:ins>
      <w:ins w:id="591" w:author="TEBA" w:date="2024-11-25T21:25:00Z">
        <w:r w:rsidR="000B6AB8">
          <w:rPr>
            <w:iCs/>
          </w:rPr>
          <w:t xml:space="preserve"> </w:t>
        </w:r>
      </w:ins>
      <w:ins w:id="592" w:author="TEBA" w:date="2024-11-08T08:06:00Z">
        <w:r>
          <w:rPr>
            <w:iCs/>
          </w:rPr>
          <w:t>ERCOT is not responsible for the contents of these fields.</w:t>
        </w:r>
      </w:ins>
    </w:p>
    <w:p w14:paraId="520F112F" w14:textId="6119CDCC" w:rsidR="00E530CD" w:rsidRDefault="00E530CD" w:rsidP="00E530CD">
      <w:pPr>
        <w:spacing w:after="240"/>
        <w:ind w:left="720" w:hanging="720"/>
        <w:rPr>
          <w:ins w:id="593" w:author="TEBA" w:date="2024-11-08T08:07:00Z"/>
          <w:iCs/>
        </w:rPr>
      </w:pPr>
      <w:ins w:id="594" w:author="TEBA" w:date="2024-11-08T08:06:00Z">
        <w:r>
          <w:t>(7)</w:t>
        </w:r>
        <w:r>
          <w:tab/>
        </w:r>
        <w:r>
          <w:rPr>
            <w:iCs/>
          </w:rPr>
          <w:t>The production of an EAC by an Energy Storage Resource</w:t>
        </w:r>
      </w:ins>
      <w:ins w:id="595" w:author="TEBA" w:date="2024-11-25T20:13:00Z">
        <w:r w:rsidR="00101370">
          <w:rPr>
            <w:iCs/>
          </w:rPr>
          <w:t xml:space="preserve"> (ESR)</w:t>
        </w:r>
      </w:ins>
      <w:ins w:id="596" w:author="TEBA" w:date="2024-11-08T08:06:00Z">
        <w:r>
          <w:rPr>
            <w:iCs/>
          </w:rPr>
          <w:t xml:space="preserve"> is no guarantee of the type of energy used to initially charge it and the buyer of such a certificate is solely responsible for its use. </w:t>
        </w:r>
      </w:ins>
      <w:ins w:id="597" w:author="TEBA" w:date="2024-11-25T21:25:00Z">
        <w:r w:rsidR="000B6AB8">
          <w:rPr>
            <w:iCs/>
          </w:rPr>
          <w:t xml:space="preserve"> </w:t>
        </w:r>
      </w:ins>
      <w:ins w:id="598" w:author="TEBA" w:date="2024-11-08T08:06:00Z">
        <w:r>
          <w:rPr>
            <w:iCs/>
          </w:rPr>
          <w:t>However, a thir</w:t>
        </w:r>
      </w:ins>
      <w:ins w:id="599" w:author="TEBA" w:date="2024-11-08T08:07:00Z">
        <w:r>
          <w:rPr>
            <w:iCs/>
          </w:rPr>
          <w:t>d</w:t>
        </w:r>
      </w:ins>
      <w:ins w:id="600" w:author="TEBA" w:date="2024-11-25T18:48:00Z">
        <w:r w:rsidR="00F82970">
          <w:rPr>
            <w:iCs/>
          </w:rPr>
          <w:t>-</w:t>
        </w:r>
      </w:ins>
      <w:ins w:id="601" w:author="TEBA" w:date="2024-11-08T08:07:00Z">
        <w:r>
          <w:rPr>
            <w:iCs/>
          </w:rPr>
          <w:t xml:space="preserve">party certification program described in Section 14.13 </w:t>
        </w:r>
      </w:ins>
      <w:ins w:id="602" w:author="TEBA" w:date="2024-11-08T08:08:00Z">
        <w:r>
          <w:rPr>
            <w:iCs/>
          </w:rPr>
          <w:t>and paragraphs (8)</w:t>
        </w:r>
        <w:r w:rsidR="002063FB">
          <w:rPr>
            <w:iCs/>
          </w:rPr>
          <w:t>,</w:t>
        </w:r>
        <w:r>
          <w:rPr>
            <w:iCs/>
          </w:rPr>
          <w:t xml:space="preserve"> (9)</w:t>
        </w:r>
        <w:r w:rsidR="002063FB">
          <w:rPr>
            <w:iCs/>
          </w:rPr>
          <w:t>, and (10)</w:t>
        </w:r>
        <w:r>
          <w:rPr>
            <w:iCs/>
          </w:rPr>
          <w:t xml:space="preserve"> below </w:t>
        </w:r>
      </w:ins>
      <w:ins w:id="603" w:author="TEBA" w:date="2024-11-08T08:07:00Z">
        <w:r>
          <w:rPr>
            <w:iCs/>
          </w:rPr>
          <w:t>is designed to address this.</w:t>
        </w:r>
      </w:ins>
    </w:p>
    <w:p w14:paraId="247BD69D" w14:textId="37943825" w:rsidR="002063FB" w:rsidRDefault="00E530CD" w:rsidP="00E530CD">
      <w:pPr>
        <w:spacing w:after="240"/>
        <w:ind w:left="720" w:hanging="720"/>
        <w:rPr>
          <w:ins w:id="604" w:author="TEBA" w:date="2024-11-08T08:08:00Z"/>
          <w:iCs/>
        </w:rPr>
      </w:pPr>
      <w:ins w:id="605" w:author="TEBA" w:date="2024-11-08T08:07:00Z">
        <w:r>
          <w:rPr>
            <w:iCs/>
          </w:rPr>
          <w:t>(8)</w:t>
        </w:r>
        <w:r>
          <w:rPr>
            <w:iCs/>
          </w:rPr>
          <w:tab/>
          <w:t>When a third</w:t>
        </w:r>
      </w:ins>
      <w:ins w:id="606" w:author="TEBA" w:date="2024-11-25T18:48:00Z">
        <w:r w:rsidR="00F82970">
          <w:rPr>
            <w:iCs/>
          </w:rPr>
          <w:t>-</w:t>
        </w:r>
      </w:ins>
      <w:ins w:id="607" w:author="TEBA" w:date="2024-11-08T08:07:00Z">
        <w:r>
          <w:rPr>
            <w:iCs/>
          </w:rPr>
          <w:t>party certification program requests to update the third</w:t>
        </w:r>
      </w:ins>
      <w:ins w:id="608" w:author="TEBA" w:date="2024-11-25T18:48:00Z">
        <w:r w:rsidR="00F82970">
          <w:rPr>
            <w:iCs/>
          </w:rPr>
          <w:t>-</w:t>
        </w:r>
      </w:ins>
      <w:ins w:id="609" w:author="TEBA" w:date="2024-11-08T08:07:00Z">
        <w:r>
          <w:rPr>
            <w:iCs/>
          </w:rPr>
          <w:t xml:space="preserve">party certification data field for an </w:t>
        </w:r>
      </w:ins>
      <w:ins w:id="610" w:author="TEBA" w:date="2024-11-25T14:28:00Z">
        <w:r w:rsidR="009F25C1">
          <w:rPr>
            <w:iCs/>
          </w:rPr>
          <w:t>ESR</w:t>
        </w:r>
      </w:ins>
      <w:ins w:id="611" w:author="TEBA" w:date="2024-11-08T08:07:00Z">
        <w:r>
          <w:rPr>
            <w:iCs/>
          </w:rPr>
          <w:t xml:space="preserve"> by providing REC information, ERCOT must confirm that a REC inputted into the third</w:t>
        </w:r>
      </w:ins>
      <w:ins w:id="612" w:author="TEBA" w:date="2024-11-25T18:48:00Z">
        <w:r w:rsidR="00F82970">
          <w:rPr>
            <w:iCs/>
          </w:rPr>
          <w:t>-</w:t>
        </w:r>
      </w:ins>
      <w:ins w:id="613" w:author="TEBA" w:date="2024-11-08T08:07:00Z">
        <w:r>
          <w:rPr>
            <w:iCs/>
          </w:rPr>
          <w:t xml:space="preserve">party certification data field is owned by and was retired by the EAC Account Holder that updates the field. </w:t>
        </w:r>
      </w:ins>
      <w:ins w:id="614" w:author="TEBA" w:date="2024-11-25T21:25:00Z">
        <w:r w:rsidR="000B6AB8">
          <w:rPr>
            <w:iCs/>
          </w:rPr>
          <w:t xml:space="preserve"> </w:t>
        </w:r>
      </w:ins>
      <w:ins w:id="615" w:author="TEBA" w:date="2024-11-08T08:07:00Z">
        <w:r>
          <w:rPr>
            <w:iCs/>
          </w:rPr>
          <w:t xml:space="preserve">If the REC is not owned by and was retired by the EAC Account Holder, ERCOT must reject the update to the field and provide electronic notice to the EAC Account Holder that the requested update to the EAC was rejected. </w:t>
        </w:r>
      </w:ins>
    </w:p>
    <w:p w14:paraId="7182B0A1" w14:textId="4C3AB5CA" w:rsidR="00E530CD" w:rsidRDefault="002063FB" w:rsidP="00E530CD">
      <w:pPr>
        <w:spacing w:after="240"/>
        <w:ind w:left="720" w:hanging="720"/>
        <w:rPr>
          <w:ins w:id="616" w:author="TEBA" w:date="2024-11-08T08:09:00Z"/>
          <w:iCs/>
        </w:rPr>
      </w:pPr>
      <w:ins w:id="617" w:author="TEBA" w:date="2024-11-08T08:08:00Z">
        <w:r>
          <w:rPr>
            <w:iCs/>
          </w:rPr>
          <w:t>(9)</w:t>
        </w:r>
        <w:r>
          <w:rPr>
            <w:iCs/>
          </w:rPr>
          <w:tab/>
        </w:r>
      </w:ins>
      <w:ins w:id="618" w:author="TEBA" w:date="2024-11-08T08:07:00Z">
        <w:r w:rsidR="00E530CD">
          <w:rPr>
            <w:iCs/>
          </w:rPr>
          <w:t>Similar functionality must exist for EACs that are not RECs if desired by the third</w:t>
        </w:r>
      </w:ins>
      <w:ins w:id="619" w:author="TEBA" w:date="2024-11-25T18:48:00Z">
        <w:r w:rsidR="00F82970">
          <w:rPr>
            <w:iCs/>
          </w:rPr>
          <w:t>-</w:t>
        </w:r>
      </w:ins>
      <w:ins w:id="620" w:author="TEBA" w:date="2024-11-08T08:07:00Z">
        <w:r w:rsidR="00E530CD">
          <w:rPr>
            <w:iCs/>
          </w:rPr>
          <w:t xml:space="preserve">party certifier, such as for EACs associated with a nuclear generator (or any other fuel type). </w:t>
        </w:r>
      </w:ins>
      <w:ins w:id="621" w:author="TEBA" w:date="2024-11-25T21:26:00Z">
        <w:r w:rsidR="000B6AB8">
          <w:rPr>
            <w:iCs/>
          </w:rPr>
          <w:t xml:space="preserve"> </w:t>
        </w:r>
      </w:ins>
      <w:ins w:id="622" w:author="TEBA" w:date="2024-11-08T08:07:00Z">
        <w:r w:rsidR="00E530CD">
          <w:rPr>
            <w:iCs/>
          </w:rPr>
          <w:t xml:space="preserve">In these cases, ERCOT must also determine if the EAC was owned and retired by the EAC Account Holder. </w:t>
        </w:r>
      </w:ins>
    </w:p>
    <w:p w14:paraId="716A129F" w14:textId="4FBBD9BB" w:rsidR="002063FB" w:rsidRDefault="002063FB" w:rsidP="002063FB">
      <w:pPr>
        <w:spacing w:after="240"/>
        <w:ind w:left="720" w:hanging="720"/>
        <w:rPr>
          <w:iCs/>
        </w:rPr>
      </w:pPr>
      <w:ins w:id="623" w:author="TEBA" w:date="2024-11-08T08:09:00Z">
        <w:r>
          <w:rPr>
            <w:iCs/>
          </w:rPr>
          <w:t>(10)</w:t>
        </w:r>
        <w:r>
          <w:rPr>
            <w:iCs/>
          </w:rPr>
          <w:tab/>
          <w:t>Updates to the third</w:t>
        </w:r>
      </w:ins>
      <w:ins w:id="624" w:author="TEBA" w:date="2024-11-25T18:48:00Z">
        <w:r w:rsidR="00F82970">
          <w:rPr>
            <w:iCs/>
          </w:rPr>
          <w:t>-</w:t>
        </w:r>
      </w:ins>
      <w:ins w:id="625" w:author="TEBA" w:date="2024-11-08T08:09:00Z">
        <w:r>
          <w:rPr>
            <w:iCs/>
          </w:rPr>
          <w:t>party certification data field are governed by Section 14.1</w:t>
        </w:r>
      </w:ins>
      <w:ins w:id="626" w:author="TEBA" w:date="2024-11-27T09:40:00Z">
        <w:r w:rsidR="00D412D1">
          <w:rPr>
            <w:iCs/>
          </w:rPr>
          <w:t>2</w:t>
        </w:r>
      </w:ins>
      <w:ins w:id="627" w:author="TEBA" w:date="2024-11-08T08:09:00Z">
        <w:r>
          <w:rPr>
            <w:iCs/>
          </w:rPr>
          <w:t>.</w:t>
        </w:r>
      </w:ins>
    </w:p>
    <w:p w14:paraId="19539C37" w14:textId="372DC499" w:rsidR="002063FB" w:rsidRDefault="002063FB" w:rsidP="002063FB">
      <w:pPr>
        <w:pStyle w:val="H2"/>
      </w:pPr>
      <w:bookmarkStart w:id="628" w:name="_Toc180673459"/>
      <w:r>
        <w:t>14.4</w:t>
      </w:r>
      <w:r>
        <w:tab/>
        <w:t>Registration to Become a</w:t>
      </w:r>
      <w:ins w:id="629" w:author="TEBA" w:date="2024-11-22T12:40:00Z">
        <w:r w:rsidR="00823D3B">
          <w:t>n</w:t>
        </w:r>
      </w:ins>
      <w:r>
        <w:t xml:space="preserve"> </w:t>
      </w:r>
      <w:del w:id="630" w:author="TEBA" w:date="2024-11-08T08:09:00Z">
        <w:r w:rsidDel="002063FB">
          <w:delText xml:space="preserve">Renewable </w:delText>
        </w:r>
      </w:del>
      <w:r>
        <w:t xml:space="preserve">Energy </w:t>
      </w:r>
      <w:ins w:id="631" w:author="TEBA" w:date="2024-11-08T08:09:00Z">
        <w:r>
          <w:t>A</w:t>
        </w:r>
      </w:ins>
      <w:ins w:id="632" w:author="TEBA" w:date="2024-11-08T08:10:00Z">
        <w:r>
          <w:t xml:space="preserve">ttribute </w:t>
        </w:r>
      </w:ins>
      <w:del w:id="633" w:author="TEBA" w:date="2024-11-08T08:10:00Z">
        <w:r w:rsidDel="002063FB">
          <w:delText xml:space="preserve">Credit </w:delText>
        </w:r>
      </w:del>
      <w:ins w:id="634" w:author="TEBA" w:date="2024-11-08T08:10:00Z">
        <w:r>
          <w:t xml:space="preserve">Certificate </w:t>
        </w:r>
      </w:ins>
      <w:r>
        <w:t>Generator or Renewable Energy Credit Aggregator</w:t>
      </w:r>
      <w:bookmarkEnd w:id="628"/>
    </w:p>
    <w:p w14:paraId="379CBB34" w14:textId="5A344B80" w:rsidR="002063FB" w:rsidRDefault="002063FB" w:rsidP="002063FB">
      <w:pPr>
        <w:spacing w:after="240"/>
        <w:ind w:left="720" w:hanging="720"/>
        <w:rPr>
          <w:ins w:id="635" w:author="TEBA" w:date="2024-11-08T08:11:00Z"/>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w:t>
      </w:r>
      <w:proofErr w:type="gramStart"/>
      <w:r>
        <w:rPr>
          <w:iCs/>
        </w:rPr>
        <w:t>generate</w:t>
      </w:r>
      <w:proofErr w:type="gramEnd"/>
      <w:r>
        <w:rPr>
          <w:iCs/>
        </w:rPr>
        <w:t xml:space="preserve"> or an Entity is eligible to aggregate RECs, ERCOT shall establish a</w:t>
      </w:r>
      <w:ins w:id="636" w:author="TEBA" w:date="2024-11-08T08:10:00Z">
        <w:r>
          <w:rPr>
            <w:iCs/>
          </w:rPr>
          <w:t>n</w:t>
        </w:r>
      </w:ins>
      <w:r>
        <w:rPr>
          <w:iCs/>
        </w:rPr>
        <w:t xml:space="preserve"> </w:t>
      </w:r>
      <w:ins w:id="637" w:author="TEBA" w:date="2024-11-25T18:40:00Z">
        <w:r w:rsidR="00E034FF">
          <w:rPr>
            <w:iCs/>
          </w:rPr>
          <w:t>Energy Attribute Certificate (</w:t>
        </w:r>
      </w:ins>
      <w:del w:id="638" w:author="TEBA" w:date="2024-11-08T08:10:00Z">
        <w:r w:rsidDel="002063FB">
          <w:rPr>
            <w:iCs/>
          </w:rPr>
          <w:delText>R</w:delText>
        </w:r>
      </w:del>
      <w:r>
        <w:rPr>
          <w:iCs/>
        </w:rPr>
        <w:t>E</w:t>
      </w:r>
      <w:ins w:id="639" w:author="TEBA" w:date="2024-11-08T08:10:00Z">
        <w:r>
          <w:rPr>
            <w:iCs/>
          </w:rPr>
          <w:t>A</w:t>
        </w:r>
      </w:ins>
      <w:r>
        <w:rPr>
          <w:iCs/>
        </w:rPr>
        <w:t>C</w:t>
      </w:r>
      <w:ins w:id="640" w:author="TEBA" w:date="2024-11-25T18:40:00Z">
        <w:r w:rsidR="00E034FF">
          <w:rPr>
            <w:iCs/>
          </w:rPr>
          <w:t>)</w:t>
        </w:r>
      </w:ins>
      <w:r>
        <w:rPr>
          <w:iCs/>
        </w:rPr>
        <w:t xml:space="preserve"> trading account for the facility or Entity.  Each </w:t>
      </w:r>
      <w:del w:id="641" w:author="TEBA" w:date="2024-11-08T08:10:00Z">
        <w:r w:rsidDel="002063FB">
          <w:rPr>
            <w:iCs/>
          </w:rPr>
          <w:delText>R</w:delText>
        </w:r>
      </w:del>
      <w:r>
        <w:rPr>
          <w:iCs/>
        </w:rPr>
        <w:t>E</w:t>
      </w:r>
      <w:ins w:id="642" w:author="TEBA" w:date="2024-11-08T08:10:00Z">
        <w:r>
          <w:rPr>
            <w:iCs/>
          </w:rPr>
          <w:t>A</w:t>
        </w:r>
      </w:ins>
      <w:r>
        <w:rPr>
          <w:iCs/>
        </w:rPr>
        <w:t>C trading account shall have a unique identification number.</w:t>
      </w:r>
    </w:p>
    <w:p w14:paraId="7C64BC1A" w14:textId="549ACCCC" w:rsidR="002063FB" w:rsidRDefault="002063FB" w:rsidP="002063FB">
      <w:pPr>
        <w:spacing w:after="240"/>
        <w:ind w:left="720" w:hanging="720"/>
        <w:rPr>
          <w:iCs/>
        </w:rPr>
      </w:pPr>
      <w:ins w:id="643" w:author="TEBA" w:date="2024-11-08T08:11:00Z">
        <w:r>
          <w:rPr>
            <w:iCs/>
          </w:rPr>
          <w:t>(2)</w:t>
        </w:r>
        <w:r>
          <w:rPr>
            <w:iCs/>
          </w:rPr>
          <w:tab/>
          <w:t xml:space="preserve">Any generator may also participate in the EAC program in the same manner as a REC </w:t>
        </w:r>
      </w:ins>
      <w:ins w:id="644" w:author="TEBA" w:date="2024-11-25T20:16:00Z">
        <w:r w:rsidR="00101370">
          <w:rPr>
            <w:iCs/>
          </w:rPr>
          <w:t>g</w:t>
        </w:r>
      </w:ins>
      <w:ins w:id="645" w:author="TEBA" w:date="2024-11-08T08:11:00Z">
        <w:r>
          <w:rPr>
            <w:iCs/>
          </w:rPr>
          <w:t xml:space="preserve">enerator. </w:t>
        </w:r>
      </w:ins>
      <w:ins w:id="646" w:author="TEBA" w:date="2024-11-25T21:26:00Z">
        <w:r w:rsidR="000B6AB8">
          <w:rPr>
            <w:iCs/>
          </w:rPr>
          <w:t xml:space="preserve"> </w:t>
        </w:r>
      </w:ins>
      <w:ins w:id="647" w:author="TEBA" w:date="2024-11-08T08:11:00Z">
        <w:r>
          <w:rPr>
            <w:iCs/>
          </w:rPr>
          <w:t>These generators must register with ERCOT to participate in the program but are not required to by T</w:t>
        </w:r>
      </w:ins>
      <w:ins w:id="648" w:author="TEBA" w:date="2024-11-27T09:31:00Z">
        <w:r w:rsidR="00C16941">
          <w:rPr>
            <w:iCs/>
          </w:rPr>
          <w:t xml:space="preserve">exas </w:t>
        </w:r>
      </w:ins>
      <w:ins w:id="649" w:author="TEBA" w:date="2024-11-08T08:11:00Z">
        <w:r>
          <w:rPr>
            <w:iCs/>
          </w:rPr>
          <w:t>A</w:t>
        </w:r>
      </w:ins>
      <w:ins w:id="650" w:author="TEBA" w:date="2024-11-27T09:31:00Z">
        <w:r w:rsidR="00C16941">
          <w:rPr>
            <w:iCs/>
          </w:rPr>
          <w:t xml:space="preserve">dministrative </w:t>
        </w:r>
      </w:ins>
      <w:ins w:id="651" w:author="TEBA" w:date="2024-11-08T08:11:00Z">
        <w:r>
          <w:rPr>
            <w:iCs/>
          </w:rPr>
          <w:t>C</w:t>
        </w:r>
      </w:ins>
      <w:ins w:id="652" w:author="TEBA" w:date="2024-11-27T09:32:00Z">
        <w:r w:rsidR="00C16941">
          <w:rPr>
            <w:iCs/>
          </w:rPr>
          <w:t>ode</w:t>
        </w:r>
      </w:ins>
      <w:ins w:id="653" w:author="TEBA" w:date="2024-11-08T08:11:00Z">
        <w:r>
          <w:rPr>
            <w:iCs/>
          </w:rPr>
          <w:t xml:space="preserve"> §25.173</w:t>
        </w:r>
      </w:ins>
      <w:ins w:id="654" w:author="TEBA" w:date="2024-11-25T20:18:00Z">
        <w:r w:rsidR="00101370">
          <w:rPr>
            <w:iCs/>
          </w:rPr>
          <w:t xml:space="preserve">, </w:t>
        </w:r>
        <w:r w:rsidR="00101370" w:rsidRPr="00101370">
          <w:rPr>
            <w:iCs/>
          </w:rPr>
          <w:t>Renewable Energy Credit Program</w:t>
        </w:r>
        <w:r w:rsidR="00101370">
          <w:rPr>
            <w:iCs/>
          </w:rPr>
          <w:t>,</w:t>
        </w:r>
      </w:ins>
      <w:ins w:id="655" w:author="TEBA" w:date="2024-11-08T08:11:00Z">
        <w:r>
          <w:rPr>
            <w:iCs/>
          </w:rPr>
          <w:t xml:space="preserve"> to apply for certification with the PUCT. </w:t>
        </w:r>
      </w:ins>
      <w:ins w:id="656" w:author="TEBA" w:date="2024-11-25T21:27:00Z">
        <w:r w:rsidR="000B6AB8">
          <w:rPr>
            <w:iCs/>
          </w:rPr>
          <w:t xml:space="preserve"> </w:t>
        </w:r>
      </w:ins>
      <w:ins w:id="657" w:author="TEBA" w:date="2024-11-08T08:11:00Z">
        <w:r>
          <w:rPr>
            <w:iCs/>
          </w:rPr>
          <w:t xml:space="preserve">A generator that registers under this </w:t>
        </w:r>
        <w:r>
          <w:rPr>
            <w:iCs/>
          </w:rPr>
          <w:lastRenderedPageBreak/>
          <w:t xml:space="preserve">paragraph with ERCOT may produce </w:t>
        </w:r>
      </w:ins>
      <w:ins w:id="658" w:author="TEBA" w:date="2024-11-25T18:38:00Z">
        <w:r w:rsidR="00E034FF">
          <w:rPr>
            <w:iCs/>
          </w:rPr>
          <w:t>EAC</w:t>
        </w:r>
      </w:ins>
      <w:ins w:id="659" w:author="TEBA" w:date="2024-11-25T18:39:00Z">
        <w:r w:rsidR="00E034FF">
          <w:rPr>
            <w:iCs/>
          </w:rPr>
          <w:t xml:space="preserve">s </w:t>
        </w:r>
      </w:ins>
      <w:ins w:id="660" w:author="TEBA" w:date="2024-11-08T08:11:00Z">
        <w:r>
          <w:rPr>
            <w:iCs/>
          </w:rPr>
          <w:t>that are not RECs, and its fuel source (nuclear, energy storage, etc.) must be specified in the EACs it produces.</w:t>
        </w:r>
      </w:ins>
    </w:p>
    <w:p w14:paraId="12C68FD6" w14:textId="21862C41" w:rsidR="002063FB" w:rsidRDefault="002063FB" w:rsidP="002063FB">
      <w:pPr>
        <w:spacing w:after="240"/>
        <w:ind w:left="720" w:hanging="720"/>
        <w:rPr>
          <w:ins w:id="661" w:author="TEBA" w:date="2024-11-08T08:12:00Z"/>
          <w:iCs/>
        </w:rPr>
      </w:pPr>
      <w:r>
        <w:rPr>
          <w:iCs/>
        </w:rPr>
        <w:t xml:space="preserve"> (</w:t>
      </w:r>
      <w:ins w:id="662" w:author="TEBA" w:date="2024-11-08T08:12:00Z">
        <w:r>
          <w:rPr>
            <w:iCs/>
          </w:rPr>
          <w:t>3</w:t>
        </w:r>
      </w:ins>
      <w:del w:id="663" w:author="TEBA" w:date="2024-11-08T08:12:00Z">
        <w:r w:rsidDel="002063FB">
          <w:rPr>
            <w:iCs/>
          </w:rPr>
          <w:delText>2</w:delText>
        </w:r>
      </w:del>
      <w:r>
        <w:rPr>
          <w:iCs/>
        </w:rPr>
        <w:t>)</w:t>
      </w:r>
      <w:r>
        <w:rPr>
          <w:iCs/>
        </w:rPr>
        <w:tab/>
        <w:t xml:space="preserve">ERCOT may close an account holding no </w:t>
      </w:r>
      <w:del w:id="664" w:author="TEBA" w:date="2024-11-08T08:12:00Z">
        <w:r w:rsidDel="002063FB">
          <w:rPr>
            <w:iCs/>
          </w:rPr>
          <w:delText>R</w:delText>
        </w:r>
      </w:del>
      <w:r>
        <w:rPr>
          <w:iCs/>
        </w:rPr>
        <w:t>E</w:t>
      </w:r>
      <w:ins w:id="665" w:author="TEBA" w:date="2024-11-08T08:12:00Z">
        <w:r>
          <w:rPr>
            <w:iCs/>
          </w:rPr>
          <w:t>A</w:t>
        </w:r>
      </w:ins>
      <w:r>
        <w:rPr>
          <w:iCs/>
        </w:rPr>
        <w:t xml:space="preserve">Cs </w:t>
      </w:r>
      <w:del w:id="666" w:author="TEBA" w:date="2024-11-08T08:12:00Z">
        <w:r w:rsidDel="002063FB">
          <w:rPr>
            <w:iCs/>
          </w:rPr>
          <w:delText xml:space="preserve">or Compliance Premiums </w:delText>
        </w:r>
      </w:del>
      <w:r>
        <w:rPr>
          <w:iCs/>
        </w:rPr>
        <w:t xml:space="preserve">for a period of one year after providing 30 days’ advance Notice to the </w:t>
      </w:r>
      <w:del w:id="667" w:author="TEBA" w:date="2024-11-08T08:12:00Z">
        <w:r w:rsidDel="002063FB">
          <w:rPr>
            <w:iCs/>
          </w:rPr>
          <w:delText>R</w:delText>
        </w:r>
      </w:del>
      <w:r>
        <w:rPr>
          <w:iCs/>
        </w:rPr>
        <w:t>E</w:t>
      </w:r>
      <w:ins w:id="668" w:author="TEBA" w:date="2024-11-08T08:12:00Z">
        <w:r>
          <w:rPr>
            <w:iCs/>
          </w:rPr>
          <w:t>A</w:t>
        </w:r>
      </w:ins>
      <w:r>
        <w:rPr>
          <w:iCs/>
        </w:rPr>
        <w:t>C Account Holder.</w:t>
      </w:r>
    </w:p>
    <w:p w14:paraId="05B2BD4B" w14:textId="79A6F4FA" w:rsidR="002063FB" w:rsidRDefault="002063FB" w:rsidP="002063FB">
      <w:pPr>
        <w:spacing w:after="240"/>
        <w:ind w:left="720" w:hanging="720"/>
        <w:rPr>
          <w:ins w:id="669" w:author="TEBA" w:date="2024-11-08T08:12:00Z"/>
          <w:iCs/>
        </w:rPr>
      </w:pPr>
      <w:ins w:id="670" w:author="TEBA" w:date="2024-11-08T08:12:00Z">
        <w:r>
          <w:rPr>
            <w:iCs/>
          </w:rPr>
          <w:t>(4)</w:t>
        </w:r>
        <w:r>
          <w:rPr>
            <w:iCs/>
          </w:rPr>
          <w:tab/>
          <w:t xml:space="preserve">A generator </w:t>
        </w:r>
      </w:ins>
      <w:ins w:id="671" w:author="TEBA" w:date="2024-11-08T08:13:00Z">
        <w:r>
          <w:rPr>
            <w:iCs/>
          </w:rPr>
          <w:t>participating</w:t>
        </w:r>
      </w:ins>
      <w:ins w:id="672" w:author="TEBA" w:date="2024-11-08T08:12:00Z">
        <w:r>
          <w:rPr>
            <w:iCs/>
          </w:rPr>
          <w:t xml:space="preserve"> in the EAC program may optionally choose to have their EACs issued on an hourly basis instead of monthly.  If the generator makes this selection, then EACs issued in the future will have their EAC number fields reflect total Watt-hours </w:t>
        </w:r>
      </w:ins>
      <w:ins w:id="673" w:author="TEBA" w:date="2024-11-25T19:52:00Z">
        <w:r w:rsidR="006E6625">
          <w:rPr>
            <w:iCs/>
          </w:rPr>
          <w:t xml:space="preserve">(Whs) </w:t>
        </w:r>
      </w:ins>
      <w:ins w:id="674" w:author="TEBA" w:date="2024-11-08T08:12:00Z">
        <w:r>
          <w:rPr>
            <w:iCs/>
          </w:rPr>
          <w:t xml:space="preserve">for the hour instead of the entire month, and the </w:t>
        </w:r>
      </w:ins>
      <w:ins w:id="675" w:author="TEBA" w:date="2024-11-25T20:53:00Z">
        <w:r w:rsidR="009E350C">
          <w:rPr>
            <w:iCs/>
          </w:rPr>
          <w:t>“H</w:t>
        </w:r>
      </w:ins>
      <w:ins w:id="676" w:author="TEBA" w:date="2024-11-08T08:12:00Z">
        <w:r>
          <w:rPr>
            <w:iCs/>
          </w:rPr>
          <w:t>our</w:t>
        </w:r>
      </w:ins>
      <w:ins w:id="677" w:author="TEBA" w:date="2024-11-25T20:53:00Z">
        <w:r w:rsidR="009E350C">
          <w:rPr>
            <w:iCs/>
          </w:rPr>
          <w:t>”</w:t>
        </w:r>
      </w:ins>
      <w:ins w:id="678" w:author="TEBA" w:date="2024-11-08T08:12:00Z">
        <w:r>
          <w:rPr>
            <w:iCs/>
          </w:rPr>
          <w:t xml:space="preserve"> field will be populated. </w:t>
        </w:r>
      </w:ins>
    </w:p>
    <w:p w14:paraId="3514AACE" w14:textId="4CFB9EDA" w:rsidR="002063FB" w:rsidRDefault="002063FB" w:rsidP="002063FB">
      <w:pPr>
        <w:spacing w:after="240"/>
        <w:ind w:left="720" w:hanging="720"/>
        <w:rPr>
          <w:ins w:id="679" w:author="TEBA" w:date="2024-11-08T08:15:00Z"/>
          <w:iCs/>
        </w:rPr>
      </w:pPr>
      <w:ins w:id="680" w:author="TEBA" w:date="2024-11-08T08:12:00Z">
        <w:r>
          <w:rPr>
            <w:iCs/>
          </w:rPr>
          <w:t>(5)</w:t>
        </w:r>
        <w:r>
          <w:rPr>
            <w:iCs/>
          </w:rPr>
          <w:tab/>
          <w:t xml:space="preserve">An EAC Account Holder may authorize another </w:t>
        </w:r>
      </w:ins>
      <w:ins w:id="681" w:author="TEBA" w:date="2024-11-27T09:32:00Z">
        <w:r w:rsidR="00C16941">
          <w:rPr>
            <w:iCs/>
          </w:rPr>
          <w:t>E</w:t>
        </w:r>
      </w:ins>
      <w:ins w:id="682" w:author="TEBA" w:date="2024-11-08T08:12:00Z">
        <w:r>
          <w:rPr>
            <w:iCs/>
          </w:rPr>
          <w:t>ntity to view and/or perform actions (transfer/retire, etc</w:t>
        </w:r>
      </w:ins>
      <w:ins w:id="683" w:author="TEBA" w:date="2024-11-25T22:21:00Z">
        <w:r w:rsidR="00AD6DA7">
          <w:rPr>
            <w:iCs/>
          </w:rPr>
          <w:t>.</w:t>
        </w:r>
      </w:ins>
      <w:ins w:id="684" w:author="TEBA" w:date="2024-11-08T08:12:00Z">
        <w:r>
          <w:rPr>
            <w:iCs/>
          </w:rPr>
          <w:t xml:space="preserve">) </w:t>
        </w:r>
      </w:ins>
      <w:ins w:id="685" w:author="TEBA" w:date="2024-11-22T12:41:00Z">
        <w:r w:rsidR="00823D3B">
          <w:rPr>
            <w:iCs/>
          </w:rPr>
          <w:t xml:space="preserve">to </w:t>
        </w:r>
      </w:ins>
      <w:ins w:id="686" w:author="TEBA" w:date="2024-11-08T08:12:00Z">
        <w:r>
          <w:rPr>
            <w:iCs/>
          </w:rPr>
          <w:t xml:space="preserve">their EACs. </w:t>
        </w:r>
      </w:ins>
      <w:ins w:id="687" w:author="TEBA" w:date="2024-11-25T21:27:00Z">
        <w:r w:rsidR="000B6AB8">
          <w:rPr>
            <w:iCs/>
          </w:rPr>
          <w:t xml:space="preserve"> </w:t>
        </w:r>
      </w:ins>
      <w:ins w:id="688" w:author="TEBA" w:date="2024-11-08T08:12:00Z">
        <w:r>
          <w:rPr>
            <w:iCs/>
          </w:rPr>
          <w:t xml:space="preserve">The </w:t>
        </w:r>
      </w:ins>
      <w:ins w:id="689" w:author="TEBA" w:date="2024-11-27T09:32:00Z">
        <w:r w:rsidR="00C16941">
          <w:rPr>
            <w:iCs/>
          </w:rPr>
          <w:t>E</w:t>
        </w:r>
      </w:ins>
      <w:ins w:id="690" w:author="TEBA" w:date="2024-11-08T08:12:00Z">
        <w:r>
          <w:rPr>
            <w:iCs/>
          </w:rPr>
          <w:t xml:space="preserve">ntity must also register as an EAC Account Holder. </w:t>
        </w:r>
      </w:ins>
      <w:ins w:id="691" w:author="TEBA" w:date="2024-11-25T21:27:00Z">
        <w:r w:rsidR="000B6AB8">
          <w:rPr>
            <w:iCs/>
          </w:rPr>
          <w:t xml:space="preserve"> </w:t>
        </w:r>
      </w:ins>
      <w:ins w:id="692" w:author="TEBA" w:date="2024-11-08T08:12:00Z">
        <w:r>
          <w:rPr>
            <w:iCs/>
          </w:rPr>
          <w:t>The access can be granted for the whole account or only for specific generators.</w:t>
        </w:r>
      </w:ins>
      <w:ins w:id="693" w:author="TEBA" w:date="2024-11-08T08:14:00Z">
        <w:r>
          <w:rPr>
            <w:iCs/>
          </w:rPr>
          <w:t xml:space="preserve"> </w:t>
        </w:r>
      </w:ins>
      <w:ins w:id="694" w:author="TEBA" w:date="2024-11-25T21:27:00Z">
        <w:r w:rsidR="000B6AB8">
          <w:rPr>
            <w:iCs/>
          </w:rPr>
          <w:t xml:space="preserve"> </w:t>
        </w:r>
      </w:ins>
      <w:ins w:id="695" w:author="TEBA" w:date="2024-11-08T08:14:00Z">
        <w:r>
          <w:rPr>
            <w:iCs/>
          </w:rPr>
          <w:t>EAC Account Holders that register solely for assisting other EAC Account Holders in this manner are not subject to paragraph (3).</w:t>
        </w:r>
      </w:ins>
    </w:p>
    <w:p w14:paraId="70F09D82" w14:textId="1D89ACF7" w:rsidR="00B36BD6" w:rsidRDefault="00B36BD6" w:rsidP="00B36BD6">
      <w:pPr>
        <w:pStyle w:val="H3"/>
        <w:keepNext w:val="0"/>
      </w:pPr>
      <w:bookmarkStart w:id="696" w:name="_Toc180673461"/>
      <w:r>
        <w:t>14.5.1</w:t>
      </w:r>
      <w:r>
        <w:tab/>
      </w:r>
      <w:del w:id="697" w:author="TEBA" w:date="2024-11-08T08:17:00Z">
        <w:r w:rsidDel="00B36BD6">
          <w:delText xml:space="preserve">Renewable </w:delText>
        </w:r>
      </w:del>
      <w:r>
        <w:t>Energy</w:t>
      </w:r>
      <w:ins w:id="698" w:author="TEBA" w:date="2024-11-08T08:17:00Z">
        <w:r>
          <w:t xml:space="preserve"> Attribute</w:t>
        </w:r>
      </w:ins>
      <w:r>
        <w:t xml:space="preserve"> </w:t>
      </w:r>
      <w:del w:id="699" w:author="TEBA" w:date="2024-11-08T08:17:00Z">
        <w:r w:rsidDel="00B36BD6">
          <w:delText xml:space="preserve">Credit </w:delText>
        </w:r>
      </w:del>
      <w:ins w:id="700" w:author="TEBA" w:date="2024-11-08T08:17:00Z">
        <w:r>
          <w:t xml:space="preserve">Certificate </w:t>
        </w:r>
      </w:ins>
      <w:r>
        <w:t xml:space="preserve">Generators </w:t>
      </w:r>
      <w:del w:id="701" w:author="TEBA" w:date="2024-11-08T08:17:00Z">
        <w:r w:rsidDel="00B36BD6">
          <w:delText>and Renewable Energy Credit Offset Generators</w:delText>
        </w:r>
      </w:del>
      <w:bookmarkEnd w:id="696"/>
    </w:p>
    <w:p w14:paraId="59D77DC2" w14:textId="6C0A016F" w:rsidR="00B36BD6" w:rsidRDefault="00B36BD6" w:rsidP="00B36BD6">
      <w:pPr>
        <w:pStyle w:val="BodyTextNumbered"/>
        <w:spacing w:after="240"/>
        <w:ind w:left="720" w:hanging="720"/>
      </w:pPr>
      <w:r>
        <w:t>(1)</w:t>
      </w:r>
      <w:r>
        <w:tab/>
        <w:t xml:space="preserve">All </w:t>
      </w:r>
      <w:del w:id="702" w:author="TEBA" w:date="2024-11-08T08:17:00Z">
        <w:r w:rsidDel="00B36BD6">
          <w:delText xml:space="preserve">Renewable </w:delText>
        </w:r>
      </w:del>
      <w:r>
        <w:t xml:space="preserve">Energy </w:t>
      </w:r>
      <w:ins w:id="703" w:author="TEBA" w:date="2024-11-08T08:17:00Z">
        <w:r>
          <w:t xml:space="preserve">Attribute </w:t>
        </w:r>
      </w:ins>
      <w:del w:id="704" w:author="TEBA" w:date="2024-11-08T08:17:00Z">
        <w:r w:rsidDel="00B36BD6">
          <w:delText xml:space="preserve">Credit </w:delText>
        </w:r>
      </w:del>
      <w:ins w:id="705" w:author="TEBA" w:date="2024-11-08T08:17:00Z">
        <w:r>
          <w:t xml:space="preserve">Certificate </w:t>
        </w:r>
      </w:ins>
      <w:r>
        <w:t>(</w:t>
      </w:r>
      <w:del w:id="706" w:author="TEBA" w:date="2024-11-08T08:17:00Z">
        <w:r w:rsidDel="00B36BD6">
          <w:delText>R</w:delText>
        </w:r>
      </w:del>
      <w:r>
        <w:t>E</w:t>
      </w:r>
      <w:ins w:id="707" w:author="TEBA" w:date="2024-11-08T08:17:00Z">
        <w:r>
          <w:t>A</w:t>
        </w:r>
      </w:ins>
      <w:r>
        <w:t xml:space="preserve">C) generators </w:t>
      </w:r>
      <w:del w:id="708" w:author="TEBA" w:date="2024-11-08T08:17:00Z">
        <w:r w:rsidDel="00B36BD6">
          <w:delText xml:space="preserve">and REC offset generators </w:delText>
        </w:r>
      </w:del>
      <w:r>
        <w:t xml:space="preserve">must report </w:t>
      </w:r>
      <w:del w:id="709" w:author="TEBA" w:date="2024-11-08T08:17:00Z">
        <w:r w:rsidDel="00B36BD6">
          <w:delText xml:space="preserve">quarterly </w:delText>
        </w:r>
      </w:del>
      <w:ins w:id="710" w:author="TEBA" w:date="2024-11-08T08:17:00Z">
        <w:r>
          <w:t xml:space="preserve">hourly </w:t>
        </w:r>
      </w:ins>
      <w:r>
        <w:t xml:space="preserve">MWh production data </w:t>
      </w:r>
      <w:ins w:id="711" w:author="TEBA" w:date="2024-11-08T08:17:00Z">
        <w:r>
          <w:t xml:space="preserve">for the month </w:t>
        </w:r>
      </w:ins>
      <w:r>
        <w:t xml:space="preserve">to ERCOT no later than </w:t>
      </w:r>
      <w:del w:id="712" w:author="TEBA" w:date="2024-11-08T08:18:00Z">
        <w:r w:rsidDel="00B36BD6">
          <w:delText xml:space="preserve">the </w:delText>
        </w:r>
      </w:del>
      <w:r>
        <w:t>38</w:t>
      </w:r>
      <w:del w:id="713" w:author="TEBA" w:date="2024-11-08T08:18:00Z">
        <w:r w:rsidDel="00B36BD6">
          <w:rPr>
            <w:vertAlign w:val="superscript"/>
          </w:rPr>
          <w:delText>th</w:delText>
        </w:r>
      </w:del>
      <w:r>
        <w:t xml:space="preserve"> day</w:t>
      </w:r>
      <w:ins w:id="714" w:author="TEBA" w:date="2024-11-08T08:18:00Z">
        <w:r>
          <w:t>s</w:t>
        </w:r>
      </w:ins>
      <w:r>
        <w:t xml:space="preserve"> after the last Operating Day of the </w:t>
      </w:r>
      <w:del w:id="715" w:author="TEBA" w:date="2024-11-08T08:18:00Z">
        <w:r w:rsidDel="00B36BD6">
          <w:delText>quarter</w:delText>
        </w:r>
      </w:del>
      <w:ins w:id="716" w:author="TEBA" w:date="2024-11-08T08:18:00Z">
        <w:r>
          <w:t>month</w:t>
        </w:r>
      </w:ins>
      <w:r>
        <w:t>, in an electronic format prescribed by ERCOT</w:t>
      </w:r>
      <w:ins w:id="717" w:author="TEBA" w:date="2024-11-08T08:18:00Z">
        <w:r>
          <w:t xml:space="preserve"> or via </w:t>
        </w:r>
      </w:ins>
      <w:ins w:id="718" w:author="TEBA" w:date="2024-11-25T19:30:00Z">
        <w:r w:rsidR="00D632EE">
          <w:t>Application Programming Interface (</w:t>
        </w:r>
      </w:ins>
      <w:ins w:id="719" w:author="TEBA" w:date="2024-11-08T08:18:00Z">
        <w:r>
          <w:t>API</w:t>
        </w:r>
      </w:ins>
      <w:ins w:id="720" w:author="TEBA" w:date="2024-11-25T19:30:00Z">
        <w:r w:rsidR="00D632EE">
          <w:t>)</w:t>
        </w:r>
      </w:ins>
      <w:r>
        <w:t>.  The reported MWh quantity shall be solely produced from, and attributable to, a renewable generator as so designated by the Public Utility Commission of Texas (PUCT)</w:t>
      </w:r>
      <w:ins w:id="721" w:author="TEBA" w:date="2024-11-08T08:18:00Z">
        <w:r w:rsidR="00CC191B">
          <w:t xml:space="preserve"> </w:t>
        </w:r>
      </w:ins>
      <w:ins w:id="722" w:author="TEBA" w:date="2024-11-08T08:19:00Z">
        <w:r w:rsidR="00CC191B">
          <w:t xml:space="preserve">or equivalent registration with ERCOT as </w:t>
        </w:r>
      </w:ins>
      <w:ins w:id="723" w:author="TEBA" w:date="2024-11-25T14:33:00Z">
        <w:r w:rsidR="006E3282">
          <w:t>a</w:t>
        </w:r>
      </w:ins>
      <w:ins w:id="724" w:author="TEBA" w:date="2024-11-08T08:19:00Z">
        <w:r w:rsidR="00CC191B">
          <w:t xml:space="preserve">n EAC </w:t>
        </w:r>
      </w:ins>
      <w:ins w:id="725" w:author="TEBA" w:date="2024-11-25T20:16:00Z">
        <w:r w:rsidR="00101370">
          <w:t>g</w:t>
        </w:r>
      </w:ins>
      <w:ins w:id="726" w:author="TEBA" w:date="2024-11-08T08:19:00Z">
        <w:r w:rsidR="00CC191B">
          <w:t>enerator</w:t>
        </w:r>
      </w:ins>
      <w:r>
        <w:t>.  Information relevant to quarterly reporting shall be handled in one of the following processes:</w:t>
      </w:r>
    </w:p>
    <w:p w14:paraId="3B006D25" w14:textId="7CE3CA80" w:rsidR="00B36BD6" w:rsidRDefault="00B36BD6" w:rsidP="00B36BD6">
      <w:pPr>
        <w:pStyle w:val="List"/>
        <w:ind w:left="1440"/>
      </w:pPr>
      <w:r>
        <w:t>(a)</w:t>
      </w:r>
      <w:r>
        <w:tab/>
        <w:t xml:space="preserve">A </w:t>
      </w:r>
      <w:del w:id="727" w:author="TEBA" w:date="2024-11-08T08:19:00Z">
        <w:r w:rsidDel="00CC191B">
          <w:delText>r</w:delText>
        </w:r>
        <w:r w:rsidRPr="009C7388" w:rsidDel="00CC191B">
          <w:delText xml:space="preserve">enewable </w:delText>
        </w:r>
      </w:del>
      <w:r w:rsidRPr="009C7388">
        <w:t xml:space="preserve">Generation Resource </w:t>
      </w:r>
      <w:r>
        <w:t>or Settlement Only Generator (SOG)</w:t>
      </w:r>
      <w:r w:rsidRPr="009C7388">
        <w:t xml:space="preserve"> that ha</w:t>
      </w:r>
      <w:r>
        <w:t>s</w:t>
      </w:r>
      <w:r w:rsidRPr="009C7388">
        <w:t xml:space="preserve"> interval meters, pursuant to Section 10, Metering, and ha</w:t>
      </w:r>
      <w:r>
        <w:t>s</w:t>
      </w:r>
      <w:r w:rsidRPr="009C7388">
        <w:t xml:space="preserve"> interval metered generation data provided to ERCOT for energy Settlement will:</w:t>
      </w:r>
    </w:p>
    <w:p w14:paraId="1A67ECFA" w14:textId="4502A7FB" w:rsidR="00B36BD6" w:rsidRDefault="00B36BD6" w:rsidP="00B36BD6">
      <w:pPr>
        <w:pStyle w:val="List"/>
        <w:ind w:left="2160"/>
      </w:pPr>
      <w:r>
        <w:t>(i)</w:t>
      </w:r>
      <w:r>
        <w:tab/>
        <w:t xml:space="preserve">Have the </w:t>
      </w:r>
      <w:del w:id="728" w:author="TEBA" w:date="2024-11-08T08:19:00Z">
        <w:r w:rsidDel="00CC191B">
          <w:delText xml:space="preserve">quarterly </w:delText>
        </w:r>
      </w:del>
      <w:ins w:id="729" w:author="TEBA" w:date="2024-11-08T08:19:00Z">
        <w:r w:rsidR="00CC191B">
          <w:t xml:space="preserve">monthly </w:t>
        </w:r>
      </w:ins>
      <w:r>
        <w:t>reporting function performed on their behalf by ERCOT using the Settlement Quality Meter Data extracted from the ERCOT Settlement system; or</w:t>
      </w:r>
    </w:p>
    <w:p w14:paraId="1FFADFB4" w14:textId="77777777" w:rsidR="00B36BD6" w:rsidRDefault="00B36BD6" w:rsidP="00B36BD6">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7664CEA9" w14:textId="4B367480" w:rsidR="00B36BD6" w:rsidRDefault="00B36BD6" w:rsidP="00B36BD6">
      <w:pPr>
        <w:pStyle w:val="List3"/>
        <w:ind w:left="2880"/>
      </w:pPr>
      <w:r>
        <w:t>(A)</w:t>
      </w:r>
      <w:r>
        <w:tab/>
        <w:t xml:space="preserve">Installed, </w:t>
      </w:r>
      <w:proofErr w:type="gramStart"/>
      <w:r>
        <w:t>operated</w:t>
      </w:r>
      <w:proofErr w:type="gramEnd"/>
      <w:r>
        <w:t xml:space="preserve"> and maintained by the </w:t>
      </w:r>
      <w:del w:id="730" w:author="TEBA" w:date="2024-11-08T08:19:00Z">
        <w:r w:rsidDel="00CC191B">
          <w:delText>R</w:delText>
        </w:r>
      </w:del>
      <w:r>
        <w:t>E</w:t>
      </w:r>
      <w:ins w:id="731" w:author="TEBA" w:date="2024-11-08T08:19:00Z">
        <w:r w:rsidR="00CC191B">
          <w:t>A</w:t>
        </w:r>
      </w:ins>
      <w:r>
        <w:t xml:space="preserve">C generator; </w:t>
      </w:r>
    </w:p>
    <w:p w14:paraId="1459142C" w14:textId="3D57C7DB" w:rsidR="00B36BD6" w:rsidRDefault="00B36BD6" w:rsidP="00B36BD6">
      <w:pPr>
        <w:pStyle w:val="List3"/>
        <w:ind w:left="2880"/>
      </w:pPr>
      <w:r>
        <w:t>(B)</w:t>
      </w:r>
      <w:r>
        <w:tab/>
        <w:t xml:space="preserve">Installed in a location to only record energy from generation certified by the PUCT </w:t>
      </w:r>
      <w:ins w:id="732" w:author="TEBA" w:date="2024-11-08T08:20:00Z">
        <w:r w:rsidR="00CC191B">
          <w:t xml:space="preserve">(or registered with ERCOT) </w:t>
        </w:r>
      </w:ins>
      <w:r>
        <w:t xml:space="preserve">to receive </w:t>
      </w:r>
      <w:del w:id="733" w:author="TEBA" w:date="2024-11-08T08:19:00Z">
        <w:r w:rsidDel="00CC191B">
          <w:delText>R</w:delText>
        </w:r>
      </w:del>
      <w:r>
        <w:t>E</w:t>
      </w:r>
      <w:ins w:id="734" w:author="TEBA" w:date="2024-11-08T08:19:00Z">
        <w:r w:rsidR="00CC191B">
          <w:t>A</w:t>
        </w:r>
      </w:ins>
      <w:r>
        <w:t>Cs;</w:t>
      </w:r>
    </w:p>
    <w:p w14:paraId="38678951" w14:textId="77777777" w:rsidR="00B36BD6" w:rsidRDefault="00B36BD6" w:rsidP="00B36BD6">
      <w:pPr>
        <w:pStyle w:val="List3"/>
        <w:ind w:left="2880"/>
      </w:pPr>
      <w:r>
        <w:lastRenderedPageBreak/>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770BBE24" w14:textId="77777777" w:rsidR="00B36BD6" w:rsidRDefault="00B36BD6" w:rsidP="00B36BD6">
      <w:pPr>
        <w:pStyle w:val="List"/>
        <w:ind w:left="2880"/>
      </w:pPr>
      <w:r>
        <w:t>(D)</w:t>
      </w:r>
      <w:r>
        <w:tab/>
        <w:t>Verified for accuracy every six years.</w:t>
      </w:r>
    </w:p>
    <w:p w14:paraId="188A637E" w14:textId="77777777" w:rsidR="00B36BD6" w:rsidRDefault="00B36BD6" w:rsidP="00B36BD6">
      <w:pPr>
        <w:spacing w:after="240"/>
        <w:ind w:left="1440" w:hanging="720"/>
      </w:pPr>
      <w:r>
        <w:t>(b)</w:t>
      </w:r>
      <w:r>
        <w:tab/>
        <w:t>REC aggregators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1017885B" w14:textId="458288CC" w:rsidR="00B36BD6" w:rsidRDefault="00B36BD6" w:rsidP="00B36BD6">
      <w:pPr>
        <w:pStyle w:val="List"/>
        <w:ind w:left="1440"/>
      </w:pPr>
      <w:r>
        <w:t>(c)</w:t>
      </w:r>
      <w:r>
        <w:tab/>
        <w:t xml:space="preserve">All other </w:t>
      </w:r>
      <w:del w:id="735" w:author="TEBA" w:date="2024-11-08T08:20:00Z">
        <w:r w:rsidDel="00CC191B">
          <w:delText>R</w:delText>
        </w:r>
      </w:del>
      <w:r>
        <w:t>E</w:t>
      </w:r>
      <w:ins w:id="736" w:author="TEBA" w:date="2024-11-08T08:20:00Z">
        <w:r w:rsidR="00CC191B">
          <w:t>A</w:t>
        </w:r>
      </w:ins>
      <w:r>
        <w:t>C generators, not specifically covered in items (a) and (b) above, must report Settlement quality MWh production data to ERCOT in a format and on a timeline prescribed by ERCOT</w:t>
      </w:r>
      <w:ins w:id="737" w:author="TEBA" w:date="2024-11-08T08:21:00Z">
        <w:r w:rsidR="00CC191B">
          <w:t xml:space="preserve"> (including via API)</w:t>
        </w:r>
      </w:ins>
      <w:r>
        <w:t xml:space="preserve">; </w:t>
      </w:r>
      <w:proofErr w:type="gramStart"/>
      <w:r>
        <w:t>provided that</w:t>
      </w:r>
      <w:proofErr w:type="gramEnd"/>
      <w:r>
        <w:t xml:space="preserve"> REC generators not interconnected to any Transmission and/or Distribution Service Provider (TDSP) may use performance measures for REC production as approved by the PUCT; or</w:t>
      </w:r>
    </w:p>
    <w:p w14:paraId="71D6CBA5" w14:textId="77777777" w:rsidR="00B36BD6" w:rsidRDefault="00B36BD6" w:rsidP="00B36BD6">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584F68CF" w14:textId="440FF1FC" w:rsidR="00B36BD6" w:rsidRDefault="00B36BD6" w:rsidP="00B36BD6">
      <w:pPr>
        <w:pStyle w:val="BodyText"/>
        <w:ind w:left="720" w:hanging="720"/>
      </w:pPr>
      <w:r>
        <w:t>(2)</w:t>
      </w:r>
      <w:r>
        <w:tab/>
        <w:t xml:space="preserve">From time to time, or as determined to be necessary by ERCOT or the PUCT, Entities </w:t>
      </w:r>
      <w:del w:id="738" w:author="TEBA" w:date="2024-11-08T08:22:00Z">
        <w:r w:rsidDel="00CC191B">
          <w:delText>may be required to</w:delText>
        </w:r>
      </w:del>
      <w:ins w:id="739" w:author="TEBA" w:date="2024-11-08T08:22:00Z">
        <w:r w:rsidR="00CC191B">
          <w:t>shall</w:t>
        </w:r>
      </w:ins>
      <w:r>
        <w:t xml:space="preserve"> submit supporting documentation to allow verification of generation quantities.</w:t>
      </w:r>
    </w:p>
    <w:p w14:paraId="7974AE61" w14:textId="1F7E9EBE" w:rsidR="00B36BD6" w:rsidRDefault="00B36BD6" w:rsidP="00B36BD6">
      <w:pPr>
        <w:spacing w:after="240"/>
        <w:ind w:left="720" w:hanging="720"/>
        <w:rPr>
          <w:iCs/>
        </w:rPr>
      </w:pPr>
      <w:r>
        <w:rPr>
          <w:iCs/>
        </w:rPr>
        <w:t>(3)</w:t>
      </w:r>
      <w:r>
        <w:rPr>
          <w:iCs/>
        </w:rPr>
        <w:tab/>
        <w:t>The failure of a</w:t>
      </w:r>
      <w:ins w:id="740" w:author="TEBA" w:date="2024-11-25T14:34:00Z">
        <w:r w:rsidR="006E3282">
          <w:rPr>
            <w:iCs/>
          </w:rPr>
          <w:t>n</w:t>
        </w:r>
      </w:ins>
      <w:r>
        <w:rPr>
          <w:iCs/>
        </w:rPr>
        <w:t xml:space="preserve"> </w:t>
      </w:r>
      <w:del w:id="741" w:author="TEBA" w:date="2024-11-08T08:22:00Z">
        <w:r w:rsidDel="00CC191B">
          <w:rPr>
            <w:iCs/>
          </w:rPr>
          <w:delText>R</w:delText>
        </w:r>
      </w:del>
      <w:r>
        <w:rPr>
          <w:iCs/>
        </w:rPr>
        <w:t>E</w:t>
      </w:r>
      <w:ins w:id="742" w:author="TEBA" w:date="2024-11-08T08:22:00Z">
        <w:r w:rsidR="00CC191B">
          <w:rPr>
            <w:iCs/>
          </w:rPr>
          <w:t>A</w:t>
        </w:r>
      </w:ins>
      <w:r>
        <w:rPr>
          <w:iCs/>
        </w:rPr>
        <w:t xml:space="preserve">C generator to report generation data in a timely fashion shall result in a delay in the issuance of </w:t>
      </w:r>
      <w:del w:id="743" w:author="TEBA" w:date="2024-11-08T08:22:00Z">
        <w:r w:rsidDel="00CC191B">
          <w:rPr>
            <w:iCs/>
          </w:rPr>
          <w:delText>R</w:delText>
        </w:r>
      </w:del>
      <w:r>
        <w:rPr>
          <w:iCs/>
        </w:rPr>
        <w:t>E</w:t>
      </w:r>
      <w:ins w:id="744" w:author="TEBA" w:date="2024-11-08T08:22:00Z">
        <w:r w:rsidR="00CC191B">
          <w:rPr>
            <w:iCs/>
          </w:rPr>
          <w:t>A</w:t>
        </w:r>
      </w:ins>
      <w:r>
        <w:rPr>
          <w:iCs/>
        </w:rPr>
        <w:t xml:space="preserve">Cs </w:t>
      </w:r>
      <w:del w:id="745" w:author="TEBA" w:date="2024-11-08T08:22:00Z">
        <w:r w:rsidDel="00CC191B">
          <w:rPr>
            <w:iCs/>
          </w:rPr>
          <w:delText xml:space="preserve">or Compliance Premiums </w:delText>
        </w:r>
      </w:del>
      <w:r>
        <w:rPr>
          <w:iCs/>
        </w:rPr>
        <w:t xml:space="preserve">for that generation facility for that </w:t>
      </w:r>
      <w:del w:id="746" w:author="TEBA" w:date="2024-11-08T08:22:00Z">
        <w:r w:rsidDel="00CC191B">
          <w:rPr>
            <w:iCs/>
          </w:rPr>
          <w:delText>quarter</w:delText>
        </w:r>
      </w:del>
      <w:ins w:id="747" w:author="TEBA" w:date="2024-11-08T08:22:00Z">
        <w:r w:rsidR="00CC191B">
          <w:rPr>
            <w:iCs/>
          </w:rPr>
          <w:t>month</w:t>
        </w:r>
      </w:ins>
      <w:r>
        <w:rPr>
          <w:iCs/>
        </w:rPr>
        <w:t xml:space="preserve">.  </w:t>
      </w:r>
      <w:del w:id="748" w:author="TEBA" w:date="2024-11-08T08:22:00Z">
        <w:r w:rsidDel="00CC191B">
          <w:rPr>
            <w:iCs/>
          </w:rPr>
          <w:delText>R</w:delText>
        </w:r>
      </w:del>
      <w:r>
        <w:rPr>
          <w:iCs/>
        </w:rPr>
        <w:t>E</w:t>
      </w:r>
      <w:ins w:id="749" w:author="TEBA" w:date="2024-11-08T08:22:00Z">
        <w:r w:rsidR="00CC191B">
          <w:rPr>
            <w:iCs/>
          </w:rPr>
          <w:t>A</w:t>
        </w:r>
      </w:ins>
      <w:r>
        <w:rPr>
          <w:iCs/>
        </w:rPr>
        <w:t xml:space="preserve">Cs </w:t>
      </w:r>
      <w:del w:id="750" w:author="TEBA" w:date="2024-11-08T08:22:00Z">
        <w:r w:rsidDel="00CC191B">
          <w:rPr>
            <w:iCs/>
          </w:rPr>
          <w:delText xml:space="preserve">or Compliance Premiums </w:delText>
        </w:r>
      </w:del>
      <w:r>
        <w:rPr>
          <w:iCs/>
        </w:rPr>
        <w:t xml:space="preserve">delayed by untimely reporting will be awarded during the </w:t>
      </w:r>
      <w:del w:id="751" w:author="TEBA" w:date="2024-11-08T08:22:00Z">
        <w:r w:rsidDel="00CC191B">
          <w:rPr>
            <w:iCs/>
          </w:rPr>
          <w:delText>R</w:delText>
        </w:r>
      </w:del>
      <w:r>
        <w:rPr>
          <w:iCs/>
        </w:rPr>
        <w:t>E</w:t>
      </w:r>
      <w:ins w:id="752" w:author="TEBA" w:date="2024-11-08T08:22:00Z">
        <w:r w:rsidR="00CC191B">
          <w:rPr>
            <w:iCs/>
          </w:rPr>
          <w:t>A</w:t>
        </w:r>
      </w:ins>
      <w:r>
        <w:rPr>
          <w:iCs/>
        </w:rPr>
        <w:t xml:space="preserve">C award period next occurring after the required data are reported.  The issue date of such </w:t>
      </w:r>
      <w:del w:id="753" w:author="TEBA" w:date="2024-11-08T08:23:00Z">
        <w:r w:rsidDel="00CC191B">
          <w:rPr>
            <w:iCs/>
          </w:rPr>
          <w:delText>R</w:delText>
        </w:r>
      </w:del>
      <w:r>
        <w:rPr>
          <w:iCs/>
        </w:rPr>
        <w:t>E</w:t>
      </w:r>
      <w:ins w:id="754" w:author="TEBA" w:date="2024-11-08T08:23:00Z">
        <w:r w:rsidR="00CC191B">
          <w:rPr>
            <w:iCs/>
          </w:rPr>
          <w:t>A</w:t>
        </w:r>
      </w:ins>
      <w:r>
        <w:rPr>
          <w:iCs/>
        </w:rPr>
        <w:t xml:space="preserve">Cs </w:t>
      </w:r>
      <w:del w:id="755" w:author="TEBA" w:date="2024-11-08T08:23:00Z">
        <w:r w:rsidDel="00CC191B">
          <w:rPr>
            <w:iCs/>
          </w:rPr>
          <w:delText xml:space="preserve">or Compliance Premiums </w:delText>
        </w:r>
      </w:del>
      <w:r>
        <w:rPr>
          <w:iCs/>
        </w:rPr>
        <w:t xml:space="preserve">will be based on the </w:t>
      </w:r>
      <w:del w:id="756" w:author="TEBA" w:date="2024-11-08T08:22:00Z">
        <w:r w:rsidDel="00CC191B">
          <w:rPr>
            <w:iCs/>
          </w:rPr>
          <w:delText xml:space="preserve">quarter </w:delText>
        </w:r>
      </w:del>
      <w:ins w:id="757" w:author="TEBA" w:date="2024-11-08T08:22:00Z">
        <w:r w:rsidR="00CC191B">
          <w:rPr>
            <w:iCs/>
          </w:rPr>
          <w:t xml:space="preserve">month </w:t>
        </w:r>
      </w:ins>
      <w:r>
        <w:rPr>
          <w:iCs/>
        </w:rPr>
        <w:t xml:space="preserve">in which the </w:t>
      </w:r>
      <w:del w:id="758" w:author="TEBA" w:date="2024-11-08T08:23:00Z">
        <w:r w:rsidDel="00CC191B">
          <w:rPr>
            <w:iCs/>
          </w:rPr>
          <w:delText>R</w:delText>
        </w:r>
      </w:del>
      <w:r>
        <w:rPr>
          <w:iCs/>
        </w:rPr>
        <w:t>E</w:t>
      </w:r>
      <w:ins w:id="759" w:author="TEBA" w:date="2024-11-08T08:23:00Z">
        <w:r w:rsidR="00CC191B">
          <w:rPr>
            <w:iCs/>
          </w:rPr>
          <w:t>A</w:t>
        </w:r>
      </w:ins>
      <w:r>
        <w:rPr>
          <w:iCs/>
        </w:rPr>
        <w:t xml:space="preserve">Cs </w:t>
      </w:r>
      <w:del w:id="760" w:author="TEBA" w:date="2024-11-08T08:23:00Z">
        <w:r w:rsidDel="00CC191B">
          <w:rPr>
            <w:iCs/>
          </w:rPr>
          <w:delText xml:space="preserve">or Compliance Premiums </w:delText>
        </w:r>
      </w:del>
      <w:r>
        <w:rPr>
          <w:iCs/>
        </w:rPr>
        <w:t xml:space="preserve">were </w:t>
      </w:r>
      <w:proofErr w:type="gramStart"/>
      <w:r>
        <w:rPr>
          <w:iCs/>
        </w:rPr>
        <w:t>actually generated</w:t>
      </w:r>
      <w:proofErr w:type="gramEnd"/>
      <w:r>
        <w:rPr>
          <w:iCs/>
        </w:rPr>
        <w:t>.</w:t>
      </w:r>
    </w:p>
    <w:p w14:paraId="4AD9627B" w14:textId="6F190CAD" w:rsidR="00665D20" w:rsidDel="00665D20" w:rsidRDefault="00665D20" w:rsidP="00665D20">
      <w:pPr>
        <w:tabs>
          <w:tab w:val="left" w:pos="1080"/>
        </w:tabs>
        <w:spacing w:before="240" w:after="240"/>
        <w:ind w:left="1080" w:hanging="1080"/>
        <w:outlineLvl w:val="2"/>
        <w:rPr>
          <w:del w:id="761" w:author="TEBA" w:date="2024-11-08T08:24:00Z"/>
          <w:b/>
          <w:bCs/>
          <w:i/>
        </w:rPr>
      </w:pPr>
      <w:bookmarkStart w:id="762" w:name="_Toc239073025"/>
      <w:bookmarkStart w:id="763" w:name="_Toc180673462"/>
      <w:bookmarkStart w:id="764" w:name="_Toc175576133"/>
      <w:commentRangeStart w:id="765"/>
      <w:del w:id="766" w:author="TEBA" w:date="2024-11-08T08:24:00Z">
        <w:r w:rsidDel="00665D20">
          <w:rPr>
            <w:b/>
            <w:bCs/>
            <w:i/>
          </w:rPr>
          <w:delText>14.5.2</w:delText>
        </w:r>
      </w:del>
      <w:commentRangeEnd w:id="765"/>
      <w:r w:rsidR="00D16037">
        <w:rPr>
          <w:rStyle w:val="CommentReference"/>
        </w:rPr>
        <w:commentReference w:id="765"/>
      </w:r>
      <w:del w:id="767" w:author="TEBA" w:date="2024-11-08T08:24:00Z">
        <w:r w:rsidDel="00665D20">
          <w:rPr>
            <w:b/>
            <w:bCs/>
            <w:i/>
          </w:rPr>
          <w:tab/>
          <w:delText>Retail Entities</w:delText>
        </w:r>
        <w:bookmarkEnd w:id="762"/>
        <w:bookmarkEnd w:id="763"/>
      </w:del>
    </w:p>
    <w:p w14:paraId="10A3EDD7" w14:textId="3AD1A579" w:rsidR="00665D20" w:rsidDel="00665D20" w:rsidRDefault="00665D20" w:rsidP="00665D20">
      <w:pPr>
        <w:spacing w:after="240"/>
        <w:ind w:left="720" w:hanging="720"/>
        <w:rPr>
          <w:del w:id="768" w:author="TEBA" w:date="2024-11-08T08:24:00Z"/>
          <w:iCs/>
        </w:rPr>
      </w:pPr>
      <w:del w:id="769" w:author="TEBA" w:date="2024-11-08T08:24:00Z">
        <w:r w:rsidDel="00665D20">
          <w:rPr>
            <w:iCs/>
          </w:rPr>
          <w:delText>(1)</w:delText>
        </w:r>
        <w:r w:rsidDel="00665D20">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Del="00665D20">
          <w:rPr>
            <w:iCs/>
            <w:vertAlign w:val="superscript"/>
          </w:rPr>
          <w:delText>th</w:delText>
        </w:r>
        <w:r w:rsidDel="00665D20">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p w14:paraId="7BE80CD2" w14:textId="200B94EC" w:rsidR="00665D20" w:rsidDel="00665D20" w:rsidRDefault="00665D20" w:rsidP="00665D20">
      <w:pPr>
        <w:spacing w:after="240"/>
        <w:ind w:left="1440" w:hanging="720"/>
        <w:rPr>
          <w:del w:id="770" w:author="TEBA" w:date="2024-11-08T08:24:00Z"/>
        </w:rPr>
      </w:pPr>
      <w:del w:id="771" w:author="TEBA" w:date="2024-11-08T08:24:00Z">
        <w:r w:rsidDel="00665D20">
          <w:delText>(a)</w:delText>
        </w:r>
        <w:r w:rsidDel="00665D20">
          <w:tab/>
          <w:delText xml:space="preserve">Retail Entities serving Load located within ERCOT shall have this function performed for them by ERCOT for the Load served within ERCOT.  The data </w:delText>
        </w:r>
        <w:r w:rsidDel="00665D20">
          <w:lastRenderedPageBreak/>
          <w:delText>supplied by ERCOT shall be Settlement Quality Meter Data extracted from the ERCOT Settlement system; or</w:delText>
        </w:r>
      </w:del>
    </w:p>
    <w:p w14:paraId="1040CB94" w14:textId="3F388C9E" w:rsidR="00665D20" w:rsidDel="00665D20" w:rsidRDefault="00665D20" w:rsidP="00665D20">
      <w:pPr>
        <w:spacing w:after="240"/>
        <w:ind w:left="1440" w:hanging="720"/>
        <w:rPr>
          <w:del w:id="772" w:author="TEBA" w:date="2024-11-08T08:24:00Z"/>
        </w:rPr>
      </w:pPr>
      <w:del w:id="773" w:author="TEBA" w:date="2024-11-08T08:24:00Z">
        <w:r w:rsidDel="00665D20">
          <w:delText>(b)</w:delText>
        </w:r>
        <w:r w:rsidDel="00665D20">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20CEA6D6" w14:textId="125D0E73" w:rsidR="00665D20" w:rsidDel="00665D20" w:rsidRDefault="00665D20" w:rsidP="00665D20">
      <w:pPr>
        <w:spacing w:after="240"/>
        <w:ind w:left="2160" w:hanging="720"/>
        <w:rPr>
          <w:del w:id="774" w:author="TEBA" w:date="2024-11-08T08:24:00Z"/>
        </w:rPr>
      </w:pPr>
      <w:del w:id="775" w:author="TEBA" w:date="2024-11-08T08:24:00Z">
        <w:r w:rsidDel="00665D20">
          <w:delText>(i)</w:delText>
        </w:r>
        <w:r w:rsidDel="00665D20">
          <w:tab/>
          <w:delText xml:space="preserve">Entities reporting under paragraph (b) shall not include any MWhs served to </w:delText>
        </w:r>
        <w:r w:rsidRPr="00E05922" w:rsidDel="00665D20">
          <w:delText xml:space="preserve">a </w:delText>
        </w:r>
        <w:r w:rsidDel="00665D20">
          <w:delText xml:space="preserve">location for which a Customer has submitted a notice letter pursuant to subsection (f) of P.U.C. </w:delText>
        </w:r>
        <w:r w:rsidRPr="001C32B2" w:rsidDel="00665D20">
          <w:rPr>
            <w:smallCaps/>
          </w:rPr>
          <w:delText>Subst</w:delText>
        </w:r>
        <w:r w:rsidDel="00665D20">
          <w:delText>. R 25.173, Renewable Energy Credit Program.</w:delText>
        </w:r>
      </w:del>
    </w:p>
    <w:p w14:paraId="32E330D1" w14:textId="011AC5B0" w:rsidR="00665D20" w:rsidDel="00665D20" w:rsidRDefault="00665D20" w:rsidP="00665D20">
      <w:pPr>
        <w:spacing w:after="240"/>
        <w:ind w:left="2160" w:hanging="720"/>
        <w:rPr>
          <w:del w:id="776" w:author="TEBA" w:date="2024-11-08T08:24:00Z"/>
        </w:rPr>
      </w:pPr>
      <w:del w:id="777" w:author="TEBA" w:date="2024-11-08T08:24:00Z">
        <w:r w:rsidDel="00665D20">
          <w:delText>(ii)</w:delText>
        </w:r>
        <w:r w:rsidDel="00665D20">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Del="00665D20">
          <w:rPr>
            <w:smallCaps/>
          </w:rPr>
          <w:delText>Subst.</w:delText>
        </w:r>
        <w:r w:rsidDel="00665D20">
          <w:delText xml:space="preserve"> R. 25.173.</w:delText>
        </w:r>
      </w:del>
    </w:p>
    <w:p w14:paraId="50D489EE" w14:textId="31EFDDC5" w:rsidR="00665D20" w:rsidDel="00665D20" w:rsidRDefault="00665D20" w:rsidP="00665D20">
      <w:pPr>
        <w:spacing w:after="240"/>
        <w:ind w:left="720" w:hanging="720"/>
        <w:rPr>
          <w:del w:id="778" w:author="TEBA" w:date="2024-11-08T08:24:00Z"/>
          <w:iCs/>
        </w:rPr>
      </w:pPr>
      <w:del w:id="779" w:author="TEBA" w:date="2024-11-08T08:24:00Z">
        <w:r w:rsidDel="00665D20">
          <w:rPr>
            <w:iCs/>
          </w:rPr>
          <w:delText>(2)</w:delText>
        </w:r>
        <w:r w:rsidDel="00665D20">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04BC5EA9" w14:textId="2EEA84A1" w:rsidR="00665D20" w:rsidDel="00665D20" w:rsidRDefault="00665D20" w:rsidP="00665D20">
      <w:pPr>
        <w:spacing w:after="240"/>
        <w:ind w:left="720" w:hanging="720"/>
        <w:rPr>
          <w:del w:id="780" w:author="TEBA" w:date="2024-11-08T08:24:00Z"/>
          <w:iCs/>
        </w:rPr>
      </w:pPr>
      <w:del w:id="781" w:author="TEBA" w:date="2024-11-08T08:24:00Z">
        <w:r w:rsidDel="00665D20">
          <w:rPr>
            <w:iCs/>
          </w:rPr>
          <w:delText>(3)</w:delText>
        </w:r>
        <w:r w:rsidDel="00665D20">
          <w:rPr>
            <w:iCs/>
          </w:rPr>
          <w:tab/>
          <w:delText>The failure of a Retail Entity to report required Load data (including Load data for Electric Service Identifiers (</w:delText>
        </w:r>
        <w:r w:rsidRPr="00982241" w:rsidDel="00665D20">
          <w:rPr>
            <w:iCs/>
          </w:rPr>
          <w:delText>ESI</w:delText>
        </w:r>
        <w:r w:rsidDel="00665D20">
          <w:rPr>
            <w:iCs/>
          </w:rPr>
          <w:delText xml:space="preserve"> ID</w:delText>
        </w:r>
        <w:r w:rsidRPr="00982241" w:rsidDel="00665D20">
          <w:rPr>
            <w:iCs/>
          </w:rPr>
          <w:delText>s</w:delText>
        </w:r>
        <w:r w:rsidDel="00665D20">
          <w:rPr>
            <w:iCs/>
          </w:rPr>
          <w:delText>) or accounts covered by notice, as specified in Section 14.5.3) in accordance with the Protocols shall result in estimation of Load data for the applicable Retail Entity by ERCOT for purposes of allocation of annual SRPS requirements.</w:delText>
        </w:r>
      </w:del>
    </w:p>
    <w:p w14:paraId="49881BC9" w14:textId="57A7AABC" w:rsidR="00665D20" w:rsidRPr="00AB3CDD" w:rsidDel="00665D20" w:rsidRDefault="00665D20" w:rsidP="00665D20">
      <w:pPr>
        <w:pStyle w:val="H3"/>
        <w:keepNext w:val="0"/>
        <w:rPr>
          <w:del w:id="782" w:author="TEBA" w:date="2024-11-08T08:24:00Z"/>
          <w:bCs w:val="0"/>
        </w:rPr>
      </w:pPr>
      <w:bookmarkStart w:id="783" w:name="_Toc180673463"/>
      <w:commentRangeStart w:id="784"/>
      <w:del w:id="785" w:author="TEBA" w:date="2024-11-08T08:24:00Z">
        <w:r w:rsidRPr="00AB3CDD" w:rsidDel="00665D20">
          <w:delText>14</w:delText>
        </w:r>
        <w:r w:rsidRPr="00AB3CDD" w:rsidDel="00665D20">
          <w:rPr>
            <w:bCs w:val="0"/>
          </w:rPr>
          <w:delText>.5.3</w:delText>
        </w:r>
      </w:del>
      <w:commentRangeEnd w:id="784"/>
      <w:r w:rsidR="00D16037">
        <w:rPr>
          <w:rStyle w:val="CommentReference"/>
          <w:b w:val="0"/>
          <w:bCs w:val="0"/>
          <w:i w:val="0"/>
        </w:rPr>
        <w:commentReference w:id="784"/>
      </w:r>
      <w:del w:id="786" w:author="TEBA" w:date="2024-11-08T08:24:00Z">
        <w:r w:rsidRPr="00AB3CDD" w:rsidDel="00665D20">
          <w:rPr>
            <w:bCs w:val="0"/>
          </w:rPr>
          <w:tab/>
          <w:delText>End-Use Customers</w:delText>
        </w:r>
        <w:bookmarkEnd w:id="783"/>
      </w:del>
    </w:p>
    <w:p w14:paraId="059ED62C" w14:textId="1E04DF2A" w:rsidR="00665D20" w:rsidDel="00665D20" w:rsidRDefault="00665D20" w:rsidP="00665D20">
      <w:pPr>
        <w:spacing w:after="240"/>
        <w:ind w:left="720" w:hanging="720"/>
        <w:rPr>
          <w:del w:id="787" w:author="TEBA" w:date="2024-11-08T08:24:00Z"/>
          <w:iCs/>
        </w:rPr>
      </w:pPr>
      <w:del w:id="788" w:author="TEBA" w:date="2024-11-08T08:24:00Z">
        <w:r w:rsidDel="00665D20">
          <w:delText>(1)</w:delText>
        </w:r>
        <w:r w:rsidDel="00665D20">
          <w:tab/>
        </w:r>
        <w:r w:rsidRPr="00255ABC" w:rsidDel="00665D20">
          <w:delText xml:space="preserve">To enable ERCOT to determine the total retail sales of all Retail Entities and the retail sales of a specific Retail Entity for </w:delText>
        </w:r>
        <w:r w:rsidDel="00665D20">
          <w:delText>S</w:delText>
        </w:r>
        <w:r w:rsidRPr="00255ABC" w:rsidDel="00665D20">
          <w:delText>ection 14.9.3.1</w:delText>
        </w:r>
        <w:r w:rsidDel="00665D20">
          <w:delText xml:space="preserve">, </w:delText>
        </w:r>
        <w:r w:rsidRPr="00707B79" w:rsidDel="00665D20">
          <w:delText xml:space="preserve">Preliminary </w:delText>
        </w:r>
        <w:r w:rsidDel="00665D20">
          <w:delText xml:space="preserve">Solar </w:delText>
        </w:r>
        <w:r w:rsidRPr="00707B79" w:rsidDel="00665D20">
          <w:delText>Renewable Portfolio Standard Requirement for Retail Entities</w:delText>
        </w:r>
        <w:r w:rsidDel="00665D20">
          <w:delText>,</w:delText>
        </w:r>
        <w:r w:rsidRPr="00255ABC" w:rsidDel="00665D20">
          <w:delText xml:space="preserve"> and </w:delText>
        </w:r>
        <w:r w:rsidDel="00665D20">
          <w:delText xml:space="preserve">Section </w:delText>
        </w:r>
        <w:r w:rsidRPr="00255ABC" w:rsidDel="00665D20">
          <w:delText xml:space="preserve">14.9.5, </w:delText>
        </w:r>
        <w:r w:rsidRPr="00707B79" w:rsidDel="00665D20">
          <w:delText xml:space="preserve">Final </w:delText>
        </w:r>
        <w:r w:rsidDel="00665D20">
          <w:delText xml:space="preserve">Solar </w:delText>
        </w:r>
        <w:r w:rsidRPr="00707B79" w:rsidDel="00665D20">
          <w:delText>Renewable Portfolio Standard Requirement</w:delText>
        </w:r>
        <w:r w:rsidDel="00665D20">
          <w:delText xml:space="preserve">, </w:delText>
        </w:r>
        <w:r w:rsidRPr="00255ABC" w:rsidDel="00665D20">
          <w:delText xml:space="preserve">a transmission-level voltage Customer that wishes to </w:delText>
        </w:r>
        <w:r w:rsidDel="00665D20">
          <w:delText>have its Load excluded from S</w:delText>
        </w:r>
        <w:r w:rsidRPr="00255ABC" w:rsidDel="00665D20">
          <w:delText xml:space="preserve">RPS </w:delText>
        </w:r>
        <w:r w:rsidDel="00665D20">
          <w:delText xml:space="preserve">calculations </w:delText>
        </w:r>
        <w:r w:rsidRPr="00255ABC" w:rsidDel="00665D20">
          <w:delText xml:space="preserve">pursuant to </w:delText>
        </w:r>
        <w:r w:rsidRPr="006964D0" w:rsidDel="00665D20">
          <w:rPr>
            <w:iCs/>
          </w:rPr>
          <w:delText>subsection (</w:delText>
        </w:r>
        <w:r w:rsidDel="00665D20">
          <w:rPr>
            <w:iCs/>
          </w:rPr>
          <w:delText>f</w:delText>
        </w:r>
        <w:r w:rsidRPr="006964D0" w:rsidDel="00665D20">
          <w:rPr>
            <w:iCs/>
          </w:rPr>
          <w:delText xml:space="preserve">) of </w:delText>
        </w:r>
        <w:r w:rsidDel="00665D20">
          <w:delText>P.U.C.</w:delText>
        </w:r>
        <w:r w:rsidRPr="00255ABC" w:rsidDel="00665D20">
          <w:delText xml:space="preserve"> </w:delText>
        </w:r>
        <w:r w:rsidRPr="00ED02FE" w:rsidDel="00665D20">
          <w:rPr>
            <w:smallCaps/>
          </w:rPr>
          <w:delText>Subst</w:delText>
        </w:r>
        <w:r w:rsidRPr="00255ABC" w:rsidDel="00665D20">
          <w:delText>. R</w:delText>
        </w:r>
        <w:r w:rsidDel="00665D20">
          <w:delText>.</w:delText>
        </w:r>
        <w:r w:rsidRPr="00255ABC" w:rsidDel="00665D20">
          <w:delText xml:space="preserve"> 25.173</w:delText>
        </w:r>
        <w:r w:rsidDel="00665D20">
          <w:delText>, Renewable Energy Credit Program,</w:delText>
        </w:r>
        <w:r w:rsidRPr="00255ABC" w:rsidDel="00665D20">
          <w:delText xml:space="preserve"> must </w:delText>
        </w:r>
        <w:r w:rsidDel="00665D20">
          <w:delText>submit</w:delText>
        </w:r>
        <w:r w:rsidRPr="00255ABC" w:rsidDel="00665D20">
          <w:delText xml:space="preserve"> the </w:delText>
        </w:r>
        <w:r w:rsidDel="00665D20">
          <w:delText>information</w:delText>
        </w:r>
        <w:r w:rsidRPr="00255ABC" w:rsidDel="00665D20">
          <w:delText xml:space="preserve"> </w:delText>
        </w:r>
        <w:r w:rsidDel="00665D20">
          <w:delText>in accordance with the rule.</w:delText>
        </w:r>
      </w:del>
    </w:p>
    <w:p w14:paraId="63601005" w14:textId="7120BD03" w:rsidR="00665D20" w:rsidRPr="005E69F6" w:rsidRDefault="00665D20" w:rsidP="00665D20">
      <w:pPr>
        <w:keepNext/>
        <w:tabs>
          <w:tab w:val="left" w:pos="900"/>
        </w:tabs>
        <w:spacing w:before="240" w:after="240"/>
        <w:ind w:left="900" w:hanging="900"/>
        <w:outlineLvl w:val="1"/>
        <w:rPr>
          <w:b/>
        </w:rPr>
      </w:pPr>
      <w:bookmarkStart w:id="789" w:name="_Toc239073026"/>
      <w:bookmarkStart w:id="790" w:name="_Toc180673464"/>
      <w:bookmarkEnd w:id="764"/>
      <w:r w:rsidRPr="005E69F6">
        <w:rPr>
          <w:b/>
        </w:rPr>
        <w:t>14.6</w:t>
      </w:r>
      <w:r w:rsidRPr="005E69F6">
        <w:rPr>
          <w:b/>
        </w:rPr>
        <w:tab/>
      </w:r>
      <w:bookmarkStart w:id="791" w:name="_Hlk183458817"/>
      <w:r w:rsidRPr="005E69F6">
        <w:rPr>
          <w:b/>
        </w:rPr>
        <w:t xml:space="preserve">Awarding of Renewable Energy </w:t>
      </w:r>
      <w:ins w:id="792" w:author="TEBA" w:date="2024-11-08T08:26:00Z">
        <w:r>
          <w:rPr>
            <w:b/>
          </w:rPr>
          <w:t xml:space="preserve">Attribute </w:t>
        </w:r>
      </w:ins>
      <w:del w:id="793" w:author="TEBA" w:date="2024-11-08T08:26:00Z">
        <w:r w:rsidRPr="005E69F6" w:rsidDel="00665D20">
          <w:rPr>
            <w:b/>
          </w:rPr>
          <w:delText>Credits</w:delText>
        </w:r>
      </w:del>
      <w:bookmarkEnd w:id="789"/>
      <w:bookmarkEnd w:id="790"/>
      <w:ins w:id="794" w:author="TEBA" w:date="2024-11-08T08:26:00Z">
        <w:r>
          <w:rPr>
            <w:b/>
          </w:rPr>
          <w:t>Certificates</w:t>
        </w:r>
      </w:ins>
      <w:bookmarkEnd w:id="791"/>
    </w:p>
    <w:p w14:paraId="6E484066" w14:textId="56E60346" w:rsidR="00FA1417" w:rsidRDefault="00665D20" w:rsidP="000B6AB8">
      <w:pPr>
        <w:spacing w:after="240"/>
        <w:ind w:left="720" w:hanging="720"/>
        <w:rPr>
          <w:ins w:id="795" w:author="TEBA" w:date="2024-11-08T08:30:00Z"/>
          <w:iCs/>
        </w:rPr>
      </w:pPr>
      <w:r>
        <w:t>(1)</w:t>
      </w:r>
      <w:r>
        <w:tab/>
      </w:r>
      <w:r>
        <w:rPr>
          <w:iCs/>
        </w:rPr>
        <w:t xml:space="preserve">Following the end of each calendar </w:t>
      </w:r>
      <w:del w:id="796" w:author="TEBA" w:date="2024-11-08T08:26:00Z">
        <w:r w:rsidDel="00665D20">
          <w:rPr>
            <w:iCs/>
          </w:rPr>
          <w:delText>quarter</w:delText>
        </w:r>
      </w:del>
      <w:ins w:id="797" w:author="TEBA" w:date="2024-11-08T08:26:00Z">
        <w:r>
          <w:rPr>
            <w:iCs/>
          </w:rPr>
          <w:t>month</w:t>
        </w:r>
      </w:ins>
      <w:r>
        <w:rPr>
          <w:iCs/>
        </w:rPr>
        <w:t xml:space="preserve">, and before the end of the next Business Day following receipt of all </w:t>
      </w:r>
      <w:del w:id="798" w:author="TEBA" w:date="2024-11-08T08:26:00Z">
        <w:r w:rsidDel="00665D20">
          <w:rPr>
            <w:iCs/>
          </w:rPr>
          <w:delText xml:space="preserve">Renewable </w:delText>
        </w:r>
      </w:del>
      <w:r>
        <w:rPr>
          <w:iCs/>
        </w:rPr>
        <w:t xml:space="preserve">Energy </w:t>
      </w:r>
      <w:ins w:id="799" w:author="TEBA" w:date="2024-11-08T08:26:00Z">
        <w:r>
          <w:rPr>
            <w:iCs/>
          </w:rPr>
          <w:t xml:space="preserve">Attribute </w:t>
        </w:r>
      </w:ins>
      <w:del w:id="800" w:author="TEBA" w:date="2024-11-08T08:26:00Z">
        <w:r w:rsidDel="00665D20">
          <w:rPr>
            <w:iCs/>
          </w:rPr>
          <w:delText xml:space="preserve">Credit </w:delText>
        </w:r>
      </w:del>
      <w:ins w:id="801" w:author="TEBA" w:date="2024-11-08T08:26:00Z">
        <w:r>
          <w:rPr>
            <w:iCs/>
          </w:rPr>
          <w:t xml:space="preserve">Certificate </w:t>
        </w:r>
      </w:ins>
      <w:r>
        <w:rPr>
          <w:iCs/>
        </w:rPr>
        <w:t>(</w:t>
      </w:r>
      <w:del w:id="802" w:author="TEBA" w:date="2024-11-08T08:26:00Z">
        <w:r w:rsidDel="00665D20">
          <w:rPr>
            <w:iCs/>
          </w:rPr>
          <w:delText>R</w:delText>
        </w:r>
      </w:del>
      <w:r>
        <w:rPr>
          <w:iCs/>
        </w:rPr>
        <w:t>E</w:t>
      </w:r>
      <w:ins w:id="803" w:author="TEBA" w:date="2024-11-08T08:27:00Z">
        <w:r>
          <w:rPr>
            <w:iCs/>
          </w:rPr>
          <w:t>A</w:t>
        </w:r>
      </w:ins>
      <w:r>
        <w:rPr>
          <w:iCs/>
        </w:rPr>
        <w:t xml:space="preserve">C) generator </w:t>
      </w:r>
      <w:del w:id="804" w:author="TEBA" w:date="2024-11-08T08:27:00Z">
        <w:r w:rsidDel="00665D20">
          <w:rPr>
            <w:iCs/>
          </w:rPr>
          <w:delText xml:space="preserve">and Load </w:delText>
        </w:r>
      </w:del>
      <w:r>
        <w:rPr>
          <w:iCs/>
        </w:rPr>
        <w:t xml:space="preserve">data specified in Section 14.5.1, </w:t>
      </w:r>
      <w:del w:id="805" w:author="TEBA" w:date="2024-11-08T08:27:00Z">
        <w:r w:rsidDel="00665D20">
          <w:rPr>
            <w:iCs/>
          </w:rPr>
          <w:delText xml:space="preserve">Renewable </w:delText>
        </w:r>
      </w:del>
      <w:r>
        <w:rPr>
          <w:iCs/>
        </w:rPr>
        <w:t xml:space="preserve">Energy </w:t>
      </w:r>
      <w:ins w:id="806" w:author="TEBA" w:date="2024-11-08T08:27:00Z">
        <w:r>
          <w:rPr>
            <w:iCs/>
          </w:rPr>
          <w:t xml:space="preserve">Attribute </w:t>
        </w:r>
      </w:ins>
      <w:del w:id="807" w:author="TEBA" w:date="2024-11-08T08:27:00Z">
        <w:r w:rsidDel="00665D20">
          <w:rPr>
            <w:iCs/>
          </w:rPr>
          <w:delText xml:space="preserve">Credit </w:delText>
        </w:r>
      </w:del>
      <w:ins w:id="808" w:author="TEBA" w:date="2024-11-08T08:27:00Z">
        <w:r>
          <w:rPr>
            <w:iCs/>
          </w:rPr>
          <w:t xml:space="preserve">Certificate </w:t>
        </w:r>
      </w:ins>
      <w:r>
        <w:rPr>
          <w:iCs/>
        </w:rPr>
        <w:t>Generators</w:t>
      </w:r>
      <w:del w:id="809" w:author="TEBA" w:date="2024-11-08T08:27:00Z">
        <w:r w:rsidDel="00665D20">
          <w:rPr>
            <w:iCs/>
          </w:rPr>
          <w:delText xml:space="preserve"> and Renewable Energy Credit Offset Generators</w:delText>
        </w:r>
      </w:del>
      <w:r>
        <w:rPr>
          <w:iCs/>
        </w:rPr>
        <w:t>,</w:t>
      </w:r>
      <w:del w:id="810" w:author="TEBA" w:date="2024-11-08T08:28:00Z">
        <w:r w:rsidDel="00665D20">
          <w:rPr>
            <w:iCs/>
          </w:rPr>
          <w:delText xml:space="preserve"> and in Section 14.5.2, Retail Entities,</w:delText>
        </w:r>
      </w:del>
      <w:r>
        <w:rPr>
          <w:iCs/>
        </w:rPr>
        <w:t xml:space="preserve"> ERCOT will credit </w:t>
      </w:r>
      <w:del w:id="811" w:author="TEBA" w:date="2024-11-08T08:28:00Z">
        <w:r w:rsidDel="00665D20">
          <w:rPr>
            <w:iCs/>
          </w:rPr>
          <w:delText>R</w:delText>
        </w:r>
      </w:del>
      <w:r>
        <w:rPr>
          <w:iCs/>
        </w:rPr>
        <w:t>E</w:t>
      </w:r>
      <w:ins w:id="812" w:author="TEBA" w:date="2024-11-08T08:28:00Z">
        <w:r>
          <w:rPr>
            <w:iCs/>
          </w:rPr>
          <w:t>A</w:t>
        </w:r>
      </w:ins>
      <w:r>
        <w:rPr>
          <w:iCs/>
        </w:rPr>
        <w:t xml:space="preserve">Cs to the appropriate </w:t>
      </w:r>
      <w:del w:id="813" w:author="TEBA" w:date="2024-11-08T08:28:00Z">
        <w:r w:rsidDel="00665D20">
          <w:rPr>
            <w:iCs/>
          </w:rPr>
          <w:delText>R</w:delText>
        </w:r>
      </w:del>
      <w:r>
        <w:rPr>
          <w:iCs/>
        </w:rPr>
        <w:t>E</w:t>
      </w:r>
      <w:ins w:id="814" w:author="TEBA" w:date="2024-11-08T08:28:00Z">
        <w:r>
          <w:rPr>
            <w:iCs/>
          </w:rPr>
          <w:t>A</w:t>
        </w:r>
      </w:ins>
      <w:r>
        <w:rPr>
          <w:iCs/>
        </w:rPr>
        <w:t xml:space="preserve">C trading </w:t>
      </w:r>
      <w:r w:rsidRPr="005A12EF">
        <w:t>account</w:t>
      </w:r>
      <w:r>
        <w:rPr>
          <w:iCs/>
        </w:rPr>
        <w:t xml:space="preserve">.  ERCOT shall base the number of </w:t>
      </w:r>
      <w:del w:id="815" w:author="TEBA" w:date="2024-11-08T08:28:00Z">
        <w:r w:rsidDel="00665D20">
          <w:rPr>
            <w:iCs/>
          </w:rPr>
          <w:delText>R</w:delText>
        </w:r>
      </w:del>
      <w:r>
        <w:rPr>
          <w:iCs/>
        </w:rPr>
        <w:t>E</w:t>
      </w:r>
      <w:ins w:id="816" w:author="TEBA" w:date="2024-11-08T08:28:00Z">
        <w:r>
          <w:rPr>
            <w:iCs/>
          </w:rPr>
          <w:t>A</w:t>
        </w:r>
      </w:ins>
      <w:r>
        <w:rPr>
          <w:iCs/>
        </w:rPr>
        <w:t xml:space="preserve">Cs to be issued on the MWh generation data provided by </w:t>
      </w:r>
      <w:del w:id="817" w:author="TEBA" w:date="2024-11-08T08:28:00Z">
        <w:r w:rsidDel="00665D20">
          <w:rPr>
            <w:iCs/>
          </w:rPr>
          <w:delText>R</w:delText>
        </w:r>
      </w:del>
      <w:r>
        <w:rPr>
          <w:iCs/>
        </w:rPr>
        <w:t>E</w:t>
      </w:r>
      <w:ins w:id="818" w:author="TEBA" w:date="2024-11-08T08:28:00Z">
        <w:r>
          <w:rPr>
            <w:iCs/>
          </w:rPr>
          <w:t>A</w:t>
        </w:r>
      </w:ins>
      <w:r>
        <w:rPr>
          <w:iCs/>
        </w:rPr>
        <w:t xml:space="preserve">C generators or ERCOT as applicable.  The number of </w:t>
      </w:r>
      <w:del w:id="819" w:author="TEBA" w:date="2024-11-08T08:28:00Z">
        <w:r w:rsidDel="00665D20">
          <w:rPr>
            <w:iCs/>
          </w:rPr>
          <w:delText>R</w:delText>
        </w:r>
      </w:del>
      <w:r>
        <w:rPr>
          <w:iCs/>
        </w:rPr>
        <w:t>E</w:t>
      </w:r>
      <w:ins w:id="820" w:author="TEBA" w:date="2024-11-08T08:28:00Z">
        <w:r>
          <w:rPr>
            <w:iCs/>
          </w:rPr>
          <w:t>A</w:t>
        </w:r>
      </w:ins>
      <w:r>
        <w:rPr>
          <w:iCs/>
        </w:rPr>
        <w:t xml:space="preserve">Cs </w:t>
      </w:r>
      <w:r>
        <w:rPr>
          <w:iCs/>
        </w:rPr>
        <w:lastRenderedPageBreak/>
        <w:t xml:space="preserve">issued to a specific </w:t>
      </w:r>
      <w:del w:id="821" w:author="TEBA" w:date="2024-11-08T08:28:00Z">
        <w:r w:rsidDel="00665D20">
          <w:rPr>
            <w:iCs/>
          </w:rPr>
          <w:delText>R</w:delText>
        </w:r>
      </w:del>
      <w:r>
        <w:rPr>
          <w:iCs/>
        </w:rPr>
        <w:t>E</w:t>
      </w:r>
      <w:ins w:id="822" w:author="TEBA" w:date="2024-11-08T08:28:00Z">
        <w:r>
          <w:rPr>
            <w:iCs/>
          </w:rPr>
          <w:t>A</w:t>
        </w:r>
      </w:ins>
      <w:r>
        <w:rPr>
          <w:iCs/>
        </w:rPr>
        <w:t xml:space="preserve">C generator will be equal to the number of MWh generated by the certified generator during the </w:t>
      </w:r>
      <w:del w:id="823" w:author="TEBA" w:date="2024-11-08T08:28:00Z">
        <w:r w:rsidDel="00665D20">
          <w:rPr>
            <w:iCs/>
          </w:rPr>
          <w:delText>quarter</w:delText>
        </w:r>
      </w:del>
      <w:ins w:id="824" w:author="TEBA" w:date="2024-11-08T08:28:00Z">
        <w:r>
          <w:rPr>
            <w:iCs/>
          </w:rPr>
          <w:t>month</w:t>
        </w:r>
      </w:ins>
      <w:r>
        <w:rPr>
          <w:iCs/>
        </w:rPr>
        <w:t xml:space="preserve">.  </w:t>
      </w:r>
      <w:del w:id="825" w:author="TEBA" w:date="2024-11-08T08:29:00Z">
        <w:r w:rsidDel="00FA1417">
          <w:rPr>
            <w:iCs/>
          </w:rPr>
          <w:delText xml:space="preserve">Quarterly production shall be rounded to the nearest whole MWh, with fractions of 0.5 MWh or greater rounded up.  </w:delText>
        </w:r>
      </w:del>
    </w:p>
    <w:p w14:paraId="77537B69" w14:textId="5F9A8A46" w:rsidR="00665D20" w:rsidRDefault="00FA1417" w:rsidP="00FA1417">
      <w:pPr>
        <w:spacing w:after="240"/>
        <w:ind w:left="720" w:hanging="720"/>
        <w:rPr>
          <w:iCs/>
        </w:rPr>
      </w:pPr>
      <w:ins w:id="826" w:author="TEBA" w:date="2024-11-08T08:30:00Z">
        <w:r>
          <w:rPr>
            <w:iCs/>
          </w:rPr>
          <w:t xml:space="preserve">(2) </w:t>
        </w:r>
        <w:r>
          <w:rPr>
            <w:iCs/>
          </w:rPr>
          <w:tab/>
        </w:r>
      </w:ins>
      <w:r w:rsidR="00665D20">
        <w:rPr>
          <w:iCs/>
        </w:rPr>
        <w:t xml:space="preserve">If a </w:t>
      </w:r>
      <w:ins w:id="827" w:author="TEBA" w:date="2024-11-25T19:06:00Z">
        <w:r w:rsidR="009B3702">
          <w:rPr>
            <w:iCs/>
          </w:rPr>
          <w:t>Renewable Energy Credit (</w:t>
        </w:r>
      </w:ins>
      <w:r w:rsidR="00665D20">
        <w:rPr>
          <w:iCs/>
        </w:rPr>
        <w:t>REC</w:t>
      </w:r>
      <w:ins w:id="828" w:author="TEBA" w:date="2024-11-25T19:06:00Z">
        <w:r w:rsidR="009B3702">
          <w:rPr>
            <w:iCs/>
          </w:rPr>
          <w:t>)</w:t>
        </w:r>
      </w:ins>
      <w:r w:rsidR="00665D20">
        <w:rPr>
          <w:iCs/>
        </w:rPr>
        <w:t xml:space="preserve"> generator is decertified during the quarter, RECs will be issued on MWhs produced during the </w:t>
      </w:r>
      <w:del w:id="829" w:author="TEBA" w:date="2024-11-08T08:31:00Z">
        <w:r w:rsidR="00665D20" w:rsidDel="00FA1417">
          <w:rPr>
            <w:iCs/>
          </w:rPr>
          <w:delText xml:space="preserve">quarter </w:delText>
        </w:r>
      </w:del>
      <w:ins w:id="830" w:author="TEBA" w:date="2024-11-08T08:31:00Z">
        <w:r>
          <w:rPr>
            <w:iCs/>
          </w:rPr>
          <w:t xml:space="preserve">month </w:t>
        </w:r>
      </w:ins>
      <w:r w:rsidR="00665D20">
        <w:rPr>
          <w:iCs/>
        </w:rPr>
        <w:t xml:space="preserve">until the date and time of decertification.  </w:t>
      </w:r>
    </w:p>
    <w:p w14:paraId="33C0DC96" w14:textId="5DF0E5DE" w:rsidR="00453D4E" w:rsidDel="00453D4E" w:rsidRDefault="00453D4E" w:rsidP="00453D4E">
      <w:pPr>
        <w:pStyle w:val="H3"/>
        <w:rPr>
          <w:del w:id="831" w:author="TEBA" w:date="2024-11-08T09:01:00Z"/>
        </w:rPr>
      </w:pPr>
      <w:bookmarkStart w:id="832" w:name="_Toc175576135"/>
      <w:bookmarkStart w:id="833" w:name="_Toc180673466"/>
      <w:commentRangeStart w:id="834"/>
      <w:del w:id="835" w:author="TEBA" w:date="2024-11-08T09:01:00Z">
        <w:r w:rsidDel="00453D4E">
          <w:delText>14.6.2</w:delText>
        </w:r>
      </w:del>
      <w:commentRangeEnd w:id="834"/>
      <w:r w:rsidR="00D16037">
        <w:rPr>
          <w:rStyle w:val="CommentReference"/>
          <w:b w:val="0"/>
          <w:bCs w:val="0"/>
          <w:i w:val="0"/>
        </w:rPr>
        <w:commentReference w:id="834"/>
      </w:r>
      <w:del w:id="836" w:author="TEBA" w:date="2024-11-08T09:01:00Z">
        <w:r w:rsidDel="00453D4E">
          <w:tab/>
          <w:delText>Awarding of Compliance Premiums</w:delText>
        </w:r>
        <w:bookmarkEnd w:id="832"/>
        <w:bookmarkEnd w:id="833"/>
      </w:del>
    </w:p>
    <w:p w14:paraId="08DB3CD0" w14:textId="489C472E" w:rsidR="00453D4E" w:rsidDel="00453D4E" w:rsidRDefault="00453D4E" w:rsidP="00453D4E">
      <w:pPr>
        <w:spacing w:after="240"/>
        <w:ind w:left="720" w:hanging="720"/>
        <w:rPr>
          <w:del w:id="837" w:author="TEBA" w:date="2024-11-08T09:01:00Z"/>
          <w:iCs/>
        </w:rPr>
      </w:pPr>
      <w:del w:id="838" w:author="TEBA" w:date="2024-11-08T09:01:00Z">
        <w:r w:rsidDel="00453D4E">
          <w:rPr>
            <w:iCs/>
          </w:rPr>
          <w:delText>(1)</w:delText>
        </w:r>
        <w:r w:rsidDel="00453D4E">
          <w:rPr>
            <w:iCs/>
          </w:rPr>
          <w:tab/>
          <w:delText>A Compliance Premium is awarded by the Program Administrator in conjunction with a REC that is generated by a renewable energy Resource installed and certified after September 1, 2005 that is not powered by wind.  For the purpose of the Solar Renewable Portfolio Standard (SRPS) requirements, one Compliance Premium is equal to one REC.</w:delText>
        </w:r>
      </w:del>
    </w:p>
    <w:p w14:paraId="5B785970" w14:textId="3CBD4B17" w:rsidR="004C30CF" w:rsidRDefault="00453D4E" w:rsidP="00453D4E">
      <w:pPr>
        <w:tabs>
          <w:tab w:val="left" w:pos="0"/>
        </w:tabs>
        <w:spacing w:after="240"/>
        <w:ind w:left="720" w:hanging="720"/>
        <w:rPr>
          <w:iCs/>
        </w:rPr>
      </w:pPr>
      <w:del w:id="839" w:author="TEBA" w:date="2024-11-08T09:01:00Z">
        <w:r w:rsidDel="00453D4E">
          <w:rPr>
            <w:iCs/>
          </w:rPr>
          <w:delText>(2)</w:delText>
        </w:r>
        <w:r w:rsidDel="00453D4E">
          <w:rPr>
            <w:iCs/>
          </w:rPr>
          <w:tab/>
          <w:delText>One Compliance Premium shall be awarded for each REC awarded for energy generated until December 31, 2024.</w:delText>
        </w:r>
      </w:del>
    </w:p>
    <w:p w14:paraId="003BCBAF" w14:textId="77F08362" w:rsidR="00453D4E" w:rsidRDefault="00453D4E" w:rsidP="00453D4E">
      <w:pPr>
        <w:keepNext/>
        <w:tabs>
          <w:tab w:val="left" w:pos="900"/>
        </w:tabs>
        <w:spacing w:before="240" w:after="240"/>
        <w:ind w:left="900" w:hanging="900"/>
        <w:outlineLvl w:val="1"/>
        <w:rPr>
          <w:b/>
        </w:rPr>
      </w:pPr>
      <w:bookmarkStart w:id="840" w:name="_Toc175576136"/>
      <w:bookmarkStart w:id="841" w:name="_Toc180673467"/>
      <w:r>
        <w:rPr>
          <w:b/>
        </w:rPr>
        <w:t>14.7</w:t>
      </w:r>
      <w:r>
        <w:rPr>
          <w:b/>
        </w:rPr>
        <w:tab/>
        <w:t xml:space="preserve">Transfer of </w:t>
      </w:r>
      <w:del w:id="842" w:author="TEBA" w:date="2024-11-08T09:02:00Z">
        <w:r w:rsidDel="00453D4E">
          <w:rPr>
            <w:b/>
          </w:rPr>
          <w:delText xml:space="preserve">Renewable </w:delText>
        </w:r>
      </w:del>
      <w:r>
        <w:rPr>
          <w:b/>
        </w:rPr>
        <w:t xml:space="preserve">Energy </w:t>
      </w:r>
      <w:ins w:id="843" w:author="TEBA" w:date="2024-11-08T09:02:00Z">
        <w:r>
          <w:rPr>
            <w:b/>
          </w:rPr>
          <w:t xml:space="preserve">Attribute </w:t>
        </w:r>
      </w:ins>
      <w:del w:id="844" w:author="TEBA" w:date="2024-11-08T09:02:00Z">
        <w:r w:rsidDel="00453D4E">
          <w:rPr>
            <w:b/>
          </w:rPr>
          <w:delText xml:space="preserve">Credits </w:delText>
        </w:r>
      </w:del>
      <w:ins w:id="845" w:author="TEBA" w:date="2024-11-08T09:02:00Z">
        <w:r>
          <w:rPr>
            <w:b/>
          </w:rPr>
          <w:t xml:space="preserve">Certificates </w:t>
        </w:r>
      </w:ins>
      <w:del w:id="846" w:author="TEBA" w:date="2024-11-08T09:02:00Z">
        <w:r w:rsidDel="00453D4E">
          <w:rPr>
            <w:b/>
          </w:rPr>
          <w:delText xml:space="preserve">or Compliance Premiums </w:delText>
        </w:r>
      </w:del>
      <w:r>
        <w:rPr>
          <w:b/>
        </w:rPr>
        <w:t>Between Parties</w:t>
      </w:r>
      <w:bookmarkEnd w:id="840"/>
      <w:bookmarkEnd w:id="841"/>
    </w:p>
    <w:p w14:paraId="11019F9D" w14:textId="747C174F" w:rsidR="00453D4E" w:rsidRDefault="00453D4E" w:rsidP="00453D4E">
      <w:pPr>
        <w:spacing w:after="240"/>
        <w:ind w:left="720" w:hanging="720"/>
        <w:rPr>
          <w:ins w:id="847" w:author="TEBA" w:date="2024-11-08T09:04:00Z"/>
          <w:iCs/>
        </w:rPr>
      </w:pPr>
      <w:r>
        <w:rPr>
          <w:iCs/>
        </w:rPr>
        <w:t>(1)</w:t>
      </w:r>
      <w:r>
        <w:rPr>
          <w:iCs/>
        </w:rPr>
        <w:tab/>
        <w:t>On the receipt of a request from the owner of a</w:t>
      </w:r>
      <w:ins w:id="848" w:author="TEBA" w:date="2024-11-22T12:51:00Z">
        <w:r w:rsidR="00BA15BD">
          <w:rPr>
            <w:iCs/>
          </w:rPr>
          <w:t>n</w:t>
        </w:r>
      </w:ins>
      <w:r>
        <w:rPr>
          <w:iCs/>
        </w:rPr>
        <w:t xml:space="preserve"> </w:t>
      </w:r>
      <w:del w:id="849" w:author="TEBA" w:date="2024-11-08T09:03:00Z">
        <w:r w:rsidDel="00453D4E">
          <w:rPr>
            <w:iCs/>
          </w:rPr>
          <w:delText xml:space="preserve">Renewable </w:delText>
        </w:r>
      </w:del>
      <w:r>
        <w:rPr>
          <w:iCs/>
        </w:rPr>
        <w:t>Energy</w:t>
      </w:r>
      <w:ins w:id="850" w:author="TEBA" w:date="2024-11-08T09:03:00Z">
        <w:r>
          <w:rPr>
            <w:iCs/>
          </w:rPr>
          <w:t xml:space="preserve"> Attribute</w:t>
        </w:r>
      </w:ins>
      <w:r>
        <w:rPr>
          <w:iCs/>
        </w:rPr>
        <w:t xml:space="preserve"> </w:t>
      </w:r>
      <w:del w:id="851" w:author="TEBA" w:date="2024-11-08T09:03:00Z">
        <w:r w:rsidDel="00453D4E">
          <w:rPr>
            <w:iCs/>
          </w:rPr>
          <w:delText xml:space="preserve">Credit </w:delText>
        </w:r>
      </w:del>
      <w:ins w:id="852" w:author="TEBA" w:date="2024-11-08T09:03:00Z">
        <w:r>
          <w:rPr>
            <w:iCs/>
          </w:rPr>
          <w:t xml:space="preserve">Certificate </w:t>
        </w:r>
      </w:ins>
      <w:r>
        <w:rPr>
          <w:iCs/>
        </w:rPr>
        <w:t>(</w:t>
      </w:r>
      <w:del w:id="853" w:author="TEBA" w:date="2024-11-08T09:03:00Z">
        <w:r w:rsidDel="00453D4E">
          <w:rPr>
            <w:iCs/>
          </w:rPr>
          <w:delText>R</w:delText>
        </w:r>
      </w:del>
      <w:r>
        <w:rPr>
          <w:iCs/>
        </w:rPr>
        <w:t>E</w:t>
      </w:r>
      <w:ins w:id="854" w:author="TEBA" w:date="2024-11-08T09:03:00Z">
        <w:r>
          <w:rPr>
            <w:iCs/>
          </w:rPr>
          <w:t>A</w:t>
        </w:r>
      </w:ins>
      <w:r>
        <w:rPr>
          <w:iCs/>
        </w:rPr>
        <w:t xml:space="preserve">C) </w:t>
      </w:r>
      <w:del w:id="855" w:author="TEBA" w:date="2024-11-08T09:03:00Z">
        <w:r w:rsidDel="00453D4E">
          <w:rPr>
            <w:iCs/>
          </w:rPr>
          <w:delText xml:space="preserve">or Compliance Premium </w:delText>
        </w:r>
      </w:del>
      <w:r>
        <w:rPr>
          <w:iCs/>
        </w:rPr>
        <w:t xml:space="preserve">and purchaser of the </w:t>
      </w:r>
      <w:del w:id="856" w:author="TEBA" w:date="2024-11-08T09:03:00Z">
        <w:r w:rsidDel="00453D4E">
          <w:rPr>
            <w:iCs/>
          </w:rPr>
          <w:delText>R</w:delText>
        </w:r>
      </w:del>
      <w:r>
        <w:rPr>
          <w:iCs/>
        </w:rPr>
        <w:t>E</w:t>
      </w:r>
      <w:ins w:id="857" w:author="TEBA" w:date="2024-11-08T09:03:00Z">
        <w:r>
          <w:rPr>
            <w:iCs/>
          </w:rPr>
          <w:t>A</w:t>
        </w:r>
      </w:ins>
      <w:r>
        <w:rPr>
          <w:iCs/>
        </w:rPr>
        <w:t>C</w:t>
      </w:r>
      <w:del w:id="858" w:author="TEBA" w:date="2024-11-08T09:03:00Z">
        <w:r w:rsidDel="00453D4E">
          <w:rPr>
            <w:iCs/>
          </w:rPr>
          <w:delText xml:space="preserve"> or Compliance Premium</w:delText>
        </w:r>
      </w:del>
      <w:r>
        <w:rPr>
          <w:iCs/>
        </w:rPr>
        <w:t xml:space="preserve">, ERCOT will transfer the </w:t>
      </w:r>
      <w:del w:id="859" w:author="TEBA" w:date="2024-11-08T09:03:00Z">
        <w:r w:rsidDel="00453D4E">
          <w:rPr>
            <w:iCs/>
          </w:rPr>
          <w:delText>R</w:delText>
        </w:r>
      </w:del>
      <w:r>
        <w:rPr>
          <w:iCs/>
        </w:rPr>
        <w:t>E</w:t>
      </w:r>
      <w:ins w:id="860" w:author="TEBA" w:date="2024-11-08T09:03:00Z">
        <w:r>
          <w:rPr>
            <w:iCs/>
          </w:rPr>
          <w:t>A</w:t>
        </w:r>
      </w:ins>
      <w:r>
        <w:rPr>
          <w:iCs/>
        </w:rPr>
        <w:t xml:space="preserve">C </w:t>
      </w:r>
      <w:del w:id="861" w:author="TEBA" w:date="2024-11-08T09:03:00Z">
        <w:r w:rsidDel="00453D4E">
          <w:rPr>
            <w:iCs/>
          </w:rPr>
          <w:delText xml:space="preserve">or Compliance Premium </w:delText>
        </w:r>
      </w:del>
      <w:r>
        <w:rPr>
          <w:iCs/>
        </w:rPr>
        <w:t xml:space="preserve">from the owner’s </w:t>
      </w:r>
      <w:del w:id="862" w:author="TEBA" w:date="2024-11-08T09:03:00Z">
        <w:r w:rsidDel="00453D4E">
          <w:rPr>
            <w:iCs/>
          </w:rPr>
          <w:delText>R</w:delText>
        </w:r>
      </w:del>
      <w:r>
        <w:rPr>
          <w:iCs/>
        </w:rPr>
        <w:t>E</w:t>
      </w:r>
      <w:ins w:id="863" w:author="TEBA" w:date="2024-11-08T09:03:00Z">
        <w:r>
          <w:rPr>
            <w:iCs/>
          </w:rPr>
          <w:t>A</w:t>
        </w:r>
      </w:ins>
      <w:r>
        <w:rPr>
          <w:iCs/>
        </w:rPr>
        <w:t xml:space="preserve">C trading account to the </w:t>
      </w:r>
      <w:del w:id="864" w:author="TEBA" w:date="2024-11-08T09:03:00Z">
        <w:r w:rsidDel="00453D4E">
          <w:rPr>
            <w:iCs/>
          </w:rPr>
          <w:delText>R</w:delText>
        </w:r>
      </w:del>
      <w:r>
        <w:rPr>
          <w:iCs/>
        </w:rPr>
        <w:t>E</w:t>
      </w:r>
      <w:ins w:id="865" w:author="TEBA" w:date="2024-11-08T09:03:00Z">
        <w:r>
          <w:rPr>
            <w:iCs/>
          </w:rPr>
          <w:t>A</w:t>
        </w:r>
      </w:ins>
      <w:r>
        <w:rPr>
          <w:iCs/>
        </w:rPr>
        <w:t>C trading account specified in the transfer request.  Transfer requests received by ERCOT shall be effective upon confirmation by the receiving Entity.</w:t>
      </w:r>
      <w:ins w:id="866" w:author="TEBA" w:date="2024-11-08T09:04:00Z">
        <w:r w:rsidRPr="00453D4E">
          <w:rPr>
            <w:iCs/>
          </w:rPr>
          <w:t xml:space="preserve"> </w:t>
        </w:r>
        <w:r>
          <w:rPr>
            <w:iCs/>
          </w:rPr>
          <w:t xml:space="preserve"> ERCOT must provide a </w:t>
        </w:r>
      </w:ins>
      <w:ins w:id="867" w:author="TEBA" w:date="2024-11-27T10:43:00Z">
        <w:r w:rsidR="00E066C5">
          <w:rPr>
            <w:iCs/>
          </w:rPr>
          <w:t>Representational State Transfer (</w:t>
        </w:r>
      </w:ins>
      <w:ins w:id="868" w:author="TEBA" w:date="2024-11-08T09:04:00Z">
        <w:r>
          <w:rPr>
            <w:iCs/>
          </w:rPr>
          <w:t>REST</w:t>
        </w:r>
      </w:ins>
      <w:ins w:id="869" w:author="TEBA" w:date="2024-11-27T10:43:00Z">
        <w:r w:rsidR="00E066C5">
          <w:rPr>
            <w:iCs/>
          </w:rPr>
          <w:t>)</w:t>
        </w:r>
      </w:ins>
      <w:ins w:id="870" w:author="TEBA" w:date="2024-11-08T09:04:00Z">
        <w:r>
          <w:rPr>
            <w:iCs/>
          </w:rPr>
          <w:t xml:space="preserve"> </w:t>
        </w:r>
      </w:ins>
      <w:ins w:id="871" w:author="TEBA" w:date="2024-11-25T19:30:00Z">
        <w:r w:rsidR="00D632EE">
          <w:rPr>
            <w:iCs/>
          </w:rPr>
          <w:t>A</w:t>
        </w:r>
      </w:ins>
      <w:ins w:id="872" w:author="TEBA" w:date="2024-11-08T09:04:00Z">
        <w:r>
          <w:rPr>
            <w:iCs/>
          </w:rPr>
          <w:t xml:space="preserve">pplication </w:t>
        </w:r>
      </w:ins>
      <w:ins w:id="873" w:author="TEBA" w:date="2024-11-25T19:30:00Z">
        <w:r w:rsidR="00D632EE">
          <w:rPr>
            <w:iCs/>
          </w:rPr>
          <w:t>P</w:t>
        </w:r>
      </w:ins>
      <w:ins w:id="874" w:author="TEBA" w:date="2024-11-08T09:04:00Z">
        <w:r>
          <w:rPr>
            <w:iCs/>
          </w:rPr>
          <w:t xml:space="preserve">rogramming </w:t>
        </w:r>
      </w:ins>
      <w:ins w:id="875" w:author="TEBA" w:date="2024-11-25T19:30:00Z">
        <w:r w:rsidR="00D632EE">
          <w:rPr>
            <w:iCs/>
          </w:rPr>
          <w:t>I</w:t>
        </w:r>
      </w:ins>
      <w:ins w:id="876" w:author="TEBA" w:date="2024-11-08T09:04:00Z">
        <w:r>
          <w:rPr>
            <w:iCs/>
          </w:rPr>
          <w:t>nterface (API) for EAC transfers.  The API must, at minimum, provide functionality that:</w:t>
        </w:r>
      </w:ins>
    </w:p>
    <w:p w14:paraId="6647CC3F" w14:textId="06132CD9" w:rsidR="00453D4E" w:rsidRDefault="00453D4E" w:rsidP="00CF1BDF">
      <w:pPr>
        <w:spacing w:after="240"/>
        <w:ind w:left="1440" w:hanging="720"/>
        <w:rPr>
          <w:ins w:id="877" w:author="TEBA" w:date="2024-11-08T09:04:00Z"/>
          <w:iCs/>
        </w:rPr>
      </w:pPr>
      <w:ins w:id="878" w:author="TEBA" w:date="2024-11-08T09:04:00Z">
        <w:r>
          <w:rPr>
            <w:iCs/>
          </w:rPr>
          <w:t>(a)</w:t>
        </w:r>
      </w:ins>
      <w:ins w:id="879" w:author="TEBA" w:date="2024-11-26T06:38:00Z">
        <w:r w:rsidR="00575293">
          <w:rPr>
            <w:iCs/>
          </w:rPr>
          <w:tab/>
        </w:r>
      </w:ins>
      <w:ins w:id="880" w:author="TEBA" w:date="2024-11-08T09:04:00Z">
        <w:r>
          <w:rPr>
            <w:iCs/>
          </w:rPr>
          <w:t>Allows the transfer of multiple and fractional EACs in one transaction across a range of time periods;</w:t>
        </w:r>
      </w:ins>
    </w:p>
    <w:p w14:paraId="6B737CC1" w14:textId="6884B7D0" w:rsidR="00453D4E" w:rsidRDefault="00453D4E" w:rsidP="00CF1BDF">
      <w:pPr>
        <w:spacing w:after="240"/>
        <w:ind w:left="1440" w:hanging="720"/>
        <w:rPr>
          <w:ins w:id="881" w:author="TEBA" w:date="2024-11-08T09:04:00Z"/>
          <w:iCs/>
        </w:rPr>
      </w:pPr>
      <w:ins w:id="882" w:author="TEBA" w:date="2024-11-08T09:04:00Z">
        <w:r>
          <w:rPr>
            <w:iCs/>
          </w:rPr>
          <w:t>(b)</w:t>
        </w:r>
      </w:ins>
      <w:ins w:id="883" w:author="TEBA" w:date="2024-11-26T06:38:00Z">
        <w:r w:rsidR="00575293">
          <w:rPr>
            <w:iCs/>
          </w:rPr>
          <w:tab/>
        </w:r>
      </w:ins>
      <w:ins w:id="884" w:author="TEBA" w:date="2024-11-08T09:04:00Z">
        <w:r>
          <w:rPr>
            <w:iCs/>
          </w:rPr>
          <w:t xml:space="preserve">Enables transfers down to the </w:t>
        </w:r>
      </w:ins>
      <w:ins w:id="885" w:author="TEBA" w:date="2024-11-25T19:55:00Z">
        <w:r w:rsidR="006E6625">
          <w:rPr>
            <w:iCs/>
          </w:rPr>
          <w:t>Watt-hour (</w:t>
        </w:r>
      </w:ins>
      <w:ins w:id="886" w:author="TEBA" w:date="2024-11-08T09:04:00Z">
        <w:r>
          <w:rPr>
            <w:iCs/>
          </w:rPr>
          <w:t>Wh</w:t>
        </w:r>
      </w:ins>
      <w:ins w:id="887" w:author="TEBA" w:date="2024-11-25T19:55:00Z">
        <w:r w:rsidR="006E6625">
          <w:rPr>
            <w:iCs/>
          </w:rPr>
          <w:t>)</w:t>
        </w:r>
      </w:ins>
      <w:ins w:id="888" w:author="TEBA" w:date="2024-11-08T09:04:00Z">
        <w:r>
          <w:rPr>
            <w:iCs/>
          </w:rPr>
          <w:t xml:space="preserve"> of specific EACs, quantities of EACs, or equally weighted percentages of EACs, including the transfer of a specific range of Whs within one EAC hourly or monthly record (while maintaining serialization);</w:t>
        </w:r>
      </w:ins>
    </w:p>
    <w:p w14:paraId="4885D938" w14:textId="76EF220E" w:rsidR="00453D4E" w:rsidRDefault="00453D4E" w:rsidP="003B1A8C">
      <w:pPr>
        <w:spacing w:after="240"/>
        <w:ind w:left="720" w:hanging="720"/>
        <w:rPr>
          <w:ins w:id="889" w:author="TEBA" w:date="2024-11-08T09:04:00Z"/>
          <w:iCs/>
        </w:rPr>
      </w:pPr>
      <w:r>
        <w:rPr>
          <w:iCs/>
        </w:rPr>
        <w:tab/>
      </w:r>
      <w:ins w:id="890" w:author="TEBA" w:date="2024-11-08T09:04:00Z">
        <w:r>
          <w:rPr>
            <w:iCs/>
          </w:rPr>
          <w:t xml:space="preserve">(c) </w:t>
        </w:r>
      </w:ins>
      <w:ins w:id="891" w:author="TEBA" w:date="2024-11-25T22:09:00Z">
        <w:r w:rsidR="004073B2">
          <w:rPr>
            <w:iCs/>
          </w:rPr>
          <w:tab/>
        </w:r>
      </w:ins>
      <w:ins w:id="892" w:author="TEBA" w:date="2024-11-08T09:04:00Z">
        <w:r>
          <w:rPr>
            <w:iCs/>
          </w:rPr>
          <w:t>Allows transfers to be confirmed;</w:t>
        </w:r>
      </w:ins>
    </w:p>
    <w:p w14:paraId="51EB22C4" w14:textId="34FF8A54" w:rsidR="00453D4E" w:rsidRDefault="00453D4E" w:rsidP="003B1A8C">
      <w:pPr>
        <w:spacing w:after="240"/>
        <w:ind w:left="1440" w:hanging="720"/>
        <w:rPr>
          <w:ins w:id="893" w:author="TEBA" w:date="2024-11-08T09:04:00Z"/>
          <w:iCs/>
        </w:rPr>
      </w:pPr>
      <w:ins w:id="894" w:author="TEBA" w:date="2024-11-08T09:04:00Z">
        <w:r>
          <w:rPr>
            <w:iCs/>
          </w:rPr>
          <w:t>(d)</w:t>
        </w:r>
      </w:ins>
      <w:ins w:id="895" w:author="TEBA" w:date="2024-11-26T06:38:00Z">
        <w:r w:rsidR="00575293">
          <w:rPr>
            <w:iCs/>
          </w:rPr>
          <w:tab/>
        </w:r>
      </w:ins>
      <w:ins w:id="896" w:author="TEBA" w:date="2024-11-08T09:04:00Z">
        <w:r>
          <w:rPr>
            <w:iCs/>
          </w:rPr>
          <w:t>Allows for the update of multiple EAC user-defined fields in one transaction, including the use of arrays to assign storage charging information to a variety of discharge EACs;</w:t>
        </w:r>
        <w:del w:id="897" w:author="TEBA" w:date="2024-11-25T14:39:00Z">
          <w:r w:rsidDel="006E3282">
            <w:rPr>
              <w:iCs/>
            </w:rPr>
            <w:delText xml:space="preserve"> </w:delText>
          </w:r>
        </w:del>
      </w:ins>
    </w:p>
    <w:p w14:paraId="44A1A8D9" w14:textId="3A6AEE37" w:rsidR="00453D4E" w:rsidRDefault="00453D4E" w:rsidP="003B1A8C">
      <w:pPr>
        <w:spacing w:after="240"/>
        <w:ind w:left="1440" w:hanging="720"/>
        <w:rPr>
          <w:ins w:id="898" w:author="TEBA" w:date="2024-11-08T09:04:00Z"/>
          <w:iCs/>
        </w:rPr>
      </w:pPr>
      <w:ins w:id="899" w:author="TEBA" w:date="2024-11-08T09:04:00Z">
        <w:r>
          <w:rPr>
            <w:iCs/>
          </w:rPr>
          <w:t>(e)</w:t>
        </w:r>
      </w:ins>
      <w:ins w:id="900" w:author="TEBA" w:date="2024-11-26T06:38:00Z">
        <w:r w:rsidR="00575293">
          <w:rPr>
            <w:iCs/>
          </w:rPr>
          <w:tab/>
        </w:r>
      </w:ins>
      <w:ins w:id="901" w:author="TEBA" w:date="2024-11-08T09:04:00Z">
        <w:r>
          <w:rPr>
            <w:iCs/>
          </w:rPr>
          <w:t>Allows third parties that are digitally authorized by an EAC Account Holder to act (e.g.</w:t>
        </w:r>
      </w:ins>
      <w:ins w:id="902" w:author="TEBA" w:date="2024-11-25T14:40:00Z">
        <w:r w:rsidR="006C1A66">
          <w:rPr>
            <w:iCs/>
          </w:rPr>
          <w:t>,</w:t>
        </w:r>
      </w:ins>
      <w:ins w:id="903" w:author="TEBA" w:date="2024-11-08T09:04:00Z">
        <w:r>
          <w:rPr>
            <w:iCs/>
          </w:rPr>
          <w:t xml:space="preserve"> retire or make</w:t>
        </w:r>
      </w:ins>
      <w:ins w:id="904" w:author="TEBA" w:date="2024-11-22T12:43:00Z">
        <w:r w:rsidR="00823D3B">
          <w:rPr>
            <w:iCs/>
          </w:rPr>
          <w:t>/confirm</w:t>
        </w:r>
      </w:ins>
      <w:ins w:id="905" w:author="TEBA" w:date="2024-11-08T09:04:00Z">
        <w:r>
          <w:rPr>
            <w:iCs/>
          </w:rPr>
          <w:t xml:space="preserve"> transfers) on behalf of the EAC Account Holder; </w:t>
        </w:r>
      </w:ins>
    </w:p>
    <w:p w14:paraId="08D7590A" w14:textId="22FA0BF1" w:rsidR="00453D4E" w:rsidRDefault="00453D4E" w:rsidP="00CF1BDF">
      <w:pPr>
        <w:spacing w:after="240"/>
        <w:ind w:firstLine="720"/>
        <w:rPr>
          <w:ins w:id="906" w:author="TEBA" w:date="2024-11-08T09:04:00Z"/>
          <w:iCs/>
        </w:rPr>
      </w:pPr>
      <w:ins w:id="907" w:author="TEBA" w:date="2024-11-08T09:04:00Z">
        <w:r>
          <w:rPr>
            <w:iCs/>
          </w:rPr>
          <w:t>(f)</w:t>
        </w:r>
      </w:ins>
      <w:ins w:id="908" w:author="TEBA" w:date="2024-11-26T06:38:00Z">
        <w:r w:rsidR="00575293">
          <w:rPr>
            <w:iCs/>
          </w:rPr>
          <w:tab/>
        </w:r>
      </w:ins>
      <w:ins w:id="909" w:author="TEBA" w:date="2024-11-08T09:04:00Z">
        <w:r>
          <w:rPr>
            <w:iCs/>
          </w:rPr>
          <w:t>Allows for the retirements of specific EACs or groups of EACs;</w:t>
        </w:r>
      </w:ins>
    </w:p>
    <w:p w14:paraId="487F7DB1" w14:textId="47630A40" w:rsidR="00453D4E" w:rsidRDefault="00453D4E" w:rsidP="00CF1BDF">
      <w:pPr>
        <w:spacing w:after="240"/>
        <w:ind w:firstLine="720"/>
        <w:rPr>
          <w:ins w:id="910" w:author="TEBA" w:date="2024-11-08T09:04:00Z"/>
          <w:iCs/>
        </w:rPr>
      </w:pPr>
      <w:ins w:id="911" w:author="TEBA" w:date="2024-11-08T09:04:00Z">
        <w:r>
          <w:rPr>
            <w:iCs/>
          </w:rPr>
          <w:lastRenderedPageBreak/>
          <w:t>(g)</w:t>
        </w:r>
      </w:ins>
      <w:ins w:id="912" w:author="TEBA" w:date="2024-11-26T06:38:00Z">
        <w:r w:rsidR="00575293">
          <w:rPr>
            <w:iCs/>
          </w:rPr>
          <w:tab/>
        </w:r>
      </w:ins>
      <w:ins w:id="913" w:author="TEBA" w:date="2024-11-08T09:04:00Z">
        <w:r>
          <w:rPr>
            <w:iCs/>
          </w:rPr>
          <w:t>Extract</w:t>
        </w:r>
      </w:ins>
      <w:ins w:id="914" w:author="TEBA" w:date="2024-11-25T14:37:00Z">
        <w:r w:rsidR="006E3282">
          <w:rPr>
            <w:iCs/>
          </w:rPr>
          <w:t>s</w:t>
        </w:r>
      </w:ins>
      <w:ins w:id="915" w:author="TEBA" w:date="2024-11-08T09:04:00Z">
        <w:r>
          <w:rPr>
            <w:iCs/>
          </w:rPr>
          <w:t xml:space="preserve"> certificate data, transfer data, and retirement data; and</w:t>
        </w:r>
      </w:ins>
    </w:p>
    <w:p w14:paraId="0B3F1743" w14:textId="40C67B88" w:rsidR="00453D4E" w:rsidRDefault="00453D4E" w:rsidP="00CF1BDF">
      <w:pPr>
        <w:spacing w:after="240"/>
        <w:ind w:left="1440" w:hanging="720"/>
        <w:rPr>
          <w:iCs/>
        </w:rPr>
      </w:pPr>
      <w:ins w:id="916" w:author="TEBA" w:date="2024-11-08T09:04:00Z">
        <w:r>
          <w:rPr>
            <w:iCs/>
          </w:rPr>
          <w:t>(h)</w:t>
        </w:r>
      </w:ins>
      <w:ins w:id="917" w:author="TEBA" w:date="2024-11-25T22:09:00Z">
        <w:r w:rsidR="004073B2">
          <w:rPr>
            <w:iCs/>
          </w:rPr>
          <w:tab/>
        </w:r>
      </w:ins>
      <w:ins w:id="918" w:author="TEBA" w:date="2024-11-27T09:32:00Z">
        <w:r w:rsidR="00C16941">
          <w:rPr>
            <w:iCs/>
          </w:rPr>
          <w:t>Fulfills o</w:t>
        </w:r>
      </w:ins>
      <w:ins w:id="919" w:author="TEBA" w:date="2024-11-08T09:04:00Z">
        <w:r>
          <w:rPr>
            <w:iCs/>
          </w:rPr>
          <w:t>ther requirements specified in Section 14.10</w:t>
        </w:r>
      </w:ins>
      <w:ins w:id="920" w:author="TEBA" w:date="2024-11-08T12:18:00Z">
        <w:r w:rsidR="000C62CB">
          <w:rPr>
            <w:iCs/>
          </w:rPr>
          <w:t xml:space="preserve">, </w:t>
        </w:r>
      </w:ins>
      <w:ins w:id="921" w:author="TEBA" w:date="2024-11-25T20:30:00Z">
        <w:r w:rsidR="00837464" w:rsidRPr="00837464">
          <w:rPr>
            <w:iCs/>
          </w:rPr>
          <w:t>Retiring and Disaggregating Energy Attribute Certificates</w:t>
        </w:r>
        <w:r w:rsidR="00837464">
          <w:rPr>
            <w:iCs/>
          </w:rPr>
          <w:t>,</w:t>
        </w:r>
        <w:r w:rsidR="00837464" w:rsidRPr="00837464">
          <w:rPr>
            <w:iCs/>
          </w:rPr>
          <w:t xml:space="preserve"> </w:t>
        </w:r>
      </w:ins>
      <w:ins w:id="922" w:author="TEBA" w:date="2024-11-25T19:20:00Z">
        <w:r w:rsidR="00894370">
          <w:rPr>
            <w:iCs/>
          </w:rPr>
          <w:t xml:space="preserve">Section </w:t>
        </w:r>
      </w:ins>
      <w:ins w:id="923" w:author="TEBA" w:date="2024-11-08T12:18:00Z">
        <w:r w:rsidR="000C62CB">
          <w:rPr>
            <w:iCs/>
          </w:rPr>
          <w:t>14.11</w:t>
        </w:r>
      </w:ins>
      <w:ins w:id="924" w:author="TEBA" w:date="2024-11-25T19:20:00Z">
        <w:r w:rsidR="00894370">
          <w:rPr>
            <w:iCs/>
          </w:rPr>
          <w:t xml:space="preserve">, </w:t>
        </w:r>
        <w:r w:rsidR="00894370" w:rsidRPr="00894370">
          <w:rPr>
            <w:iCs/>
          </w:rPr>
          <w:t>Maintain Public Information</w:t>
        </w:r>
      </w:ins>
      <w:ins w:id="925" w:author="TEBA" w:date="2024-11-08T12:18:00Z">
        <w:r w:rsidR="000C62CB">
          <w:rPr>
            <w:iCs/>
          </w:rPr>
          <w:t>,</w:t>
        </w:r>
      </w:ins>
      <w:ins w:id="926" w:author="TEBA" w:date="2024-11-08T09:04:00Z">
        <w:r>
          <w:rPr>
            <w:iCs/>
          </w:rPr>
          <w:t xml:space="preserve"> and </w:t>
        </w:r>
      </w:ins>
      <w:ins w:id="927" w:author="TEBA" w:date="2024-11-25T20:30:00Z">
        <w:r w:rsidR="00837464">
          <w:rPr>
            <w:iCs/>
          </w:rPr>
          <w:t xml:space="preserve">Section </w:t>
        </w:r>
      </w:ins>
      <w:ins w:id="928" w:author="TEBA" w:date="2024-11-08T09:04:00Z">
        <w:r>
          <w:rPr>
            <w:iCs/>
          </w:rPr>
          <w:t>14.1</w:t>
        </w:r>
      </w:ins>
      <w:ins w:id="929" w:author="TEBA" w:date="2024-11-27T09:40:00Z">
        <w:r w:rsidR="00D412D1">
          <w:rPr>
            <w:iCs/>
          </w:rPr>
          <w:t>2</w:t>
        </w:r>
      </w:ins>
      <w:ins w:id="930" w:author="TEBA" w:date="2024-11-25T20:32:00Z">
        <w:r w:rsidR="00837464">
          <w:rPr>
            <w:iCs/>
          </w:rPr>
          <w:t xml:space="preserve">, </w:t>
        </w:r>
        <w:r w:rsidR="00837464" w:rsidRPr="00837464">
          <w:rPr>
            <w:iCs/>
          </w:rPr>
          <w:t>Third-Party Certification Data Fields</w:t>
        </w:r>
      </w:ins>
      <w:ins w:id="931" w:author="TEBA" w:date="2024-11-08T09:04:00Z">
        <w:r>
          <w:rPr>
            <w:iCs/>
          </w:rPr>
          <w:t>.</w:t>
        </w:r>
      </w:ins>
    </w:p>
    <w:p w14:paraId="065515DE" w14:textId="77777777" w:rsidR="00453D4E" w:rsidRDefault="00453D4E" w:rsidP="00453D4E">
      <w:pPr>
        <w:spacing w:after="240"/>
        <w:ind w:left="720" w:hanging="720"/>
        <w:rPr>
          <w:iCs/>
        </w:rPr>
      </w:pPr>
      <w:r>
        <w:rPr>
          <w:iCs/>
        </w:rPr>
        <w:t>(2)</w:t>
      </w:r>
      <w:r>
        <w:rPr>
          <w:iCs/>
        </w:rPr>
        <w:tab/>
        <w:t>If a request for transfer cannot be executed, ERCOT will notify the requesting Entities of the reason.</w:t>
      </w:r>
    </w:p>
    <w:p w14:paraId="0934A09A" w14:textId="265213C8" w:rsidR="00453D4E" w:rsidRDefault="00453D4E" w:rsidP="00453D4E">
      <w:pPr>
        <w:spacing w:after="240"/>
        <w:ind w:left="720" w:hanging="720"/>
        <w:rPr>
          <w:iCs/>
        </w:rPr>
      </w:pPr>
      <w:r>
        <w:rPr>
          <w:iCs/>
        </w:rPr>
        <w:t>(3)</w:t>
      </w:r>
      <w:r>
        <w:rPr>
          <w:iCs/>
        </w:rPr>
        <w:tab/>
        <w:t xml:space="preserve">On completing a transfer, ERCOT shall notify the Designated Representatives of all involved </w:t>
      </w:r>
      <w:del w:id="932" w:author="TEBA" w:date="2024-11-08T09:05:00Z">
        <w:r w:rsidDel="00453D4E">
          <w:rPr>
            <w:iCs/>
          </w:rPr>
          <w:delText>R</w:delText>
        </w:r>
      </w:del>
      <w:r>
        <w:rPr>
          <w:iCs/>
        </w:rPr>
        <w:t>E</w:t>
      </w:r>
      <w:ins w:id="933" w:author="TEBA" w:date="2024-11-08T09:05:00Z">
        <w:r>
          <w:rPr>
            <w:iCs/>
          </w:rPr>
          <w:t>A</w:t>
        </w:r>
      </w:ins>
      <w:r>
        <w:rPr>
          <w:iCs/>
        </w:rPr>
        <w:t>C trading account owners by e-mail</w:t>
      </w:r>
      <w:ins w:id="934" w:author="TEBA" w:date="2024-11-08T09:05:00Z">
        <w:r>
          <w:rPr>
            <w:iCs/>
          </w:rPr>
          <w:t xml:space="preserve"> or API</w:t>
        </w:r>
      </w:ins>
      <w:r>
        <w:rPr>
          <w:iCs/>
        </w:rPr>
        <w:t>.</w:t>
      </w:r>
    </w:p>
    <w:p w14:paraId="4301ED66" w14:textId="02F0A62A" w:rsidR="00453D4E" w:rsidRDefault="00453D4E" w:rsidP="00453D4E">
      <w:pPr>
        <w:spacing w:after="240"/>
        <w:ind w:left="720" w:hanging="720"/>
        <w:rPr>
          <w:iCs/>
        </w:rPr>
      </w:pPr>
      <w:r>
        <w:rPr>
          <w:iCs/>
        </w:rPr>
        <w:t>(4)</w:t>
      </w:r>
      <w:r>
        <w:rPr>
          <w:iCs/>
        </w:rPr>
        <w:tab/>
        <w:t xml:space="preserve">For the purpose of the </w:t>
      </w:r>
      <w:del w:id="935" w:author="TEBA" w:date="2024-11-08T09:06:00Z">
        <w:r w:rsidDel="00453D4E">
          <w:rPr>
            <w:iCs/>
          </w:rPr>
          <w:delText>R</w:delText>
        </w:r>
      </w:del>
      <w:r>
        <w:rPr>
          <w:iCs/>
        </w:rPr>
        <w:t>E</w:t>
      </w:r>
      <w:ins w:id="936" w:author="TEBA" w:date="2024-11-08T09:06:00Z">
        <w:r>
          <w:rPr>
            <w:iCs/>
          </w:rPr>
          <w:t>A</w:t>
        </w:r>
      </w:ins>
      <w:r>
        <w:rPr>
          <w:iCs/>
        </w:rPr>
        <w:t xml:space="preserve">C Trading Program, </w:t>
      </w:r>
      <w:del w:id="937" w:author="TEBA" w:date="2024-11-08T09:06:00Z">
        <w:r w:rsidDel="00453D4E">
          <w:rPr>
            <w:iCs/>
          </w:rPr>
          <w:delText>R</w:delText>
        </w:r>
      </w:del>
      <w:r>
        <w:rPr>
          <w:iCs/>
        </w:rPr>
        <w:t>E</w:t>
      </w:r>
      <w:ins w:id="938" w:author="TEBA" w:date="2024-11-08T09:06:00Z">
        <w:r>
          <w:rPr>
            <w:iCs/>
          </w:rPr>
          <w:t>A</w:t>
        </w:r>
      </w:ins>
      <w:r>
        <w:rPr>
          <w:iCs/>
        </w:rPr>
        <w:t xml:space="preserve">Cs </w:t>
      </w:r>
      <w:del w:id="939" w:author="TEBA" w:date="2024-11-08T09:06:00Z">
        <w:r w:rsidDel="00453D4E">
          <w:rPr>
            <w:iCs/>
          </w:rPr>
          <w:delText xml:space="preserve">or Compliance Premiums </w:delText>
        </w:r>
      </w:del>
      <w:r>
        <w:rPr>
          <w:iCs/>
        </w:rPr>
        <w:t xml:space="preserve">residing in an Entity’s </w:t>
      </w:r>
      <w:del w:id="940" w:author="TEBA" w:date="2024-11-08T09:06:00Z">
        <w:r w:rsidDel="00453D4E">
          <w:rPr>
            <w:iCs/>
          </w:rPr>
          <w:delText>R</w:delText>
        </w:r>
      </w:del>
      <w:r>
        <w:rPr>
          <w:iCs/>
        </w:rPr>
        <w:t>E</w:t>
      </w:r>
      <w:ins w:id="941" w:author="TEBA" w:date="2024-11-08T09:06:00Z">
        <w:r>
          <w:rPr>
            <w:iCs/>
          </w:rPr>
          <w:t>A</w:t>
        </w:r>
      </w:ins>
      <w:r>
        <w:rPr>
          <w:iCs/>
        </w:rPr>
        <w:t>C trading account are deemed to be owned by that Entity.</w:t>
      </w:r>
    </w:p>
    <w:p w14:paraId="3BFD2998" w14:textId="4174B609" w:rsidR="00453D4E" w:rsidDel="00453D4E" w:rsidRDefault="00453D4E" w:rsidP="00453D4E">
      <w:pPr>
        <w:spacing w:after="240"/>
        <w:rPr>
          <w:del w:id="942" w:author="TEBA" w:date="2024-11-08T09:06:00Z"/>
          <w:iCs/>
        </w:rPr>
      </w:pPr>
      <w:del w:id="943" w:author="TEBA" w:date="2024-11-08T09:06:00Z">
        <w:r w:rsidDel="00453D4E">
          <w:rPr>
            <w:iCs/>
          </w:rPr>
          <w:delText>(5)</w:delText>
        </w:r>
        <w:r w:rsidDel="00453D4E">
          <w:rPr>
            <w:iCs/>
          </w:rPr>
          <w:tab/>
          <w:delText>To the extent practicable, ERCOT will accommodate automated quarterly transfers.</w:delText>
        </w:r>
      </w:del>
    </w:p>
    <w:p w14:paraId="1F453AF7" w14:textId="4AC94700" w:rsidR="00453D4E" w:rsidRDefault="00453D4E" w:rsidP="00453D4E">
      <w:pPr>
        <w:keepNext/>
        <w:tabs>
          <w:tab w:val="left" w:pos="900"/>
        </w:tabs>
        <w:spacing w:before="240" w:after="240"/>
        <w:ind w:left="900" w:hanging="900"/>
        <w:outlineLvl w:val="1"/>
        <w:rPr>
          <w:b/>
        </w:rPr>
      </w:pPr>
      <w:bookmarkStart w:id="944" w:name="_Toc175576137"/>
      <w:bookmarkStart w:id="945" w:name="_Toc239073030"/>
      <w:bookmarkStart w:id="946" w:name="_Toc180673468"/>
      <w:bookmarkStart w:id="947" w:name="_Toc175576138"/>
      <w:commentRangeStart w:id="948"/>
      <w:r>
        <w:rPr>
          <w:b/>
        </w:rPr>
        <w:t>14.8</w:t>
      </w:r>
      <w:commentRangeEnd w:id="948"/>
      <w:r w:rsidR="00CA1F24">
        <w:rPr>
          <w:rStyle w:val="CommentReference"/>
        </w:rPr>
        <w:commentReference w:id="948"/>
      </w:r>
      <w:r>
        <w:rPr>
          <w:b/>
        </w:rPr>
        <w:tab/>
      </w:r>
      <w:del w:id="949" w:author="TEBA" w:date="2024-11-08T09:07:00Z">
        <w:r w:rsidDel="00453D4E">
          <w:rPr>
            <w:b/>
          </w:rPr>
          <w:delText>Renewable Energy Credit Offsets</w:delText>
        </w:r>
      </w:del>
      <w:bookmarkEnd w:id="944"/>
      <w:bookmarkEnd w:id="945"/>
      <w:bookmarkEnd w:id="946"/>
      <w:ins w:id="950" w:author="TEBA" w:date="2024-11-08T09:07:00Z">
        <w:r w:rsidRPr="004B2F7D">
          <w:rPr>
            <w:b/>
            <w:i/>
            <w:iCs/>
          </w:rPr>
          <w:t>[RESERVED]</w:t>
        </w:r>
      </w:ins>
    </w:p>
    <w:p w14:paraId="3DF3CD07" w14:textId="786CC2FD" w:rsidR="00453D4E" w:rsidDel="00453D4E" w:rsidRDefault="00453D4E" w:rsidP="00453D4E">
      <w:pPr>
        <w:spacing w:after="240"/>
        <w:ind w:left="720" w:hanging="720"/>
        <w:rPr>
          <w:del w:id="951" w:author="TEBA" w:date="2024-11-08T09:07:00Z"/>
          <w:iCs/>
        </w:rPr>
      </w:pPr>
      <w:del w:id="952" w:author="TEBA" w:date="2024-11-08T09:07:00Z">
        <w:r w:rsidDel="00453D4E">
          <w:rPr>
            <w:iCs/>
          </w:rPr>
          <w:delText>(1)</w:delText>
        </w:r>
        <w:r w:rsidDel="00453D4E">
          <w:rPr>
            <w:iCs/>
          </w:rPr>
          <w:tab/>
          <w:delTex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4D0D6154" w14:textId="29A50695" w:rsidR="00453D4E" w:rsidDel="00453D4E" w:rsidRDefault="00453D4E" w:rsidP="00453D4E">
      <w:pPr>
        <w:spacing w:after="240"/>
        <w:ind w:left="720" w:hanging="720"/>
        <w:rPr>
          <w:del w:id="953" w:author="TEBA" w:date="2024-11-08T09:07:00Z"/>
          <w:iCs/>
        </w:rPr>
      </w:pPr>
      <w:del w:id="954" w:author="TEBA" w:date="2024-11-08T09:07:00Z">
        <w:r w:rsidDel="00453D4E">
          <w:rPr>
            <w:iCs/>
          </w:rPr>
          <w:delText>(2)</w:delText>
        </w:r>
        <w:r w:rsidDel="00453D4E">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p w14:paraId="155BC0EA" w14:textId="18D2FF37" w:rsidR="00453D4E" w:rsidDel="00453D4E" w:rsidRDefault="00453D4E" w:rsidP="00453D4E">
      <w:pPr>
        <w:spacing w:after="240"/>
        <w:ind w:left="720" w:hanging="720"/>
        <w:rPr>
          <w:del w:id="955" w:author="TEBA" w:date="2024-11-08T09:07:00Z"/>
          <w:iCs/>
        </w:rPr>
      </w:pPr>
      <w:del w:id="956" w:author="TEBA" w:date="2024-11-08T09:07:00Z">
        <w:r w:rsidDel="00453D4E">
          <w:rPr>
            <w:iCs/>
          </w:rPr>
          <w:delText>(3)</w:delText>
        </w:r>
        <w:r w:rsidDel="00453D4E">
          <w:rPr>
            <w:iCs/>
          </w:rPr>
          <w:tab/>
          <w:delText>For purposes of P.U.C.</w:delText>
        </w:r>
        <w:r w:rsidDel="00453D4E">
          <w:rPr>
            <w:iCs/>
            <w:smallCaps/>
          </w:rPr>
          <w:delText xml:space="preserve"> Subst. R</w:delText>
        </w:r>
        <w:r w:rsidDel="00453D4E">
          <w:rPr>
            <w:iCs/>
          </w:rPr>
          <w:delText xml:space="preserve">. 25.173, </w:delText>
        </w:r>
        <w:r w:rsidDel="00453D4E">
          <w:delText>Renewable Energy Credit Program</w:delText>
        </w:r>
        <w:r w:rsidDel="00453D4E">
          <w:rPr>
            <w:iCs/>
          </w:rPr>
          <w:delTex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delText>
        </w:r>
      </w:del>
    </w:p>
    <w:p w14:paraId="16EB20D7" w14:textId="51EA2ED3" w:rsidR="00453D4E" w:rsidDel="00453D4E" w:rsidRDefault="00453D4E" w:rsidP="00453D4E">
      <w:pPr>
        <w:keepNext/>
        <w:tabs>
          <w:tab w:val="left" w:pos="900"/>
        </w:tabs>
        <w:spacing w:before="240" w:after="240"/>
        <w:ind w:left="900" w:hanging="900"/>
        <w:outlineLvl w:val="1"/>
        <w:rPr>
          <w:del w:id="957" w:author="TEBA" w:date="2024-11-08T09:08:00Z"/>
          <w:b/>
        </w:rPr>
      </w:pPr>
      <w:bookmarkStart w:id="958" w:name="_Toc180673469"/>
      <w:bookmarkEnd w:id="947"/>
      <w:commentRangeStart w:id="959"/>
      <w:r>
        <w:rPr>
          <w:b/>
        </w:rPr>
        <w:lastRenderedPageBreak/>
        <w:t>14.9</w:t>
      </w:r>
      <w:commentRangeEnd w:id="959"/>
      <w:r w:rsidR="00CA1F24">
        <w:rPr>
          <w:rStyle w:val="CommentReference"/>
        </w:rPr>
        <w:commentReference w:id="959"/>
      </w:r>
      <w:r>
        <w:rPr>
          <w:b/>
        </w:rPr>
        <w:tab/>
      </w:r>
      <w:ins w:id="960" w:author="TEBA" w:date="2024-11-08T09:08:00Z">
        <w:r w:rsidRPr="004B2F7D">
          <w:rPr>
            <w:b/>
            <w:i/>
            <w:iCs/>
          </w:rPr>
          <w:t>[</w:t>
        </w:r>
      </w:ins>
      <w:ins w:id="961" w:author="TEBA" w:date="2024-11-08T09:09:00Z">
        <w:r w:rsidRPr="004B2F7D">
          <w:rPr>
            <w:b/>
            <w:i/>
            <w:iCs/>
          </w:rPr>
          <w:t>RESERVED]</w:t>
        </w:r>
        <w:r>
          <w:rPr>
            <w:b/>
          </w:rPr>
          <w:t xml:space="preserve"> </w:t>
        </w:r>
      </w:ins>
      <w:del w:id="962" w:author="TEBA" w:date="2024-11-08T09:08:00Z">
        <w:r w:rsidDel="00453D4E">
          <w:rPr>
            <w:b/>
          </w:rPr>
          <w:delText>Allocation of Statewide Solar Renewable Portfolio Standard Requirement Among Retail Entities</w:delText>
        </w:r>
        <w:bookmarkEnd w:id="958"/>
      </w:del>
    </w:p>
    <w:p w14:paraId="55579924" w14:textId="0C1606A9" w:rsidR="00453D4E" w:rsidDel="00453D4E" w:rsidRDefault="00453D4E" w:rsidP="00CF1BDF">
      <w:pPr>
        <w:keepNext/>
        <w:tabs>
          <w:tab w:val="left" w:pos="900"/>
        </w:tabs>
        <w:spacing w:before="240" w:after="240"/>
        <w:ind w:left="900" w:hanging="900"/>
        <w:outlineLvl w:val="1"/>
        <w:rPr>
          <w:del w:id="963" w:author="TEBA" w:date="2024-11-08T09:08:00Z"/>
          <w:iCs/>
        </w:rPr>
      </w:pPr>
      <w:del w:id="964" w:author="TEBA" w:date="2024-11-08T09:08:00Z">
        <w:r w:rsidDel="00453D4E">
          <w:delText>(1)</w:delText>
        </w:r>
        <w:r w:rsidDel="00453D4E">
          <w:tab/>
        </w:r>
        <w:r w:rsidDel="00453D4E">
          <w:rPr>
            <w:iCs/>
          </w:rPr>
          <w:delText>The first quarter of each year shall be the Settlement period for the preceding Compliance Period.  During this Settlement period each year the following actions shall occur:</w:delText>
        </w:r>
      </w:del>
    </w:p>
    <w:p w14:paraId="1C9AED65" w14:textId="6ADC7379" w:rsidR="00453D4E" w:rsidDel="00453D4E" w:rsidRDefault="00453D4E" w:rsidP="00CF1BDF">
      <w:pPr>
        <w:keepNext/>
        <w:tabs>
          <w:tab w:val="left" w:pos="900"/>
        </w:tabs>
        <w:spacing w:before="240" w:after="240"/>
        <w:ind w:left="900" w:hanging="900"/>
        <w:outlineLvl w:val="1"/>
        <w:rPr>
          <w:del w:id="965" w:author="TEBA" w:date="2024-11-08T09:08:00Z"/>
        </w:rPr>
      </w:pPr>
      <w:del w:id="966" w:author="TEBA" w:date="2024-11-08T09:08:00Z">
        <w:r w:rsidDel="00453D4E">
          <w:delText>(a)</w:delText>
        </w:r>
        <w:r w:rsidDel="00453D4E">
          <w:tab/>
          <w:delText xml:space="preserve">No later than the date set forth in P.U.C. </w:delText>
        </w:r>
        <w:r w:rsidDel="00453D4E">
          <w:rPr>
            <w:smallCaps/>
          </w:rPr>
          <w:delText>Subst</w:delText>
        </w:r>
        <w:r w:rsidDel="00453D4E">
          <w:delText>. R. 25.173, Renewable Energy Credit Program</w:delText>
        </w:r>
        <w:r w:rsidDel="00453D4E">
          <w:rPr>
            <w:iCs/>
          </w:rPr>
          <w:delText>,</w:delText>
        </w:r>
        <w:r w:rsidDel="00453D4E">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7E920412" w14:textId="7091D07F" w:rsidR="00453D4E" w:rsidDel="00453D4E" w:rsidRDefault="00453D4E" w:rsidP="00CF1BDF">
      <w:pPr>
        <w:keepNext/>
        <w:tabs>
          <w:tab w:val="left" w:pos="900"/>
        </w:tabs>
        <w:spacing w:before="240" w:after="240"/>
        <w:ind w:left="900" w:hanging="900"/>
        <w:outlineLvl w:val="1"/>
        <w:rPr>
          <w:del w:id="967" w:author="TEBA" w:date="2024-11-08T09:08:00Z"/>
        </w:rPr>
      </w:pPr>
      <w:del w:id="968" w:author="TEBA" w:date="2024-11-08T09:08:00Z">
        <w:r w:rsidDel="00453D4E">
          <w:delText>(b)</w:delText>
        </w:r>
        <w:r w:rsidDel="00453D4E">
          <w:tab/>
          <w:delText xml:space="preserve">By the date set forth in P.U.C. </w:delText>
        </w:r>
        <w:r w:rsidDel="00453D4E">
          <w:rPr>
            <w:smallCaps/>
          </w:rPr>
          <w:delText>Subst.</w:delText>
        </w:r>
        <w:r w:rsidDel="00453D4E">
          <w:delText xml:space="preserve"> R. 25.173, the Program Administrator shall notify each Retail Entity of its Final SRPS Requirement (FSRR) for the previous Compliance Period.</w:delText>
        </w:r>
      </w:del>
    </w:p>
    <w:p w14:paraId="42B31236" w14:textId="24F87BF1" w:rsidR="00453D4E" w:rsidRDefault="00453D4E" w:rsidP="00CF1BDF">
      <w:pPr>
        <w:keepNext/>
        <w:tabs>
          <w:tab w:val="left" w:pos="900"/>
        </w:tabs>
        <w:spacing w:before="240" w:after="240"/>
        <w:ind w:left="900" w:hanging="900"/>
        <w:outlineLvl w:val="1"/>
      </w:pPr>
      <w:del w:id="969" w:author="TEBA" w:date="2024-11-08T09:08:00Z">
        <w:r w:rsidDel="00453D4E">
          <w:delText>(c)</w:delText>
        </w:r>
        <w:r w:rsidDel="00453D4E">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p w14:paraId="5A600E6E" w14:textId="7621BE88" w:rsidR="009A66B3" w:rsidDel="009A66B3" w:rsidRDefault="009A66B3" w:rsidP="009A66B3">
      <w:pPr>
        <w:pStyle w:val="H3"/>
        <w:rPr>
          <w:del w:id="970" w:author="TEBA" w:date="2024-11-27T11:06:00Z"/>
        </w:rPr>
      </w:pPr>
      <w:bookmarkStart w:id="971" w:name="_Toc180673470"/>
      <w:commentRangeStart w:id="972"/>
      <w:del w:id="973" w:author="TEBA" w:date="2024-11-27T11:06:00Z">
        <w:r w:rsidDel="009A66B3">
          <w:delText>14.9.1</w:delText>
        </w:r>
      </w:del>
      <w:commentRangeEnd w:id="972"/>
      <w:r w:rsidR="00CA1F24">
        <w:rPr>
          <w:rStyle w:val="CommentReference"/>
          <w:b w:val="0"/>
          <w:bCs w:val="0"/>
          <w:i w:val="0"/>
        </w:rPr>
        <w:commentReference w:id="972"/>
      </w:r>
      <w:del w:id="974" w:author="TEBA" w:date="2024-11-27T11:06:00Z">
        <w:r w:rsidDel="009A66B3">
          <w:tab/>
          <w:delText>Annual Capacity Targets</w:delText>
        </w:r>
        <w:bookmarkEnd w:id="971"/>
      </w:del>
    </w:p>
    <w:p w14:paraId="32167D69" w14:textId="203003B2" w:rsidR="009A66B3" w:rsidDel="009A66B3" w:rsidRDefault="009A66B3" w:rsidP="009A66B3">
      <w:pPr>
        <w:spacing w:after="240"/>
        <w:ind w:left="720" w:hanging="720"/>
        <w:rPr>
          <w:del w:id="975" w:author="TEBA" w:date="2024-11-27T11:06:00Z"/>
          <w:iCs/>
        </w:rPr>
      </w:pPr>
      <w:del w:id="976" w:author="TEBA" w:date="2024-11-27T11:06:00Z">
        <w:r w:rsidDel="009A66B3">
          <w:rPr>
            <w:iCs/>
          </w:rPr>
          <w:delText>(1)</w:delText>
        </w:r>
        <w:r w:rsidDel="009A66B3">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9A66B3" w:rsidDel="009A66B3" w14:paraId="7B7DB8CD" w14:textId="26BF904E" w:rsidTr="00B77271">
        <w:trPr>
          <w:del w:id="977" w:author="TEBA" w:date="2024-11-27T11:06:00Z"/>
        </w:trPr>
        <w:tc>
          <w:tcPr>
            <w:tcW w:w="1980" w:type="dxa"/>
            <w:tcBorders>
              <w:top w:val="single" w:sz="12" w:space="0" w:color="auto"/>
              <w:bottom w:val="double" w:sz="4" w:space="0" w:color="auto"/>
            </w:tcBorders>
            <w:vAlign w:val="bottom"/>
          </w:tcPr>
          <w:p w14:paraId="23D5EAC1" w14:textId="4832B319" w:rsidR="009A66B3" w:rsidDel="009A66B3" w:rsidRDefault="009A66B3" w:rsidP="00B77271">
            <w:pPr>
              <w:jc w:val="center"/>
              <w:rPr>
                <w:del w:id="978" w:author="TEBA" w:date="2024-11-27T11:06:00Z"/>
                <w:b/>
              </w:rPr>
            </w:pPr>
            <w:del w:id="979" w:author="TEBA" w:date="2024-11-27T11:06:00Z">
              <w:r w:rsidDel="009A66B3">
                <w:rPr>
                  <w:b/>
                </w:rPr>
                <w:delText>Annual Capacity Target</w:delText>
              </w:r>
            </w:del>
          </w:p>
          <w:p w14:paraId="609BBE23" w14:textId="14CACF3C" w:rsidR="009A66B3" w:rsidDel="009A66B3" w:rsidRDefault="009A66B3" w:rsidP="00B77271">
            <w:pPr>
              <w:jc w:val="center"/>
              <w:rPr>
                <w:del w:id="980" w:author="TEBA" w:date="2024-11-27T11:06:00Z"/>
                <w:b/>
              </w:rPr>
            </w:pPr>
            <w:del w:id="981" w:author="TEBA" w:date="2024-11-27T11:06:00Z">
              <w:r w:rsidDel="009A66B3">
                <w:rPr>
                  <w:b/>
                </w:rPr>
                <w:delText xml:space="preserve"> (MW)</w:delText>
              </w:r>
            </w:del>
          </w:p>
        </w:tc>
        <w:tc>
          <w:tcPr>
            <w:tcW w:w="1800" w:type="dxa"/>
            <w:tcBorders>
              <w:top w:val="single" w:sz="12" w:space="0" w:color="auto"/>
              <w:bottom w:val="double" w:sz="4" w:space="0" w:color="auto"/>
            </w:tcBorders>
            <w:vAlign w:val="bottom"/>
          </w:tcPr>
          <w:p w14:paraId="51DA1E41" w14:textId="27FAF25D" w:rsidR="009A66B3" w:rsidDel="009A66B3" w:rsidRDefault="009A66B3" w:rsidP="00B77271">
            <w:pPr>
              <w:jc w:val="center"/>
              <w:rPr>
                <w:del w:id="982" w:author="TEBA" w:date="2024-11-27T11:06:00Z"/>
                <w:b/>
              </w:rPr>
            </w:pPr>
            <w:del w:id="983" w:author="TEBA" w:date="2024-11-27T11:06:00Z">
              <w:r w:rsidDel="009A66B3">
                <w:rPr>
                  <w:b/>
                </w:rPr>
                <w:delText>Compliance Period</w:delText>
              </w:r>
            </w:del>
          </w:p>
          <w:p w14:paraId="37C77FC7" w14:textId="2279690B" w:rsidR="009A66B3" w:rsidDel="009A66B3" w:rsidRDefault="009A66B3" w:rsidP="00B77271">
            <w:pPr>
              <w:jc w:val="center"/>
              <w:rPr>
                <w:del w:id="984" w:author="TEBA" w:date="2024-11-27T11:06:00Z"/>
                <w:b/>
              </w:rPr>
            </w:pPr>
            <w:del w:id="985" w:author="TEBA" w:date="2024-11-27T11:06:00Z">
              <w:r w:rsidDel="009A66B3">
                <w:rPr>
                  <w:b/>
                </w:rPr>
                <w:delText>(Years)</w:delText>
              </w:r>
            </w:del>
          </w:p>
        </w:tc>
      </w:tr>
      <w:tr w:rsidR="009A66B3" w:rsidDel="009A66B3" w14:paraId="03A57AD8" w14:textId="5BD51AC1" w:rsidTr="00B77271">
        <w:trPr>
          <w:del w:id="986" w:author="TEBA" w:date="2024-11-27T11:06:00Z"/>
        </w:trPr>
        <w:tc>
          <w:tcPr>
            <w:tcW w:w="1980" w:type="dxa"/>
            <w:tcBorders>
              <w:top w:val="double" w:sz="4" w:space="0" w:color="auto"/>
            </w:tcBorders>
          </w:tcPr>
          <w:p w14:paraId="21278391" w14:textId="614BA0DB" w:rsidR="009A66B3" w:rsidDel="009A66B3" w:rsidRDefault="009A66B3" w:rsidP="00B77271">
            <w:pPr>
              <w:jc w:val="center"/>
              <w:rPr>
                <w:del w:id="987" w:author="TEBA" w:date="2024-11-27T11:06:00Z"/>
              </w:rPr>
            </w:pPr>
            <w:del w:id="988" w:author="TEBA" w:date="2024-11-27T11:06:00Z">
              <w:r w:rsidDel="009A66B3">
                <w:delText>1,310</w:delText>
              </w:r>
            </w:del>
          </w:p>
        </w:tc>
        <w:tc>
          <w:tcPr>
            <w:tcW w:w="1800" w:type="dxa"/>
            <w:tcBorders>
              <w:top w:val="double" w:sz="4" w:space="0" w:color="auto"/>
            </w:tcBorders>
          </w:tcPr>
          <w:p w14:paraId="03EF0528" w14:textId="5BB5784D" w:rsidR="009A66B3" w:rsidDel="009A66B3" w:rsidRDefault="009A66B3" w:rsidP="00B77271">
            <w:pPr>
              <w:jc w:val="center"/>
              <w:rPr>
                <w:del w:id="989" w:author="TEBA" w:date="2024-11-27T11:06:00Z"/>
              </w:rPr>
            </w:pPr>
            <w:del w:id="990" w:author="TEBA" w:date="2024-11-27T11:06:00Z">
              <w:r w:rsidDel="009A66B3">
                <w:delText>2024</w:delText>
              </w:r>
            </w:del>
          </w:p>
        </w:tc>
      </w:tr>
      <w:tr w:rsidR="009A66B3" w:rsidDel="009A66B3" w14:paraId="61EA3489" w14:textId="0ECFC4EE" w:rsidTr="00B77271">
        <w:trPr>
          <w:del w:id="991" w:author="TEBA" w:date="2024-11-27T11:06:00Z"/>
        </w:trPr>
        <w:tc>
          <w:tcPr>
            <w:tcW w:w="1980" w:type="dxa"/>
          </w:tcPr>
          <w:p w14:paraId="7E66637E" w14:textId="05BFA809" w:rsidR="009A66B3" w:rsidDel="009A66B3" w:rsidRDefault="009A66B3" w:rsidP="00B77271">
            <w:pPr>
              <w:jc w:val="center"/>
              <w:rPr>
                <w:del w:id="992" w:author="TEBA" w:date="2024-11-27T11:06:00Z"/>
              </w:rPr>
            </w:pPr>
            <w:del w:id="993" w:author="TEBA" w:date="2024-11-27T11:06:00Z">
              <w:r w:rsidDel="009A66B3">
                <w:delText>655</w:delText>
              </w:r>
            </w:del>
          </w:p>
        </w:tc>
        <w:tc>
          <w:tcPr>
            <w:tcW w:w="1800" w:type="dxa"/>
          </w:tcPr>
          <w:p w14:paraId="3903CD5D" w14:textId="5E0206E7" w:rsidR="009A66B3" w:rsidDel="009A66B3" w:rsidRDefault="009A66B3" w:rsidP="00B77271">
            <w:pPr>
              <w:jc w:val="center"/>
              <w:rPr>
                <w:del w:id="994" w:author="TEBA" w:date="2024-11-27T11:06:00Z"/>
              </w:rPr>
            </w:pPr>
            <w:del w:id="995" w:author="TEBA" w:date="2024-11-27T11:06:00Z">
              <w:r w:rsidDel="009A66B3">
                <w:delText>2025</w:delText>
              </w:r>
            </w:del>
          </w:p>
        </w:tc>
      </w:tr>
    </w:tbl>
    <w:p w14:paraId="70EE5E1C" w14:textId="5229A995" w:rsidR="009A66B3" w:rsidDel="009A66B3" w:rsidRDefault="009A66B3" w:rsidP="009A66B3">
      <w:pPr>
        <w:spacing w:before="240" w:after="240"/>
        <w:ind w:left="720" w:hanging="720"/>
        <w:rPr>
          <w:del w:id="996" w:author="TEBA" w:date="2024-11-27T11:06:00Z"/>
          <w:iCs/>
        </w:rPr>
      </w:pPr>
      <w:del w:id="997" w:author="TEBA" w:date="2024-11-27T11:06:00Z">
        <w:r w:rsidDel="009A66B3">
          <w:rPr>
            <w:iCs/>
          </w:rPr>
          <w:delText>(2)</w:delText>
        </w:r>
        <w:r w:rsidDel="009A66B3">
          <w:rPr>
            <w:iCs/>
          </w:rPr>
          <w:tab/>
          <w:delText>RECs may be produced by generators certified by the PUCT which are not located in Texas if:</w:delText>
        </w:r>
      </w:del>
    </w:p>
    <w:p w14:paraId="039D390F" w14:textId="7FDF0E38" w:rsidR="009A66B3" w:rsidDel="009A66B3" w:rsidRDefault="009A66B3" w:rsidP="009A66B3">
      <w:pPr>
        <w:spacing w:after="240"/>
        <w:ind w:left="720"/>
        <w:rPr>
          <w:del w:id="998" w:author="TEBA" w:date="2024-11-27T11:06:00Z"/>
          <w:iCs/>
        </w:rPr>
      </w:pPr>
      <w:del w:id="999" w:author="TEBA" w:date="2024-11-27T11:06:00Z">
        <w:r w:rsidDel="009A66B3">
          <w:rPr>
            <w:iCs/>
          </w:rPr>
          <w:delText>(a)</w:delText>
        </w:r>
        <w:r w:rsidDel="009A66B3">
          <w:rPr>
            <w:iCs/>
          </w:rPr>
          <w:tab/>
          <w:delText>The first metering point for such generation is in Texas; and</w:delText>
        </w:r>
      </w:del>
    </w:p>
    <w:p w14:paraId="41A2A2AE" w14:textId="2290918B" w:rsidR="009A66B3" w:rsidDel="009A66B3" w:rsidRDefault="009A66B3" w:rsidP="009A66B3">
      <w:pPr>
        <w:spacing w:after="240"/>
        <w:ind w:left="1440" w:hanging="720"/>
        <w:rPr>
          <w:del w:id="1000" w:author="TEBA" w:date="2024-11-27T11:06:00Z"/>
          <w:iCs/>
        </w:rPr>
      </w:pPr>
      <w:del w:id="1001" w:author="TEBA" w:date="2024-11-27T11:06:00Z">
        <w:r w:rsidDel="009A66B3">
          <w:rPr>
            <w:iCs/>
          </w:rPr>
          <w:delText>(b)</w:delText>
        </w:r>
        <w:r w:rsidDel="009A66B3">
          <w:rPr>
            <w:iCs/>
          </w:rPr>
          <w:tab/>
          <w:delText>All generation metered at the location of injection into the Texas grid comes from that generator.</w:delText>
        </w:r>
      </w:del>
    </w:p>
    <w:p w14:paraId="1747C9D3" w14:textId="7498CD5E" w:rsidR="009A66B3" w:rsidDel="009A66B3" w:rsidRDefault="009A66B3" w:rsidP="009A66B3">
      <w:pPr>
        <w:spacing w:after="240"/>
        <w:ind w:left="720" w:hanging="720"/>
        <w:rPr>
          <w:del w:id="1002" w:author="TEBA" w:date="2024-11-27T11:06:00Z"/>
          <w:iCs/>
        </w:rPr>
      </w:pPr>
      <w:del w:id="1003" w:author="TEBA" w:date="2024-11-27T11:06:00Z">
        <w:r w:rsidDel="009A66B3">
          <w:rPr>
            <w:iCs/>
          </w:rPr>
          <w:delText>(3)</w:delText>
        </w:r>
        <w:r w:rsidDel="009A66B3">
          <w:rPr>
            <w:iCs/>
          </w:rPr>
          <w:tab/>
          <w:delText xml:space="preserve">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w:delText>
        </w:r>
        <w:r w:rsidDel="009A66B3">
          <w:rPr>
            <w:iCs/>
          </w:rPr>
          <w:lastRenderedPageBreak/>
          <w:delText>annual requirements, while at the same time, a target capacity shortfall for installed renewable capacity in Texas could exist.</w:delText>
        </w:r>
      </w:del>
    </w:p>
    <w:p w14:paraId="38166A9C" w14:textId="4AA2794A" w:rsidR="009A66B3" w:rsidDel="009A66B3" w:rsidRDefault="009A66B3" w:rsidP="009A66B3">
      <w:pPr>
        <w:pStyle w:val="H3"/>
        <w:rPr>
          <w:del w:id="1004" w:author="TEBA" w:date="2024-11-27T11:06:00Z"/>
        </w:rPr>
      </w:pPr>
      <w:bookmarkStart w:id="1005" w:name="_Toc180673471"/>
      <w:commentRangeStart w:id="1006"/>
      <w:del w:id="1007" w:author="TEBA" w:date="2024-11-27T11:06:00Z">
        <w:r w:rsidDel="009A66B3">
          <w:delText>14.9.2</w:delText>
        </w:r>
      </w:del>
      <w:commentRangeEnd w:id="1006"/>
      <w:r w:rsidR="00CA1F24">
        <w:rPr>
          <w:rStyle w:val="CommentReference"/>
          <w:b w:val="0"/>
          <w:bCs w:val="0"/>
          <w:i w:val="0"/>
        </w:rPr>
        <w:commentReference w:id="1006"/>
      </w:r>
      <w:del w:id="1008" w:author="TEBA" w:date="2024-11-27T11:06:00Z">
        <w:r w:rsidDel="009A66B3">
          <w:tab/>
          <w:delText>Capacity Conversion Factor</w:delText>
        </w:r>
        <w:bookmarkEnd w:id="1005"/>
      </w:del>
    </w:p>
    <w:p w14:paraId="4F04BD09" w14:textId="5571CF98" w:rsidR="009A66B3" w:rsidDel="009A66B3" w:rsidRDefault="009A66B3" w:rsidP="009A66B3">
      <w:pPr>
        <w:keepNext/>
        <w:spacing w:after="240"/>
        <w:ind w:left="720" w:hanging="720"/>
        <w:rPr>
          <w:del w:id="1009" w:author="TEBA" w:date="2024-11-27T11:06:00Z"/>
          <w:iCs/>
        </w:rPr>
      </w:pPr>
      <w:del w:id="1010" w:author="TEBA" w:date="2024-11-27T11:06:00Z">
        <w:r w:rsidDel="009A66B3">
          <w:rPr>
            <w:iCs/>
          </w:rPr>
          <w:delText>(1)</w:delText>
        </w:r>
        <w:r w:rsidDel="009A66B3">
          <w:rPr>
            <w:iCs/>
          </w:rPr>
          <w:tab/>
          <w:delText>ERCOT shall set the Capacity Conversion Factor (CCF) to allocate credits to Retail Entities.  ERCOT shall determine a new CCF as follows:</w:delText>
        </w:r>
      </w:del>
    </w:p>
    <w:p w14:paraId="03D4DE5C" w14:textId="23E73289" w:rsidR="009A66B3" w:rsidDel="009A66B3" w:rsidRDefault="009A66B3" w:rsidP="009A66B3">
      <w:pPr>
        <w:pStyle w:val="FormulaBold"/>
        <w:rPr>
          <w:del w:id="1011" w:author="TEBA" w:date="2024-11-27T11:06:00Z"/>
        </w:rPr>
      </w:pPr>
      <w:del w:id="1012" w:author="TEBA" w:date="2024-11-27T11:06:00Z">
        <w:r w:rsidDel="009A66B3">
          <w:delText xml:space="preserve">Individual Facility CCF </w:delText>
        </w:r>
        <w:r w:rsidDel="009A66B3">
          <w:rPr>
            <w:i/>
            <w:vertAlign w:val="subscript"/>
          </w:rPr>
          <w:delText xml:space="preserve">i </w:delText>
        </w:r>
        <w:r w:rsidDel="009A66B3">
          <w:rPr>
            <w:i/>
          </w:rPr>
          <w:delText xml:space="preserve">= </w:delText>
        </w:r>
        <w:r w:rsidDel="009A66B3">
          <w:delText>(12/n)*</w:delText>
        </w:r>
        <w:r w:rsidR="00572739" w:rsidRPr="00F31C94" w:rsidDel="009A66B3">
          <w:rPr>
            <w:noProof/>
            <w:position w:val="-20"/>
          </w:rPr>
          <w:object w:dxaOrig="260" w:dyaOrig="580" w14:anchorId="0AA86DE7">
            <v:shape id="_x0000_i1031" type="#_x0000_t75" alt="" style="width:12pt;height:29.4pt;mso-width-percent:0;mso-height-percent:0;mso-width-percent:0;mso-height-percent:0" o:ole="">
              <v:imagedata r:id="rId14" o:title=""/>
            </v:shape>
            <o:OLEObject Type="Embed" ProgID="Equation.3" ShapeID="_x0000_i1031" DrawAspect="Content" ObjectID="_1796129917" r:id="rId15"/>
          </w:object>
        </w:r>
        <w:r w:rsidDel="009A66B3">
          <w:delText xml:space="preserve">HO </w:delText>
        </w:r>
        <w:r w:rsidDel="009A66B3">
          <w:rPr>
            <w:i/>
            <w:vertAlign w:val="subscript"/>
          </w:rPr>
          <w:delText>i, t</w:delText>
        </w:r>
        <w:r w:rsidDel="009A66B3">
          <w:delText xml:space="preserve"> / (HC </w:delText>
        </w:r>
        <w:r w:rsidDel="009A66B3">
          <w:rPr>
            <w:i/>
            <w:vertAlign w:val="subscript"/>
          </w:rPr>
          <w:delText xml:space="preserve">i, t </w:delText>
        </w:r>
        <w:r w:rsidDel="009A66B3">
          <w:delText>*</w:delText>
        </w:r>
        <w:r w:rsidDel="009A66B3">
          <w:rPr>
            <w:i/>
            <w:vertAlign w:val="subscript"/>
          </w:rPr>
          <w:delText xml:space="preserve"> </w:delText>
        </w:r>
        <w:r w:rsidDel="009A66B3">
          <w:delText xml:space="preserve">h) </w:delText>
        </w:r>
      </w:del>
    </w:p>
    <w:p w14:paraId="18632BF7" w14:textId="14F32132" w:rsidR="009A66B3" w:rsidDel="009A66B3" w:rsidRDefault="009A66B3" w:rsidP="009A66B3">
      <w:pPr>
        <w:rPr>
          <w:del w:id="1013" w:author="TEBA" w:date="2024-11-27T11:06:00Z"/>
        </w:rPr>
      </w:pPr>
      <w:del w:id="1014"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6E14221E" w14:textId="38F01056" w:rsidTr="00B77271">
        <w:trPr>
          <w:trHeight w:val="548"/>
          <w:del w:id="1015" w:author="TEBA" w:date="2024-11-27T11:06:00Z"/>
        </w:trPr>
        <w:tc>
          <w:tcPr>
            <w:tcW w:w="1070" w:type="dxa"/>
          </w:tcPr>
          <w:p w14:paraId="2F9A7394" w14:textId="063BEAA1" w:rsidR="009A66B3" w:rsidDel="009A66B3" w:rsidRDefault="009A66B3" w:rsidP="00B77271">
            <w:pPr>
              <w:pStyle w:val="TableBody"/>
              <w:rPr>
                <w:del w:id="1016" w:author="TEBA" w:date="2024-11-27T11:06:00Z"/>
                <w:b/>
              </w:rPr>
            </w:pPr>
            <w:del w:id="1017" w:author="TEBA" w:date="2024-11-27T11:06:00Z">
              <w:r w:rsidDel="009A66B3">
                <w:rPr>
                  <w:b/>
                </w:rPr>
                <w:delText>Variable</w:delText>
              </w:r>
            </w:del>
          </w:p>
        </w:tc>
        <w:tc>
          <w:tcPr>
            <w:tcW w:w="870" w:type="dxa"/>
          </w:tcPr>
          <w:p w14:paraId="5350CE3B" w14:textId="2361110C" w:rsidR="009A66B3" w:rsidDel="009A66B3" w:rsidRDefault="009A66B3" w:rsidP="00B77271">
            <w:pPr>
              <w:pStyle w:val="TableBody"/>
              <w:rPr>
                <w:del w:id="1018" w:author="TEBA" w:date="2024-11-27T11:06:00Z"/>
                <w:b/>
              </w:rPr>
            </w:pPr>
            <w:del w:id="1019" w:author="TEBA" w:date="2024-11-27T11:06:00Z">
              <w:r w:rsidDel="009A66B3">
                <w:rPr>
                  <w:b/>
                </w:rPr>
                <w:delText>Unit</w:delText>
              </w:r>
            </w:del>
          </w:p>
        </w:tc>
        <w:tc>
          <w:tcPr>
            <w:tcW w:w="7025" w:type="dxa"/>
          </w:tcPr>
          <w:p w14:paraId="5E0482A0" w14:textId="36BAD7A8" w:rsidR="009A66B3" w:rsidDel="009A66B3" w:rsidRDefault="009A66B3" w:rsidP="00B77271">
            <w:pPr>
              <w:pStyle w:val="TableBody"/>
              <w:rPr>
                <w:del w:id="1020" w:author="TEBA" w:date="2024-11-27T11:06:00Z"/>
                <w:b/>
              </w:rPr>
            </w:pPr>
            <w:del w:id="1021" w:author="TEBA" w:date="2024-11-27T11:06:00Z">
              <w:r w:rsidDel="009A66B3">
                <w:rPr>
                  <w:b/>
                </w:rPr>
                <w:delText>Description</w:delText>
              </w:r>
            </w:del>
          </w:p>
        </w:tc>
      </w:tr>
      <w:tr w:rsidR="009A66B3" w:rsidDel="009A66B3" w14:paraId="57FACE80" w14:textId="24A76FE3" w:rsidTr="00B77271">
        <w:trPr>
          <w:trHeight w:val="323"/>
          <w:del w:id="1022" w:author="TEBA" w:date="2024-11-27T11:06:00Z"/>
        </w:trPr>
        <w:tc>
          <w:tcPr>
            <w:tcW w:w="1070" w:type="dxa"/>
          </w:tcPr>
          <w:p w14:paraId="156DCB9E" w14:textId="2764FD8D" w:rsidR="009A66B3" w:rsidRPr="008E200A" w:rsidDel="009A66B3" w:rsidRDefault="009A66B3" w:rsidP="00B77271">
            <w:pPr>
              <w:pStyle w:val="TableBody"/>
              <w:rPr>
                <w:del w:id="1023" w:author="TEBA" w:date="2024-11-27T11:06:00Z"/>
                <w:i/>
              </w:rPr>
            </w:pPr>
            <w:del w:id="1024" w:author="TEBA" w:date="2024-11-27T11:06:00Z">
              <w:r w:rsidRPr="008E200A" w:rsidDel="009A66B3">
                <w:rPr>
                  <w:i/>
                </w:rPr>
                <w:delText>h</w:delText>
              </w:r>
            </w:del>
          </w:p>
        </w:tc>
        <w:tc>
          <w:tcPr>
            <w:tcW w:w="870" w:type="dxa"/>
          </w:tcPr>
          <w:p w14:paraId="30292379" w14:textId="3E5EB248" w:rsidR="009A66B3" w:rsidDel="009A66B3" w:rsidRDefault="009A66B3" w:rsidP="00B77271">
            <w:pPr>
              <w:pStyle w:val="TableBody"/>
              <w:rPr>
                <w:del w:id="1025" w:author="TEBA" w:date="2024-11-27T11:06:00Z"/>
              </w:rPr>
            </w:pPr>
            <w:del w:id="1026" w:author="TEBA" w:date="2024-11-27T11:06:00Z">
              <w:r w:rsidDel="009A66B3">
                <w:delText>None</w:delText>
              </w:r>
            </w:del>
          </w:p>
        </w:tc>
        <w:tc>
          <w:tcPr>
            <w:tcW w:w="7025" w:type="dxa"/>
          </w:tcPr>
          <w:p w14:paraId="35429FD7" w14:textId="30E38D10" w:rsidR="009A66B3" w:rsidDel="009A66B3" w:rsidRDefault="009A66B3" w:rsidP="00B77271">
            <w:pPr>
              <w:pStyle w:val="TableBody"/>
              <w:rPr>
                <w:del w:id="1027" w:author="TEBA" w:date="2024-11-27T11:06:00Z"/>
                <w:iCs w:val="0"/>
              </w:rPr>
            </w:pPr>
            <w:del w:id="1028" w:author="TEBA" w:date="2024-11-27T11:06:00Z">
              <w:r w:rsidDel="009A66B3">
                <w:rPr>
                  <w:iCs w:val="0"/>
                </w:rPr>
                <w:delText>Number of hours in the Compliance Period.  h = 8,760 for the 2024 Compliance Period and 5,840 for the 2025 Compliance Period.</w:delText>
              </w:r>
            </w:del>
          </w:p>
        </w:tc>
      </w:tr>
      <w:tr w:rsidR="009A66B3" w:rsidDel="009A66B3" w14:paraId="6D012C88" w14:textId="4E4173F9" w:rsidTr="00B77271">
        <w:trPr>
          <w:trHeight w:val="323"/>
          <w:del w:id="1029" w:author="TEBA" w:date="2024-11-27T11:06:00Z"/>
        </w:trPr>
        <w:tc>
          <w:tcPr>
            <w:tcW w:w="1070" w:type="dxa"/>
          </w:tcPr>
          <w:p w14:paraId="4BD0E4B5" w14:textId="22D02DCA" w:rsidR="009A66B3" w:rsidRPr="0083699C" w:rsidDel="009A66B3" w:rsidRDefault="009A66B3" w:rsidP="00B77271">
            <w:pPr>
              <w:pStyle w:val="TableBody"/>
              <w:rPr>
                <w:del w:id="1030" w:author="TEBA" w:date="2024-11-27T11:06:00Z"/>
                <w:i/>
              </w:rPr>
            </w:pPr>
            <w:del w:id="1031" w:author="TEBA" w:date="2024-11-27T11:06:00Z">
              <w:r w:rsidRPr="0083699C" w:rsidDel="009A66B3">
                <w:rPr>
                  <w:i/>
                </w:rPr>
                <w:delText>i</w:delText>
              </w:r>
            </w:del>
          </w:p>
        </w:tc>
        <w:tc>
          <w:tcPr>
            <w:tcW w:w="870" w:type="dxa"/>
          </w:tcPr>
          <w:p w14:paraId="27E2D649" w14:textId="777691DD" w:rsidR="009A66B3" w:rsidDel="009A66B3" w:rsidRDefault="009A66B3" w:rsidP="00B77271">
            <w:pPr>
              <w:pStyle w:val="TableBody"/>
              <w:rPr>
                <w:del w:id="1032" w:author="TEBA" w:date="2024-11-27T11:06:00Z"/>
              </w:rPr>
            </w:pPr>
            <w:del w:id="1033" w:author="TEBA" w:date="2024-11-27T11:06:00Z">
              <w:r w:rsidDel="009A66B3">
                <w:delText>None</w:delText>
              </w:r>
            </w:del>
          </w:p>
        </w:tc>
        <w:tc>
          <w:tcPr>
            <w:tcW w:w="7025" w:type="dxa"/>
          </w:tcPr>
          <w:p w14:paraId="444382E4" w14:textId="547CAE8F" w:rsidR="009A66B3" w:rsidDel="009A66B3" w:rsidRDefault="009A66B3" w:rsidP="00B77271">
            <w:pPr>
              <w:pStyle w:val="TableBody"/>
              <w:rPr>
                <w:del w:id="1034" w:author="TEBA" w:date="2024-11-27T11:06:00Z"/>
              </w:rPr>
            </w:pPr>
            <w:del w:id="1035" w:author="TEBA" w:date="2024-11-27T11:06:00Z">
              <w:r w:rsidDel="009A66B3">
                <w:rPr>
                  <w:iCs w:val="0"/>
                </w:rPr>
                <w:delText>Individual solar renewable energy generation facility</w:delText>
              </w:r>
            </w:del>
          </w:p>
        </w:tc>
      </w:tr>
      <w:tr w:rsidR="009A66B3" w:rsidDel="009A66B3" w14:paraId="0D63AE02" w14:textId="7584284D" w:rsidTr="00B77271">
        <w:trPr>
          <w:trHeight w:val="530"/>
          <w:del w:id="1036" w:author="TEBA" w:date="2024-11-27T11:06:00Z"/>
        </w:trPr>
        <w:tc>
          <w:tcPr>
            <w:tcW w:w="1070" w:type="dxa"/>
          </w:tcPr>
          <w:p w14:paraId="61165717" w14:textId="7ECC42CC" w:rsidR="009A66B3" w:rsidRPr="008E200A" w:rsidDel="009A66B3" w:rsidRDefault="009A66B3" w:rsidP="00B77271">
            <w:pPr>
              <w:pStyle w:val="TableBody"/>
              <w:rPr>
                <w:del w:id="1037" w:author="TEBA" w:date="2024-11-27T11:06:00Z"/>
                <w:i/>
              </w:rPr>
            </w:pPr>
            <w:del w:id="1038" w:author="TEBA" w:date="2024-11-27T11:06:00Z">
              <w:r w:rsidRPr="008E200A" w:rsidDel="009A66B3">
                <w:rPr>
                  <w:i/>
                </w:rPr>
                <w:delText>n</w:delText>
              </w:r>
            </w:del>
          </w:p>
        </w:tc>
        <w:tc>
          <w:tcPr>
            <w:tcW w:w="870" w:type="dxa"/>
          </w:tcPr>
          <w:p w14:paraId="3117E699" w14:textId="075A115A" w:rsidR="009A66B3" w:rsidDel="009A66B3" w:rsidRDefault="009A66B3" w:rsidP="00B77271">
            <w:pPr>
              <w:pStyle w:val="TableBody"/>
              <w:rPr>
                <w:del w:id="1039" w:author="TEBA" w:date="2024-11-27T11:06:00Z"/>
              </w:rPr>
            </w:pPr>
            <w:del w:id="1040" w:author="TEBA" w:date="2024-11-27T11:06:00Z">
              <w:r w:rsidDel="009A66B3">
                <w:delText>None</w:delText>
              </w:r>
            </w:del>
          </w:p>
        </w:tc>
        <w:tc>
          <w:tcPr>
            <w:tcW w:w="7025" w:type="dxa"/>
          </w:tcPr>
          <w:p w14:paraId="7CF63BDE" w14:textId="2AFAE085" w:rsidR="009A66B3" w:rsidDel="009A66B3" w:rsidRDefault="009A66B3" w:rsidP="00B77271">
            <w:pPr>
              <w:pStyle w:val="TableBody"/>
              <w:rPr>
                <w:del w:id="1041" w:author="TEBA" w:date="2024-11-27T11:06:00Z"/>
              </w:rPr>
            </w:pPr>
            <w:del w:id="1042" w:author="TEBA" w:date="2024-11-27T11:06:00Z">
              <w:r w:rsidDel="009A66B3">
                <w:rPr>
                  <w:iCs w:val="0"/>
                </w:rPr>
                <w:delText xml:space="preserve">Number of months a specific solar renewable energy generation facility was in operation over the past 24 months.  </w:delText>
              </w:r>
              <w:r w:rsidDel="009A66B3">
                <w:rPr>
                  <w:i/>
                  <w:iCs w:val="0"/>
                </w:rPr>
                <w:delText>n</w:delText>
              </w:r>
              <w:r w:rsidDel="009A66B3">
                <w:rPr>
                  <w:iCs w:val="0"/>
                </w:rPr>
                <w:delText xml:space="preserve"> must be greater than or equal to 12 and less than or equal to 24.</w:delText>
              </w:r>
            </w:del>
          </w:p>
        </w:tc>
      </w:tr>
      <w:tr w:rsidR="009A66B3" w:rsidDel="009A66B3" w14:paraId="02A18B19" w14:textId="642CB171" w:rsidTr="00B77271">
        <w:trPr>
          <w:trHeight w:val="530"/>
          <w:del w:id="1043" w:author="TEBA" w:date="2024-11-27T11:06:00Z"/>
        </w:trPr>
        <w:tc>
          <w:tcPr>
            <w:tcW w:w="1070" w:type="dxa"/>
          </w:tcPr>
          <w:p w14:paraId="44174E08" w14:textId="23A2DE18" w:rsidR="009A66B3" w:rsidDel="009A66B3" w:rsidRDefault="009A66B3" w:rsidP="00B77271">
            <w:pPr>
              <w:pStyle w:val="TableBody"/>
              <w:rPr>
                <w:del w:id="1044" w:author="TEBA" w:date="2024-11-27T11:06:00Z"/>
              </w:rPr>
            </w:pPr>
            <w:del w:id="1045" w:author="TEBA" w:date="2024-11-27T11:06:00Z">
              <w:r w:rsidDel="009A66B3">
                <w:rPr>
                  <w:iCs w:val="0"/>
                </w:rPr>
                <w:delText xml:space="preserve">HO </w:delText>
              </w:r>
              <w:r w:rsidDel="009A66B3">
                <w:rPr>
                  <w:i/>
                  <w:iCs w:val="0"/>
                  <w:vertAlign w:val="subscript"/>
                </w:rPr>
                <w:delText>i</w:delText>
              </w:r>
              <w:r w:rsidRPr="004878DD" w:rsidDel="009A66B3">
                <w:rPr>
                  <w:i/>
                  <w:iCs w:val="0"/>
                  <w:vertAlign w:val="subscript"/>
                </w:rPr>
                <w:delText>, t</w:delText>
              </w:r>
            </w:del>
          </w:p>
        </w:tc>
        <w:tc>
          <w:tcPr>
            <w:tcW w:w="870" w:type="dxa"/>
          </w:tcPr>
          <w:p w14:paraId="4D195170" w14:textId="394CF476" w:rsidR="009A66B3" w:rsidDel="009A66B3" w:rsidRDefault="009A66B3" w:rsidP="00B77271">
            <w:pPr>
              <w:pStyle w:val="TableBody"/>
              <w:rPr>
                <w:del w:id="1046" w:author="TEBA" w:date="2024-11-27T11:06:00Z"/>
              </w:rPr>
            </w:pPr>
            <w:del w:id="1047" w:author="TEBA" w:date="2024-11-27T11:06:00Z">
              <w:r w:rsidDel="009A66B3">
                <w:delText>MWh</w:delText>
              </w:r>
            </w:del>
          </w:p>
        </w:tc>
        <w:tc>
          <w:tcPr>
            <w:tcW w:w="7025" w:type="dxa"/>
          </w:tcPr>
          <w:p w14:paraId="5F5608EE" w14:textId="7439B048" w:rsidR="009A66B3" w:rsidDel="009A66B3" w:rsidRDefault="009A66B3" w:rsidP="00B77271">
            <w:pPr>
              <w:pStyle w:val="TableBody"/>
              <w:rPr>
                <w:del w:id="1048" w:author="TEBA" w:date="2024-11-27T11:06:00Z"/>
                <w:iCs w:val="0"/>
              </w:rPr>
            </w:pPr>
            <w:del w:id="1049" w:author="TEBA" w:date="2024-11-27T11:06:00Z">
              <w:r w:rsidDel="009A66B3">
                <w:rPr>
                  <w:iCs w:val="0"/>
                </w:rPr>
                <w:delText xml:space="preserve">Total production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r w:rsidR="009A66B3" w:rsidDel="009A66B3" w14:paraId="487C95A7" w14:textId="33A65D61" w:rsidTr="00B77271">
        <w:trPr>
          <w:trHeight w:val="530"/>
          <w:del w:id="1050" w:author="TEBA" w:date="2024-11-27T11:06:00Z"/>
        </w:trPr>
        <w:tc>
          <w:tcPr>
            <w:tcW w:w="1070" w:type="dxa"/>
          </w:tcPr>
          <w:p w14:paraId="0A62027F" w14:textId="1DFF7745" w:rsidR="009A66B3" w:rsidDel="009A66B3" w:rsidRDefault="009A66B3" w:rsidP="00B77271">
            <w:pPr>
              <w:pStyle w:val="TableBody"/>
              <w:rPr>
                <w:del w:id="1051" w:author="TEBA" w:date="2024-11-27T11:06:00Z"/>
                <w:iCs w:val="0"/>
              </w:rPr>
            </w:pPr>
            <w:del w:id="1052" w:author="TEBA" w:date="2024-11-27T11:06:00Z">
              <w:r w:rsidDel="009A66B3">
                <w:rPr>
                  <w:iCs w:val="0"/>
                </w:rPr>
                <w:delText xml:space="preserve">HC </w:delText>
              </w:r>
              <w:r w:rsidRPr="004878DD" w:rsidDel="009A66B3">
                <w:rPr>
                  <w:i/>
                  <w:iCs w:val="0"/>
                  <w:vertAlign w:val="subscript"/>
                </w:rPr>
                <w:delText>i, t</w:delText>
              </w:r>
            </w:del>
          </w:p>
        </w:tc>
        <w:tc>
          <w:tcPr>
            <w:tcW w:w="870" w:type="dxa"/>
          </w:tcPr>
          <w:p w14:paraId="6D066F65" w14:textId="529EF24F" w:rsidR="009A66B3" w:rsidDel="009A66B3" w:rsidRDefault="009A66B3" w:rsidP="00B77271">
            <w:pPr>
              <w:pStyle w:val="TableBody"/>
              <w:rPr>
                <w:del w:id="1053" w:author="TEBA" w:date="2024-11-27T11:06:00Z"/>
              </w:rPr>
            </w:pPr>
            <w:del w:id="1054" w:author="TEBA" w:date="2024-11-27T11:06:00Z">
              <w:r w:rsidDel="009A66B3">
                <w:delText>MW</w:delText>
              </w:r>
            </w:del>
          </w:p>
        </w:tc>
        <w:tc>
          <w:tcPr>
            <w:tcW w:w="7025" w:type="dxa"/>
          </w:tcPr>
          <w:p w14:paraId="2AEC5B70" w14:textId="59808CCC" w:rsidR="009A66B3" w:rsidDel="009A66B3" w:rsidRDefault="009A66B3" w:rsidP="00B77271">
            <w:pPr>
              <w:pStyle w:val="TableBody"/>
              <w:rPr>
                <w:del w:id="1055" w:author="TEBA" w:date="2024-11-27T11:06:00Z"/>
                <w:iCs w:val="0"/>
              </w:rPr>
            </w:pPr>
            <w:del w:id="1056" w:author="TEBA" w:date="2024-11-27T11:06:00Z">
              <w:r w:rsidDel="009A66B3">
                <w:rPr>
                  <w:iCs w:val="0"/>
                </w:rPr>
                <w:delText xml:space="preserve">Average total generation capacity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bl>
    <w:p w14:paraId="6E8609D2" w14:textId="4678BE65" w:rsidR="009A66B3" w:rsidDel="009A66B3" w:rsidRDefault="009A66B3" w:rsidP="009A66B3">
      <w:pPr>
        <w:pStyle w:val="Spaceafterbox"/>
        <w:spacing w:before="240"/>
        <w:ind w:firstLine="720"/>
        <w:rPr>
          <w:del w:id="1057" w:author="TEBA" w:date="2024-11-27T11:06:00Z"/>
        </w:rPr>
      </w:pPr>
      <w:del w:id="1058" w:author="TEBA" w:date="2024-11-27T11:06:00Z">
        <w:r w:rsidDel="009A66B3">
          <w:delText xml:space="preserve">and </w:delText>
        </w:r>
      </w:del>
    </w:p>
    <w:p w14:paraId="2733BB8C" w14:textId="5EA3372A" w:rsidR="009A66B3" w:rsidDel="009A66B3" w:rsidRDefault="009A66B3" w:rsidP="009A66B3">
      <w:pPr>
        <w:pStyle w:val="FormulaBold"/>
        <w:rPr>
          <w:del w:id="1059" w:author="TEBA" w:date="2024-11-27T11:06:00Z"/>
        </w:rPr>
      </w:pPr>
      <w:del w:id="1060" w:author="TEBA" w:date="2024-11-27T11:06:00Z">
        <w:r w:rsidDel="009A66B3">
          <w:delText xml:space="preserve">CCF = </w:delText>
        </w:r>
        <w:r w:rsidR="00572739" w:rsidRPr="00F31C94" w:rsidDel="009A66B3">
          <w:rPr>
            <w:noProof/>
            <w:position w:val="-20"/>
          </w:rPr>
          <w:object w:dxaOrig="260" w:dyaOrig="580" w14:anchorId="27F700EF">
            <v:shape id="_x0000_i1032" type="#_x0000_t75" alt="" style="width:12pt;height:29.4pt;mso-width-percent:0;mso-height-percent:0;mso-width-percent:0;mso-height-percent:0" o:ole="">
              <v:imagedata r:id="rId16" o:title=""/>
            </v:shape>
            <o:OLEObject Type="Embed" ProgID="Equation.3" ShapeID="_x0000_i1032" DrawAspect="Content" ObjectID="_1796129918" r:id="rId17"/>
          </w:object>
        </w:r>
        <w:r w:rsidDel="009A66B3">
          <w:delText xml:space="preserve"> (CCF </w:delText>
        </w:r>
        <w:r w:rsidDel="009A66B3">
          <w:rPr>
            <w:i/>
            <w:vertAlign w:val="subscript"/>
          </w:rPr>
          <w:delText>i</w:delText>
        </w:r>
        <w:r w:rsidDel="009A66B3">
          <w:delText xml:space="preserve"> * PC </w:delText>
        </w:r>
        <w:r w:rsidDel="009A66B3">
          <w:rPr>
            <w:i/>
            <w:vertAlign w:val="subscript"/>
          </w:rPr>
          <w:delText>i</w:delText>
        </w:r>
        <w:r w:rsidDel="009A66B3">
          <w:delText xml:space="preserve">) / </w:delText>
        </w:r>
        <w:r w:rsidR="00572739" w:rsidRPr="00F31C94" w:rsidDel="009A66B3">
          <w:rPr>
            <w:noProof/>
            <w:position w:val="-20"/>
          </w:rPr>
          <w:object w:dxaOrig="260" w:dyaOrig="580" w14:anchorId="76AF1A62">
            <v:shape id="_x0000_i1033" type="#_x0000_t75" alt="" style="width:12pt;height:29.4pt;mso-width-percent:0;mso-height-percent:0;mso-width-percent:0;mso-height-percent:0" o:ole="">
              <v:imagedata r:id="rId18" o:title=""/>
            </v:shape>
            <o:OLEObject Type="Embed" ProgID="Equation.3" ShapeID="_x0000_i1033" DrawAspect="Content" ObjectID="_1796129919" r:id="rId19"/>
          </w:object>
        </w:r>
        <w:r w:rsidDel="009A66B3">
          <w:delText xml:space="preserve">PC </w:delText>
        </w:r>
        <w:r w:rsidDel="009A66B3">
          <w:rPr>
            <w:i/>
            <w:vertAlign w:val="subscript"/>
          </w:rPr>
          <w:delText>i</w:delText>
        </w:r>
        <w:r w:rsidDel="009A66B3">
          <w:delText xml:space="preserve"> </w:delText>
        </w:r>
      </w:del>
    </w:p>
    <w:p w14:paraId="06AE9FE3" w14:textId="22D647A1" w:rsidR="009A66B3" w:rsidDel="009A66B3" w:rsidRDefault="009A66B3" w:rsidP="009A66B3">
      <w:pPr>
        <w:spacing w:before="120"/>
        <w:rPr>
          <w:del w:id="1061" w:author="TEBA" w:date="2024-11-27T11:06:00Z"/>
        </w:rPr>
      </w:pPr>
      <w:del w:id="1062"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1D4FD654" w14:textId="0B1ED010" w:rsidTr="00B77271">
        <w:trPr>
          <w:trHeight w:val="548"/>
          <w:del w:id="1063" w:author="TEBA" w:date="2024-11-27T11:06:00Z"/>
        </w:trPr>
        <w:tc>
          <w:tcPr>
            <w:tcW w:w="1070" w:type="dxa"/>
          </w:tcPr>
          <w:p w14:paraId="74387984" w14:textId="79500491" w:rsidR="009A66B3" w:rsidDel="009A66B3" w:rsidRDefault="009A66B3" w:rsidP="00B77271">
            <w:pPr>
              <w:pStyle w:val="TableBody"/>
              <w:rPr>
                <w:del w:id="1064" w:author="TEBA" w:date="2024-11-27T11:06:00Z"/>
                <w:b/>
              </w:rPr>
            </w:pPr>
            <w:del w:id="1065" w:author="TEBA" w:date="2024-11-27T11:06:00Z">
              <w:r w:rsidDel="009A66B3">
                <w:rPr>
                  <w:b/>
                </w:rPr>
                <w:delText>Variable</w:delText>
              </w:r>
            </w:del>
          </w:p>
        </w:tc>
        <w:tc>
          <w:tcPr>
            <w:tcW w:w="870" w:type="dxa"/>
          </w:tcPr>
          <w:p w14:paraId="359AA3AE" w14:textId="69F92478" w:rsidR="009A66B3" w:rsidDel="009A66B3" w:rsidRDefault="009A66B3" w:rsidP="00B77271">
            <w:pPr>
              <w:pStyle w:val="TableBody"/>
              <w:rPr>
                <w:del w:id="1066" w:author="TEBA" w:date="2024-11-27T11:06:00Z"/>
                <w:b/>
              </w:rPr>
            </w:pPr>
            <w:del w:id="1067" w:author="TEBA" w:date="2024-11-27T11:06:00Z">
              <w:r w:rsidDel="009A66B3">
                <w:rPr>
                  <w:b/>
                </w:rPr>
                <w:delText>Unit</w:delText>
              </w:r>
            </w:del>
          </w:p>
        </w:tc>
        <w:tc>
          <w:tcPr>
            <w:tcW w:w="7025" w:type="dxa"/>
          </w:tcPr>
          <w:p w14:paraId="08862541" w14:textId="0E41BDE6" w:rsidR="009A66B3" w:rsidDel="009A66B3" w:rsidRDefault="009A66B3" w:rsidP="00B77271">
            <w:pPr>
              <w:pStyle w:val="TableBody"/>
              <w:rPr>
                <w:del w:id="1068" w:author="TEBA" w:date="2024-11-27T11:06:00Z"/>
                <w:b/>
              </w:rPr>
            </w:pPr>
            <w:del w:id="1069" w:author="TEBA" w:date="2024-11-27T11:06:00Z">
              <w:r w:rsidDel="009A66B3">
                <w:rPr>
                  <w:b/>
                </w:rPr>
                <w:delText>Description</w:delText>
              </w:r>
            </w:del>
          </w:p>
        </w:tc>
      </w:tr>
      <w:tr w:rsidR="009A66B3" w:rsidDel="009A66B3" w14:paraId="183F0F8C" w14:textId="08A748AE" w:rsidTr="00B77271">
        <w:trPr>
          <w:trHeight w:val="448"/>
          <w:del w:id="1070" w:author="TEBA" w:date="2024-11-27T11:06:00Z"/>
        </w:trPr>
        <w:tc>
          <w:tcPr>
            <w:tcW w:w="1070" w:type="dxa"/>
          </w:tcPr>
          <w:p w14:paraId="1ADE1256" w14:textId="58F702F3" w:rsidR="009A66B3" w:rsidRPr="0083699C" w:rsidDel="009A66B3" w:rsidRDefault="009A66B3" w:rsidP="00B77271">
            <w:pPr>
              <w:pStyle w:val="TableBody"/>
              <w:rPr>
                <w:del w:id="1071" w:author="TEBA" w:date="2024-11-27T11:06:00Z"/>
                <w:i/>
              </w:rPr>
            </w:pPr>
            <w:del w:id="1072" w:author="TEBA" w:date="2024-11-27T11:06:00Z">
              <w:r w:rsidRPr="0083699C" w:rsidDel="009A66B3">
                <w:rPr>
                  <w:i/>
                </w:rPr>
                <w:delText>q</w:delText>
              </w:r>
            </w:del>
          </w:p>
        </w:tc>
        <w:tc>
          <w:tcPr>
            <w:tcW w:w="870" w:type="dxa"/>
          </w:tcPr>
          <w:p w14:paraId="54721B19" w14:textId="01820AAD" w:rsidR="009A66B3" w:rsidDel="009A66B3" w:rsidRDefault="009A66B3" w:rsidP="00B77271">
            <w:pPr>
              <w:pStyle w:val="TableBody"/>
              <w:rPr>
                <w:del w:id="1073" w:author="TEBA" w:date="2024-11-27T11:06:00Z"/>
              </w:rPr>
            </w:pPr>
            <w:del w:id="1074" w:author="TEBA" w:date="2024-11-27T11:06:00Z">
              <w:r w:rsidDel="009A66B3">
                <w:delText>None</w:delText>
              </w:r>
            </w:del>
          </w:p>
        </w:tc>
        <w:tc>
          <w:tcPr>
            <w:tcW w:w="7025" w:type="dxa"/>
          </w:tcPr>
          <w:p w14:paraId="38866E37" w14:textId="5AF874D7" w:rsidR="009A66B3" w:rsidDel="009A66B3" w:rsidRDefault="009A66B3" w:rsidP="00B77271">
            <w:pPr>
              <w:pStyle w:val="TableBody"/>
              <w:rPr>
                <w:del w:id="1075" w:author="TEBA" w:date="2024-11-27T11:06:00Z"/>
              </w:rPr>
            </w:pPr>
            <w:del w:id="1076" w:author="TEBA" w:date="2024-11-27T11:06:00Z">
              <w:r w:rsidDel="009A66B3">
                <w:rPr>
                  <w:iCs w:val="0"/>
                </w:rPr>
                <w:delText>The total number of solar renewable energy generation facilities in the REC Trading Program</w:delText>
              </w:r>
            </w:del>
          </w:p>
        </w:tc>
      </w:tr>
      <w:tr w:rsidR="009A66B3" w:rsidDel="009A66B3" w14:paraId="36116EA2" w14:textId="60D4C6B9" w:rsidTr="00B77271">
        <w:trPr>
          <w:trHeight w:val="814"/>
          <w:del w:id="1077" w:author="TEBA" w:date="2024-11-27T11:06:00Z"/>
        </w:trPr>
        <w:tc>
          <w:tcPr>
            <w:tcW w:w="1070" w:type="dxa"/>
          </w:tcPr>
          <w:p w14:paraId="46441FFD" w14:textId="2A92AC05" w:rsidR="009A66B3" w:rsidDel="009A66B3" w:rsidRDefault="009A66B3" w:rsidP="00B77271">
            <w:pPr>
              <w:pStyle w:val="TableBody"/>
              <w:rPr>
                <w:del w:id="1078" w:author="TEBA" w:date="2024-11-27T11:06:00Z"/>
              </w:rPr>
            </w:pPr>
            <w:del w:id="1079" w:author="TEBA" w:date="2024-11-27T11:06:00Z">
              <w:r w:rsidDel="009A66B3">
                <w:rPr>
                  <w:iCs w:val="0"/>
                </w:rPr>
                <w:delText xml:space="preserve">PC </w:delText>
              </w:r>
              <w:r w:rsidRPr="004878DD" w:rsidDel="009A66B3">
                <w:rPr>
                  <w:i/>
                  <w:iCs w:val="0"/>
                  <w:vertAlign w:val="subscript"/>
                </w:rPr>
                <w:delText>i</w:delText>
              </w:r>
            </w:del>
          </w:p>
        </w:tc>
        <w:tc>
          <w:tcPr>
            <w:tcW w:w="870" w:type="dxa"/>
          </w:tcPr>
          <w:p w14:paraId="3E8BF43E" w14:textId="7C1FF4A7" w:rsidR="009A66B3" w:rsidDel="009A66B3" w:rsidRDefault="009A66B3" w:rsidP="00B77271">
            <w:pPr>
              <w:pStyle w:val="TableBody"/>
              <w:rPr>
                <w:del w:id="1080" w:author="TEBA" w:date="2024-11-27T11:06:00Z"/>
              </w:rPr>
            </w:pPr>
            <w:del w:id="1081" w:author="TEBA" w:date="2024-11-27T11:06:00Z">
              <w:r w:rsidDel="009A66B3">
                <w:delText>MW</w:delText>
              </w:r>
            </w:del>
          </w:p>
        </w:tc>
        <w:tc>
          <w:tcPr>
            <w:tcW w:w="7025" w:type="dxa"/>
          </w:tcPr>
          <w:p w14:paraId="1A25C55E" w14:textId="4BA05474" w:rsidR="009A66B3" w:rsidDel="009A66B3" w:rsidRDefault="009A66B3" w:rsidP="00B77271">
            <w:pPr>
              <w:pStyle w:val="TableBody"/>
              <w:rPr>
                <w:del w:id="1082" w:author="TEBA" w:date="2024-11-27T11:06:00Z"/>
              </w:rPr>
            </w:pPr>
            <w:del w:id="1083" w:author="TEBA" w:date="2024-11-27T11:06:00Z">
              <w:r w:rsidDel="009A66B3">
                <w:rPr>
                  <w:iCs w:val="0"/>
                </w:rPr>
                <w:delText xml:space="preserve">Participating Capacity as of September 30 of the year the revised CCF is calculated for solar renewable energy generation facility </w:delText>
              </w:r>
              <w:r w:rsidRPr="007472DD" w:rsidDel="009A66B3">
                <w:rPr>
                  <w:i/>
                  <w:iCs w:val="0"/>
                </w:rPr>
                <w:delText>i</w:delText>
              </w:r>
              <w:r w:rsidDel="009A66B3">
                <w:rPr>
                  <w:iCs w:val="0"/>
                </w:rPr>
                <w:delText xml:space="preserve"> in the state of Texas participating in the REC Trading Program for which at least 12 months of operating data are available.</w:delText>
              </w:r>
            </w:del>
          </w:p>
        </w:tc>
      </w:tr>
    </w:tbl>
    <w:p w14:paraId="55CDFB44" w14:textId="56A1D21B" w:rsidR="009A66B3" w:rsidDel="009A66B3" w:rsidRDefault="009A66B3" w:rsidP="009A66B3">
      <w:pPr>
        <w:spacing w:before="240" w:after="240" w:line="360" w:lineRule="auto"/>
        <w:ind w:left="720" w:hanging="720"/>
        <w:rPr>
          <w:del w:id="1084" w:author="TEBA" w:date="2024-11-27T11:06:00Z"/>
        </w:rPr>
      </w:pPr>
      <w:del w:id="1085" w:author="TEBA" w:date="2024-11-27T11:06:00Z">
        <w:r w:rsidDel="009A66B3">
          <w:delText>(2)</w:delText>
        </w:r>
        <w:r w:rsidDel="009A66B3">
          <w:tab/>
          <w:delText>The CCF shall:</w:delText>
        </w:r>
      </w:del>
    </w:p>
    <w:p w14:paraId="5A2D454E" w14:textId="6ADB89F4" w:rsidR="009A66B3" w:rsidDel="009A66B3" w:rsidRDefault="009A66B3" w:rsidP="009A66B3">
      <w:pPr>
        <w:spacing w:after="240"/>
        <w:ind w:left="1440" w:hanging="720"/>
        <w:rPr>
          <w:del w:id="1086" w:author="TEBA" w:date="2024-11-27T11:06:00Z"/>
        </w:rPr>
      </w:pPr>
      <w:del w:id="1087" w:author="TEBA" w:date="2024-11-27T11:06:00Z">
        <w:r w:rsidDel="009A66B3">
          <w:delText>(a)</w:delText>
        </w:r>
        <w:r w:rsidDel="009A66B3">
          <w:tab/>
          <w:delText>Be based on actual solar generator performance data for calendar years 2022 and 2023 all solar renewable Resources in the REC Trading Program during that period for which at least 12 months of performance data are available;</w:delText>
        </w:r>
      </w:del>
    </w:p>
    <w:p w14:paraId="15C8A6DE" w14:textId="06A52D27" w:rsidR="009A66B3" w:rsidDel="009A66B3" w:rsidRDefault="009A66B3" w:rsidP="009A66B3">
      <w:pPr>
        <w:spacing w:after="240"/>
        <w:ind w:left="1440" w:hanging="720"/>
        <w:rPr>
          <w:del w:id="1088" w:author="TEBA" w:date="2024-11-27T11:06:00Z"/>
        </w:rPr>
      </w:pPr>
      <w:del w:id="1089" w:author="TEBA" w:date="2024-11-27T11:06:00Z">
        <w:r w:rsidDel="009A66B3">
          <w:delText>(b)</w:delText>
        </w:r>
        <w:r w:rsidDel="009A66B3">
          <w:tab/>
          <w:delText>Represent a weighted average of generator performance; and</w:delText>
        </w:r>
      </w:del>
    </w:p>
    <w:p w14:paraId="4DB64AD8" w14:textId="70927DE7" w:rsidR="009A66B3" w:rsidDel="009A66B3" w:rsidRDefault="009A66B3" w:rsidP="009A66B3">
      <w:pPr>
        <w:spacing w:after="240"/>
        <w:ind w:left="1440" w:hanging="720"/>
        <w:rPr>
          <w:del w:id="1090" w:author="TEBA" w:date="2024-11-27T11:06:00Z"/>
        </w:rPr>
      </w:pPr>
      <w:del w:id="1091" w:author="TEBA" w:date="2024-11-27T11:06:00Z">
        <w:r w:rsidDel="009A66B3">
          <w:lastRenderedPageBreak/>
          <w:delText>(c)</w:delText>
        </w:r>
        <w:r w:rsidDel="009A66B3">
          <w:tab/>
          <w:delText>Use all actual generator performance data that are available for each solar renewable Resource, excluding data for testing periods.</w:delText>
        </w:r>
      </w:del>
    </w:p>
    <w:p w14:paraId="65622326" w14:textId="582EA0C2" w:rsidR="009A66B3" w:rsidDel="009A66B3" w:rsidRDefault="009A66B3" w:rsidP="009A66B3">
      <w:pPr>
        <w:spacing w:after="240"/>
        <w:ind w:left="720" w:hanging="720"/>
        <w:rPr>
          <w:del w:id="1092" w:author="TEBA" w:date="2024-11-27T11:06:00Z"/>
          <w:iCs/>
        </w:rPr>
      </w:pPr>
      <w:del w:id="1093" w:author="TEBA" w:date="2024-11-27T11:06:00Z">
        <w:r w:rsidDel="009A66B3">
          <w:rPr>
            <w:iCs/>
          </w:rPr>
          <w:delText>(3)</w:delText>
        </w:r>
        <w:r w:rsidDel="009A66B3">
          <w:rPr>
            <w:iCs/>
          </w:rPr>
          <w:tab/>
          <w:delText>For purposes of calculating historical output from renewable capacity, ERCOT shall keep a list of renewable generators, REC certification dates, and annual MWh generation totals.</w:delText>
        </w:r>
      </w:del>
    </w:p>
    <w:p w14:paraId="00EB4B1D" w14:textId="3DBBC7CD" w:rsidR="009A66B3" w:rsidDel="009A66B3" w:rsidRDefault="009A66B3" w:rsidP="009A66B3">
      <w:pPr>
        <w:spacing w:after="240"/>
        <w:ind w:left="720" w:hanging="720"/>
        <w:rPr>
          <w:del w:id="1094" w:author="TEBA" w:date="2024-11-27T11:06:00Z"/>
          <w:iCs/>
        </w:rPr>
      </w:pPr>
      <w:del w:id="1095" w:author="TEBA" w:date="2024-11-27T11:06:00Z">
        <w:r w:rsidDel="009A66B3">
          <w:rPr>
            <w:iCs/>
          </w:rPr>
          <w:delText>(4)</w:delText>
        </w:r>
        <w:r w:rsidDel="009A66B3">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p w14:paraId="5DAD56FF" w14:textId="030A6DB9" w:rsidR="009A66B3" w:rsidDel="009A66B3" w:rsidRDefault="009A66B3" w:rsidP="009A66B3">
      <w:pPr>
        <w:keepNext/>
        <w:tabs>
          <w:tab w:val="left" w:pos="1080"/>
        </w:tabs>
        <w:spacing w:before="240" w:after="240"/>
        <w:ind w:left="1080" w:hanging="1080"/>
        <w:outlineLvl w:val="2"/>
        <w:rPr>
          <w:del w:id="1096" w:author="TEBA" w:date="2024-11-27T11:06:00Z"/>
          <w:b/>
          <w:bCs/>
          <w:i/>
        </w:rPr>
      </w:pPr>
      <w:bookmarkStart w:id="1097" w:name="_Toc180673472"/>
      <w:bookmarkStart w:id="1098" w:name="_Toc239073034"/>
      <w:commentRangeStart w:id="1099"/>
      <w:del w:id="1100" w:author="TEBA" w:date="2024-11-27T11:06:00Z">
        <w:r w:rsidDel="009A66B3">
          <w:rPr>
            <w:b/>
            <w:bCs/>
            <w:i/>
          </w:rPr>
          <w:delText>14.9.3</w:delText>
        </w:r>
      </w:del>
      <w:commentRangeEnd w:id="1099"/>
      <w:r w:rsidR="00CA1F24">
        <w:rPr>
          <w:rStyle w:val="CommentReference"/>
        </w:rPr>
        <w:commentReference w:id="1099"/>
      </w:r>
      <w:del w:id="1101" w:author="TEBA" w:date="2024-11-27T11:06:00Z">
        <w:r w:rsidDel="009A66B3">
          <w:rPr>
            <w:b/>
            <w:bCs/>
            <w:i/>
          </w:rPr>
          <w:tab/>
          <w:delText>Statewide Solar Renewable Portfolio Standard Requirement</w:delText>
        </w:r>
        <w:bookmarkEnd w:id="1097"/>
      </w:del>
    </w:p>
    <w:p w14:paraId="5DEF6F12" w14:textId="3215A245" w:rsidR="009A66B3" w:rsidDel="009A66B3" w:rsidRDefault="009A66B3" w:rsidP="009A66B3">
      <w:pPr>
        <w:keepNext/>
        <w:spacing w:after="240"/>
        <w:ind w:left="720" w:hanging="720"/>
        <w:rPr>
          <w:del w:id="1102" w:author="TEBA" w:date="2024-11-27T11:06:00Z"/>
          <w:iCs/>
        </w:rPr>
      </w:pPr>
      <w:del w:id="1103" w:author="TEBA" w:date="2024-11-27T11:06:00Z">
        <w:r w:rsidDel="009A66B3">
          <w:delText>(1)</w:delText>
        </w:r>
        <w:r w:rsidDel="009A66B3">
          <w:tab/>
        </w:r>
        <w:r w:rsidDel="009A66B3">
          <w:rPr>
            <w:iCs/>
          </w:rPr>
          <w:delText>ERCOT shall determine the SSRR for a particular Compliance Period as follows:</w:delText>
        </w:r>
      </w:del>
    </w:p>
    <w:p w14:paraId="4584E333" w14:textId="1640CE94" w:rsidR="009A66B3" w:rsidDel="009A66B3" w:rsidRDefault="009A66B3" w:rsidP="009A66B3">
      <w:pPr>
        <w:pStyle w:val="FormulaBold"/>
        <w:rPr>
          <w:del w:id="1104" w:author="TEBA" w:date="2024-11-27T11:06:00Z"/>
        </w:rPr>
      </w:pPr>
      <w:del w:id="1105" w:author="TEBA" w:date="2024-11-27T11:06:00Z">
        <w:r w:rsidDel="009A66B3">
          <w:delText xml:space="preserve">SSRR = (ACT </w:delText>
        </w:r>
        <w:r w:rsidDel="009A66B3">
          <w:rPr>
            <w:rFonts w:ascii="Symbol" w:hAnsi="Symbol"/>
          </w:rPr>
          <w:delText></w:delText>
        </w:r>
        <w:r w:rsidDel="009A66B3">
          <w:delText xml:space="preserve"> h </w:delText>
        </w:r>
        <w:r w:rsidDel="009A66B3">
          <w:rPr>
            <w:rFonts w:ascii="Symbol" w:hAnsi="Symbol"/>
          </w:rPr>
          <w:delText></w:delText>
        </w:r>
        <w:r w:rsidDel="009A66B3">
          <w:delText xml:space="preserve"> CCF) + RCP</w:delText>
        </w:r>
      </w:del>
    </w:p>
    <w:p w14:paraId="160CF751" w14:textId="2B1369AD" w:rsidR="009A66B3" w:rsidDel="009A66B3" w:rsidRDefault="009A66B3" w:rsidP="009A66B3">
      <w:pPr>
        <w:rPr>
          <w:del w:id="1106" w:author="TEBA" w:date="2024-11-27T11:06:00Z"/>
        </w:rPr>
      </w:pPr>
      <w:del w:id="1107"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2EB75209" w14:textId="6F454B40" w:rsidTr="00B77271">
        <w:trPr>
          <w:trHeight w:val="548"/>
          <w:del w:id="1108" w:author="TEBA" w:date="2024-11-27T11:06:00Z"/>
        </w:trPr>
        <w:tc>
          <w:tcPr>
            <w:tcW w:w="1070" w:type="dxa"/>
          </w:tcPr>
          <w:p w14:paraId="0A78A576" w14:textId="32A68730" w:rsidR="009A66B3" w:rsidDel="009A66B3" w:rsidRDefault="009A66B3" w:rsidP="00B77271">
            <w:pPr>
              <w:pStyle w:val="TableBody"/>
              <w:rPr>
                <w:del w:id="1109" w:author="TEBA" w:date="2024-11-27T11:06:00Z"/>
                <w:b/>
              </w:rPr>
            </w:pPr>
            <w:del w:id="1110" w:author="TEBA" w:date="2024-11-27T11:06:00Z">
              <w:r w:rsidDel="009A66B3">
                <w:rPr>
                  <w:b/>
                </w:rPr>
                <w:delText>Variable</w:delText>
              </w:r>
            </w:del>
          </w:p>
        </w:tc>
        <w:tc>
          <w:tcPr>
            <w:tcW w:w="870" w:type="dxa"/>
          </w:tcPr>
          <w:p w14:paraId="51705AD6" w14:textId="56842078" w:rsidR="009A66B3" w:rsidDel="009A66B3" w:rsidRDefault="009A66B3" w:rsidP="00B77271">
            <w:pPr>
              <w:pStyle w:val="TableBody"/>
              <w:rPr>
                <w:del w:id="1111" w:author="TEBA" w:date="2024-11-27T11:06:00Z"/>
                <w:b/>
              </w:rPr>
            </w:pPr>
            <w:del w:id="1112" w:author="TEBA" w:date="2024-11-27T11:06:00Z">
              <w:r w:rsidDel="009A66B3">
                <w:rPr>
                  <w:b/>
                </w:rPr>
                <w:delText>Unit</w:delText>
              </w:r>
            </w:del>
          </w:p>
        </w:tc>
        <w:tc>
          <w:tcPr>
            <w:tcW w:w="7025" w:type="dxa"/>
          </w:tcPr>
          <w:p w14:paraId="5E599BB5" w14:textId="646E1C6C" w:rsidR="009A66B3" w:rsidDel="009A66B3" w:rsidRDefault="009A66B3" w:rsidP="00B77271">
            <w:pPr>
              <w:pStyle w:val="TableBody"/>
              <w:rPr>
                <w:del w:id="1113" w:author="TEBA" w:date="2024-11-27T11:06:00Z"/>
                <w:b/>
              </w:rPr>
            </w:pPr>
            <w:del w:id="1114" w:author="TEBA" w:date="2024-11-27T11:06:00Z">
              <w:r w:rsidDel="009A66B3">
                <w:rPr>
                  <w:b/>
                </w:rPr>
                <w:delText>Description</w:delText>
              </w:r>
            </w:del>
          </w:p>
        </w:tc>
      </w:tr>
      <w:tr w:rsidR="009A66B3" w:rsidDel="009A66B3" w14:paraId="6455BB48" w14:textId="456ADC04" w:rsidTr="00B77271">
        <w:trPr>
          <w:trHeight w:val="448"/>
          <w:del w:id="1115" w:author="TEBA" w:date="2024-11-27T11:06:00Z"/>
        </w:trPr>
        <w:tc>
          <w:tcPr>
            <w:tcW w:w="1070" w:type="dxa"/>
          </w:tcPr>
          <w:p w14:paraId="49D2F098" w14:textId="44F1AF94" w:rsidR="009A66B3" w:rsidDel="009A66B3" w:rsidRDefault="009A66B3" w:rsidP="00B77271">
            <w:pPr>
              <w:pStyle w:val="TableBody"/>
              <w:rPr>
                <w:del w:id="1116" w:author="TEBA" w:date="2024-11-27T11:06:00Z"/>
              </w:rPr>
            </w:pPr>
            <w:del w:id="1117" w:author="TEBA" w:date="2024-11-27T11:06:00Z">
              <w:r w:rsidDel="009A66B3">
                <w:delText>ACT</w:delText>
              </w:r>
            </w:del>
          </w:p>
        </w:tc>
        <w:tc>
          <w:tcPr>
            <w:tcW w:w="870" w:type="dxa"/>
          </w:tcPr>
          <w:p w14:paraId="3C64E271" w14:textId="4A952137" w:rsidR="009A66B3" w:rsidDel="009A66B3" w:rsidRDefault="009A66B3" w:rsidP="00B77271">
            <w:pPr>
              <w:pStyle w:val="TableBody"/>
              <w:rPr>
                <w:del w:id="1118" w:author="TEBA" w:date="2024-11-27T11:06:00Z"/>
              </w:rPr>
            </w:pPr>
            <w:del w:id="1119" w:author="TEBA" w:date="2024-11-27T11:06:00Z">
              <w:r w:rsidDel="009A66B3">
                <w:delText>MW</w:delText>
              </w:r>
            </w:del>
          </w:p>
        </w:tc>
        <w:tc>
          <w:tcPr>
            <w:tcW w:w="7025" w:type="dxa"/>
          </w:tcPr>
          <w:p w14:paraId="054FE01F" w14:textId="58D3838F" w:rsidR="009A66B3" w:rsidDel="009A66B3" w:rsidRDefault="009A66B3" w:rsidP="00B77271">
            <w:pPr>
              <w:pStyle w:val="TableBody"/>
              <w:rPr>
                <w:del w:id="1120" w:author="TEBA" w:date="2024-11-27T11:06:00Z"/>
              </w:rPr>
            </w:pPr>
            <w:del w:id="1121" w:author="TEBA" w:date="2024-11-27T11:06:00Z">
              <w:r w:rsidDel="009A66B3">
                <w:rPr>
                  <w:iCs w:val="0"/>
                </w:rPr>
                <w:delText>Annual Capacity Target for new solar renewable energy generation facilities.</w:delText>
              </w:r>
            </w:del>
          </w:p>
        </w:tc>
      </w:tr>
      <w:tr w:rsidR="009A66B3" w:rsidDel="009A66B3" w14:paraId="1720C68C" w14:textId="2DA8F250" w:rsidTr="00B77271">
        <w:trPr>
          <w:trHeight w:val="341"/>
          <w:del w:id="1122" w:author="TEBA" w:date="2024-11-27T11:06:00Z"/>
        </w:trPr>
        <w:tc>
          <w:tcPr>
            <w:tcW w:w="1070" w:type="dxa"/>
          </w:tcPr>
          <w:p w14:paraId="47FEB7EF" w14:textId="77C14D85" w:rsidR="009A66B3" w:rsidRPr="008E200A" w:rsidDel="009A66B3" w:rsidRDefault="009A66B3" w:rsidP="00B77271">
            <w:pPr>
              <w:pStyle w:val="TableBody"/>
              <w:rPr>
                <w:del w:id="1123" w:author="TEBA" w:date="2024-11-27T11:06:00Z"/>
                <w:i/>
              </w:rPr>
            </w:pPr>
            <w:del w:id="1124" w:author="TEBA" w:date="2024-11-27T11:06:00Z">
              <w:r w:rsidRPr="008E200A" w:rsidDel="009A66B3">
                <w:rPr>
                  <w:i/>
                </w:rPr>
                <w:delText>h</w:delText>
              </w:r>
            </w:del>
          </w:p>
        </w:tc>
        <w:tc>
          <w:tcPr>
            <w:tcW w:w="870" w:type="dxa"/>
          </w:tcPr>
          <w:p w14:paraId="11E3328E" w14:textId="0538570A" w:rsidR="009A66B3" w:rsidDel="009A66B3" w:rsidRDefault="009A66B3" w:rsidP="00B77271">
            <w:pPr>
              <w:pStyle w:val="TableBody"/>
              <w:rPr>
                <w:del w:id="1125" w:author="TEBA" w:date="2024-11-27T11:06:00Z"/>
              </w:rPr>
            </w:pPr>
            <w:del w:id="1126" w:author="TEBA" w:date="2024-11-27T11:06:00Z">
              <w:r w:rsidDel="009A66B3">
                <w:delText>None</w:delText>
              </w:r>
            </w:del>
          </w:p>
        </w:tc>
        <w:tc>
          <w:tcPr>
            <w:tcW w:w="7025" w:type="dxa"/>
          </w:tcPr>
          <w:p w14:paraId="5417262F" w14:textId="6F7D1C06" w:rsidR="009A66B3" w:rsidDel="009A66B3" w:rsidRDefault="009A66B3" w:rsidP="00B77271">
            <w:pPr>
              <w:pStyle w:val="TableBody"/>
              <w:rPr>
                <w:del w:id="1127" w:author="TEBA" w:date="2024-11-27T11:06:00Z"/>
              </w:rPr>
            </w:pPr>
            <w:del w:id="1128" w:author="TEBA" w:date="2024-11-27T11:06:00Z">
              <w:r w:rsidDel="009A66B3">
                <w:rPr>
                  <w:iCs w:val="0"/>
                </w:rPr>
                <w:delText>Number of hours in the Compliance Period.  h = 8,760 for the 2024 Compliance Period and 5,840 for the 2025 Compliance Period.</w:delText>
              </w:r>
            </w:del>
          </w:p>
        </w:tc>
      </w:tr>
      <w:tr w:rsidR="009A66B3" w:rsidDel="009A66B3" w14:paraId="34DEF06A" w14:textId="255A9283" w:rsidTr="00B77271">
        <w:trPr>
          <w:trHeight w:val="260"/>
          <w:del w:id="1129" w:author="TEBA" w:date="2024-11-27T11:06:00Z"/>
        </w:trPr>
        <w:tc>
          <w:tcPr>
            <w:tcW w:w="1070" w:type="dxa"/>
          </w:tcPr>
          <w:p w14:paraId="5F6DAACB" w14:textId="458E2C7C" w:rsidR="009A66B3" w:rsidDel="009A66B3" w:rsidRDefault="009A66B3" w:rsidP="00B77271">
            <w:pPr>
              <w:pStyle w:val="TableBody"/>
              <w:rPr>
                <w:del w:id="1130" w:author="TEBA" w:date="2024-11-27T11:06:00Z"/>
                <w:iCs w:val="0"/>
              </w:rPr>
            </w:pPr>
            <w:del w:id="1131" w:author="TEBA" w:date="2024-11-27T11:06:00Z">
              <w:r w:rsidDel="009A66B3">
                <w:rPr>
                  <w:iCs w:val="0"/>
                </w:rPr>
                <w:delText>CCF</w:delText>
              </w:r>
            </w:del>
          </w:p>
        </w:tc>
        <w:tc>
          <w:tcPr>
            <w:tcW w:w="870" w:type="dxa"/>
          </w:tcPr>
          <w:p w14:paraId="0D3E27F5" w14:textId="0965FCFB" w:rsidR="009A66B3" w:rsidDel="009A66B3" w:rsidRDefault="009A66B3" w:rsidP="00B77271">
            <w:pPr>
              <w:pStyle w:val="TableBody"/>
              <w:rPr>
                <w:del w:id="1132" w:author="TEBA" w:date="2024-11-27T11:06:00Z"/>
              </w:rPr>
            </w:pPr>
            <w:del w:id="1133" w:author="TEBA" w:date="2024-11-27T11:06:00Z">
              <w:r w:rsidDel="009A66B3">
                <w:delText>None</w:delText>
              </w:r>
            </w:del>
          </w:p>
        </w:tc>
        <w:tc>
          <w:tcPr>
            <w:tcW w:w="7025" w:type="dxa"/>
          </w:tcPr>
          <w:p w14:paraId="248F9F4C" w14:textId="26E4749E" w:rsidR="009A66B3" w:rsidDel="009A66B3" w:rsidRDefault="009A66B3" w:rsidP="00B77271">
            <w:pPr>
              <w:pStyle w:val="TableBody"/>
              <w:rPr>
                <w:del w:id="1134" w:author="TEBA" w:date="2024-11-27T11:06:00Z"/>
                <w:iCs w:val="0"/>
              </w:rPr>
            </w:pPr>
            <w:del w:id="1135" w:author="TEBA" w:date="2024-11-27T11:06:00Z">
              <w:r w:rsidDel="009A66B3">
                <w:rPr>
                  <w:iCs w:val="0"/>
                </w:rPr>
                <w:delText>Capacity Conversion Factor.</w:delText>
              </w:r>
            </w:del>
          </w:p>
        </w:tc>
      </w:tr>
      <w:tr w:rsidR="009A66B3" w:rsidDel="009A66B3" w14:paraId="08FDE8A0" w14:textId="7000B480" w:rsidTr="00B77271">
        <w:trPr>
          <w:trHeight w:val="314"/>
          <w:del w:id="1136" w:author="TEBA" w:date="2024-11-27T11:06:00Z"/>
        </w:trPr>
        <w:tc>
          <w:tcPr>
            <w:tcW w:w="1070" w:type="dxa"/>
          </w:tcPr>
          <w:p w14:paraId="67B9E91F" w14:textId="672F88D9" w:rsidR="009A66B3" w:rsidDel="009A66B3" w:rsidRDefault="009A66B3" w:rsidP="00B77271">
            <w:pPr>
              <w:pStyle w:val="TableBody"/>
              <w:rPr>
                <w:del w:id="1137" w:author="TEBA" w:date="2024-11-27T11:06:00Z"/>
                <w:iCs w:val="0"/>
              </w:rPr>
            </w:pPr>
            <w:del w:id="1138" w:author="TEBA" w:date="2024-11-27T11:06:00Z">
              <w:r w:rsidDel="009A66B3">
                <w:rPr>
                  <w:iCs w:val="0"/>
                </w:rPr>
                <w:delText>RCP</w:delText>
              </w:r>
            </w:del>
          </w:p>
        </w:tc>
        <w:tc>
          <w:tcPr>
            <w:tcW w:w="870" w:type="dxa"/>
          </w:tcPr>
          <w:p w14:paraId="62314990" w14:textId="4D0A06BB" w:rsidR="009A66B3" w:rsidDel="009A66B3" w:rsidRDefault="009A66B3" w:rsidP="00B77271">
            <w:pPr>
              <w:pStyle w:val="TableBody"/>
              <w:rPr>
                <w:del w:id="1139" w:author="TEBA" w:date="2024-11-27T11:06:00Z"/>
              </w:rPr>
            </w:pPr>
            <w:del w:id="1140" w:author="TEBA" w:date="2024-11-27T11:06:00Z">
              <w:r w:rsidDel="009A66B3">
                <w:delText>None</w:delText>
              </w:r>
            </w:del>
          </w:p>
        </w:tc>
        <w:tc>
          <w:tcPr>
            <w:tcW w:w="7025" w:type="dxa"/>
          </w:tcPr>
          <w:p w14:paraId="17E00A75" w14:textId="068323CA" w:rsidR="009A66B3" w:rsidDel="009A66B3" w:rsidRDefault="009A66B3" w:rsidP="00B77271">
            <w:pPr>
              <w:pStyle w:val="TableBody"/>
              <w:rPr>
                <w:del w:id="1141" w:author="TEBA" w:date="2024-11-27T11:06:00Z"/>
                <w:iCs w:val="0"/>
              </w:rPr>
            </w:pPr>
            <w:del w:id="1142" w:author="TEBA" w:date="2024-11-27T11:06:00Z">
              <w:r w:rsidDel="009A66B3">
                <w:rPr>
                  <w:iCs w:val="0"/>
                </w:rPr>
                <w:delText>The number of Compliance Premiums retired from solar Resources only during the previous Compliance Period.</w:delText>
              </w:r>
            </w:del>
          </w:p>
        </w:tc>
      </w:tr>
    </w:tbl>
    <w:bookmarkEnd w:id="1098"/>
    <w:p w14:paraId="0FD1E57F" w14:textId="7C198E55" w:rsidR="009A66B3" w:rsidDel="009A66B3" w:rsidRDefault="009A66B3" w:rsidP="009A66B3">
      <w:pPr>
        <w:keepNext/>
        <w:widowControl w:val="0"/>
        <w:tabs>
          <w:tab w:val="left" w:pos="1260"/>
        </w:tabs>
        <w:spacing w:before="480" w:after="240"/>
        <w:ind w:left="1260" w:hanging="1260"/>
        <w:outlineLvl w:val="3"/>
        <w:rPr>
          <w:del w:id="1143" w:author="TEBA" w:date="2024-11-27T11:06:00Z"/>
          <w:b/>
          <w:bCs/>
          <w:snapToGrid w:val="0"/>
        </w:rPr>
      </w:pPr>
      <w:commentRangeStart w:id="1144"/>
      <w:del w:id="1145" w:author="TEBA" w:date="2024-11-27T11:06:00Z">
        <w:r w:rsidDel="009A66B3">
          <w:rPr>
            <w:b/>
            <w:bCs/>
            <w:snapToGrid w:val="0"/>
          </w:rPr>
          <w:delText>14.9.3.1</w:delText>
        </w:r>
      </w:del>
      <w:commentRangeEnd w:id="1144"/>
      <w:r w:rsidR="007B7619">
        <w:rPr>
          <w:rStyle w:val="CommentReference"/>
        </w:rPr>
        <w:commentReference w:id="1144"/>
      </w:r>
      <w:del w:id="1146" w:author="TEBA" w:date="2024-11-27T11:06:00Z">
        <w:r w:rsidDel="009A66B3">
          <w:rPr>
            <w:b/>
            <w:bCs/>
            <w:snapToGrid w:val="0"/>
          </w:rPr>
          <w:tab/>
          <w:delText>Preliminary Solar Renewable Portfolio Standard Requirement for Retail Entities</w:delText>
        </w:r>
      </w:del>
    </w:p>
    <w:p w14:paraId="025DE26D" w14:textId="03A6523E" w:rsidR="009A66B3" w:rsidDel="009A66B3" w:rsidRDefault="009A66B3" w:rsidP="009A66B3">
      <w:pPr>
        <w:keepNext/>
        <w:spacing w:after="240"/>
        <w:ind w:left="720" w:hanging="720"/>
        <w:rPr>
          <w:del w:id="1147" w:author="TEBA" w:date="2024-11-27T11:06:00Z"/>
          <w:iCs/>
        </w:rPr>
      </w:pPr>
      <w:del w:id="1148" w:author="TEBA" w:date="2024-11-27T11:06:00Z">
        <w:r w:rsidDel="009A66B3">
          <w:rPr>
            <w:iCs/>
          </w:rPr>
          <w:delText>(1)</w:delText>
        </w:r>
        <w:r w:rsidDel="009A66B3">
          <w:rPr>
            <w:iCs/>
          </w:rPr>
          <w:tab/>
          <w:delText>ERCOT shall determine each Retail Entity’s Preliminary SRPS Requirement as follows:</w:delText>
        </w:r>
      </w:del>
    </w:p>
    <w:p w14:paraId="66C4264B" w14:textId="588A7F90" w:rsidR="009A66B3" w:rsidDel="009A66B3" w:rsidRDefault="009A66B3" w:rsidP="009A66B3">
      <w:pPr>
        <w:pStyle w:val="FormulaBold"/>
        <w:rPr>
          <w:del w:id="1149" w:author="TEBA" w:date="2024-11-27T11:06:00Z"/>
        </w:rPr>
      </w:pPr>
      <w:del w:id="1150" w:author="TEBA" w:date="2024-11-27T11:06:00Z">
        <w:r w:rsidDel="009A66B3">
          <w:delText xml:space="preserve">Preliminary SRPS Requirement </w:delText>
        </w:r>
        <w:r w:rsidDel="009A66B3">
          <w:rPr>
            <w:i/>
            <w:vertAlign w:val="subscript"/>
          </w:rPr>
          <w:delText>i</w:delText>
        </w:r>
        <w:r w:rsidDel="009A66B3">
          <w:rPr>
            <w:vertAlign w:val="subscript"/>
          </w:rPr>
          <w:delText xml:space="preserve"> </w:delText>
        </w:r>
        <w:r w:rsidDel="009A66B3">
          <w:delText xml:space="preserve">= SSRR * (CRSRES </w:delText>
        </w:r>
        <w:r w:rsidDel="009A66B3">
          <w:rPr>
            <w:i/>
            <w:vertAlign w:val="subscript"/>
          </w:rPr>
          <w:delText>i</w:delText>
        </w:r>
        <w:r w:rsidDel="009A66B3">
          <w:delText xml:space="preserve"> / TS)</w:delText>
        </w:r>
      </w:del>
    </w:p>
    <w:p w14:paraId="0DFDFC05" w14:textId="1AE49A43" w:rsidR="009A66B3" w:rsidDel="009A66B3" w:rsidRDefault="009A66B3" w:rsidP="009A66B3">
      <w:pPr>
        <w:rPr>
          <w:del w:id="1151" w:author="TEBA" w:date="2024-11-27T11:06:00Z"/>
        </w:rPr>
      </w:pPr>
      <w:del w:id="1152"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524DCCE5" w14:textId="446C5746" w:rsidTr="00B77271">
        <w:trPr>
          <w:trHeight w:val="548"/>
          <w:del w:id="1153" w:author="TEBA" w:date="2024-11-27T11:06:00Z"/>
        </w:trPr>
        <w:tc>
          <w:tcPr>
            <w:tcW w:w="1070" w:type="dxa"/>
          </w:tcPr>
          <w:p w14:paraId="63B9FE17" w14:textId="1D18C62D" w:rsidR="009A66B3" w:rsidDel="009A66B3" w:rsidRDefault="009A66B3" w:rsidP="00B77271">
            <w:pPr>
              <w:pStyle w:val="TableBody"/>
              <w:rPr>
                <w:del w:id="1154" w:author="TEBA" w:date="2024-11-27T11:06:00Z"/>
                <w:b/>
              </w:rPr>
            </w:pPr>
            <w:del w:id="1155" w:author="TEBA" w:date="2024-11-27T11:06:00Z">
              <w:r w:rsidDel="009A66B3">
                <w:rPr>
                  <w:b/>
                </w:rPr>
                <w:delText>Variable</w:delText>
              </w:r>
            </w:del>
          </w:p>
        </w:tc>
        <w:tc>
          <w:tcPr>
            <w:tcW w:w="870" w:type="dxa"/>
          </w:tcPr>
          <w:p w14:paraId="7155B3FC" w14:textId="32A0BC6F" w:rsidR="009A66B3" w:rsidDel="009A66B3" w:rsidRDefault="009A66B3" w:rsidP="00B77271">
            <w:pPr>
              <w:pStyle w:val="TableBody"/>
              <w:rPr>
                <w:del w:id="1156" w:author="TEBA" w:date="2024-11-27T11:06:00Z"/>
                <w:b/>
              </w:rPr>
            </w:pPr>
            <w:del w:id="1157" w:author="TEBA" w:date="2024-11-27T11:06:00Z">
              <w:r w:rsidDel="009A66B3">
                <w:rPr>
                  <w:b/>
                </w:rPr>
                <w:delText>Unit</w:delText>
              </w:r>
            </w:del>
          </w:p>
        </w:tc>
        <w:tc>
          <w:tcPr>
            <w:tcW w:w="7025" w:type="dxa"/>
          </w:tcPr>
          <w:p w14:paraId="7FE6BF82" w14:textId="040B669D" w:rsidR="009A66B3" w:rsidDel="009A66B3" w:rsidRDefault="009A66B3" w:rsidP="00B77271">
            <w:pPr>
              <w:pStyle w:val="TableBody"/>
              <w:rPr>
                <w:del w:id="1158" w:author="TEBA" w:date="2024-11-27T11:06:00Z"/>
                <w:b/>
              </w:rPr>
            </w:pPr>
            <w:del w:id="1159" w:author="TEBA" w:date="2024-11-27T11:06:00Z">
              <w:r w:rsidDel="009A66B3">
                <w:rPr>
                  <w:b/>
                </w:rPr>
                <w:delText>Description</w:delText>
              </w:r>
            </w:del>
          </w:p>
        </w:tc>
      </w:tr>
      <w:tr w:rsidR="009A66B3" w:rsidDel="009A66B3" w14:paraId="6F6C9C5C" w14:textId="60C29F27" w:rsidTr="00B77271">
        <w:trPr>
          <w:trHeight w:val="448"/>
          <w:del w:id="1160" w:author="TEBA" w:date="2024-11-27T11:06:00Z"/>
        </w:trPr>
        <w:tc>
          <w:tcPr>
            <w:tcW w:w="1070" w:type="dxa"/>
          </w:tcPr>
          <w:p w14:paraId="0DBA51F9" w14:textId="054EAF32" w:rsidR="009A66B3" w:rsidRPr="00D540B0" w:rsidDel="009A66B3" w:rsidRDefault="009A66B3" w:rsidP="00B77271">
            <w:pPr>
              <w:pStyle w:val="TableBody"/>
              <w:rPr>
                <w:del w:id="1161" w:author="TEBA" w:date="2024-11-27T11:06:00Z"/>
                <w:i/>
              </w:rPr>
            </w:pPr>
            <w:del w:id="1162" w:author="TEBA" w:date="2024-11-27T11:06:00Z">
              <w:r w:rsidRPr="00D540B0" w:rsidDel="009A66B3">
                <w:rPr>
                  <w:i/>
                </w:rPr>
                <w:delText>i</w:delText>
              </w:r>
            </w:del>
          </w:p>
        </w:tc>
        <w:tc>
          <w:tcPr>
            <w:tcW w:w="870" w:type="dxa"/>
          </w:tcPr>
          <w:p w14:paraId="3FE77CB2" w14:textId="418DF257" w:rsidR="009A66B3" w:rsidDel="009A66B3" w:rsidRDefault="009A66B3" w:rsidP="00B77271">
            <w:pPr>
              <w:pStyle w:val="TableBody"/>
              <w:rPr>
                <w:del w:id="1163" w:author="TEBA" w:date="2024-11-27T11:06:00Z"/>
              </w:rPr>
            </w:pPr>
            <w:del w:id="1164" w:author="TEBA" w:date="2024-11-27T11:06:00Z">
              <w:r w:rsidDel="009A66B3">
                <w:delText>None</w:delText>
              </w:r>
            </w:del>
          </w:p>
        </w:tc>
        <w:tc>
          <w:tcPr>
            <w:tcW w:w="7025" w:type="dxa"/>
          </w:tcPr>
          <w:p w14:paraId="2EA79E31" w14:textId="1C576B78" w:rsidR="009A66B3" w:rsidDel="009A66B3" w:rsidRDefault="009A66B3" w:rsidP="00B77271">
            <w:pPr>
              <w:pStyle w:val="TableBody"/>
              <w:rPr>
                <w:del w:id="1165" w:author="TEBA" w:date="2024-11-27T11:06:00Z"/>
              </w:rPr>
            </w:pPr>
            <w:del w:id="1166" w:author="TEBA" w:date="2024-11-27T11:06:00Z">
              <w:r w:rsidDel="009A66B3">
                <w:rPr>
                  <w:iCs w:val="0"/>
                </w:rPr>
                <w:delText>Specific Retail Entity.</w:delText>
              </w:r>
            </w:del>
          </w:p>
        </w:tc>
      </w:tr>
      <w:tr w:rsidR="009A66B3" w:rsidDel="009A66B3" w14:paraId="7F5A81B9" w14:textId="37EA73A2" w:rsidTr="00B77271">
        <w:trPr>
          <w:trHeight w:val="341"/>
          <w:del w:id="1167" w:author="TEBA" w:date="2024-11-27T11:06:00Z"/>
        </w:trPr>
        <w:tc>
          <w:tcPr>
            <w:tcW w:w="1070" w:type="dxa"/>
          </w:tcPr>
          <w:p w14:paraId="34B7581A" w14:textId="019DB215" w:rsidR="009A66B3" w:rsidDel="009A66B3" w:rsidRDefault="009A66B3" w:rsidP="00B77271">
            <w:pPr>
              <w:pStyle w:val="TableBody"/>
              <w:rPr>
                <w:del w:id="1168" w:author="TEBA" w:date="2024-11-27T11:06:00Z"/>
              </w:rPr>
            </w:pPr>
            <w:del w:id="1169" w:author="TEBA" w:date="2024-11-27T11:06:00Z">
              <w:r w:rsidDel="009A66B3">
                <w:rPr>
                  <w:iCs w:val="0"/>
                </w:rPr>
                <w:delText>SSRR</w:delText>
              </w:r>
            </w:del>
          </w:p>
        </w:tc>
        <w:tc>
          <w:tcPr>
            <w:tcW w:w="870" w:type="dxa"/>
          </w:tcPr>
          <w:p w14:paraId="78BBBFD3" w14:textId="48D35986" w:rsidR="009A66B3" w:rsidDel="009A66B3" w:rsidRDefault="009A66B3" w:rsidP="00B77271">
            <w:pPr>
              <w:pStyle w:val="TableBody"/>
              <w:rPr>
                <w:del w:id="1170" w:author="TEBA" w:date="2024-11-27T11:06:00Z"/>
              </w:rPr>
            </w:pPr>
            <w:del w:id="1171" w:author="TEBA" w:date="2024-11-27T11:06:00Z">
              <w:r w:rsidDel="009A66B3">
                <w:delText>REC</w:delText>
              </w:r>
            </w:del>
          </w:p>
        </w:tc>
        <w:tc>
          <w:tcPr>
            <w:tcW w:w="7025" w:type="dxa"/>
          </w:tcPr>
          <w:p w14:paraId="55BAEE72" w14:textId="79CFE754" w:rsidR="009A66B3" w:rsidDel="009A66B3" w:rsidRDefault="009A66B3" w:rsidP="00B77271">
            <w:pPr>
              <w:pStyle w:val="TableBody"/>
              <w:rPr>
                <w:del w:id="1172" w:author="TEBA" w:date="2024-11-27T11:06:00Z"/>
              </w:rPr>
            </w:pPr>
            <w:del w:id="1173" w:author="TEBA" w:date="2024-11-27T11:06:00Z">
              <w:r w:rsidDel="009A66B3">
                <w:rPr>
                  <w:iCs w:val="0"/>
                </w:rPr>
                <w:delText>Statewide SRPS Requirement.</w:delText>
              </w:r>
            </w:del>
          </w:p>
        </w:tc>
      </w:tr>
      <w:tr w:rsidR="009A66B3" w:rsidDel="009A66B3" w14:paraId="0BCAA3C4" w14:textId="79C6B345" w:rsidTr="00B77271">
        <w:trPr>
          <w:trHeight w:val="260"/>
          <w:del w:id="1174" w:author="TEBA" w:date="2024-11-27T11:06:00Z"/>
        </w:trPr>
        <w:tc>
          <w:tcPr>
            <w:tcW w:w="1070" w:type="dxa"/>
          </w:tcPr>
          <w:p w14:paraId="4E2F8F24" w14:textId="2FFD07F7" w:rsidR="009A66B3" w:rsidDel="009A66B3" w:rsidRDefault="009A66B3" w:rsidP="00B77271">
            <w:pPr>
              <w:pStyle w:val="TableBody"/>
              <w:rPr>
                <w:del w:id="1175" w:author="TEBA" w:date="2024-11-27T11:06:00Z"/>
                <w:iCs w:val="0"/>
              </w:rPr>
            </w:pPr>
            <w:del w:id="1176" w:author="TEBA" w:date="2024-11-27T11:06:00Z">
              <w:r w:rsidDel="009A66B3">
                <w:delText xml:space="preserve">CRSRES </w:delText>
              </w:r>
              <w:r w:rsidRPr="00035D2F" w:rsidDel="009A66B3">
                <w:rPr>
                  <w:vertAlign w:val="subscript"/>
                </w:rPr>
                <w:delText>i</w:delText>
              </w:r>
            </w:del>
          </w:p>
        </w:tc>
        <w:tc>
          <w:tcPr>
            <w:tcW w:w="870" w:type="dxa"/>
          </w:tcPr>
          <w:p w14:paraId="11933884" w14:textId="1750E14F" w:rsidR="009A66B3" w:rsidDel="009A66B3" w:rsidRDefault="009A66B3" w:rsidP="00B77271">
            <w:pPr>
              <w:pStyle w:val="TableBody"/>
              <w:rPr>
                <w:del w:id="1177" w:author="TEBA" w:date="2024-11-27T11:06:00Z"/>
              </w:rPr>
            </w:pPr>
            <w:del w:id="1178" w:author="TEBA" w:date="2024-11-27T11:06:00Z">
              <w:r w:rsidDel="009A66B3">
                <w:delText>MWh</w:delText>
              </w:r>
            </w:del>
          </w:p>
        </w:tc>
        <w:tc>
          <w:tcPr>
            <w:tcW w:w="7025" w:type="dxa"/>
          </w:tcPr>
          <w:p w14:paraId="57EBCAA9" w14:textId="3B850968" w:rsidR="009A66B3" w:rsidDel="009A66B3" w:rsidRDefault="009A66B3" w:rsidP="00B77271">
            <w:pPr>
              <w:pStyle w:val="TableBody"/>
              <w:rPr>
                <w:del w:id="1179" w:author="TEBA" w:date="2024-11-27T11:06:00Z"/>
                <w:iCs w:val="0"/>
              </w:rPr>
            </w:pPr>
            <w:del w:id="1180" w:author="TEBA" w:date="2024-11-27T11:06:00Z">
              <w:r w:rsidDel="009A66B3">
                <w:delText>Retail sales of the specific Retail Entity to Texas Customers during the Compliance Period, excluding sales by the specific Retail Entity to any Electric Service Identifiers (ESI IDs)</w:delText>
              </w:r>
              <w:r w:rsidRPr="00E05922" w:rsidDel="009A66B3">
                <w:delText xml:space="preserve"> </w:delText>
              </w:r>
              <w:r w:rsidDel="009A66B3">
                <w:delText xml:space="preserve">or accounts </w:delText>
              </w:r>
              <w:r w:rsidRPr="00E05922" w:rsidDel="009A66B3">
                <w:delText>for which an opt-out notice has been submitted</w:delText>
              </w:r>
              <w:r w:rsidDel="009A66B3">
                <w:delText xml:space="preserve"> </w:delText>
              </w:r>
              <w:r w:rsidDel="009A66B3">
                <w:lastRenderedPageBreak/>
                <w:delText xml:space="preserve">under subsection (f) of P.U.C. </w:delText>
              </w:r>
              <w:r w:rsidRPr="00862F81" w:rsidDel="009A66B3">
                <w:rPr>
                  <w:smallCaps/>
                </w:rPr>
                <w:delText>Subst</w:delText>
              </w:r>
              <w:r w:rsidDel="009A66B3">
                <w:delText>. R. 25.173, Renewable Energy Credit Program.</w:delText>
              </w:r>
            </w:del>
          </w:p>
        </w:tc>
      </w:tr>
      <w:tr w:rsidR="009A66B3" w:rsidDel="009A66B3" w14:paraId="7DFDC5A7" w14:textId="779C11D0" w:rsidTr="00B77271">
        <w:trPr>
          <w:trHeight w:val="314"/>
          <w:del w:id="1181" w:author="TEBA" w:date="2024-11-27T11:06:00Z"/>
        </w:trPr>
        <w:tc>
          <w:tcPr>
            <w:tcW w:w="1070" w:type="dxa"/>
          </w:tcPr>
          <w:p w14:paraId="77F95F08" w14:textId="42DF4EAF" w:rsidR="009A66B3" w:rsidDel="009A66B3" w:rsidRDefault="009A66B3" w:rsidP="00B77271">
            <w:pPr>
              <w:pStyle w:val="TableBody"/>
              <w:rPr>
                <w:del w:id="1182" w:author="TEBA" w:date="2024-11-27T11:06:00Z"/>
                <w:iCs w:val="0"/>
              </w:rPr>
            </w:pPr>
            <w:del w:id="1183" w:author="TEBA" w:date="2024-11-27T11:06:00Z">
              <w:r w:rsidDel="009A66B3">
                <w:lastRenderedPageBreak/>
                <w:delText>TS</w:delText>
              </w:r>
            </w:del>
          </w:p>
        </w:tc>
        <w:tc>
          <w:tcPr>
            <w:tcW w:w="870" w:type="dxa"/>
          </w:tcPr>
          <w:p w14:paraId="34BFA507" w14:textId="524A98DD" w:rsidR="009A66B3" w:rsidDel="009A66B3" w:rsidRDefault="009A66B3" w:rsidP="00B77271">
            <w:pPr>
              <w:pStyle w:val="TableBody"/>
              <w:rPr>
                <w:del w:id="1184" w:author="TEBA" w:date="2024-11-27T11:06:00Z"/>
              </w:rPr>
            </w:pPr>
            <w:del w:id="1185" w:author="TEBA" w:date="2024-11-27T11:06:00Z">
              <w:r w:rsidDel="009A66B3">
                <w:delText>MWh</w:delText>
              </w:r>
            </w:del>
          </w:p>
        </w:tc>
        <w:tc>
          <w:tcPr>
            <w:tcW w:w="7025" w:type="dxa"/>
          </w:tcPr>
          <w:p w14:paraId="372ABF68" w14:textId="1979FAED" w:rsidR="009A66B3" w:rsidDel="009A66B3" w:rsidRDefault="009A66B3" w:rsidP="00B77271">
            <w:pPr>
              <w:pStyle w:val="TableBody"/>
              <w:rPr>
                <w:del w:id="1186" w:author="TEBA" w:date="2024-11-27T11:06:00Z"/>
                <w:iCs w:val="0"/>
              </w:rPr>
            </w:pPr>
            <w:del w:id="1187" w:author="TEBA" w:date="2024-11-27T11:06:00Z">
              <w:r w:rsidDel="009A66B3">
                <w:delText xml:space="preserve">Total retail sales of all Retail Entities to Texas Customers during the Compliance Period, </w:delText>
              </w:r>
              <w:r w:rsidRPr="00E05922" w:rsidDel="009A66B3">
                <w:delText xml:space="preserve">excluding </w:delText>
              </w:r>
              <w:r w:rsidDel="009A66B3">
                <w:delText xml:space="preserve">all </w:delText>
              </w:r>
              <w:r w:rsidRPr="00E05922" w:rsidDel="009A66B3">
                <w:delText xml:space="preserve">sales </w:delText>
              </w:r>
              <w:r w:rsidDel="009A66B3">
                <w:delText xml:space="preserve">of all Retail Entities to </w:delText>
              </w:r>
              <w:r w:rsidRPr="00982241" w:rsidDel="009A66B3">
                <w:delText>ESI</w:delText>
              </w:r>
              <w:r w:rsidDel="009A66B3">
                <w:delText xml:space="preserve"> ID</w:delText>
              </w:r>
              <w:r w:rsidRPr="00982241" w:rsidDel="009A66B3">
                <w:delText>s</w:delText>
              </w:r>
              <w:r w:rsidDel="009A66B3">
                <w:delText xml:space="preserve"> or accounts</w:delText>
              </w:r>
              <w:r w:rsidRPr="00E05922" w:rsidDel="009A66B3">
                <w:delText xml:space="preserve"> 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0B94A5CF" w14:textId="58581843" w:rsidR="009A66B3" w:rsidDel="009A66B3" w:rsidRDefault="009A66B3" w:rsidP="009A66B3">
      <w:pPr>
        <w:spacing w:before="240" w:after="240"/>
        <w:ind w:left="720" w:hanging="720"/>
        <w:rPr>
          <w:del w:id="1188" w:author="TEBA" w:date="2024-11-27T11:06:00Z"/>
          <w:iCs/>
        </w:rPr>
      </w:pPr>
      <w:del w:id="1189" w:author="TEBA" w:date="2024-11-27T11:06:00Z">
        <w:r w:rsidDel="009A66B3">
          <w:rPr>
            <w:iCs/>
          </w:rPr>
          <w:delText>(2)</w:delText>
        </w:r>
        <w:r w:rsidDel="009A66B3">
          <w:rPr>
            <w:iCs/>
          </w:rPr>
          <w:tab/>
          <w:delText>The sum of the Preliminary SRPS Requirements for all Retail Entities shall be equal to the SSRR.</w:delText>
        </w:r>
      </w:del>
    </w:p>
    <w:p w14:paraId="60A9BFB4" w14:textId="2220F898" w:rsidR="009A66B3" w:rsidDel="009A66B3" w:rsidRDefault="009A66B3" w:rsidP="009A66B3">
      <w:pPr>
        <w:keepNext/>
        <w:tabs>
          <w:tab w:val="left" w:pos="1080"/>
        </w:tabs>
        <w:spacing w:before="240" w:after="240"/>
        <w:ind w:left="1080" w:hanging="1080"/>
        <w:outlineLvl w:val="2"/>
        <w:rPr>
          <w:del w:id="1190" w:author="TEBA" w:date="2024-11-27T11:06:00Z"/>
          <w:b/>
          <w:bCs/>
          <w:i/>
        </w:rPr>
      </w:pPr>
      <w:bookmarkStart w:id="1191" w:name="_Toc180673473"/>
      <w:commentRangeStart w:id="1192"/>
      <w:del w:id="1193" w:author="TEBA" w:date="2024-11-27T11:06:00Z">
        <w:r w:rsidDel="009A66B3">
          <w:rPr>
            <w:b/>
            <w:bCs/>
            <w:i/>
          </w:rPr>
          <w:delText>14.9.4</w:delText>
        </w:r>
      </w:del>
      <w:commentRangeEnd w:id="1192"/>
      <w:r w:rsidR="007B7619">
        <w:rPr>
          <w:rStyle w:val="CommentReference"/>
        </w:rPr>
        <w:commentReference w:id="1192"/>
      </w:r>
      <w:del w:id="1194" w:author="TEBA" w:date="2024-11-27T11:06:00Z">
        <w:r w:rsidDel="009A66B3">
          <w:rPr>
            <w:b/>
            <w:bCs/>
            <w:i/>
          </w:rPr>
          <w:tab/>
          <w:delText>Application of Offsets - Adjusted Solar Renewable Portfolio Standard Requirement</w:delText>
        </w:r>
        <w:bookmarkEnd w:id="1191"/>
      </w:del>
    </w:p>
    <w:p w14:paraId="6B2C3D7F" w14:textId="760125BF" w:rsidR="009A66B3" w:rsidDel="009A66B3" w:rsidRDefault="009A66B3" w:rsidP="009A66B3">
      <w:pPr>
        <w:spacing w:after="240"/>
        <w:ind w:left="720" w:hanging="720"/>
        <w:rPr>
          <w:del w:id="1195" w:author="TEBA" w:date="2024-11-27T11:06:00Z"/>
          <w:iCs/>
        </w:rPr>
      </w:pPr>
      <w:del w:id="1196" w:author="TEBA" w:date="2024-11-27T11:06:00Z">
        <w:r w:rsidDel="009A66B3">
          <w:rPr>
            <w:iCs/>
          </w:rPr>
          <w:delText>(1)</w:delText>
        </w:r>
        <w:r w:rsidDel="009A66B3">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1B401A90" w14:textId="3E8F5F92" w:rsidR="009A66B3" w:rsidDel="009A66B3" w:rsidRDefault="009A66B3" w:rsidP="009A66B3">
      <w:pPr>
        <w:keepNext/>
        <w:spacing w:after="240"/>
        <w:ind w:left="720" w:hanging="720"/>
        <w:rPr>
          <w:del w:id="1197" w:author="TEBA" w:date="2024-11-27T11:06:00Z"/>
          <w:iCs/>
        </w:rPr>
      </w:pPr>
      <w:del w:id="1198" w:author="TEBA" w:date="2024-11-27T11:06:00Z">
        <w:r w:rsidDel="009A66B3">
          <w:rPr>
            <w:iCs/>
          </w:rPr>
          <w:delText>(2)</w:delText>
        </w:r>
        <w:r w:rsidDel="009A66B3">
          <w:rPr>
            <w:iCs/>
          </w:rPr>
          <w:tab/>
          <w:delText>ERCOT shall determine each Retail Entity’s Adjusted SRPS Requirement (ARR) as follows:</w:delText>
        </w:r>
      </w:del>
    </w:p>
    <w:p w14:paraId="0547CFAC" w14:textId="00911D2E" w:rsidR="009A66B3" w:rsidDel="009A66B3" w:rsidRDefault="009A66B3" w:rsidP="009A66B3">
      <w:pPr>
        <w:pStyle w:val="FormulaBold"/>
        <w:rPr>
          <w:del w:id="1199" w:author="TEBA" w:date="2024-11-27T11:06:00Z"/>
          <w:iCs/>
        </w:rPr>
      </w:pPr>
      <w:del w:id="1200" w:author="TEBA" w:date="2024-11-27T11:06:00Z">
        <w:r w:rsidDel="009A66B3">
          <w:delText xml:space="preserve">ARR </w:delText>
        </w:r>
        <w:r w:rsidDel="009A66B3">
          <w:rPr>
            <w:i/>
            <w:vertAlign w:val="subscript"/>
          </w:rPr>
          <w:delText>i</w:delText>
        </w:r>
        <w:r w:rsidDel="009A66B3">
          <w:rPr>
            <w:vertAlign w:val="subscript"/>
          </w:rPr>
          <w:delText xml:space="preserve"> </w:delText>
        </w:r>
        <w:r w:rsidDel="009A66B3">
          <w:delText xml:space="preserve">= Preliminary SRPS Requirement </w:delText>
        </w:r>
        <w:r w:rsidDel="009A66B3">
          <w:rPr>
            <w:i/>
            <w:vertAlign w:val="subscript"/>
          </w:rPr>
          <w:delText>i</w:delText>
        </w:r>
        <w:r w:rsidDel="009A66B3">
          <w:delText xml:space="preserve"> – EO </w:delText>
        </w:r>
        <w:r w:rsidDel="009A66B3">
          <w:rPr>
            <w:i/>
            <w:vertAlign w:val="subscript"/>
          </w:rPr>
          <w:delText>i</w:delText>
        </w:r>
      </w:del>
    </w:p>
    <w:p w14:paraId="2EF6A64B" w14:textId="11B07964" w:rsidR="009A66B3" w:rsidDel="009A66B3" w:rsidRDefault="009A66B3" w:rsidP="009A66B3">
      <w:pPr>
        <w:rPr>
          <w:del w:id="1201" w:author="TEBA" w:date="2024-11-27T11:06:00Z"/>
        </w:rPr>
      </w:pPr>
      <w:del w:id="1202"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13239DB2" w14:textId="663FA52A" w:rsidTr="00B77271">
        <w:trPr>
          <w:trHeight w:val="395"/>
          <w:del w:id="1203" w:author="TEBA" w:date="2024-11-27T11:06:00Z"/>
        </w:trPr>
        <w:tc>
          <w:tcPr>
            <w:tcW w:w="1070" w:type="dxa"/>
          </w:tcPr>
          <w:p w14:paraId="4756568D" w14:textId="0260784C" w:rsidR="009A66B3" w:rsidDel="009A66B3" w:rsidRDefault="009A66B3" w:rsidP="00B77271">
            <w:pPr>
              <w:pStyle w:val="TableBody"/>
              <w:rPr>
                <w:del w:id="1204" w:author="TEBA" w:date="2024-11-27T11:06:00Z"/>
                <w:b/>
              </w:rPr>
            </w:pPr>
            <w:del w:id="1205" w:author="TEBA" w:date="2024-11-27T11:06:00Z">
              <w:r w:rsidDel="009A66B3">
                <w:rPr>
                  <w:b/>
                </w:rPr>
                <w:delText>Variable</w:delText>
              </w:r>
            </w:del>
          </w:p>
        </w:tc>
        <w:tc>
          <w:tcPr>
            <w:tcW w:w="870" w:type="dxa"/>
          </w:tcPr>
          <w:p w14:paraId="564327C1" w14:textId="2700749B" w:rsidR="009A66B3" w:rsidDel="009A66B3" w:rsidRDefault="009A66B3" w:rsidP="00B77271">
            <w:pPr>
              <w:pStyle w:val="TableBody"/>
              <w:rPr>
                <w:del w:id="1206" w:author="TEBA" w:date="2024-11-27T11:06:00Z"/>
                <w:b/>
              </w:rPr>
            </w:pPr>
            <w:del w:id="1207" w:author="TEBA" w:date="2024-11-27T11:06:00Z">
              <w:r w:rsidDel="009A66B3">
                <w:rPr>
                  <w:b/>
                </w:rPr>
                <w:delText>Unit</w:delText>
              </w:r>
            </w:del>
          </w:p>
        </w:tc>
        <w:tc>
          <w:tcPr>
            <w:tcW w:w="7025" w:type="dxa"/>
          </w:tcPr>
          <w:p w14:paraId="6958EA5B" w14:textId="4EFD4B54" w:rsidR="009A66B3" w:rsidDel="009A66B3" w:rsidRDefault="009A66B3" w:rsidP="00B77271">
            <w:pPr>
              <w:pStyle w:val="TableBody"/>
              <w:rPr>
                <w:del w:id="1208" w:author="TEBA" w:date="2024-11-27T11:06:00Z"/>
                <w:b/>
              </w:rPr>
            </w:pPr>
            <w:del w:id="1209" w:author="TEBA" w:date="2024-11-27T11:06:00Z">
              <w:r w:rsidDel="009A66B3">
                <w:rPr>
                  <w:b/>
                </w:rPr>
                <w:delText>Description</w:delText>
              </w:r>
            </w:del>
          </w:p>
        </w:tc>
      </w:tr>
      <w:tr w:rsidR="009A66B3" w:rsidDel="009A66B3" w14:paraId="0C573722" w14:textId="4472C754" w:rsidTr="00B77271">
        <w:trPr>
          <w:trHeight w:val="448"/>
          <w:del w:id="1210" w:author="TEBA" w:date="2024-11-27T11:06:00Z"/>
        </w:trPr>
        <w:tc>
          <w:tcPr>
            <w:tcW w:w="1070" w:type="dxa"/>
          </w:tcPr>
          <w:p w14:paraId="58657A13" w14:textId="28C82932" w:rsidR="009A66B3" w:rsidRPr="004878DD" w:rsidDel="009A66B3" w:rsidRDefault="009A66B3" w:rsidP="00B77271">
            <w:pPr>
              <w:pStyle w:val="TableBody"/>
              <w:rPr>
                <w:del w:id="1211" w:author="TEBA" w:date="2024-11-27T11:06:00Z"/>
                <w:i/>
              </w:rPr>
            </w:pPr>
            <w:del w:id="1212" w:author="TEBA" w:date="2024-11-27T11:06:00Z">
              <w:r w:rsidRPr="004878DD" w:rsidDel="009A66B3">
                <w:rPr>
                  <w:i/>
                </w:rPr>
                <w:delText>i</w:delText>
              </w:r>
            </w:del>
          </w:p>
        </w:tc>
        <w:tc>
          <w:tcPr>
            <w:tcW w:w="870" w:type="dxa"/>
          </w:tcPr>
          <w:p w14:paraId="4808FE86" w14:textId="554DAACE" w:rsidR="009A66B3" w:rsidDel="009A66B3" w:rsidRDefault="009A66B3" w:rsidP="00B77271">
            <w:pPr>
              <w:pStyle w:val="TableBody"/>
              <w:rPr>
                <w:del w:id="1213" w:author="TEBA" w:date="2024-11-27T11:06:00Z"/>
              </w:rPr>
            </w:pPr>
            <w:del w:id="1214" w:author="TEBA" w:date="2024-11-27T11:06:00Z">
              <w:r w:rsidDel="009A66B3">
                <w:delText>None</w:delText>
              </w:r>
            </w:del>
          </w:p>
        </w:tc>
        <w:tc>
          <w:tcPr>
            <w:tcW w:w="7025" w:type="dxa"/>
          </w:tcPr>
          <w:p w14:paraId="1C19296F" w14:textId="21C60321" w:rsidR="009A66B3" w:rsidDel="009A66B3" w:rsidRDefault="009A66B3" w:rsidP="00B77271">
            <w:pPr>
              <w:pStyle w:val="TableBody"/>
              <w:rPr>
                <w:del w:id="1215" w:author="TEBA" w:date="2024-11-27T11:06:00Z"/>
              </w:rPr>
            </w:pPr>
            <w:del w:id="1216" w:author="TEBA" w:date="2024-11-27T11:06:00Z">
              <w:r w:rsidDel="009A66B3">
                <w:rPr>
                  <w:iCs w:val="0"/>
                </w:rPr>
                <w:delText>Specific Retail Entity.</w:delText>
              </w:r>
            </w:del>
          </w:p>
        </w:tc>
      </w:tr>
      <w:tr w:rsidR="009A66B3" w:rsidDel="009A66B3" w14:paraId="7F8A91FA" w14:textId="4D890FFE" w:rsidTr="00B77271">
        <w:trPr>
          <w:trHeight w:val="260"/>
          <w:del w:id="1217" w:author="TEBA" w:date="2024-11-27T11:06:00Z"/>
        </w:trPr>
        <w:tc>
          <w:tcPr>
            <w:tcW w:w="1070" w:type="dxa"/>
          </w:tcPr>
          <w:p w14:paraId="08EAC27C" w14:textId="5F4E205B" w:rsidR="009A66B3" w:rsidDel="009A66B3" w:rsidRDefault="009A66B3" w:rsidP="00B77271">
            <w:pPr>
              <w:pStyle w:val="TableBody"/>
              <w:rPr>
                <w:del w:id="1218" w:author="TEBA" w:date="2024-11-27T11:06:00Z"/>
                <w:iCs w:val="0"/>
                <w:vertAlign w:val="subscript"/>
              </w:rPr>
            </w:pPr>
            <w:del w:id="1219" w:author="TEBA" w:date="2024-11-27T11:06:00Z">
              <w:r w:rsidDel="009A66B3">
                <w:delText xml:space="preserve">EO </w:delText>
              </w:r>
              <w:r w:rsidRPr="004878DD" w:rsidDel="009A66B3">
                <w:rPr>
                  <w:i/>
                  <w:vertAlign w:val="subscript"/>
                </w:rPr>
                <w:delText>i</w:delText>
              </w:r>
              <w:r w:rsidDel="009A66B3">
                <w:rPr>
                  <w:vertAlign w:val="subscript"/>
                </w:rPr>
                <w:delText xml:space="preserve"> </w:delText>
              </w:r>
            </w:del>
          </w:p>
        </w:tc>
        <w:tc>
          <w:tcPr>
            <w:tcW w:w="870" w:type="dxa"/>
          </w:tcPr>
          <w:p w14:paraId="3133CC31" w14:textId="472CF2B2" w:rsidR="009A66B3" w:rsidDel="009A66B3" w:rsidRDefault="009A66B3" w:rsidP="00B77271">
            <w:pPr>
              <w:pStyle w:val="TableBody"/>
              <w:rPr>
                <w:del w:id="1220" w:author="TEBA" w:date="2024-11-27T11:06:00Z"/>
              </w:rPr>
            </w:pPr>
            <w:del w:id="1221" w:author="TEBA" w:date="2024-11-27T11:06:00Z">
              <w:r w:rsidDel="009A66B3">
                <w:delText>None</w:delText>
              </w:r>
            </w:del>
          </w:p>
        </w:tc>
        <w:tc>
          <w:tcPr>
            <w:tcW w:w="7025" w:type="dxa"/>
          </w:tcPr>
          <w:p w14:paraId="2B2D2FAC" w14:textId="7717223A" w:rsidR="009A66B3" w:rsidDel="009A66B3" w:rsidRDefault="009A66B3" w:rsidP="00B77271">
            <w:pPr>
              <w:pStyle w:val="TableBody"/>
              <w:rPr>
                <w:del w:id="1222" w:author="TEBA" w:date="2024-11-27T11:06:00Z"/>
                <w:iCs w:val="0"/>
              </w:rPr>
            </w:pPr>
            <w:del w:id="1223" w:author="TEBA" w:date="2024-11-27T11:06:00Z">
              <w:r w:rsidDel="009A66B3">
                <w:delText>Total offsets the Retail Entity is entitled to receive during the Compliance Period (not to exceed the Retail Entity’s FSRR before adjustment for any previous Compliance Period).</w:delText>
              </w:r>
            </w:del>
          </w:p>
        </w:tc>
      </w:tr>
    </w:tbl>
    <w:p w14:paraId="020F2261" w14:textId="29AFB486" w:rsidR="009A66B3" w:rsidDel="009A66B3" w:rsidRDefault="009A66B3" w:rsidP="009A66B3">
      <w:pPr>
        <w:keepNext/>
        <w:spacing w:before="240" w:after="240"/>
        <w:rPr>
          <w:del w:id="1224" w:author="TEBA" w:date="2024-11-27T11:06:00Z"/>
          <w:iCs/>
        </w:rPr>
      </w:pPr>
      <w:del w:id="1225" w:author="TEBA" w:date="2024-11-27T11:06:00Z">
        <w:r w:rsidDel="009A66B3">
          <w:rPr>
            <w:iCs/>
          </w:rPr>
          <w:delText>(3)</w:delText>
        </w:r>
        <w:r w:rsidDel="009A66B3">
          <w:rPr>
            <w:iCs/>
          </w:rPr>
          <w:tab/>
          <w:delText xml:space="preserve">ERCOT shall determine TUOs as follows: </w:delText>
        </w:r>
      </w:del>
    </w:p>
    <w:p w14:paraId="19A68EC6" w14:textId="623DF60D" w:rsidR="009A66B3" w:rsidDel="009A66B3" w:rsidRDefault="009A66B3" w:rsidP="009A66B3">
      <w:pPr>
        <w:pStyle w:val="FormulaBold"/>
        <w:rPr>
          <w:del w:id="1226" w:author="TEBA" w:date="2024-11-27T11:06:00Z"/>
        </w:rPr>
      </w:pPr>
      <w:del w:id="1227" w:author="TEBA" w:date="2024-11-27T11:06:00Z">
        <w:r w:rsidDel="009A66B3">
          <w:delText xml:space="preserve">TUO = SSRR – </w:delText>
        </w:r>
        <w:r w:rsidR="00572739" w:rsidRPr="00EA5448" w:rsidDel="009A66B3">
          <w:rPr>
            <w:noProof/>
            <w:position w:val="-20"/>
          </w:rPr>
          <w:object w:dxaOrig="260" w:dyaOrig="580" w14:anchorId="6F62DC16">
            <v:shape id="_x0000_i1034" type="#_x0000_t75" alt="" style="width:12pt;height:29.4pt;mso-width-percent:0;mso-height-percent:0;mso-width-percent:0;mso-height-percent:0" o:ole="">
              <v:imagedata r:id="rId20" o:title=""/>
            </v:shape>
            <o:OLEObject Type="Embed" ProgID="Equation.3" ShapeID="_x0000_i1034" DrawAspect="Content" ObjectID="_1796129920" r:id="rId21"/>
          </w:object>
        </w:r>
        <w:r w:rsidDel="009A66B3">
          <w:delText xml:space="preserve">ARR </w:delText>
        </w:r>
        <w:r w:rsidDel="009A66B3">
          <w:rPr>
            <w:i/>
            <w:vertAlign w:val="subscript"/>
          </w:rPr>
          <w:delText>i</w:delText>
        </w:r>
        <w:r w:rsidDel="009A66B3">
          <w:delText xml:space="preserve"> </w:delText>
        </w:r>
      </w:del>
    </w:p>
    <w:p w14:paraId="25C009DD" w14:textId="124FEB77" w:rsidR="009A66B3" w:rsidDel="009A66B3" w:rsidRDefault="009A66B3" w:rsidP="009A66B3">
      <w:pPr>
        <w:rPr>
          <w:del w:id="1228" w:author="TEBA" w:date="2024-11-27T11:06:00Z"/>
        </w:rPr>
      </w:pPr>
      <w:del w:id="1229"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54D25A97" w14:textId="5151AE2E" w:rsidTr="00B77271">
        <w:trPr>
          <w:trHeight w:val="332"/>
          <w:del w:id="1230" w:author="TEBA" w:date="2024-11-27T11:06:00Z"/>
        </w:trPr>
        <w:tc>
          <w:tcPr>
            <w:tcW w:w="1070" w:type="dxa"/>
          </w:tcPr>
          <w:p w14:paraId="53473C26" w14:textId="320FEF0D" w:rsidR="009A66B3" w:rsidDel="009A66B3" w:rsidRDefault="009A66B3" w:rsidP="00B77271">
            <w:pPr>
              <w:pStyle w:val="TableBody"/>
              <w:rPr>
                <w:del w:id="1231" w:author="TEBA" w:date="2024-11-27T11:06:00Z"/>
                <w:b/>
              </w:rPr>
            </w:pPr>
            <w:del w:id="1232" w:author="TEBA" w:date="2024-11-27T11:06:00Z">
              <w:r w:rsidDel="009A66B3">
                <w:rPr>
                  <w:b/>
                </w:rPr>
                <w:delText>Variable</w:delText>
              </w:r>
            </w:del>
          </w:p>
        </w:tc>
        <w:tc>
          <w:tcPr>
            <w:tcW w:w="870" w:type="dxa"/>
          </w:tcPr>
          <w:p w14:paraId="6EDB67FA" w14:textId="01A10CF1" w:rsidR="009A66B3" w:rsidDel="009A66B3" w:rsidRDefault="009A66B3" w:rsidP="00B77271">
            <w:pPr>
              <w:pStyle w:val="TableBody"/>
              <w:rPr>
                <w:del w:id="1233" w:author="TEBA" w:date="2024-11-27T11:06:00Z"/>
                <w:b/>
              </w:rPr>
            </w:pPr>
            <w:del w:id="1234" w:author="TEBA" w:date="2024-11-27T11:06:00Z">
              <w:r w:rsidDel="009A66B3">
                <w:rPr>
                  <w:b/>
                </w:rPr>
                <w:delText>Unit</w:delText>
              </w:r>
            </w:del>
          </w:p>
        </w:tc>
        <w:tc>
          <w:tcPr>
            <w:tcW w:w="7025" w:type="dxa"/>
          </w:tcPr>
          <w:p w14:paraId="7230CA6B" w14:textId="5B43C10B" w:rsidR="009A66B3" w:rsidDel="009A66B3" w:rsidRDefault="009A66B3" w:rsidP="00B77271">
            <w:pPr>
              <w:pStyle w:val="TableBody"/>
              <w:rPr>
                <w:del w:id="1235" w:author="TEBA" w:date="2024-11-27T11:06:00Z"/>
                <w:b/>
              </w:rPr>
            </w:pPr>
            <w:del w:id="1236" w:author="TEBA" w:date="2024-11-27T11:06:00Z">
              <w:r w:rsidDel="009A66B3">
                <w:rPr>
                  <w:b/>
                </w:rPr>
                <w:delText>Description</w:delText>
              </w:r>
            </w:del>
          </w:p>
        </w:tc>
      </w:tr>
      <w:tr w:rsidR="009A66B3" w:rsidDel="009A66B3" w14:paraId="0E25993D" w14:textId="3285BEA1" w:rsidTr="00B77271">
        <w:trPr>
          <w:trHeight w:val="448"/>
          <w:del w:id="1237" w:author="TEBA" w:date="2024-11-27T11:06:00Z"/>
        </w:trPr>
        <w:tc>
          <w:tcPr>
            <w:tcW w:w="1070" w:type="dxa"/>
          </w:tcPr>
          <w:p w14:paraId="24EA261A" w14:textId="5A0AE085" w:rsidR="009A66B3" w:rsidRPr="004878DD" w:rsidDel="009A66B3" w:rsidRDefault="009A66B3" w:rsidP="00B77271">
            <w:pPr>
              <w:pStyle w:val="TableBody"/>
              <w:rPr>
                <w:del w:id="1238" w:author="TEBA" w:date="2024-11-27T11:06:00Z"/>
                <w:i/>
              </w:rPr>
            </w:pPr>
            <w:del w:id="1239" w:author="TEBA" w:date="2024-11-27T11:06:00Z">
              <w:r w:rsidRPr="004878DD" w:rsidDel="009A66B3">
                <w:rPr>
                  <w:i/>
                </w:rPr>
                <w:delText>i</w:delText>
              </w:r>
            </w:del>
          </w:p>
        </w:tc>
        <w:tc>
          <w:tcPr>
            <w:tcW w:w="870" w:type="dxa"/>
          </w:tcPr>
          <w:p w14:paraId="45C485B7" w14:textId="2FE85D6F" w:rsidR="009A66B3" w:rsidDel="009A66B3" w:rsidRDefault="009A66B3" w:rsidP="00B77271">
            <w:pPr>
              <w:pStyle w:val="TableBody"/>
              <w:rPr>
                <w:del w:id="1240" w:author="TEBA" w:date="2024-11-27T11:06:00Z"/>
              </w:rPr>
            </w:pPr>
            <w:del w:id="1241" w:author="TEBA" w:date="2024-11-27T11:06:00Z">
              <w:r w:rsidDel="009A66B3">
                <w:delText>None</w:delText>
              </w:r>
            </w:del>
          </w:p>
        </w:tc>
        <w:tc>
          <w:tcPr>
            <w:tcW w:w="7025" w:type="dxa"/>
          </w:tcPr>
          <w:p w14:paraId="1F4AA841" w14:textId="60E0FE39" w:rsidR="009A66B3" w:rsidDel="009A66B3" w:rsidRDefault="009A66B3" w:rsidP="00B77271">
            <w:pPr>
              <w:pStyle w:val="TableBody"/>
              <w:rPr>
                <w:del w:id="1242" w:author="TEBA" w:date="2024-11-27T11:06:00Z"/>
              </w:rPr>
            </w:pPr>
            <w:del w:id="1243" w:author="TEBA" w:date="2024-11-27T11:06:00Z">
              <w:r w:rsidDel="009A66B3">
                <w:rPr>
                  <w:iCs w:val="0"/>
                </w:rPr>
                <w:delText>Specific Retail Entity.</w:delText>
              </w:r>
            </w:del>
          </w:p>
        </w:tc>
      </w:tr>
      <w:tr w:rsidR="009A66B3" w:rsidDel="009A66B3" w14:paraId="328D54C7" w14:textId="548183F0" w:rsidTr="00B77271">
        <w:trPr>
          <w:trHeight w:val="341"/>
          <w:del w:id="1244" w:author="TEBA" w:date="2024-11-27T11:06:00Z"/>
        </w:trPr>
        <w:tc>
          <w:tcPr>
            <w:tcW w:w="1070" w:type="dxa"/>
          </w:tcPr>
          <w:p w14:paraId="5374618C" w14:textId="1E0392AA" w:rsidR="009A66B3" w:rsidRPr="004878DD" w:rsidDel="009A66B3" w:rsidRDefault="009A66B3" w:rsidP="00B77271">
            <w:pPr>
              <w:pStyle w:val="TableBody"/>
              <w:rPr>
                <w:del w:id="1245" w:author="TEBA" w:date="2024-11-27T11:06:00Z"/>
                <w:i/>
              </w:rPr>
            </w:pPr>
            <w:del w:id="1246" w:author="TEBA" w:date="2024-11-27T11:06:00Z">
              <w:r w:rsidDel="009A66B3">
                <w:rPr>
                  <w:i/>
                </w:rPr>
                <w:delText>n</w:delText>
              </w:r>
            </w:del>
          </w:p>
        </w:tc>
        <w:tc>
          <w:tcPr>
            <w:tcW w:w="870" w:type="dxa"/>
          </w:tcPr>
          <w:p w14:paraId="32CF0E07" w14:textId="48307CD1" w:rsidR="009A66B3" w:rsidDel="009A66B3" w:rsidRDefault="009A66B3" w:rsidP="00B77271">
            <w:pPr>
              <w:pStyle w:val="TableBody"/>
              <w:rPr>
                <w:del w:id="1247" w:author="TEBA" w:date="2024-11-27T11:06:00Z"/>
              </w:rPr>
            </w:pPr>
            <w:del w:id="1248" w:author="TEBA" w:date="2024-11-27T11:06:00Z">
              <w:r w:rsidDel="009A66B3">
                <w:delText>None</w:delText>
              </w:r>
            </w:del>
          </w:p>
        </w:tc>
        <w:tc>
          <w:tcPr>
            <w:tcW w:w="7025" w:type="dxa"/>
          </w:tcPr>
          <w:p w14:paraId="4C59F809" w14:textId="0699C75A" w:rsidR="009A66B3" w:rsidDel="009A66B3" w:rsidRDefault="009A66B3" w:rsidP="00B77271">
            <w:pPr>
              <w:pStyle w:val="TableBody"/>
              <w:rPr>
                <w:del w:id="1249" w:author="TEBA" w:date="2024-11-27T11:06:00Z"/>
              </w:rPr>
            </w:pPr>
            <w:del w:id="1250" w:author="TEBA" w:date="2024-11-27T11:06:00Z">
              <w:r w:rsidDel="009A66B3">
                <w:delText>Number of Retail Entities.</w:delText>
              </w:r>
            </w:del>
          </w:p>
        </w:tc>
      </w:tr>
      <w:tr w:rsidR="009A66B3" w:rsidDel="009A66B3" w14:paraId="27792AFA" w14:textId="695601C1" w:rsidTr="00B77271">
        <w:trPr>
          <w:trHeight w:val="260"/>
          <w:del w:id="1251" w:author="TEBA" w:date="2024-11-27T11:06:00Z"/>
        </w:trPr>
        <w:tc>
          <w:tcPr>
            <w:tcW w:w="1070" w:type="dxa"/>
          </w:tcPr>
          <w:p w14:paraId="72FA1228" w14:textId="6F7023A0" w:rsidR="009A66B3" w:rsidDel="009A66B3" w:rsidRDefault="009A66B3" w:rsidP="00B77271">
            <w:pPr>
              <w:pStyle w:val="TableBody"/>
              <w:rPr>
                <w:del w:id="1252" w:author="TEBA" w:date="2024-11-27T11:06:00Z"/>
                <w:iCs w:val="0"/>
                <w:vertAlign w:val="subscript"/>
              </w:rPr>
            </w:pPr>
            <w:del w:id="1253" w:author="TEBA" w:date="2024-11-27T11:06:00Z">
              <w:r w:rsidDel="009A66B3">
                <w:delText>SSRR</w:delText>
              </w:r>
            </w:del>
          </w:p>
        </w:tc>
        <w:tc>
          <w:tcPr>
            <w:tcW w:w="870" w:type="dxa"/>
          </w:tcPr>
          <w:p w14:paraId="7E978DC0" w14:textId="599AFFDE" w:rsidR="009A66B3" w:rsidDel="009A66B3" w:rsidRDefault="009A66B3" w:rsidP="00B77271">
            <w:pPr>
              <w:pStyle w:val="TableBody"/>
              <w:rPr>
                <w:del w:id="1254" w:author="TEBA" w:date="2024-11-27T11:06:00Z"/>
              </w:rPr>
            </w:pPr>
            <w:del w:id="1255" w:author="TEBA" w:date="2024-11-27T11:06:00Z">
              <w:r w:rsidDel="009A66B3">
                <w:delText>None</w:delText>
              </w:r>
            </w:del>
          </w:p>
        </w:tc>
        <w:tc>
          <w:tcPr>
            <w:tcW w:w="7025" w:type="dxa"/>
          </w:tcPr>
          <w:p w14:paraId="1725FD75" w14:textId="76384FB0" w:rsidR="009A66B3" w:rsidDel="009A66B3" w:rsidRDefault="009A66B3" w:rsidP="00B77271">
            <w:pPr>
              <w:pStyle w:val="TableBody"/>
              <w:rPr>
                <w:del w:id="1256" w:author="TEBA" w:date="2024-11-27T11:06:00Z"/>
                <w:iCs w:val="0"/>
              </w:rPr>
            </w:pPr>
            <w:del w:id="1257" w:author="TEBA" w:date="2024-11-27T11:06:00Z">
              <w:r w:rsidDel="009A66B3">
                <w:delText xml:space="preserve">Statewide </w:delText>
              </w:r>
              <w:r w:rsidRPr="00444F57" w:rsidDel="009A66B3">
                <w:delText>S</w:delText>
              </w:r>
              <w:r w:rsidDel="009A66B3">
                <w:delText>RPS Requirement.</w:delText>
              </w:r>
            </w:del>
          </w:p>
        </w:tc>
      </w:tr>
      <w:tr w:rsidR="009A66B3" w:rsidDel="009A66B3" w14:paraId="4F42AA01" w14:textId="07B699E5" w:rsidTr="00B77271">
        <w:trPr>
          <w:trHeight w:val="260"/>
          <w:del w:id="1258" w:author="TEBA" w:date="2024-11-27T11:06:00Z"/>
        </w:trPr>
        <w:tc>
          <w:tcPr>
            <w:tcW w:w="1070" w:type="dxa"/>
          </w:tcPr>
          <w:p w14:paraId="6E727882" w14:textId="0B997628" w:rsidR="009A66B3" w:rsidDel="009A66B3" w:rsidRDefault="009A66B3" w:rsidP="00B77271">
            <w:pPr>
              <w:pStyle w:val="TableBody"/>
              <w:rPr>
                <w:del w:id="1259" w:author="TEBA" w:date="2024-11-27T11:06:00Z"/>
              </w:rPr>
            </w:pPr>
            <w:del w:id="1260" w:author="TEBA" w:date="2024-11-27T11:06:00Z">
              <w:r w:rsidDel="009A66B3">
                <w:delText xml:space="preserve">ARR </w:delText>
              </w:r>
              <w:r w:rsidRPr="004878DD" w:rsidDel="009A66B3">
                <w:rPr>
                  <w:i/>
                  <w:vertAlign w:val="subscript"/>
                </w:rPr>
                <w:delText>i</w:delText>
              </w:r>
            </w:del>
          </w:p>
        </w:tc>
        <w:tc>
          <w:tcPr>
            <w:tcW w:w="870" w:type="dxa"/>
          </w:tcPr>
          <w:p w14:paraId="3885FC34" w14:textId="28865269" w:rsidR="009A66B3" w:rsidDel="009A66B3" w:rsidRDefault="009A66B3" w:rsidP="00B77271">
            <w:pPr>
              <w:pStyle w:val="TableBody"/>
              <w:rPr>
                <w:del w:id="1261" w:author="TEBA" w:date="2024-11-27T11:06:00Z"/>
              </w:rPr>
            </w:pPr>
            <w:del w:id="1262" w:author="TEBA" w:date="2024-11-27T11:06:00Z">
              <w:r w:rsidDel="009A66B3">
                <w:delText>None</w:delText>
              </w:r>
            </w:del>
          </w:p>
        </w:tc>
        <w:tc>
          <w:tcPr>
            <w:tcW w:w="7025" w:type="dxa"/>
          </w:tcPr>
          <w:p w14:paraId="07291CCD" w14:textId="58C7E55A" w:rsidR="009A66B3" w:rsidDel="009A66B3" w:rsidRDefault="009A66B3" w:rsidP="00B77271">
            <w:pPr>
              <w:pStyle w:val="TableBody"/>
              <w:rPr>
                <w:del w:id="1263" w:author="TEBA" w:date="2024-11-27T11:06:00Z"/>
              </w:rPr>
            </w:pPr>
            <w:del w:id="1264" w:author="TEBA" w:date="2024-11-27T11:06:00Z">
              <w:r w:rsidDel="009A66B3">
                <w:delText>Adjusted SRPS Requirement for a specific Retail Entity.</w:delText>
              </w:r>
            </w:del>
          </w:p>
        </w:tc>
      </w:tr>
    </w:tbl>
    <w:p w14:paraId="4B80D7C8" w14:textId="426F48F4" w:rsidR="009A66B3" w:rsidDel="009A66B3" w:rsidRDefault="009A66B3" w:rsidP="009A66B3">
      <w:pPr>
        <w:keepNext/>
        <w:tabs>
          <w:tab w:val="left" w:pos="1080"/>
        </w:tabs>
        <w:spacing w:before="480" w:after="240"/>
        <w:outlineLvl w:val="2"/>
        <w:rPr>
          <w:del w:id="1265" w:author="TEBA" w:date="2024-11-27T11:06:00Z"/>
          <w:b/>
          <w:bCs/>
          <w:i/>
        </w:rPr>
      </w:pPr>
      <w:bookmarkStart w:id="1266" w:name="_Toc180673474"/>
      <w:commentRangeStart w:id="1267"/>
      <w:del w:id="1268" w:author="TEBA" w:date="2024-11-27T11:06:00Z">
        <w:r w:rsidDel="009A66B3">
          <w:rPr>
            <w:b/>
            <w:bCs/>
            <w:i/>
          </w:rPr>
          <w:lastRenderedPageBreak/>
          <w:delText>14.9.5</w:delText>
        </w:r>
      </w:del>
      <w:commentRangeEnd w:id="1267"/>
      <w:r w:rsidR="00240E96">
        <w:rPr>
          <w:rStyle w:val="CommentReference"/>
        </w:rPr>
        <w:commentReference w:id="1267"/>
      </w:r>
      <w:del w:id="1269" w:author="TEBA" w:date="2024-11-27T11:06:00Z">
        <w:r w:rsidDel="009A66B3">
          <w:rPr>
            <w:b/>
            <w:bCs/>
            <w:i/>
          </w:rPr>
          <w:tab/>
          <w:delText>Final Solar Renewable Portfolio Standard Requirement</w:delText>
        </w:r>
        <w:bookmarkEnd w:id="1266"/>
      </w:del>
    </w:p>
    <w:p w14:paraId="28E2F151" w14:textId="4FC13F0E" w:rsidR="009A66B3" w:rsidDel="009A66B3" w:rsidRDefault="009A66B3" w:rsidP="009A66B3">
      <w:pPr>
        <w:keepNext/>
        <w:spacing w:after="240"/>
        <w:ind w:left="720" w:hanging="720"/>
        <w:rPr>
          <w:del w:id="1270" w:author="TEBA" w:date="2024-11-27T11:06:00Z"/>
          <w:iCs/>
        </w:rPr>
      </w:pPr>
      <w:del w:id="1271" w:author="TEBA" w:date="2024-11-27T11:06:00Z">
        <w:r w:rsidDel="009A66B3">
          <w:rPr>
            <w:iCs/>
          </w:rPr>
          <w:delText>(1)</w:delText>
        </w:r>
        <w:r w:rsidDel="009A66B3">
          <w:rPr>
            <w:iCs/>
          </w:rPr>
          <w:tab/>
          <w:delText>ERCOT shall redistribute the TUO amount over all Retail Entities to determine the FSRRs.  ERCOT shall determine each Retail Entity’s FSRR as follows:</w:delText>
        </w:r>
      </w:del>
    </w:p>
    <w:p w14:paraId="25508C37" w14:textId="1EBACCAA" w:rsidR="009A66B3" w:rsidDel="009A66B3" w:rsidRDefault="009A66B3" w:rsidP="009A66B3">
      <w:pPr>
        <w:pStyle w:val="FormulaBold"/>
        <w:rPr>
          <w:del w:id="1272" w:author="TEBA" w:date="2024-11-27T11:06:00Z"/>
        </w:rPr>
      </w:pPr>
      <w:del w:id="1273" w:author="TEBA" w:date="2024-11-27T11:06:00Z">
        <w:r w:rsidDel="009A66B3">
          <w:delText xml:space="preserve">FSRR = ARR </w:delText>
        </w:r>
        <w:r w:rsidDel="009A66B3">
          <w:rPr>
            <w:i/>
            <w:vertAlign w:val="subscript"/>
          </w:rPr>
          <w:delText>i</w:delText>
        </w:r>
        <w:r w:rsidDel="009A66B3">
          <w:delText xml:space="preserve"> + (TUO </w:delText>
        </w:r>
        <w:r w:rsidDel="009A66B3">
          <w:sym w:font="Symbol" w:char="F0B4"/>
        </w:r>
        <w:r w:rsidDel="009A66B3">
          <w:delText xml:space="preserve"> (CRSRES </w:delText>
        </w:r>
        <w:r w:rsidDel="009A66B3">
          <w:rPr>
            <w:i/>
            <w:vertAlign w:val="subscript"/>
          </w:rPr>
          <w:delText xml:space="preserve">i </w:delText>
        </w:r>
        <w:r w:rsidDel="009A66B3">
          <w:delText>/ TS)) +/- Previous Year(s) FSRR adjustment (recalculated in accordance with subsection (f)(2) of P.U.C. S</w:delText>
        </w:r>
        <w:r w:rsidDel="009A66B3">
          <w:rPr>
            <w:sz w:val="20"/>
          </w:rPr>
          <w:delText>UBST</w:delText>
        </w:r>
        <w:r w:rsidDel="009A66B3">
          <w:delText>. R. 25.173, Renewable Energy Credit Program)</w:delText>
        </w:r>
      </w:del>
    </w:p>
    <w:p w14:paraId="1E1FE104" w14:textId="6121A65F" w:rsidR="009A66B3" w:rsidDel="009A66B3" w:rsidRDefault="009A66B3" w:rsidP="009A66B3">
      <w:pPr>
        <w:spacing w:before="120"/>
        <w:rPr>
          <w:del w:id="1274" w:author="TEBA" w:date="2024-11-27T11:06:00Z"/>
        </w:rPr>
      </w:pPr>
      <w:del w:id="1275" w:author="TEBA" w:date="2024-11-27T11:06:00Z">
        <w:r w:rsidDel="009A66B3">
          <w:delText>The above variables are defined as follows:</w:delText>
        </w:r>
      </w:del>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9A66B3" w:rsidDel="009A66B3" w14:paraId="2710B19A" w14:textId="41585B7B" w:rsidTr="00B77271">
        <w:trPr>
          <w:cantSplit/>
          <w:trHeight w:val="548"/>
          <w:tblHeader/>
          <w:del w:id="1276" w:author="TEBA" w:date="2024-11-27T11:06:00Z"/>
        </w:trPr>
        <w:tc>
          <w:tcPr>
            <w:tcW w:w="1070" w:type="dxa"/>
          </w:tcPr>
          <w:p w14:paraId="4808116C" w14:textId="6FCC8FBE" w:rsidR="009A66B3" w:rsidDel="009A66B3" w:rsidRDefault="009A66B3" w:rsidP="00B77271">
            <w:pPr>
              <w:pStyle w:val="TableBody"/>
              <w:rPr>
                <w:del w:id="1277" w:author="TEBA" w:date="2024-11-27T11:06:00Z"/>
                <w:b/>
              </w:rPr>
            </w:pPr>
            <w:del w:id="1278" w:author="TEBA" w:date="2024-11-27T11:06:00Z">
              <w:r w:rsidDel="009A66B3">
                <w:rPr>
                  <w:b/>
                </w:rPr>
                <w:delText>Variable</w:delText>
              </w:r>
            </w:del>
          </w:p>
        </w:tc>
        <w:tc>
          <w:tcPr>
            <w:tcW w:w="870" w:type="dxa"/>
          </w:tcPr>
          <w:p w14:paraId="78913432" w14:textId="1C889EA2" w:rsidR="009A66B3" w:rsidDel="009A66B3" w:rsidRDefault="009A66B3" w:rsidP="00B77271">
            <w:pPr>
              <w:pStyle w:val="TableBody"/>
              <w:rPr>
                <w:del w:id="1279" w:author="TEBA" w:date="2024-11-27T11:06:00Z"/>
                <w:b/>
              </w:rPr>
            </w:pPr>
            <w:del w:id="1280" w:author="TEBA" w:date="2024-11-27T11:06:00Z">
              <w:r w:rsidDel="009A66B3">
                <w:rPr>
                  <w:b/>
                </w:rPr>
                <w:delText>Unit</w:delText>
              </w:r>
            </w:del>
          </w:p>
        </w:tc>
        <w:tc>
          <w:tcPr>
            <w:tcW w:w="7334" w:type="dxa"/>
          </w:tcPr>
          <w:p w14:paraId="758C6BCE" w14:textId="1DFB00BF" w:rsidR="009A66B3" w:rsidDel="009A66B3" w:rsidRDefault="009A66B3" w:rsidP="00B77271">
            <w:pPr>
              <w:pStyle w:val="TableBody"/>
              <w:rPr>
                <w:del w:id="1281" w:author="TEBA" w:date="2024-11-27T11:06:00Z"/>
                <w:b/>
              </w:rPr>
            </w:pPr>
            <w:del w:id="1282" w:author="TEBA" w:date="2024-11-27T11:06:00Z">
              <w:r w:rsidDel="009A66B3">
                <w:rPr>
                  <w:b/>
                </w:rPr>
                <w:delText>Description</w:delText>
              </w:r>
            </w:del>
          </w:p>
        </w:tc>
      </w:tr>
      <w:tr w:rsidR="009A66B3" w:rsidDel="009A66B3" w14:paraId="2EB623D0" w14:textId="7E57FE0D" w:rsidTr="00B77271">
        <w:trPr>
          <w:cantSplit/>
          <w:trHeight w:val="260"/>
          <w:del w:id="1283" w:author="TEBA" w:date="2024-11-27T11:06:00Z"/>
        </w:trPr>
        <w:tc>
          <w:tcPr>
            <w:tcW w:w="1070" w:type="dxa"/>
          </w:tcPr>
          <w:p w14:paraId="467A2CD9" w14:textId="4112893C" w:rsidR="009A66B3" w:rsidDel="009A66B3" w:rsidRDefault="009A66B3" w:rsidP="00B77271">
            <w:pPr>
              <w:pStyle w:val="TableBody"/>
              <w:rPr>
                <w:del w:id="1284" w:author="TEBA" w:date="2024-11-27T11:06:00Z"/>
              </w:rPr>
            </w:pPr>
            <w:del w:id="1285" w:author="TEBA" w:date="2024-11-27T11:06:00Z">
              <w:r w:rsidDel="009A66B3">
                <w:delText xml:space="preserve">ARR </w:delText>
              </w:r>
              <w:r w:rsidRPr="004878DD" w:rsidDel="009A66B3">
                <w:rPr>
                  <w:i/>
                  <w:vertAlign w:val="subscript"/>
                </w:rPr>
                <w:delText>i</w:delText>
              </w:r>
            </w:del>
          </w:p>
        </w:tc>
        <w:tc>
          <w:tcPr>
            <w:tcW w:w="870" w:type="dxa"/>
          </w:tcPr>
          <w:p w14:paraId="58175ABF" w14:textId="2E2105D8" w:rsidR="009A66B3" w:rsidDel="009A66B3" w:rsidRDefault="009A66B3" w:rsidP="00B77271">
            <w:pPr>
              <w:pStyle w:val="TableBody"/>
              <w:rPr>
                <w:del w:id="1286" w:author="TEBA" w:date="2024-11-27T11:06:00Z"/>
              </w:rPr>
            </w:pPr>
            <w:del w:id="1287" w:author="TEBA" w:date="2024-11-27T11:06:00Z">
              <w:r w:rsidDel="009A66B3">
                <w:delText>None</w:delText>
              </w:r>
            </w:del>
          </w:p>
        </w:tc>
        <w:tc>
          <w:tcPr>
            <w:tcW w:w="7334" w:type="dxa"/>
          </w:tcPr>
          <w:p w14:paraId="13012A08" w14:textId="034EBA91" w:rsidR="009A66B3" w:rsidDel="009A66B3" w:rsidRDefault="009A66B3" w:rsidP="00B77271">
            <w:pPr>
              <w:pStyle w:val="TableBody"/>
              <w:rPr>
                <w:del w:id="1288" w:author="TEBA" w:date="2024-11-27T11:06:00Z"/>
              </w:rPr>
            </w:pPr>
            <w:del w:id="1289" w:author="TEBA" w:date="2024-11-27T11:06:00Z">
              <w:r w:rsidDel="009A66B3">
                <w:delText>Adjusted SRPS Requirement for a specific Retail Entity.</w:delText>
              </w:r>
            </w:del>
          </w:p>
        </w:tc>
      </w:tr>
      <w:tr w:rsidR="009A66B3" w:rsidDel="009A66B3" w14:paraId="66376332" w14:textId="1705CEF2" w:rsidTr="00B77271">
        <w:trPr>
          <w:cantSplit/>
          <w:trHeight w:val="260"/>
          <w:del w:id="1290" w:author="TEBA" w:date="2024-11-27T11:06:00Z"/>
        </w:trPr>
        <w:tc>
          <w:tcPr>
            <w:tcW w:w="1070" w:type="dxa"/>
          </w:tcPr>
          <w:p w14:paraId="1C88B12A" w14:textId="516EF8A2" w:rsidR="009A66B3" w:rsidDel="009A66B3" w:rsidRDefault="009A66B3" w:rsidP="00B77271">
            <w:pPr>
              <w:pStyle w:val="TableBody"/>
              <w:rPr>
                <w:del w:id="1291" w:author="TEBA" w:date="2024-11-27T11:06:00Z"/>
              </w:rPr>
            </w:pPr>
            <w:del w:id="1292" w:author="TEBA" w:date="2024-11-27T11:06:00Z">
              <w:r w:rsidDel="009A66B3">
                <w:delText>TUO</w:delText>
              </w:r>
            </w:del>
          </w:p>
        </w:tc>
        <w:tc>
          <w:tcPr>
            <w:tcW w:w="870" w:type="dxa"/>
          </w:tcPr>
          <w:p w14:paraId="4301607D" w14:textId="61BBF787" w:rsidR="009A66B3" w:rsidDel="009A66B3" w:rsidRDefault="009A66B3" w:rsidP="00B77271">
            <w:pPr>
              <w:pStyle w:val="TableBody"/>
              <w:rPr>
                <w:del w:id="1293" w:author="TEBA" w:date="2024-11-27T11:06:00Z"/>
              </w:rPr>
            </w:pPr>
            <w:del w:id="1294" w:author="TEBA" w:date="2024-11-27T11:06:00Z">
              <w:r w:rsidDel="009A66B3">
                <w:delText>None</w:delText>
              </w:r>
            </w:del>
          </w:p>
        </w:tc>
        <w:tc>
          <w:tcPr>
            <w:tcW w:w="7334" w:type="dxa"/>
          </w:tcPr>
          <w:p w14:paraId="26DF7926" w14:textId="2E0BD562" w:rsidR="009A66B3" w:rsidDel="009A66B3" w:rsidRDefault="009A66B3" w:rsidP="00B77271">
            <w:pPr>
              <w:pStyle w:val="TableBody"/>
              <w:rPr>
                <w:del w:id="1295" w:author="TEBA" w:date="2024-11-27T11:06:00Z"/>
              </w:rPr>
            </w:pPr>
            <w:del w:id="1296" w:author="TEBA" w:date="2024-11-27T11:06:00Z">
              <w:r w:rsidDel="009A66B3">
                <w:delText>Total Usable Offsets.</w:delText>
              </w:r>
            </w:del>
          </w:p>
        </w:tc>
      </w:tr>
      <w:tr w:rsidR="009A66B3" w:rsidDel="009A66B3" w14:paraId="1A9C1878" w14:textId="099EDE87" w:rsidTr="00B77271">
        <w:trPr>
          <w:cantSplit/>
          <w:trHeight w:val="260"/>
          <w:del w:id="1297" w:author="TEBA" w:date="2024-11-27T11:06:00Z"/>
        </w:trPr>
        <w:tc>
          <w:tcPr>
            <w:tcW w:w="1070" w:type="dxa"/>
          </w:tcPr>
          <w:p w14:paraId="75E55E6F" w14:textId="73A019D3" w:rsidR="009A66B3" w:rsidDel="009A66B3" w:rsidRDefault="009A66B3" w:rsidP="00B77271">
            <w:pPr>
              <w:pStyle w:val="TableBody"/>
              <w:rPr>
                <w:del w:id="1298" w:author="TEBA" w:date="2024-11-27T11:06:00Z"/>
              </w:rPr>
            </w:pPr>
            <w:del w:id="1299" w:author="TEBA" w:date="2024-11-27T11:06:00Z">
              <w:r w:rsidDel="009A66B3">
                <w:delText xml:space="preserve">CRSRES </w:delText>
              </w:r>
              <w:r w:rsidRPr="004878DD" w:rsidDel="009A66B3">
                <w:rPr>
                  <w:i/>
                  <w:vertAlign w:val="subscript"/>
                </w:rPr>
                <w:delText>i</w:delText>
              </w:r>
            </w:del>
          </w:p>
        </w:tc>
        <w:tc>
          <w:tcPr>
            <w:tcW w:w="870" w:type="dxa"/>
          </w:tcPr>
          <w:p w14:paraId="7B64D064" w14:textId="38175750" w:rsidR="009A66B3" w:rsidDel="009A66B3" w:rsidRDefault="009A66B3" w:rsidP="00B77271">
            <w:pPr>
              <w:pStyle w:val="TableBody"/>
              <w:rPr>
                <w:del w:id="1300" w:author="TEBA" w:date="2024-11-27T11:06:00Z"/>
              </w:rPr>
            </w:pPr>
            <w:del w:id="1301" w:author="TEBA" w:date="2024-11-27T11:06:00Z">
              <w:r w:rsidDel="009A66B3">
                <w:delText>MWh</w:delText>
              </w:r>
            </w:del>
          </w:p>
        </w:tc>
        <w:tc>
          <w:tcPr>
            <w:tcW w:w="7334" w:type="dxa"/>
          </w:tcPr>
          <w:p w14:paraId="659B8722" w14:textId="09547F28" w:rsidR="009A66B3" w:rsidDel="009A66B3" w:rsidRDefault="009A66B3" w:rsidP="00B77271">
            <w:pPr>
              <w:pStyle w:val="TableBody"/>
              <w:rPr>
                <w:del w:id="1302" w:author="TEBA" w:date="2024-11-27T11:06:00Z"/>
              </w:rPr>
            </w:pPr>
            <w:del w:id="1303" w:author="TEBA" w:date="2024-11-27T11:06:00Z">
              <w:r w:rsidDel="009A66B3">
                <w:delText>Retail sales of the Retail Entity to Texas Customers during the Compliance Period</w:delText>
              </w:r>
              <w:r w:rsidRPr="00E05922" w:rsidDel="009A66B3">
                <w:delText xml:space="preserve">, excluding sales </w:delText>
              </w:r>
              <w:r w:rsidDel="009A66B3">
                <w:delText xml:space="preserve">by the specific Retail Entity to any ESI IDs 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r w:rsidR="009A66B3" w:rsidDel="009A66B3" w14:paraId="5FE1D4E3" w14:textId="51692047" w:rsidTr="00B77271">
        <w:trPr>
          <w:cantSplit/>
          <w:trHeight w:val="260"/>
          <w:del w:id="1304" w:author="TEBA" w:date="2024-11-27T11:06:00Z"/>
        </w:trPr>
        <w:tc>
          <w:tcPr>
            <w:tcW w:w="1070" w:type="dxa"/>
          </w:tcPr>
          <w:p w14:paraId="71636365" w14:textId="5238CD8F" w:rsidR="009A66B3" w:rsidDel="009A66B3" w:rsidRDefault="009A66B3" w:rsidP="00B77271">
            <w:pPr>
              <w:pStyle w:val="TableBody"/>
              <w:rPr>
                <w:del w:id="1305" w:author="TEBA" w:date="2024-11-27T11:06:00Z"/>
              </w:rPr>
            </w:pPr>
            <w:del w:id="1306" w:author="TEBA" w:date="2024-11-27T11:06:00Z">
              <w:r w:rsidDel="009A66B3">
                <w:delText>TS</w:delText>
              </w:r>
            </w:del>
          </w:p>
        </w:tc>
        <w:tc>
          <w:tcPr>
            <w:tcW w:w="870" w:type="dxa"/>
          </w:tcPr>
          <w:p w14:paraId="0CE9158D" w14:textId="7DBEDB31" w:rsidR="009A66B3" w:rsidDel="009A66B3" w:rsidRDefault="009A66B3" w:rsidP="00B77271">
            <w:pPr>
              <w:pStyle w:val="TableBody"/>
              <w:rPr>
                <w:del w:id="1307" w:author="TEBA" w:date="2024-11-27T11:06:00Z"/>
              </w:rPr>
            </w:pPr>
            <w:del w:id="1308" w:author="TEBA" w:date="2024-11-27T11:06:00Z">
              <w:r w:rsidDel="009A66B3">
                <w:delText>MWh</w:delText>
              </w:r>
            </w:del>
          </w:p>
        </w:tc>
        <w:tc>
          <w:tcPr>
            <w:tcW w:w="7334" w:type="dxa"/>
          </w:tcPr>
          <w:p w14:paraId="64EC7F70" w14:textId="3AF12D71" w:rsidR="009A66B3" w:rsidDel="009A66B3" w:rsidRDefault="009A66B3" w:rsidP="00B77271">
            <w:pPr>
              <w:pStyle w:val="TableBody"/>
              <w:rPr>
                <w:del w:id="1309" w:author="TEBA" w:date="2024-11-27T11:06:00Z"/>
              </w:rPr>
            </w:pPr>
            <w:del w:id="1310" w:author="TEBA" w:date="2024-11-27T11:06:00Z">
              <w:r w:rsidDel="009A66B3">
                <w:delText>Total retail sales of all Retail Entities to Texas Customers during the Compliance Period</w:delText>
              </w:r>
              <w:r w:rsidRPr="00E05922" w:rsidDel="009A66B3">
                <w:delText xml:space="preserve">, excluding </w:delText>
              </w:r>
              <w:r w:rsidDel="009A66B3">
                <w:delText xml:space="preserve">all sales or accounts of all Retail Entities to </w:delText>
              </w:r>
              <w:r w:rsidRPr="00982241" w:rsidDel="009A66B3">
                <w:delText>ESI</w:delText>
              </w:r>
              <w:r w:rsidDel="009A66B3">
                <w:delText xml:space="preserve"> ID</w:delText>
              </w:r>
              <w:r w:rsidRPr="00982241" w:rsidDel="009A66B3">
                <w:delText>s</w:delText>
              </w:r>
              <w:r w:rsidDel="009A66B3">
                <w:delText xml:space="preserve">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75B0E333" w14:textId="5996284E" w:rsidR="009A66B3" w:rsidDel="009A66B3" w:rsidRDefault="009A66B3" w:rsidP="009A66B3">
      <w:pPr>
        <w:spacing w:before="240" w:after="240"/>
        <w:ind w:left="720" w:hanging="720"/>
        <w:rPr>
          <w:del w:id="1311" w:author="TEBA" w:date="2024-11-27T11:06:00Z"/>
          <w:iCs/>
        </w:rPr>
      </w:pPr>
      <w:del w:id="1312" w:author="TEBA" w:date="2024-11-27T11:06:00Z">
        <w:r w:rsidDel="009A66B3">
          <w:rPr>
            <w:iCs/>
          </w:rPr>
          <w:delText>(2)</w:delText>
        </w:r>
        <w:r w:rsidDel="009A66B3">
          <w:rPr>
            <w:iCs/>
          </w:rPr>
          <w:tab/>
          <w:delText>This process will be an iterative process that will solve until the optimal allocation is reached with all FSRRs resolved to the nearest whole REC.</w:delText>
        </w:r>
      </w:del>
    </w:p>
    <w:p w14:paraId="1927F727" w14:textId="5BA6329B" w:rsidR="00453D4E" w:rsidRPr="009A66B3" w:rsidDel="009A66B3" w:rsidRDefault="009A66B3" w:rsidP="009A66B3">
      <w:pPr>
        <w:spacing w:after="240"/>
        <w:ind w:left="720" w:hanging="720"/>
        <w:rPr>
          <w:del w:id="1313" w:author="TEBA" w:date="2024-11-27T11:06:00Z"/>
          <w:iCs/>
        </w:rPr>
      </w:pPr>
      <w:del w:id="1314" w:author="TEBA" w:date="2024-11-27T11:06:00Z">
        <w:r w:rsidDel="009A66B3">
          <w:rPr>
            <w:iCs/>
          </w:rPr>
          <w:delText>(3)</w:delText>
        </w:r>
        <w:r w:rsidDel="009A66B3">
          <w:rPr>
            <w:iCs/>
          </w:rPr>
          <w:tab/>
          <w:delText xml:space="preserve">ERCOT shall notify each Retail Entity of its FSRR for the previous Compliance Period no later than the date set forth for such Notification in subsection (i)(l) of P.U.C. </w:delText>
        </w:r>
        <w:r w:rsidDel="009A66B3">
          <w:rPr>
            <w:iCs/>
            <w:smallCaps/>
          </w:rPr>
          <w:delText>Subst</w:delText>
        </w:r>
        <w:r w:rsidDel="009A66B3">
          <w:rPr>
            <w:iCs/>
          </w:rPr>
          <w:delText>. R. 25.173.</w:delText>
        </w:r>
      </w:del>
    </w:p>
    <w:p w14:paraId="5D5698A9" w14:textId="024BE575" w:rsidR="00453D4E" w:rsidRDefault="00453D4E" w:rsidP="00453D4E">
      <w:pPr>
        <w:keepNext/>
        <w:tabs>
          <w:tab w:val="left" w:pos="900"/>
        </w:tabs>
        <w:spacing w:before="240" w:after="240"/>
        <w:ind w:left="900" w:hanging="900"/>
        <w:outlineLvl w:val="1"/>
        <w:rPr>
          <w:b/>
        </w:rPr>
      </w:pPr>
      <w:bookmarkStart w:id="1315" w:name="_Toc180673475"/>
      <w:r>
        <w:rPr>
          <w:b/>
        </w:rPr>
        <w:t>14.10</w:t>
      </w:r>
      <w:r>
        <w:rPr>
          <w:b/>
        </w:rPr>
        <w:tab/>
      </w:r>
      <w:bookmarkStart w:id="1316" w:name="_Hlk183459031"/>
      <w:r>
        <w:rPr>
          <w:b/>
        </w:rPr>
        <w:t xml:space="preserve">Retiring </w:t>
      </w:r>
      <w:ins w:id="1317" w:author="TEBA" w:date="2024-11-08T09:10:00Z">
        <w:r>
          <w:rPr>
            <w:b/>
          </w:rPr>
          <w:t xml:space="preserve">and Disaggregating </w:t>
        </w:r>
      </w:ins>
      <w:del w:id="1318" w:author="TEBA" w:date="2024-11-08T09:10:00Z">
        <w:r w:rsidDel="00453D4E">
          <w:rPr>
            <w:b/>
          </w:rPr>
          <w:delText xml:space="preserve">of Renewable </w:delText>
        </w:r>
      </w:del>
      <w:r>
        <w:rPr>
          <w:b/>
        </w:rPr>
        <w:t xml:space="preserve">Energy </w:t>
      </w:r>
      <w:ins w:id="1319" w:author="TEBA" w:date="2024-11-08T09:10:00Z">
        <w:r>
          <w:rPr>
            <w:b/>
          </w:rPr>
          <w:t xml:space="preserve">Attribute </w:t>
        </w:r>
      </w:ins>
      <w:del w:id="1320" w:author="TEBA" w:date="2024-11-08T09:10:00Z">
        <w:r w:rsidDel="00453D4E">
          <w:rPr>
            <w:b/>
          </w:rPr>
          <w:delText xml:space="preserve">Credits </w:delText>
        </w:r>
      </w:del>
      <w:ins w:id="1321" w:author="TEBA" w:date="2024-11-08T09:10:00Z">
        <w:r>
          <w:rPr>
            <w:b/>
          </w:rPr>
          <w:t xml:space="preserve">Certificates </w:t>
        </w:r>
      </w:ins>
      <w:bookmarkEnd w:id="1316"/>
      <w:del w:id="1322" w:author="TEBA" w:date="2024-11-08T09:11:00Z">
        <w:r w:rsidDel="00453D4E">
          <w:rPr>
            <w:b/>
          </w:rPr>
          <w:delText>or Compliance Premiums</w:delText>
        </w:r>
      </w:del>
      <w:bookmarkEnd w:id="1315"/>
    </w:p>
    <w:p w14:paraId="5E2B7EC8" w14:textId="18AE720E" w:rsidR="00453D4E" w:rsidRDefault="00453D4E" w:rsidP="00453D4E">
      <w:pPr>
        <w:spacing w:after="240"/>
        <w:ind w:left="720" w:hanging="720"/>
        <w:rPr>
          <w:iCs/>
        </w:rPr>
      </w:pPr>
      <w:r>
        <w:t>(1)</w:t>
      </w:r>
      <w:r>
        <w:tab/>
      </w:r>
      <w:r>
        <w:rPr>
          <w:iCs/>
        </w:rPr>
        <w:t>A</w:t>
      </w:r>
      <w:ins w:id="1323" w:author="TEBA" w:date="2024-11-08T09:11:00Z">
        <w:r>
          <w:rPr>
            <w:iCs/>
          </w:rPr>
          <w:t>n</w:t>
        </w:r>
      </w:ins>
      <w:r>
        <w:rPr>
          <w:iCs/>
        </w:rPr>
        <w:t xml:space="preserve"> </w:t>
      </w:r>
      <w:del w:id="1324" w:author="TEBA" w:date="2024-11-08T09:11:00Z">
        <w:r w:rsidDel="00453D4E">
          <w:rPr>
            <w:iCs/>
          </w:rPr>
          <w:delText xml:space="preserve">Renewable </w:delText>
        </w:r>
      </w:del>
      <w:r>
        <w:rPr>
          <w:iCs/>
        </w:rPr>
        <w:t xml:space="preserve">Energy </w:t>
      </w:r>
      <w:ins w:id="1325" w:author="TEBA" w:date="2024-11-08T09:11:00Z">
        <w:r>
          <w:rPr>
            <w:iCs/>
          </w:rPr>
          <w:t xml:space="preserve">Attribute </w:t>
        </w:r>
      </w:ins>
      <w:del w:id="1326" w:author="TEBA" w:date="2024-11-08T09:11:00Z">
        <w:r w:rsidDel="00453D4E">
          <w:rPr>
            <w:iCs/>
          </w:rPr>
          <w:delText xml:space="preserve">Credit </w:delText>
        </w:r>
      </w:del>
      <w:ins w:id="1327" w:author="TEBA" w:date="2024-11-08T09:11:00Z">
        <w:r>
          <w:rPr>
            <w:iCs/>
          </w:rPr>
          <w:t xml:space="preserve">Certificate </w:t>
        </w:r>
      </w:ins>
      <w:r>
        <w:rPr>
          <w:iCs/>
        </w:rPr>
        <w:t>(</w:t>
      </w:r>
      <w:del w:id="1328" w:author="TEBA" w:date="2024-11-08T09:11:00Z">
        <w:r w:rsidDel="00453D4E">
          <w:rPr>
            <w:iCs/>
          </w:rPr>
          <w:delText>R</w:delText>
        </w:r>
      </w:del>
      <w:r>
        <w:rPr>
          <w:iCs/>
        </w:rPr>
        <w:t>E</w:t>
      </w:r>
      <w:ins w:id="1329" w:author="TEBA" w:date="2024-11-08T09:11:00Z">
        <w:r>
          <w:rPr>
            <w:iCs/>
          </w:rPr>
          <w:t>A</w:t>
        </w:r>
      </w:ins>
      <w:r>
        <w:rPr>
          <w:iCs/>
        </w:rPr>
        <w:t xml:space="preserve">C) </w:t>
      </w:r>
      <w:del w:id="1330" w:author="TEBA" w:date="2024-11-08T09:11:00Z">
        <w:r w:rsidDel="00453D4E">
          <w:rPr>
            <w:iCs/>
          </w:rPr>
          <w:delText xml:space="preserve">or Compliance Premium </w:delText>
        </w:r>
      </w:del>
      <w:ins w:id="1331" w:author="TEBA" w:date="2024-11-27T10:49:00Z">
        <w:r w:rsidR="00F52E00">
          <w:rPr>
            <w:iCs/>
          </w:rPr>
          <w:t xml:space="preserve">account </w:t>
        </w:r>
      </w:ins>
      <w:r>
        <w:rPr>
          <w:iCs/>
        </w:rPr>
        <w:t>owner</w:t>
      </w:r>
      <w:del w:id="1332" w:author="TEBA" w:date="2024-11-27T10:49:00Z">
        <w:r w:rsidDel="00F52E00">
          <w:rPr>
            <w:iCs/>
          </w:rPr>
          <w:delText>’s</w:delText>
        </w:r>
      </w:del>
      <w:del w:id="1333" w:author="TEBA" w:date="2024-11-27T10:50:00Z">
        <w:r w:rsidDel="00F52E00">
          <w:rPr>
            <w:iCs/>
          </w:rPr>
          <w:delText xml:space="preserve"> </w:delText>
        </w:r>
      </w:del>
      <w:del w:id="1334" w:author="TEBA" w:date="2024-11-08T09:11:00Z">
        <w:r w:rsidDel="00DE20FB">
          <w:rPr>
            <w:iCs/>
          </w:rPr>
          <w:delText>Designated Representative</w:delText>
        </w:r>
      </w:del>
      <w:r>
        <w:rPr>
          <w:iCs/>
        </w:rPr>
        <w:t xml:space="preserve"> must submit retirement </w:t>
      </w:r>
      <w:del w:id="1335" w:author="TEBA" w:date="2024-11-08T09:11:00Z">
        <w:r w:rsidDel="00DE20FB">
          <w:rPr>
            <w:iCs/>
          </w:rPr>
          <w:delText xml:space="preserve">requests </w:delText>
        </w:r>
      </w:del>
      <w:ins w:id="1336" w:author="TEBA" w:date="2024-11-08T09:11:00Z">
        <w:r w:rsidR="00DE20FB">
          <w:rPr>
            <w:iCs/>
          </w:rPr>
          <w:t xml:space="preserve">notifications </w:t>
        </w:r>
      </w:ins>
      <w:r>
        <w:rPr>
          <w:iCs/>
        </w:rPr>
        <w:t xml:space="preserve">to ERCOT.  </w:t>
      </w:r>
      <w:del w:id="1337" w:author="TEBA" w:date="2024-11-08T12:01:00Z">
        <w:r w:rsidDel="00E16F78">
          <w:rPr>
            <w:iCs/>
          </w:rPr>
          <w:delText>R</w:delText>
        </w:r>
      </w:del>
      <w:r>
        <w:rPr>
          <w:iCs/>
        </w:rPr>
        <w:t>E</w:t>
      </w:r>
      <w:ins w:id="1338" w:author="TEBA" w:date="2024-11-08T12:01:00Z">
        <w:r w:rsidR="00E16F78">
          <w:rPr>
            <w:iCs/>
          </w:rPr>
          <w:t>A</w:t>
        </w:r>
      </w:ins>
      <w:r>
        <w:rPr>
          <w:iCs/>
        </w:rPr>
        <w:t xml:space="preserve">Cs </w:t>
      </w:r>
      <w:del w:id="1339" w:author="TEBA" w:date="2024-11-08T12:01:00Z">
        <w:r w:rsidDel="00E16F78">
          <w:rPr>
            <w:iCs/>
          </w:rPr>
          <w:delText xml:space="preserve">or Compliance Premiums </w:delText>
        </w:r>
      </w:del>
      <w:r>
        <w:rPr>
          <w:iCs/>
        </w:rPr>
        <w:t xml:space="preserve">specified by a Designated Representative for retirement must be in the </w:t>
      </w:r>
      <w:del w:id="1340" w:author="TEBA" w:date="2024-11-08T12:02:00Z">
        <w:r w:rsidDel="001F35F4">
          <w:rPr>
            <w:iCs/>
          </w:rPr>
          <w:delText>R</w:delText>
        </w:r>
      </w:del>
      <w:r>
        <w:rPr>
          <w:iCs/>
        </w:rPr>
        <w:t>E</w:t>
      </w:r>
      <w:ins w:id="1341" w:author="TEBA" w:date="2024-11-08T12:02:00Z">
        <w:r w:rsidR="001F35F4">
          <w:rPr>
            <w:iCs/>
          </w:rPr>
          <w:t>A</w:t>
        </w:r>
      </w:ins>
      <w:r>
        <w:rPr>
          <w:iCs/>
        </w:rPr>
        <w:t xml:space="preserve">C trading account from which they are being retired at the time the request is submitted.  ERCOT shall retire such </w:t>
      </w:r>
      <w:del w:id="1342" w:author="TEBA" w:date="2024-11-08T12:02:00Z">
        <w:r w:rsidDel="001F35F4">
          <w:rPr>
            <w:iCs/>
          </w:rPr>
          <w:delText>R</w:delText>
        </w:r>
      </w:del>
      <w:r>
        <w:rPr>
          <w:iCs/>
        </w:rPr>
        <w:t>E</w:t>
      </w:r>
      <w:ins w:id="1343" w:author="TEBA" w:date="2024-11-08T12:02:00Z">
        <w:r w:rsidR="001F35F4">
          <w:rPr>
            <w:iCs/>
          </w:rPr>
          <w:t>A</w:t>
        </w:r>
      </w:ins>
      <w:r>
        <w:rPr>
          <w:iCs/>
        </w:rPr>
        <w:t xml:space="preserve">Cs </w:t>
      </w:r>
      <w:del w:id="1344" w:author="TEBA" w:date="2024-11-08T12:02:00Z">
        <w:r w:rsidDel="001F35F4">
          <w:rPr>
            <w:iCs/>
          </w:rPr>
          <w:delText xml:space="preserve">or Compliance Premiums </w:delText>
        </w:r>
      </w:del>
      <w:r>
        <w:rPr>
          <w:iCs/>
        </w:rPr>
        <w:t xml:space="preserve">by removing them from the party’s </w:t>
      </w:r>
      <w:del w:id="1345" w:author="TEBA" w:date="2024-11-08T12:02:00Z">
        <w:r w:rsidDel="001F35F4">
          <w:rPr>
            <w:iCs/>
          </w:rPr>
          <w:delText>R</w:delText>
        </w:r>
      </w:del>
      <w:r>
        <w:rPr>
          <w:iCs/>
        </w:rPr>
        <w:t>E</w:t>
      </w:r>
      <w:ins w:id="1346" w:author="TEBA" w:date="2024-11-08T12:02:00Z">
        <w:r w:rsidR="001F35F4">
          <w:rPr>
            <w:iCs/>
          </w:rPr>
          <w:t>A</w:t>
        </w:r>
      </w:ins>
      <w:r>
        <w:rPr>
          <w:iCs/>
        </w:rPr>
        <w:t xml:space="preserve">C trading account and retiring the unique serial number, thus rendering the </w:t>
      </w:r>
      <w:del w:id="1347" w:author="TEBA" w:date="2024-11-08T12:02:00Z">
        <w:r w:rsidDel="001F35F4">
          <w:rPr>
            <w:iCs/>
          </w:rPr>
          <w:delText>R</w:delText>
        </w:r>
      </w:del>
      <w:r>
        <w:rPr>
          <w:iCs/>
        </w:rPr>
        <w:t>E</w:t>
      </w:r>
      <w:ins w:id="1348" w:author="TEBA" w:date="2024-11-08T12:02:00Z">
        <w:r w:rsidR="001F35F4">
          <w:rPr>
            <w:iCs/>
          </w:rPr>
          <w:t>A</w:t>
        </w:r>
      </w:ins>
      <w:r>
        <w:rPr>
          <w:iCs/>
        </w:rPr>
        <w:t xml:space="preserve">C </w:t>
      </w:r>
      <w:del w:id="1349" w:author="TEBA" w:date="2024-11-08T12:02:00Z">
        <w:r w:rsidDel="001F35F4">
          <w:rPr>
            <w:iCs/>
          </w:rPr>
          <w:delText xml:space="preserve">or Compliance Premium </w:delText>
        </w:r>
      </w:del>
      <w:r>
        <w:rPr>
          <w:iCs/>
        </w:rPr>
        <w:t xml:space="preserve">unusable for any other purpose.  ERCOT shall maintain records to archive all </w:t>
      </w:r>
      <w:del w:id="1350" w:author="TEBA" w:date="2024-11-08T12:02:00Z">
        <w:r w:rsidDel="001F35F4">
          <w:rPr>
            <w:iCs/>
          </w:rPr>
          <w:delText>R</w:delText>
        </w:r>
      </w:del>
      <w:r>
        <w:rPr>
          <w:iCs/>
        </w:rPr>
        <w:t>E</w:t>
      </w:r>
      <w:ins w:id="1351" w:author="TEBA" w:date="2024-11-08T12:02:00Z">
        <w:r w:rsidR="001F35F4">
          <w:rPr>
            <w:iCs/>
          </w:rPr>
          <w:t>A</w:t>
        </w:r>
      </w:ins>
      <w:r>
        <w:rPr>
          <w:iCs/>
        </w:rPr>
        <w:t xml:space="preserve">Cs </w:t>
      </w:r>
      <w:del w:id="1352" w:author="TEBA" w:date="2024-11-08T12:03:00Z">
        <w:r w:rsidDel="001F35F4">
          <w:rPr>
            <w:iCs/>
          </w:rPr>
          <w:delText xml:space="preserve">or Compliance Premiums </w:delText>
        </w:r>
      </w:del>
      <w:r>
        <w:rPr>
          <w:iCs/>
        </w:rPr>
        <w:t>that have been retired</w:t>
      </w:r>
      <w:del w:id="1353" w:author="TEBA" w:date="2024-11-08T12:03:00Z">
        <w:r w:rsidDel="001F35F4">
          <w:rPr>
            <w:iCs/>
          </w:rPr>
          <w:delText xml:space="preserve"> and to identify the basis on which RECs or Compliance Premiums were retired</w:delText>
        </w:r>
      </w:del>
      <w:r>
        <w:rPr>
          <w:iCs/>
        </w:rPr>
        <w:t xml:space="preserve">.  </w:t>
      </w:r>
      <w:ins w:id="1354" w:author="TEBA" w:date="2024-11-08T12:04:00Z">
        <w:r w:rsidR="001F35F4">
          <w:rPr>
            <w:iCs/>
          </w:rPr>
          <w:t xml:space="preserve">ERCOT shall provide a </w:t>
        </w:r>
      </w:ins>
      <w:ins w:id="1355" w:author="TEBA" w:date="2024-11-27T10:43:00Z">
        <w:r w:rsidR="00E066C5">
          <w:rPr>
            <w:iCs/>
          </w:rPr>
          <w:t>Representational St</w:t>
        </w:r>
      </w:ins>
      <w:ins w:id="1356" w:author="TEBA" w:date="2024-11-27T10:44:00Z">
        <w:r w:rsidR="00E066C5">
          <w:rPr>
            <w:iCs/>
          </w:rPr>
          <w:t>ate Transfer (</w:t>
        </w:r>
      </w:ins>
      <w:ins w:id="1357" w:author="TEBA" w:date="2024-11-08T12:04:00Z">
        <w:r w:rsidR="001F35F4">
          <w:rPr>
            <w:iCs/>
          </w:rPr>
          <w:t>REST</w:t>
        </w:r>
      </w:ins>
      <w:ins w:id="1358" w:author="TEBA" w:date="2024-11-27T10:44:00Z">
        <w:r w:rsidR="00E066C5">
          <w:rPr>
            <w:iCs/>
          </w:rPr>
          <w:t>)</w:t>
        </w:r>
      </w:ins>
      <w:ins w:id="1359" w:author="TEBA" w:date="2024-11-08T12:04:00Z">
        <w:r w:rsidR="001F35F4">
          <w:rPr>
            <w:iCs/>
          </w:rPr>
          <w:t xml:space="preserve"> </w:t>
        </w:r>
      </w:ins>
      <w:ins w:id="1360" w:author="TEBA" w:date="2024-11-25T19:30:00Z">
        <w:r w:rsidR="00D632EE">
          <w:rPr>
            <w:iCs/>
          </w:rPr>
          <w:t>A</w:t>
        </w:r>
      </w:ins>
      <w:ins w:id="1361" w:author="TEBA" w:date="2024-11-08T12:04:00Z">
        <w:r w:rsidR="001F35F4">
          <w:rPr>
            <w:iCs/>
          </w:rPr>
          <w:t xml:space="preserve">pplication </w:t>
        </w:r>
      </w:ins>
      <w:ins w:id="1362" w:author="TEBA" w:date="2024-11-25T19:30:00Z">
        <w:r w:rsidR="00D632EE">
          <w:rPr>
            <w:iCs/>
          </w:rPr>
          <w:t>P</w:t>
        </w:r>
      </w:ins>
      <w:ins w:id="1363" w:author="TEBA" w:date="2024-11-08T12:04:00Z">
        <w:r w:rsidR="001F35F4">
          <w:rPr>
            <w:iCs/>
          </w:rPr>
          <w:t xml:space="preserve">rogramming </w:t>
        </w:r>
      </w:ins>
      <w:ins w:id="1364" w:author="TEBA" w:date="2024-11-25T19:30:00Z">
        <w:r w:rsidR="00D632EE">
          <w:rPr>
            <w:iCs/>
          </w:rPr>
          <w:t>I</w:t>
        </w:r>
      </w:ins>
      <w:ins w:id="1365" w:author="TEBA" w:date="2024-11-08T12:04:00Z">
        <w:r w:rsidR="001F35F4">
          <w:rPr>
            <w:iCs/>
          </w:rPr>
          <w:t>nterface (API) to submit retirement notifications.</w:t>
        </w:r>
      </w:ins>
      <w:del w:id="1366" w:author="TEBA" w:date="2024-11-08T12:03:00Z">
        <w:r w:rsidDel="001F35F4">
          <w:rPr>
            <w:iCs/>
          </w:rPr>
          <w:delText>The reasons for retiring RECs include mandatory compliance, voluntary retirement, and expiration.  The reasons for retiring Compliance Premiums include mandatory compliance, voluntary retirement, and expiration.</w:delText>
        </w:r>
      </w:del>
    </w:p>
    <w:p w14:paraId="17972DC9" w14:textId="403E6922" w:rsidR="001F35F4" w:rsidRDefault="001F35F4" w:rsidP="001F35F4">
      <w:pPr>
        <w:spacing w:after="240"/>
        <w:ind w:left="720" w:hanging="720"/>
        <w:rPr>
          <w:ins w:id="1367" w:author="TEBA" w:date="2024-11-08T12:05:00Z"/>
        </w:rPr>
      </w:pPr>
      <w:ins w:id="1368" w:author="TEBA" w:date="2024-11-08T12:04:00Z">
        <w:r>
          <w:lastRenderedPageBreak/>
          <w:t>(2)</w:t>
        </w:r>
        <w:r>
          <w:tab/>
          <w:t xml:space="preserve">In order to </w:t>
        </w:r>
      </w:ins>
      <w:ins w:id="1369" w:author="TEBA" w:date="2024-11-22T12:43:00Z">
        <w:r w:rsidR="00823D3B">
          <w:t xml:space="preserve">convert to hourly or </w:t>
        </w:r>
      </w:ins>
      <w:ins w:id="1370" w:author="TEBA" w:date="2024-11-08T12:04:00Z">
        <w:r>
          <w:t xml:space="preserve">enable partial transfers of EACs, an EAC </w:t>
        </w:r>
      </w:ins>
      <w:ins w:id="1371" w:author="TEBA" w:date="2024-11-26T06:57:00Z">
        <w:r w:rsidR="003E2219">
          <w:t>a</w:t>
        </w:r>
      </w:ins>
      <w:ins w:id="1372" w:author="TEBA" w:date="2024-11-08T12:04:00Z">
        <w:r>
          <w:t xml:space="preserve">ccount </w:t>
        </w:r>
      </w:ins>
      <w:ins w:id="1373" w:author="TEBA" w:date="2024-11-26T06:57:00Z">
        <w:r w:rsidR="003E2219">
          <w:t>o</w:t>
        </w:r>
      </w:ins>
      <w:ins w:id="1374" w:author="TEBA" w:date="2024-11-08T12:04:00Z">
        <w:r>
          <w:t xml:space="preserve">wner </w:t>
        </w:r>
      </w:ins>
      <w:ins w:id="1375" w:author="TEBA" w:date="2024-11-22T12:43:00Z">
        <w:r w:rsidR="00823D3B">
          <w:t xml:space="preserve">or authorized third party </w:t>
        </w:r>
      </w:ins>
      <w:ins w:id="1376" w:author="TEBA" w:date="2024-11-08T12:04:00Z">
        <w:r>
          <w:t xml:space="preserve">may disaggregate any EAC or set of EACs by using the API provided by ERCOT. </w:t>
        </w:r>
      </w:ins>
      <w:ins w:id="1377" w:author="TEBA" w:date="2024-11-25T21:34:00Z">
        <w:r w:rsidR="000B6AB8">
          <w:t xml:space="preserve"> </w:t>
        </w:r>
      </w:ins>
      <w:ins w:id="1378" w:author="TEBA" w:date="2024-11-08T12:04:00Z">
        <w:r>
          <w:t xml:space="preserve">To disaggregate an EAC, the EAC </w:t>
        </w:r>
      </w:ins>
      <w:ins w:id="1379" w:author="TEBA" w:date="2024-11-27T09:33:00Z">
        <w:r w:rsidR="00C16941">
          <w:t>“</w:t>
        </w:r>
      </w:ins>
      <w:ins w:id="1380" w:author="TEBA" w:date="2024-11-08T12:04:00Z">
        <w:r>
          <w:t>Number</w:t>
        </w:r>
      </w:ins>
      <w:ins w:id="1381" w:author="TEBA" w:date="2024-11-27T09:33:00Z">
        <w:r w:rsidR="00C16941">
          <w:t>”</w:t>
        </w:r>
      </w:ins>
      <w:ins w:id="1382" w:author="TEBA" w:date="2024-11-08T12:04:00Z">
        <w:r>
          <w:t xml:space="preserve"> field shall be updated to reflect the number of </w:t>
        </w:r>
      </w:ins>
      <w:ins w:id="1383" w:author="TEBA" w:date="2024-11-25T19:55:00Z">
        <w:r w:rsidR="006E6625">
          <w:t>Watt-hour (</w:t>
        </w:r>
      </w:ins>
      <w:ins w:id="1384" w:author="TEBA" w:date="2024-11-08T12:04:00Z">
        <w:r>
          <w:t>Wh</w:t>
        </w:r>
      </w:ins>
      <w:ins w:id="1385" w:author="TEBA" w:date="2024-11-25T19:55:00Z">
        <w:r w:rsidR="006E6625">
          <w:t>)</w:t>
        </w:r>
      </w:ins>
      <w:ins w:id="1386" w:author="TEBA" w:date="2024-11-08T12:04:00Z">
        <w:r>
          <w:t xml:space="preserve"> associated with each EAC, while maintaining serialization for each record. </w:t>
        </w:r>
      </w:ins>
      <w:ins w:id="1387" w:author="TEBA" w:date="2024-11-25T21:35:00Z">
        <w:r w:rsidR="000B6AB8">
          <w:t xml:space="preserve"> </w:t>
        </w:r>
      </w:ins>
      <w:ins w:id="1388" w:author="TEBA" w:date="2024-11-08T12:04:00Z">
        <w:r>
          <w:t xml:space="preserve">Disaggregation can be for as little as one </w:t>
        </w:r>
      </w:ins>
      <w:ins w:id="1389" w:author="TEBA" w:date="2024-11-25T19:53:00Z">
        <w:r w:rsidR="006E6625">
          <w:t>Wh</w:t>
        </w:r>
      </w:ins>
      <w:ins w:id="1390" w:author="TEBA" w:date="2024-11-08T12:04:00Z">
        <w:r>
          <w:t xml:space="preserve">, and the disaggregation can occur as a component of a transfer transaction.  </w:t>
        </w:r>
      </w:ins>
    </w:p>
    <w:p w14:paraId="499CC789" w14:textId="7483960F" w:rsidR="001F35F4" w:rsidRDefault="001F35F4" w:rsidP="00CF1BDF">
      <w:pPr>
        <w:spacing w:after="240"/>
        <w:ind w:left="1440" w:hanging="720"/>
        <w:rPr>
          <w:ins w:id="1391" w:author="TEBA" w:date="2024-11-08T12:05:00Z"/>
        </w:rPr>
      </w:pPr>
      <w:ins w:id="1392" w:author="TEBA" w:date="2024-11-08T12:05:00Z">
        <w:r>
          <w:t>(a)</w:t>
        </w:r>
      </w:ins>
      <w:ins w:id="1393" w:author="TEBA" w:date="2024-11-25T22:02:00Z">
        <w:r w:rsidR="003B1A8C">
          <w:tab/>
        </w:r>
      </w:ins>
      <w:ins w:id="1394" w:author="TEBA" w:date="2024-11-08T12:04:00Z">
        <w:r>
          <w:t xml:space="preserve">The serialization should reflect the methodology described in Section 14.6, </w:t>
        </w:r>
      </w:ins>
      <w:ins w:id="1395" w:author="TEBA" w:date="2024-11-25T20:26:00Z">
        <w:r w:rsidR="00837464" w:rsidRPr="00837464">
          <w:t>Awarding of Renewable Energy Attribute Certificates</w:t>
        </w:r>
        <w:r w:rsidR="00837464">
          <w:t>,</w:t>
        </w:r>
        <w:r w:rsidR="00837464" w:rsidRPr="00837464">
          <w:t xml:space="preserve"> </w:t>
        </w:r>
      </w:ins>
      <w:ins w:id="1396" w:author="TEBA" w:date="2024-11-08T12:04:00Z">
        <w:r>
          <w:t xml:space="preserve">but the quantity and serialization should reflect only those </w:t>
        </w:r>
      </w:ins>
      <w:ins w:id="1397" w:author="TEBA" w:date="2024-11-25T19:53:00Z">
        <w:r w:rsidR="006E6625">
          <w:t>Wh</w:t>
        </w:r>
      </w:ins>
      <w:ins w:id="1398" w:author="TEBA" w:date="2024-11-08T12:04:00Z">
        <w:r>
          <w:t xml:space="preserve">s represented by each new disaggregated record. </w:t>
        </w:r>
      </w:ins>
      <w:ins w:id="1399" w:author="TEBA" w:date="2024-11-25T21:35:00Z">
        <w:r w:rsidR="000B6AB8">
          <w:t xml:space="preserve"> </w:t>
        </w:r>
      </w:ins>
      <w:ins w:id="1400" w:author="TEBA" w:date="2024-11-08T12:04:00Z">
        <w:r>
          <w:t>For example, for a particular hour that previously had serialization from 1-600, the records will reflect 1-300 and 301-600 if the disaggregation was evenly split.</w:t>
        </w:r>
      </w:ins>
    </w:p>
    <w:p w14:paraId="6E53C2F9" w14:textId="298127DB" w:rsidR="001F35F4" w:rsidRDefault="001F35F4" w:rsidP="00CF1BDF">
      <w:pPr>
        <w:spacing w:after="240"/>
        <w:ind w:left="1440" w:hanging="720"/>
        <w:rPr>
          <w:ins w:id="1401" w:author="TEBA" w:date="2024-11-08T12:04:00Z"/>
          <w:iCs/>
        </w:rPr>
      </w:pPr>
      <w:ins w:id="1402" w:author="TEBA" w:date="2024-11-08T12:05:00Z">
        <w:r>
          <w:t>(b)</w:t>
        </w:r>
      </w:ins>
      <w:ins w:id="1403" w:author="TEBA" w:date="2024-11-25T22:02:00Z">
        <w:r w:rsidR="003B1A8C">
          <w:tab/>
        </w:r>
      </w:ins>
      <w:ins w:id="1404" w:author="TEBA" w:date="2024-11-08T12:05:00Z">
        <w:r>
          <w:t xml:space="preserve">ERCOT shall allow the API to split EACs on a percentage basis or a quantity </w:t>
        </w:r>
        <w:proofErr w:type="gramStart"/>
        <w:r>
          <w:t>basis, and</w:t>
        </w:r>
        <w:proofErr w:type="gramEnd"/>
        <w:r>
          <w:t xml:space="preserve"> receive information about the level of disaggregation. </w:t>
        </w:r>
      </w:ins>
      <w:ins w:id="1405" w:author="TEBA" w:date="2024-11-25T21:35:00Z">
        <w:r w:rsidR="000B6AB8">
          <w:t xml:space="preserve"> </w:t>
        </w:r>
      </w:ins>
      <w:ins w:id="1406" w:author="TEBA" w:date="2024-11-08T12:05:00Z">
        <w:r>
          <w:t>Percentages and quantities need not be the same for each disaggregated EAC.  When EACs are disaggregated using a percentage, the sum of all W</w:t>
        </w:r>
      </w:ins>
      <w:ins w:id="1407" w:author="TEBA" w:date="2024-11-25T19:53:00Z">
        <w:r w:rsidR="006E6625">
          <w:t>h</w:t>
        </w:r>
      </w:ins>
      <w:ins w:id="1408" w:author="TEBA" w:date="2024-11-08T12:05:00Z">
        <w:r>
          <w:t xml:space="preserve">s should be the same as was in the previously aggregated EAC record. </w:t>
        </w:r>
      </w:ins>
      <w:ins w:id="1409" w:author="TEBA" w:date="2024-11-25T21:35:00Z">
        <w:r w:rsidR="000B6AB8">
          <w:t xml:space="preserve"> </w:t>
        </w:r>
      </w:ins>
      <w:ins w:id="1410" w:author="TEBA" w:date="2024-11-08T12:05:00Z">
        <w:r>
          <w:t>To account for this, ERCOT may add or subtract W</w:t>
        </w:r>
      </w:ins>
      <w:ins w:id="1411" w:author="TEBA" w:date="2024-11-25T19:53:00Z">
        <w:r w:rsidR="006E6625">
          <w:t>h</w:t>
        </w:r>
      </w:ins>
      <w:ins w:id="1412" w:author="TEBA" w:date="2024-11-08T12:05:00Z">
        <w:r>
          <w:t xml:space="preserve">s </w:t>
        </w:r>
      </w:ins>
      <w:ins w:id="1413" w:author="TEBA" w:date="2024-11-08T12:06:00Z">
        <w:r>
          <w:t>such</w:t>
        </w:r>
      </w:ins>
      <w:ins w:id="1414" w:author="TEBA" w:date="2024-11-08T12:05:00Z">
        <w:r>
          <w:t xml:space="preserve"> that the percentages are not exactly equal </w:t>
        </w:r>
        <w:proofErr w:type="gramStart"/>
        <w:r>
          <w:t>in order to</w:t>
        </w:r>
        <w:proofErr w:type="gramEnd"/>
        <w:r>
          <w:t xml:space="preserve"> avoid inadvertently lost W</w:t>
        </w:r>
      </w:ins>
      <w:ins w:id="1415" w:author="TEBA" w:date="2024-11-25T19:53:00Z">
        <w:r w:rsidR="006E6625">
          <w:t>h</w:t>
        </w:r>
      </w:ins>
      <w:ins w:id="1416" w:author="TEBA" w:date="2024-11-08T12:05:00Z">
        <w:r>
          <w:t>s due to rounding.</w:t>
        </w:r>
      </w:ins>
    </w:p>
    <w:p w14:paraId="227C2FCF" w14:textId="09CC3C84" w:rsidR="001F35F4" w:rsidDel="001F35F4" w:rsidRDefault="001F35F4" w:rsidP="001F35F4">
      <w:pPr>
        <w:keepNext/>
        <w:tabs>
          <w:tab w:val="left" w:pos="1080"/>
        </w:tabs>
        <w:spacing w:before="240" w:after="240"/>
        <w:ind w:left="1080" w:hanging="1080"/>
        <w:outlineLvl w:val="2"/>
        <w:rPr>
          <w:del w:id="1417" w:author="TEBA" w:date="2024-11-08T12:07:00Z"/>
          <w:b/>
          <w:bCs/>
          <w:i/>
        </w:rPr>
      </w:pPr>
      <w:bookmarkStart w:id="1418" w:name="_Toc239073038"/>
      <w:bookmarkStart w:id="1419" w:name="_Toc180673476"/>
      <w:commentRangeStart w:id="1420"/>
      <w:del w:id="1421" w:author="TEBA" w:date="2024-11-08T12:07:00Z">
        <w:r w:rsidDel="001F35F4">
          <w:rPr>
            <w:b/>
            <w:bCs/>
            <w:i/>
          </w:rPr>
          <w:delText>14.10.1</w:delText>
        </w:r>
      </w:del>
      <w:commentRangeEnd w:id="1420"/>
      <w:r w:rsidR="00240E96">
        <w:rPr>
          <w:rStyle w:val="CommentReference"/>
        </w:rPr>
        <w:commentReference w:id="1420"/>
      </w:r>
      <w:del w:id="1422" w:author="TEBA" w:date="2024-11-08T12:07:00Z">
        <w:r w:rsidDel="001F35F4">
          <w:rPr>
            <w:b/>
            <w:bCs/>
            <w:i/>
          </w:rPr>
          <w:tab/>
          <w:delText>Mandatory Retirement</w:delText>
        </w:r>
        <w:bookmarkEnd w:id="1418"/>
        <w:bookmarkEnd w:id="1419"/>
      </w:del>
    </w:p>
    <w:p w14:paraId="1142D412" w14:textId="0ECADF91" w:rsidR="001F35F4" w:rsidDel="001F35F4" w:rsidRDefault="001F35F4" w:rsidP="001F35F4">
      <w:pPr>
        <w:spacing w:after="240"/>
        <w:ind w:left="720" w:hanging="720"/>
        <w:rPr>
          <w:del w:id="1423" w:author="TEBA" w:date="2024-11-08T12:07:00Z"/>
          <w:iCs/>
        </w:rPr>
      </w:pPr>
      <w:del w:id="1424" w:author="TEBA" w:date="2024-11-08T12:07:00Z">
        <w:r w:rsidDel="001F35F4">
          <w:rPr>
            <w:iCs/>
          </w:rPr>
          <w:delText>(1)</w:delText>
        </w:r>
        <w:r w:rsidDel="001F35F4">
          <w:rPr>
            <w:iCs/>
          </w:rPr>
          <w:tab/>
          <w:delText xml:space="preserve">For each Compliance Period, by the date set forth in subsection (i)(2) of P.U.C. </w:delText>
        </w:r>
        <w:r w:rsidDel="001F35F4">
          <w:rPr>
            <w:iCs/>
            <w:smallCaps/>
          </w:rPr>
          <w:delText>Subst</w:delText>
        </w:r>
        <w:r w:rsidDel="001F35F4">
          <w:rPr>
            <w:iCs/>
          </w:rPr>
          <w:delText xml:space="preserve">. R. 25.173, </w:delText>
        </w:r>
        <w:r w:rsidDel="001F35F4">
          <w:delText>Renewable Energy Credit Program</w:delText>
        </w:r>
        <w:r w:rsidDel="001F35F4">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p w14:paraId="4BCE6F09" w14:textId="781CD170" w:rsidR="001F35F4" w:rsidDel="001F35F4" w:rsidRDefault="001F35F4" w:rsidP="001F35F4">
      <w:pPr>
        <w:spacing w:after="240"/>
        <w:ind w:left="720" w:hanging="720"/>
        <w:rPr>
          <w:del w:id="1425" w:author="TEBA" w:date="2024-11-08T12:07:00Z"/>
          <w:iCs/>
        </w:rPr>
      </w:pPr>
      <w:del w:id="1426" w:author="TEBA" w:date="2024-11-08T12:07:00Z">
        <w:r w:rsidDel="001F35F4">
          <w:rPr>
            <w:iCs/>
          </w:rPr>
          <w:delText>(2)</w:delText>
        </w:r>
        <w:r w:rsidDel="001F35F4">
          <w:rPr>
            <w:iCs/>
          </w:rPr>
          <w:tab/>
          <w:delText>Failure to provide sufficient RECs or Compliance Premiums by the date set forth in subsection (i)(2) of P.U.C. S</w:delText>
        </w:r>
        <w:r w:rsidRPr="005C5D87" w:rsidDel="001F35F4">
          <w:rPr>
            <w:iCs/>
            <w:smallCaps/>
          </w:rPr>
          <w:delText>ubst</w:delText>
        </w:r>
        <w:r w:rsidDel="001F35F4">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49868476" w14:textId="35C8347B" w:rsidR="001F35F4" w:rsidDel="001F35F4" w:rsidRDefault="001F35F4" w:rsidP="001F35F4">
      <w:pPr>
        <w:keepNext/>
        <w:tabs>
          <w:tab w:val="left" w:pos="1080"/>
        </w:tabs>
        <w:spacing w:before="240" w:after="240"/>
        <w:ind w:left="1080" w:hanging="1080"/>
        <w:outlineLvl w:val="2"/>
        <w:rPr>
          <w:del w:id="1427" w:author="TEBA" w:date="2024-11-08T12:07:00Z"/>
          <w:b/>
          <w:bCs/>
          <w:i/>
        </w:rPr>
      </w:pPr>
      <w:bookmarkStart w:id="1428" w:name="_Toc180673477"/>
      <w:commentRangeStart w:id="1429"/>
      <w:del w:id="1430" w:author="TEBA" w:date="2024-11-08T12:07:00Z">
        <w:r w:rsidDel="001F35F4">
          <w:rPr>
            <w:b/>
            <w:bCs/>
            <w:i/>
          </w:rPr>
          <w:delText>14.10.2</w:delText>
        </w:r>
      </w:del>
      <w:commentRangeEnd w:id="1429"/>
      <w:r w:rsidR="00240E96">
        <w:rPr>
          <w:rStyle w:val="CommentReference"/>
        </w:rPr>
        <w:commentReference w:id="1429"/>
      </w:r>
      <w:del w:id="1431" w:author="TEBA" w:date="2024-11-08T12:07:00Z">
        <w:r w:rsidDel="001F35F4">
          <w:rPr>
            <w:b/>
            <w:bCs/>
            <w:i/>
          </w:rPr>
          <w:tab/>
          <w:delText>Voluntary Retirement</w:delText>
        </w:r>
        <w:bookmarkEnd w:id="1428"/>
      </w:del>
    </w:p>
    <w:p w14:paraId="489474B0" w14:textId="5DBA7E22" w:rsidR="001F35F4" w:rsidDel="001F35F4" w:rsidRDefault="001F35F4" w:rsidP="001F35F4">
      <w:pPr>
        <w:spacing w:after="240"/>
        <w:ind w:left="720" w:hanging="720"/>
        <w:rPr>
          <w:del w:id="1432" w:author="TEBA" w:date="2024-11-08T12:07:00Z"/>
          <w:iCs/>
        </w:rPr>
      </w:pPr>
      <w:del w:id="1433" w:author="TEBA" w:date="2024-11-08T12:07:00Z">
        <w:r w:rsidDel="001F35F4">
          <w:delText>(1)</w:delText>
        </w:r>
        <w:r w:rsidDel="001F35F4">
          <w:tab/>
        </w:r>
        <w:r w:rsidDel="001F35F4">
          <w:rPr>
            <w:iCs/>
          </w:rPr>
          <w:delText>At the request of a REC Account Holder, ERCOT shall retire RECs and Compliance Premiums for reasons other than for meeting the mandated SRPS requirements.  Voluntarily retired RECs and Compliance Premiums may not be used to satisfy a Retail Entity’s SRPS requirement.  ERCOT shall include information concerning RECs and Compliance Premiums retired voluntarily in its annual report to the PUCT.</w:delText>
        </w:r>
      </w:del>
    </w:p>
    <w:p w14:paraId="024D6B45" w14:textId="4FAD6E95" w:rsidR="001F35F4" w:rsidDel="001F35F4" w:rsidRDefault="001F35F4" w:rsidP="001F35F4">
      <w:pPr>
        <w:keepNext/>
        <w:tabs>
          <w:tab w:val="left" w:pos="1080"/>
        </w:tabs>
        <w:spacing w:before="240" w:after="240"/>
        <w:ind w:left="1080" w:hanging="1080"/>
        <w:outlineLvl w:val="2"/>
        <w:rPr>
          <w:del w:id="1434" w:author="TEBA" w:date="2024-11-08T12:07:00Z"/>
          <w:b/>
          <w:bCs/>
          <w:i/>
        </w:rPr>
      </w:pPr>
      <w:bookmarkStart w:id="1435" w:name="_Toc180673478"/>
      <w:del w:id="1436" w:author="TEBA" w:date="2024-11-08T12:07:00Z">
        <w:r w:rsidDel="001F35F4">
          <w:rPr>
            <w:b/>
            <w:bCs/>
            <w:i/>
          </w:rPr>
          <w:lastRenderedPageBreak/>
          <w:delText>14.10.3</w:delText>
        </w:r>
        <w:r w:rsidDel="001F35F4">
          <w:rPr>
            <w:b/>
            <w:bCs/>
            <w:i/>
          </w:rPr>
          <w:tab/>
          <w:delText>Retiring Unused Renewable Energy Credits or Compliance Premiums</w:delText>
        </w:r>
        <w:bookmarkEnd w:id="1435"/>
      </w:del>
    </w:p>
    <w:p w14:paraId="6F18D5AF" w14:textId="404DE4E1" w:rsidR="001F35F4" w:rsidDel="001F35F4" w:rsidRDefault="001F35F4" w:rsidP="001F35F4">
      <w:pPr>
        <w:spacing w:after="240"/>
        <w:ind w:left="720" w:hanging="720"/>
        <w:rPr>
          <w:del w:id="1437" w:author="TEBA" w:date="2024-11-08T12:07:00Z"/>
          <w:iCs/>
        </w:rPr>
      </w:pPr>
      <w:del w:id="1438" w:author="TEBA" w:date="2024-11-08T12:07:00Z">
        <w:r w:rsidDel="001F35F4">
          <w:delText>(1)</w:delText>
        </w:r>
        <w:r w:rsidDel="001F35F4">
          <w:tab/>
        </w:r>
        <w:r w:rsidDel="001F35F4">
          <w:rPr>
            <w:iCs/>
          </w:rPr>
          <w:delText>ERCOT shall retire all unused RECs and Compliance Premiums upon their expiration as described in Section 14.3.2, Attributes of Renewable Energy Credits and Compliance Premiums.</w:delText>
        </w:r>
      </w:del>
    </w:p>
    <w:p w14:paraId="0A7B99A4" w14:textId="0E03B19D" w:rsidR="001F35F4" w:rsidDel="001F35F4" w:rsidRDefault="001F35F4" w:rsidP="001F35F4">
      <w:pPr>
        <w:keepNext/>
        <w:tabs>
          <w:tab w:val="left" w:pos="900"/>
        </w:tabs>
        <w:spacing w:before="240" w:after="240"/>
        <w:ind w:left="900" w:hanging="900"/>
        <w:outlineLvl w:val="1"/>
        <w:rPr>
          <w:del w:id="1439" w:author="TEBA" w:date="2024-11-08T12:08:00Z"/>
          <w:b/>
        </w:rPr>
      </w:pPr>
      <w:bookmarkStart w:id="1440" w:name="_Toc175576140"/>
      <w:bookmarkStart w:id="1441" w:name="_Toc180673479"/>
      <w:del w:id="1442" w:author="TEBA" w:date="2024-11-08T12:08:00Z">
        <w:r w:rsidDel="001F35F4">
          <w:rPr>
            <w:b/>
          </w:rPr>
          <w:delText>14.11</w:delText>
        </w:r>
        <w:r w:rsidDel="001F35F4">
          <w:rPr>
            <w:b/>
          </w:rPr>
          <w:tab/>
          <w:delText>Penalties and Enforcement</w:delText>
        </w:r>
        <w:bookmarkEnd w:id="1440"/>
        <w:bookmarkEnd w:id="1441"/>
      </w:del>
    </w:p>
    <w:p w14:paraId="42C1E1C0" w14:textId="7D09EF71" w:rsidR="001F35F4" w:rsidDel="001F35F4" w:rsidRDefault="001F35F4" w:rsidP="001F35F4">
      <w:pPr>
        <w:spacing w:after="240"/>
        <w:ind w:left="720" w:hanging="720"/>
        <w:rPr>
          <w:del w:id="1443" w:author="TEBA" w:date="2024-11-08T12:08:00Z"/>
          <w:iCs/>
        </w:rPr>
      </w:pPr>
      <w:del w:id="1444" w:author="TEBA" w:date="2024-11-08T12:08:00Z">
        <w:r w:rsidDel="001F35F4">
          <w:delText>(1)</w:delText>
        </w:r>
        <w:r w:rsidDel="001F35F4">
          <w:tab/>
        </w:r>
        <w:r w:rsidDel="001F35F4">
          <w:rPr>
            <w:iCs/>
          </w:rPr>
          <w:delTex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delText>
        </w:r>
      </w:del>
    </w:p>
    <w:p w14:paraId="2D4825D0" w14:textId="3B42427E" w:rsidR="001F35F4" w:rsidRDefault="001F35F4" w:rsidP="001F35F4">
      <w:pPr>
        <w:tabs>
          <w:tab w:val="left" w:pos="900"/>
        </w:tabs>
        <w:spacing w:before="240" w:after="240"/>
        <w:ind w:left="900" w:hanging="900"/>
        <w:outlineLvl w:val="1"/>
        <w:rPr>
          <w:b/>
        </w:rPr>
      </w:pPr>
      <w:bookmarkStart w:id="1445" w:name="_Toc175576141"/>
      <w:bookmarkStart w:id="1446" w:name="_Toc239073042"/>
      <w:bookmarkStart w:id="1447" w:name="_Toc180673480"/>
      <w:bookmarkStart w:id="1448" w:name="_Toc175576142"/>
      <w:r>
        <w:rPr>
          <w:b/>
        </w:rPr>
        <w:t>14.1</w:t>
      </w:r>
      <w:ins w:id="1449" w:author="TEBA" w:date="2024-11-08T12:09:00Z">
        <w:r>
          <w:rPr>
            <w:b/>
          </w:rPr>
          <w:t>1</w:t>
        </w:r>
      </w:ins>
      <w:del w:id="1450" w:author="TEBA" w:date="2024-11-08T12:09:00Z">
        <w:r w:rsidDel="001F35F4">
          <w:rPr>
            <w:b/>
          </w:rPr>
          <w:delText>2</w:delText>
        </w:r>
      </w:del>
      <w:r>
        <w:rPr>
          <w:b/>
        </w:rPr>
        <w:tab/>
        <w:t>Maintain Public Information</w:t>
      </w:r>
      <w:bookmarkEnd w:id="1445"/>
      <w:bookmarkEnd w:id="1446"/>
      <w:bookmarkEnd w:id="1447"/>
    </w:p>
    <w:p w14:paraId="43DF5F8C" w14:textId="03F7E2EC" w:rsidR="001F35F4" w:rsidRDefault="001F35F4" w:rsidP="001F35F4">
      <w:pPr>
        <w:spacing w:after="240"/>
        <w:ind w:left="720" w:hanging="720"/>
        <w:rPr>
          <w:iCs/>
        </w:rPr>
      </w:pPr>
      <w:r>
        <w:rPr>
          <w:iCs/>
        </w:rPr>
        <w:t>(1)</w:t>
      </w:r>
      <w:r>
        <w:rPr>
          <w:iCs/>
        </w:rPr>
        <w:tab/>
        <w:t xml:space="preserve">ERCOT shall maintain public information of interest to buyers and sellers of </w:t>
      </w:r>
      <w:del w:id="1451" w:author="TEBA" w:date="2024-11-08T12:09:00Z">
        <w:r w:rsidDel="001F35F4">
          <w:rPr>
            <w:iCs/>
          </w:rPr>
          <w:delText xml:space="preserve">Renewable </w:delText>
        </w:r>
      </w:del>
      <w:bookmarkStart w:id="1452" w:name="_Hlk183452631"/>
      <w:r>
        <w:rPr>
          <w:iCs/>
        </w:rPr>
        <w:t xml:space="preserve">Energy </w:t>
      </w:r>
      <w:ins w:id="1453" w:author="TEBA" w:date="2024-11-08T12:09:00Z">
        <w:r>
          <w:rPr>
            <w:iCs/>
          </w:rPr>
          <w:t>Attr</w:t>
        </w:r>
      </w:ins>
      <w:ins w:id="1454" w:author="TEBA" w:date="2024-11-08T12:10:00Z">
        <w:r>
          <w:rPr>
            <w:iCs/>
          </w:rPr>
          <w:t xml:space="preserve">ibute </w:t>
        </w:r>
      </w:ins>
      <w:del w:id="1455" w:author="TEBA" w:date="2024-11-08T12:10:00Z">
        <w:r w:rsidDel="001F35F4">
          <w:rPr>
            <w:iCs/>
          </w:rPr>
          <w:delText xml:space="preserve">Credits </w:delText>
        </w:r>
      </w:del>
      <w:ins w:id="1456" w:author="TEBA" w:date="2024-11-08T12:10:00Z">
        <w:r>
          <w:rPr>
            <w:iCs/>
          </w:rPr>
          <w:t>Certificates</w:t>
        </w:r>
        <w:bookmarkEnd w:id="1452"/>
        <w:r>
          <w:rPr>
            <w:iCs/>
          </w:rPr>
          <w:t xml:space="preserve"> </w:t>
        </w:r>
      </w:ins>
      <w:r>
        <w:rPr>
          <w:iCs/>
        </w:rPr>
        <w:t>(</w:t>
      </w:r>
      <w:del w:id="1457" w:author="TEBA" w:date="2024-11-08T12:10:00Z">
        <w:r w:rsidDel="001F35F4">
          <w:rPr>
            <w:iCs/>
          </w:rPr>
          <w:delText>R</w:delText>
        </w:r>
      </w:del>
      <w:r>
        <w:rPr>
          <w:iCs/>
        </w:rPr>
        <w:t>E</w:t>
      </w:r>
      <w:ins w:id="1458" w:author="TEBA" w:date="2024-11-08T12:10:00Z">
        <w:r>
          <w:rPr>
            <w:iCs/>
          </w:rPr>
          <w:t>A</w:t>
        </w:r>
      </w:ins>
      <w:r>
        <w:rPr>
          <w:iCs/>
        </w:rPr>
        <w:t xml:space="preserve">Cs) </w:t>
      </w:r>
      <w:del w:id="1459" w:author="TEBA" w:date="2024-11-08T12:10:00Z">
        <w:r w:rsidDel="001F35F4">
          <w:rPr>
            <w:iCs/>
          </w:rPr>
          <w:delText xml:space="preserve">or Compliance Premiums </w:delText>
        </w:r>
      </w:del>
      <w:r>
        <w:rPr>
          <w:iCs/>
        </w:rPr>
        <w:t xml:space="preserve">on the ERCOT website.  The information provided shall include, at a minimum, a directory of all </w:t>
      </w:r>
      <w:del w:id="1460" w:author="TEBA" w:date="2024-11-08T12:10:00Z">
        <w:r w:rsidDel="001F35F4">
          <w:rPr>
            <w:iCs/>
          </w:rPr>
          <w:delText>R</w:delText>
        </w:r>
      </w:del>
      <w:r>
        <w:rPr>
          <w:iCs/>
        </w:rPr>
        <w:t>E</w:t>
      </w:r>
      <w:ins w:id="1461" w:author="TEBA" w:date="2024-11-08T12:10:00Z">
        <w:r>
          <w:rPr>
            <w:iCs/>
          </w:rPr>
          <w:t>A</w:t>
        </w:r>
      </w:ins>
      <w:r>
        <w:rPr>
          <w:iCs/>
        </w:rPr>
        <w:t>C generators</w:t>
      </w:r>
      <w:del w:id="1462" w:author="TEBA" w:date="2024-11-08T12:11:00Z">
        <w:r w:rsidDel="001F35F4">
          <w:rPr>
            <w:iCs/>
          </w:rPr>
          <w:delText>, Retail Entities,</w:delText>
        </w:r>
      </w:del>
      <w:r>
        <w:rPr>
          <w:iCs/>
        </w:rPr>
        <w:t xml:space="preserve"> and other participants in the </w:t>
      </w:r>
      <w:del w:id="1463" w:author="TEBA" w:date="2024-11-08T12:11:00Z">
        <w:r w:rsidDel="001F35F4">
          <w:rPr>
            <w:iCs/>
          </w:rPr>
          <w:delText>R</w:delText>
        </w:r>
      </w:del>
      <w:r>
        <w:rPr>
          <w:iCs/>
        </w:rPr>
        <w:t>E</w:t>
      </w:r>
      <w:ins w:id="1464" w:author="TEBA" w:date="2024-11-08T12:11:00Z">
        <w:r>
          <w:rPr>
            <w:iCs/>
          </w:rPr>
          <w:t>A</w:t>
        </w:r>
      </w:ins>
      <w:r>
        <w:rPr>
          <w:iCs/>
        </w:rPr>
        <w:t>C Trading Program.  The directory shall include the following information:</w:t>
      </w:r>
    </w:p>
    <w:p w14:paraId="6B616688" w14:textId="5AE2C11E" w:rsidR="001F35F4" w:rsidRDefault="001F35F4" w:rsidP="001F35F4">
      <w:pPr>
        <w:spacing w:after="240"/>
        <w:ind w:left="1440" w:hanging="720"/>
      </w:pPr>
      <w:r>
        <w:t>(a)</w:t>
      </w:r>
      <w:r>
        <w:tab/>
        <w:t xml:space="preserve">Name of the </w:t>
      </w:r>
      <w:del w:id="1465" w:author="TEBA" w:date="2024-11-08T12:11:00Z">
        <w:r w:rsidDel="001F35F4">
          <w:delText>R</w:delText>
        </w:r>
      </w:del>
      <w:r>
        <w:t>E</w:t>
      </w:r>
      <w:ins w:id="1466" w:author="TEBA" w:date="2024-11-08T12:11:00Z">
        <w:r>
          <w:t>A</w:t>
        </w:r>
      </w:ins>
      <w:r>
        <w:t>C generator</w:t>
      </w:r>
      <w:del w:id="1467" w:author="TEBA" w:date="2024-11-08T12:11:00Z">
        <w:r w:rsidDel="001F35F4">
          <w:delText>, Retail Entity,</w:delText>
        </w:r>
      </w:del>
      <w:r>
        <w:t xml:space="preserve"> or other </w:t>
      </w:r>
      <w:del w:id="1468" w:author="TEBA" w:date="2024-11-08T12:11:00Z">
        <w:r w:rsidDel="001F35F4">
          <w:delText>R</w:delText>
        </w:r>
      </w:del>
      <w:r>
        <w:t>E</w:t>
      </w:r>
      <w:ins w:id="1469" w:author="TEBA" w:date="2024-11-08T12:11:00Z">
        <w:r>
          <w:t>A</w:t>
        </w:r>
      </w:ins>
      <w:r>
        <w:t>C Account Holder;</w:t>
      </w:r>
    </w:p>
    <w:p w14:paraId="12A76619" w14:textId="77777777" w:rsidR="001F35F4" w:rsidRDefault="001F35F4" w:rsidP="001F35F4">
      <w:pPr>
        <w:spacing w:after="240"/>
        <w:ind w:left="720"/>
      </w:pPr>
      <w:r>
        <w:t>(b)</w:t>
      </w:r>
      <w:r>
        <w:tab/>
        <w:t>Name of the Designated Representative;</w:t>
      </w:r>
    </w:p>
    <w:p w14:paraId="3B0475C5" w14:textId="77777777" w:rsidR="001F35F4" w:rsidRDefault="001F35F4" w:rsidP="001F35F4">
      <w:pPr>
        <w:spacing w:after="240"/>
        <w:ind w:left="720"/>
      </w:pPr>
      <w:r>
        <w:t>(c)</w:t>
      </w:r>
      <w:r>
        <w:tab/>
        <w:t>Street address or post office box number;</w:t>
      </w:r>
    </w:p>
    <w:p w14:paraId="3526D23F" w14:textId="77777777" w:rsidR="001F35F4" w:rsidRDefault="001F35F4" w:rsidP="001F35F4">
      <w:pPr>
        <w:spacing w:after="240"/>
        <w:ind w:left="720"/>
      </w:pPr>
      <w:r>
        <w:t>(d)</w:t>
      </w:r>
      <w:r>
        <w:tab/>
        <w:t>City, state or province, and zip or postal code;</w:t>
      </w:r>
    </w:p>
    <w:p w14:paraId="2D5C7FE6" w14:textId="77777777" w:rsidR="001F35F4" w:rsidRDefault="001F35F4" w:rsidP="001F35F4">
      <w:pPr>
        <w:spacing w:after="240"/>
        <w:ind w:left="720"/>
      </w:pPr>
      <w:r>
        <w:t>(e)</w:t>
      </w:r>
      <w:r>
        <w:tab/>
        <w:t>Country (if not the United States);</w:t>
      </w:r>
    </w:p>
    <w:p w14:paraId="50A35932" w14:textId="006F338E" w:rsidR="001F35F4" w:rsidRDefault="001F35F4" w:rsidP="001F35F4">
      <w:pPr>
        <w:spacing w:after="240"/>
        <w:ind w:left="720"/>
      </w:pPr>
      <w:r>
        <w:t>(f)</w:t>
      </w:r>
      <w:r>
        <w:tab/>
        <w:t>Phone number</w:t>
      </w:r>
      <w:ins w:id="1470" w:author="TEBA" w:date="2024-11-08T12:12:00Z">
        <w:r>
          <w:t xml:space="preserve"> if provided</w:t>
        </w:r>
      </w:ins>
      <w:r>
        <w:t>;</w:t>
      </w:r>
    </w:p>
    <w:p w14:paraId="25A1A74F" w14:textId="53926834" w:rsidR="001F35F4" w:rsidDel="001F35F4" w:rsidRDefault="001F35F4" w:rsidP="001F35F4">
      <w:pPr>
        <w:spacing w:after="240"/>
        <w:ind w:left="720"/>
        <w:rPr>
          <w:del w:id="1471" w:author="TEBA" w:date="2024-11-08T12:12:00Z"/>
        </w:rPr>
      </w:pPr>
      <w:del w:id="1472" w:author="TEBA" w:date="2024-11-08T12:12:00Z">
        <w:r w:rsidDel="001F35F4">
          <w:delText>(g)</w:delText>
        </w:r>
        <w:r w:rsidDel="001F35F4">
          <w:tab/>
          <w:delText>Fax number;</w:delText>
        </w:r>
      </w:del>
    </w:p>
    <w:p w14:paraId="459C5ADD" w14:textId="03EB2D6A" w:rsidR="001F35F4" w:rsidRDefault="001F35F4" w:rsidP="001F35F4">
      <w:pPr>
        <w:spacing w:after="240"/>
        <w:ind w:left="720"/>
      </w:pPr>
      <w:r>
        <w:t>(</w:t>
      </w:r>
      <w:ins w:id="1473" w:author="TEBA" w:date="2024-11-08T12:12:00Z">
        <w:r w:rsidR="000C62CB">
          <w:t>g</w:t>
        </w:r>
      </w:ins>
      <w:del w:id="1474" w:author="TEBA" w:date="2024-11-08T12:12:00Z">
        <w:r w:rsidDel="000C62CB">
          <w:delText>h</w:delText>
        </w:r>
      </w:del>
      <w:r>
        <w:t>)</w:t>
      </w:r>
      <w:r>
        <w:tab/>
        <w:t>E-mail address (with hypertext link); and</w:t>
      </w:r>
    </w:p>
    <w:p w14:paraId="1A56AFF9" w14:textId="0BEA99C8" w:rsidR="001F35F4" w:rsidRDefault="001F35F4" w:rsidP="001F35F4">
      <w:pPr>
        <w:spacing w:after="240"/>
        <w:ind w:left="720"/>
      </w:pPr>
      <w:r>
        <w:t>(</w:t>
      </w:r>
      <w:ins w:id="1475" w:author="TEBA" w:date="2024-11-08T12:12:00Z">
        <w:r w:rsidR="000C62CB">
          <w:t>h</w:t>
        </w:r>
      </w:ins>
      <w:del w:id="1476" w:author="TEBA" w:date="2024-11-08T12:12:00Z">
        <w:r w:rsidDel="000C62CB">
          <w:delText>i</w:delText>
        </w:r>
      </w:del>
      <w:r>
        <w:t>)</w:t>
      </w:r>
      <w:r>
        <w:tab/>
        <w:t>Website address (with hypertext link).</w:t>
      </w:r>
    </w:p>
    <w:p w14:paraId="0AA99537" w14:textId="0BCDA03E" w:rsidR="001F35F4" w:rsidRDefault="001F35F4" w:rsidP="001F35F4">
      <w:pPr>
        <w:spacing w:after="240"/>
        <w:ind w:left="720" w:hanging="720"/>
        <w:rPr>
          <w:iCs/>
        </w:rPr>
      </w:pPr>
      <w:r>
        <w:rPr>
          <w:iCs/>
        </w:rPr>
        <w:t>(2)</w:t>
      </w:r>
      <w:r>
        <w:rPr>
          <w:iCs/>
        </w:rPr>
        <w:tab/>
      </w:r>
      <w:del w:id="1477" w:author="TEBA" w:date="2024-11-08T12:12:00Z">
        <w:r w:rsidDel="000C62CB">
          <w:rPr>
            <w:iCs/>
          </w:rPr>
          <w:delText>R</w:delText>
        </w:r>
      </w:del>
      <w:r>
        <w:rPr>
          <w:iCs/>
        </w:rPr>
        <w:t>E</w:t>
      </w:r>
      <w:ins w:id="1478" w:author="TEBA" w:date="2024-11-08T12:12:00Z">
        <w:r w:rsidR="000C62CB">
          <w:rPr>
            <w:iCs/>
          </w:rPr>
          <w:t>A</w:t>
        </w:r>
      </w:ins>
      <w:r>
        <w:rPr>
          <w:iCs/>
        </w:rPr>
        <w:t xml:space="preserve">C Account Holders shall describe their participation in the </w:t>
      </w:r>
      <w:del w:id="1479" w:author="TEBA" w:date="2024-11-08T12:12:00Z">
        <w:r w:rsidDel="000C62CB">
          <w:rPr>
            <w:iCs/>
          </w:rPr>
          <w:delText>R</w:delText>
        </w:r>
      </w:del>
      <w:r>
        <w:rPr>
          <w:iCs/>
        </w:rPr>
        <w:t>E</w:t>
      </w:r>
      <w:ins w:id="1480" w:author="TEBA" w:date="2024-11-08T12:12:00Z">
        <w:r w:rsidR="000C62CB">
          <w:rPr>
            <w:iCs/>
          </w:rPr>
          <w:t>A</w:t>
        </w:r>
      </w:ins>
      <w:r>
        <w:rPr>
          <w:iCs/>
        </w:rPr>
        <w:t xml:space="preserve">C Trading Program using one or more of the following choices within a checkbox listing: </w:t>
      </w:r>
      <w:del w:id="1481" w:author="TEBA" w:date="2024-11-08T12:12:00Z">
        <w:r w:rsidDel="000C62CB">
          <w:rPr>
            <w:iCs/>
          </w:rPr>
          <w:delText>R</w:delText>
        </w:r>
      </w:del>
      <w:r>
        <w:rPr>
          <w:iCs/>
        </w:rPr>
        <w:t>E</w:t>
      </w:r>
      <w:ins w:id="1482" w:author="TEBA" w:date="2024-11-08T12:12:00Z">
        <w:r w:rsidR="000C62CB">
          <w:rPr>
            <w:iCs/>
          </w:rPr>
          <w:t>A</w:t>
        </w:r>
      </w:ins>
      <w:r>
        <w:rPr>
          <w:iCs/>
        </w:rPr>
        <w:t xml:space="preserve">C generator, </w:t>
      </w:r>
      <w:del w:id="1483" w:author="TEBA" w:date="2024-11-08T12:13:00Z">
        <w:r w:rsidDel="000C62CB">
          <w:rPr>
            <w:iCs/>
          </w:rPr>
          <w:delText>Retail Entity, R</w:delText>
        </w:r>
      </w:del>
      <w:r>
        <w:rPr>
          <w:iCs/>
        </w:rPr>
        <w:t>E</w:t>
      </w:r>
      <w:ins w:id="1484" w:author="TEBA" w:date="2024-11-08T12:13:00Z">
        <w:r w:rsidR="000C62CB">
          <w:rPr>
            <w:iCs/>
          </w:rPr>
          <w:t>A</w:t>
        </w:r>
      </w:ins>
      <w:r>
        <w:rPr>
          <w:iCs/>
        </w:rPr>
        <w:t xml:space="preserve">C broker, </w:t>
      </w:r>
      <w:del w:id="1485" w:author="TEBA" w:date="2024-11-08T12:13:00Z">
        <w:r w:rsidDel="000C62CB">
          <w:rPr>
            <w:iCs/>
          </w:rPr>
          <w:delText>R</w:delText>
        </w:r>
      </w:del>
      <w:r>
        <w:rPr>
          <w:iCs/>
        </w:rPr>
        <w:t>E</w:t>
      </w:r>
      <w:ins w:id="1486" w:author="TEBA" w:date="2024-11-08T12:13:00Z">
        <w:r w:rsidR="000C62CB">
          <w:rPr>
            <w:iCs/>
          </w:rPr>
          <w:t>A</w:t>
        </w:r>
      </w:ins>
      <w:r>
        <w:rPr>
          <w:iCs/>
        </w:rPr>
        <w:t xml:space="preserve">C trader, </w:t>
      </w:r>
      <w:del w:id="1487" w:author="TEBA" w:date="2024-11-08T12:13:00Z">
        <w:r w:rsidDel="000C62CB">
          <w:rPr>
            <w:iCs/>
          </w:rPr>
          <w:delText>R</w:delText>
        </w:r>
      </w:del>
      <w:r>
        <w:rPr>
          <w:iCs/>
        </w:rPr>
        <w:t>E</w:t>
      </w:r>
      <w:ins w:id="1488" w:author="TEBA" w:date="2024-11-08T12:13:00Z">
        <w:r w:rsidR="000C62CB">
          <w:rPr>
            <w:iCs/>
          </w:rPr>
          <w:t>A</w:t>
        </w:r>
      </w:ins>
      <w:r>
        <w:rPr>
          <w:iCs/>
        </w:rPr>
        <w:t xml:space="preserve">C trading exchange, </w:t>
      </w:r>
      <w:ins w:id="1489" w:author="TEBA" w:date="2024-11-25T19:06:00Z">
        <w:r w:rsidR="009B3702">
          <w:rPr>
            <w:iCs/>
          </w:rPr>
          <w:t>Renewable Energy Credit (</w:t>
        </w:r>
      </w:ins>
      <w:r>
        <w:rPr>
          <w:iCs/>
        </w:rPr>
        <w:t>REC</w:t>
      </w:r>
      <w:ins w:id="1490" w:author="TEBA" w:date="2024-11-25T19:06:00Z">
        <w:r w:rsidR="009B3702">
          <w:rPr>
            <w:iCs/>
          </w:rPr>
          <w:t>)</w:t>
        </w:r>
      </w:ins>
      <w:r>
        <w:rPr>
          <w:iCs/>
        </w:rPr>
        <w:t xml:space="preserve"> aggregator, or other.</w:t>
      </w:r>
    </w:p>
    <w:p w14:paraId="26CE0379" w14:textId="77777777" w:rsidR="001F35F4" w:rsidRDefault="001F35F4" w:rsidP="001F35F4">
      <w:pPr>
        <w:spacing w:after="240"/>
        <w:rPr>
          <w:iCs/>
        </w:rPr>
      </w:pPr>
      <w:r>
        <w:rPr>
          <w:iCs/>
        </w:rPr>
        <w:t>(3)</w:t>
      </w:r>
      <w:r>
        <w:rPr>
          <w:iCs/>
        </w:rPr>
        <w:tab/>
        <w:t>Entities are responsible for notifying ERCOT of changes in the above information.</w:t>
      </w:r>
    </w:p>
    <w:p w14:paraId="4867FE0A" w14:textId="77777777" w:rsidR="001F35F4" w:rsidRDefault="001F35F4" w:rsidP="001F35F4">
      <w:pPr>
        <w:keepNext/>
        <w:spacing w:after="240"/>
        <w:ind w:left="720" w:hanging="720"/>
        <w:rPr>
          <w:iCs/>
        </w:rPr>
      </w:pPr>
      <w:r>
        <w:rPr>
          <w:iCs/>
        </w:rPr>
        <w:lastRenderedPageBreak/>
        <w:t>(4)</w:t>
      </w:r>
      <w:r>
        <w:rPr>
          <w:iCs/>
        </w:rPr>
        <w:tab/>
        <w:t>ERCOT shall conspicuously display the following disclaimer in upper case and in bold font:</w:t>
      </w:r>
    </w:p>
    <w:p w14:paraId="5889B19A" w14:textId="155531CD" w:rsidR="001F35F4" w:rsidRDefault="001F35F4" w:rsidP="001F35F4">
      <w:pPr>
        <w:spacing w:after="240"/>
        <w:ind w:left="720"/>
        <w:rPr>
          <w:b/>
          <w:iCs/>
        </w:rPr>
      </w:pPr>
      <w:r>
        <w:rPr>
          <w:b/>
          <w:iCs/>
        </w:rPr>
        <w:t xml:space="preserve">DISCLAIMER: ERCOT DOES NOT KNOW OR ENDORSE THE CREDIT WORTHINESS OR REPUTATION OF ANY </w:t>
      </w:r>
      <w:del w:id="1491" w:author="TEBA" w:date="2024-11-08T12:13:00Z">
        <w:r w:rsidDel="000C62CB">
          <w:rPr>
            <w:b/>
            <w:iCs/>
          </w:rPr>
          <w:delText>R</w:delText>
        </w:r>
      </w:del>
      <w:r>
        <w:rPr>
          <w:b/>
          <w:iCs/>
        </w:rPr>
        <w:t>E</w:t>
      </w:r>
      <w:ins w:id="1492" w:author="TEBA" w:date="2024-11-08T12:13:00Z">
        <w:r w:rsidR="000C62CB">
          <w:rPr>
            <w:b/>
            <w:iCs/>
          </w:rPr>
          <w:t>A</w:t>
        </w:r>
      </w:ins>
      <w:r>
        <w:rPr>
          <w:b/>
          <w:iCs/>
        </w:rPr>
        <w:t>C ACCOUNT HOLDER LISTED IN THIS DIRECTORY.</w:t>
      </w:r>
    </w:p>
    <w:p w14:paraId="356F5755" w14:textId="01759810" w:rsidR="001F35F4" w:rsidRDefault="001F35F4" w:rsidP="001F35F4">
      <w:pPr>
        <w:spacing w:after="240"/>
        <w:ind w:left="720" w:hanging="720"/>
        <w:rPr>
          <w:iCs/>
        </w:rPr>
      </w:pPr>
      <w:r>
        <w:rPr>
          <w:iCs/>
        </w:rPr>
        <w:t>(5)</w:t>
      </w:r>
      <w:r>
        <w:rPr>
          <w:iCs/>
        </w:rPr>
        <w:tab/>
        <w:t xml:space="preserve">ERCOT may provide other information that describes the </w:t>
      </w:r>
      <w:del w:id="1493" w:author="TEBA" w:date="2024-11-08T12:13:00Z">
        <w:r w:rsidDel="000C62CB">
          <w:rPr>
            <w:iCs/>
          </w:rPr>
          <w:delText>R</w:delText>
        </w:r>
      </w:del>
      <w:r>
        <w:rPr>
          <w:iCs/>
        </w:rPr>
        <w:t>E</w:t>
      </w:r>
      <w:ins w:id="1494" w:author="TEBA" w:date="2024-11-08T12:13:00Z">
        <w:r w:rsidR="000C62CB">
          <w:rPr>
            <w:iCs/>
          </w:rPr>
          <w:t>A</w:t>
        </w:r>
      </w:ins>
      <w:r>
        <w:rPr>
          <w:iCs/>
        </w:rPr>
        <w:t xml:space="preserve">C Trading Program, as it deems convenient or necessary for administering the </w:t>
      </w:r>
      <w:del w:id="1495" w:author="TEBA" w:date="2024-11-08T12:14:00Z">
        <w:r w:rsidDel="000C62CB">
          <w:rPr>
            <w:iCs/>
          </w:rPr>
          <w:delText>R</w:delText>
        </w:r>
      </w:del>
      <w:r>
        <w:rPr>
          <w:iCs/>
        </w:rPr>
        <w:t>E</w:t>
      </w:r>
      <w:ins w:id="1496" w:author="TEBA" w:date="2024-11-08T12:14:00Z">
        <w:r w:rsidR="000C62CB">
          <w:rPr>
            <w:iCs/>
          </w:rPr>
          <w:t>A</w:t>
        </w:r>
      </w:ins>
      <w:r>
        <w:rPr>
          <w:iCs/>
        </w:rPr>
        <w:t>C Trading Program.  ERCOT shall maintain a hypertext link to the appropriate pages on the Public Utility Commission of Texas’ (PUCT’s) website</w:t>
      </w:r>
      <w:del w:id="1497" w:author="TEBA" w:date="2024-11-08T12:14:00Z">
        <w:r w:rsidDel="000C62CB">
          <w:rPr>
            <w:iCs/>
          </w:rPr>
          <w:delText xml:space="preserve"> that are related to the REC Trading Program</w:delText>
        </w:r>
      </w:del>
      <w:r>
        <w:rPr>
          <w:iCs/>
        </w:rPr>
        <w:t>.</w:t>
      </w:r>
    </w:p>
    <w:p w14:paraId="0B76316C" w14:textId="4834B803" w:rsidR="001F35F4" w:rsidRDefault="001F35F4" w:rsidP="001F35F4">
      <w:pPr>
        <w:spacing w:after="240"/>
        <w:ind w:left="720" w:hanging="720"/>
        <w:rPr>
          <w:iCs/>
        </w:rPr>
      </w:pPr>
      <w:r>
        <w:rPr>
          <w:iCs/>
        </w:rPr>
        <w:t>(6)</w:t>
      </w:r>
      <w:r>
        <w:rPr>
          <w:iCs/>
        </w:rPr>
        <w:tab/>
        <w:t xml:space="preserve">ERCOT shall post each month the best available aggregated total energy sales (in MWh) of </w:t>
      </w:r>
      <w:del w:id="1498" w:author="TEBA" w:date="2024-11-08T12:14:00Z">
        <w:r w:rsidDel="000C62CB">
          <w:rPr>
            <w:iCs/>
          </w:rPr>
          <w:delText>Retail Entities</w:delText>
        </w:r>
      </w:del>
      <w:ins w:id="1499" w:author="TEBA" w:date="2024-11-08T12:14:00Z">
        <w:r w:rsidR="000C62CB">
          <w:rPr>
            <w:iCs/>
          </w:rPr>
          <w:t>Load Serving Entities</w:t>
        </w:r>
      </w:ins>
      <w:r>
        <w:rPr>
          <w:iCs/>
        </w:rPr>
        <w:t xml:space="preserve"> </w:t>
      </w:r>
      <w:ins w:id="1500" w:author="TEBA" w:date="2024-11-25T20:57:00Z">
        <w:r w:rsidR="001D2A31">
          <w:rPr>
            <w:iCs/>
          </w:rPr>
          <w:t xml:space="preserve">(LSEs) </w:t>
        </w:r>
      </w:ins>
      <w:r>
        <w:rPr>
          <w:iCs/>
        </w:rPr>
        <w:t>in Texas for the previous month and year-to-date for the calendar year.</w:t>
      </w:r>
      <w:r w:rsidRPr="002623B9">
        <w:rPr>
          <w:iCs/>
        </w:rPr>
        <w:t xml:space="preserve"> </w:t>
      </w:r>
      <w:r>
        <w:rPr>
          <w:iCs/>
        </w:rPr>
        <w:t xml:space="preserve"> This posting shall be based on </w:t>
      </w:r>
      <w:del w:id="1501" w:author="TEBA" w:date="2024-11-08T12:14:00Z">
        <w:r w:rsidDel="000C62CB">
          <w:rPr>
            <w:iCs/>
          </w:rPr>
          <w:delText xml:space="preserve">Retail Entity </w:delText>
        </w:r>
      </w:del>
      <w:ins w:id="1502" w:author="TEBA" w:date="2024-11-27T09:36:00Z">
        <w:r w:rsidR="00D412D1">
          <w:rPr>
            <w:iCs/>
          </w:rPr>
          <w:t>m</w:t>
        </w:r>
      </w:ins>
      <w:ins w:id="1503" w:author="TEBA" w:date="2024-11-08T12:14:00Z">
        <w:r w:rsidR="000C62CB">
          <w:rPr>
            <w:iCs/>
          </w:rPr>
          <w:t xml:space="preserve">onthly </w:t>
        </w:r>
      </w:ins>
      <w:r>
        <w:rPr>
          <w:iCs/>
        </w:rPr>
        <w:t>Load</w:t>
      </w:r>
      <w:ins w:id="1504" w:author="TEBA" w:date="2024-11-08T12:14:00Z">
        <w:r w:rsidR="000C62CB">
          <w:rPr>
            <w:iCs/>
          </w:rPr>
          <w:t xml:space="preserve"> Ratio Share</w:t>
        </w:r>
      </w:ins>
      <w:del w:id="1505" w:author="TEBA" w:date="2024-11-08T12:14:00Z">
        <w:r w:rsidDel="000C62CB">
          <w:rPr>
            <w:iCs/>
          </w:rPr>
          <w:delText>s</w:delText>
        </w:r>
      </w:del>
      <w:ins w:id="1506" w:author="TEBA" w:date="2024-11-27T09:37:00Z">
        <w:r w:rsidR="00D412D1">
          <w:rPr>
            <w:iCs/>
          </w:rPr>
          <w:t xml:space="preserve">, as described in Section 7.9.3.5, </w:t>
        </w:r>
      </w:ins>
      <w:ins w:id="1507" w:author="TEBA" w:date="2024-11-27T09:38:00Z">
        <w:r w:rsidR="00D412D1">
          <w:rPr>
            <w:iCs/>
          </w:rPr>
          <w:t>CRR Balancing Account Closure</w:t>
        </w:r>
      </w:ins>
      <w:del w:id="1508" w:author="TEBA" w:date="2024-11-08T12:14:00Z">
        <w:r w:rsidDel="000C62CB">
          <w:rPr>
            <w:iCs/>
          </w:rPr>
          <w:delText xml:space="preserve"> provided in accordance with Section 14.5.2, Retail Entities</w:delText>
        </w:r>
      </w:del>
      <w:r>
        <w:rPr>
          <w:iCs/>
        </w:rPr>
        <w:t>.</w:t>
      </w:r>
    </w:p>
    <w:p w14:paraId="5052B208" w14:textId="77777777" w:rsidR="001F35F4" w:rsidRDefault="001F35F4" w:rsidP="001F35F4">
      <w:pPr>
        <w:spacing w:after="240"/>
        <w:ind w:left="720" w:hanging="720"/>
        <w:rPr>
          <w:iCs/>
        </w:rPr>
      </w:pPr>
      <w:r>
        <w:rPr>
          <w:iCs/>
        </w:rPr>
        <w:t>(7)</w:t>
      </w:r>
      <w:r>
        <w:rPr>
          <w:iCs/>
        </w:rPr>
        <w:tab/>
        <w:t>ERCOT shall post a list of Facility Identification Numbers, associated names, locations, and types.</w:t>
      </w:r>
    </w:p>
    <w:bookmarkEnd w:id="1448"/>
    <w:p w14:paraId="194EA855" w14:textId="64B12001" w:rsidR="000C62CB" w:rsidRDefault="000C62CB" w:rsidP="000C62CB">
      <w:pPr>
        <w:spacing w:after="240"/>
        <w:ind w:left="720" w:hanging="720"/>
        <w:rPr>
          <w:ins w:id="1509" w:author="TEBA" w:date="2024-11-08T12:15:00Z"/>
          <w:iCs/>
        </w:rPr>
      </w:pPr>
      <w:ins w:id="1510" w:author="TEBA" w:date="2024-11-08T12:15:00Z">
        <w:r>
          <w:rPr>
            <w:iCs/>
          </w:rPr>
          <w:t>(8)</w:t>
        </w:r>
        <w:r>
          <w:rPr>
            <w:iCs/>
          </w:rPr>
          <w:tab/>
        </w:r>
      </w:ins>
      <w:ins w:id="1511" w:author="TEBA" w:date="2024-11-26T19:12:00Z">
        <w:r w:rsidR="00A11857">
          <w:rPr>
            <w:iCs/>
          </w:rPr>
          <w:t>ERCOT shall post a</w:t>
        </w:r>
      </w:ins>
      <w:ins w:id="1512" w:author="TEBA" w:date="2024-11-08T12:15:00Z">
        <w:r>
          <w:rPr>
            <w:iCs/>
          </w:rPr>
          <w:t xml:space="preserve"> list of third</w:t>
        </w:r>
      </w:ins>
      <w:ins w:id="1513" w:author="TEBA" w:date="2024-11-25T18:49:00Z">
        <w:r w:rsidR="00F82970">
          <w:rPr>
            <w:iCs/>
          </w:rPr>
          <w:t>-</w:t>
        </w:r>
      </w:ins>
      <w:ins w:id="1514" w:author="TEBA" w:date="2024-11-08T12:15:00Z">
        <w:r>
          <w:rPr>
            <w:iCs/>
          </w:rPr>
          <w:t>party certification programs, as described in Section 14.1</w:t>
        </w:r>
      </w:ins>
      <w:ins w:id="1515" w:author="TEBA" w:date="2024-11-27T09:40:00Z">
        <w:r w:rsidR="00D412D1">
          <w:rPr>
            <w:iCs/>
          </w:rPr>
          <w:t>2</w:t>
        </w:r>
      </w:ins>
      <w:ins w:id="1516" w:author="TEBA" w:date="2024-11-08T12:15:00Z">
        <w:r>
          <w:rPr>
            <w:iCs/>
          </w:rPr>
          <w:t xml:space="preserve">, </w:t>
        </w:r>
      </w:ins>
      <w:ins w:id="1517" w:author="TEBA" w:date="2024-11-25T20:32:00Z">
        <w:r w:rsidR="00837464" w:rsidRPr="00837464">
          <w:rPr>
            <w:iCs/>
          </w:rPr>
          <w:t>Third-Party Certification Data Fields</w:t>
        </w:r>
        <w:r w:rsidR="00837464">
          <w:rPr>
            <w:iCs/>
          </w:rPr>
          <w:t>,</w:t>
        </w:r>
        <w:r w:rsidR="00837464" w:rsidRPr="00837464">
          <w:rPr>
            <w:iCs/>
          </w:rPr>
          <w:t xml:space="preserve"> </w:t>
        </w:r>
      </w:ins>
      <w:ins w:id="1518" w:author="TEBA" w:date="2024-11-08T12:15:00Z">
        <w:r>
          <w:rPr>
            <w:iCs/>
          </w:rPr>
          <w:t>along with:</w:t>
        </w:r>
      </w:ins>
    </w:p>
    <w:p w14:paraId="799C8218" w14:textId="2F38BD77" w:rsidR="000C62CB" w:rsidRDefault="000C62CB" w:rsidP="00CF1BDF">
      <w:pPr>
        <w:spacing w:after="240"/>
        <w:ind w:left="1440" w:hanging="720"/>
        <w:rPr>
          <w:ins w:id="1519" w:author="TEBA" w:date="2024-11-08T12:15:00Z"/>
          <w:iCs/>
        </w:rPr>
      </w:pPr>
      <w:ins w:id="1520" w:author="TEBA" w:date="2024-11-08T12:15:00Z">
        <w:r>
          <w:rPr>
            <w:iCs/>
          </w:rPr>
          <w:t>(a)</w:t>
        </w:r>
      </w:ins>
      <w:ins w:id="1521" w:author="TEBA" w:date="2024-11-25T22:00:00Z">
        <w:r w:rsidR="003B1A8C">
          <w:rPr>
            <w:iCs/>
          </w:rPr>
          <w:tab/>
          <w:t>C</w:t>
        </w:r>
      </w:ins>
      <w:ins w:id="1522" w:author="TEBA" w:date="2024-11-08T12:15:00Z">
        <w:r>
          <w:rPr>
            <w:iCs/>
          </w:rPr>
          <w:t>ontact information for the third</w:t>
        </w:r>
      </w:ins>
      <w:ins w:id="1523" w:author="TEBA" w:date="2024-11-25T18:49:00Z">
        <w:r w:rsidR="00F82970">
          <w:rPr>
            <w:iCs/>
          </w:rPr>
          <w:t>-</w:t>
        </w:r>
      </w:ins>
      <w:ins w:id="1524" w:author="TEBA" w:date="2024-11-08T12:15:00Z">
        <w:r>
          <w:rPr>
            <w:iCs/>
          </w:rPr>
          <w:t>party certification program, which standard for certification it is using, and copy of the audits the third</w:t>
        </w:r>
      </w:ins>
      <w:ins w:id="1525" w:author="TEBA" w:date="2024-11-25T18:49:00Z">
        <w:r w:rsidR="00F82970">
          <w:rPr>
            <w:iCs/>
          </w:rPr>
          <w:t>-</w:t>
        </w:r>
      </w:ins>
      <w:ins w:id="1526" w:author="TEBA" w:date="2024-11-08T12:15:00Z">
        <w:r>
          <w:rPr>
            <w:iCs/>
          </w:rPr>
          <w:t>party certification program has provided to ERCOT;</w:t>
        </w:r>
      </w:ins>
    </w:p>
    <w:p w14:paraId="0437BBEC" w14:textId="39CF8659" w:rsidR="000C62CB" w:rsidRDefault="000C62CB" w:rsidP="00CF1BDF">
      <w:pPr>
        <w:spacing w:after="240"/>
        <w:ind w:left="1440" w:hanging="720"/>
        <w:rPr>
          <w:ins w:id="1527" w:author="TEBA" w:date="2024-11-08T12:15:00Z"/>
          <w:iCs/>
        </w:rPr>
      </w:pPr>
      <w:ins w:id="1528" w:author="TEBA" w:date="2024-11-08T12:15:00Z">
        <w:r>
          <w:rPr>
            <w:iCs/>
          </w:rPr>
          <w:t>(b)</w:t>
        </w:r>
      </w:ins>
      <w:ins w:id="1529" w:author="TEBA" w:date="2024-11-25T22:00:00Z">
        <w:r w:rsidR="003B1A8C">
          <w:rPr>
            <w:iCs/>
          </w:rPr>
          <w:tab/>
          <w:t>W</w:t>
        </w:r>
      </w:ins>
      <w:ins w:id="1530" w:author="TEBA" w:date="2024-11-08T12:15:00Z">
        <w:r>
          <w:rPr>
            <w:iCs/>
          </w:rPr>
          <w:t>hich EAC Account Holders have provided notice to ERCOT that they are using that third</w:t>
        </w:r>
      </w:ins>
      <w:ins w:id="1531" w:author="TEBA" w:date="2024-11-25T18:49:00Z">
        <w:r w:rsidR="00F82970">
          <w:rPr>
            <w:iCs/>
          </w:rPr>
          <w:t>-</w:t>
        </w:r>
      </w:ins>
      <w:ins w:id="1532" w:author="TEBA" w:date="2024-11-08T12:15:00Z">
        <w:r>
          <w:rPr>
            <w:iCs/>
          </w:rPr>
          <w:t>party certification program; and</w:t>
        </w:r>
      </w:ins>
    </w:p>
    <w:p w14:paraId="6931011B" w14:textId="49CDFF5D" w:rsidR="000C62CB" w:rsidRDefault="000C62CB" w:rsidP="00CF1BDF">
      <w:pPr>
        <w:spacing w:after="240"/>
        <w:ind w:left="1440" w:hanging="720"/>
        <w:rPr>
          <w:ins w:id="1533" w:author="TEBA" w:date="2024-11-08T12:15:00Z"/>
          <w:iCs/>
        </w:rPr>
      </w:pPr>
      <w:ins w:id="1534" w:author="TEBA" w:date="2024-11-08T12:15:00Z">
        <w:r>
          <w:rPr>
            <w:iCs/>
          </w:rPr>
          <w:t>(c)</w:t>
        </w:r>
      </w:ins>
      <w:ins w:id="1535" w:author="TEBA" w:date="2024-11-25T22:01:00Z">
        <w:r w:rsidR="003B1A8C">
          <w:rPr>
            <w:iCs/>
          </w:rPr>
          <w:tab/>
          <w:t>I</w:t>
        </w:r>
      </w:ins>
      <w:ins w:id="1536" w:author="TEBA" w:date="2024-11-08T12:15:00Z">
        <w:r>
          <w:rPr>
            <w:iCs/>
          </w:rPr>
          <w:t>nformation about how to register as a third</w:t>
        </w:r>
      </w:ins>
      <w:ins w:id="1537" w:author="TEBA" w:date="2024-11-25T18:50:00Z">
        <w:r w:rsidR="00F82970">
          <w:rPr>
            <w:iCs/>
          </w:rPr>
          <w:t>-</w:t>
        </w:r>
      </w:ins>
      <w:ins w:id="1538" w:author="TEBA" w:date="2024-11-08T12:15:00Z">
        <w:r>
          <w:rPr>
            <w:iCs/>
          </w:rPr>
          <w:t>party certification program and how an EAC Account Holder can provide notice it is using a particular third</w:t>
        </w:r>
      </w:ins>
      <w:ins w:id="1539" w:author="TEBA" w:date="2024-11-25T18:50:00Z">
        <w:r w:rsidR="00F82970">
          <w:rPr>
            <w:iCs/>
          </w:rPr>
          <w:t>-</w:t>
        </w:r>
      </w:ins>
      <w:ins w:id="1540" w:author="TEBA" w:date="2024-11-08T12:15:00Z">
        <w:r>
          <w:rPr>
            <w:iCs/>
          </w:rPr>
          <w:t>party certification program.</w:t>
        </w:r>
      </w:ins>
    </w:p>
    <w:p w14:paraId="180467BD" w14:textId="7ECA63A1" w:rsidR="000C62CB" w:rsidRDefault="000C62CB" w:rsidP="000C62CB">
      <w:pPr>
        <w:spacing w:after="240"/>
        <w:ind w:left="720" w:hanging="720"/>
        <w:rPr>
          <w:ins w:id="1541" w:author="TEBA" w:date="2024-11-08T12:15:00Z"/>
          <w:iCs/>
        </w:rPr>
      </w:pPr>
      <w:ins w:id="1542" w:author="TEBA" w:date="2024-11-08T12:15:00Z">
        <w:r>
          <w:rPr>
            <w:iCs/>
          </w:rPr>
          <w:t>(9)</w:t>
        </w:r>
        <w:r>
          <w:rPr>
            <w:iCs/>
          </w:rPr>
          <w:tab/>
        </w:r>
      </w:ins>
      <w:ins w:id="1543" w:author="TEBA" w:date="2024-11-27T09:39:00Z">
        <w:r w:rsidR="00D412D1">
          <w:rPr>
            <w:iCs/>
          </w:rPr>
          <w:t>ERCOT shall post d</w:t>
        </w:r>
      </w:ins>
      <w:ins w:id="1544" w:author="TEBA" w:date="2024-11-08T12:15:00Z">
        <w:r>
          <w:rPr>
            <w:iCs/>
          </w:rPr>
          <w:t xml:space="preserve">ocumentation for any </w:t>
        </w:r>
      </w:ins>
      <w:ins w:id="1545" w:author="TEBA" w:date="2024-11-25T19:31:00Z">
        <w:r w:rsidR="00D632EE">
          <w:rPr>
            <w:iCs/>
          </w:rPr>
          <w:t>Application Programming Interfaces (</w:t>
        </w:r>
      </w:ins>
      <w:ins w:id="1546" w:author="TEBA" w:date="2024-11-08T12:15:00Z">
        <w:r>
          <w:rPr>
            <w:iCs/>
          </w:rPr>
          <w:t>APIs</w:t>
        </w:r>
      </w:ins>
      <w:ins w:id="1547" w:author="TEBA" w:date="2024-11-25T19:31:00Z">
        <w:r w:rsidR="00D632EE">
          <w:rPr>
            <w:iCs/>
          </w:rPr>
          <w:t>)</w:t>
        </w:r>
      </w:ins>
      <w:ins w:id="1548" w:author="TEBA" w:date="2024-11-08T12:15:00Z">
        <w:r>
          <w:rPr>
            <w:iCs/>
          </w:rPr>
          <w:t xml:space="preserve"> created by ERCOT to administer the EAC program.</w:t>
        </w:r>
      </w:ins>
    </w:p>
    <w:p w14:paraId="7C0C8BF5" w14:textId="355D1751" w:rsidR="000C62CB" w:rsidRDefault="000C62CB" w:rsidP="000C62CB">
      <w:pPr>
        <w:spacing w:after="240"/>
        <w:ind w:left="720" w:hanging="720"/>
        <w:rPr>
          <w:ins w:id="1549" w:author="TEBA" w:date="2024-11-08T12:17:00Z"/>
          <w:iCs/>
        </w:rPr>
      </w:pPr>
      <w:ins w:id="1550" w:author="TEBA" w:date="2024-11-08T12:15:00Z">
        <w:r>
          <w:rPr>
            <w:iCs/>
          </w:rPr>
          <w:t>(10)</w:t>
        </w:r>
        <w:r>
          <w:rPr>
            <w:iCs/>
          </w:rPr>
          <w:tab/>
        </w:r>
      </w:ins>
      <w:ins w:id="1551" w:author="TEBA" w:date="2024-11-27T09:39:00Z">
        <w:r w:rsidR="00D412D1">
          <w:rPr>
            <w:iCs/>
          </w:rPr>
          <w:t>ERCOT shall post a</w:t>
        </w:r>
      </w:ins>
      <w:ins w:id="1552" w:author="TEBA" w:date="2024-11-08T12:15:00Z">
        <w:r>
          <w:rPr>
            <w:iCs/>
          </w:rPr>
          <w:t xml:space="preserve"> publicly available database of all EACs searchable via public APIs</w:t>
        </w:r>
      </w:ins>
      <w:ins w:id="1553" w:author="TEBA" w:date="2024-11-08T12:17:00Z">
        <w:r>
          <w:rPr>
            <w:iCs/>
          </w:rPr>
          <w:t xml:space="preserve"> </w:t>
        </w:r>
      </w:ins>
      <w:ins w:id="1554" w:author="TEBA" w:date="2024-11-08T12:16:00Z">
        <w:r>
          <w:rPr>
            <w:iCs/>
          </w:rPr>
          <w:t>including transfer records and retirement information</w:t>
        </w:r>
      </w:ins>
      <w:ins w:id="1555" w:author="TEBA" w:date="2024-11-08T12:15:00Z">
        <w:r>
          <w:rPr>
            <w:iCs/>
          </w:rPr>
          <w:t>.</w:t>
        </w:r>
      </w:ins>
      <w:ins w:id="1556" w:author="TEBA" w:date="2024-11-08T12:16:00Z">
        <w:r>
          <w:rPr>
            <w:iCs/>
          </w:rPr>
          <w:t xml:space="preserve"> </w:t>
        </w:r>
      </w:ins>
    </w:p>
    <w:p w14:paraId="4384CFFB" w14:textId="4F5453C5" w:rsidR="000C62CB" w:rsidRDefault="000C62CB" w:rsidP="00CF1BDF">
      <w:pPr>
        <w:spacing w:after="240"/>
        <w:ind w:left="1440" w:hanging="720"/>
        <w:rPr>
          <w:ins w:id="1557" w:author="TEBA" w:date="2024-11-08T12:15:00Z"/>
          <w:iCs/>
        </w:rPr>
      </w:pPr>
      <w:ins w:id="1558" w:author="TEBA" w:date="2024-11-08T12:17:00Z">
        <w:r>
          <w:rPr>
            <w:iCs/>
          </w:rPr>
          <w:t>(a)</w:t>
        </w:r>
      </w:ins>
      <w:ins w:id="1559" w:author="TEBA" w:date="2024-11-25T21:59:00Z">
        <w:r w:rsidR="003B1A8C">
          <w:rPr>
            <w:iCs/>
          </w:rPr>
          <w:tab/>
        </w:r>
      </w:ins>
      <w:ins w:id="1560" w:author="TEBA" w:date="2024-11-08T12:17:00Z">
        <w:r>
          <w:rPr>
            <w:iCs/>
          </w:rPr>
          <w:t>Transfer records, and the “</w:t>
        </w:r>
        <w:r>
          <w:t>Latitude/Longitude</w:t>
        </w:r>
        <w:r>
          <w:rPr>
            <w:iCs/>
          </w:rPr>
          <w:t>” and “Facility ID” fields in the EAC database shall be redacted or confidential for 60 days.</w:t>
        </w:r>
      </w:ins>
    </w:p>
    <w:p w14:paraId="4BEC5CE9" w14:textId="3A733CD3" w:rsidR="000C62CB" w:rsidRDefault="000C62CB" w:rsidP="000C62CB">
      <w:pPr>
        <w:spacing w:after="240"/>
        <w:rPr>
          <w:ins w:id="1561" w:author="TEBA" w:date="2024-11-08T12:20:00Z"/>
          <w:b/>
          <w:bCs/>
          <w:iCs/>
        </w:rPr>
      </w:pPr>
      <w:ins w:id="1562" w:author="TEBA" w:date="2024-11-08T12:20:00Z">
        <w:r>
          <w:rPr>
            <w:b/>
            <w:bCs/>
            <w:iCs/>
          </w:rPr>
          <w:t>14.1</w:t>
        </w:r>
      </w:ins>
      <w:ins w:id="1563" w:author="TEBA" w:date="2024-11-27T09:40:00Z">
        <w:r w:rsidR="00D412D1">
          <w:rPr>
            <w:b/>
            <w:bCs/>
            <w:iCs/>
          </w:rPr>
          <w:t>2</w:t>
        </w:r>
      </w:ins>
      <w:ins w:id="1564" w:author="TEBA" w:date="2024-11-08T12:20:00Z">
        <w:r>
          <w:rPr>
            <w:b/>
            <w:bCs/>
            <w:iCs/>
          </w:rPr>
          <w:tab/>
          <w:t>Third</w:t>
        </w:r>
      </w:ins>
      <w:ins w:id="1565" w:author="TEBA" w:date="2024-11-25T18:50:00Z">
        <w:r w:rsidR="00F82970">
          <w:rPr>
            <w:b/>
            <w:bCs/>
            <w:iCs/>
          </w:rPr>
          <w:t>-</w:t>
        </w:r>
      </w:ins>
      <w:ins w:id="1566" w:author="TEBA" w:date="2024-11-08T12:20:00Z">
        <w:r>
          <w:rPr>
            <w:b/>
            <w:bCs/>
            <w:iCs/>
          </w:rPr>
          <w:t>Party Certification Data Fields</w:t>
        </w:r>
      </w:ins>
    </w:p>
    <w:p w14:paraId="45B52445" w14:textId="50841FF2" w:rsidR="000C62CB" w:rsidRDefault="000C62CB" w:rsidP="000C62CB">
      <w:pPr>
        <w:spacing w:after="240"/>
        <w:ind w:left="720" w:hanging="720"/>
        <w:rPr>
          <w:ins w:id="1567" w:author="TEBA" w:date="2024-11-08T12:20:00Z"/>
          <w:iCs/>
        </w:rPr>
      </w:pPr>
      <w:ins w:id="1568" w:author="TEBA" w:date="2024-11-08T12:20:00Z">
        <w:r>
          <w:rPr>
            <w:iCs/>
          </w:rPr>
          <w:t>(1)</w:t>
        </w:r>
        <w:r>
          <w:rPr>
            <w:iCs/>
          </w:rPr>
          <w:tab/>
          <w:t>ERCOT shall allow third</w:t>
        </w:r>
      </w:ins>
      <w:ins w:id="1569" w:author="TEBA" w:date="2024-11-25T18:50:00Z">
        <w:r w:rsidR="00F82970">
          <w:rPr>
            <w:iCs/>
          </w:rPr>
          <w:t>-</w:t>
        </w:r>
      </w:ins>
      <w:ins w:id="1570" w:author="TEBA" w:date="2024-11-08T12:20:00Z">
        <w:r>
          <w:rPr>
            <w:iCs/>
          </w:rPr>
          <w:t>party certification programs to register with ERCOT. Third</w:t>
        </w:r>
      </w:ins>
      <w:ins w:id="1571" w:author="TEBA" w:date="2024-11-25T18:50:00Z">
        <w:r w:rsidR="00F82970">
          <w:rPr>
            <w:iCs/>
          </w:rPr>
          <w:t>-</w:t>
        </w:r>
      </w:ins>
      <w:ins w:id="1572" w:author="TEBA" w:date="2024-11-08T12:20:00Z">
        <w:r>
          <w:rPr>
            <w:iCs/>
          </w:rPr>
          <w:t>party certification programs must:</w:t>
        </w:r>
      </w:ins>
    </w:p>
    <w:p w14:paraId="513D4BCC" w14:textId="77CA5775" w:rsidR="000C62CB" w:rsidRDefault="000C62CB" w:rsidP="000C62CB">
      <w:pPr>
        <w:spacing w:after="240"/>
        <w:ind w:left="1440" w:hanging="720"/>
        <w:rPr>
          <w:ins w:id="1573" w:author="TEBA" w:date="2024-11-08T12:20:00Z"/>
          <w:iCs/>
        </w:rPr>
      </w:pPr>
      <w:ins w:id="1574" w:author="TEBA" w:date="2024-11-08T12:20:00Z">
        <w:r>
          <w:rPr>
            <w:iCs/>
          </w:rPr>
          <w:lastRenderedPageBreak/>
          <w:t>(a)</w:t>
        </w:r>
        <w:r>
          <w:rPr>
            <w:iCs/>
          </w:rPr>
          <w:tab/>
        </w:r>
      </w:ins>
      <w:ins w:id="1575" w:author="TEBA" w:date="2024-11-27T09:41:00Z">
        <w:r w:rsidR="00D412D1">
          <w:rPr>
            <w:iCs/>
          </w:rPr>
          <w:t>I</w:t>
        </w:r>
      </w:ins>
      <w:ins w:id="1576" w:author="TEBA" w:date="2024-11-08T12:20:00Z">
        <w:r>
          <w:rPr>
            <w:iCs/>
          </w:rPr>
          <w:t>dentify what standard the program is using to account for storage charging and discharging (including at minimum how it accounts for charge cycles and losses)</w:t>
        </w:r>
      </w:ins>
      <w:ins w:id="1577" w:author="TEBA" w:date="2024-11-27T09:41:00Z">
        <w:r w:rsidR="00D412D1">
          <w:rPr>
            <w:iCs/>
          </w:rPr>
          <w:t xml:space="preserve"> in cases of certify</w:t>
        </w:r>
      </w:ins>
      <w:ins w:id="1578" w:author="TEBA" w:date="2024-11-27T09:42:00Z">
        <w:r w:rsidR="00D412D1">
          <w:rPr>
            <w:iCs/>
          </w:rPr>
          <w:t>ing an energy storage facility</w:t>
        </w:r>
      </w:ins>
      <w:ins w:id="1579" w:author="TEBA" w:date="2024-11-08T12:20:00Z">
        <w:r>
          <w:rPr>
            <w:iCs/>
          </w:rPr>
          <w:t xml:space="preserve">; </w:t>
        </w:r>
      </w:ins>
    </w:p>
    <w:p w14:paraId="3791BE0E" w14:textId="288A2DD3" w:rsidR="000C62CB" w:rsidRDefault="000C62CB" w:rsidP="000C62CB">
      <w:pPr>
        <w:spacing w:after="240"/>
        <w:ind w:left="1440" w:hanging="720"/>
        <w:rPr>
          <w:ins w:id="1580" w:author="TEBA" w:date="2024-11-08T12:20:00Z"/>
          <w:iCs/>
        </w:rPr>
      </w:pPr>
      <w:ins w:id="1581" w:author="TEBA" w:date="2024-11-08T12:20:00Z">
        <w:r>
          <w:rPr>
            <w:iCs/>
          </w:rPr>
          <w:t>(b)</w:t>
        </w:r>
        <w:r>
          <w:rPr>
            <w:iCs/>
          </w:rPr>
          <w:tab/>
        </w:r>
      </w:ins>
      <w:ins w:id="1582" w:author="TEBA" w:date="2024-11-27T09:42:00Z">
        <w:r w:rsidR="00D412D1">
          <w:rPr>
            <w:iCs/>
          </w:rPr>
          <w:t>I</w:t>
        </w:r>
      </w:ins>
      <w:ins w:id="1583" w:author="TEBA" w:date="2024-11-08T12:20:00Z">
        <w:r>
          <w:rPr>
            <w:iCs/>
          </w:rPr>
          <w:t>dentify what standard the program is using to account for fuel consumption at the facility</w:t>
        </w:r>
      </w:ins>
      <w:ins w:id="1584" w:author="TEBA" w:date="2024-11-27T09:42:00Z">
        <w:r w:rsidR="00D412D1">
          <w:rPr>
            <w:iCs/>
          </w:rPr>
          <w:t xml:space="preserve"> in cases of certifying information about the fuel source used by an Ener</w:t>
        </w:r>
      </w:ins>
      <w:ins w:id="1585" w:author="TEBA" w:date="2024-11-27T09:43:00Z">
        <w:r w:rsidR="00D412D1">
          <w:rPr>
            <w:iCs/>
          </w:rPr>
          <w:t>gy Attribute Certificate (</w:t>
        </w:r>
      </w:ins>
      <w:ins w:id="1586" w:author="TEBA" w:date="2024-11-27T09:42:00Z">
        <w:r w:rsidR="00D412D1">
          <w:rPr>
            <w:iCs/>
          </w:rPr>
          <w:t>EAC</w:t>
        </w:r>
      </w:ins>
      <w:ins w:id="1587" w:author="TEBA" w:date="2024-11-27T09:43:00Z">
        <w:r w:rsidR="00D412D1">
          <w:rPr>
            <w:iCs/>
          </w:rPr>
          <w:t>)</w:t>
        </w:r>
      </w:ins>
      <w:ins w:id="1588" w:author="TEBA" w:date="2024-11-27T09:42:00Z">
        <w:r w:rsidR="00D412D1">
          <w:rPr>
            <w:iCs/>
          </w:rPr>
          <w:t xml:space="preserve"> generator</w:t>
        </w:r>
      </w:ins>
      <w:ins w:id="1589" w:author="TEBA" w:date="2024-11-08T12:20:00Z">
        <w:r>
          <w:rPr>
            <w:iCs/>
          </w:rPr>
          <w:t xml:space="preserve">; </w:t>
        </w:r>
      </w:ins>
    </w:p>
    <w:p w14:paraId="6D34FCF8" w14:textId="580CB71E" w:rsidR="000C62CB" w:rsidRDefault="000C62CB" w:rsidP="000C62CB">
      <w:pPr>
        <w:spacing w:after="240"/>
        <w:ind w:left="1440" w:hanging="720"/>
        <w:rPr>
          <w:ins w:id="1590" w:author="TEBA" w:date="2024-11-08T12:21:00Z"/>
          <w:iCs/>
        </w:rPr>
      </w:pPr>
      <w:ins w:id="1591" w:author="TEBA" w:date="2024-11-08T12:20:00Z">
        <w:r>
          <w:rPr>
            <w:iCs/>
          </w:rPr>
          <w:t>(</w:t>
        </w:r>
      </w:ins>
      <w:ins w:id="1592" w:author="TEBA" w:date="2024-11-08T12:21:00Z">
        <w:r>
          <w:rPr>
            <w:iCs/>
          </w:rPr>
          <w:t>c</w:t>
        </w:r>
      </w:ins>
      <w:ins w:id="1593" w:author="TEBA" w:date="2024-11-08T12:20:00Z">
        <w:r>
          <w:rPr>
            <w:iCs/>
          </w:rPr>
          <w:t>)</w:t>
        </w:r>
        <w:r>
          <w:rPr>
            <w:iCs/>
          </w:rPr>
          <w:tab/>
          <w:t>Provide ERCOT with an annual third</w:t>
        </w:r>
      </w:ins>
      <w:ins w:id="1594" w:author="TEBA" w:date="2024-11-25T18:50:00Z">
        <w:r w:rsidR="00F82970">
          <w:rPr>
            <w:iCs/>
          </w:rPr>
          <w:t>-</w:t>
        </w:r>
      </w:ins>
      <w:ins w:id="1595" w:author="TEBA" w:date="2024-11-08T12:20:00Z">
        <w:r>
          <w:rPr>
            <w:iCs/>
          </w:rPr>
          <w:t>party audit</w:t>
        </w:r>
      </w:ins>
      <w:ins w:id="1596" w:author="TEBA" w:date="2024-11-08T12:22:00Z">
        <w:r>
          <w:rPr>
            <w:iCs/>
          </w:rPr>
          <w:t>; and</w:t>
        </w:r>
      </w:ins>
    </w:p>
    <w:p w14:paraId="414D8946" w14:textId="660D2F0B" w:rsidR="000C62CB" w:rsidRDefault="000C62CB" w:rsidP="000C62CB">
      <w:pPr>
        <w:spacing w:after="240"/>
        <w:ind w:left="1440" w:hanging="720"/>
        <w:rPr>
          <w:ins w:id="1597" w:author="TEBA" w:date="2024-11-08T12:20:00Z"/>
          <w:iCs/>
        </w:rPr>
      </w:pPr>
      <w:ins w:id="1598" w:author="TEBA" w:date="2024-11-08T12:21:00Z">
        <w:r>
          <w:rPr>
            <w:iCs/>
          </w:rPr>
          <w:t>(d)</w:t>
        </w:r>
        <w:r>
          <w:rPr>
            <w:iCs/>
          </w:rPr>
          <w:tab/>
        </w:r>
      </w:ins>
      <w:ins w:id="1599" w:author="TEBA" w:date="2024-11-08T12:22:00Z">
        <w:r w:rsidR="00DE5787">
          <w:t>Execute a Standard Form Market Participant Agreement (as provided for in Section 22, Attachment A, Standard Form Market Participant Agreement) with ERCOT</w:t>
        </w:r>
      </w:ins>
      <w:ins w:id="1600" w:author="TEBA" w:date="2024-11-08T12:23:00Z">
        <w:r w:rsidR="00DE5787">
          <w:t xml:space="preserve"> and </w:t>
        </w:r>
      </w:ins>
      <w:ins w:id="1601" w:author="TEBA" w:date="2024-11-08T12:22:00Z">
        <w:r w:rsidR="00DE5787">
          <w:t xml:space="preserve">name a Designated Representative.  The Designated Representative must have the authority to represent and legally bind the </w:t>
        </w:r>
      </w:ins>
      <w:ins w:id="1602" w:author="TEBA" w:date="2024-11-08T12:25:00Z">
        <w:r w:rsidR="00DE5787">
          <w:t>Entity</w:t>
        </w:r>
      </w:ins>
      <w:ins w:id="1603" w:author="TEBA" w:date="2024-11-08T12:22:00Z">
        <w:r w:rsidR="00DE5787">
          <w:t xml:space="preserve"> in all matters pertaining to the EAC Trading Program.  These individuals will be the contact persons for ERCOT on matters regarding</w:t>
        </w:r>
      </w:ins>
      <w:ins w:id="1604" w:author="TEBA" w:date="2024-11-08T12:25:00Z">
        <w:r w:rsidR="00DE5787">
          <w:t xml:space="preserve"> the EAC Trading Program</w:t>
        </w:r>
      </w:ins>
      <w:ins w:id="1605" w:author="TEBA" w:date="2024-11-08T12:22:00Z">
        <w:r w:rsidR="00DE5787">
          <w:t>.</w:t>
        </w:r>
      </w:ins>
    </w:p>
    <w:p w14:paraId="24D9A6CA" w14:textId="7AD9CDF7" w:rsidR="000C62CB" w:rsidRDefault="000C62CB" w:rsidP="000C62CB">
      <w:pPr>
        <w:spacing w:after="240"/>
        <w:ind w:left="720" w:hanging="720"/>
        <w:rPr>
          <w:ins w:id="1606" w:author="TEBA" w:date="2024-11-08T12:20:00Z"/>
          <w:iCs/>
        </w:rPr>
      </w:pPr>
      <w:ins w:id="1607" w:author="TEBA" w:date="2024-11-08T12:20:00Z">
        <w:r>
          <w:rPr>
            <w:iCs/>
          </w:rPr>
          <w:t>(2)</w:t>
        </w:r>
        <w:r>
          <w:rPr>
            <w:iCs/>
          </w:rPr>
          <w:tab/>
          <w:t>When a third</w:t>
        </w:r>
      </w:ins>
      <w:ins w:id="1608" w:author="TEBA" w:date="2024-11-25T18:50:00Z">
        <w:r w:rsidR="00F82970">
          <w:rPr>
            <w:iCs/>
          </w:rPr>
          <w:t>-</w:t>
        </w:r>
      </w:ins>
      <w:ins w:id="1609" w:author="TEBA" w:date="2024-11-08T12:20:00Z">
        <w:r>
          <w:rPr>
            <w:iCs/>
          </w:rPr>
          <w:t xml:space="preserve">party certification program registers with ERCOT, ERCOT shall send a Market Notice to EAC Account Holders Authorized Representatives that includes the registration information. </w:t>
        </w:r>
      </w:ins>
    </w:p>
    <w:p w14:paraId="4CE04E0D" w14:textId="0E60D97B" w:rsidR="000C62CB" w:rsidRDefault="000C62CB" w:rsidP="000C62CB">
      <w:pPr>
        <w:spacing w:after="240"/>
        <w:ind w:left="720" w:hanging="720"/>
        <w:rPr>
          <w:ins w:id="1610" w:author="TEBA" w:date="2024-11-08T12:20:00Z"/>
          <w:iCs/>
        </w:rPr>
      </w:pPr>
      <w:ins w:id="1611" w:author="TEBA" w:date="2024-11-08T12:20:00Z">
        <w:r>
          <w:rPr>
            <w:iCs/>
          </w:rPr>
          <w:t>(3)</w:t>
        </w:r>
        <w:r>
          <w:rPr>
            <w:iCs/>
          </w:rPr>
          <w:tab/>
          <w:t>EAC Account Holders may notify ERCOT if they are using a third</w:t>
        </w:r>
      </w:ins>
      <w:ins w:id="1612" w:author="TEBA" w:date="2024-11-25T18:50:00Z">
        <w:r w:rsidR="00F82970">
          <w:rPr>
            <w:iCs/>
          </w:rPr>
          <w:t>-</w:t>
        </w:r>
      </w:ins>
      <w:ins w:id="1613" w:author="TEBA" w:date="2024-11-08T12:20:00Z">
        <w:r>
          <w:rPr>
            <w:iCs/>
          </w:rPr>
          <w:t xml:space="preserve">party certification program using a notification method determined by ERCOT. ERCOT shall specify this method on the ERCOT </w:t>
        </w:r>
      </w:ins>
      <w:ins w:id="1614" w:author="TEBA" w:date="2024-11-25T21:11:00Z">
        <w:r w:rsidR="00182F97">
          <w:rPr>
            <w:iCs/>
          </w:rPr>
          <w:t>w</w:t>
        </w:r>
      </w:ins>
      <w:ins w:id="1615" w:author="TEBA" w:date="2024-11-08T12:20:00Z">
        <w:r>
          <w:rPr>
            <w:iCs/>
          </w:rPr>
          <w:t>ebsite. An EAC Account Holder may also notify ERCOT that is no longer using a third</w:t>
        </w:r>
      </w:ins>
      <w:ins w:id="1616" w:author="TEBA" w:date="2024-11-25T18:50:00Z">
        <w:r w:rsidR="00F82970">
          <w:rPr>
            <w:iCs/>
          </w:rPr>
          <w:t>-</w:t>
        </w:r>
      </w:ins>
      <w:ins w:id="1617" w:author="TEBA" w:date="2024-11-08T12:20:00Z">
        <w:r>
          <w:rPr>
            <w:iCs/>
          </w:rPr>
          <w:t>party certification program, at which point ERCOT shall no longer allow that third</w:t>
        </w:r>
      </w:ins>
      <w:ins w:id="1618" w:author="TEBA" w:date="2024-11-25T18:51:00Z">
        <w:r w:rsidR="00F82970">
          <w:rPr>
            <w:iCs/>
          </w:rPr>
          <w:t>-</w:t>
        </w:r>
      </w:ins>
      <w:ins w:id="1619" w:author="TEBA" w:date="2024-11-08T12:20:00Z">
        <w:r>
          <w:rPr>
            <w:iCs/>
          </w:rPr>
          <w:t xml:space="preserve">party certification provider to update EACs for that EAC Account Holder. </w:t>
        </w:r>
      </w:ins>
    </w:p>
    <w:p w14:paraId="541F2B2D" w14:textId="3483F763" w:rsidR="000C62CB" w:rsidRDefault="000C62CB" w:rsidP="000C62CB">
      <w:pPr>
        <w:spacing w:after="240"/>
        <w:ind w:left="720" w:hanging="720"/>
        <w:rPr>
          <w:ins w:id="1620" w:author="TEBA" w:date="2024-11-08T12:20:00Z"/>
          <w:iCs/>
        </w:rPr>
      </w:pPr>
      <w:ins w:id="1621" w:author="TEBA" w:date="2024-11-08T12:20:00Z">
        <w:r>
          <w:rPr>
            <w:iCs/>
          </w:rPr>
          <w:t>(4)</w:t>
        </w:r>
        <w:r>
          <w:rPr>
            <w:iCs/>
          </w:rPr>
          <w:tab/>
          <w:t>Third</w:t>
        </w:r>
      </w:ins>
      <w:ins w:id="1622" w:author="TEBA" w:date="2024-11-25T18:51:00Z">
        <w:r w:rsidR="00F82970">
          <w:rPr>
            <w:iCs/>
          </w:rPr>
          <w:t>-</w:t>
        </w:r>
      </w:ins>
      <w:ins w:id="1623" w:author="TEBA" w:date="2024-11-08T12:20:00Z">
        <w:r>
          <w:rPr>
            <w:iCs/>
          </w:rPr>
          <w:t xml:space="preserve">party certification programs may provide ERCOT with a list of EACs in a format specified by ERCOT that meet their certification criteria from time to time.  </w:t>
        </w:r>
      </w:ins>
    </w:p>
    <w:p w14:paraId="4AC8511D" w14:textId="22890803" w:rsidR="000C62CB" w:rsidRDefault="000C62CB" w:rsidP="000C62CB">
      <w:pPr>
        <w:spacing w:after="240"/>
        <w:ind w:left="720" w:hanging="720"/>
        <w:rPr>
          <w:ins w:id="1624" w:author="TEBA" w:date="2024-11-08T12:20:00Z"/>
          <w:iCs/>
        </w:rPr>
      </w:pPr>
      <w:ins w:id="1625" w:author="TEBA" w:date="2024-11-08T12:20:00Z">
        <w:r>
          <w:rPr>
            <w:iCs/>
          </w:rPr>
          <w:t>(5)</w:t>
        </w:r>
        <w:r>
          <w:rPr>
            <w:iCs/>
          </w:rPr>
          <w:tab/>
          <w:t>Following the receipt of this data, ERCOT shall update the associated EAC</w:t>
        </w:r>
      </w:ins>
      <w:ins w:id="1626" w:author="TEBA" w:date="2024-11-25T14:55:00Z">
        <w:r w:rsidR="004B3C54">
          <w:rPr>
            <w:iCs/>
          </w:rPr>
          <w:t>’</w:t>
        </w:r>
      </w:ins>
      <w:ins w:id="1627" w:author="TEBA" w:date="2024-11-08T12:20:00Z">
        <w:r>
          <w:rPr>
            <w:iCs/>
          </w:rPr>
          <w:t>s third</w:t>
        </w:r>
      </w:ins>
      <w:ins w:id="1628" w:author="TEBA" w:date="2024-11-25T18:51:00Z">
        <w:r w:rsidR="00F82970">
          <w:rPr>
            <w:iCs/>
          </w:rPr>
          <w:t>-</w:t>
        </w:r>
      </w:ins>
      <w:ins w:id="1629" w:author="TEBA" w:date="2024-11-08T12:20:00Z">
        <w:r>
          <w:rPr>
            <w:iCs/>
          </w:rPr>
          <w:t>party certification data field with information specified by the third</w:t>
        </w:r>
      </w:ins>
      <w:ins w:id="1630" w:author="TEBA" w:date="2024-11-25T18:51:00Z">
        <w:r w:rsidR="00F82970">
          <w:rPr>
            <w:iCs/>
          </w:rPr>
          <w:t>-</w:t>
        </w:r>
      </w:ins>
      <w:ins w:id="1631" w:author="TEBA" w:date="2024-11-08T12:20:00Z">
        <w:r>
          <w:rPr>
            <w:iCs/>
          </w:rPr>
          <w:t>party EAC certifier if the EAC Account Holder associated with the EAC has previously notified ERCOT that it is using the third</w:t>
        </w:r>
      </w:ins>
      <w:ins w:id="1632" w:author="TEBA" w:date="2024-11-25T18:51:00Z">
        <w:r w:rsidR="00F82970">
          <w:rPr>
            <w:iCs/>
          </w:rPr>
          <w:t>-</w:t>
        </w:r>
      </w:ins>
      <w:ins w:id="1633" w:author="TEBA" w:date="2024-11-08T12:20:00Z">
        <w:r>
          <w:rPr>
            <w:iCs/>
          </w:rPr>
          <w:t>party certification program that provided certification information for that EAC.</w:t>
        </w:r>
      </w:ins>
    </w:p>
    <w:p w14:paraId="01DC915E" w14:textId="795925C0" w:rsidR="000C62CB" w:rsidRDefault="000C62CB" w:rsidP="000C62CB">
      <w:pPr>
        <w:spacing w:after="240"/>
        <w:ind w:left="720" w:hanging="720"/>
        <w:rPr>
          <w:ins w:id="1634" w:author="TEBA" w:date="2024-11-08T12:20:00Z"/>
          <w:iCs/>
        </w:rPr>
      </w:pPr>
      <w:ins w:id="1635" w:author="TEBA" w:date="2024-11-08T12:20:00Z">
        <w:r>
          <w:rPr>
            <w:iCs/>
          </w:rPr>
          <w:t>(6)</w:t>
        </w:r>
        <w:r>
          <w:rPr>
            <w:iCs/>
          </w:rPr>
          <w:tab/>
          <w:t>ERCOT shall only allow updates to the third</w:t>
        </w:r>
      </w:ins>
      <w:ins w:id="1636" w:author="TEBA" w:date="2024-11-25T18:51:00Z">
        <w:r w:rsidR="00F82970">
          <w:rPr>
            <w:iCs/>
          </w:rPr>
          <w:t>-</w:t>
        </w:r>
      </w:ins>
      <w:ins w:id="1637" w:author="TEBA" w:date="2024-11-08T12:20:00Z">
        <w:r>
          <w:rPr>
            <w:iCs/>
          </w:rPr>
          <w:t>party certification data field if there is matching data on a third</w:t>
        </w:r>
      </w:ins>
      <w:ins w:id="1638" w:author="TEBA" w:date="2024-11-25T18:51:00Z">
        <w:r w:rsidR="00F82970">
          <w:rPr>
            <w:iCs/>
          </w:rPr>
          <w:t>-</w:t>
        </w:r>
      </w:ins>
      <w:ins w:id="1639" w:author="TEBA" w:date="2024-11-08T12:20:00Z">
        <w:r>
          <w:rPr>
            <w:iCs/>
          </w:rPr>
          <w:t>party certification program. ERCOT shall not update the third</w:t>
        </w:r>
      </w:ins>
      <w:ins w:id="1640" w:author="TEBA" w:date="2024-11-25T18:51:00Z">
        <w:r w:rsidR="00F82970">
          <w:rPr>
            <w:iCs/>
          </w:rPr>
          <w:t>-</w:t>
        </w:r>
      </w:ins>
      <w:ins w:id="1641" w:author="TEBA" w:date="2024-11-08T12:20:00Z">
        <w:r>
          <w:rPr>
            <w:iCs/>
          </w:rPr>
          <w:t>party certification data field if:</w:t>
        </w:r>
      </w:ins>
    </w:p>
    <w:p w14:paraId="05C16FBC" w14:textId="5E1929E7" w:rsidR="000C62CB" w:rsidRDefault="000C62CB" w:rsidP="00CF1BDF">
      <w:pPr>
        <w:spacing w:after="240"/>
        <w:ind w:left="1440" w:hanging="720"/>
        <w:rPr>
          <w:ins w:id="1642" w:author="TEBA" w:date="2024-11-08T12:20:00Z"/>
          <w:iCs/>
        </w:rPr>
      </w:pPr>
      <w:ins w:id="1643" w:author="TEBA" w:date="2024-11-08T12:20:00Z">
        <w:r>
          <w:rPr>
            <w:iCs/>
          </w:rPr>
          <w:t>(a)</w:t>
        </w:r>
      </w:ins>
      <w:ins w:id="1644" w:author="TEBA" w:date="2024-11-25T21:58:00Z">
        <w:r w:rsidR="00A13DD1">
          <w:rPr>
            <w:iCs/>
          </w:rPr>
          <w:tab/>
        </w:r>
      </w:ins>
      <w:ins w:id="1645" w:author="TEBA" w:date="2024-11-08T12:20:00Z">
        <w:r>
          <w:rPr>
            <w:iCs/>
          </w:rPr>
          <w:t>The EAC Account Holder has not notified ERCOT that it is using that third</w:t>
        </w:r>
      </w:ins>
      <w:ins w:id="1646" w:author="TEBA" w:date="2024-11-25T18:52:00Z">
        <w:r w:rsidR="00F82970">
          <w:rPr>
            <w:iCs/>
          </w:rPr>
          <w:t>-</w:t>
        </w:r>
      </w:ins>
      <w:ins w:id="1647" w:author="TEBA" w:date="2024-11-08T12:20:00Z">
        <w:r>
          <w:rPr>
            <w:iCs/>
          </w:rPr>
          <w:t>party certification program; or</w:t>
        </w:r>
      </w:ins>
    </w:p>
    <w:p w14:paraId="68E835B2" w14:textId="1437C338" w:rsidR="000C62CB" w:rsidRDefault="000C62CB" w:rsidP="00CF1BDF">
      <w:pPr>
        <w:spacing w:after="240"/>
        <w:ind w:left="1440" w:hanging="720"/>
        <w:rPr>
          <w:ins w:id="1648" w:author="TEBA" w:date="2024-11-08T12:20:00Z"/>
          <w:iCs/>
        </w:rPr>
      </w:pPr>
      <w:ins w:id="1649" w:author="TEBA" w:date="2024-11-08T12:20:00Z">
        <w:r>
          <w:rPr>
            <w:iCs/>
          </w:rPr>
          <w:t>(b)</w:t>
        </w:r>
      </w:ins>
      <w:ins w:id="1650" w:author="TEBA" w:date="2024-11-25T21:58:00Z">
        <w:r w:rsidR="00A13DD1">
          <w:rPr>
            <w:iCs/>
          </w:rPr>
          <w:tab/>
        </w:r>
      </w:ins>
      <w:ins w:id="1651" w:author="TEBA" w:date="2024-11-08T12:20:00Z">
        <w:r>
          <w:rPr>
            <w:iCs/>
          </w:rPr>
          <w:t>The third</w:t>
        </w:r>
      </w:ins>
      <w:ins w:id="1652" w:author="TEBA" w:date="2024-11-25T18:52:00Z">
        <w:r w:rsidR="00F82970">
          <w:rPr>
            <w:iCs/>
          </w:rPr>
          <w:t>-</w:t>
        </w:r>
      </w:ins>
      <w:ins w:id="1653" w:author="TEBA" w:date="2024-11-08T12:20:00Z">
        <w:r>
          <w:rPr>
            <w:iCs/>
          </w:rPr>
          <w:t>party certification program fails to provide information in the format specified by ERCOT.</w:t>
        </w:r>
      </w:ins>
    </w:p>
    <w:p w14:paraId="2F60D98F" w14:textId="445FC6A3" w:rsidR="000C62CB" w:rsidRDefault="000C62CB" w:rsidP="00575293">
      <w:pPr>
        <w:keepNext/>
        <w:tabs>
          <w:tab w:val="left" w:pos="720"/>
        </w:tabs>
        <w:spacing w:before="240" w:after="240"/>
        <w:ind w:left="720" w:hanging="720"/>
        <w:outlineLvl w:val="1"/>
        <w:rPr>
          <w:ins w:id="1654" w:author="TEBA" w:date="2024-11-08T12:20:00Z"/>
          <w:iCs/>
        </w:rPr>
      </w:pPr>
      <w:ins w:id="1655" w:author="TEBA" w:date="2024-11-08T12:20:00Z">
        <w:r>
          <w:rPr>
            <w:iCs/>
          </w:rPr>
          <w:lastRenderedPageBreak/>
          <w:t>(7)</w:t>
        </w:r>
        <w:r>
          <w:rPr>
            <w:iCs/>
          </w:rPr>
          <w:tab/>
          <w:t>ERCOT shall allow third</w:t>
        </w:r>
      </w:ins>
      <w:ins w:id="1656" w:author="TEBA" w:date="2024-11-25T18:52:00Z">
        <w:r w:rsidR="00F82970">
          <w:rPr>
            <w:iCs/>
          </w:rPr>
          <w:t>-</w:t>
        </w:r>
      </w:ins>
      <w:ins w:id="1657" w:author="TEBA" w:date="2024-11-08T12:20:00Z">
        <w:r>
          <w:rPr>
            <w:iCs/>
          </w:rPr>
          <w:t xml:space="preserve">party certification programs to use a </w:t>
        </w:r>
      </w:ins>
      <w:ins w:id="1658" w:author="TEBA" w:date="2024-11-27T10:44:00Z">
        <w:r w:rsidR="00E066C5">
          <w:rPr>
            <w:iCs/>
          </w:rPr>
          <w:t>Representational State Transfer (</w:t>
        </w:r>
      </w:ins>
      <w:ins w:id="1659" w:author="TEBA" w:date="2024-11-08T12:20:00Z">
        <w:r>
          <w:rPr>
            <w:iCs/>
          </w:rPr>
          <w:t>REST</w:t>
        </w:r>
      </w:ins>
      <w:ins w:id="1660" w:author="TEBA" w:date="2024-11-27T10:44:00Z">
        <w:r w:rsidR="00E066C5">
          <w:rPr>
            <w:iCs/>
          </w:rPr>
          <w:t>)</w:t>
        </w:r>
      </w:ins>
      <w:ins w:id="1661" w:author="TEBA" w:date="2024-11-08T12:20:00Z">
        <w:r>
          <w:rPr>
            <w:iCs/>
          </w:rPr>
          <w:t xml:space="preserve"> </w:t>
        </w:r>
      </w:ins>
      <w:ins w:id="1662" w:author="TEBA" w:date="2024-11-25T19:31:00Z">
        <w:r w:rsidR="00D632EE">
          <w:rPr>
            <w:iCs/>
          </w:rPr>
          <w:t>A</w:t>
        </w:r>
      </w:ins>
      <w:ins w:id="1663" w:author="TEBA" w:date="2024-11-08T12:20:00Z">
        <w:r>
          <w:rPr>
            <w:iCs/>
          </w:rPr>
          <w:t xml:space="preserve">pplication </w:t>
        </w:r>
      </w:ins>
      <w:ins w:id="1664" w:author="TEBA" w:date="2024-11-25T19:31:00Z">
        <w:r w:rsidR="00D632EE">
          <w:rPr>
            <w:iCs/>
          </w:rPr>
          <w:t>P</w:t>
        </w:r>
      </w:ins>
      <w:ins w:id="1665" w:author="TEBA" w:date="2024-11-08T12:20:00Z">
        <w:r>
          <w:rPr>
            <w:iCs/>
          </w:rPr>
          <w:t xml:space="preserve">rogramming </w:t>
        </w:r>
      </w:ins>
      <w:ins w:id="1666" w:author="TEBA" w:date="2024-11-25T19:31:00Z">
        <w:r w:rsidR="00D632EE">
          <w:rPr>
            <w:iCs/>
          </w:rPr>
          <w:t>I</w:t>
        </w:r>
      </w:ins>
      <w:ins w:id="1667" w:author="TEBA" w:date="2024-11-08T12:20:00Z">
        <w:r>
          <w:rPr>
            <w:iCs/>
          </w:rPr>
          <w:t>nterface (API) to provide the list of EACs to ERCOT. If ERCOT rejects an update to the field for any reason that was provided via API, ERCOT shall notify the third</w:t>
        </w:r>
      </w:ins>
      <w:ins w:id="1668" w:author="TEBA" w:date="2024-11-25T18:52:00Z">
        <w:r w:rsidR="00F82970">
          <w:rPr>
            <w:iCs/>
          </w:rPr>
          <w:t>-</w:t>
        </w:r>
      </w:ins>
      <w:ins w:id="1669" w:author="TEBA" w:date="2024-11-08T12:20:00Z">
        <w:r>
          <w:rPr>
            <w:iCs/>
          </w:rPr>
          <w:t>party certification program via API.</w:t>
        </w:r>
      </w:ins>
    </w:p>
    <w:p w14:paraId="3187045D" w14:textId="29543F19" w:rsidR="000C62CB" w:rsidRDefault="000C62CB" w:rsidP="00575293">
      <w:pPr>
        <w:keepNext/>
        <w:tabs>
          <w:tab w:val="left" w:pos="720"/>
        </w:tabs>
        <w:spacing w:before="240" w:after="240"/>
        <w:ind w:left="720" w:hanging="720"/>
        <w:outlineLvl w:val="1"/>
        <w:rPr>
          <w:ins w:id="1670" w:author="TEBA" w:date="2024-11-08T12:20:00Z"/>
          <w:iCs/>
        </w:rPr>
      </w:pPr>
      <w:ins w:id="1671" w:author="TEBA" w:date="2024-11-08T12:20:00Z">
        <w:r>
          <w:rPr>
            <w:iCs/>
          </w:rPr>
          <w:t>(8)</w:t>
        </w:r>
        <w:r>
          <w:rPr>
            <w:iCs/>
          </w:rPr>
          <w:tab/>
          <w:t>ERCOT may decertify a third</w:t>
        </w:r>
      </w:ins>
      <w:ins w:id="1672" w:author="TEBA" w:date="2024-11-25T18:53:00Z">
        <w:r w:rsidR="00F82970">
          <w:rPr>
            <w:iCs/>
          </w:rPr>
          <w:t>-</w:t>
        </w:r>
      </w:ins>
      <w:ins w:id="1673" w:author="TEBA" w:date="2024-11-08T12:20:00Z">
        <w:r>
          <w:rPr>
            <w:iCs/>
          </w:rPr>
          <w:t>party certification provider if it has good cause for doing so. Prior to decertification, ERCOT must provide notice that it is considering doing so to the Technical Advisory Committee</w:t>
        </w:r>
      </w:ins>
      <w:ins w:id="1674" w:author="TEBA" w:date="2024-11-25T19:40:00Z">
        <w:r w:rsidR="00DD127D">
          <w:rPr>
            <w:iCs/>
          </w:rPr>
          <w:t xml:space="preserve"> (TAC)</w:t>
        </w:r>
      </w:ins>
      <w:ins w:id="1675" w:author="TEBA" w:date="2024-11-08T12:20:00Z">
        <w:r>
          <w:rPr>
            <w:iCs/>
          </w:rPr>
          <w:t>.</w:t>
        </w:r>
      </w:ins>
    </w:p>
    <w:p w14:paraId="23BF2D38" w14:textId="20055A6E" w:rsidR="000C62CB" w:rsidRDefault="000C62CB" w:rsidP="00575293">
      <w:pPr>
        <w:keepNext/>
        <w:tabs>
          <w:tab w:val="left" w:pos="720"/>
        </w:tabs>
        <w:spacing w:before="240" w:after="240"/>
        <w:ind w:left="720" w:hanging="720"/>
        <w:outlineLvl w:val="1"/>
        <w:rPr>
          <w:ins w:id="1676" w:author="TEBA" w:date="2024-11-08T12:20:00Z"/>
        </w:rPr>
      </w:pPr>
      <w:ins w:id="1677" w:author="TEBA" w:date="2024-11-08T12:20:00Z">
        <w:r>
          <w:rPr>
            <w:iCs/>
          </w:rPr>
          <w:t>(9)</w:t>
        </w:r>
        <w:r>
          <w:rPr>
            <w:iCs/>
          </w:rPr>
          <w:tab/>
          <w:t>Unlike the third</w:t>
        </w:r>
      </w:ins>
      <w:ins w:id="1678" w:author="TEBA" w:date="2024-11-25T18:53:00Z">
        <w:r w:rsidR="00F82970">
          <w:rPr>
            <w:iCs/>
          </w:rPr>
          <w:t>-</w:t>
        </w:r>
      </w:ins>
      <w:ins w:id="1679" w:author="TEBA" w:date="2024-11-08T12:20:00Z">
        <w:r>
          <w:rPr>
            <w:iCs/>
          </w:rPr>
          <w:t xml:space="preserve">party certification data field, which is only updated by ERCOT using the process described in paragraphs (1) through (8), the </w:t>
        </w:r>
        <w:r>
          <w:t>storage metadata field is updated by the EAC Account Holder.  The EAC Account Holder may provide additional information about the EAC in this field if they choose to do so.</w:t>
        </w:r>
      </w:ins>
    </w:p>
    <w:p w14:paraId="7836711E" w14:textId="086AF838" w:rsidR="000C62CB" w:rsidRDefault="000C62CB" w:rsidP="00575293">
      <w:pPr>
        <w:keepNext/>
        <w:tabs>
          <w:tab w:val="left" w:pos="720"/>
        </w:tabs>
        <w:spacing w:before="240" w:after="240"/>
        <w:ind w:left="720" w:hanging="720"/>
        <w:outlineLvl w:val="1"/>
        <w:rPr>
          <w:ins w:id="1680" w:author="TEBA" w:date="2024-11-08T12:20:00Z"/>
          <w:iCs/>
        </w:rPr>
      </w:pPr>
      <w:ins w:id="1681" w:author="TEBA" w:date="2024-11-08T12:20:00Z">
        <w:r>
          <w:t>(10)</w:t>
        </w:r>
        <w:r>
          <w:tab/>
          <w:t>ERCOT is not responsible for the accuracy of information provided to ERCOT by any third</w:t>
        </w:r>
      </w:ins>
      <w:ins w:id="1682" w:author="TEBA" w:date="2024-11-25T18:53:00Z">
        <w:r w:rsidR="00F82970">
          <w:t>-</w:t>
        </w:r>
      </w:ins>
      <w:ins w:id="1683" w:author="TEBA" w:date="2024-11-08T12:20:00Z">
        <w:r>
          <w:t xml:space="preserve">party certification program. </w:t>
        </w:r>
      </w:ins>
    </w:p>
    <w:p w14:paraId="5E76BC7A" w14:textId="77777777" w:rsidR="00A0597E" w:rsidRDefault="00A0597E" w:rsidP="00A0597E">
      <w:pPr>
        <w:keepNext/>
        <w:tabs>
          <w:tab w:val="left" w:pos="900"/>
        </w:tabs>
        <w:spacing w:before="240" w:after="240"/>
        <w:ind w:left="900" w:hanging="900"/>
        <w:outlineLvl w:val="1"/>
        <w:rPr>
          <w:b/>
        </w:rPr>
      </w:pPr>
      <w:bookmarkStart w:id="1684" w:name="_Toc239073043"/>
      <w:bookmarkStart w:id="1685" w:name="_Toc180673481"/>
      <w:r>
        <w:rPr>
          <w:b/>
        </w:rPr>
        <w:t>14.13</w:t>
      </w:r>
      <w:r>
        <w:rPr>
          <w:b/>
        </w:rPr>
        <w:tab/>
        <w:t>Submit Annual Report to Public Utility Commission of Texas</w:t>
      </w:r>
      <w:bookmarkEnd w:id="1684"/>
      <w:bookmarkEnd w:id="1685"/>
    </w:p>
    <w:p w14:paraId="0C2970C9" w14:textId="7A742D26" w:rsidR="00A0597E" w:rsidRDefault="00A0597E" w:rsidP="00A0597E">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w:t>
      </w:r>
      <w:del w:id="1686" w:author="TEBA" w:date="2024-12-13T13:50:00Z">
        <w:r w:rsidDel="007158DC">
          <w:rPr>
            <w:iCs/>
          </w:rPr>
          <w:delText>Compliance Period</w:delText>
        </w:r>
      </w:del>
      <w:ins w:id="1687" w:author="TEBA" w:date="2024-12-13T13:50:00Z">
        <w:r w:rsidR="007158DC">
          <w:rPr>
            <w:iCs/>
          </w:rPr>
          <w:t>year</w:t>
        </w:r>
      </w:ins>
      <w:r>
        <w:rPr>
          <w:iCs/>
        </w:rPr>
        <w:t>:</w:t>
      </w:r>
    </w:p>
    <w:p w14:paraId="2CD8880B" w14:textId="77777777" w:rsidR="00A0597E" w:rsidRDefault="00A0597E" w:rsidP="00A0597E">
      <w:pPr>
        <w:spacing w:after="240"/>
        <w:ind w:left="1440" w:hanging="720"/>
      </w:pPr>
      <w:r>
        <w:t>(a)</w:t>
      </w:r>
      <w:r>
        <w:tab/>
        <w:t>MW of existing renewable capacity installed in Texas, by technology type;</w:t>
      </w:r>
    </w:p>
    <w:p w14:paraId="09E7CA3E" w14:textId="77777777" w:rsidR="00A0597E" w:rsidRDefault="00A0597E" w:rsidP="00A0597E">
      <w:pPr>
        <w:spacing w:after="240"/>
        <w:ind w:left="1440" w:hanging="720"/>
      </w:pPr>
      <w:r>
        <w:t>(b)</w:t>
      </w:r>
      <w:r>
        <w:tab/>
        <w:t>MW of new renewable energy capacity installed in Texas, by technology type;</w:t>
      </w:r>
    </w:p>
    <w:p w14:paraId="1C466180" w14:textId="77777777" w:rsidR="00A0597E" w:rsidRDefault="00A0597E" w:rsidP="00A0597E">
      <w:pPr>
        <w:spacing w:after="240"/>
        <w:ind w:left="1440" w:hanging="720"/>
      </w:pPr>
      <w:r>
        <w:t>(c)</w:t>
      </w:r>
      <w:r>
        <w:tab/>
        <w:t>List of eligible non-Texas capacity participating in the program, by technology type;</w:t>
      </w:r>
    </w:p>
    <w:p w14:paraId="53172F16" w14:textId="77777777" w:rsidR="00A0597E" w:rsidRDefault="00A0597E" w:rsidP="00A0597E">
      <w:pPr>
        <w:spacing w:after="240"/>
        <w:ind w:left="1440" w:hanging="720"/>
      </w:pPr>
      <w:r>
        <w:t>(d)</w:t>
      </w:r>
      <w:r>
        <w:tab/>
        <w:t>Summary of Renewable Energy Credit (REC) aggregator activities, submitted in a format specified by the PUCT;</w:t>
      </w:r>
    </w:p>
    <w:p w14:paraId="3B7632B0" w14:textId="77777777" w:rsidR="00A0597E" w:rsidRDefault="00A0597E" w:rsidP="00A0597E">
      <w:pPr>
        <w:spacing w:after="240"/>
        <w:ind w:left="1440" w:hanging="720"/>
      </w:pPr>
      <w:r>
        <w:t>(e)</w:t>
      </w:r>
      <w:r>
        <w:tab/>
        <w:t>Owner/operator of each REC generating facility;</w:t>
      </w:r>
    </w:p>
    <w:p w14:paraId="40835FA8" w14:textId="77777777" w:rsidR="00A0597E" w:rsidRDefault="00A0597E" w:rsidP="00A0597E">
      <w:pPr>
        <w:spacing w:after="240"/>
        <w:ind w:left="1440" w:hanging="720"/>
      </w:pPr>
      <w:r>
        <w:t>(f)</w:t>
      </w:r>
      <w:r>
        <w:tab/>
        <w:t>Date each new renewable energy facility began to produce energy;</w:t>
      </w:r>
    </w:p>
    <w:p w14:paraId="0AF98215" w14:textId="77777777" w:rsidR="00A0597E" w:rsidRDefault="00A0597E" w:rsidP="00A0597E">
      <w:pPr>
        <w:spacing w:after="240"/>
        <w:ind w:left="1440" w:hanging="720"/>
      </w:pPr>
      <w:r>
        <w:t>(g)</w:t>
      </w:r>
      <w:r>
        <w:tab/>
        <w:t>MWh of energy generated by renewable energy Resources as demonstrated through data supplied in accordance with these Protocols;</w:t>
      </w:r>
    </w:p>
    <w:p w14:paraId="21000F23" w14:textId="77777777" w:rsidR="00A0597E" w:rsidRDefault="00A0597E" w:rsidP="00A0597E">
      <w:pPr>
        <w:spacing w:after="240"/>
        <w:ind w:left="1440" w:hanging="720"/>
      </w:pPr>
      <w:r>
        <w:t>(h)</w:t>
      </w:r>
      <w:r>
        <w:tab/>
        <w:t>List of renewable energy unit retirements;</w:t>
      </w:r>
    </w:p>
    <w:p w14:paraId="1A516B56" w14:textId="6B8F8319" w:rsidR="00A0597E" w:rsidRDefault="00A0597E" w:rsidP="00A0597E">
      <w:pPr>
        <w:spacing w:after="240"/>
        <w:ind w:left="1440" w:hanging="720"/>
      </w:pPr>
      <w:r>
        <w:t>(i)</w:t>
      </w:r>
      <w:r>
        <w:tab/>
        <w:t xml:space="preserve">List of all </w:t>
      </w:r>
      <w:del w:id="1688" w:author="TEBA" w:date="2024-12-10T07:08:00Z">
        <w:r w:rsidDel="009A56E6">
          <w:delText>Retail Entities</w:delText>
        </w:r>
      </w:del>
      <w:ins w:id="1689" w:author="TEBA" w:date="2024-12-10T07:08:00Z">
        <w:r w:rsidR="009A56E6">
          <w:t>EAC Account Holders</w:t>
        </w:r>
      </w:ins>
      <w:r>
        <w:t xml:space="preserve"> participating in the </w:t>
      </w:r>
      <w:del w:id="1690" w:author="TEBA" w:date="2024-12-10T07:08:00Z">
        <w:r w:rsidDel="009A56E6">
          <w:delText xml:space="preserve">REC </w:delText>
        </w:r>
      </w:del>
      <w:ins w:id="1691" w:author="TEBA" w:date="2024-12-10T07:08:00Z">
        <w:r w:rsidR="009A56E6">
          <w:t xml:space="preserve">EAC </w:t>
        </w:r>
      </w:ins>
      <w:r>
        <w:t>Trading Program;</w:t>
      </w:r>
    </w:p>
    <w:p w14:paraId="408F8FDE" w14:textId="77777777" w:rsidR="00A0597E" w:rsidRDefault="00A0597E" w:rsidP="00A0597E">
      <w:pPr>
        <w:spacing w:after="240"/>
        <w:ind w:left="1440" w:hanging="720"/>
      </w:pPr>
      <w:r>
        <w:lastRenderedPageBreak/>
        <w:t>(j)</w:t>
      </w:r>
      <w:r>
        <w:tab/>
        <w:t>Final Solar Renewable Portfolio Standard (SRPS) Requirement (FSRR) of each Retail Entity;</w:t>
      </w:r>
    </w:p>
    <w:p w14:paraId="5E8F1861" w14:textId="77777777" w:rsidR="00A0597E" w:rsidRDefault="00A0597E" w:rsidP="00A0597E">
      <w:pPr>
        <w:spacing w:after="240"/>
        <w:ind w:left="1440" w:hanging="720"/>
      </w:pPr>
      <w:r>
        <w:t>(k)</w:t>
      </w:r>
      <w:r>
        <w:tab/>
        <w:t>Number of REC offsets used by each Retail Entity;</w:t>
      </w:r>
    </w:p>
    <w:p w14:paraId="32A72E2F" w14:textId="77777777" w:rsidR="00A0597E" w:rsidRDefault="00A0597E" w:rsidP="00A0597E">
      <w:pPr>
        <w:spacing w:after="240"/>
        <w:ind w:left="1440" w:hanging="720"/>
      </w:pPr>
      <w:r>
        <w:t>(l)</w:t>
      </w:r>
      <w:r>
        <w:tab/>
        <w:t xml:space="preserve">A list of </w:t>
      </w:r>
      <w:proofErr w:type="gramStart"/>
      <w:r>
        <w:t>REC</w:t>
      </w:r>
      <w:proofErr w:type="gramEnd"/>
      <w:r>
        <w:t xml:space="preserve"> offset generators, REC offsets awarded and MWh production from each such generator on an annual basis;</w:t>
      </w:r>
    </w:p>
    <w:p w14:paraId="52A39EF5" w14:textId="77777777" w:rsidR="00A0597E" w:rsidRDefault="00A0597E" w:rsidP="00A0597E">
      <w:pPr>
        <w:spacing w:after="240"/>
        <w:ind w:left="1440" w:hanging="720"/>
      </w:pPr>
      <w:r>
        <w:t>(m)</w:t>
      </w:r>
      <w:r>
        <w:tab/>
        <w:t>Number of RECs retired by each program participant by category (mandatory compliance, voluntary retirement, expiration, and total retirements);</w:t>
      </w:r>
    </w:p>
    <w:p w14:paraId="6A160DB2" w14:textId="69BDE4C6" w:rsidR="00A0597E" w:rsidRDefault="00A0597E" w:rsidP="00A0597E">
      <w:pPr>
        <w:spacing w:after="240"/>
        <w:ind w:left="1440" w:hanging="720"/>
      </w:pPr>
      <w:del w:id="1692" w:author="TEBA" w:date="2024-12-10T07:08:00Z">
        <w:r w:rsidDel="009A56E6">
          <w:delText>(n)</w:delText>
        </w:r>
        <w:r w:rsidDel="009A56E6">
          <w:tab/>
          <w:delText xml:space="preserve">Number of Compliance Premiums retired by each program participant by category (mandatory compliance, expiration, and total retirements); </w:delText>
        </w:r>
      </w:del>
    </w:p>
    <w:p w14:paraId="6B1846B2" w14:textId="14977FDE" w:rsidR="00A0597E" w:rsidRDefault="00A0597E" w:rsidP="00A0597E">
      <w:pPr>
        <w:spacing w:after="240"/>
        <w:ind w:left="1440" w:hanging="720"/>
      </w:pPr>
      <w:r>
        <w:t>(</w:t>
      </w:r>
      <w:del w:id="1693" w:author="TEBA" w:date="2024-12-10T07:09:00Z">
        <w:r w:rsidDel="009A56E6">
          <w:delText>o</w:delText>
        </w:r>
      </w:del>
      <w:ins w:id="1694" w:author="TEBA" w:date="2024-12-10T07:09:00Z">
        <w:r w:rsidR="009A56E6">
          <w:t>n</w:t>
        </w:r>
      </w:ins>
      <w:r>
        <w:t>)</w:t>
      </w:r>
      <w:r>
        <w:tab/>
        <w:t>List of all Retail Entities in compliance with SRPS requirement; and</w:t>
      </w:r>
    </w:p>
    <w:p w14:paraId="1D5CFD1F" w14:textId="76F3AD72" w:rsidR="00A0597E" w:rsidRDefault="00A0597E" w:rsidP="00A0597E">
      <w:pPr>
        <w:spacing w:after="240"/>
        <w:ind w:left="1440" w:hanging="720"/>
      </w:pPr>
      <w:r>
        <w:t>(</w:t>
      </w:r>
      <w:del w:id="1695" w:author="TEBA" w:date="2024-12-10T07:09:00Z">
        <w:r w:rsidDel="009A56E6">
          <w:delText>p</w:delText>
        </w:r>
      </w:del>
      <w:ins w:id="1696" w:author="TEBA" w:date="2024-12-10T07:09:00Z">
        <w:r w:rsidR="009A56E6">
          <w:t>o</w:t>
        </w:r>
      </w:ins>
      <w:r>
        <w:t>)</w:t>
      </w:r>
      <w:r>
        <w:tab/>
        <w:t>List of all Retail Entities not in compliance with SRPS requirement including the number of RECs by which they were deficient.</w:t>
      </w:r>
    </w:p>
    <w:p w14:paraId="4DEF98DF" w14:textId="30ED3CFF" w:rsidR="00291441" w:rsidRDefault="00291441" w:rsidP="00291441">
      <w:pPr>
        <w:pStyle w:val="H2"/>
      </w:pPr>
      <w:bookmarkStart w:id="1697" w:name="_Toc71369195"/>
      <w:bookmarkStart w:id="1698" w:name="_Toc71539411"/>
      <w:bookmarkStart w:id="1699" w:name="_Toc390438950"/>
      <w:bookmarkStart w:id="1700" w:name="_Toc405897647"/>
      <w:bookmarkStart w:id="1701" w:name="_Toc415055751"/>
      <w:bookmarkStart w:id="1702" w:name="_Toc415055877"/>
      <w:bookmarkStart w:id="1703" w:name="_Toc415055976"/>
      <w:bookmarkStart w:id="1704" w:name="_Toc415056077"/>
      <w:bookmarkStart w:id="1705" w:name="_Toc175159145"/>
      <w:r>
        <w:t>16.7</w:t>
      </w:r>
      <w:r>
        <w:tab/>
        <w:t xml:space="preserve">Registration of </w:t>
      </w:r>
      <w:del w:id="1706" w:author="TEBA" w:date="2024-12-10T07:09:00Z">
        <w:r w:rsidDel="009A56E6">
          <w:delText xml:space="preserve">Renewable </w:delText>
        </w:r>
      </w:del>
      <w:r>
        <w:t xml:space="preserve">Energy </w:t>
      </w:r>
      <w:ins w:id="1707" w:author="TEBA" w:date="2024-12-10T07:09:00Z">
        <w:r w:rsidR="009A56E6">
          <w:t xml:space="preserve">Attribute </w:t>
        </w:r>
      </w:ins>
      <w:del w:id="1708" w:author="TEBA" w:date="2024-12-10T07:09:00Z">
        <w:r w:rsidDel="009A56E6">
          <w:delText xml:space="preserve">Credit </w:delText>
        </w:r>
      </w:del>
      <w:ins w:id="1709" w:author="TEBA" w:date="2024-12-10T07:09:00Z">
        <w:r w:rsidR="009A56E6">
          <w:t xml:space="preserve">Certificate </w:t>
        </w:r>
      </w:ins>
      <w:r>
        <w:t>Account Holders</w:t>
      </w:r>
      <w:bookmarkEnd w:id="1697"/>
      <w:bookmarkEnd w:id="1698"/>
      <w:bookmarkEnd w:id="1699"/>
      <w:bookmarkEnd w:id="1700"/>
      <w:bookmarkEnd w:id="1701"/>
      <w:bookmarkEnd w:id="1702"/>
      <w:bookmarkEnd w:id="1703"/>
      <w:bookmarkEnd w:id="1704"/>
      <w:bookmarkEnd w:id="1705"/>
    </w:p>
    <w:p w14:paraId="7BC8828B" w14:textId="77777777" w:rsidR="00291441" w:rsidRDefault="00291441" w:rsidP="00291441">
      <w:pPr>
        <w:pStyle w:val="BodyText"/>
        <w:ind w:left="720" w:hanging="720"/>
      </w:pPr>
      <w:r>
        <w:t>(1)</w:t>
      </w:r>
      <w:r>
        <w:tab/>
        <w:t>Each Entity intending to participate in the Renewable Energy Credit (REC) program shall register with ERCOT and execute a Standard Form Market Participant Agreement (as provided in Section 22, Attachment A, Standard Form Market Participant Agreement) prior to participation in the REC program.</w:t>
      </w:r>
    </w:p>
    <w:p w14:paraId="4A73209E" w14:textId="77777777" w:rsidR="005249D2" w:rsidRPr="005249D2" w:rsidRDefault="005249D2" w:rsidP="005249D2">
      <w:pPr>
        <w:keepNext/>
        <w:tabs>
          <w:tab w:val="left" w:pos="900"/>
        </w:tabs>
        <w:spacing w:before="240" w:after="240"/>
        <w:ind w:left="900" w:hanging="900"/>
        <w:outlineLvl w:val="1"/>
        <w:rPr>
          <w:b/>
          <w:szCs w:val="20"/>
        </w:rPr>
      </w:pPr>
      <w:bookmarkStart w:id="1710" w:name="_Toc248135820"/>
      <w:bookmarkStart w:id="1711" w:name="_Toc134444452"/>
      <w:r w:rsidRPr="005249D2">
        <w:rPr>
          <w:b/>
          <w:szCs w:val="20"/>
        </w:rPr>
        <w:t>21.2</w:t>
      </w:r>
      <w:r w:rsidRPr="005249D2">
        <w:rPr>
          <w:b/>
          <w:szCs w:val="20"/>
        </w:rPr>
        <w:tab/>
        <w:t>Submission of a Nodal Protocol Revision Request</w:t>
      </w:r>
      <w:bookmarkEnd w:id="1710"/>
      <w:r w:rsidRPr="005249D2">
        <w:rPr>
          <w:b/>
          <w:szCs w:val="20"/>
        </w:rPr>
        <w:t xml:space="preserve"> or System Change Request</w:t>
      </w:r>
      <w:bookmarkEnd w:id="1711"/>
    </w:p>
    <w:p w14:paraId="3DB734E0" w14:textId="77777777" w:rsidR="005249D2" w:rsidRPr="005249D2" w:rsidRDefault="005249D2" w:rsidP="005249D2">
      <w:pPr>
        <w:spacing w:after="240"/>
        <w:ind w:left="720" w:hanging="720"/>
        <w:rPr>
          <w:iCs/>
          <w:szCs w:val="20"/>
        </w:rPr>
      </w:pPr>
      <w:bookmarkStart w:id="1712" w:name="_Hlk184725592"/>
      <w:r w:rsidRPr="005249D2">
        <w:rPr>
          <w:iCs/>
          <w:szCs w:val="20"/>
        </w:rPr>
        <w:t>(1)</w:t>
      </w:r>
      <w:r w:rsidRPr="005249D2">
        <w:rPr>
          <w:iCs/>
          <w:szCs w:val="20"/>
        </w:rPr>
        <w:tab/>
        <w:t>The following Entities may submit a Nodal Protocol Revision Request (NPRR) or System Change Request (SCR) (“Revision Request”):</w:t>
      </w:r>
    </w:p>
    <w:p w14:paraId="3874494C" w14:textId="77777777" w:rsidR="005249D2" w:rsidRPr="005249D2" w:rsidRDefault="005249D2" w:rsidP="005249D2">
      <w:pPr>
        <w:spacing w:after="240"/>
        <w:ind w:left="1440" w:hanging="720"/>
        <w:rPr>
          <w:szCs w:val="20"/>
        </w:rPr>
      </w:pPr>
      <w:r w:rsidRPr="005249D2">
        <w:rPr>
          <w:szCs w:val="20"/>
        </w:rPr>
        <w:t>(a)</w:t>
      </w:r>
      <w:r w:rsidRPr="005249D2">
        <w:rPr>
          <w:szCs w:val="20"/>
        </w:rPr>
        <w:tab/>
        <w:t>Any Market Participant;</w:t>
      </w:r>
    </w:p>
    <w:p w14:paraId="602CACDE" w14:textId="77777777" w:rsidR="005249D2" w:rsidRPr="005249D2" w:rsidRDefault="005249D2" w:rsidP="005249D2">
      <w:pPr>
        <w:spacing w:after="240"/>
        <w:ind w:left="1440" w:hanging="720"/>
        <w:rPr>
          <w:szCs w:val="20"/>
        </w:rPr>
      </w:pPr>
      <w:r w:rsidRPr="005249D2">
        <w:rPr>
          <w:szCs w:val="20"/>
        </w:rPr>
        <w:t>(b)</w:t>
      </w:r>
      <w:r w:rsidRPr="005249D2">
        <w:rPr>
          <w:szCs w:val="20"/>
        </w:rPr>
        <w:tab/>
        <w:t>Any ERCOT Member;</w:t>
      </w:r>
    </w:p>
    <w:p w14:paraId="2CF0ACB2" w14:textId="77777777" w:rsidR="005249D2" w:rsidRPr="005249D2" w:rsidRDefault="005249D2" w:rsidP="005249D2">
      <w:pPr>
        <w:spacing w:after="240"/>
        <w:ind w:left="1440" w:hanging="720"/>
        <w:rPr>
          <w:szCs w:val="20"/>
        </w:rPr>
      </w:pPr>
      <w:r w:rsidRPr="005249D2">
        <w:rPr>
          <w:szCs w:val="20"/>
        </w:rPr>
        <w:t>(c)</w:t>
      </w:r>
      <w:r w:rsidRPr="005249D2">
        <w:rPr>
          <w:szCs w:val="20"/>
        </w:rPr>
        <w:tab/>
        <w:t>Public Utility Commission of Texas (PUCT) Staff;</w:t>
      </w:r>
    </w:p>
    <w:p w14:paraId="281DFFA8" w14:textId="77777777" w:rsidR="005249D2" w:rsidRPr="005249D2" w:rsidRDefault="005249D2" w:rsidP="005249D2">
      <w:pPr>
        <w:spacing w:after="240"/>
        <w:ind w:left="1440" w:hanging="720"/>
        <w:rPr>
          <w:szCs w:val="20"/>
        </w:rPr>
      </w:pPr>
      <w:r w:rsidRPr="005249D2">
        <w:rPr>
          <w:szCs w:val="20"/>
        </w:rPr>
        <w:t>(d)</w:t>
      </w:r>
      <w:r w:rsidRPr="005249D2">
        <w:rPr>
          <w:szCs w:val="20"/>
        </w:rPr>
        <w:tab/>
        <w:t>The Reliability Monitor;</w:t>
      </w:r>
    </w:p>
    <w:p w14:paraId="21E5A574" w14:textId="77777777" w:rsidR="005249D2" w:rsidRPr="005249D2" w:rsidRDefault="005249D2" w:rsidP="005249D2">
      <w:pPr>
        <w:spacing w:after="240"/>
        <w:ind w:left="1440" w:hanging="720"/>
        <w:rPr>
          <w:szCs w:val="20"/>
        </w:rPr>
      </w:pPr>
      <w:r w:rsidRPr="005249D2">
        <w:rPr>
          <w:szCs w:val="20"/>
        </w:rPr>
        <w:t>(e)</w:t>
      </w:r>
      <w:r w:rsidRPr="005249D2">
        <w:rPr>
          <w:szCs w:val="20"/>
        </w:rPr>
        <w:tab/>
        <w:t>The North American Electric Reliability Corporation (NERC) Regional Entity;</w:t>
      </w:r>
    </w:p>
    <w:p w14:paraId="02090951" w14:textId="77777777" w:rsidR="005249D2" w:rsidRPr="005249D2" w:rsidRDefault="005249D2" w:rsidP="005249D2">
      <w:pPr>
        <w:spacing w:after="240"/>
        <w:ind w:left="1440" w:hanging="720"/>
        <w:rPr>
          <w:szCs w:val="20"/>
        </w:rPr>
      </w:pPr>
      <w:r w:rsidRPr="005249D2">
        <w:rPr>
          <w:szCs w:val="20"/>
        </w:rPr>
        <w:t>(f)</w:t>
      </w:r>
      <w:r w:rsidRPr="005249D2">
        <w:rPr>
          <w:szCs w:val="20"/>
        </w:rPr>
        <w:tab/>
        <w:t>The Independent Market Monitor (IMM);</w:t>
      </w:r>
    </w:p>
    <w:p w14:paraId="2FB7286A" w14:textId="77777777" w:rsidR="005249D2" w:rsidRPr="005249D2" w:rsidRDefault="005249D2" w:rsidP="005249D2">
      <w:pPr>
        <w:spacing w:after="240"/>
        <w:ind w:left="1440" w:hanging="720"/>
        <w:rPr>
          <w:szCs w:val="20"/>
        </w:rPr>
      </w:pPr>
      <w:r w:rsidRPr="005249D2">
        <w:rPr>
          <w:szCs w:val="20"/>
        </w:rPr>
        <w:t>(g)</w:t>
      </w:r>
      <w:r w:rsidRPr="005249D2">
        <w:rPr>
          <w:szCs w:val="20"/>
        </w:rPr>
        <w:tab/>
        <w:t>ERCOT; and</w:t>
      </w:r>
    </w:p>
    <w:p w14:paraId="209648FF" w14:textId="77777777" w:rsidR="005249D2" w:rsidRPr="005249D2" w:rsidRDefault="005249D2" w:rsidP="005249D2">
      <w:pPr>
        <w:spacing w:after="240"/>
        <w:ind w:left="1440" w:hanging="720"/>
        <w:rPr>
          <w:szCs w:val="20"/>
        </w:rPr>
      </w:pPr>
      <w:r w:rsidRPr="005249D2">
        <w:rPr>
          <w:szCs w:val="20"/>
        </w:rPr>
        <w:t>(h)</w:t>
      </w:r>
      <w:r w:rsidRPr="005249D2">
        <w:rPr>
          <w:szCs w:val="20"/>
        </w:rPr>
        <w:tab/>
        <w:t>Any other Entity that meets the following qualifications:</w:t>
      </w:r>
    </w:p>
    <w:p w14:paraId="407B2AFD" w14:textId="77777777" w:rsidR="005249D2" w:rsidRPr="005249D2" w:rsidRDefault="005249D2" w:rsidP="005249D2">
      <w:pPr>
        <w:spacing w:after="240"/>
        <w:ind w:left="2160" w:hanging="720"/>
        <w:rPr>
          <w:szCs w:val="20"/>
        </w:rPr>
      </w:pPr>
      <w:r w:rsidRPr="005249D2">
        <w:rPr>
          <w:szCs w:val="20"/>
        </w:rPr>
        <w:t>(i)</w:t>
      </w:r>
      <w:r w:rsidRPr="005249D2">
        <w:rPr>
          <w:szCs w:val="20"/>
        </w:rPr>
        <w:tab/>
        <w:t>Resides (or represents residents) in Texas or operates in the Texas electricity market; and</w:t>
      </w:r>
    </w:p>
    <w:p w14:paraId="502D0945" w14:textId="48B4FEFF" w:rsidR="005249D2" w:rsidRPr="005249D2" w:rsidRDefault="005249D2" w:rsidP="005249D2">
      <w:pPr>
        <w:spacing w:after="240"/>
        <w:ind w:left="2160" w:hanging="720"/>
        <w:rPr>
          <w:szCs w:val="20"/>
        </w:rPr>
      </w:pPr>
      <w:r w:rsidRPr="005249D2">
        <w:rPr>
          <w:szCs w:val="20"/>
        </w:rPr>
        <w:lastRenderedPageBreak/>
        <w:t>(ii)</w:t>
      </w:r>
      <w:r w:rsidRPr="005249D2">
        <w:rPr>
          <w:szCs w:val="20"/>
        </w:rPr>
        <w:tab/>
        <w:t xml:space="preserve">Demonstrates that Entity (or those it represents) is affected by the Customer Registration or </w:t>
      </w:r>
      <w:del w:id="1713" w:author="TEBA" w:date="2024-12-10T17:11:00Z">
        <w:r w:rsidRPr="005249D2" w:rsidDel="0058417F">
          <w:rPr>
            <w:szCs w:val="20"/>
          </w:rPr>
          <w:delText xml:space="preserve">Renewable </w:delText>
        </w:r>
      </w:del>
      <w:r w:rsidRPr="005249D2">
        <w:rPr>
          <w:szCs w:val="20"/>
        </w:rPr>
        <w:t xml:space="preserve">Energy </w:t>
      </w:r>
      <w:ins w:id="1714" w:author="TEBA" w:date="2024-12-10T17:11:00Z">
        <w:r w:rsidR="0058417F">
          <w:rPr>
            <w:szCs w:val="20"/>
          </w:rPr>
          <w:t>Attri</w:t>
        </w:r>
      </w:ins>
      <w:ins w:id="1715" w:author="TEBA" w:date="2024-12-10T17:12:00Z">
        <w:r w:rsidR="0058417F">
          <w:rPr>
            <w:szCs w:val="20"/>
          </w:rPr>
          <w:t xml:space="preserve">bute </w:t>
        </w:r>
      </w:ins>
      <w:del w:id="1716" w:author="TEBA" w:date="2024-12-10T17:12:00Z">
        <w:r w:rsidRPr="005249D2" w:rsidDel="0058417F">
          <w:rPr>
            <w:szCs w:val="20"/>
          </w:rPr>
          <w:delText>Credit</w:delText>
        </w:r>
      </w:del>
      <w:ins w:id="1717" w:author="TEBA" w:date="2024-12-10T17:12:00Z">
        <w:r w:rsidR="0058417F">
          <w:rPr>
            <w:szCs w:val="20"/>
          </w:rPr>
          <w:t>Certificate</w:t>
        </w:r>
      </w:ins>
      <w:r w:rsidRPr="005249D2">
        <w:rPr>
          <w:szCs w:val="20"/>
        </w:rPr>
        <w:t xml:space="preserve"> (</w:t>
      </w:r>
      <w:del w:id="1718" w:author="TEBA" w:date="2024-12-10T17:12:00Z">
        <w:r w:rsidRPr="005249D2" w:rsidDel="0058417F">
          <w:rPr>
            <w:szCs w:val="20"/>
          </w:rPr>
          <w:delText>REC</w:delText>
        </w:r>
      </w:del>
      <w:ins w:id="1719" w:author="TEBA" w:date="2024-12-10T17:12:00Z">
        <w:r w:rsidR="0058417F">
          <w:rPr>
            <w:szCs w:val="20"/>
          </w:rPr>
          <w:t>EAC</w:t>
        </w:r>
      </w:ins>
      <w:r w:rsidRPr="005249D2">
        <w:rPr>
          <w:szCs w:val="20"/>
        </w:rPr>
        <w:t>) Trading Program sections of these Protocols.</w:t>
      </w:r>
    </w:p>
    <w:bookmarkEnd w:id="1712"/>
    <w:p w14:paraId="54AF13AB" w14:textId="77777777" w:rsidR="00584B3F" w:rsidRPr="00584B3F" w:rsidRDefault="00584B3F" w:rsidP="00584B3F">
      <w:pPr>
        <w:spacing w:before="120" w:after="120"/>
        <w:jc w:val="center"/>
        <w:outlineLvl w:val="0"/>
        <w:rPr>
          <w:color w:val="333300"/>
        </w:rPr>
      </w:pPr>
    </w:p>
    <w:p w14:paraId="5B92580B" w14:textId="77777777" w:rsidR="00584B3F" w:rsidRDefault="00584B3F" w:rsidP="00584B3F">
      <w:pPr>
        <w:spacing w:before="120" w:after="120"/>
        <w:jc w:val="center"/>
        <w:outlineLvl w:val="0"/>
        <w:rPr>
          <w:color w:val="333300"/>
        </w:rPr>
      </w:pPr>
    </w:p>
    <w:p w14:paraId="65E8010F" w14:textId="77777777" w:rsidR="00964AEB" w:rsidRDefault="00964AEB" w:rsidP="00584B3F">
      <w:pPr>
        <w:spacing w:before="120" w:after="120"/>
        <w:jc w:val="center"/>
        <w:outlineLvl w:val="0"/>
        <w:rPr>
          <w:color w:val="333300"/>
        </w:rPr>
      </w:pPr>
    </w:p>
    <w:p w14:paraId="6DCCEAA8" w14:textId="77777777" w:rsidR="00964AEB" w:rsidRDefault="00964AEB" w:rsidP="00584B3F">
      <w:pPr>
        <w:spacing w:before="120" w:after="120"/>
        <w:jc w:val="center"/>
        <w:outlineLvl w:val="0"/>
        <w:rPr>
          <w:color w:val="333300"/>
        </w:rPr>
      </w:pPr>
    </w:p>
    <w:p w14:paraId="72947E0C" w14:textId="77777777" w:rsidR="00964AEB" w:rsidRDefault="00964AEB" w:rsidP="00584B3F">
      <w:pPr>
        <w:spacing w:before="120" w:after="120"/>
        <w:jc w:val="center"/>
        <w:outlineLvl w:val="0"/>
        <w:rPr>
          <w:color w:val="333300"/>
        </w:rPr>
      </w:pPr>
    </w:p>
    <w:p w14:paraId="442C15D0" w14:textId="77777777" w:rsidR="00964AEB" w:rsidRDefault="00964AEB" w:rsidP="00584B3F">
      <w:pPr>
        <w:spacing w:before="120" w:after="120"/>
        <w:jc w:val="center"/>
        <w:outlineLvl w:val="0"/>
        <w:rPr>
          <w:color w:val="333300"/>
        </w:rPr>
      </w:pPr>
    </w:p>
    <w:p w14:paraId="412C011F" w14:textId="77777777" w:rsidR="00964AEB" w:rsidRDefault="00964AEB" w:rsidP="00584B3F">
      <w:pPr>
        <w:spacing w:before="120" w:after="120"/>
        <w:jc w:val="center"/>
        <w:outlineLvl w:val="0"/>
        <w:rPr>
          <w:color w:val="333300"/>
        </w:rPr>
      </w:pPr>
    </w:p>
    <w:p w14:paraId="72C8C982" w14:textId="77777777" w:rsidR="00964AEB" w:rsidRDefault="00964AEB" w:rsidP="00584B3F">
      <w:pPr>
        <w:spacing w:before="120" w:after="120"/>
        <w:jc w:val="center"/>
        <w:outlineLvl w:val="0"/>
        <w:rPr>
          <w:color w:val="333300"/>
        </w:rPr>
      </w:pPr>
    </w:p>
    <w:p w14:paraId="1998E055" w14:textId="77777777" w:rsidR="00964AEB" w:rsidRDefault="00964AEB" w:rsidP="00584B3F">
      <w:pPr>
        <w:spacing w:before="120" w:after="120"/>
        <w:jc w:val="center"/>
        <w:outlineLvl w:val="0"/>
        <w:rPr>
          <w:color w:val="333300"/>
        </w:rPr>
      </w:pPr>
    </w:p>
    <w:p w14:paraId="540BFA71" w14:textId="77777777" w:rsidR="00964AEB" w:rsidRDefault="00964AEB" w:rsidP="00584B3F">
      <w:pPr>
        <w:spacing w:before="120" w:after="120"/>
        <w:jc w:val="center"/>
        <w:outlineLvl w:val="0"/>
        <w:rPr>
          <w:color w:val="333300"/>
        </w:rPr>
      </w:pPr>
    </w:p>
    <w:p w14:paraId="3ADDD7AF" w14:textId="77777777" w:rsidR="00964AEB" w:rsidRDefault="00964AEB" w:rsidP="00584B3F">
      <w:pPr>
        <w:spacing w:before="120" w:after="120"/>
        <w:jc w:val="center"/>
        <w:outlineLvl w:val="0"/>
        <w:rPr>
          <w:color w:val="333300"/>
        </w:rPr>
      </w:pPr>
    </w:p>
    <w:p w14:paraId="3C5DE21B" w14:textId="77777777" w:rsidR="00964AEB" w:rsidRDefault="00964AEB" w:rsidP="00584B3F">
      <w:pPr>
        <w:spacing w:before="120" w:after="120"/>
        <w:jc w:val="center"/>
        <w:outlineLvl w:val="0"/>
        <w:rPr>
          <w:color w:val="333300"/>
        </w:rPr>
      </w:pPr>
    </w:p>
    <w:p w14:paraId="7A2AC2FE" w14:textId="77777777" w:rsidR="00964AEB" w:rsidRDefault="00964AEB" w:rsidP="00584B3F">
      <w:pPr>
        <w:spacing w:before="120" w:after="120"/>
        <w:jc w:val="center"/>
        <w:outlineLvl w:val="0"/>
        <w:rPr>
          <w:color w:val="333300"/>
        </w:rPr>
      </w:pPr>
    </w:p>
    <w:p w14:paraId="79D958AD" w14:textId="77777777" w:rsidR="00964AEB" w:rsidRDefault="00964AEB" w:rsidP="00584B3F">
      <w:pPr>
        <w:spacing w:before="120" w:after="120"/>
        <w:jc w:val="center"/>
        <w:outlineLvl w:val="0"/>
        <w:rPr>
          <w:color w:val="333300"/>
        </w:rPr>
      </w:pPr>
    </w:p>
    <w:p w14:paraId="2069D886" w14:textId="77777777" w:rsidR="00964AEB" w:rsidRDefault="00964AEB" w:rsidP="00584B3F">
      <w:pPr>
        <w:spacing w:before="120" w:after="120"/>
        <w:jc w:val="center"/>
        <w:outlineLvl w:val="0"/>
        <w:rPr>
          <w:color w:val="333300"/>
        </w:rPr>
      </w:pPr>
    </w:p>
    <w:p w14:paraId="17825F10" w14:textId="77777777" w:rsidR="00964AEB" w:rsidRDefault="00964AEB" w:rsidP="00584B3F">
      <w:pPr>
        <w:spacing w:before="120" w:after="120"/>
        <w:jc w:val="center"/>
        <w:outlineLvl w:val="0"/>
        <w:rPr>
          <w:color w:val="333300"/>
        </w:rPr>
      </w:pPr>
    </w:p>
    <w:p w14:paraId="44C0C96F" w14:textId="77777777" w:rsidR="00964AEB" w:rsidRDefault="00964AEB" w:rsidP="00584B3F">
      <w:pPr>
        <w:spacing w:before="120" w:after="120"/>
        <w:jc w:val="center"/>
        <w:outlineLvl w:val="0"/>
        <w:rPr>
          <w:color w:val="333300"/>
        </w:rPr>
      </w:pPr>
    </w:p>
    <w:p w14:paraId="1A840A7C" w14:textId="77777777" w:rsidR="00964AEB" w:rsidRDefault="00964AEB" w:rsidP="00584B3F">
      <w:pPr>
        <w:spacing w:before="120" w:after="120"/>
        <w:jc w:val="center"/>
        <w:outlineLvl w:val="0"/>
        <w:rPr>
          <w:color w:val="333300"/>
        </w:rPr>
      </w:pPr>
    </w:p>
    <w:p w14:paraId="617A7777" w14:textId="77777777" w:rsidR="00964AEB" w:rsidRDefault="00964AEB" w:rsidP="00584B3F">
      <w:pPr>
        <w:spacing w:before="120" w:after="120"/>
        <w:jc w:val="center"/>
        <w:outlineLvl w:val="0"/>
        <w:rPr>
          <w:color w:val="333300"/>
        </w:rPr>
      </w:pPr>
    </w:p>
    <w:p w14:paraId="4FCADCB8" w14:textId="77777777" w:rsidR="00964AEB" w:rsidRDefault="00964AEB" w:rsidP="00584B3F">
      <w:pPr>
        <w:spacing w:before="120" w:after="120"/>
        <w:jc w:val="center"/>
        <w:outlineLvl w:val="0"/>
        <w:rPr>
          <w:color w:val="333300"/>
        </w:rPr>
      </w:pPr>
    </w:p>
    <w:p w14:paraId="493939EE" w14:textId="77777777" w:rsidR="00964AEB" w:rsidRDefault="00964AEB" w:rsidP="00584B3F">
      <w:pPr>
        <w:spacing w:before="120" w:after="120"/>
        <w:jc w:val="center"/>
        <w:outlineLvl w:val="0"/>
        <w:rPr>
          <w:color w:val="333300"/>
        </w:rPr>
      </w:pPr>
    </w:p>
    <w:p w14:paraId="2BF5EE41" w14:textId="77777777" w:rsidR="00964AEB" w:rsidRDefault="00964AEB" w:rsidP="00584B3F">
      <w:pPr>
        <w:spacing w:before="120" w:after="120"/>
        <w:jc w:val="center"/>
        <w:outlineLvl w:val="0"/>
        <w:rPr>
          <w:color w:val="333300"/>
        </w:rPr>
      </w:pPr>
    </w:p>
    <w:p w14:paraId="3A46FDC0" w14:textId="77777777" w:rsidR="00964AEB" w:rsidRDefault="00964AEB" w:rsidP="00584B3F">
      <w:pPr>
        <w:spacing w:before="120" w:after="120"/>
        <w:jc w:val="center"/>
        <w:outlineLvl w:val="0"/>
        <w:rPr>
          <w:color w:val="333300"/>
        </w:rPr>
      </w:pPr>
    </w:p>
    <w:p w14:paraId="33A377ED" w14:textId="77777777" w:rsidR="00964AEB" w:rsidRDefault="00964AEB" w:rsidP="00584B3F">
      <w:pPr>
        <w:spacing w:before="120" w:after="120"/>
        <w:jc w:val="center"/>
        <w:outlineLvl w:val="0"/>
        <w:rPr>
          <w:color w:val="333300"/>
        </w:rPr>
      </w:pPr>
    </w:p>
    <w:p w14:paraId="4587CF12" w14:textId="77777777" w:rsidR="00964AEB" w:rsidRDefault="00964AEB" w:rsidP="00584B3F">
      <w:pPr>
        <w:spacing w:before="120" w:after="120"/>
        <w:jc w:val="center"/>
        <w:outlineLvl w:val="0"/>
        <w:rPr>
          <w:color w:val="333300"/>
        </w:rPr>
      </w:pPr>
    </w:p>
    <w:p w14:paraId="7E7D8D70" w14:textId="77777777" w:rsidR="00964AEB" w:rsidRDefault="00964AEB" w:rsidP="00584B3F">
      <w:pPr>
        <w:spacing w:before="120" w:after="120"/>
        <w:jc w:val="center"/>
        <w:outlineLvl w:val="0"/>
        <w:rPr>
          <w:color w:val="333300"/>
        </w:rPr>
      </w:pPr>
    </w:p>
    <w:p w14:paraId="6352F321" w14:textId="77777777" w:rsidR="00964AEB" w:rsidRDefault="00964AEB" w:rsidP="00584B3F">
      <w:pPr>
        <w:spacing w:before="120" w:after="120"/>
        <w:jc w:val="center"/>
        <w:outlineLvl w:val="0"/>
        <w:rPr>
          <w:color w:val="333300"/>
        </w:rPr>
      </w:pPr>
    </w:p>
    <w:p w14:paraId="291AE8A6" w14:textId="77777777" w:rsidR="00964AEB" w:rsidRDefault="00964AEB" w:rsidP="00584B3F">
      <w:pPr>
        <w:spacing w:before="120" w:after="120"/>
        <w:jc w:val="center"/>
        <w:outlineLvl w:val="0"/>
        <w:rPr>
          <w:color w:val="333300"/>
        </w:rPr>
      </w:pPr>
    </w:p>
    <w:p w14:paraId="467ED06E" w14:textId="77777777" w:rsidR="00964AEB" w:rsidRDefault="00964AEB" w:rsidP="00584B3F">
      <w:pPr>
        <w:spacing w:before="120" w:after="120"/>
        <w:jc w:val="center"/>
        <w:outlineLvl w:val="0"/>
        <w:rPr>
          <w:color w:val="333300"/>
        </w:rPr>
      </w:pPr>
    </w:p>
    <w:p w14:paraId="1881DAFB" w14:textId="77777777" w:rsidR="00964AEB" w:rsidRPr="00584B3F" w:rsidRDefault="00964AEB" w:rsidP="00584B3F">
      <w:pPr>
        <w:spacing w:before="120" w:after="120"/>
        <w:jc w:val="center"/>
        <w:outlineLvl w:val="0"/>
        <w:rPr>
          <w:color w:val="333300"/>
        </w:rPr>
      </w:pPr>
    </w:p>
    <w:p w14:paraId="18487E6E" w14:textId="77777777" w:rsidR="00584B3F" w:rsidRPr="00584B3F" w:rsidRDefault="00584B3F" w:rsidP="00584B3F">
      <w:pPr>
        <w:jc w:val="center"/>
        <w:outlineLvl w:val="0"/>
        <w:rPr>
          <w:color w:val="333300"/>
        </w:rPr>
      </w:pPr>
    </w:p>
    <w:p w14:paraId="30271309" w14:textId="77777777" w:rsidR="00584B3F" w:rsidRPr="00584B3F" w:rsidRDefault="00584B3F" w:rsidP="00584B3F">
      <w:pPr>
        <w:jc w:val="center"/>
        <w:outlineLvl w:val="0"/>
        <w:rPr>
          <w:b/>
          <w:bCs/>
          <w:color w:val="333300"/>
        </w:rPr>
      </w:pPr>
    </w:p>
    <w:p w14:paraId="0501D5BD" w14:textId="77777777" w:rsidR="00964AEB" w:rsidRDefault="00964AEB" w:rsidP="00584B3F">
      <w:pPr>
        <w:jc w:val="center"/>
        <w:outlineLvl w:val="0"/>
        <w:rPr>
          <w:b/>
          <w:sz w:val="36"/>
          <w:szCs w:val="36"/>
        </w:rPr>
      </w:pPr>
    </w:p>
    <w:p w14:paraId="2FE42FD6" w14:textId="77777777" w:rsidR="00964AEB" w:rsidRDefault="00964AEB" w:rsidP="00584B3F">
      <w:pPr>
        <w:jc w:val="center"/>
        <w:outlineLvl w:val="0"/>
        <w:rPr>
          <w:b/>
          <w:sz w:val="36"/>
          <w:szCs w:val="36"/>
        </w:rPr>
      </w:pPr>
    </w:p>
    <w:p w14:paraId="37470417" w14:textId="77777777" w:rsidR="00964AEB" w:rsidRDefault="00964AEB" w:rsidP="00584B3F">
      <w:pPr>
        <w:jc w:val="center"/>
        <w:outlineLvl w:val="0"/>
        <w:rPr>
          <w:b/>
          <w:sz w:val="36"/>
          <w:szCs w:val="36"/>
        </w:rPr>
      </w:pPr>
    </w:p>
    <w:p w14:paraId="19A5EF19" w14:textId="77777777" w:rsidR="00964AEB" w:rsidRDefault="00964AEB" w:rsidP="00584B3F">
      <w:pPr>
        <w:jc w:val="center"/>
        <w:outlineLvl w:val="0"/>
        <w:rPr>
          <w:b/>
          <w:sz w:val="36"/>
          <w:szCs w:val="36"/>
        </w:rPr>
      </w:pPr>
    </w:p>
    <w:p w14:paraId="3BEA6286" w14:textId="77777777" w:rsidR="00964AEB" w:rsidRDefault="00964AEB" w:rsidP="00584B3F">
      <w:pPr>
        <w:jc w:val="center"/>
        <w:outlineLvl w:val="0"/>
        <w:rPr>
          <w:b/>
          <w:sz w:val="36"/>
          <w:szCs w:val="36"/>
        </w:rPr>
      </w:pPr>
    </w:p>
    <w:p w14:paraId="1835DB2C" w14:textId="77777777" w:rsidR="00964AEB" w:rsidRDefault="00964AEB" w:rsidP="00584B3F">
      <w:pPr>
        <w:jc w:val="center"/>
        <w:outlineLvl w:val="0"/>
        <w:rPr>
          <w:b/>
          <w:sz w:val="36"/>
          <w:szCs w:val="36"/>
        </w:rPr>
      </w:pPr>
    </w:p>
    <w:p w14:paraId="7075C221" w14:textId="77777777" w:rsidR="00964AEB" w:rsidRDefault="00964AEB" w:rsidP="00584B3F">
      <w:pPr>
        <w:jc w:val="center"/>
        <w:outlineLvl w:val="0"/>
        <w:rPr>
          <w:b/>
          <w:sz w:val="36"/>
          <w:szCs w:val="36"/>
        </w:rPr>
      </w:pPr>
    </w:p>
    <w:p w14:paraId="29C5D84C" w14:textId="77777777" w:rsidR="00964AEB" w:rsidRDefault="00964AEB" w:rsidP="00584B3F">
      <w:pPr>
        <w:jc w:val="center"/>
        <w:outlineLvl w:val="0"/>
        <w:rPr>
          <w:b/>
          <w:sz w:val="36"/>
          <w:szCs w:val="36"/>
        </w:rPr>
      </w:pPr>
    </w:p>
    <w:p w14:paraId="66120846" w14:textId="12E301B9" w:rsidR="00584B3F" w:rsidRPr="00584B3F" w:rsidRDefault="00584B3F" w:rsidP="00584B3F">
      <w:pPr>
        <w:jc w:val="center"/>
        <w:outlineLvl w:val="0"/>
        <w:rPr>
          <w:b/>
          <w:sz w:val="36"/>
          <w:szCs w:val="36"/>
        </w:rPr>
      </w:pPr>
      <w:r w:rsidRPr="00584B3F">
        <w:rPr>
          <w:b/>
          <w:sz w:val="36"/>
          <w:szCs w:val="36"/>
        </w:rPr>
        <w:t>ERCOT Nodal Protocols</w:t>
      </w:r>
    </w:p>
    <w:p w14:paraId="5CD4549F" w14:textId="77777777" w:rsidR="00584B3F" w:rsidRPr="00584B3F" w:rsidRDefault="00584B3F" w:rsidP="00584B3F">
      <w:pPr>
        <w:jc w:val="center"/>
        <w:outlineLvl w:val="0"/>
        <w:rPr>
          <w:b/>
          <w:sz w:val="36"/>
          <w:szCs w:val="36"/>
        </w:rPr>
      </w:pPr>
    </w:p>
    <w:p w14:paraId="58BF46E1" w14:textId="77777777" w:rsidR="00584B3F" w:rsidRPr="00584B3F" w:rsidRDefault="00584B3F" w:rsidP="00584B3F">
      <w:pPr>
        <w:jc w:val="center"/>
        <w:outlineLvl w:val="0"/>
        <w:rPr>
          <w:b/>
          <w:sz w:val="36"/>
          <w:szCs w:val="36"/>
        </w:rPr>
      </w:pPr>
      <w:r w:rsidRPr="00584B3F">
        <w:rPr>
          <w:b/>
          <w:sz w:val="36"/>
          <w:szCs w:val="36"/>
        </w:rPr>
        <w:t>Section 22</w:t>
      </w:r>
    </w:p>
    <w:p w14:paraId="3D0F0DE4" w14:textId="77777777" w:rsidR="00584B3F" w:rsidRPr="00584B3F" w:rsidRDefault="00584B3F" w:rsidP="00584B3F">
      <w:pPr>
        <w:jc w:val="center"/>
        <w:outlineLvl w:val="0"/>
        <w:rPr>
          <w:b/>
        </w:rPr>
      </w:pPr>
    </w:p>
    <w:p w14:paraId="0594A9BD" w14:textId="77777777" w:rsidR="00584B3F" w:rsidRPr="00584B3F" w:rsidRDefault="00584B3F" w:rsidP="00584B3F">
      <w:pPr>
        <w:jc w:val="center"/>
        <w:outlineLvl w:val="0"/>
        <w:rPr>
          <w:b/>
          <w:sz w:val="36"/>
          <w:szCs w:val="36"/>
        </w:rPr>
      </w:pPr>
      <w:r w:rsidRPr="00584B3F">
        <w:rPr>
          <w:b/>
          <w:sz w:val="36"/>
          <w:szCs w:val="36"/>
        </w:rPr>
        <w:t xml:space="preserve">Attachment A:  Standard Form </w:t>
      </w:r>
      <w:r w:rsidRPr="00584B3F">
        <w:rPr>
          <w:b/>
          <w:bCs/>
          <w:sz w:val="36"/>
          <w:szCs w:val="36"/>
        </w:rPr>
        <w:t>Market Participant</w:t>
      </w:r>
      <w:r w:rsidRPr="00584B3F">
        <w:rPr>
          <w:b/>
          <w:sz w:val="36"/>
          <w:szCs w:val="36"/>
        </w:rPr>
        <w:t xml:space="preserve"> Agreement</w:t>
      </w:r>
    </w:p>
    <w:p w14:paraId="33407D32" w14:textId="77777777" w:rsidR="00584B3F" w:rsidRPr="00584B3F" w:rsidRDefault="00584B3F" w:rsidP="00584B3F">
      <w:pPr>
        <w:jc w:val="center"/>
        <w:outlineLvl w:val="0"/>
        <w:rPr>
          <w:color w:val="333300"/>
        </w:rPr>
      </w:pPr>
    </w:p>
    <w:p w14:paraId="4C0FB038" w14:textId="77777777" w:rsidR="00584B3F" w:rsidRPr="00584B3F" w:rsidRDefault="00584B3F" w:rsidP="00584B3F">
      <w:pPr>
        <w:outlineLvl w:val="0"/>
        <w:rPr>
          <w:color w:val="333300"/>
        </w:rPr>
      </w:pPr>
    </w:p>
    <w:p w14:paraId="10E83202" w14:textId="179AF37A" w:rsidR="00584B3F" w:rsidRPr="00584B3F" w:rsidRDefault="00584B3F" w:rsidP="00584B3F">
      <w:pPr>
        <w:jc w:val="center"/>
        <w:outlineLvl w:val="0"/>
        <w:rPr>
          <w:b/>
          <w:bCs/>
        </w:rPr>
      </w:pPr>
      <w:del w:id="1720" w:author="TEBA" w:date="2024-12-04T15:26:00Z">
        <w:r w:rsidRPr="00584B3F" w:rsidDel="00584B3F">
          <w:rPr>
            <w:b/>
            <w:bCs/>
          </w:rPr>
          <w:delText>April 1, 2022</w:delText>
        </w:r>
      </w:del>
      <w:ins w:id="1721" w:author="TEBA" w:date="2024-12-04T15:26:00Z">
        <w:r>
          <w:rPr>
            <w:b/>
            <w:bCs/>
          </w:rPr>
          <w:t>TBD</w:t>
        </w:r>
      </w:ins>
    </w:p>
    <w:p w14:paraId="36D32C27" w14:textId="77777777" w:rsidR="00584B3F" w:rsidRPr="00584B3F" w:rsidRDefault="00584B3F" w:rsidP="00584B3F">
      <w:pPr>
        <w:jc w:val="center"/>
        <w:outlineLvl w:val="0"/>
        <w:rPr>
          <w:b/>
          <w:bCs/>
        </w:rPr>
      </w:pPr>
    </w:p>
    <w:p w14:paraId="5E519B33" w14:textId="77777777" w:rsidR="00584B3F" w:rsidRPr="00584B3F" w:rsidRDefault="00584B3F" w:rsidP="00584B3F">
      <w:pPr>
        <w:jc w:val="center"/>
        <w:outlineLvl w:val="0"/>
        <w:rPr>
          <w:b/>
          <w:bCs/>
        </w:rPr>
      </w:pPr>
    </w:p>
    <w:p w14:paraId="7BBBD4DB" w14:textId="77777777" w:rsidR="00584B3F" w:rsidRPr="00584B3F" w:rsidRDefault="00584B3F" w:rsidP="00584B3F">
      <w:pPr>
        <w:pBdr>
          <w:between w:val="single" w:sz="4" w:space="1" w:color="auto"/>
        </w:pBdr>
        <w:rPr>
          <w:color w:val="333300"/>
        </w:rPr>
      </w:pPr>
    </w:p>
    <w:p w14:paraId="6FE1D3E3" w14:textId="77777777" w:rsidR="00584B3F" w:rsidRPr="00584B3F" w:rsidRDefault="00584B3F" w:rsidP="00584B3F">
      <w:pPr>
        <w:pBdr>
          <w:between w:val="single" w:sz="4" w:space="1" w:color="auto"/>
        </w:pBdr>
        <w:rPr>
          <w:color w:val="333300"/>
        </w:rPr>
      </w:pPr>
    </w:p>
    <w:p w14:paraId="458A8EE5" w14:textId="77777777" w:rsidR="00584B3F" w:rsidRPr="00584B3F" w:rsidRDefault="00584B3F" w:rsidP="00584B3F">
      <w:pPr>
        <w:pBdr>
          <w:between w:val="single" w:sz="4" w:space="1" w:color="auto"/>
        </w:pBdr>
        <w:rPr>
          <w:color w:val="333300"/>
        </w:rPr>
        <w:sectPr w:rsidR="00584B3F" w:rsidRPr="00584B3F" w:rsidSect="002E4828">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titlePg w:val="0"/>
          <w:docGrid w:linePitch="360"/>
          <w:sectPrChange w:id="1723" w:author="TEBA" w:date="2024-12-17T09:31:00Z">
            <w:sectPr w:rsidR="00584B3F" w:rsidRPr="00584B3F" w:rsidSect="002E4828">
              <w:pgMar w:top="1440" w:right="1440" w:bottom="1440" w:left="1440" w:header="720" w:footer="720" w:gutter="0"/>
              <w:titlePg/>
            </w:sectPr>
          </w:sectPrChange>
        </w:sectPr>
      </w:pPr>
    </w:p>
    <w:p w14:paraId="6F98C287" w14:textId="77777777" w:rsidR="00584B3F" w:rsidRPr="00584B3F" w:rsidRDefault="00584B3F" w:rsidP="00584B3F">
      <w:pPr>
        <w:rPr>
          <w:color w:val="333300"/>
        </w:rPr>
      </w:pPr>
    </w:p>
    <w:p w14:paraId="526B9EFE" w14:textId="77777777" w:rsidR="00584B3F" w:rsidRPr="00584B3F" w:rsidRDefault="00584B3F" w:rsidP="00584B3F">
      <w:pPr>
        <w:jc w:val="center"/>
        <w:rPr>
          <w:szCs w:val="20"/>
        </w:rPr>
      </w:pPr>
      <w:r w:rsidRPr="00584B3F">
        <w:rPr>
          <w:szCs w:val="20"/>
        </w:rPr>
        <w:t>Standard Form Market Participant Agreement</w:t>
      </w:r>
    </w:p>
    <w:p w14:paraId="05BF4A1F" w14:textId="77777777" w:rsidR="00584B3F" w:rsidRPr="00584B3F" w:rsidRDefault="00584B3F" w:rsidP="00584B3F">
      <w:pPr>
        <w:jc w:val="center"/>
      </w:pPr>
      <w:r w:rsidRPr="00584B3F">
        <w:t>Between</w:t>
      </w:r>
    </w:p>
    <w:p w14:paraId="168B448E" w14:textId="77777777" w:rsidR="00584B3F" w:rsidRPr="00584B3F" w:rsidRDefault="00584B3F" w:rsidP="00584B3F">
      <w:pPr>
        <w:jc w:val="center"/>
        <w:rPr>
          <w:u w:val="single"/>
        </w:rPr>
      </w:pPr>
      <w:r w:rsidRPr="00584B3F">
        <w:rPr>
          <w:u w:val="single"/>
        </w:rPr>
        <w:fldChar w:fldCharType="begin">
          <w:ffData>
            <w:name w:val="Text1"/>
            <w:enabled/>
            <w:calcOnExit w:val="0"/>
            <w:textInput>
              <w:default w:val="Insert Participant"/>
            </w:textInput>
          </w:ffData>
        </w:fldChar>
      </w:r>
      <w:bookmarkStart w:id="1724" w:name="Text1"/>
      <w:r w:rsidRPr="00584B3F">
        <w:rPr>
          <w:u w:val="single"/>
        </w:rPr>
        <w:instrText xml:space="preserve"> FORMTEXT </w:instrText>
      </w:r>
      <w:r w:rsidRPr="00584B3F">
        <w:rPr>
          <w:u w:val="single"/>
        </w:rPr>
      </w:r>
      <w:r w:rsidRPr="00584B3F">
        <w:rPr>
          <w:u w:val="single"/>
        </w:rPr>
        <w:fldChar w:fldCharType="separate"/>
      </w:r>
      <w:r w:rsidRPr="00584B3F">
        <w:rPr>
          <w:noProof/>
          <w:u w:val="single"/>
        </w:rPr>
        <w:t>Insert Participant</w:t>
      </w:r>
      <w:r w:rsidRPr="00584B3F">
        <w:rPr>
          <w:u w:val="single"/>
        </w:rPr>
        <w:fldChar w:fldCharType="end"/>
      </w:r>
      <w:bookmarkEnd w:id="1724"/>
    </w:p>
    <w:p w14:paraId="77D1C563" w14:textId="77777777" w:rsidR="00584B3F" w:rsidRPr="00584B3F" w:rsidRDefault="00584B3F" w:rsidP="00584B3F">
      <w:pPr>
        <w:jc w:val="center"/>
        <w:rPr>
          <w:u w:val="single"/>
        </w:rPr>
      </w:pPr>
      <w:r w:rsidRPr="00584B3F">
        <w:rPr>
          <w:u w:val="single"/>
        </w:rPr>
        <w:t>and</w:t>
      </w:r>
    </w:p>
    <w:p w14:paraId="458E63F2" w14:textId="77777777" w:rsidR="00584B3F" w:rsidRPr="00584B3F" w:rsidRDefault="00584B3F" w:rsidP="00584B3F">
      <w:pPr>
        <w:jc w:val="center"/>
      </w:pPr>
      <w:r w:rsidRPr="00584B3F">
        <w:rPr>
          <w:u w:val="single"/>
        </w:rPr>
        <w:t>Electric Reliability Council of Texas, Inc.</w:t>
      </w:r>
    </w:p>
    <w:p w14:paraId="029D13DC" w14:textId="77777777" w:rsidR="00584B3F" w:rsidRPr="00584B3F" w:rsidRDefault="00584B3F" w:rsidP="00584B3F">
      <w:pPr>
        <w:jc w:val="center"/>
      </w:pPr>
    </w:p>
    <w:p w14:paraId="5F0F8356" w14:textId="77777777" w:rsidR="00584B3F" w:rsidRPr="00584B3F" w:rsidRDefault="00584B3F" w:rsidP="00584B3F">
      <w:pPr>
        <w:jc w:val="both"/>
      </w:pPr>
      <w:r w:rsidRPr="00584B3F">
        <w:t xml:space="preserve">This Market Participant Agreement (“Agreement”), effective as of the___________ day of _______________,___________ (“Effective Date”), is entered into by and between </w:t>
      </w:r>
      <w:r w:rsidRPr="00584B3F">
        <w:fldChar w:fldCharType="begin">
          <w:ffData>
            <w:name w:val="Text2"/>
            <w:enabled/>
            <w:calcOnExit w:val="0"/>
            <w:textInput>
              <w:default w:val="Insert Participant"/>
            </w:textInput>
          </w:ffData>
        </w:fldChar>
      </w:r>
      <w:bookmarkStart w:id="1725" w:name="Text2"/>
      <w:r w:rsidRPr="00584B3F">
        <w:instrText xml:space="preserve"> FORMTEXT </w:instrText>
      </w:r>
      <w:r w:rsidRPr="00584B3F">
        <w:fldChar w:fldCharType="separate"/>
      </w:r>
      <w:r w:rsidRPr="00584B3F">
        <w:rPr>
          <w:noProof/>
        </w:rPr>
        <w:t>Insert Participant</w:t>
      </w:r>
      <w:r w:rsidRPr="00584B3F">
        <w:fldChar w:fldCharType="end"/>
      </w:r>
      <w:bookmarkEnd w:id="1725"/>
      <w:r w:rsidRPr="00584B3F">
        <w:t xml:space="preserve">, a </w:t>
      </w:r>
      <w:r w:rsidRPr="00584B3F">
        <w:fldChar w:fldCharType="begin">
          <w:ffData>
            <w:name w:val="Text3"/>
            <w:enabled/>
            <w:calcOnExit w:val="0"/>
            <w:textInput>
              <w:default w:val="[Insert State of Registration and Entity type]"/>
            </w:textInput>
          </w:ffData>
        </w:fldChar>
      </w:r>
      <w:bookmarkStart w:id="1726" w:name="Text3"/>
      <w:r w:rsidRPr="00584B3F">
        <w:instrText xml:space="preserve"> FORMTEXT </w:instrText>
      </w:r>
      <w:r w:rsidRPr="00584B3F">
        <w:fldChar w:fldCharType="separate"/>
      </w:r>
      <w:r w:rsidRPr="00584B3F">
        <w:rPr>
          <w:noProof/>
        </w:rPr>
        <w:t>[Insert State of Registration and Entity type]</w:t>
      </w:r>
      <w:r w:rsidRPr="00584B3F">
        <w:fldChar w:fldCharType="end"/>
      </w:r>
      <w:bookmarkEnd w:id="1726"/>
      <w:r w:rsidRPr="00584B3F">
        <w:t xml:space="preserve"> (“Participant”) and Electric Reliability Council of Texas, Inc., a Texas non-profit corporation (“ERCOT”).</w:t>
      </w:r>
    </w:p>
    <w:p w14:paraId="712E5EB8"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1AF4BFF1" w14:textId="77777777" w:rsidR="00584B3F" w:rsidRPr="00584B3F" w:rsidRDefault="00584B3F" w:rsidP="00584B3F">
      <w:pPr>
        <w:jc w:val="both"/>
      </w:pPr>
    </w:p>
    <w:p w14:paraId="3A744735" w14:textId="77777777" w:rsidR="00584B3F" w:rsidRPr="00584B3F" w:rsidRDefault="00584B3F" w:rsidP="00584B3F">
      <w:pPr>
        <w:jc w:val="both"/>
      </w:pPr>
      <w:r w:rsidRPr="00584B3F">
        <w:t>WHEREAS:</w:t>
      </w:r>
    </w:p>
    <w:p w14:paraId="19DCA11C" w14:textId="77777777" w:rsidR="00584B3F" w:rsidRPr="00584B3F" w:rsidRDefault="00584B3F" w:rsidP="00584B3F">
      <w:pPr>
        <w:jc w:val="both"/>
      </w:pPr>
    </w:p>
    <w:p w14:paraId="401D7561" w14:textId="77777777" w:rsidR="00584B3F" w:rsidRPr="00584B3F" w:rsidRDefault="00584B3F" w:rsidP="00584B3F">
      <w:pPr>
        <w:jc w:val="both"/>
      </w:pPr>
      <w:r w:rsidRPr="00584B3F">
        <w:t>A.</w:t>
      </w:r>
      <w:r w:rsidRPr="00584B3F">
        <w:tab/>
        <w:t xml:space="preserve">As defined in the ERCOT Protocols, Participant is a (check all that apply): </w:t>
      </w:r>
    </w:p>
    <w:p w14:paraId="452CEBA5" w14:textId="77777777" w:rsidR="00584B3F" w:rsidRPr="00584B3F" w:rsidRDefault="00584B3F" w:rsidP="00584B3F">
      <w:pPr>
        <w:jc w:val="both"/>
      </w:pPr>
    </w:p>
    <w:p w14:paraId="6758F7E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Load Serving Entity (LSE)</w:t>
      </w:r>
    </w:p>
    <w:p w14:paraId="5B2A2B88" w14:textId="77777777" w:rsidR="00584B3F" w:rsidRPr="00584B3F" w:rsidRDefault="00584B3F" w:rsidP="00584B3F">
      <w:pPr>
        <w:ind w:left="720"/>
        <w:jc w:val="both"/>
      </w:pPr>
    </w:p>
    <w:p w14:paraId="7BD4F47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Qualified Scheduling Entity (QSE)</w:t>
      </w:r>
    </w:p>
    <w:p w14:paraId="33B3874C" w14:textId="77777777" w:rsidR="00584B3F" w:rsidRPr="00584B3F" w:rsidRDefault="00584B3F" w:rsidP="00584B3F">
      <w:pPr>
        <w:ind w:left="720"/>
        <w:jc w:val="both"/>
      </w:pPr>
    </w:p>
    <w:p w14:paraId="095A311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Transmission Service Provider (TSP)</w:t>
      </w:r>
    </w:p>
    <w:p w14:paraId="64195DCC" w14:textId="77777777" w:rsidR="00584B3F" w:rsidRPr="00584B3F" w:rsidRDefault="00584B3F" w:rsidP="00584B3F">
      <w:pPr>
        <w:ind w:left="720"/>
        <w:jc w:val="both"/>
      </w:pPr>
    </w:p>
    <w:p w14:paraId="3C30484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Distribution Service Provider (DSP)</w:t>
      </w:r>
    </w:p>
    <w:p w14:paraId="2351BE96" w14:textId="77777777" w:rsidR="00584B3F" w:rsidRPr="00584B3F" w:rsidRDefault="00584B3F" w:rsidP="00584B3F">
      <w:pPr>
        <w:ind w:left="720"/>
        <w:jc w:val="both"/>
      </w:pPr>
    </w:p>
    <w:p w14:paraId="12093E7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Congestion Revenue Right (CRR) Account Holder</w:t>
      </w:r>
    </w:p>
    <w:p w14:paraId="07ADF0AA" w14:textId="77777777" w:rsidR="00584B3F" w:rsidRPr="00584B3F" w:rsidRDefault="00584B3F" w:rsidP="00584B3F">
      <w:pPr>
        <w:ind w:left="720"/>
        <w:jc w:val="both"/>
      </w:pPr>
    </w:p>
    <w:p w14:paraId="36F65B49"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Resource Entity</w:t>
      </w:r>
    </w:p>
    <w:p w14:paraId="2418DBD5" w14:textId="77777777" w:rsidR="00584B3F" w:rsidRPr="00584B3F" w:rsidRDefault="00584B3F" w:rsidP="00584B3F">
      <w:pPr>
        <w:ind w:left="720"/>
        <w:jc w:val="both"/>
      </w:pPr>
    </w:p>
    <w:p w14:paraId="68B64BD3" w14:textId="72047B2C"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w:t>
      </w:r>
      <w:del w:id="1727" w:author="TEBA" w:date="2024-12-10T07:10:00Z">
        <w:r w:rsidRPr="00584B3F" w:rsidDel="009A56E6">
          <w:delText xml:space="preserve">Renewable </w:delText>
        </w:r>
      </w:del>
      <w:r w:rsidRPr="00584B3F">
        <w:t xml:space="preserve">Energy </w:t>
      </w:r>
      <w:ins w:id="1728" w:author="TEBA" w:date="2024-12-10T07:10:00Z">
        <w:r w:rsidR="009A56E6">
          <w:t xml:space="preserve">Attribute </w:t>
        </w:r>
      </w:ins>
      <w:del w:id="1729" w:author="TEBA" w:date="2024-12-10T07:10:00Z">
        <w:r w:rsidRPr="00584B3F" w:rsidDel="009A56E6">
          <w:delText xml:space="preserve">Credit </w:delText>
        </w:r>
      </w:del>
      <w:ins w:id="1730" w:author="TEBA" w:date="2024-12-10T07:10:00Z">
        <w:r w:rsidR="009A56E6">
          <w:t>Certificate</w:t>
        </w:r>
        <w:r w:rsidR="009A56E6" w:rsidRPr="00584B3F">
          <w:t xml:space="preserve"> </w:t>
        </w:r>
      </w:ins>
      <w:r w:rsidRPr="00584B3F">
        <w:t>(</w:t>
      </w:r>
      <w:del w:id="1731" w:author="TEBA" w:date="2024-12-10T07:10:00Z">
        <w:r w:rsidRPr="00584B3F" w:rsidDel="009A56E6">
          <w:delText>REC</w:delText>
        </w:r>
      </w:del>
      <w:ins w:id="1732" w:author="TEBA" w:date="2024-12-10T07:10:00Z">
        <w:r w:rsidR="009A56E6">
          <w:t>EAC</w:t>
        </w:r>
      </w:ins>
      <w:r w:rsidRPr="00584B3F">
        <w:t xml:space="preserve">) Account Holder </w:t>
      </w:r>
    </w:p>
    <w:p w14:paraId="3487C880" w14:textId="77777777" w:rsidR="00584B3F" w:rsidRPr="00584B3F" w:rsidRDefault="00584B3F" w:rsidP="00584B3F">
      <w:pPr>
        <w:ind w:left="720"/>
        <w:jc w:val="both"/>
      </w:pPr>
    </w:p>
    <w:p w14:paraId="5823B116"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Independent Market Information System Registered Entity (IMRE) </w:t>
      </w:r>
    </w:p>
    <w:p w14:paraId="6C4D89FB"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75B35F16"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7D53C766" w14:textId="77777777" w:rsidR="00584B3F" w:rsidRPr="00584B3F" w:rsidRDefault="00584B3F" w:rsidP="00584B3F">
      <w:pPr>
        <w:jc w:val="both"/>
      </w:pPr>
    </w:p>
    <w:p w14:paraId="1215905D" w14:textId="77777777" w:rsidR="00584B3F" w:rsidRPr="00584B3F" w:rsidRDefault="00584B3F" w:rsidP="00584B3F">
      <w:pPr>
        <w:jc w:val="both"/>
        <w:rPr>
          <w:szCs w:val="20"/>
          <w:u w:val="single"/>
        </w:rPr>
      </w:pPr>
      <w:r w:rsidRPr="00584B3F">
        <w:rPr>
          <w:szCs w:val="20"/>
          <w:u w:val="single"/>
        </w:rPr>
        <w:t>Agreements</w:t>
      </w:r>
    </w:p>
    <w:p w14:paraId="60500072" w14:textId="77777777" w:rsidR="00584B3F" w:rsidRPr="00584B3F" w:rsidRDefault="00584B3F" w:rsidP="00584B3F">
      <w:pPr>
        <w:jc w:val="both"/>
      </w:pPr>
    </w:p>
    <w:p w14:paraId="782E0C3F" w14:textId="77777777" w:rsidR="00584B3F" w:rsidRPr="00584B3F" w:rsidRDefault="00584B3F" w:rsidP="00584B3F">
      <w:pPr>
        <w:widowControl w:val="0"/>
        <w:spacing w:after="240"/>
        <w:jc w:val="both"/>
        <w:rPr>
          <w:szCs w:val="20"/>
        </w:rPr>
      </w:pPr>
      <w:r w:rsidRPr="00584B3F">
        <w:rPr>
          <w:szCs w:val="20"/>
        </w:rPr>
        <w:t>NOW, THEREFORE, in consideration of the mutual covenants and promises contained herein, ERCOT and Participant (the “Parties”) hereby agree as follows:</w:t>
      </w:r>
    </w:p>
    <w:p w14:paraId="1998D03D" w14:textId="77777777" w:rsidR="00584B3F" w:rsidRPr="00584B3F" w:rsidRDefault="00584B3F" w:rsidP="00584B3F">
      <w:pPr>
        <w:keepNext/>
        <w:keepLines/>
        <w:spacing w:before="120" w:after="120"/>
        <w:jc w:val="both"/>
      </w:pPr>
      <w:r w:rsidRPr="00584B3F">
        <w:rPr>
          <w:u w:val="single"/>
        </w:rPr>
        <w:lastRenderedPageBreak/>
        <w:t>Section 1. Notice.</w:t>
      </w:r>
      <w:r w:rsidRPr="00584B3F">
        <w:t xml:space="preserve">  </w:t>
      </w:r>
    </w:p>
    <w:p w14:paraId="167977AC"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4CF0CE36" w14:textId="77777777" w:rsidR="00584B3F" w:rsidRPr="00584B3F" w:rsidRDefault="00584B3F" w:rsidP="00584B3F">
      <w:pPr>
        <w:keepNext/>
        <w:spacing w:after="240"/>
        <w:jc w:val="both"/>
        <w:rPr>
          <w:iCs/>
          <w:szCs w:val="20"/>
        </w:rPr>
      </w:pPr>
      <w:r w:rsidRPr="00584B3F">
        <w:rPr>
          <w:iCs/>
          <w:szCs w:val="20"/>
        </w:rPr>
        <w:t>If to ERCOT:</w:t>
      </w:r>
    </w:p>
    <w:p w14:paraId="4D23C775" w14:textId="77777777" w:rsidR="00584B3F" w:rsidRPr="00584B3F" w:rsidRDefault="00584B3F" w:rsidP="00584B3F">
      <w:pPr>
        <w:ind w:left="720"/>
        <w:jc w:val="both"/>
      </w:pPr>
      <w:r w:rsidRPr="00584B3F">
        <w:t>Electric Reliability Council of Texas, Inc.</w:t>
      </w:r>
    </w:p>
    <w:p w14:paraId="70A7A52C" w14:textId="77777777" w:rsidR="00584B3F" w:rsidRPr="00584B3F" w:rsidRDefault="00584B3F" w:rsidP="00584B3F">
      <w:pPr>
        <w:ind w:left="720"/>
        <w:jc w:val="both"/>
      </w:pPr>
      <w:r w:rsidRPr="00584B3F">
        <w:t>Attn: Legal Department</w:t>
      </w:r>
    </w:p>
    <w:p w14:paraId="6A7888BC" w14:textId="77777777" w:rsidR="00584B3F" w:rsidRPr="00584B3F" w:rsidRDefault="00584B3F" w:rsidP="00584B3F">
      <w:pPr>
        <w:ind w:left="720"/>
        <w:jc w:val="both"/>
      </w:pPr>
      <w:r w:rsidRPr="00584B3F">
        <w:t>8000 Metropolis Drive (Building E), Suite 100</w:t>
      </w:r>
    </w:p>
    <w:p w14:paraId="2D2288F6" w14:textId="77777777" w:rsidR="00584B3F" w:rsidRPr="00584B3F" w:rsidRDefault="00584B3F" w:rsidP="00584B3F">
      <w:pPr>
        <w:ind w:left="720"/>
        <w:jc w:val="both"/>
      </w:pPr>
      <w:r w:rsidRPr="00584B3F">
        <w:t>Austin, Texas 78744</w:t>
      </w:r>
    </w:p>
    <w:p w14:paraId="20ED1817" w14:textId="77777777" w:rsidR="00584B3F" w:rsidRPr="00584B3F" w:rsidRDefault="00584B3F" w:rsidP="00584B3F">
      <w:pPr>
        <w:ind w:left="720"/>
        <w:jc w:val="both"/>
      </w:pPr>
      <w:r w:rsidRPr="00584B3F">
        <w:t xml:space="preserve">Telephone: </w:t>
      </w:r>
      <w:r w:rsidRPr="00584B3F">
        <w:tab/>
        <w:t>(512) 225-7000</w:t>
      </w:r>
    </w:p>
    <w:p w14:paraId="42C1F236" w14:textId="77777777" w:rsidR="00584B3F" w:rsidRPr="00584B3F" w:rsidRDefault="00584B3F" w:rsidP="00584B3F">
      <w:pPr>
        <w:ind w:left="720"/>
        <w:jc w:val="both"/>
      </w:pPr>
      <w:r w:rsidRPr="00584B3F">
        <w:t xml:space="preserve">Facsimile: </w:t>
      </w:r>
      <w:r w:rsidRPr="00584B3F">
        <w:tab/>
        <w:t>(512) 225-7079</w:t>
      </w:r>
    </w:p>
    <w:p w14:paraId="2575E2E0" w14:textId="77777777" w:rsidR="00584B3F" w:rsidRPr="00584B3F" w:rsidRDefault="00584B3F" w:rsidP="00584B3F">
      <w:pPr>
        <w:jc w:val="both"/>
      </w:pPr>
    </w:p>
    <w:p w14:paraId="368D7C60" w14:textId="77777777" w:rsidR="00584B3F" w:rsidRPr="00584B3F" w:rsidRDefault="00584B3F" w:rsidP="00584B3F">
      <w:pPr>
        <w:spacing w:after="240"/>
        <w:jc w:val="both"/>
      </w:pPr>
      <w:r w:rsidRPr="00584B3F">
        <w:t>If to Participant:</w:t>
      </w:r>
    </w:p>
    <w:p w14:paraId="6CE92FE9"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4"/>
            <w:enabled/>
            <w:calcOnExit w:val="0"/>
            <w:textInput>
              <w:default w:val="[Insert Participant Name]"/>
            </w:textInput>
          </w:ffData>
        </w:fldChar>
      </w:r>
      <w:bookmarkStart w:id="1733" w:name="Text4"/>
      <w:r w:rsidRPr="00584B3F">
        <w:rPr>
          <w:iCs/>
        </w:rPr>
        <w:instrText xml:space="preserve"> FORMTEXT </w:instrText>
      </w:r>
      <w:r w:rsidRPr="00584B3F">
        <w:rPr>
          <w:iCs/>
        </w:rPr>
      </w:r>
      <w:r w:rsidRPr="00584B3F">
        <w:rPr>
          <w:iCs/>
        </w:rPr>
        <w:fldChar w:fldCharType="separate"/>
      </w:r>
      <w:r w:rsidRPr="00584B3F">
        <w:rPr>
          <w:iCs/>
          <w:noProof/>
        </w:rPr>
        <w:t>[Insert Participant Name]</w:t>
      </w:r>
      <w:r w:rsidRPr="00584B3F">
        <w:rPr>
          <w:iCs/>
        </w:rPr>
        <w:fldChar w:fldCharType="end"/>
      </w:r>
      <w:bookmarkEnd w:id="1733"/>
    </w:p>
    <w:p w14:paraId="48DFF0F5"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5"/>
            <w:enabled/>
            <w:calcOnExit w:val="0"/>
            <w:textInput>
              <w:default w:val="[Insert Contact Person/Dept.]"/>
            </w:textInput>
          </w:ffData>
        </w:fldChar>
      </w:r>
      <w:bookmarkStart w:id="1734" w:name="Text5"/>
      <w:r w:rsidRPr="00584B3F">
        <w:rPr>
          <w:iCs/>
        </w:rPr>
        <w:instrText xml:space="preserve"> FORMTEXT </w:instrText>
      </w:r>
      <w:r w:rsidRPr="00584B3F">
        <w:rPr>
          <w:iCs/>
        </w:rPr>
      </w:r>
      <w:r w:rsidRPr="00584B3F">
        <w:rPr>
          <w:iCs/>
        </w:rPr>
        <w:fldChar w:fldCharType="separate"/>
      </w:r>
      <w:r w:rsidRPr="00584B3F">
        <w:rPr>
          <w:iCs/>
          <w:noProof/>
        </w:rPr>
        <w:t>[Insert Contact Person/Dept.]</w:t>
      </w:r>
      <w:r w:rsidRPr="00584B3F">
        <w:rPr>
          <w:iCs/>
        </w:rPr>
        <w:fldChar w:fldCharType="end"/>
      </w:r>
      <w:bookmarkEnd w:id="1734"/>
    </w:p>
    <w:p w14:paraId="522BD5D2"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6"/>
            <w:enabled/>
            <w:calcOnExit w:val="0"/>
            <w:textInput>
              <w:default w:val="[Insert Street Address]"/>
            </w:textInput>
          </w:ffData>
        </w:fldChar>
      </w:r>
      <w:bookmarkStart w:id="1735" w:name="Text6"/>
      <w:r w:rsidRPr="00584B3F">
        <w:rPr>
          <w:iCs/>
        </w:rPr>
        <w:instrText xml:space="preserve"> FORMTEXT </w:instrText>
      </w:r>
      <w:r w:rsidRPr="00584B3F">
        <w:rPr>
          <w:iCs/>
        </w:rPr>
      </w:r>
      <w:r w:rsidRPr="00584B3F">
        <w:rPr>
          <w:iCs/>
        </w:rPr>
        <w:fldChar w:fldCharType="separate"/>
      </w:r>
      <w:r w:rsidRPr="00584B3F">
        <w:rPr>
          <w:iCs/>
          <w:noProof/>
        </w:rPr>
        <w:t>[Insert Street Address]</w:t>
      </w:r>
      <w:r w:rsidRPr="00584B3F">
        <w:rPr>
          <w:iCs/>
        </w:rPr>
        <w:fldChar w:fldCharType="end"/>
      </w:r>
      <w:bookmarkEnd w:id="1735"/>
    </w:p>
    <w:p w14:paraId="76B6CBED"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7"/>
            <w:enabled/>
            <w:calcOnExit w:val="0"/>
            <w:textInput>
              <w:default w:val="[Insert City, State Zip]"/>
            </w:textInput>
          </w:ffData>
        </w:fldChar>
      </w:r>
      <w:bookmarkStart w:id="1736" w:name="Text7"/>
      <w:r w:rsidRPr="00584B3F">
        <w:rPr>
          <w:iCs/>
        </w:rPr>
        <w:instrText xml:space="preserve"> FORMTEXT </w:instrText>
      </w:r>
      <w:r w:rsidRPr="00584B3F">
        <w:rPr>
          <w:iCs/>
        </w:rPr>
      </w:r>
      <w:r w:rsidRPr="00584B3F">
        <w:rPr>
          <w:iCs/>
        </w:rPr>
        <w:fldChar w:fldCharType="separate"/>
      </w:r>
      <w:r w:rsidRPr="00584B3F">
        <w:rPr>
          <w:iCs/>
          <w:noProof/>
        </w:rPr>
        <w:t>[Insert City, State Zip]</w:t>
      </w:r>
      <w:r w:rsidRPr="00584B3F">
        <w:rPr>
          <w:iCs/>
        </w:rPr>
        <w:fldChar w:fldCharType="end"/>
      </w:r>
      <w:bookmarkEnd w:id="1736"/>
    </w:p>
    <w:p w14:paraId="5DBA3FDA"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8"/>
            <w:enabled/>
            <w:calcOnExit w:val="0"/>
            <w:textInput>
              <w:default w:val="[Insert Telephone]"/>
            </w:textInput>
          </w:ffData>
        </w:fldChar>
      </w:r>
      <w:bookmarkStart w:id="1737" w:name="Text8"/>
      <w:r w:rsidRPr="00584B3F">
        <w:rPr>
          <w:iCs/>
        </w:rPr>
        <w:instrText xml:space="preserve"> FORMTEXT </w:instrText>
      </w:r>
      <w:r w:rsidRPr="00584B3F">
        <w:rPr>
          <w:iCs/>
        </w:rPr>
      </w:r>
      <w:r w:rsidRPr="00584B3F">
        <w:rPr>
          <w:iCs/>
        </w:rPr>
        <w:fldChar w:fldCharType="separate"/>
      </w:r>
      <w:r w:rsidRPr="00584B3F">
        <w:rPr>
          <w:iCs/>
          <w:noProof/>
        </w:rPr>
        <w:t>[Insert Telephone]</w:t>
      </w:r>
      <w:r w:rsidRPr="00584B3F">
        <w:rPr>
          <w:iCs/>
        </w:rPr>
        <w:fldChar w:fldCharType="end"/>
      </w:r>
      <w:bookmarkEnd w:id="1737"/>
    </w:p>
    <w:p w14:paraId="4D3078AB" w14:textId="77777777" w:rsidR="00584B3F" w:rsidRPr="00584B3F" w:rsidRDefault="00584B3F" w:rsidP="00584B3F">
      <w:pPr>
        <w:tabs>
          <w:tab w:val="left" w:pos="2160"/>
        </w:tabs>
        <w:spacing w:after="240"/>
        <w:ind w:left="2160" w:hanging="1440"/>
        <w:contextualSpacing/>
        <w:jc w:val="both"/>
        <w:rPr>
          <w:iCs/>
          <w:szCs w:val="20"/>
        </w:rPr>
      </w:pPr>
      <w:r w:rsidRPr="00584B3F">
        <w:rPr>
          <w:iCs/>
        </w:rPr>
        <w:fldChar w:fldCharType="begin">
          <w:ffData>
            <w:name w:val="Text9"/>
            <w:enabled/>
            <w:calcOnExit w:val="0"/>
            <w:textInput>
              <w:default w:val="[Insert Facsimile]"/>
            </w:textInput>
          </w:ffData>
        </w:fldChar>
      </w:r>
      <w:bookmarkStart w:id="1738" w:name="Text9"/>
      <w:r w:rsidRPr="00584B3F">
        <w:rPr>
          <w:iCs/>
        </w:rPr>
        <w:instrText xml:space="preserve"> FORMTEXT </w:instrText>
      </w:r>
      <w:r w:rsidRPr="00584B3F">
        <w:rPr>
          <w:iCs/>
        </w:rPr>
      </w:r>
      <w:r w:rsidRPr="00584B3F">
        <w:rPr>
          <w:iCs/>
        </w:rPr>
        <w:fldChar w:fldCharType="separate"/>
      </w:r>
      <w:r w:rsidRPr="00584B3F">
        <w:rPr>
          <w:iCs/>
          <w:noProof/>
        </w:rPr>
        <w:t>[Insert Facsimile]</w:t>
      </w:r>
      <w:r w:rsidRPr="00584B3F">
        <w:rPr>
          <w:iCs/>
        </w:rPr>
        <w:fldChar w:fldCharType="end"/>
      </w:r>
      <w:bookmarkEnd w:id="1738"/>
    </w:p>
    <w:p w14:paraId="5792163B"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1A6BB4AC"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30FED8CB"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3BCFA0F7"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275EE691"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 xml:space="preserve">this Agreement will terminate upon the </w:t>
      </w:r>
      <w:r w:rsidRPr="00584B3F">
        <w:rPr>
          <w:spacing w:val="-3"/>
          <w:szCs w:val="20"/>
        </w:rPr>
        <w:lastRenderedPageBreak/>
        <w:t>effective date of the replacement agreement</w:t>
      </w:r>
      <w:r w:rsidRPr="00584B3F">
        <w:rPr>
          <w:szCs w:val="20"/>
        </w:rPr>
        <w:t xml:space="preserve"> This Agreement may also be terminated during the Initial Term or the then-current Renewal Term in accordance with this Agreement.</w:t>
      </w:r>
    </w:p>
    <w:p w14:paraId="7EC0236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2C1B7213"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3F4115A" w14:textId="0111C38E"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39" w:author="TEBA" w:date="2024-12-10T07:10:00Z">
        <w:r w:rsidRPr="00584B3F" w:rsidDel="009A56E6">
          <w:rPr>
            <w:szCs w:val="20"/>
          </w:rPr>
          <w:delText xml:space="preserve">REC </w:delText>
        </w:r>
      </w:del>
      <w:ins w:id="1740" w:author="TEBA" w:date="2024-12-10T07:10: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354A8A5B"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7AA84AD"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33B09C7E"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197057BB"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05E25F21"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58681F5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Participant has full power and authority to enter into this Agreement and perform all obligations, representations, </w:t>
      </w:r>
      <w:proofErr w:type="gramStart"/>
      <w:r w:rsidRPr="00584B3F">
        <w:rPr>
          <w:szCs w:val="20"/>
        </w:rPr>
        <w:t>warranties</w:t>
      </w:r>
      <w:proofErr w:type="gramEnd"/>
      <w:r w:rsidRPr="00584B3F">
        <w:rPr>
          <w:szCs w:val="20"/>
        </w:rPr>
        <w:t xml:space="preserve"> and covenants under this Agreement;</w:t>
      </w:r>
    </w:p>
    <w:p w14:paraId="2D867EAE"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1BB6B6A6"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4B89C530"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7F5E95D4" w14:textId="77777777" w:rsidR="00584B3F" w:rsidRPr="00584B3F" w:rsidRDefault="00584B3F" w:rsidP="00584B3F">
      <w:pPr>
        <w:tabs>
          <w:tab w:val="num" w:pos="630"/>
          <w:tab w:val="num" w:pos="1440"/>
        </w:tabs>
        <w:spacing w:before="120" w:after="120"/>
        <w:ind w:left="1440" w:hanging="720"/>
        <w:jc w:val="both"/>
      </w:pPr>
      <w:r w:rsidRPr="00584B3F">
        <w:t>(6)</w:t>
      </w:r>
      <w:r w:rsidRPr="00584B3F">
        <w:tab/>
        <w:t xml:space="preserve">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w:t>
      </w:r>
      <w:r w:rsidRPr="00584B3F">
        <w:lastRenderedPageBreak/>
        <w:t>Participant has made alternate arrangements satisfactory to ERCOT for the resolution of the Default under the Prior Agreement;</w:t>
      </w:r>
    </w:p>
    <w:p w14:paraId="6AA6EC96"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20CF1906"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43FFCF8D"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47CA1BEE"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2F9E4CC8"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 xml:space="preserve">Participant acknowledges and affirms that the foregoing representations, </w:t>
      </w:r>
      <w:proofErr w:type="gramStart"/>
      <w:r w:rsidRPr="00584B3F">
        <w:rPr>
          <w:szCs w:val="20"/>
        </w:rPr>
        <w:t>warranties</w:t>
      </w:r>
      <w:proofErr w:type="gramEnd"/>
      <w:r w:rsidRPr="00584B3F">
        <w:rPr>
          <w:szCs w:val="20"/>
        </w:rPr>
        <w:t xml:space="preserve">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6F46DE5"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 xml:space="preserve">ERCOT represents, </w:t>
      </w:r>
      <w:proofErr w:type="gramStart"/>
      <w:r w:rsidRPr="00584B3F">
        <w:rPr>
          <w:u w:val="single"/>
        </w:rPr>
        <w:t>warrants</w:t>
      </w:r>
      <w:proofErr w:type="gramEnd"/>
      <w:r w:rsidRPr="00584B3F">
        <w:rPr>
          <w:u w:val="single"/>
        </w:rPr>
        <w:t xml:space="preserve"> and covenants that:</w:t>
      </w:r>
    </w:p>
    <w:p w14:paraId="4A28D0D8"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1AE0C277"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B911A76"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48B0E26E"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 xml:space="preserve">ERCOT's past, </w:t>
      </w:r>
      <w:proofErr w:type="gramStart"/>
      <w:r w:rsidRPr="00584B3F">
        <w:rPr>
          <w:szCs w:val="20"/>
        </w:rPr>
        <w:t>present</w:t>
      </w:r>
      <w:proofErr w:type="gramEnd"/>
      <w:r w:rsidRPr="00584B3F">
        <w:rPr>
          <w:szCs w:val="20"/>
        </w:rPr>
        <w:t xml:space="preserve">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4EB6D54"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 xml:space="preserve">The execution, </w:t>
      </w:r>
      <w:proofErr w:type="gramStart"/>
      <w:r w:rsidRPr="00584B3F">
        <w:rPr>
          <w:szCs w:val="20"/>
        </w:rPr>
        <w:t>delivery</w:t>
      </w:r>
      <w:proofErr w:type="gramEnd"/>
      <w:r w:rsidRPr="00584B3F">
        <w:rPr>
          <w:szCs w:val="20"/>
        </w:rPr>
        <w:t xml:space="preserve"> and performance of this Agreement by ERCOT have been duly authorized by all requisite action of its governing body;</w:t>
      </w:r>
    </w:p>
    <w:p w14:paraId="16CE016A"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78190770" w14:textId="77777777" w:rsidR="00584B3F" w:rsidRPr="00584B3F" w:rsidRDefault="00584B3F" w:rsidP="00584B3F">
      <w:pPr>
        <w:spacing w:before="120" w:after="120"/>
        <w:ind w:left="1440" w:hanging="720"/>
        <w:jc w:val="both"/>
        <w:rPr>
          <w:szCs w:val="20"/>
        </w:rPr>
      </w:pPr>
      <w:r w:rsidRPr="00584B3F">
        <w:rPr>
          <w:szCs w:val="20"/>
        </w:rPr>
        <w:lastRenderedPageBreak/>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733F3BE9"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5BEA4CF5"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469741D3" w14:textId="77777777" w:rsidR="00584B3F" w:rsidRPr="00584B3F" w:rsidRDefault="00584B3F" w:rsidP="00584B3F">
      <w:pPr>
        <w:spacing w:before="120" w:after="120"/>
        <w:jc w:val="both"/>
        <w:rPr>
          <w:u w:val="single"/>
        </w:rPr>
      </w:pPr>
      <w:r w:rsidRPr="00584B3F">
        <w:rPr>
          <w:u w:val="single"/>
        </w:rPr>
        <w:t>Section 5. Participant Obligations.</w:t>
      </w:r>
    </w:p>
    <w:p w14:paraId="33C507E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28CE0BDB"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03A99499"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1BB6625D"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3EE846C7"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6FF01496"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6852A597"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45A78FA9"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483F1F42"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the breaching Party cures the breach within the allotted time after notice of the material breach, occurs more than three (3) times in a 12-month period, the fourth such breach shall constitute a Default.</w:t>
      </w:r>
    </w:p>
    <w:p w14:paraId="389F1127"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w:t>
      </w:r>
      <w:r w:rsidRPr="00584B3F">
        <w:rPr>
          <w:szCs w:val="20"/>
        </w:rPr>
        <w:lastRenderedPageBreak/>
        <w:t xml:space="preserve">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w:t>
      </w:r>
      <w:proofErr w:type="gramStart"/>
      <w:r w:rsidRPr="00584B3F">
        <w:rPr>
          <w:szCs w:val="20"/>
        </w:rPr>
        <w:t>ERCOT, and</w:t>
      </w:r>
      <w:proofErr w:type="gramEnd"/>
      <w:r w:rsidRPr="00584B3F">
        <w:rPr>
          <w:szCs w:val="20"/>
        </w:rPr>
        <w:t xml:space="preserve">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961C768"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472BAA23"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712AD3E2"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130F76C5"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534C2C2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2C476E33"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4B5B68AD"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0CCBA000"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7AC5C9BB"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w:t>
      </w:r>
      <w:r w:rsidRPr="00584B3F">
        <w:rPr>
          <w:szCs w:val="20"/>
        </w:rPr>
        <w:lastRenderedPageBreak/>
        <w:t xml:space="preserve">Participant waives any right to challenge ERCOT’s right to set off amounts ERCOT owes to Participant by the amount of any sums owed by Participant to ERCOT, including any amounts owed pursuant to the operation of the Protocols.  </w:t>
      </w:r>
    </w:p>
    <w:p w14:paraId="10D911CF" w14:textId="77777777" w:rsidR="00584B3F" w:rsidRPr="00584B3F" w:rsidRDefault="00584B3F" w:rsidP="00584B3F">
      <w:pPr>
        <w:spacing w:before="120" w:after="120"/>
        <w:ind w:left="1440" w:hanging="720"/>
        <w:jc w:val="both"/>
        <w:rPr>
          <w:szCs w:val="20"/>
        </w:rPr>
      </w:pPr>
    </w:p>
    <w:p w14:paraId="728CE3E0"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220EF2A0"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327EAD7B"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40D21ADB"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575D0EDC"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280FFCD1"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0862B12D"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4D33B741" w14:textId="77777777" w:rsidR="00584B3F" w:rsidRPr="00584B3F" w:rsidRDefault="00584B3F" w:rsidP="00584B3F">
      <w:pPr>
        <w:spacing w:before="120" w:after="120"/>
        <w:jc w:val="both"/>
      </w:pPr>
      <w:r w:rsidRPr="00584B3F">
        <w:t>C.</w:t>
      </w:r>
      <w:r w:rsidRPr="00584B3F">
        <w:tab/>
      </w:r>
      <w:r w:rsidRPr="00584B3F">
        <w:rPr>
          <w:u w:val="single"/>
        </w:rPr>
        <w:t>Force Majeure.</w:t>
      </w:r>
    </w:p>
    <w:p w14:paraId="540A236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23FC6096" w14:textId="77777777" w:rsidR="00584B3F" w:rsidRPr="00584B3F" w:rsidRDefault="00584B3F" w:rsidP="00584B3F">
      <w:pPr>
        <w:spacing w:before="120" w:after="120"/>
        <w:ind w:left="1440" w:hanging="720"/>
        <w:jc w:val="both"/>
        <w:rPr>
          <w:szCs w:val="20"/>
        </w:rPr>
      </w:pPr>
    </w:p>
    <w:p w14:paraId="2412293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7C505B0"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0C782CCC"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9.  Limitation of Damages and Liability and Indemnification.</w:t>
      </w:r>
    </w:p>
    <w:p w14:paraId="795B4B3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3E62B87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6C4C259E"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 xml:space="preserve">The Parties have expressly agreed </w:t>
      </w:r>
      <w:proofErr w:type="gramStart"/>
      <w:r w:rsidRPr="00584B3F">
        <w:rPr>
          <w:szCs w:val="20"/>
        </w:rPr>
        <w:t>that,</w:t>
      </w:r>
      <w:proofErr w:type="gramEnd"/>
      <w:r w:rsidRPr="00584B3F">
        <w:rPr>
          <w:szCs w:val="20"/>
        </w:rPr>
        <w:t xml:space="preserve">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404BFD8F"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3E4B24CD" w14:textId="77777777" w:rsidR="00584B3F" w:rsidRPr="00584B3F" w:rsidRDefault="00584B3F" w:rsidP="00584B3F">
      <w:pPr>
        <w:keepNext/>
        <w:spacing w:before="120" w:after="120"/>
        <w:jc w:val="both"/>
        <w:rPr>
          <w:iCs/>
          <w:szCs w:val="20"/>
          <w:u w:val="single"/>
        </w:rPr>
      </w:pPr>
      <w:r w:rsidRPr="00584B3F">
        <w:rPr>
          <w:iCs/>
          <w:szCs w:val="20"/>
          <w:u w:val="single"/>
        </w:rPr>
        <w:t>Section 10. Dispute Resolution.</w:t>
      </w:r>
    </w:p>
    <w:p w14:paraId="63CF9BB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2E96CEF8"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A8EDF1A" w14:textId="77777777" w:rsidR="00584B3F" w:rsidRPr="00584B3F" w:rsidRDefault="00584B3F" w:rsidP="00584B3F">
      <w:pPr>
        <w:spacing w:before="120" w:after="120"/>
        <w:jc w:val="both"/>
        <w:rPr>
          <w:u w:val="single"/>
        </w:rPr>
      </w:pPr>
      <w:r w:rsidRPr="00584B3F">
        <w:rPr>
          <w:u w:val="single"/>
        </w:rPr>
        <w:t>Section 11. Miscellaneous.</w:t>
      </w:r>
    </w:p>
    <w:p w14:paraId="0611CE94"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w:t>
      </w:r>
      <w:proofErr w:type="gramStart"/>
      <w:r w:rsidRPr="00584B3F">
        <w:rPr>
          <w:szCs w:val="20"/>
        </w:rPr>
        <w:t>entered into</w:t>
      </w:r>
      <w:proofErr w:type="gramEnd"/>
      <w:r w:rsidRPr="00584B3F">
        <w:rPr>
          <w:szCs w:val="20"/>
        </w:rPr>
        <w:t xml:space="preserve"> and performable solely in Texas and, with the </w:t>
      </w:r>
      <w:r w:rsidRPr="00584B3F">
        <w:rPr>
          <w:szCs w:val="20"/>
        </w:rPr>
        <w:lastRenderedPageBreak/>
        <w:t>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742EA6F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3CC8D342"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7F5D705A"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3EAC23AF"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1B522"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w:t>
      </w:r>
      <w:proofErr w:type="gramStart"/>
      <w:r w:rsidRPr="00584B3F">
        <w:rPr>
          <w:szCs w:val="20"/>
        </w:rPr>
        <w:t>trustee</w:t>
      </w:r>
      <w:proofErr w:type="gramEnd"/>
      <w:r w:rsidRPr="00584B3F">
        <w:rPr>
          <w:szCs w:val="20"/>
        </w:rPr>
        <w:t xml:space="preserv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8(A), notice of Default, and an opportunity for the Financing Person to cure a material breach pursuant to Section 8(A) prior to it becoming a Default.</w:t>
      </w:r>
    </w:p>
    <w:p w14:paraId="29EEBAE9"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685434D"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w:t>
      </w:r>
      <w:r w:rsidRPr="00584B3F">
        <w:rPr>
          <w:szCs w:val="20"/>
        </w:rPr>
        <w:lastRenderedPageBreak/>
        <w:t>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73C5D5"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w:t>
      </w:r>
      <w:proofErr w:type="gramStart"/>
      <w:r w:rsidRPr="00584B3F">
        <w:rPr>
          <w:szCs w:val="20"/>
        </w:rPr>
        <w:t>modified</w:t>
      </w:r>
      <w:proofErr w:type="gramEnd"/>
      <w:r w:rsidRPr="00584B3F">
        <w:rPr>
          <w:szCs w:val="20"/>
        </w:rPr>
        <w:t xml:space="preserve"> or excused by a Party unless such waiver, modification or excuse is in writing and signed by an authorized officer of such Party.  The failure by or delay of either Party in enforcing or exercising any of its rights under this Agreement shall (a) not be deemed a waiver, </w:t>
      </w:r>
      <w:proofErr w:type="gramStart"/>
      <w:r w:rsidRPr="00584B3F">
        <w:rPr>
          <w:szCs w:val="20"/>
        </w:rPr>
        <w:t>modification</w:t>
      </w:r>
      <w:proofErr w:type="gramEnd"/>
      <w:r w:rsidRPr="00584B3F">
        <w:rPr>
          <w:szCs w:val="20"/>
        </w:rPr>
        <w:t xml:space="preserve">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51791C39"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2E3C981E"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5A47AEE" w14:textId="77777777" w:rsidR="00584B3F" w:rsidRPr="00584B3F" w:rsidRDefault="00584B3F" w:rsidP="00584B3F">
      <w:pPr>
        <w:spacing w:before="120" w:after="120"/>
        <w:ind w:left="720" w:hanging="720"/>
        <w:jc w:val="both"/>
        <w:rPr>
          <w:szCs w:val="20"/>
        </w:rPr>
      </w:pPr>
      <w:r w:rsidRPr="00584B3F">
        <w:rPr>
          <w:szCs w:val="20"/>
        </w:rPr>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720CF9F7"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76DE5C15"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w:t>
      </w:r>
      <w:proofErr w:type="gramStart"/>
      <w:r w:rsidRPr="00584B3F">
        <w:rPr>
          <w:szCs w:val="20"/>
        </w:rPr>
        <w:t>payment</w:t>
      </w:r>
      <w:proofErr w:type="gramEnd"/>
      <w:r w:rsidRPr="00584B3F">
        <w:rPr>
          <w:szCs w:val="20"/>
        </w:rPr>
        <w:t xml:space="preserve"> or computation delivered to ERCOT under the ERCOT Protocols.  Such </w:t>
      </w:r>
      <w:r w:rsidRPr="00584B3F">
        <w:rPr>
          <w:szCs w:val="20"/>
        </w:rPr>
        <w:lastRenderedPageBreak/>
        <w:t xml:space="preserve">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w:t>
      </w:r>
      <w:proofErr w:type="gramStart"/>
      <w:r w:rsidRPr="00584B3F">
        <w:rPr>
          <w:szCs w:val="20"/>
        </w:rPr>
        <w:t>payment</w:t>
      </w:r>
      <w:proofErr w:type="gramEnd"/>
      <w:r w:rsidRPr="00584B3F">
        <w:rPr>
          <w:szCs w:val="20"/>
        </w:rPr>
        <w:t xml:space="preserve">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4B7F8C70"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773B736F"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w:t>
      </w:r>
      <w:proofErr w:type="gramStart"/>
      <w:r w:rsidRPr="00584B3F">
        <w:rPr>
          <w:szCs w:val="20"/>
        </w:rPr>
        <w:t>things</w:t>
      </w:r>
      <w:proofErr w:type="gramEnd"/>
      <w:r w:rsidRPr="00584B3F">
        <w:rPr>
          <w:szCs w:val="20"/>
        </w:rPr>
        <w:t xml:space="preserve"> and provide such further assurances as may reasonably be requested by the other Party to permit performance of this Agreement.</w:t>
      </w:r>
    </w:p>
    <w:p w14:paraId="3EC865DB"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w:t>
      </w:r>
      <w:proofErr w:type="gramStart"/>
      <w:r w:rsidRPr="00584B3F">
        <w:rPr>
          <w:szCs w:val="20"/>
        </w:rPr>
        <w:t>state</w:t>
      </w:r>
      <w:proofErr w:type="gramEnd"/>
      <w:r w:rsidRPr="00584B3F">
        <w:rPr>
          <w:szCs w:val="20"/>
        </w:rPr>
        <w:t xml:space="preserv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28F85834"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p>
    <w:p w14:paraId="5A5C8DF8"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2BBF3D16"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62972E3C"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5CD5AB4E"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0C19C4AD"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539AE58E"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78656813"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556ABE4"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490D47EF" w14:textId="77777777" w:rsidR="00584B3F" w:rsidRPr="00584B3F" w:rsidRDefault="00584B3F" w:rsidP="00584B3F">
      <w:pPr>
        <w:spacing w:before="120" w:after="120"/>
        <w:ind w:left="1440" w:hanging="720"/>
        <w:jc w:val="both"/>
        <w:rPr>
          <w:szCs w:val="20"/>
        </w:rPr>
      </w:pPr>
      <w:r w:rsidRPr="00584B3F">
        <w:rPr>
          <w:szCs w:val="20"/>
        </w:rPr>
        <w:lastRenderedPageBreak/>
        <w:t>(8)</w:t>
      </w:r>
      <w:r w:rsidRPr="00584B3F">
        <w:rPr>
          <w:szCs w:val="20"/>
        </w:rPr>
        <w:tab/>
        <w:t>References to statutes, tariffs, regulations or ERCOT Protocols include all provisions consolidating, amending, or replacing the statutes, tariffs, regulations or ERCOT Protocols referred to.</w:t>
      </w:r>
    </w:p>
    <w:p w14:paraId="1D8D6A34"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55300037"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2D852815"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 xml:space="preserve">Any reference to a day, week, </w:t>
      </w:r>
      <w:proofErr w:type="gramStart"/>
      <w:r w:rsidRPr="00584B3F">
        <w:rPr>
          <w:szCs w:val="20"/>
        </w:rPr>
        <w:t>month</w:t>
      </w:r>
      <w:proofErr w:type="gramEnd"/>
      <w:r w:rsidRPr="00584B3F">
        <w:rPr>
          <w:szCs w:val="20"/>
        </w:rPr>
        <w:t xml:space="preserve"> or year is to a calendar day, week, month or year unless otherwise indicated.</w:t>
      </w:r>
    </w:p>
    <w:p w14:paraId="685F68E5"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F480D08"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7A28BEB3"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0828CE38"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207BF11E"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DDDDD45" w14:textId="77777777" w:rsidR="00584B3F" w:rsidRPr="00584B3F" w:rsidRDefault="00584B3F" w:rsidP="00584B3F">
      <w:pPr>
        <w:spacing w:before="120" w:after="120"/>
      </w:pPr>
      <w:r w:rsidRPr="00584B3F">
        <w:br w:type="page"/>
      </w:r>
    </w:p>
    <w:p w14:paraId="537E83F2" w14:textId="77777777" w:rsidR="00584B3F" w:rsidRPr="00584B3F" w:rsidRDefault="00584B3F" w:rsidP="00584B3F">
      <w:pPr>
        <w:spacing w:before="120" w:after="120"/>
      </w:pPr>
      <w:r w:rsidRPr="00584B3F">
        <w:lastRenderedPageBreak/>
        <w:t>SIGNED, ACCEPTED AND AGREED TO by each undersigned signatory who, by signature hereto, represents and warrants that he or she has full power and authority to execute this Agreement.</w:t>
      </w:r>
    </w:p>
    <w:p w14:paraId="3798B9A0"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t>Electric Reliability Council of Texas, Inc.:</w:t>
      </w:r>
    </w:p>
    <w:p w14:paraId="7915F960" w14:textId="77777777" w:rsidR="00584B3F" w:rsidRPr="00584B3F" w:rsidRDefault="00584B3F" w:rsidP="00584B3F">
      <w:pPr>
        <w:spacing w:before="120" w:after="120"/>
      </w:pPr>
    </w:p>
    <w:p w14:paraId="5B0CD84D" w14:textId="77777777" w:rsidR="00584B3F" w:rsidRPr="00584B3F" w:rsidRDefault="00584B3F" w:rsidP="00584B3F">
      <w:pPr>
        <w:keepNext/>
        <w:suppressAutoHyphens/>
        <w:jc w:val="both"/>
      </w:pPr>
      <w:r w:rsidRPr="00584B3F">
        <w:t>By: ______________________________</w:t>
      </w:r>
    </w:p>
    <w:p w14:paraId="16D2E8B4" w14:textId="77777777" w:rsidR="00584B3F" w:rsidRPr="00584B3F" w:rsidRDefault="00584B3F" w:rsidP="00584B3F">
      <w:pPr>
        <w:keepNext/>
        <w:suppressAutoHyphens/>
        <w:jc w:val="both"/>
      </w:pPr>
    </w:p>
    <w:p w14:paraId="3435F5FE" w14:textId="77777777" w:rsidR="00584B3F" w:rsidRPr="00584B3F" w:rsidRDefault="00584B3F" w:rsidP="00584B3F">
      <w:pPr>
        <w:keepNext/>
        <w:suppressAutoHyphens/>
        <w:jc w:val="both"/>
      </w:pPr>
      <w:r w:rsidRPr="00584B3F">
        <w:t>Name: ____________________________</w:t>
      </w:r>
    </w:p>
    <w:p w14:paraId="152AD862" w14:textId="77777777" w:rsidR="00584B3F" w:rsidRPr="00584B3F" w:rsidRDefault="00584B3F" w:rsidP="00584B3F">
      <w:pPr>
        <w:keepNext/>
        <w:suppressAutoHyphens/>
        <w:jc w:val="both"/>
      </w:pPr>
    </w:p>
    <w:p w14:paraId="27BBE98A" w14:textId="77777777" w:rsidR="00584B3F" w:rsidRPr="00584B3F" w:rsidRDefault="00584B3F" w:rsidP="00584B3F">
      <w:pPr>
        <w:keepNext/>
        <w:suppressAutoHyphens/>
        <w:jc w:val="both"/>
      </w:pPr>
      <w:r w:rsidRPr="00584B3F">
        <w:t>Title: _____________________________</w:t>
      </w:r>
    </w:p>
    <w:p w14:paraId="6EFB26FA" w14:textId="77777777" w:rsidR="00584B3F" w:rsidRPr="00584B3F" w:rsidRDefault="00584B3F" w:rsidP="00584B3F">
      <w:pPr>
        <w:keepNext/>
        <w:suppressAutoHyphens/>
        <w:jc w:val="both"/>
      </w:pPr>
    </w:p>
    <w:p w14:paraId="3413287A" w14:textId="77777777" w:rsidR="00584B3F" w:rsidRPr="00584B3F" w:rsidRDefault="00584B3F" w:rsidP="00584B3F">
      <w:pPr>
        <w:keepNext/>
        <w:suppressAutoHyphens/>
        <w:jc w:val="both"/>
      </w:pPr>
      <w:r w:rsidRPr="00584B3F">
        <w:t>Date: _____________________________</w:t>
      </w:r>
    </w:p>
    <w:p w14:paraId="5E049A46" w14:textId="77777777" w:rsidR="00584B3F" w:rsidRPr="00584B3F" w:rsidRDefault="00584B3F" w:rsidP="00584B3F">
      <w:pPr>
        <w:keepNext/>
        <w:keepLines/>
        <w:suppressAutoHyphens/>
        <w:jc w:val="both"/>
      </w:pPr>
    </w:p>
    <w:p w14:paraId="719F53FB" w14:textId="77777777" w:rsidR="00584B3F" w:rsidRPr="00584B3F" w:rsidRDefault="00584B3F" w:rsidP="00584B3F">
      <w:pPr>
        <w:keepNext/>
        <w:keepLines/>
        <w:suppressAutoHyphens/>
        <w:spacing w:before="240" w:after="240"/>
        <w:jc w:val="both"/>
        <w:rPr>
          <w:b/>
          <w:i/>
        </w:rPr>
      </w:pPr>
      <w:r w:rsidRPr="00584B3F">
        <w:rPr>
          <w:b/>
          <w:i/>
        </w:rPr>
        <w:t>Participant:</w:t>
      </w:r>
    </w:p>
    <w:p w14:paraId="0865BB40" w14:textId="77777777" w:rsidR="00584B3F" w:rsidRPr="00584B3F" w:rsidRDefault="00584B3F" w:rsidP="00584B3F">
      <w:pPr>
        <w:keepNext/>
        <w:suppressAutoHyphens/>
        <w:jc w:val="both"/>
      </w:pPr>
    </w:p>
    <w:p w14:paraId="41CD2B7D" w14:textId="77777777" w:rsidR="00584B3F" w:rsidRPr="00584B3F" w:rsidRDefault="00584B3F" w:rsidP="00584B3F">
      <w:pPr>
        <w:keepNext/>
        <w:suppressAutoHyphens/>
        <w:jc w:val="both"/>
      </w:pPr>
      <w:r w:rsidRPr="00584B3F">
        <w:t xml:space="preserve">By:_______________________________ </w:t>
      </w:r>
    </w:p>
    <w:p w14:paraId="770A3ED0" w14:textId="77777777" w:rsidR="00584B3F" w:rsidRPr="00584B3F" w:rsidRDefault="00584B3F" w:rsidP="00584B3F">
      <w:pPr>
        <w:keepNext/>
        <w:suppressAutoHyphens/>
        <w:jc w:val="both"/>
      </w:pPr>
    </w:p>
    <w:p w14:paraId="5F189AAF" w14:textId="77777777" w:rsidR="00584B3F" w:rsidRPr="00584B3F" w:rsidRDefault="00584B3F" w:rsidP="00584B3F">
      <w:pPr>
        <w:keepNext/>
        <w:suppressAutoHyphens/>
        <w:jc w:val="both"/>
      </w:pPr>
      <w:r w:rsidRPr="00584B3F">
        <w:t xml:space="preserve">Name: </w:t>
      </w:r>
      <w:r w:rsidRPr="00584B3F">
        <w:fldChar w:fldCharType="begin">
          <w:ffData>
            <w:name w:val="Text11"/>
            <w:enabled/>
            <w:calcOnExit w:val="0"/>
            <w:textInput/>
          </w:ffData>
        </w:fldChar>
      </w:r>
      <w:bookmarkStart w:id="1741" w:name="Text11"/>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1"/>
    </w:p>
    <w:p w14:paraId="4DF325C8" w14:textId="77777777" w:rsidR="00584B3F" w:rsidRPr="00584B3F" w:rsidRDefault="00584B3F" w:rsidP="00584B3F">
      <w:pPr>
        <w:keepNext/>
        <w:suppressAutoHyphens/>
        <w:jc w:val="both"/>
      </w:pPr>
    </w:p>
    <w:p w14:paraId="03FD4D51" w14:textId="77777777" w:rsidR="00584B3F" w:rsidRPr="00584B3F" w:rsidRDefault="00584B3F" w:rsidP="00584B3F">
      <w:pPr>
        <w:keepNext/>
        <w:suppressAutoHyphens/>
        <w:jc w:val="both"/>
      </w:pPr>
      <w:r w:rsidRPr="00584B3F">
        <w:t xml:space="preserve">Title: </w:t>
      </w:r>
      <w:r w:rsidRPr="00584B3F">
        <w:fldChar w:fldCharType="begin">
          <w:ffData>
            <w:name w:val="Text12"/>
            <w:enabled/>
            <w:calcOnExit w:val="0"/>
            <w:textInput/>
          </w:ffData>
        </w:fldChar>
      </w:r>
      <w:bookmarkStart w:id="1742" w:name="Text12"/>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2"/>
    </w:p>
    <w:p w14:paraId="278BBFDE" w14:textId="77777777" w:rsidR="00584B3F" w:rsidRPr="00584B3F" w:rsidRDefault="00584B3F" w:rsidP="00584B3F">
      <w:pPr>
        <w:keepNext/>
        <w:suppressAutoHyphens/>
        <w:jc w:val="both"/>
      </w:pPr>
    </w:p>
    <w:p w14:paraId="374C7E44" w14:textId="77777777" w:rsidR="00584B3F" w:rsidRPr="00584B3F" w:rsidRDefault="00584B3F" w:rsidP="00584B3F">
      <w:pPr>
        <w:keepNext/>
        <w:suppressAutoHyphens/>
        <w:jc w:val="both"/>
      </w:pPr>
      <w:r w:rsidRPr="00584B3F">
        <w:t xml:space="preserve">Date: </w:t>
      </w:r>
      <w:r w:rsidRPr="00584B3F">
        <w:fldChar w:fldCharType="begin">
          <w:ffData>
            <w:name w:val="Text13"/>
            <w:enabled/>
            <w:calcOnExit w:val="0"/>
            <w:textInput/>
          </w:ffData>
        </w:fldChar>
      </w:r>
      <w:bookmarkStart w:id="1743" w:name="Text13"/>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3"/>
    </w:p>
    <w:p w14:paraId="0C94CFA5" w14:textId="77777777" w:rsidR="00584B3F" w:rsidRPr="00584B3F" w:rsidRDefault="00584B3F" w:rsidP="00584B3F">
      <w:pPr>
        <w:keepNext/>
        <w:suppressAutoHyphens/>
        <w:jc w:val="both"/>
      </w:pPr>
    </w:p>
    <w:p w14:paraId="43EEB7B8" w14:textId="77777777" w:rsidR="00584B3F" w:rsidRPr="00584B3F" w:rsidRDefault="00584B3F" w:rsidP="00584B3F">
      <w:pPr>
        <w:keepNext/>
        <w:suppressAutoHyphens/>
        <w:jc w:val="both"/>
      </w:pPr>
    </w:p>
    <w:p w14:paraId="380AF253" w14:textId="77777777" w:rsidR="00584B3F" w:rsidRPr="00584B3F" w:rsidRDefault="00584B3F" w:rsidP="00584B3F">
      <w:pPr>
        <w:keepNext/>
        <w:suppressAutoHyphens/>
        <w:jc w:val="both"/>
      </w:pPr>
      <w:r w:rsidRPr="00584B3F">
        <w:t xml:space="preserve">Market Participant Name: </w:t>
      </w:r>
      <w:r w:rsidRPr="00584B3F">
        <w:fldChar w:fldCharType="begin">
          <w:ffData>
            <w:name w:val="Text14"/>
            <w:enabled/>
            <w:calcOnExit w:val="0"/>
            <w:textInput/>
          </w:ffData>
        </w:fldChar>
      </w:r>
      <w:bookmarkStart w:id="1744" w:name="Text14"/>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4"/>
    </w:p>
    <w:p w14:paraId="16FF23E2" w14:textId="77777777" w:rsidR="00584B3F" w:rsidRPr="00584B3F" w:rsidRDefault="00584B3F" w:rsidP="00584B3F">
      <w:pPr>
        <w:keepNext/>
        <w:suppressAutoHyphens/>
        <w:jc w:val="both"/>
      </w:pPr>
    </w:p>
    <w:p w14:paraId="551064C0" w14:textId="77777777" w:rsidR="00584B3F" w:rsidRPr="00584B3F" w:rsidRDefault="00584B3F" w:rsidP="00584B3F">
      <w:pPr>
        <w:keepNext/>
        <w:suppressAutoHyphens/>
        <w:jc w:val="both"/>
      </w:pPr>
    </w:p>
    <w:p w14:paraId="70F5F6CF" w14:textId="77777777" w:rsidR="00584B3F" w:rsidRPr="00584B3F" w:rsidRDefault="00584B3F" w:rsidP="00584B3F">
      <w:pPr>
        <w:keepNext/>
        <w:suppressAutoHyphens/>
        <w:jc w:val="both"/>
      </w:pPr>
      <w:r w:rsidRPr="00584B3F">
        <w:t xml:space="preserve">Market Participant DUNS: </w:t>
      </w:r>
      <w:r w:rsidRPr="00584B3F">
        <w:fldChar w:fldCharType="begin">
          <w:ffData>
            <w:name w:val="Text15"/>
            <w:enabled/>
            <w:calcOnExit w:val="0"/>
            <w:textInput/>
          </w:ffData>
        </w:fldChar>
      </w:r>
      <w:bookmarkStart w:id="1745" w:name="Text15"/>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5"/>
    </w:p>
    <w:p w14:paraId="270A53F8" w14:textId="77777777" w:rsidR="00584B3F" w:rsidRPr="00584B3F" w:rsidRDefault="00584B3F" w:rsidP="00584B3F">
      <w:pPr>
        <w:spacing w:before="120" w:after="120"/>
      </w:pPr>
      <w:r w:rsidRPr="00584B3F">
        <w:rPr>
          <w:color w:val="333300"/>
        </w:rPr>
        <w:t xml:space="preserve">    </w:t>
      </w:r>
      <w:r w:rsidRPr="00584B3F">
        <w:t xml:space="preserve">   </w:t>
      </w:r>
    </w:p>
    <w:p w14:paraId="524412CE" w14:textId="77777777" w:rsidR="00584B3F" w:rsidRPr="00584B3F" w:rsidRDefault="00584B3F" w:rsidP="00584B3F">
      <w:pPr>
        <w:spacing w:before="120" w:after="120"/>
      </w:pPr>
    </w:p>
    <w:p w14:paraId="18924E24" w14:textId="77777777" w:rsidR="00584B3F" w:rsidRPr="00584B3F" w:rsidRDefault="00584B3F" w:rsidP="00584B3F">
      <w:pPr>
        <w:spacing w:before="120" w:after="120"/>
      </w:pPr>
    </w:p>
    <w:p w14:paraId="3FCC84BC" w14:textId="77777777" w:rsidR="00584B3F" w:rsidRPr="00584B3F" w:rsidRDefault="00584B3F" w:rsidP="00584B3F">
      <w:pPr>
        <w:spacing w:before="120" w:after="120"/>
      </w:pPr>
    </w:p>
    <w:p w14:paraId="240CE8FB" w14:textId="77777777" w:rsidR="00584B3F" w:rsidRPr="00584B3F" w:rsidRDefault="00584B3F" w:rsidP="00584B3F">
      <w:pPr>
        <w:spacing w:before="120" w:after="120"/>
      </w:pPr>
    </w:p>
    <w:p w14:paraId="1E52A001" w14:textId="77777777" w:rsidR="00584B3F" w:rsidRPr="00584B3F" w:rsidRDefault="00584B3F" w:rsidP="00584B3F">
      <w:pPr>
        <w:spacing w:before="120" w:after="120"/>
        <w:rPr>
          <w:color w:val="33330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84B3F" w:rsidRPr="00584B3F" w14:paraId="146D91DD" w14:textId="77777777" w:rsidTr="00B3311E">
        <w:tc>
          <w:tcPr>
            <w:tcW w:w="9558" w:type="dxa"/>
            <w:shd w:val="pct12" w:color="auto" w:fill="auto"/>
          </w:tcPr>
          <w:p w14:paraId="62D11064" w14:textId="77777777" w:rsidR="00584B3F" w:rsidRPr="00584B3F" w:rsidRDefault="00584B3F" w:rsidP="00584B3F">
            <w:pPr>
              <w:spacing w:before="120" w:after="240"/>
              <w:rPr>
                <w:b/>
                <w:i/>
                <w:lang w:val="x-none" w:eastAsia="x-none"/>
              </w:rPr>
            </w:pPr>
            <w:r w:rsidRPr="00584B3F">
              <w:rPr>
                <w:b/>
                <w:i/>
                <w:lang w:val="x-none" w:eastAsia="x-none"/>
              </w:rPr>
              <w:t xml:space="preserve">[NPRR857:  </w:t>
            </w:r>
            <w:r w:rsidRPr="00584B3F">
              <w:rPr>
                <w:b/>
                <w:i/>
                <w:lang w:eastAsia="x-none"/>
              </w:rPr>
              <w:t>Replace Section 22 Attachment A above with the following</w:t>
            </w:r>
            <w:r w:rsidRPr="00584B3F">
              <w:rPr>
                <w:b/>
                <w:i/>
                <w:lang w:val="x-none" w:eastAsia="x-none"/>
              </w:rPr>
              <w:t xml:space="preserve"> upon system implementation</w:t>
            </w:r>
            <w:r w:rsidRPr="00584B3F">
              <w:rPr>
                <w:b/>
                <w:i/>
                <w:lang w:eastAsia="x-none"/>
              </w:rPr>
              <w:t xml:space="preserve"> </w:t>
            </w:r>
            <w:r w:rsidRPr="00584B3F">
              <w:rPr>
                <w:b/>
                <w:i/>
                <w:iCs/>
                <w:lang w:val="x-none" w:eastAsia="x-none"/>
              </w:rPr>
              <w:t xml:space="preserve">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Pr="00584B3F">
              <w:rPr>
                <w:b/>
                <w:i/>
                <w:iCs/>
                <w:lang w:val="x-none" w:eastAsia="x-none"/>
              </w:rPr>
              <w:lastRenderedPageBreak/>
              <w:t>of the interconnection; and (b) The financial security required to fund the interconnection facilities</w:t>
            </w:r>
            <w:r w:rsidRPr="00584B3F">
              <w:rPr>
                <w:b/>
                <w:i/>
                <w:lang w:val="x-none" w:eastAsia="x-none"/>
              </w:rPr>
              <w:t>:]</w:t>
            </w:r>
          </w:p>
          <w:p w14:paraId="096EB7DB" w14:textId="77777777" w:rsidR="00584B3F" w:rsidRPr="00584B3F" w:rsidRDefault="00584B3F" w:rsidP="00584B3F">
            <w:pPr>
              <w:jc w:val="center"/>
              <w:rPr>
                <w:szCs w:val="20"/>
              </w:rPr>
            </w:pPr>
            <w:r w:rsidRPr="00584B3F">
              <w:rPr>
                <w:szCs w:val="20"/>
              </w:rPr>
              <w:t>Standard Form Market Participant Agreement</w:t>
            </w:r>
          </w:p>
          <w:p w14:paraId="778FF2C5" w14:textId="77777777" w:rsidR="00584B3F" w:rsidRPr="00584B3F" w:rsidRDefault="00584B3F" w:rsidP="00584B3F">
            <w:pPr>
              <w:jc w:val="center"/>
            </w:pPr>
            <w:r w:rsidRPr="00584B3F">
              <w:t>Between</w:t>
            </w:r>
          </w:p>
          <w:p w14:paraId="686161D4" w14:textId="77777777" w:rsidR="00584B3F" w:rsidRPr="00584B3F" w:rsidRDefault="00584B3F" w:rsidP="00584B3F">
            <w:pPr>
              <w:jc w:val="center"/>
              <w:rPr>
                <w:u w:val="single"/>
              </w:rPr>
            </w:pPr>
            <w:r w:rsidRPr="00584B3F">
              <w:rPr>
                <w:u w:val="single"/>
              </w:rPr>
              <w:t>Participant</w:t>
            </w:r>
          </w:p>
          <w:p w14:paraId="7AF3025D" w14:textId="77777777" w:rsidR="00584B3F" w:rsidRPr="00584B3F" w:rsidRDefault="00584B3F" w:rsidP="00584B3F">
            <w:pPr>
              <w:jc w:val="center"/>
              <w:rPr>
                <w:u w:val="single"/>
              </w:rPr>
            </w:pPr>
            <w:r w:rsidRPr="00584B3F">
              <w:rPr>
                <w:u w:val="single"/>
              </w:rPr>
              <w:t>and</w:t>
            </w:r>
          </w:p>
          <w:p w14:paraId="57AEAFC1" w14:textId="77777777" w:rsidR="00584B3F" w:rsidRPr="00584B3F" w:rsidRDefault="00584B3F" w:rsidP="00584B3F">
            <w:pPr>
              <w:jc w:val="center"/>
            </w:pPr>
            <w:r w:rsidRPr="00584B3F">
              <w:rPr>
                <w:u w:val="single"/>
              </w:rPr>
              <w:t>Electric Reliability Council of Texas, Inc.</w:t>
            </w:r>
          </w:p>
          <w:p w14:paraId="6399769F" w14:textId="77777777" w:rsidR="00584B3F" w:rsidRPr="00584B3F" w:rsidRDefault="00584B3F" w:rsidP="00584B3F">
            <w:pPr>
              <w:jc w:val="center"/>
            </w:pPr>
          </w:p>
          <w:p w14:paraId="1168A71A" w14:textId="77777777" w:rsidR="00584B3F" w:rsidRPr="00584B3F" w:rsidRDefault="00584B3F" w:rsidP="00584B3F">
            <w:pPr>
              <w:jc w:val="both"/>
            </w:pPr>
            <w:r w:rsidRPr="00584B3F">
              <w:t>This Market Participant Agreement (“Agreement”), effective as of the___________ day of _______________,___________ (“Effective Date”), is entered into by and between [Participant], a [State of Registration and Entity type] (“Participant”) and Electric Reliability Council of Texas, Inc., a Texas non-profit corporation (“ERCOT”).</w:t>
            </w:r>
          </w:p>
          <w:p w14:paraId="76DF5527"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70D2A8A9" w14:textId="77777777" w:rsidR="00584B3F" w:rsidRPr="00584B3F" w:rsidRDefault="00584B3F" w:rsidP="00584B3F">
            <w:pPr>
              <w:jc w:val="both"/>
            </w:pPr>
          </w:p>
          <w:p w14:paraId="5C9D4006" w14:textId="77777777" w:rsidR="00584B3F" w:rsidRPr="00584B3F" w:rsidRDefault="00584B3F" w:rsidP="00584B3F">
            <w:pPr>
              <w:jc w:val="both"/>
            </w:pPr>
            <w:r w:rsidRPr="00584B3F">
              <w:t>WHEREAS:</w:t>
            </w:r>
          </w:p>
          <w:p w14:paraId="17ADFDEC" w14:textId="77777777" w:rsidR="00584B3F" w:rsidRPr="00584B3F" w:rsidRDefault="00584B3F" w:rsidP="00584B3F">
            <w:pPr>
              <w:jc w:val="both"/>
            </w:pPr>
          </w:p>
          <w:p w14:paraId="08F3151D" w14:textId="77777777" w:rsidR="00584B3F" w:rsidRPr="00584B3F" w:rsidRDefault="00584B3F" w:rsidP="00584B3F">
            <w:pPr>
              <w:jc w:val="both"/>
            </w:pPr>
            <w:r w:rsidRPr="00584B3F">
              <w:t>A.</w:t>
            </w:r>
            <w:r w:rsidRPr="00584B3F">
              <w:tab/>
              <w:t xml:space="preserve">As defined in the ERCOT Protocols, Participant is a (check all that apply): </w:t>
            </w:r>
          </w:p>
          <w:p w14:paraId="707DACDC" w14:textId="77777777" w:rsidR="00584B3F" w:rsidRPr="00584B3F" w:rsidRDefault="00584B3F" w:rsidP="00584B3F">
            <w:pPr>
              <w:jc w:val="both"/>
            </w:pPr>
          </w:p>
          <w:p w14:paraId="205D5E0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Load Serving Entity (LSE)</w:t>
            </w:r>
          </w:p>
          <w:p w14:paraId="38ECC773" w14:textId="77777777" w:rsidR="00584B3F" w:rsidRPr="00584B3F" w:rsidRDefault="00584B3F" w:rsidP="00584B3F">
            <w:pPr>
              <w:ind w:left="720"/>
              <w:jc w:val="both"/>
            </w:pPr>
          </w:p>
          <w:p w14:paraId="6EAC544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Qualified Scheduling Entity (QSE)</w:t>
            </w:r>
          </w:p>
          <w:p w14:paraId="64291468" w14:textId="77777777" w:rsidR="00584B3F" w:rsidRPr="00584B3F" w:rsidRDefault="00584B3F" w:rsidP="00584B3F">
            <w:pPr>
              <w:ind w:left="720"/>
              <w:jc w:val="both"/>
            </w:pPr>
          </w:p>
          <w:p w14:paraId="1700CF0C"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Transmission Service Provider (TSP)</w:t>
            </w:r>
          </w:p>
          <w:p w14:paraId="1513BD1A" w14:textId="77777777" w:rsidR="00584B3F" w:rsidRPr="00584B3F" w:rsidRDefault="00584B3F" w:rsidP="00584B3F">
            <w:pPr>
              <w:ind w:left="720"/>
              <w:jc w:val="both"/>
            </w:pPr>
          </w:p>
          <w:p w14:paraId="314A5BB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Distribution Service Provider (DSP)</w:t>
            </w:r>
          </w:p>
          <w:p w14:paraId="0CAC9FEC" w14:textId="77777777" w:rsidR="00584B3F" w:rsidRPr="00584B3F" w:rsidRDefault="00584B3F" w:rsidP="00584B3F">
            <w:pPr>
              <w:ind w:left="720"/>
              <w:jc w:val="both"/>
            </w:pPr>
          </w:p>
          <w:p w14:paraId="557FD58F"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Congestion Revenue Right (CRR) Account Holder</w:t>
            </w:r>
          </w:p>
          <w:p w14:paraId="2430AAF7" w14:textId="77777777" w:rsidR="00584B3F" w:rsidRPr="00584B3F" w:rsidRDefault="00584B3F" w:rsidP="00584B3F">
            <w:pPr>
              <w:ind w:left="720"/>
              <w:jc w:val="both"/>
            </w:pPr>
          </w:p>
          <w:p w14:paraId="7A1B7B4D"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Resource Entity</w:t>
            </w:r>
          </w:p>
          <w:p w14:paraId="0B56344F" w14:textId="77777777" w:rsidR="00584B3F" w:rsidRPr="00584B3F" w:rsidRDefault="00584B3F" w:rsidP="00584B3F">
            <w:pPr>
              <w:ind w:left="720"/>
              <w:jc w:val="both"/>
            </w:pPr>
          </w:p>
          <w:p w14:paraId="05216D94" w14:textId="110E7B93"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w:t>
            </w:r>
            <w:del w:id="1746" w:author="TEBA" w:date="2024-12-10T07:10:00Z">
              <w:r w:rsidRPr="00584B3F" w:rsidDel="009A56E6">
                <w:delText xml:space="preserve">Renewable </w:delText>
              </w:r>
            </w:del>
            <w:r w:rsidRPr="00584B3F">
              <w:t xml:space="preserve">Energy </w:t>
            </w:r>
            <w:ins w:id="1747" w:author="TEBA" w:date="2024-12-10T07:10:00Z">
              <w:r w:rsidR="009A56E6">
                <w:t xml:space="preserve">Attribute </w:t>
              </w:r>
            </w:ins>
            <w:del w:id="1748" w:author="TEBA" w:date="2024-12-10T07:11:00Z">
              <w:r w:rsidRPr="00584B3F" w:rsidDel="009A56E6">
                <w:delText xml:space="preserve">Credit </w:delText>
              </w:r>
            </w:del>
            <w:ins w:id="1749" w:author="TEBA" w:date="2024-12-10T07:11:00Z">
              <w:r w:rsidR="009A56E6">
                <w:t>Certificate</w:t>
              </w:r>
              <w:r w:rsidR="009A56E6" w:rsidRPr="00584B3F">
                <w:t xml:space="preserve"> </w:t>
              </w:r>
            </w:ins>
            <w:r w:rsidRPr="00584B3F">
              <w:t>(</w:t>
            </w:r>
            <w:del w:id="1750" w:author="TEBA" w:date="2024-12-10T07:11:00Z">
              <w:r w:rsidRPr="00584B3F" w:rsidDel="009A56E6">
                <w:delText>REC</w:delText>
              </w:r>
            </w:del>
            <w:ins w:id="1751" w:author="TEBA" w:date="2024-12-10T07:11:00Z">
              <w:r w:rsidR="009A56E6">
                <w:t>EAC</w:t>
              </w:r>
            </w:ins>
            <w:r w:rsidRPr="00584B3F">
              <w:t xml:space="preserve">) Account Holder </w:t>
            </w:r>
          </w:p>
          <w:p w14:paraId="6E75870D" w14:textId="77777777" w:rsidR="00584B3F" w:rsidRPr="00584B3F" w:rsidRDefault="00584B3F" w:rsidP="00584B3F">
            <w:pPr>
              <w:ind w:left="720"/>
              <w:jc w:val="both"/>
            </w:pPr>
          </w:p>
          <w:p w14:paraId="2DCAF815"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Independent Market Information System Registered Entity (IMRE)</w:t>
            </w:r>
          </w:p>
          <w:p w14:paraId="5E9C08EE" w14:textId="77777777" w:rsidR="00584B3F" w:rsidRPr="00584B3F" w:rsidRDefault="00584B3F" w:rsidP="00584B3F">
            <w:pPr>
              <w:ind w:left="720"/>
              <w:jc w:val="both"/>
            </w:pPr>
            <w:r w:rsidRPr="00584B3F">
              <w:t xml:space="preserve"> </w:t>
            </w:r>
          </w:p>
          <w:p w14:paraId="230F815B"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8774C5">
              <w:fldChar w:fldCharType="separate"/>
            </w:r>
            <w:r w:rsidRPr="00584B3F">
              <w:fldChar w:fldCharType="end"/>
            </w:r>
            <w:r w:rsidRPr="00584B3F">
              <w:t xml:space="preserve"> Direct Current Tie Operator (DCTO) </w:t>
            </w:r>
          </w:p>
          <w:p w14:paraId="24E2534E"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19A2A99C"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10518A16" w14:textId="77777777" w:rsidR="00584B3F" w:rsidRPr="00584B3F" w:rsidRDefault="00584B3F" w:rsidP="00584B3F">
            <w:pPr>
              <w:jc w:val="both"/>
            </w:pPr>
          </w:p>
          <w:p w14:paraId="232B1B40" w14:textId="77777777" w:rsidR="00584B3F" w:rsidRPr="00584B3F" w:rsidRDefault="00584B3F" w:rsidP="00584B3F">
            <w:pPr>
              <w:jc w:val="both"/>
              <w:rPr>
                <w:szCs w:val="20"/>
                <w:u w:val="single"/>
              </w:rPr>
            </w:pPr>
            <w:r w:rsidRPr="00584B3F">
              <w:rPr>
                <w:szCs w:val="20"/>
                <w:u w:val="single"/>
              </w:rPr>
              <w:t>Agreements</w:t>
            </w:r>
          </w:p>
          <w:p w14:paraId="47C13500" w14:textId="77777777" w:rsidR="00584B3F" w:rsidRPr="00584B3F" w:rsidRDefault="00584B3F" w:rsidP="00584B3F">
            <w:pPr>
              <w:jc w:val="both"/>
            </w:pPr>
          </w:p>
          <w:p w14:paraId="5A1B172B" w14:textId="77777777" w:rsidR="00584B3F" w:rsidRPr="00584B3F" w:rsidRDefault="00584B3F" w:rsidP="00584B3F">
            <w:pPr>
              <w:widowControl w:val="0"/>
              <w:spacing w:after="240"/>
              <w:jc w:val="both"/>
              <w:rPr>
                <w:szCs w:val="20"/>
              </w:rPr>
            </w:pPr>
            <w:r w:rsidRPr="00584B3F">
              <w:rPr>
                <w:szCs w:val="20"/>
              </w:rPr>
              <w:lastRenderedPageBreak/>
              <w:t>NOW, THEREFORE, in consideration of the mutual covenants and promises contained herein, ERCOT and Participant (the “Parties”) hereby agree as follows:</w:t>
            </w:r>
          </w:p>
          <w:p w14:paraId="5C54A21D" w14:textId="77777777" w:rsidR="00584B3F" w:rsidRPr="00584B3F" w:rsidRDefault="00584B3F" w:rsidP="00584B3F">
            <w:pPr>
              <w:keepNext/>
              <w:keepLines/>
              <w:spacing w:before="120" w:after="120"/>
              <w:jc w:val="both"/>
            </w:pPr>
            <w:r w:rsidRPr="00584B3F">
              <w:rPr>
                <w:u w:val="single"/>
              </w:rPr>
              <w:t>Section 1. Notice.</w:t>
            </w:r>
            <w:r w:rsidRPr="00584B3F">
              <w:t xml:space="preserve">  </w:t>
            </w:r>
          </w:p>
          <w:p w14:paraId="35DC160A"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57465FDD" w14:textId="77777777" w:rsidR="00584B3F" w:rsidRPr="00584B3F" w:rsidRDefault="00584B3F" w:rsidP="00584B3F">
            <w:pPr>
              <w:keepNext/>
              <w:spacing w:after="240"/>
              <w:jc w:val="both"/>
              <w:rPr>
                <w:iCs/>
                <w:szCs w:val="20"/>
              </w:rPr>
            </w:pPr>
            <w:r w:rsidRPr="00584B3F">
              <w:rPr>
                <w:iCs/>
                <w:szCs w:val="20"/>
              </w:rPr>
              <w:t>If to ERCOT:</w:t>
            </w:r>
          </w:p>
          <w:p w14:paraId="41D88025" w14:textId="77777777" w:rsidR="00584B3F" w:rsidRPr="00584B3F" w:rsidRDefault="00584B3F" w:rsidP="00584B3F">
            <w:pPr>
              <w:ind w:left="720"/>
              <w:jc w:val="both"/>
            </w:pPr>
            <w:r w:rsidRPr="00584B3F">
              <w:t>Electric Reliability Council of Texas, Inc.</w:t>
            </w:r>
          </w:p>
          <w:p w14:paraId="29B8E3A2" w14:textId="77777777" w:rsidR="00584B3F" w:rsidRPr="00584B3F" w:rsidRDefault="00584B3F" w:rsidP="00584B3F">
            <w:pPr>
              <w:ind w:left="720"/>
              <w:jc w:val="both"/>
            </w:pPr>
            <w:r w:rsidRPr="00584B3F">
              <w:t>Attn: Legal Department</w:t>
            </w:r>
          </w:p>
          <w:p w14:paraId="35018FAD" w14:textId="77777777" w:rsidR="00584B3F" w:rsidRPr="00584B3F" w:rsidRDefault="00584B3F" w:rsidP="00584B3F">
            <w:pPr>
              <w:ind w:left="720"/>
              <w:jc w:val="both"/>
            </w:pPr>
            <w:r w:rsidRPr="00584B3F">
              <w:t>8000 Metropolis Drive (Building E), Suite 100</w:t>
            </w:r>
          </w:p>
          <w:p w14:paraId="17F1A0D0" w14:textId="77777777" w:rsidR="00584B3F" w:rsidRPr="00584B3F" w:rsidRDefault="00584B3F" w:rsidP="00584B3F">
            <w:pPr>
              <w:ind w:left="720"/>
              <w:jc w:val="both"/>
            </w:pPr>
            <w:r w:rsidRPr="00584B3F">
              <w:t>Austin, Texas 78744</w:t>
            </w:r>
          </w:p>
          <w:p w14:paraId="2BB3118C" w14:textId="77777777" w:rsidR="00584B3F" w:rsidRPr="00584B3F" w:rsidRDefault="00584B3F" w:rsidP="00584B3F">
            <w:pPr>
              <w:ind w:left="720"/>
              <w:jc w:val="both"/>
            </w:pPr>
            <w:r w:rsidRPr="00584B3F">
              <w:t xml:space="preserve">Telephone: </w:t>
            </w:r>
            <w:r w:rsidRPr="00584B3F">
              <w:tab/>
              <w:t>(512) 225-7000</w:t>
            </w:r>
          </w:p>
          <w:p w14:paraId="0FB4F45D" w14:textId="77777777" w:rsidR="00584B3F" w:rsidRPr="00584B3F" w:rsidRDefault="00584B3F" w:rsidP="00584B3F">
            <w:pPr>
              <w:ind w:left="720"/>
              <w:jc w:val="both"/>
            </w:pPr>
            <w:r w:rsidRPr="00584B3F">
              <w:t xml:space="preserve">Facsimile: </w:t>
            </w:r>
            <w:r w:rsidRPr="00584B3F">
              <w:tab/>
              <w:t>(512) 225-7079</w:t>
            </w:r>
          </w:p>
          <w:p w14:paraId="2C0F58B9" w14:textId="77777777" w:rsidR="00584B3F" w:rsidRPr="00584B3F" w:rsidRDefault="00584B3F" w:rsidP="00584B3F">
            <w:pPr>
              <w:jc w:val="both"/>
            </w:pPr>
          </w:p>
          <w:p w14:paraId="63CB68E0" w14:textId="77777777" w:rsidR="00584B3F" w:rsidRPr="00584B3F" w:rsidRDefault="00584B3F" w:rsidP="00584B3F">
            <w:pPr>
              <w:spacing w:after="240"/>
              <w:jc w:val="both"/>
            </w:pPr>
            <w:r w:rsidRPr="00584B3F">
              <w:t>If to Participant:</w:t>
            </w:r>
          </w:p>
          <w:p w14:paraId="0D835802" w14:textId="77777777" w:rsidR="00584B3F" w:rsidRPr="00584B3F" w:rsidRDefault="00584B3F" w:rsidP="00584B3F">
            <w:pPr>
              <w:tabs>
                <w:tab w:val="left" w:pos="2160"/>
              </w:tabs>
              <w:spacing w:after="240"/>
              <w:ind w:left="2160" w:hanging="1440"/>
              <w:contextualSpacing/>
              <w:jc w:val="both"/>
              <w:rPr>
                <w:iCs/>
              </w:rPr>
            </w:pPr>
            <w:r w:rsidRPr="00584B3F">
              <w:rPr>
                <w:iCs/>
              </w:rPr>
              <w:t>[Participant Name]</w:t>
            </w:r>
          </w:p>
          <w:p w14:paraId="02D3F728" w14:textId="77777777" w:rsidR="00584B3F" w:rsidRPr="00584B3F" w:rsidRDefault="00584B3F" w:rsidP="00584B3F">
            <w:pPr>
              <w:tabs>
                <w:tab w:val="left" w:pos="2160"/>
              </w:tabs>
              <w:spacing w:after="240"/>
              <w:ind w:left="2160" w:hanging="1440"/>
              <w:contextualSpacing/>
              <w:jc w:val="both"/>
              <w:rPr>
                <w:iCs/>
              </w:rPr>
            </w:pPr>
            <w:r w:rsidRPr="00584B3F">
              <w:rPr>
                <w:iCs/>
              </w:rPr>
              <w:t>[Contact Person/Dept.]</w:t>
            </w:r>
          </w:p>
          <w:p w14:paraId="18BD7660" w14:textId="77777777" w:rsidR="00584B3F" w:rsidRPr="00584B3F" w:rsidRDefault="00584B3F" w:rsidP="00584B3F">
            <w:pPr>
              <w:tabs>
                <w:tab w:val="left" w:pos="2160"/>
              </w:tabs>
              <w:spacing w:after="240"/>
              <w:ind w:left="2160" w:hanging="1440"/>
              <w:contextualSpacing/>
              <w:jc w:val="both"/>
              <w:rPr>
                <w:iCs/>
              </w:rPr>
            </w:pPr>
            <w:r w:rsidRPr="00584B3F">
              <w:rPr>
                <w:iCs/>
              </w:rPr>
              <w:t>[Street Address]</w:t>
            </w:r>
          </w:p>
          <w:p w14:paraId="3773073C" w14:textId="77777777" w:rsidR="00584B3F" w:rsidRPr="00584B3F" w:rsidRDefault="00584B3F" w:rsidP="00584B3F">
            <w:pPr>
              <w:tabs>
                <w:tab w:val="left" w:pos="2160"/>
              </w:tabs>
              <w:spacing w:after="240"/>
              <w:ind w:left="2160" w:hanging="1440"/>
              <w:contextualSpacing/>
              <w:jc w:val="both"/>
              <w:rPr>
                <w:iCs/>
              </w:rPr>
            </w:pPr>
            <w:r w:rsidRPr="00584B3F">
              <w:rPr>
                <w:iCs/>
              </w:rPr>
              <w:t>[City, State Zip]</w:t>
            </w:r>
          </w:p>
          <w:p w14:paraId="52E968C7" w14:textId="77777777" w:rsidR="00584B3F" w:rsidRPr="00584B3F" w:rsidRDefault="00584B3F" w:rsidP="00584B3F">
            <w:pPr>
              <w:tabs>
                <w:tab w:val="left" w:pos="2160"/>
              </w:tabs>
              <w:spacing w:after="240"/>
              <w:ind w:left="2160" w:hanging="1440"/>
              <w:contextualSpacing/>
              <w:jc w:val="both"/>
              <w:rPr>
                <w:iCs/>
              </w:rPr>
            </w:pPr>
            <w:r w:rsidRPr="00584B3F">
              <w:rPr>
                <w:iCs/>
              </w:rPr>
              <w:t>[Telephone]</w:t>
            </w:r>
          </w:p>
          <w:p w14:paraId="5F658E48" w14:textId="77777777" w:rsidR="00584B3F" w:rsidRPr="00584B3F" w:rsidRDefault="00584B3F" w:rsidP="00584B3F">
            <w:pPr>
              <w:tabs>
                <w:tab w:val="left" w:pos="2160"/>
              </w:tabs>
              <w:spacing w:after="240"/>
              <w:ind w:left="2160" w:hanging="1440"/>
              <w:contextualSpacing/>
              <w:jc w:val="both"/>
              <w:rPr>
                <w:iCs/>
                <w:szCs w:val="20"/>
              </w:rPr>
            </w:pPr>
            <w:r w:rsidRPr="00584B3F">
              <w:rPr>
                <w:iCs/>
              </w:rPr>
              <w:t>[Facsimile]</w:t>
            </w:r>
          </w:p>
          <w:p w14:paraId="561040E3"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48963169"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44F26708"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2267683D"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7416A6D3"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The initial term ("Initial Term") of this Agreement shall commence on the Effective Date and continue until the last day of the month which is twelve (12) months from the Effective Date. After the Initial Term, this Agreement shall automatically renew for one-</w:t>
            </w:r>
            <w:r w:rsidRPr="00584B3F">
              <w:rPr>
                <w:spacing w:val="-3"/>
                <w:szCs w:val="20"/>
              </w:rPr>
              <w:lastRenderedPageBreak/>
              <w:t xml:space="preserv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this Agreement will terminate upon the effective date of the replacement agreement</w:t>
            </w:r>
            <w:r w:rsidRPr="00584B3F">
              <w:rPr>
                <w:szCs w:val="20"/>
              </w:rPr>
              <w:t xml:space="preserve"> This Agreement may also be terminated during the Initial Term or the then-current Renewal Term in accordance with this Agreement.</w:t>
            </w:r>
          </w:p>
          <w:p w14:paraId="240AF57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5377F082"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B5284FE" w14:textId="5B740BB6"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52" w:author="TEBA" w:date="2024-12-10T07:11:00Z">
              <w:r w:rsidRPr="00584B3F" w:rsidDel="009A56E6">
                <w:rPr>
                  <w:szCs w:val="20"/>
                </w:rPr>
                <w:delText xml:space="preserve">REC </w:delText>
              </w:r>
            </w:del>
            <w:ins w:id="1753" w:author="TEBA" w:date="2024-12-10T07:11: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67C4CEFA"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4452A56"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6C75CCBA"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7E3BF134"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5CA15EFC"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35C5D69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Participant has full power and authority to enter into this Agreement and perform all obligations, representations, </w:t>
            </w:r>
            <w:proofErr w:type="gramStart"/>
            <w:r w:rsidRPr="00584B3F">
              <w:rPr>
                <w:szCs w:val="20"/>
              </w:rPr>
              <w:t>warranties</w:t>
            </w:r>
            <w:proofErr w:type="gramEnd"/>
            <w:r w:rsidRPr="00584B3F">
              <w:rPr>
                <w:szCs w:val="20"/>
              </w:rPr>
              <w:t xml:space="preserve"> and covenants under this Agreement;</w:t>
            </w:r>
          </w:p>
          <w:p w14:paraId="01C55D89"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0BA1F09E"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5E989871"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1F1D1CFB" w14:textId="77777777" w:rsidR="00584B3F" w:rsidRPr="00584B3F" w:rsidRDefault="00584B3F" w:rsidP="00584B3F">
            <w:pPr>
              <w:tabs>
                <w:tab w:val="num" w:pos="630"/>
                <w:tab w:val="num" w:pos="1440"/>
              </w:tabs>
              <w:spacing w:before="120" w:after="120"/>
              <w:ind w:left="1440" w:hanging="720"/>
              <w:jc w:val="both"/>
            </w:pPr>
            <w:r w:rsidRPr="00584B3F">
              <w:lastRenderedPageBreak/>
              <w:t>(6)</w:t>
            </w:r>
            <w:r w:rsidRPr="00584B3F">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14:paraId="3AED8FFE"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46B9CFB3"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6161EA5B"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04688738"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391820DF"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 xml:space="preserve">Participant acknowledges and affirms that the foregoing representations, </w:t>
            </w:r>
            <w:proofErr w:type="gramStart"/>
            <w:r w:rsidRPr="00584B3F">
              <w:rPr>
                <w:szCs w:val="20"/>
              </w:rPr>
              <w:t>warranties</w:t>
            </w:r>
            <w:proofErr w:type="gramEnd"/>
            <w:r w:rsidRPr="00584B3F">
              <w:rPr>
                <w:szCs w:val="20"/>
              </w:rPr>
              <w:t xml:space="preserve">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DB1E752"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 xml:space="preserve">ERCOT represents, </w:t>
            </w:r>
            <w:proofErr w:type="gramStart"/>
            <w:r w:rsidRPr="00584B3F">
              <w:rPr>
                <w:u w:val="single"/>
              </w:rPr>
              <w:t>warrants</w:t>
            </w:r>
            <w:proofErr w:type="gramEnd"/>
            <w:r w:rsidRPr="00584B3F">
              <w:rPr>
                <w:u w:val="single"/>
              </w:rPr>
              <w:t xml:space="preserve"> and covenants that:</w:t>
            </w:r>
          </w:p>
          <w:p w14:paraId="5D042C99"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042FD482"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9F83A6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02E607B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 xml:space="preserve">ERCOT's past, </w:t>
            </w:r>
            <w:proofErr w:type="gramStart"/>
            <w:r w:rsidRPr="00584B3F">
              <w:rPr>
                <w:szCs w:val="20"/>
              </w:rPr>
              <w:t>present</w:t>
            </w:r>
            <w:proofErr w:type="gramEnd"/>
            <w:r w:rsidRPr="00584B3F">
              <w:rPr>
                <w:szCs w:val="20"/>
              </w:rPr>
              <w:t xml:space="preserve">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DC3DAF1"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 xml:space="preserve">The execution, </w:t>
            </w:r>
            <w:proofErr w:type="gramStart"/>
            <w:r w:rsidRPr="00584B3F">
              <w:rPr>
                <w:szCs w:val="20"/>
              </w:rPr>
              <w:t>delivery</w:t>
            </w:r>
            <w:proofErr w:type="gramEnd"/>
            <w:r w:rsidRPr="00584B3F">
              <w:rPr>
                <w:szCs w:val="20"/>
              </w:rPr>
              <w:t xml:space="preserve"> and performance of this Agreement by ERCOT have been duly authorized by all requisite action of its governing body;</w:t>
            </w:r>
          </w:p>
          <w:p w14:paraId="6DB31E00"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w:t>
            </w:r>
            <w:r w:rsidRPr="00584B3F">
              <w:rPr>
                <w:szCs w:val="20"/>
              </w:rPr>
              <w:lastRenderedPageBreak/>
              <w:t xml:space="preserve">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0B92DDAA" w14:textId="77777777" w:rsidR="00584B3F" w:rsidRPr="00584B3F" w:rsidRDefault="00584B3F" w:rsidP="00584B3F">
            <w:pPr>
              <w:spacing w:before="120" w:after="120"/>
              <w:ind w:left="1440" w:hanging="720"/>
              <w:jc w:val="both"/>
              <w:rPr>
                <w:szCs w:val="20"/>
              </w:rPr>
            </w:pPr>
            <w:r w:rsidRPr="00584B3F">
              <w:rPr>
                <w:szCs w:val="20"/>
              </w:rPr>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1C4E7962"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0993680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770B0D63" w14:textId="77777777" w:rsidR="00584B3F" w:rsidRPr="00584B3F" w:rsidRDefault="00584B3F" w:rsidP="00584B3F">
            <w:pPr>
              <w:spacing w:before="120" w:after="120"/>
              <w:jc w:val="both"/>
              <w:rPr>
                <w:u w:val="single"/>
              </w:rPr>
            </w:pPr>
            <w:r w:rsidRPr="00584B3F">
              <w:rPr>
                <w:u w:val="single"/>
              </w:rPr>
              <w:t>Section 5. Participant Obligations.</w:t>
            </w:r>
          </w:p>
          <w:p w14:paraId="7E0D9349"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69D84F54"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2A683471"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7AB08E3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624DCD64"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5DCD72AF"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2DB578FE"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25EF84D0"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70C6DF8C"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 xml:space="preserve">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w:t>
            </w:r>
            <w:r w:rsidRPr="00584B3F">
              <w:rPr>
                <w:szCs w:val="20"/>
              </w:rPr>
              <w:lastRenderedPageBreak/>
              <w:t>the breaching Party cures the breach within the allotted time after notice of the material breach, occurs more than three (3) times in a 12-month period, the fourth such breach shall constitute a Default.</w:t>
            </w:r>
          </w:p>
          <w:p w14:paraId="187B02B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w:t>
            </w:r>
            <w:proofErr w:type="gramStart"/>
            <w:r w:rsidRPr="00584B3F">
              <w:rPr>
                <w:szCs w:val="20"/>
              </w:rPr>
              <w:t>ERCOT, and</w:t>
            </w:r>
            <w:proofErr w:type="gramEnd"/>
            <w:r w:rsidRPr="00584B3F">
              <w:rPr>
                <w:szCs w:val="20"/>
              </w:rPr>
              <w:t xml:space="preserve">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223B58B"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6EF85C87"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49028860"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0136A2EB"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2814D542"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42460E2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149AF1D0"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173B745C"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5EEB9EF3" w14:textId="77777777" w:rsidR="00584B3F" w:rsidRPr="00584B3F" w:rsidRDefault="00584B3F" w:rsidP="00584B3F">
            <w:pPr>
              <w:spacing w:before="120" w:after="120"/>
              <w:ind w:left="1440" w:hanging="720"/>
              <w:jc w:val="both"/>
              <w:rPr>
                <w:szCs w:val="20"/>
              </w:rPr>
            </w:pPr>
            <w:r w:rsidRPr="00584B3F">
              <w:rPr>
                <w:szCs w:val="20"/>
              </w:rPr>
              <w:lastRenderedPageBreak/>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t>
            </w:r>
          </w:p>
          <w:p w14:paraId="103DAC98" w14:textId="77777777" w:rsidR="00584B3F" w:rsidRPr="00584B3F" w:rsidRDefault="00584B3F" w:rsidP="00584B3F">
            <w:pPr>
              <w:spacing w:before="120" w:after="120"/>
              <w:ind w:left="1440" w:hanging="720"/>
              <w:jc w:val="both"/>
              <w:rPr>
                <w:szCs w:val="20"/>
              </w:rPr>
            </w:pPr>
          </w:p>
          <w:p w14:paraId="2912EE4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564CEAD2"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5FD954E0"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2F9A065E"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42F31AB1"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0353CA47"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4083AE54"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16C3B0A0" w14:textId="77777777" w:rsidR="00584B3F" w:rsidRPr="00584B3F" w:rsidRDefault="00584B3F" w:rsidP="00584B3F">
            <w:pPr>
              <w:spacing w:before="120" w:after="120"/>
              <w:jc w:val="both"/>
            </w:pPr>
            <w:r w:rsidRPr="00584B3F">
              <w:t>C.</w:t>
            </w:r>
            <w:r w:rsidRPr="00584B3F">
              <w:tab/>
            </w:r>
            <w:r w:rsidRPr="00584B3F">
              <w:rPr>
                <w:u w:val="single"/>
              </w:rPr>
              <w:t>Force Majeure.</w:t>
            </w:r>
          </w:p>
          <w:p w14:paraId="6C5BA80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13497CA5" w14:textId="77777777" w:rsidR="00584B3F" w:rsidRPr="00584B3F" w:rsidRDefault="00584B3F" w:rsidP="00584B3F">
            <w:pPr>
              <w:spacing w:before="120" w:after="120"/>
              <w:ind w:left="1440" w:hanging="720"/>
              <w:jc w:val="both"/>
              <w:rPr>
                <w:szCs w:val="20"/>
              </w:rPr>
            </w:pPr>
          </w:p>
          <w:p w14:paraId="053F7BAB"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F780BA9"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6B64499A" w14:textId="77777777" w:rsidR="00584B3F" w:rsidRPr="00584B3F" w:rsidRDefault="00584B3F" w:rsidP="00584B3F">
            <w:pPr>
              <w:keepNext/>
              <w:spacing w:before="120" w:after="120"/>
              <w:jc w:val="both"/>
              <w:rPr>
                <w:iCs/>
                <w:szCs w:val="20"/>
                <w:u w:val="single"/>
              </w:rPr>
            </w:pPr>
            <w:r w:rsidRPr="00584B3F">
              <w:rPr>
                <w:iCs/>
                <w:szCs w:val="20"/>
                <w:u w:val="single"/>
              </w:rPr>
              <w:t>Section 9.  Limitation of Damages and Liability and Indemnification.</w:t>
            </w:r>
          </w:p>
          <w:p w14:paraId="016898DA"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24BC9912"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72491204"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 xml:space="preserve">The Parties have expressly agreed </w:t>
            </w:r>
            <w:proofErr w:type="gramStart"/>
            <w:r w:rsidRPr="00584B3F">
              <w:rPr>
                <w:szCs w:val="20"/>
              </w:rPr>
              <w:t>that,</w:t>
            </w:r>
            <w:proofErr w:type="gramEnd"/>
            <w:r w:rsidRPr="00584B3F">
              <w:rPr>
                <w:szCs w:val="20"/>
              </w:rPr>
              <w:t xml:space="preserve">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78451DEC"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0E99CFB6"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10. Dispute Resolution.</w:t>
            </w:r>
          </w:p>
          <w:p w14:paraId="3DC23F07"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5FF8B513"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3478952" w14:textId="77777777" w:rsidR="00584B3F" w:rsidRPr="00584B3F" w:rsidRDefault="00584B3F" w:rsidP="00584B3F">
            <w:pPr>
              <w:spacing w:before="120" w:after="120"/>
              <w:jc w:val="both"/>
              <w:rPr>
                <w:u w:val="single"/>
              </w:rPr>
            </w:pPr>
            <w:r w:rsidRPr="00584B3F">
              <w:rPr>
                <w:u w:val="single"/>
              </w:rPr>
              <w:t>Section 11. Miscellaneous.</w:t>
            </w:r>
          </w:p>
          <w:p w14:paraId="4A6BEC73"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w:t>
            </w:r>
            <w:proofErr w:type="gramStart"/>
            <w:r w:rsidRPr="00584B3F">
              <w:rPr>
                <w:szCs w:val="20"/>
              </w:rPr>
              <w:t>entered into</w:t>
            </w:r>
            <w:proofErr w:type="gramEnd"/>
            <w:r w:rsidRPr="00584B3F">
              <w:rPr>
                <w:szCs w:val="20"/>
              </w:rPr>
              <w:t xml:space="preserve">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295AD391"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1C7328B6"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08ED8917"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1BB0E8F6"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5E248"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w:t>
            </w:r>
            <w:proofErr w:type="gramStart"/>
            <w:r w:rsidRPr="00584B3F">
              <w:rPr>
                <w:szCs w:val="20"/>
              </w:rPr>
              <w:t>trustee</w:t>
            </w:r>
            <w:proofErr w:type="gramEnd"/>
            <w:r w:rsidRPr="00584B3F">
              <w:rPr>
                <w:szCs w:val="20"/>
              </w:rPr>
              <w:t xml:space="preserv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w:t>
            </w:r>
            <w:r w:rsidRPr="00584B3F">
              <w:rPr>
                <w:szCs w:val="20"/>
              </w:rPr>
              <w:lastRenderedPageBreak/>
              <w:t>Agreement and absence of known Defaults, notice of material breach pursuant to Section 8(A), notice of Default, and an opportunity for the Financing Person to cure a material breach pursuant to Section 8(A) prior to it becoming a Default.</w:t>
            </w:r>
          </w:p>
          <w:p w14:paraId="4A26D7D8"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F3364B1"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AAB15F"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w:t>
            </w:r>
            <w:proofErr w:type="gramStart"/>
            <w:r w:rsidRPr="00584B3F">
              <w:rPr>
                <w:szCs w:val="20"/>
              </w:rPr>
              <w:t>modified</w:t>
            </w:r>
            <w:proofErr w:type="gramEnd"/>
            <w:r w:rsidRPr="00584B3F">
              <w:rPr>
                <w:szCs w:val="20"/>
              </w:rPr>
              <w:t xml:space="preserve"> or excused by a Party unless such waiver, modification or excuse is in writing and signed by an authorized officer of such Party.  The failure by or delay of either Party in enforcing or exercising any of its rights under this Agreement shall (a) not be deemed a waiver, </w:t>
            </w:r>
            <w:proofErr w:type="gramStart"/>
            <w:r w:rsidRPr="00584B3F">
              <w:rPr>
                <w:szCs w:val="20"/>
              </w:rPr>
              <w:t>modification</w:t>
            </w:r>
            <w:proofErr w:type="gramEnd"/>
            <w:r w:rsidRPr="00584B3F">
              <w:rPr>
                <w:szCs w:val="20"/>
              </w:rPr>
              <w:t xml:space="preserve">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0C633F8A"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56894330"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AE35FCB" w14:textId="77777777" w:rsidR="00584B3F" w:rsidRPr="00584B3F" w:rsidRDefault="00584B3F" w:rsidP="00584B3F">
            <w:pPr>
              <w:spacing w:before="120" w:after="120"/>
              <w:ind w:left="720" w:hanging="720"/>
              <w:jc w:val="both"/>
              <w:rPr>
                <w:szCs w:val="20"/>
              </w:rPr>
            </w:pPr>
            <w:r w:rsidRPr="00584B3F">
              <w:rPr>
                <w:szCs w:val="20"/>
              </w:rPr>
              <w:lastRenderedPageBreak/>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2FDED7B9"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13069A1E"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w:t>
            </w:r>
            <w:proofErr w:type="gramStart"/>
            <w:r w:rsidRPr="00584B3F">
              <w:rPr>
                <w:szCs w:val="20"/>
              </w:rPr>
              <w:t>payment</w:t>
            </w:r>
            <w:proofErr w:type="gramEnd"/>
            <w:r w:rsidRPr="00584B3F">
              <w:rPr>
                <w:szCs w:val="20"/>
              </w:rPr>
              <w:t xml:space="preserve">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w:t>
            </w:r>
            <w:proofErr w:type="gramStart"/>
            <w:r w:rsidRPr="00584B3F">
              <w:rPr>
                <w:szCs w:val="20"/>
              </w:rPr>
              <w:t>payment</w:t>
            </w:r>
            <w:proofErr w:type="gramEnd"/>
            <w:r w:rsidRPr="00584B3F">
              <w:rPr>
                <w:szCs w:val="20"/>
              </w:rPr>
              <w:t xml:space="preserve">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7F53366E"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365C0961"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w:t>
            </w:r>
            <w:proofErr w:type="gramStart"/>
            <w:r w:rsidRPr="00584B3F">
              <w:rPr>
                <w:szCs w:val="20"/>
              </w:rPr>
              <w:t>things</w:t>
            </w:r>
            <w:proofErr w:type="gramEnd"/>
            <w:r w:rsidRPr="00584B3F">
              <w:rPr>
                <w:szCs w:val="20"/>
              </w:rPr>
              <w:t xml:space="preserve"> and provide such further assurances as may reasonably be requested by the other Party to permit performance of this Agreement.</w:t>
            </w:r>
          </w:p>
          <w:p w14:paraId="03E0ABFA"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w:t>
            </w:r>
            <w:proofErr w:type="gramStart"/>
            <w:r w:rsidRPr="00584B3F">
              <w:rPr>
                <w:szCs w:val="20"/>
              </w:rPr>
              <w:t>state</w:t>
            </w:r>
            <w:proofErr w:type="gramEnd"/>
            <w:r w:rsidRPr="00584B3F">
              <w:rPr>
                <w:szCs w:val="20"/>
              </w:rPr>
              <w:t xml:space="preserv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5D325236"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w:t>
            </w:r>
            <w:r w:rsidRPr="00584B3F">
              <w:rPr>
                <w:szCs w:val="20"/>
              </w:rPr>
              <w:lastRenderedPageBreak/>
              <w:t>partnership obligation or liability upon either Party. Neither Party has any right, power, or authority to enter any agreement or undertaking for, or act on behalf of, or to act as or be an agent or representative of, or to otherwise bind, the other Party.</w:t>
            </w:r>
          </w:p>
          <w:p w14:paraId="6E88CAE4"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10DC6E8A"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7389523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7623D6A7"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57EEBA61"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7C7102DC"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1687BA25"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FFCD99B"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52350A0A"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References to statutes, tariffs, regulations or ERCOT Protocols include all provisions consolidating, amending, or replacing the statutes, tariffs, regulations or ERCOT Protocols referred to.</w:t>
            </w:r>
          </w:p>
          <w:p w14:paraId="57CF0FD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3D9FFF74"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3E17D623"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 xml:space="preserve">Any reference to a day, week, </w:t>
            </w:r>
            <w:proofErr w:type="gramStart"/>
            <w:r w:rsidRPr="00584B3F">
              <w:rPr>
                <w:szCs w:val="20"/>
              </w:rPr>
              <w:t>month</w:t>
            </w:r>
            <w:proofErr w:type="gramEnd"/>
            <w:r w:rsidRPr="00584B3F">
              <w:rPr>
                <w:szCs w:val="20"/>
              </w:rPr>
              <w:t xml:space="preserve"> or year is to a calendar day, week, month or year unless otherwise indicated.</w:t>
            </w:r>
          </w:p>
          <w:p w14:paraId="337EE41E"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6021FDA"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3A8CB694"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43451113"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4BACE06A"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22A2C88" w14:textId="77777777" w:rsidR="00584B3F" w:rsidRPr="00584B3F" w:rsidRDefault="00584B3F" w:rsidP="00584B3F">
            <w:pPr>
              <w:spacing w:before="120" w:after="120"/>
            </w:pPr>
            <w:r w:rsidRPr="00584B3F">
              <w:br w:type="page"/>
            </w:r>
          </w:p>
          <w:p w14:paraId="66FB3811" w14:textId="77777777" w:rsidR="00584B3F" w:rsidRPr="00584B3F" w:rsidRDefault="00584B3F" w:rsidP="00584B3F">
            <w:pPr>
              <w:spacing w:before="120" w:after="120"/>
            </w:pPr>
            <w:r w:rsidRPr="00584B3F">
              <w:t>SIGNED, ACCEPTED AND AGREED TO by each undersigned signatory who, by signature hereto, represents and warrants that he or she has full power and authority to execute this Agreement.</w:t>
            </w:r>
          </w:p>
          <w:p w14:paraId="4EA2DC23"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lastRenderedPageBreak/>
              <w:t>Electric Reliability Council of Texas, Inc.:</w:t>
            </w:r>
          </w:p>
          <w:p w14:paraId="58E3FD23" w14:textId="77777777" w:rsidR="00584B3F" w:rsidRPr="00584B3F" w:rsidRDefault="00584B3F" w:rsidP="00584B3F">
            <w:pPr>
              <w:spacing w:before="120" w:after="120"/>
            </w:pPr>
          </w:p>
          <w:p w14:paraId="3D72FA10" w14:textId="77777777" w:rsidR="00584B3F" w:rsidRPr="00584B3F" w:rsidRDefault="00584B3F" w:rsidP="00584B3F">
            <w:pPr>
              <w:keepNext/>
              <w:suppressAutoHyphens/>
              <w:jc w:val="both"/>
            </w:pPr>
            <w:r w:rsidRPr="00584B3F">
              <w:t>By: ______________________________</w:t>
            </w:r>
          </w:p>
          <w:p w14:paraId="7EF00330" w14:textId="77777777" w:rsidR="00584B3F" w:rsidRPr="00584B3F" w:rsidRDefault="00584B3F" w:rsidP="00584B3F">
            <w:pPr>
              <w:keepNext/>
              <w:suppressAutoHyphens/>
              <w:jc w:val="both"/>
            </w:pPr>
          </w:p>
          <w:p w14:paraId="58B73E4C" w14:textId="77777777" w:rsidR="00584B3F" w:rsidRPr="00584B3F" w:rsidRDefault="00584B3F" w:rsidP="00584B3F">
            <w:pPr>
              <w:keepNext/>
              <w:suppressAutoHyphens/>
              <w:jc w:val="both"/>
            </w:pPr>
            <w:r w:rsidRPr="00584B3F">
              <w:t>Name: ____________________________</w:t>
            </w:r>
          </w:p>
          <w:p w14:paraId="08DDDF2D" w14:textId="77777777" w:rsidR="00584B3F" w:rsidRPr="00584B3F" w:rsidRDefault="00584B3F" w:rsidP="00584B3F">
            <w:pPr>
              <w:keepNext/>
              <w:suppressAutoHyphens/>
              <w:jc w:val="both"/>
            </w:pPr>
          </w:p>
          <w:p w14:paraId="42C77499" w14:textId="77777777" w:rsidR="00584B3F" w:rsidRPr="00584B3F" w:rsidRDefault="00584B3F" w:rsidP="00584B3F">
            <w:pPr>
              <w:keepNext/>
              <w:suppressAutoHyphens/>
              <w:jc w:val="both"/>
            </w:pPr>
            <w:r w:rsidRPr="00584B3F">
              <w:t>Title: _____________________________</w:t>
            </w:r>
          </w:p>
          <w:p w14:paraId="78D0F4B6" w14:textId="77777777" w:rsidR="00584B3F" w:rsidRPr="00584B3F" w:rsidRDefault="00584B3F" w:rsidP="00584B3F">
            <w:pPr>
              <w:keepNext/>
              <w:suppressAutoHyphens/>
              <w:jc w:val="both"/>
            </w:pPr>
          </w:p>
          <w:p w14:paraId="0348CFE0" w14:textId="77777777" w:rsidR="00584B3F" w:rsidRPr="00584B3F" w:rsidRDefault="00584B3F" w:rsidP="00584B3F">
            <w:pPr>
              <w:keepNext/>
              <w:suppressAutoHyphens/>
              <w:jc w:val="both"/>
            </w:pPr>
            <w:r w:rsidRPr="00584B3F">
              <w:t>Date: _____________________________</w:t>
            </w:r>
          </w:p>
          <w:p w14:paraId="1B5B6B44" w14:textId="77777777" w:rsidR="00584B3F" w:rsidRPr="00584B3F" w:rsidRDefault="00584B3F" w:rsidP="00584B3F">
            <w:pPr>
              <w:keepNext/>
              <w:keepLines/>
              <w:suppressAutoHyphens/>
              <w:jc w:val="both"/>
            </w:pPr>
          </w:p>
          <w:p w14:paraId="1D2ECD99" w14:textId="77777777" w:rsidR="00584B3F" w:rsidRPr="00584B3F" w:rsidRDefault="00584B3F" w:rsidP="00584B3F">
            <w:pPr>
              <w:keepNext/>
              <w:keepLines/>
              <w:suppressAutoHyphens/>
              <w:spacing w:before="240" w:after="240"/>
              <w:jc w:val="both"/>
              <w:rPr>
                <w:b/>
                <w:i/>
              </w:rPr>
            </w:pPr>
            <w:r w:rsidRPr="00584B3F">
              <w:rPr>
                <w:b/>
                <w:i/>
              </w:rPr>
              <w:t>Participant:</w:t>
            </w:r>
          </w:p>
          <w:p w14:paraId="27923269" w14:textId="77777777" w:rsidR="00584B3F" w:rsidRPr="00584B3F" w:rsidRDefault="00584B3F" w:rsidP="00584B3F">
            <w:pPr>
              <w:keepNext/>
              <w:suppressAutoHyphens/>
              <w:jc w:val="both"/>
            </w:pPr>
          </w:p>
          <w:p w14:paraId="2EA4B917" w14:textId="77777777" w:rsidR="00584B3F" w:rsidRPr="00584B3F" w:rsidRDefault="00584B3F" w:rsidP="00584B3F">
            <w:pPr>
              <w:keepNext/>
              <w:suppressAutoHyphens/>
              <w:jc w:val="both"/>
            </w:pPr>
            <w:r w:rsidRPr="00584B3F">
              <w:t>By: ______________________________</w:t>
            </w:r>
          </w:p>
          <w:p w14:paraId="005D841F" w14:textId="77777777" w:rsidR="00584B3F" w:rsidRPr="00584B3F" w:rsidRDefault="00584B3F" w:rsidP="00584B3F">
            <w:pPr>
              <w:keepNext/>
              <w:suppressAutoHyphens/>
              <w:jc w:val="both"/>
            </w:pPr>
          </w:p>
          <w:p w14:paraId="1EA247CB" w14:textId="77777777" w:rsidR="00584B3F" w:rsidRPr="00584B3F" w:rsidRDefault="00584B3F" w:rsidP="00584B3F">
            <w:pPr>
              <w:keepNext/>
              <w:suppressAutoHyphens/>
              <w:jc w:val="both"/>
            </w:pPr>
            <w:r w:rsidRPr="00584B3F">
              <w:t>Name: ____________________________</w:t>
            </w:r>
          </w:p>
          <w:p w14:paraId="52A908DE" w14:textId="77777777" w:rsidR="00584B3F" w:rsidRPr="00584B3F" w:rsidRDefault="00584B3F" w:rsidP="00584B3F">
            <w:pPr>
              <w:keepNext/>
              <w:suppressAutoHyphens/>
              <w:jc w:val="both"/>
            </w:pPr>
          </w:p>
          <w:p w14:paraId="39C617DF" w14:textId="77777777" w:rsidR="00584B3F" w:rsidRPr="00584B3F" w:rsidRDefault="00584B3F" w:rsidP="00584B3F">
            <w:pPr>
              <w:keepNext/>
              <w:suppressAutoHyphens/>
              <w:jc w:val="both"/>
            </w:pPr>
            <w:r w:rsidRPr="00584B3F">
              <w:t>Title: _____________________________</w:t>
            </w:r>
          </w:p>
          <w:p w14:paraId="7F8E9D13" w14:textId="77777777" w:rsidR="00584B3F" w:rsidRPr="00584B3F" w:rsidRDefault="00584B3F" w:rsidP="00584B3F">
            <w:pPr>
              <w:keepNext/>
              <w:suppressAutoHyphens/>
              <w:jc w:val="both"/>
            </w:pPr>
          </w:p>
          <w:p w14:paraId="1D2CE4A8" w14:textId="77777777" w:rsidR="00584B3F" w:rsidRPr="00584B3F" w:rsidRDefault="00584B3F" w:rsidP="00584B3F">
            <w:pPr>
              <w:keepNext/>
              <w:suppressAutoHyphens/>
              <w:jc w:val="both"/>
            </w:pPr>
            <w:r w:rsidRPr="00584B3F">
              <w:t>Date: _____________________________</w:t>
            </w:r>
          </w:p>
          <w:p w14:paraId="5E4CB328" w14:textId="77777777" w:rsidR="00584B3F" w:rsidRPr="00584B3F" w:rsidRDefault="00584B3F" w:rsidP="00584B3F">
            <w:pPr>
              <w:keepNext/>
              <w:suppressAutoHyphens/>
              <w:jc w:val="both"/>
            </w:pPr>
          </w:p>
          <w:p w14:paraId="3F81F33A" w14:textId="77777777" w:rsidR="00584B3F" w:rsidRPr="00584B3F" w:rsidRDefault="00584B3F" w:rsidP="00584B3F">
            <w:pPr>
              <w:keepNext/>
              <w:suppressAutoHyphens/>
              <w:jc w:val="both"/>
            </w:pPr>
          </w:p>
          <w:p w14:paraId="775CCEE9" w14:textId="77777777" w:rsidR="00584B3F" w:rsidRPr="00584B3F" w:rsidRDefault="00584B3F" w:rsidP="00584B3F">
            <w:pPr>
              <w:keepNext/>
              <w:suppressAutoHyphens/>
              <w:jc w:val="both"/>
            </w:pPr>
            <w:r w:rsidRPr="00584B3F">
              <w:t>Market Participant Name: ____________________________________________________</w:t>
            </w:r>
          </w:p>
          <w:p w14:paraId="3E7AAE7D" w14:textId="77777777" w:rsidR="00584B3F" w:rsidRPr="00584B3F" w:rsidRDefault="00584B3F" w:rsidP="00584B3F">
            <w:pPr>
              <w:keepNext/>
              <w:suppressAutoHyphens/>
              <w:jc w:val="both"/>
            </w:pPr>
          </w:p>
          <w:p w14:paraId="0384D658" w14:textId="77777777" w:rsidR="00584B3F" w:rsidRPr="00584B3F" w:rsidRDefault="00584B3F" w:rsidP="00584B3F">
            <w:pPr>
              <w:keepNext/>
              <w:suppressAutoHyphens/>
              <w:jc w:val="both"/>
            </w:pPr>
          </w:p>
          <w:p w14:paraId="1A1F94C9" w14:textId="77777777" w:rsidR="00584B3F" w:rsidRPr="00584B3F" w:rsidRDefault="00584B3F" w:rsidP="00584B3F">
            <w:pPr>
              <w:keepNext/>
              <w:suppressAutoHyphens/>
              <w:jc w:val="both"/>
            </w:pPr>
            <w:r w:rsidRPr="00584B3F">
              <w:t>Market Participant DUNS: ____________________________________________________</w:t>
            </w:r>
          </w:p>
          <w:p w14:paraId="489B99F1" w14:textId="77777777" w:rsidR="00584B3F" w:rsidRPr="00584B3F" w:rsidRDefault="00584B3F" w:rsidP="00584B3F">
            <w:pPr>
              <w:spacing w:after="240"/>
              <w:ind w:left="720" w:hanging="720"/>
            </w:pPr>
          </w:p>
        </w:tc>
      </w:tr>
    </w:tbl>
    <w:p w14:paraId="4A81808F" w14:textId="77777777" w:rsidR="00584B3F" w:rsidRPr="00584B3F" w:rsidRDefault="00584B3F" w:rsidP="00584B3F">
      <w:pPr>
        <w:spacing w:before="120" w:after="120"/>
        <w:rPr>
          <w:color w:val="333300"/>
        </w:rPr>
      </w:pPr>
    </w:p>
    <w:p w14:paraId="5C66BEF9" w14:textId="77777777" w:rsidR="00092BF6" w:rsidRPr="00092BF6" w:rsidRDefault="00092BF6" w:rsidP="00092BF6">
      <w:pPr>
        <w:spacing w:before="120" w:after="120"/>
        <w:jc w:val="center"/>
        <w:outlineLvl w:val="0"/>
        <w:rPr>
          <w:color w:val="333300"/>
        </w:rPr>
      </w:pPr>
    </w:p>
    <w:p w14:paraId="6CB94832" w14:textId="77777777" w:rsidR="00092BF6" w:rsidRPr="00092BF6" w:rsidRDefault="00092BF6" w:rsidP="00092BF6">
      <w:pPr>
        <w:spacing w:before="120" w:after="120"/>
        <w:jc w:val="center"/>
        <w:outlineLvl w:val="0"/>
        <w:rPr>
          <w:color w:val="333300"/>
        </w:rPr>
      </w:pPr>
    </w:p>
    <w:p w14:paraId="1B139C07" w14:textId="77777777" w:rsidR="00092BF6" w:rsidRPr="00092BF6" w:rsidRDefault="00092BF6" w:rsidP="00092BF6">
      <w:pPr>
        <w:jc w:val="center"/>
        <w:outlineLvl w:val="0"/>
        <w:rPr>
          <w:color w:val="333300"/>
        </w:rPr>
      </w:pPr>
    </w:p>
    <w:p w14:paraId="5A5587BE" w14:textId="77777777" w:rsidR="00092BF6" w:rsidRPr="00092BF6" w:rsidRDefault="00092BF6" w:rsidP="00092BF6">
      <w:pPr>
        <w:jc w:val="center"/>
        <w:outlineLvl w:val="0"/>
        <w:rPr>
          <w:b/>
          <w:bCs/>
          <w:color w:val="333300"/>
        </w:rPr>
      </w:pPr>
    </w:p>
    <w:p w14:paraId="31F1781D" w14:textId="77777777" w:rsidR="00FD6FC8" w:rsidRDefault="00FD6FC8" w:rsidP="00092BF6">
      <w:pPr>
        <w:jc w:val="center"/>
        <w:outlineLvl w:val="0"/>
        <w:rPr>
          <w:b/>
          <w:sz w:val="36"/>
          <w:szCs w:val="36"/>
        </w:rPr>
      </w:pPr>
    </w:p>
    <w:p w14:paraId="646E5398" w14:textId="77777777" w:rsidR="00FD6FC8" w:rsidRDefault="00FD6FC8" w:rsidP="00092BF6">
      <w:pPr>
        <w:jc w:val="center"/>
        <w:outlineLvl w:val="0"/>
        <w:rPr>
          <w:b/>
          <w:sz w:val="36"/>
          <w:szCs w:val="36"/>
        </w:rPr>
      </w:pPr>
    </w:p>
    <w:p w14:paraId="2AC3919C" w14:textId="77777777" w:rsidR="00FD6FC8" w:rsidRDefault="00FD6FC8" w:rsidP="00092BF6">
      <w:pPr>
        <w:jc w:val="center"/>
        <w:outlineLvl w:val="0"/>
        <w:rPr>
          <w:b/>
          <w:sz w:val="36"/>
          <w:szCs w:val="36"/>
        </w:rPr>
      </w:pPr>
    </w:p>
    <w:p w14:paraId="6D9D6475" w14:textId="77777777" w:rsidR="00FD6FC8" w:rsidRDefault="00FD6FC8" w:rsidP="00092BF6">
      <w:pPr>
        <w:jc w:val="center"/>
        <w:outlineLvl w:val="0"/>
        <w:rPr>
          <w:b/>
          <w:sz w:val="36"/>
          <w:szCs w:val="36"/>
        </w:rPr>
      </w:pPr>
    </w:p>
    <w:p w14:paraId="194528DB" w14:textId="77777777" w:rsidR="00FD6FC8" w:rsidRDefault="00FD6FC8" w:rsidP="00092BF6">
      <w:pPr>
        <w:jc w:val="center"/>
        <w:outlineLvl w:val="0"/>
        <w:rPr>
          <w:b/>
          <w:sz w:val="36"/>
          <w:szCs w:val="36"/>
        </w:rPr>
      </w:pPr>
    </w:p>
    <w:p w14:paraId="6B139451" w14:textId="77777777" w:rsidR="00FD6FC8" w:rsidRDefault="00FD6FC8" w:rsidP="00092BF6">
      <w:pPr>
        <w:jc w:val="center"/>
        <w:outlineLvl w:val="0"/>
        <w:rPr>
          <w:b/>
          <w:sz w:val="36"/>
          <w:szCs w:val="36"/>
        </w:rPr>
      </w:pPr>
    </w:p>
    <w:p w14:paraId="451781E5" w14:textId="77777777" w:rsidR="00FD6FC8" w:rsidRDefault="00FD6FC8" w:rsidP="00092BF6">
      <w:pPr>
        <w:jc w:val="center"/>
        <w:outlineLvl w:val="0"/>
        <w:rPr>
          <w:b/>
          <w:sz w:val="36"/>
          <w:szCs w:val="36"/>
        </w:rPr>
      </w:pPr>
    </w:p>
    <w:p w14:paraId="5701689A" w14:textId="77777777" w:rsidR="00FD6FC8" w:rsidRDefault="00FD6FC8" w:rsidP="00092BF6">
      <w:pPr>
        <w:jc w:val="center"/>
        <w:outlineLvl w:val="0"/>
        <w:rPr>
          <w:b/>
          <w:sz w:val="36"/>
          <w:szCs w:val="36"/>
        </w:rPr>
      </w:pPr>
    </w:p>
    <w:p w14:paraId="705B0729" w14:textId="77777777" w:rsidR="00FD6FC8" w:rsidRDefault="00FD6FC8" w:rsidP="00092BF6">
      <w:pPr>
        <w:jc w:val="center"/>
        <w:outlineLvl w:val="0"/>
        <w:rPr>
          <w:b/>
          <w:sz w:val="36"/>
          <w:szCs w:val="36"/>
        </w:rPr>
      </w:pPr>
    </w:p>
    <w:p w14:paraId="5A7468B9" w14:textId="77777777" w:rsidR="00FD6FC8" w:rsidRDefault="00FD6FC8" w:rsidP="00092BF6">
      <w:pPr>
        <w:jc w:val="center"/>
        <w:outlineLvl w:val="0"/>
        <w:rPr>
          <w:b/>
          <w:sz w:val="36"/>
          <w:szCs w:val="36"/>
        </w:rPr>
      </w:pPr>
    </w:p>
    <w:p w14:paraId="600C5FAA" w14:textId="77777777" w:rsidR="00FD6FC8" w:rsidRDefault="00FD6FC8" w:rsidP="00092BF6">
      <w:pPr>
        <w:jc w:val="center"/>
        <w:outlineLvl w:val="0"/>
        <w:rPr>
          <w:b/>
          <w:sz w:val="36"/>
          <w:szCs w:val="36"/>
        </w:rPr>
      </w:pPr>
    </w:p>
    <w:p w14:paraId="44F8FE52" w14:textId="77777777" w:rsidR="00FD6FC8" w:rsidRDefault="00FD6FC8" w:rsidP="00092BF6">
      <w:pPr>
        <w:jc w:val="center"/>
        <w:outlineLvl w:val="0"/>
        <w:rPr>
          <w:b/>
          <w:sz w:val="36"/>
          <w:szCs w:val="36"/>
        </w:rPr>
      </w:pPr>
    </w:p>
    <w:p w14:paraId="27416B44" w14:textId="77777777" w:rsidR="00FD6FC8" w:rsidRDefault="00FD6FC8" w:rsidP="00092BF6">
      <w:pPr>
        <w:jc w:val="center"/>
        <w:outlineLvl w:val="0"/>
        <w:rPr>
          <w:b/>
          <w:sz w:val="36"/>
          <w:szCs w:val="36"/>
        </w:rPr>
      </w:pPr>
    </w:p>
    <w:p w14:paraId="3680E1B2" w14:textId="77777777" w:rsidR="00FD6FC8" w:rsidRDefault="00FD6FC8" w:rsidP="00092BF6">
      <w:pPr>
        <w:jc w:val="center"/>
        <w:outlineLvl w:val="0"/>
        <w:rPr>
          <w:b/>
          <w:sz w:val="36"/>
          <w:szCs w:val="36"/>
        </w:rPr>
      </w:pPr>
    </w:p>
    <w:p w14:paraId="7483D36C" w14:textId="77777777" w:rsidR="00FD6FC8" w:rsidRDefault="00FD6FC8" w:rsidP="00092BF6">
      <w:pPr>
        <w:jc w:val="center"/>
        <w:outlineLvl w:val="0"/>
        <w:rPr>
          <w:b/>
          <w:sz w:val="36"/>
          <w:szCs w:val="36"/>
        </w:rPr>
      </w:pPr>
    </w:p>
    <w:p w14:paraId="5C85232A" w14:textId="77777777" w:rsidR="00FD6FC8" w:rsidRDefault="00FD6FC8" w:rsidP="00092BF6">
      <w:pPr>
        <w:jc w:val="center"/>
        <w:outlineLvl w:val="0"/>
        <w:rPr>
          <w:b/>
          <w:sz w:val="36"/>
          <w:szCs w:val="36"/>
        </w:rPr>
      </w:pPr>
    </w:p>
    <w:p w14:paraId="1E455DA4" w14:textId="14BE1DAD" w:rsidR="00092BF6" w:rsidRPr="00092BF6" w:rsidRDefault="00092BF6" w:rsidP="00092BF6">
      <w:pPr>
        <w:jc w:val="center"/>
        <w:outlineLvl w:val="0"/>
        <w:rPr>
          <w:b/>
          <w:sz w:val="36"/>
          <w:szCs w:val="36"/>
        </w:rPr>
      </w:pPr>
      <w:r w:rsidRPr="00092BF6">
        <w:rPr>
          <w:b/>
          <w:sz w:val="36"/>
          <w:szCs w:val="36"/>
        </w:rPr>
        <w:t>ERCOT Nodal Protocols</w:t>
      </w:r>
    </w:p>
    <w:p w14:paraId="66261958" w14:textId="77777777" w:rsidR="00092BF6" w:rsidRPr="00092BF6" w:rsidRDefault="00092BF6" w:rsidP="00092BF6">
      <w:pPr>
        <w:jc w:val="center"/>
        <w:outlineLvl w:val="0"/>
        <w:rPr>
          <w:b/>
          <w:sz w:val="36"/>
          <w:szCs w:val="36"/>
        </w:rPr>
      </w:pPr>
    </w:p>
    <w:p w14:paraId="5EA72AB8" w14:textId="77777777" w:rsidR="00092BF6" w:rsidRPr="00092BF6" w:rsidRDefault="00092BF6" w:rsidP="00092BF6">
      <w:pPr>
        <w:jc w:val="center"/>
        <w:outlineLvl w:val="0"/>
        <w:rPr>
          <w:b/>
          <w:sz w:val="36"/>
          <w:szCs w:val="36"/>
        </w:rPr>
      </w:pPr>
      <w:r w:rsidRPr="00092BF6">
        <w:rPr>
          <w:b/>
          <w:sz w:val="36"/>
          <w:szCs w:val="36"/>
        </w:rPr>
        <w:t>Section 22</w:t>
      </w:r>
    </w:p>
    <w:p w14:paraId="4E1EC84F" w14:textId="77777777" w:rsidR="00092BF6" w:rsidRPr="00092BF6" w:rsidRDefault="00092BF6" w:rsidP="00092BF6">
      <w:pPr>
        <w:jc w:val="center"/>
        <w:outlineLvl w:val="0"/>
        <w:rPr>
          <w:b/>
          <w:sz w:val="36"/>
          <w:szCs w:val="36"/>
        </w:rPr>
      </w:pPr>
    </w:p>
    <w:p w14:paraId="0DF75505" w14:textId="77777777" w:rsidR="00092BF6" w:rsidRPr="00092BF6" w:rsidRDefault="00092BF6" w:rsidP="00092BF6">
      <w:pPr>
        <w:jc w:val="center"/>
        <w:outlineLvl w:val="0"/>
        <w:rPr>
          <w:b/>
          <w:sz w:val="36"/>
          <w:szCs w:val="36"/>
        </w:rPr>
      </w:pPr>
      <w:r w:rsidRPr="00092BF6">
        <w:rPr>
          <w:b/>
          <w:sz w:val="36"/>
          <w:szCs w:val="36"/>
        </w:rPr>
        <w:t xml:space="preserve">Attachment C:  Amendment to Standard Form </w:t>
      </w:r>
      <w:r w:rsidRPr="00092BF6">
        <w:rPr>
          <w:b/>
          <w:bCs/>
          <w:sz w:val="36"/>
          <w:szCs w:val="36"/>
        </w:rPr>
        <w:t>Market Participant</w:t>
      </w:r>
      <w:r w:rsidRPr="00092BF6">
        <w:rPr>
          <w:b/>
          <w:sz w:val="36"/>
          <w:szCs w:val="36"/>
        </w:rPr>
        <w:t xml:space="preserve"> Agreement</w:t>
      </w:r>
    </w:p>
    <w:p w14:paraId="64855DE2" w14:textId="77777777" w:rsidR="00092BF6" w:rsidRPr="00092BF6" w:rsidRDefault="00092BF6" w:rsidP="00092BF6">
      <w:pPr>
        <w:jc w:val="center"/>
        <w:outlineLvl w:val="0"/>
      </w:pPr>
    </w:p>
    <w:p w14:paraId="6B6F825D" w14:textId="77777777" w:rsidR="00092BF6" w:rsidRPr="00092BF6" w:rsidRDefault="00092BF6" w:rsidP="00092BF6">
      <w:pPr>
        <w:outlineLvl w:val="0"/>
      </w:pPr>
    </w:p>
    <w:p w14:paraId="2FE90CC4" w14:textId="67D23BE0" w:rsidR="00092BF6" w:rsidRPr="00092BF6" w:rsidRDefault="00092BF6" w:rsidP="00092BF6">
      <w:pPr>
        <w:jc w:val="center"/>
        <w:outlineLvl w:val="0"/>
        <w:rPr>
          <w:b/>
          <w:bCs/>
        </w:rPr>
      </w:pPr>
      <w:del w:id="1754" w:author="TEBA" w:date="2024-12-17T09:48:00Z">
        <w:r w:rsidRPr="00092BF6" w:rsidDel="00FD6FC8">
          <w:rPr>
            <w:b/>
            <w:bCs/>
          </w:rPr>
          <w:delText>April 1, 2022</w:delText>
        </w:r>
      </w:del>
      <w:ins w:id="1755" w:author="TEBA" w:date="2024-12-17T09:48:00Z">
        <w:r w:rsidR="00FD6FC8">
          <w:rPr>
            <w:b/>
            <w:bCs/>
          </w:rPr>
          <w:t>TBD</w:t>
        </w:r>
      </w:ins>
    </w:p>
    <w:p w14:paraId="1A9B9319" w14:textId="77777777" w:rsidR="00092BF6" w:rsidRPr="00092BF6" w:rsidRDefault="00092BF6" w:rsidP="00092BF6">
      <w:pPr>
        <w:jc w:val="center"/>
        <w:outlineLvl w:val="0"/>
        <w:rPr>
          <w:b/>
          <w:bCs/>
        </w:rPr>
      </w:pPr>
    </w:p>
    <w:p w14:paraId="5D66DC07" w14:textId="77777777" w:rsidR="00092BF6" w:rsidRPr="00092BF6" w:rsidRDefault="00092BF6" w:rsidP="00092BF6">
      <w:pPr>
        <w:jc w:val="center"/>
        <w:outlineLvl w:val="0"/>
        <w:rPr>
          <w:b/>
          <w:bCs/>
        </w:rPr>
      </w:pPr>
    </w:p>
    <w:p w14:paraId="4E13F05A" w14:textId="77777777" w:rsidR="00092BF6" w:rsidRPr="00092BF6" w:rsidRDefault="00092BF6" w:rsidP="00092BF6">
      <w:pPr>
        <w:jc w:val="center"/>
        <w:outlineLvl w:val="0"/>
        <w:rPr>
          <w:b/>
          <w:bCs/>
        </w:rPr>
      </w:pPr>
    </w:p>
    <w:p w14:paraId="6DF8978A" w14:textId="77777777" w:rsidR="00092BF6" w:rsidRPr="00092BF6" w:rsidRDefault="00092BF6" w:rsidP="00092BF6">
      <w:pPr>
        <w:pBdr>
          <w:bottom w:val="single" w:sz="4" w:space="1" w:color="auto"/>
        </w:pBdr>
        <w:rPr>
          <w:color w:val="333300"/>
        </w:rPr>
      </w:pPr>
    </w:p>
    <w:p w14:paraId="74DA8A15" w14:textId="77777777" w:rsidR="00092BF6" w:rsidRPr="00092BF6" w:rsidRDefault="00092BF6" w:rsidP="00092BF6">
      <w:pPr>
        <w:jc w:val="center"/>
        <w:rPr>
          <w:color w:val="333300"/>
          <w:szCs w:val="20"/>
        </w:rPr>
        <w:sectPr w:rsidR="00092BF6" w:rsidRPr="00092BF6" w:rsidSect="00CC645D">
          <w:footerReference w:type="even" r:id="rId27"/>
          <w:footerReference w:type="first" r:id="rId28"/>
          <w:pgSz w:w="12240" w:h="15840" w:code="1"/>
          <w:pgMar w:top="1440" w:right="1440" w:bottom="1440" w:left="1440" w:header="720" w:footer="720" w:gutter="0"/>
          <w:cols w:space="720"/>
          <w:docGrid w:linePitch="360"/>
        </w:sectPr>
      </w:pPr>
    </w:p>
    <w:p w14:paraId="7EF038B1" w14:textId="77777777" w:rsidR="00092BF6" w:rsidRPr="00092BF6" w:rsidRDefault="00092BF6" w:rsidP="00092BF6">
      <w:pPr>
        <w:jc w:val="center"/>
      </w:pPr>
      <w:r w:rsidRPr="00092BF6">
        <w:lastRenderedPageBreak/>
        <w:t>Amendment to</w:t>
      </w:r>
    </w:p>
    <w:p w14:paraId="60BBE23F" w14:textId="77777777" w:rsidR="00092BF6" w:rsidRPr="00092BF6" w:rsidRDefault="00092BF6" w:rsidP="00092BF6">
      <w:pPr>
        <w:jc w:val="center"/>
      </w:pPr>
      <w:r w:rsidRPr="00092BF6">
        <w:t>Standard Form Market Participant Agreement</w:t>
      </w:r>
    </w:p>
    <w:p w14:paraId="22E38625" w14:textId="77777777" w:rsidR="00092BF6" w:rsidRPr="00092BF6" w:rsidRDefault="00092BF6" w:rsidP="00092BF6">
      <w:pPr>
        <w:jc w:val="center"/>
      </w:pPr>
      <w:r w:rsidRPr="00092BF6">
        <w:t>Between</w:t>
      </w:r>
    </w:p>
    <w:p w14:paraId="0D9E0B91" w14:textId="77777777" w:rsidR="00092BF6" w:rsidRPr="00092BF6" w:rsidRDefault="00092BF6" w:rsidP="00092BF6">
      <w:pPr>
        <w:jc w:val="center"/>
      </w:pPr>
      <w:r w:rsidRPr="00092BF6">
        <w:fldChar w:fldCharType="begin">
          <w:ffData>
            <w:name w:val="Text1"/>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p>
    <w:p w14:paraId="032E7027" w14:textId="77777777" w:rsidR="00092BF6" w:rsidRPr="00092BF6" w:rsidRDefault="00092BF6" w:rsidP="00092BF6">
      <w:pPr>
        <w:jc w:val="center"/>
      </w:pPr>
      <w:r w:rsidRPr="00092BF6">
        <w:t>and</w:t>
      </w:r>
    </w:p>
    <w:p w14:paraId="27913DAB" w14:textId="77777777" w:rsidR="00092BF6" w:rsidRPr="00092BF6" w:rsidRDefault="00092BF6" w:rsidP="00092BF6">
      <w:pPr>
        <w:jc w:val="center"/>
      </w:pPr>
      <w:r w:rsidRPr="00092BF6">
        <w:t>Electric Reliability Council of Texas, Inc.</w:t>
      </w:r>
    </w:p>
    <w:p w14:paraId="09F79721" w14:textId="77777777" w:rsidR="00092BF6" w:rsidRPr="00092BF6" w:rsidRDefault="00092BF6" w:rsidP="00092BF6">
      <w:pPr>
        <w:jc w:val="center"/>
      </w:pPr>
    </w:p>
    <w:p w14:paraId="7A6D7479" w14:textId="77777777" w:rsidR="00092BF6" w:rsidRPr="00092BF6" w:rsidRDefault="00092BF6" w:rsidP="00092BF6">
      <w:pPr>
        <w:jc w:val="both"/>
      </w:pPr>
    </w:p>
    <w:p w14:paraId="541A3B98" w14:textId="77777777" w:rsidR="00092BF6" w:rsidRPr="00092BF6" w:rsidRDefault="00092BF6" w:rsidP="00092BF6">
      <w:pPr>
        <w:jc w:val="both"/>
      </w:pPr>
      <w:r w:rsidRPr="00092BF6">
        <w:tab/>
        <w:t xml:space="preserve">This AMENDMENT to the Standard Form Market Participant Agreement (“Amendment”), effective as of the ___________ day of ____________________, ___________ (“Effective Date”), is entered into by and between </w:t>
      </w:r>
      <w:r w:rsidRPr="00092BF6">
        <w:fldChar w:fldCharType="begin">
          <w:ffData>
            <w:name w:val="Text2"/>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r w:rsidRPr="00092BF6">
        <w:t xml:space="preserve">, a </w:t>
      </w:r>
      <w:r w:rsidRPr="00092BF6">
        <w:fldChar w:fldCharType="begin">
          <w:ffData>
            <w:name w:val="Text3"/>
            <w:enabled/>
            <w:calcOnExit w:val="0"/>
            <w:textInput>
              <w:default w:val="[Insert State of Registration and Entity Type]"/>
            </w:textInput>
          </w:ffData>
        </w:fldChar>
      </w:r>
      <w:r w:rsidRPr="00092BF6">
        <w:instrText xml:space="preserve"> FORMTEXT </w:instrText>
      </w:r>
      <w:r w:rsidRPr="00092BF6">
        <w:fldChar w:fldCharType="separate"/>
      </w:r>
      <w:r w:rsidRPr="00092BF6">
        <w:rPr>
          <w:noProof/>
        </w:rPr>
        <w:t>[Insert State of Registration and Entity Type]</w:t>
      </w:r>
      <w:r w:rsidRPr="00092BF6">
        <w:fldChar w:fldCharType="end"/>
      </w:r>
      <w:r w:rsidRPr="00092BF6">
        <w:t xml:space="preserve"> (“Participant”) and Electric Reliability Council of Texas, Inc., a Texas non-profit corporation (“ERCOT”).</w:t>
      </w:r>
    </w:p>
    <w:p w14:paraId="0D6D16F4" w14:textId="77777777" w:rsidR="00092BF6" w:rsidRPr="00092BF6" w:rsidRDefault="00092BF6" w:rsidP="00092BF6"/>
    <w:p w14:paraId="2D165539" w14:textId="77777777" w:rsidR="00092BF6" w:rsidRPr="00092BF6" w:rsidRDefault="00092BF6" w:rsidP="00092BF6">
      <w:pPr>
        <w:jc w:val="center"/>
        <w:rPr>
          <w:u w:val="single"/>
        </w:rPr>
      </w:pPr>
      <w:r w:rsidRPr="00092BF6">
        <w:rPr>
          <w:u w:val="single"/>
        </w:rPr>
        <w:t>Recitals</w:t>
      </w:r>
    </w:p>
    <w:p w14:paraId="4CD04997" w14:textId="77777777" w:rsidR="00092BF6" w:rsidRPr="00092BF6" w:rsidRDefault="00092BF6" w:rsidP="00092BF6">
      <w:pPr>
        <w:jc w:val="both"/>
      </w:pPr>
    </w:p>
    <w:p w14:paraId="6DA4168C"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w:t>
      </w:r>
      <w:r w:rsidRPr="00092BF6">
        <w:fldChar w:fldCharType="begin">
          <w:ffData>
            <w:name w:val="Text4"/>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 and</w:t>
      </w:r>
    </w:p>
    <w:p w14:paraId="4B01D9E4" w14:textId="77777777" w:rsidR="00092BF6" w:rsidRPr="00092BF6" w:rsidRDefault="00092BF6" w:rsidP="00092BF6">
      <w:pPr>
        <w:jc w:val="both"/>
      </w:pPr>
    </w:p>
    <w:p w14:paraId="2110E25C"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1FC8B7CB" w14:textId="77777777" w:rsidR="00092BF6" w:rsidRPr="00092BF6" w:rsidRDefault="00092BF6" w:rsidP="00092BF6">
      <w:pPr>
        <w:jc w:val="both"/>
      </w:pPr>
    </w:p>
    <w:p w14:paraId="723FAE73"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10146B77" w14:textId="77777777" w:rsidR="00092BF6" w:rsidRPr="00092BF6" w:rsidRDefault="00092BF6" w:rsidP="00092BF6">
      <w:pPr>
        <w:jc w:val="both"/>
      </w:pPr>
    </w:p>
    <w:p w14:paraId="7A6B671B" w14:textId="77777777" w:rsidR="00092BF6" w:rsidRPr="00092BF6" w:rsidRDefault="00092BF6" w:rsidP="00092BF6">
      <w:pPr>
        <w:jc w:val="both"/>
      </w:pPr>
      <w:r w:rsidRPr="00092BF6">
        <w:t>A.</w:t>
      </w:r>
      <w:r w:rsidRPr="00092BF6">
        <w:tab/>
        <w:t xml:space="preserve">As defined in the ERCOT Protocols, Participant is a (check all that apply): </w:t>
      </w:r>
    </w:p>
    <w:p w14:paraId="055F5D77" w14:textId="77777777" w:rsidR="00092BF6" w:rsidRPr="00092BF6" w:rsidRDefault="00092BF6" w:rsidP="00092BF6">
      <w:pPr>
        <w:ind w:left="1440"/>
        <w:jc w:val="both"/>
      </w:pPr>
    </w:p>
    <w:p w14:paraId="36914C0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Load Serving Entity (LSE)</w:t>
      </w:r>
    </w:p>
    <w:p w14:paraId="7F1DE840" w14:textId="77777777" w:rsidR="00092BF6" w:rsidRPr="00092BF6" w:rsidRDefault="00092BF6" w:rsidP="00092BF6">
      <w:pPr>
        <w:ind w:left="720"/>
        <w:jc w:val="both"/>
      </w:pPr>
    </w:p>
    <w:p w14:paraId="3963E5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Qualified Scheduling Entity (QSE)</w:t>
      </w:r>
    </w:p>
    <w:p w14:paraId="48606CCD" w14:textId="77777777" w:rsidR="00092BF6" w:rsidRPr="00092BF6" w:rsidRDefault="00092BF6" w:rsidP="00092BF6">
      <w:pPr>
        <w:ind w:left="720"/>
        <w:jc w:val="both"/>
      </w:pPr>
    </w:p>
    <w:p w14:paraId="363AC6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Transmission Service Provider (TSP)</w:t>
      </w:r>
    </w:p>
    <w:p w14:paraId="07D61293" w14:textId="77777777" w:rsidR="00092BF6" w:rsidRPr="00092BF6" w:rsidRDefault="00092BF6" w:rsidP="00092BF6">
      <w:pPr>
        <w:ind w:left="720"/>
        <w:jc w:val="both"/>
      </w:pPr>
    </w:p>
    <w:p w14:paraId="3A93576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Distribution Service Provider (DSP)</w:t>
      </w:r>
    </w:p>
    <w:p w14:paraId="418C3D78" w14:textId="77777777" w:rsidR="00092BF6" w:rsidRPr="00092BF6" w:rsidRDefault="00092BF6" w:rsidP="00092BF6">
      <w:pPr>
        <w:ind w:left="720"/>
        <w:jc w:val="both"/>
      </w:pPr>
    </w:p>
    <w:p w14:paraId="3C1EE98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Congestion Revenue Right (CRR) Account Holder</w:t>
      </w:r>
    </w:p>
    <w:p w14:paraId="08F1BE15" w14:textId="77777777" w:rsidR="00092BF6" w:rsidRPr="00092BF6" w:rsidRDefault="00092BF6" w:rsidP="00092BF6">
      <w:pPr>
        <w:ind w:left="720"/>
        <w:jc w:val="both"/>
      </w:pPr>
    </w:p>
    <w:p w14:paraId="3D15DD88"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Resource Entity</w:t>
      </w:r>
    </w:p>
    <w:p w14:paraId="0AE08333" w14:textId="77777777" w:rsidR="00092BF6" w:rsidRPr="00092BF6" w:rsidRDefault="00092BF6" w:rsidP="00092BF6">
      <w:pPr>
        <w:ind w:left="720"/>
        <w:jc w:val="both"/>
      </w:pPr>
    </w:p>
    <w:p w14:paraId="6215F85E" w14:textId="6B5B628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w:t>
      </w:r>
      <w:del w:id="1756" w:author="TEBA" w:date="2024-12-10T07:11:00Z">
        <w:r w:rsidRPr="00092BF6" w:rsidDel="009A56E6">
          <w:delText xml:space="preserve">Renewable </w:delText>
        </w:r>
      </w:del>
      <w:r w:rsidRPr="00092BF6">
        <w:t xml:space="preserve">Energy </w:t>
      </w:r>
      <w:ins w:id="1757" w:author="TEBA" w:date="2024-12-10T07:11:00Z">
        <w:r w:rsidR="009A56E6">
          <w:t xml:space="preserve">Attribute </w:t>
        </w:r>
      </w:ins>
      <w:del w:id="1758" w:author="TEBA" w:date="2024-12-10T07:11:00Z">
        <w:r w:rsidRPr="00092BF6" w:rsidDel="009A56E6">
          <w:delText xml:space="preserve">Credit </w:delText>
        </w:r>
      </w:del>
      <w:ins w:id="1759" w:author="TEBA" w:date="2024-12-10T07:11:00Z">
        <w:r w:rsidR="009A56E6">
          <w:t>Certificate</w:t>
        </w:r>
        <w:r w:rsidR="009A56E6" w:rsidRPr="00092BF6">
          <w:t xml:space="preserve"> </w:t>
        </w:r>
      </w:ins>
      <w:r w:rsidRPr="00092BF6">
        <w:t>(</w:t>
      </w:r>
      <w:del w:id="1760" w:author="TEBA" w:date="2024-12-10T07:11:00Z">
        <w:r w:rsidRPr="00092BF6" w:rsidDel="009A56E6">
          <w:delText>REC</w:delText>
        </w:r>
      </w:del>
      <w:ins w:id="1761" w:author="TEBA" w:date="2024-12-10T07:11:00Z">
        <w:r w:rsidR="009A56E6">
          <w:t>EAC</w:t>
        </w:r>
      </w:ins>
      <w:r w:rsidRPr="00092BF6">
        <w:t xml:space="preserve">) Account Holder </w:t>
      </w:r>
    </w:p>
    <w:p w14:paraId="7FE61ADE" w14:textId="77777777" w:rsidR="00092BF6" w:rsidRPr="00092BF6" w:rsidRDefault="00092BF6" w:rsidP="00092BF6">
      <w:pPr>
        <w:tabs>
          <w:tab w:val="num" w:pos="720"/>
        </w:tabs>
        <w:jc w:val="both"/>
      </w:pPr>
    </w:p>
    <w:p w14:paraId="39A1A5F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0969D81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C94BE61"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31587405" w14:textId="77777777" w:rsidR="00092BF6" w:rsidRPr="00092BF6" w:rsidRDefault="00092BF6" w:rsidP="00092BF6">
      <w:pPr>
        <w:spacing w:before="120" w:after="120"/>
        <w:jc w:val="both"/>
      </w:pPr>
      <w:r w:rsidRPr="00092BF6">
        <w:lastRenderedPageBreak/>
        <w:t>SIGNED, ACCEPTED AND AGREED TO by each undersigned signatory who, by signature hereto, represents and warrants that he or she has full power and authority to execute this Amendment to the Standard Form Market Participant Agreement.</w:t>
      </w:r>
    </w:p>
    <w:p w14:paraId="2967A30F"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07E7359E" w14:textId="77777777" w:rsidR="00092BF6" w:rsidRPr="00092BF6" w:rsidRDefault="00092BF6" w:rsidP="00092BF6">
      <w:pPr>
        <w:suppressAutoHyphens/>
        <w:jc w:val="both"/>
      </w:pPr>
    </w:p>
    <w:p w14:paraId="4C00A698" w14:textId="77777777" w:rsidR="00092BF6" w:rsidRPr="00092BF6" w:rsidRDefault="00092BF6" w:rsidP="00092BF6">
      <w:pPr>
        <w:suppressAutoHyphens/>
        <w:jc w:val="both"/>
      </w:pPr>
      <w:r w:rsidRPr="00092BF6">
        <w:t>By: ______________________________________________</w:t>
      </w:r>
    </w:p>
    <w:p w14:paraId="5003F7E6" w14:textId="77777777" w:rsidR="00092BF6" w:rsidRPr="00092BF6" w:rsidRDefault="00092BF6" w:rsidP="00092BF6">
      <w:pPr>
        <w:suppressAutoHyphens/>
        <w:jc w:val="both"/>
      </w:pPr>
    </w:p>
    <w:p w14:paraId="434A14DC" w14:textId="77777777" w:rsidR="00092BF6" w:rsidRPr="00092BF6" w:rsidRDefault="00092BF6" w:rsidP="00092BF6">
      <w:pPr>
        <w:suppressAutoHyphens/>
        <w:jc w:val="both"/>
      </w:pPr>
      <w:r w:rsidRPr="00092BF6">
        <w:t>Name: ___________________________________________</w:t>
      </w:r>
    </w:p>
    <w:p w14:paraId="0C0F21C1" w14:textId="77777777" w:rsidR="00092BF6" w:rsidRPr="00092BF6" w:rsidRDefault="00092BF6" w:rsidP="00092BF6">
      <w:pPr>
        <w:suppressAutoHyphens/>
        <w:jc w:val="both"/>
      </w:pPr>
    </w:p>
    <w:p w14:paraId="3B8E96D2" w14:textId="77777777" w:rsidR="00092BF6" w:rsidRPr="00092BF6" w:rsidRDefault="00092BF6" w:rsidP="00092BF6">
      <w:pPr>
        <w:suppressAutoHyphens/>
        <w:jc w:val="both"/>
      </w:pPr>
      <w:r w:rsidRPr="00092BF6">
        <w:t>Title: ____________________________________________</w:t>
      </w:r>
    </w:p>
    <w:p w14:paraId="683CC87C" w14:textId="77777777" w:rsidR="00092BF6" w:rsidRPr="00092BF6" w:rsidRDefault="00092BF6" w:rsidP="00092BF6">
      <w:pPr>
        <w:suppressAutoHyphens/>
        <w:jc w:val="both"/>
      </w:pPr>
    </w:p>
    <w:p w14:paraId="7EE420D9" w14:textId="77777777" w:rsidR="00092BF6" w:rsidRPr="00092BF6" w:rsidRDefault="00092BF6" w:rsidP="00092BF6">
      <w:pPr>
        <w:suppressAutoHyphens/>
        <w:jc w:val="both"/>
      </w:pPr>
      <w:r w:rsidRPr="00092BF6">
        <w:t>Date: _____________________________</w:t>
      </w:r>
    </w:p>
    <w:p w14:paraId="10CD22F1" w14:textId="77777777" w:rsidR="00092BF6" w:rsidRPr="00092BF6" w:rsidRDefault="00092BF6" w:rsidP="00092BF6">
      <w:pPr>
        <w:keepLines/>
        <w:suppressAutoHyphens/>
        <w:jc w:val="both"/>
      </w:pPr>
    </w:p>
    <w:p w14:paraId="28C21FA4" w14:textId="77777777" w:rsidR="00092BF6" w:rsidRPr="00092BF6" w:rsidRDefault="00092BF6" w:rsidP="00092BF6">
      <w:pPr>
        <w:keepLines/>
        <w:suppressAutoHyphens/>
        <w:spacing w:before="240"/>
        <w:jc w:val="both"/>
        <w:rPr>
          <w:b/>
          <w:i/>
        </w:rPr>
      </w:pPr>
      <w:r w:rsidRPr="00092BF6">
        <w:rPr>
          <w:b/>
          <w:i/>
        </w:rPr>
        <w:t>Participant:</w:t>
      </w:r>
    </w:p>
    <w:p w14:paraId="3A4490DF" w14:textId="77777777" w:rsidR="00092BF6" w:rsidRPr="00092BF6" w:rsidRDefault="00092BF6" w:rsidP="00092BF6">
      <w:pPr>
        <w:suppressAutoHyphens/>
        <w:jc w:val="both"/>
      </w:pPr>
    </w:p>
    <w:p w14:paraId="7376A0FC" w14:textId="77777777" w:rsidR="00092BF6" w:rsidRPr="00092BF6" w:rsidRDefault="00092BF6" w:rsidP="00092BF6">
      <w:pPr>
        <w:suppressAutoHyphens/>
        <w:jc w:val="both"/>
      </w:pPr>
    </w:p>
    <w:p w14:paraId="290AEBEB" w14:textId="77777777" w:rsidR="00092BF6" w:rsidRPr="00092BF6" w:rsidRDefault="00092BF6" w:rsidP="00092BF6">
      <w:pPr>
        <w:suppressAutoHyphens/>
        <w:jc w:val="both"/>
      </w:pPr>
      <w:r w:rsidRPr="00092BF6">
        <w:t>By: ______________________________________________</w:t>
      </w:r>
    </w:p>
    <w:p w14:paraId="23096054" w14:textId="77777777" w:rsidR="00092BF6" w:rsidRPr="00092BF6" w:rsidRDefault="00092BF6" w:rsidP="00092BF6">
      <w:pPr>
        <w:suppressAutoHyphens/>
        <w:jc w:val="both"/>
      </w:pPr>
    </w:p>
    <w:p w14:paraId="39C134B5" w14:textId="77777777" w:rsidR="00092BF6" w:rsidRPr="00092BF6" w:rsidRDefault="00092BF6" w:rsidP="00092BF6">
      <w:pPr>
        <w:suppressAutoHyphens/>
        <w:jc w:val="both"/>
      </w:pPr>
      <w:r w:rsidRPr="00092BF6">
        <w:t xml:space="preserve">Name: </w:t>
      </w:r>
      <w:r w:rsidRPr="00092BF6">
        <w:fldChar w:fldCharType="begin">
          <w:ffData>
            <w:name w:val="Text5"/>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440FD474" w14:textId="77777777" w:rsidR="00092BF6" w:rsidRPr="00092BF6" w:rsidRDefault="00092BF6" w:rsidP="00092BF6">
      <w:pPr>
        <w:suppressAutoHyphens/>
        <w:jc w:val="both"/>
      </w:pPr>
    </w:p>
    <w:p w14:paraId="2E5631AB" w14:textId="77777777" w:rsidR="00092BF6" w:rsidRPr="00092BF6" w:rsidRDefault="00092BF6" w:rsidP="00092BF6">
      <w:pPr>
        <w:suppressAutoHyphens/>
        <w:jc w:val="both"/>
      </w:pPr>
      <w:r w:rsidRPr="00092BF6">
        <w:t xml:space="preserve">Title: </w:t>
      </w:r>
      <w:r w:rsidRPr="00092BF6">
        <w:fldChar w:fldCharType="begin">
          <w:ffData>
            <w:name w:val="Text6"/>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BBC4A8F" w14:textId="77777777" w:rsidR="00092BF6" w:rsidRPr="00092BF6" w:rsidRDefault="00092BF6" w:rsidP="00092BF6">
      <w:pPr>
        <w:suppressAutoHyphens/>
        <w:jc w:val="both"/>
      </w:pPr>
    </w:p>
    <w:p w14:paraId="418516D5" w14:textId="77777777" w:rsidR="00092BF6" w:rsidRPr="00092BF6" w:rsidRDefault="00092BF6" w:rsidP="00092BF6">
      <w:pPr>
        <w:suppressAutoHyphens/>
        <w:jc w:val="both"/>
      </w:pPr>
      <w:r w:rsidRPr="00092BF6">
        <w:t xml:space="preserve">Date: </w:t>
      </w:r>
      <w:r w:rsidRPr="00092BF6">
        <w:fldChar w:fldCharType="begin">
          <w:ffData>
            <w:name w:val="Text7"/>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ab/>
      </w:r>
    </w:p>
    <w:p w14:paraId="29C9BCC7" w14:textId="77777777" w:rsidR="00092BF6" w:rsidRPr="00092BF6" w:rsidRDefault="00092BF6" w:rsidP="00092BF6">
      <w:pPr>
        <w:suppressAutoHyphens/>
        <w:jc w:val="both"/>
      </w:pPr>
    </w:p>
    <w:p w14:paraId="3B5BD823" w14:textId="77777777" w:rsidR="00092BF6" w:rsidRPr="00092BF6" w:rsidRDefault="00092BF6" w:rsidP="00092BF6">
      <w:pPr>
        <w:suppressAutoHyphens/>
        <w:jc w:val="both"/>
      </w:pPr>
    </w:p>
    <w:p w14:paraId="4D7F993F" w14:textId="77777777" w:rsidR="00092BF6" w:rsidRPr="00092BF6" w:rsidRDefault="00092BF6" w:rsidP="00092BF6">
      <w:pPr>
        <w:suppressAutoHyphens/>
        <w:jc w:val="both"/>
      </w:pPr>
      <w:r w:rsidRPr="00092BF6">
        <w:t xml:space="preserve">Market Participant Name: </w:t>
      </w:r>
      <w:r w:rsidRPr="00092BF6">
        <w:fldChar w:fldCharType="begin">
          <w:ffData>
            <w:name w:val="Text8"/>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326DA42" w14:textId="77777777" w:rsidR="00092BF6" w:rsidRPr="00092BF6" w:rsidRDefault="00092BF6" w:rsidP="00092BF6">
      <w:pPr>
        <w:suppressAutoHyphens/>
        <w:jc w:val="both"/>
      </w:pPr>
    </w:p>
    <w:p w14:paraId="748FDDAE" w14:textId="77777777" w:rsidR="00092BF6" w:rsidRPr="00092BF6" w:rsidRDefault="00092BF6" w:rsidP="00092BF6">
      <w:pPr>
        <w:suppressAutoHyphens/>
        <w:jc w:val="both"/>
      </w:pPr>
    </w:p>
    <w:p w14:paraId="4E3855E5" w14:textId="77777777" w:rsidR="00092BF6" w:rsidRPr="00092BF6" w:rsidRDefault="00092BF6" w:rsidP="00092BF6">
      <w:pPr>
        <w:suppressAutoHyphens/>
        <w:jc w:val="both"/>
      </w:pPr>
      <w:r w:rsidRPr="00092BF6">
        <w:t xml:space="preserve">Market Participant DUNS: </w:t>
      </w:r>
      <w:r w:rsidRPr="00092BF6">
        <w:fldChar w:fldCharType="begin">
          <w:ffData>
            <w:name w:val="Text9"/>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62440B6E" w14:textId="77777777" w:rsidR="00092BF6" w:rsidRPr="00092BF6" w:rsidRDefault="00092BF6" w:rsidP="00092BF6">
      <w:pPr>
        <w:rPr>
          <w:b/>
          <w:i/>
          <w:iCs/>
        </w:rPr>
      </w:pPr>
    </w:p>
    <w:p w14:paraId="6777619C" w14:textId="77777777" w:rsidR="00092BF6" w:rsidRPr="00092BF6" w:rsidDel="00C04E15" w:rsidRDefault="00092BF6" w:rsidP="00092BF6">
      <w:pPr>
        <w:keepNext/>
        <w:suppressAutoHyphens/>
        <w:jc w:val="both"/>
      </w:pPr>
    </w:p>
    <w:p w14:paraId="69E89807" w14:textId="77777777" w:rsidR="00092BF6" w:rsidRPr="00092BF6" w:rsidRDefault="00092BF6" w:rsidP="00092BF6">
      <w:pPr>
        <w:rPr>
          <w:color w:val="333300"/>
          <w:szCs w:val="20"/>
        </w:rPr>
      </w:pPr>
    </w:p>
    <w:p w14:paraId="1B1D3623" w14:textId="77777777" w:rsidR="00092BF6" w:rsidRPr="00092BF6" w:rsidRDefault="00092BF6" w:rsidP="00092BF6">
      <w:pPr>
        <w:rPr>
          <w:color w:val="333300"/>
          <w:szCs w:val="20"/>
        </w:rPr>
      </w:pPr>
    </w:p>
    <w:p w14:paraId="4AB29E47" w14:textId="77777777" w:rsidR="00092BF6" w:rsidRPr="00092BF6" w:rsidRDefault="00092BF6" w:rsidP="00092BF6">
      <w:pPr>
        <w:rPr>
          <w:color w:val="333300"/>
          <w:szCs w:val="20"/>
        </w:rPr>
      </w:pPr>
    </w:p>
    <w:p w14:paraId="416EE129" w14:textId="77777777" w:rsidR="00092BF6" w:rsidRPr="00092BF6" w:rsidRDefault="00092BF6" w:rsidP="00092BF6">
      <w:pPr>
        <w:rPr>
          <w:color w:val="333300"/>
          <w:szCs w:val="20"/>
        </w:rPr>
      </w:pPr>
    </w:p>
    <w:p w14:paraId="55C0B3CA" w14:textId="77777777" w:rsidR="00092BF6" w:rsidRPr="00092BF6" w:rsidRDefault="00092BF6" w:rsidP="00092BF6">
      <w:pPr>
        <w:rPr>
          <w:color w:val="333300"/>
          <w:szCs w:val="20"/>
        </w:rPr>
      </w:pPr>
    </w:p>
    <w:p w14:paraId="5CBE3AAD" w14:textId="77777777" w:rsidR="00092BF6" w:rsidRPr="00092BF6" w:rsidRDefault="00092BF6" w:rsidP="00092BF6">
      <w:pPr>
        <w:rPr>
          <w:color w:val="333300"/>
          <w:szCs w:val="20"/>
        </w:rPr>
      </w:pPr>
    </w:p>
    <w:p w14:paraId="08DDE714" w14:textId="77777777" w:rsidR="00092BF6" w:rsidRPr="00092BF6" w:rsidRDefault="00092BF6" w:rsidP="00092BF6">
      <w:pPr>
        <w:rPr>
          <w:color w:val="333300"/>
          <w:szCs w:val="20"/>
        </w:rPr>
      </w:pPr>
    </w:p>
    <w:p w14:paraId="43F690C7" w14:textId="77777777" w:rsidR="00092BF6" w:rsidRPr="00092BF6" w:rsidRDefault="00092BF6" w:rsidP="00092BF6">
      <w:pPr>
        <w:rPr>
          <w:color w:val="333300"/>
          <w:szCs w:val="20"/>
        </w:rPr>
      </w:pPr>
    </w:p>
    <w:p w14:paraId="651D0A11" w14:textId="77777777" w:rsidR="00092BF6" w:rsidRPr="00092BF6" w:rsidRDefault="00092BF6" w:rsidP="00092BF6">
      <w:pPr>
        <w:rPr>
          <w:color w:val="333300"/>
          <w:szCs w:val="20"/>
        </w:rPr>
      </w:pPr>
    </w:p>
    <w:p w14:paraId="26181DF8" w14:textId="77777777" w:rsidR="00092BF6" w:rsidRPr="00092BF6" w:rsidRDefault="00092BF6" w:rsidP="00092BF6">
      <w:pPr>
        <w:rPr>
          <w:color w:val="333300"/>
          <w:szCs w:val="20"/>
        </w:rPr>
      </w:pPr>
    </w:p>
    <w:p w14:paraId="06428D3D" w14:textId="77777777" w:rsidR="00092BF6" w:rsidRPr="00092BF6" w:rsidRDefault="00092BF6" w:rsidP="00092BF6">
      <w:pPr>
        <w:rPr>
          <w:color w:val="333300"/>
          <w:szCs w:val="20"/>
        </w:rPr>
      </w:pPr>
    </w:p>
    <w:p w14:paraId="4230FDFB" w14:textId="77777777" w:rsidR="00092BF6" w:rsidRPr="00092BF6" w:rsidRDefault="00092BF6" w:rsidP="00092BF6">
      <w:pPr>
        <w:rPr>
          <w:color w:val="33330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92BF6" w:rsidRPr="00092BF6" w14:paraId="401BB48B" w14:textId="77777777" w:rsidTr="00B3311E">
        <w:tc>
          <w:tcPr>
            <w:tcW w:w="9558" w:type="dxa"/>
            <w:shd w:val="pct12" w:color="auto" w:fill="auto"/>
          </w:tcPr>
          <w:p w14:paraId="6C8C4F16" w14:textId="77777777" w:rsidR="00092BF6" w:rsidRPr="00092BF6" w:rsidRDefault="00092BF6" w:rsidP="00092BF6">
            <w:pPr>
              <w:spacing w:before="120" w:after="240"/>
              <w:rPr>
                <w:b/>
                <w:i/>
                <w:lang w:val="x-none" w:eastAsia="x-none"/>
              </w:rPr>
            </w:pPr>
            <w:r w:rsidRPr="00092BF6">
              <w:rPr>
                <w:b/>
                <w:i/>
                <w:lang w:val="x-none" w:eastAsia="x-none"/>
              </w:rPr>
              <w:lastRenderedPageBreak/>
              <w:t xml:space="preserve">[NPRR857:  </w:t>
            </w:r>
            <w:r w:rsidRPr="00092BF6">
              <w:rPr>
                <w:b/>
                <w:i/>
                <w:lang w:eastAsia="x-none"/>
              </w:rPr>
              <w:t>Replace Section 22 Attachment C above with the following</w:t>
            </w:r>
            <w:r w:rsidRPr="00092BF6">
              <w:rPr>
                <w:b/>
                <w:i/>
                <w:lang w:val="x-none" w:eastAsia="x-none"/>
              </w:rPr>
              <w:t xml:space="preserve"> upon system implementation</w:t>
            </w:r>
            <w:r w:rsidRPr="00092BF6">
              <w:rPr>
                <w:b/>
                <w:i/>
                <w:lang w:eastAsia="x-none"/>
              </w:rPr>
              <w:t xml:space="preserve"> </w:t>
            </w:r>
            <w:r w:rsidRPr="00092BF6">
              <w:rPr>
                <w:b/>
                <w:i/>
                <w:iCs/>
                <w:lang w:val="x-none" w:eastAsia="x-none"/>
              </w:rPr>
              <w:t>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92BF6">
              <w:rPr>
                <w:b/>
                <w:i/>
                <w:lang w:val="x-none" w:eastAsia="x-none"/>
              </w:rPr>
              <w:t>:]</w:t>
            </w:r>
          </w:p>
          <w:p w14:paraId="5DC2F514" w14:textId="77777777" w:rsidR="00092BF6" w:rsidRPr="00092BF6" w:rsidRDefault="00092BF6" w:rsidP="00092BF6">
            <w:pPr>
              <w:jc w:val="center"/>
            </w:pPr>
            <w:r w:rsidRPr="00092BF6">
              <w:t>Amendment to</w:t>
            </w:r>
          </w:p>
          <w:p w14:paraId="1B40E44C" w14:textId="77777777" w:rsidR="00092BF6" w:rsidRPr="00092BF6" w:rsidRDefault="00092BF6" w:rsidP="00092BF6">
            <w:pPr>
              <w:jc w:val="center"/>
            </w:pPr>
            <w:r w:rsidRPr="00092BF6">
              <w:t>Standard Form Market Participant Agreement</w:t>
            </w:r>
          </w:p>
          <w:p w14:paraId="2382FDE5" w14:textId="77777777" w:rsidR="00092BF6" w:rsidRPr="00092BF6" w:rsidRDefault="00092BF6" w:rsidP="00092BF6">
            <w:pPr>
              <w:jc w:val="center"/>
            </w:pPr>
            <w:r w:rsidRPr="00092BF6">
              <w:t>Between</w:t>
            </w:r>
          </w:p>
          <w:p w14:paraId="7352FC33" w14:textId="77777777" w:rsidR="00092BF6" w:rsidRPr="00092BF6" w:rsidRDefault="00092BF6" w:rsidP="00092BF6">
            <w:pPr>
              <w:jc w:val="center"/>
            </w:pPr>
            <w:r w:rsidRPr="00092BF6">
              <w:t>[Participant]</w:t>
            </w:r>
          </w:p>
          <w:p w14:paraId="51A231B4" w14:textId="77777777" w:rsidR="00092BF6" w:rsidRPr="00092BF6" w:rsidRDefault="00092BF6" w:rsidP="00092BF6">
            <w:pPr>
              <w:jc w:val="center"/>
            </w:pPr>
            <w:r w:rsidRPr="00092BF6">
              <w:t>and</w:t>
            </w:r>
          </w:p>
          <w:p w14:paraId="5659A5EC" w14:textId="77777777" w:rsidR="00092BF6" w:rsidRPr="00092BF6" w:rsidRDefault="00092BF6" w:rsidP="00092BF6">
            <w:pPr>
              <w:jc w:val="center"/>
            </w:pPr>
            <w:r w:rsidRPr="00092BF6">
              <w:t>Electric Reliability Council of Texas, Inc.</w:t>
            </w:r>
          </w:p>
          <w:p w14:paraId="483F3F47" w14:textId="77777777" w:rsidR="00092BF6" w:rsidRPr="00092BF6" w:rsidRDefault="00092BF6" w:rsidP="00092BF6">
            <w:pPr>
              <w:jc w:val="center"/>
            </w:pPr>
          </w:p>
          <w:p w14:paraId="3D6B59E4" w14:textId="77777777" w:rsidR="00092BF6" w:rsidRPr="00092BF6" w:rsidRDefault="00092BF6" w:rsidP="00092BF6">
            <w:pPr>
              <w:jc w:val="both"/>
            </w:pPr>
          </w:p>
          <w:p w14:paraId="5A644429" w14:textId="77777777" w:rsidR="00092BF6" w:rsidRPr="00092BF6" w:rsidRDefault="00092BF6" w:rsidP="00092BF6">
            <w:pPr>
              <w:jc w:val="both"/>
            </w:pPr>
            <w:r w:rsidRPr="00092BF6">
              <w:tab/>
              <w:t>This AMENDMENT to the Standard Form Market Participant Agreement (“Amendment”), effective as of the ___________ day of ____________________, ___________ (“Effective Date”), is entered into by and between [Participant], a [State of Registration and Entity Type] (“Participant”) and Electric Reliability Council of Texas, Inc., a Texas non-profit corporation (“ERCOT”).</w:t>
            </w:r>
          </w:p>
          <w:p w14:paraId="5397CBE9" w14:textId="77777777" w:rsidR="00092BF6" w:rsidRPr="00092BF6" w:rsidRDefault="00092BF6" w:rsidP="00092BF6"/>
          <w:p w14:paraId="01767C85" w14:textId="77777777" w:rsidR="00092BF6" w:rsidRPr="00092BF6" w:rsidRDefault="00092BF6" w:rsidP="00092BF6">
            <w:pPr>
              <w:jc w:val="center"/>
              <w:rPr>
                <w:u w:val="single"/>
              </w:rPr>
            </w:pPr>
            <w:r w:rsidRPr="00092BF6">
              <w:rPr>
                <w:u w:val="single"/>
              </w:rPr>
              <w:t>Recitals</w:t>
            </w:r>
          </w:p>
          <w:p w14:paraId="3993A9BF" w14:textId="77777777" w:rsidR="00092BF6" w:rsidRPr="00092BF6" w:rsidRDefault="00092BF6" w:rsidP="00092BF6">
            <w:pPr>
              <w:jc w:val="both"/>
            </w:pPr>
          </w:p>
          <w:p w14:paraId="70E3DD66"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______________; and</w:t>
            </w:r>
          </w:p>
          <w:p w14:paraId="70B195A0" w14:textId="77777777" w:rsidR="00092BF6" w:rsidRPr="00092BF6" w:rsidRDefault="00092BF6" w:rsidP="00092BF6">
            <w:pPr>
              <w:jc w:val="both"/>
            </w:pPr>
          </w:p>
          <w:p w14:paraId="67C619D4"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35D9B9DA" w14:textId="77777777" w:rsidR="00092BF6" w:rsidRPr="00092BF6" w:rsidRDefault="00092BF6" w:rsidP="00092BF6">
            <w:pPr>
              <w:jc w:val="both"/>
            </w:pPr>
          </w:p>
          <w:p w14:paraId="7CBB9FE2"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44F18A13" w14:textId="77777777" w:rsidR="00092BF6" w:rsidRPr="00092BF6" w:rsidRDefault="00092BF6" w:rsidP="00092BF6">
            <w:pPr>
              <w:jc w:val="both"/>
            </w:pPr>
          </w:p>
          <w:p w14:paraId="014AE72E" w14:textId="77777777" w:rsidR="00092BF6" w:rsidRPr="00092BF6" w:rsidRDefault="00092BF6" w:rsidP="00092BF6">
            <w:pPr>
              <w:jc w:val="both"/>
            </w:pPr>
            <w:r w:rsidRPr="00092BF6">
              <w:t>A.</w:t>
            </w:r>
            <w:r w:rsidRPr="00092BF6">
              <w:tab/>
              <w:t xml:space="preserve">As defined in the ERCOT Protocols, Participant is a (check all that apply): </w:t>
            </w:r>
          </w:p>
          <w:p w14:paraId="31936EE2" w14:textId="77777777" w:rsidR="00092BF6" w:rsidRPr="00092BF6" w:rsidRDefault="00092BF6" w:rsidP="00092BF6">
            <w:pPr>
              <w:ind w:left="1440"/>
              <w:jc w:val="both"/>
            </w:pPr>
          </w:p>
          <w:p w14:paraId="00119D29"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Load Serving Entity (LSE)</w:t>
            </w:r>
          </w:p>
          <w:p w14:paraId="3EC6F0B2" w14:textId="77777777" w:rsidR="00092BF6" w:rsidRPr="00092BF6" w:rsidRDefault="00092BF6" w:rsidP="00092BF6">
            <w:pPr>
              <w:ind w:left="720"/>
              <w:jc w:val="both"/>
            </w:pPr>
          </w:p>
          <w:p w14:paraId="710CA0B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Qualified Scheduling Entity (QSE)</w:t>
            </w:r>
          </w:p>
          <w:p w14:paraId="0C7F47C8" w14:textId="77777777" w:rsidR="00092BF6" w:rsidRPr="00092BF6" w:rsidRDefault="00092BF6" w:rsidP="00092BF6">
            <w:pPr>
              <w:ind w:left="720"/>
              <w:jc w:val="both"/>
            </w:pPr>
          </w:p>
          <w:p w14:paraId="09F184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Transmission Service Provider (TSP)</w:t>
            </w:r>
          </w:p>
          <w:p w14:paraId="116E0E44" w14:textId="77777777" w:rsidR="00092BF6" w:rsidRPr="00092BF6" w:rsidRDefault="00092BF6" w:rsidP="00092BF6">
            <w:pPr>
              <w:ind w:left="720"/>
              <w:jc w:val="both"/>
            </w:pPr>
          </w:p>
          <w:p w14:paraId="4625FD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Distribution Service Provider (DSP)</w:t>
            </w:r>
          </w:p>
          <w:p w14:paraId="3A7442F4" w14:textId="77777777" w:rsidR="00092BF6" w:rsidRPr="00092BF6" w:rsidRDefault="00092BF6" w:rsidP="00092BF6">
            <w:pPr>
              <w:ind w:left="720"/>
              <w:jc w:val="both"/>
            </w:pPr>
          </w:p>
          <w:p w14:paraId="1939506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Congestion Revenue Right (CRR) Account Holder</w:t>
            </w:r>
          </w:p>
          <w:p w14:paraId="46CE3704" w14:textId="77777777" w:rsidR="00092BF6" w:rsidRPr="00092BF6" w:rsidRDefault="00092BF6" w:rsidP="00092BF6">
            <w:pPr>
              <w:ind w:left="720"/>
              <w:jc w:val="both"/>
            </w:pPr>
          </w:p>
          <w:p w14:paraId="702165BF"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Resource Entity</w:t>
            </w:r>
          </w:p>
          <w:p w14:paraId="4C4953A9" w14:textId="77777777" w:rsidR="00092BF6" w:rsidRPr="00092BF6" w:rsidRDefault="00092BF6" w:rsidP="00092BF6">
            <w:pPr>
              <w:ind w:left="720"/>
              <w:jc w:val="both"/>
            </w:pPr>
          </w:p>
          <w:p w14:paraId="341B5D3A" w14:textId="626C1AB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w:t>
            </w:r>
            <w:del w:id="1762" w:author="TEBA" w:date="2024-12-10T07:11:00Z">
              <w:r w:rsidRPr="00092BF6" w:rsidDel="009A56E6">
                <w:delText xml:space="preserve">Renewable </w:delText>
              </w:r>
            </w:del>
            <w:r w:rsidRPr="00092BF6">
              <w:t xml:space="preserve">Energy </w:t>
            </w:r>
            <w:ins w:id="1763" w:author="TEBA" w:date="2024-12-10T07:11:00Z">
              <w:r w:rsidR="009A56E6">
                <w:t xml:space="preserve">Attribute </w:t>
              </w:r>
            </w:ins>
            <w:del w:id="1764" w:author="TEBA" w:date="2024-12-10T07:11:00Z">
              <w:r w:rsidRPr="00092BF6" w:rsidDel="009A56E6">
                <w:delText xml:space="preserve">Credit </w:delText>
              </w:r>
            </w:del>
            <w:ins w:id="1765" w:author="TEBA" w:date="2024-12-10T07:11:00Z">
              <w:r w:rsidR="009A56E6">
                <w:t>Certific</w:t>
              </w:r>
            </w:ins>
            <w:ins w:id="1766" w:author="TEBA" w:date="2024-12-10T07:12:00Z">
              <w:r w:rsidR="009A56E6">
                <w:t>ate</w:t>
              </w:r>
            </w:ins>
            <w:ins w:id="1767" w:author="TEBA" w:date="2024-12-10T07:11:00Z">
              <w:r w:rsidR="009A56E6" w:rsidRPr="00092BF6">
                <w:t xml:space="preserve"> </w:t>
              </w:r>
            </w:ins>
            <w:r w:rsidRPr="00092BF6">
              <w:t>(</w:t>
            </w:r>
            <w:del w:id="1768" w:author="TEBA" w:date="2024-12-10T07:12:00Z">
              <w:r w:rsidRPr="00092BF6" w:rsidDel="009A56E6">
                <w:delText>REC</w:delText>
              </w:r>
            </w:del>
            <w:ins w:id="1769" w:author="TEBA" w:date="2024-12-10T07:12:00Z">
              <w:r w:rsidR="009A56E6">
                <w:t>EAC</w:t>
              </w:r>
            </w:ins>
            <w:r w:rsidRPr="00092BF6">
              <w:t xml:space="preserve">) Account Holder </w:t>
            </w:r>
          </w:p>
          <w:p w14:paraId="18D443F4" w14:textId="77777777" w:rsidR="00092BF6" w:rsidRPr="00092BF6" w:rsidRDefault="00092BF6" w:rsidP="00092BF6">
            <w:pPr>
              <w:ind w:left="720"/>
              <w:jc w:val="both"/>
            </w:pPr>
          </w:p>
          <w:p w14:paraId="223F9EDD" w14:textId="77777777" w:rsidR="00092BF6" w:rsidRPr="00092BF6" w:rsidRDefault="00092BF6" w:rsidP="00092BF6">
            <w:pPr>
              <w:spacing w:after="120"/>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8774C5">
              <w:fldChar w:fldCharType="separate"/>
            </w:r>
            <w:r w:rsidRPr="00092BF6">
              <w:fldChar w:fldCharType="end"/>
            </w:r>
            <w:r w:rsidRPr="00092BF6">
              <w:t xml:space="preserve"> Direct Current Tie Operator (DCTO)  </w:t>
            </w:r>
          </w:p>
          <w:p w14:paraId="7DBE591A" w14:textId="77777777" w:rsidR="00092BF6" w:rsidRPr="00092BF6" w:rsidRDefault="00092BF6" w:rsidP="00092BF6">
            <w:pPr>
              <w:spacing w:after="120"/>
              <w:ind w:left="720"/>
              <w:jc w:val="both"/>
            </w:pPr>
          </w:p>
          <w:p w14:paraId="0A6D2BF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193C5D6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BD7F483"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66CC12FD" w14:textId="77777777" w:rsidR="00092BF6" w:rsidRPr="00092BF6" w:rsidRDefault="00092BF6" w:rsidP="00092BF6">
            <w:pPr>
              <w:spacing w:before="120" w:after="120"/>
              <w:jc w:val="both"/>
            </w:pPr>
            <w:r w:rsidRPr="00092BF6">
              <w:t>SIGNED, ACCEPTED AND AGREED TO by each undersigned signatory who, by signature hereto, represents and warrants that he or she has full power and authority to execute this Amendment to the Standard Form Market Participant Agreement.</w:t>
            </w:r>
          </w:p>
          <w:p w14:paraId="3E01661A"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56B6C664" w14:textId="77777777" w:rsidR="00092BF6" w:rsidRPr="00092BF6" w:rsidRDefault="00092BF6" w:rsidP="00092BF6">
            <w:pPr>
              <w:suppressAutoHyphens/>
              <w:jc w:val="both"/>
            </w:pPr>
          </w:p>
          <w:p w14:paraId="3CE5C717" w14:textId="77777777" w:rsidR="00092BF6" w:rsidRPr="00092BF6" w:rsidRDefault="00092BF6" w:rsidP="00092BF6">
            <w:pPr>
              <w:suppressAutoHyphens/>
              <w:jc w:val="both"/>
            </w:pPr>
            <w:r w:rsidRPr="00092BF6">
              <w:t>By: ______________________________________________</w:t>
            </w:r>
          </w:p>
          <w:p w14:paraId="56139240" w14:textId="77777777" w:rsidR="00092BF6" w:rsidRPr="00092BF6" w:rsidRDefault="00092BF6" w:rsidP="00092BF6">
            <w:pPr>
              <w:suppressAutoHyphens/>
              <w:jc w:val="both"/>
            </w:pPr>
          </w:p>
          <w:p w14:paraId="47DE735F" w14:textId="77777777" w:rsidR="00092BF6" w:rsidRPr="00092BF6" w:rsidRDefault="00092BF6" w:rsidP="00092BF6">
            <w:pPr>
              <w:suppressAutoHyphens/>
              <w:jc w:val="both"/>
            </w:pPr>
            <w:r w:rsidRPr="00092BF6">
              <w:t>Name: ___________________________________________</w:t>
            </w:r>
          </w:p>
          <w:p w14:paraId="3BFCE059" w14:textId="77777777" w:rsidR="00092BF6" w:rsidRPr="00092BF6" w:rsidRDefault="00092BF6" w:rsidP="00092BF6">
            <w:pPr>
              <w:suppressAutoHyphens/>
              <w:jc w:val="both"/>
            </w:pPr>
          </w:p>
          <w:p w14:paraId="6F379231" w14:textId="77777777" w:rsidR="00092BF6" w:rsidRPr="00092BF6" w:rsidRDefault="00092BF6" w:rsidP="00092BF6">
            <w:pPr>
              <w:suppressAutoHyphens/>
              <w:jc w:val="both"/>
            </w:pPr>
            <w:r w:rsidRPr="00092BF6">
              <w:t>Title: ____________________________________________</w:t>
            </w:r>
          </w:p>
          <w:p w14:paraId="41F0562A" w14:textId="77777777" w:rsidR="00092BF6" w:rsidRPr="00092BF6" w:rsidRDefault="00092BF6" w:rsidP="00092BF6">
            <w:pPr>
              <w:suppressAutoHyphens/>
              <w:jc w:val="both"/>
            </w:pPr>
          </w:p>
          <w:p w14:paraId="3C26668B" w14:textId="77777777" w:rsidR="00092BF6" w:rsidRPr="00092BF6" w:rsidRDefault="00092BF6" w:rsidP="00092BF6">
            <w:pPr>
              <w:suppressAutoHyphens/>
              <w:jc w:val="both"/>
            </w:pPr>
            <w:r w:rsidRPr="00092BF6">
              <w:t>Date: _____________________________</w:t>
            </w:r>
          </w:p>
          <w:p w14:paraId="2838C1CF" w14:textId="77777777" w:rsidR="00092BF6" w:rsidRPr="00092BF6" w:rsidRDefault="00092BF6" w:rsidP="00092BF6">
            <w:pPr>
              <w:keepLines/>
              <w:suppressAutoHyphens/>
              <w:jc w:val="both"/>
            </w:pPr>
          </w:p>
          <w:p w14:paraId="246FD77A" w14:textId="77777777" w:rsidR="00092BF6" w:rsidRPr="00092BF6" w:rsidRDefault="00092BF6" w:rsidP="00092BF6">
            <w:pPr>
              <w:keepLines/>
              <w:suppressAutoHyphens/>
              <w:spacing w:before="240"/>
              <w:jc w:val="both"/>
              <w:rPr>
                <w:b/>
                <w:i/>
              </w:rPr>
            </w:pPr>
            <w:r w:rsidRPr="00092BF6">
              <w:rPr>
                <w:b/>
                <w:i/>
              </w:rPr>
              <w:t>Participant:</w:t>
            </w:r>
          </w:p>
          <w:p w14:paraId="71AA1C6A" w14:textId="77777777" w:rsidR="00092BF6" w:rsidRPr="00092BF6" w:rsidRDefault="00092BF6" w:rsidP="00092BF6">
            <w:pPr>
              <w:suppressAutoHyphens/>
              <w:jc w:val="both"/>
            </w:pPr>
          </w:p>
          <w:p w14:paraId="2610F815" w14:textId="77777777" w:rsidR="00092BF6" w:rsidRPr="00092BF6" w:rsidRDefault="00092BF6" w:rsidP="00092BF6">
            <w:pPr>
              <w:suppressAutoHyphens/>
              <w:jc w:val="both"/>
            </w:pPr>
          </w:p>
          <w:p w14:paraId="740A14EB" w14:textId="77777777" w:rsidR="00092BF6" w:rsidRPr="00092BF6" w:rsidRDefault="00092BF6" w:rsidP="00092BF6">
            <w:pPr>
              <w:suppressAutoHyphens/>
              <w:jc w:val="both"/>
            </w:pPr>
            <w:r w:rsidRPr="00092BF6">
              <w:t>By: ______________________________________________</w:t>
            </w:r>
          </w:p>
          <w:p w14:paraId="41D16CAA" w14:textId="77777777" w:rsidR="00092BF6" w:rsidRPr="00092BF6" w:rsidRDefault="00092BF6" w:rsidP="00092BF6">
            <w:pPr>
              <w:suppressAutoHyphens/>
              <w:jc w:val="both"/>
            </w:pPr>
          </w:p>
          <w:p w14:paraId="1A4281D0" w14:textId="77777777" w:rsidR="00092BF6" w:rsidRPr="00092BF6" w:rsidRDefault="00092BF6" w:rsidP="00092BF6">
            <w:pPr>
              <w:suppressAutoHyphens/>
              <w:jc w:val="both"/>
            </w:pPr>
            <w:r w:rsidRPr="00092BF6">
              <w:t>Name: ____________________________________________</w:t>
            </w:r>
          </w:p>
          <w:p w14:paraId="047ACA0E" w14:textId="77777777" w:rsidR="00092BF6" w:rsidRPr="00092BF6" w:rsidRDefault="00092BF6" w:rsidP="00092BF6">
            <w:pPr>
              <w:suppressAutoHyphens/>
              <w:jc w:val="both"/>
            </w:pPr>
          </w:p>
          <w:p w14:paraId="75A6251E" w14:textId="77777777" w:rsidR="00092BF6" w:rsidRPr="00092BF6" w:rsidRDefault="00092BF6" w:rsidP="00092BF6">
            <w:pPr>
              <w:suppressAutoHyphens/>
              <w:jc w:val="both"/>
            </w:pPr>
            <w:r w:rsidRPr="00092BF6">
              <w:t>Title: _____________________________________________</w:t>
            </w:r>
          </w:p>
          <w:p w14:paraId="01EAEC49" w14:textId="77777777" w:rsidR="00092BF6" w:rsidRPr="00092BF6" w:rsidRDefault="00092BF6" w:rsidP="00092BF6">
            <w:pPr>
              <w:suppressAutoHyphens/>
              <w:jc w:val="both"/>
            </w:pPr>
          </w:p>
          <w:p w14:paraId="2C774DB7" w14:textId="77777777" w:rsidR="00092BF6" w:rsidRPr="00092BF6" w:rsidRDefault="00092BF6" w:rsidP="00092BF6">
            <w:pPr>
              <w:suppressAutoHyphens/>
              <w:jc w:val="both"/>
            </w:pPr>
            <w:r w:rsidRPr="00092BF6">
              <w:t>Date:________________________________</w:t>
            </w:r>
            <w:r w:rsidRPr="00092BF6">
              <w:rPr>
                <w:u w:val="single"/>
              </w:rPr>
              <w:tab/>
            </w:r>
            <w:r w:rsidRPr="00092BF6">
              <w:rPr>
                <w:u w:val="single"/>
              </w:rPr>
              <w:tab/>
              <w:t xml:space="preserve">    </w:t>
            </w:r>
            <w:r w:rsidRPr="00092BF6">
              <w:tab/>
            </w:r>
          </w:p>
          <w:p w14:paraId="77ED2ADD" w14:textId="77777777" w:rsidR="00092BF6" w:rsidRPr="00092BF6" w:rsidRDefault="00092BF6" w:rsidP="00092BF6">
            <w:pPr>
              <w:suppressAutoHyphens/>
              <w:jc w:val="both"/>
            </w:pPr>
          </w:p>
          <w:p w14:paraId="609258C5" w14:textId="77777777" w:rsidR="00092BF6" w:rsidRPr="00092BF6" w:rsidRDefault="00092BF6" w:rsidP="00092BF6">
            <w:pPr>
              <w:suppressAutoHyphens/>
              <w:jc w:val="both"/>
            </w:pPr>
          </w:p>
          <w:p w14:paraId="69645A66" w14:textId="77777777" w:rsidR="00092BF6" w:rsidRPr="00092BF6" w:rsidRDefault="00092BF6" w:rsidP="00092BF6">
            <w:pPr>
              <w:suppressAutoHyphens/>
              <w:jc w:val="both"/>
            </w:pPr>
            <w:r w:rsidRPr="00092BF6">
              <w:t>Market Participant Name: ____________________________________________________</w:t>
            </w:r>
          </w:p>
          <w:p w14:paraId="49ECFD48" w14:textId="77777777" w:rsidR="00092BF6" w:rsidRPr="00092BF6" w:rsidRDefault="00092BF6" w:rsidP="00092BF6">
            <w:pPr>
              <w:suppressAutoHyphens/>
              <w:jc w:val="both"/>
            </w:pPr>
          </w:p>
          <w:p w14:paraId="23BD8129" w14:textId="77777777" w:rsidR="00092BF6" w:rsidRPr="00092BF6" w:rsidRDefault="00092BF6" w:rsidP="00092BF6">
            <w:pPr>
              <w:suppressAutoHyphens/>
              <w:jc w:val="both"/>
            </w:pPr>
          </w:p>
          <w:p w14:paraId="3810B8BE" w14:textId="77777777" w:rsidR="00092BF6" w:rsidRPr="00092BF6" w:rsidRDefault="00092BF6" w:rsidP="00092BF6">
            <w:pPr>
              <w:suppressAutoHyphens/>
              <w:jc w:val="both"/>
            </w:pPr>
            <w:r w:rsidRPr="00092BF6">
              <w:t>Market Participant DUNS: ____________________________________________________</w:t>
            </w:r>
          </w:p>
          <w:p w14:paraId="748C295C" w14:textId="77777777" w:rsidR="00092BF6" w:rsidRPr="00092BF6" w:rsidRDefault="00092BF6" w:rsidP="00092BF6">
            <w:pPr>
              <w:keepNext/>
              <w:suppressAutoHyphens/>
              <w:jc w:val="both"/>
            </w:pPr>
          </w:p>
        </w:tc>
      </w:tr>
    </w:tbl>
    <w:p w14:paraId="01EA17BC" w14:textId="77777777" w:rsidR="00092BF6" w:rsidRPr="00092BF6" w:rsidRDefault="00092BF6" w:rsidP="00092BF6">
      <w:pPr>
        <w:rPr>
          <w:color w:val="333300"/>
          <w:szCs w:val="20"/>
        </w:rPr>
      </w:pPr>
    </w:p>
    <w:p w14:paraId="5A27B3C9" w14:textId="77777777" w:rsidR="00453D4E" w:rsidRPr="00CF1BDF" w:rsidRDefault="00453D4E" w:rsidP="00453D4E">
      <w:pPr>
        <w:tabs>
          <w:tab w:val="left" w:pos="0"/>
        </w:tabs>
        <w:spacing w:after="240"/>
        <w:ind w:left="720" w:hanging="720"/>
      </w:pPr>
    </w:p>
    <w:sectPr w:rsidR="00453D4E" w:rsidRPr="00CF1BDF">
      <w:headerReference w:type="default" r:id="rId29"/>
      <w:footerReference w:type="even"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4-12-17T12:27:00Z" w:initials="JT">
    <w:p w14:paraId="104B2364" w14:textId="7E3BB5FD" w:rsidR="00763AA6" w:rsidRDefault="00763AA6" w:rsidP="00763AA6">
      <w:pPr>
        <w:pStyle w:val="CommentText"/>
      </w:pPr>
      <w:r>
        <w:rPr>
          <w:rStyle w:val="CommentReference"/>
        </w:rPr>
        <w:annotationRef/>
      </w:r>
      <w:r>
        <w:t>Please note NPRRs 1188 and 1246 also propose revisions to this section.</w:t>
      </w:r>
    </w:p>
  </w:comment>
  <w:comment w:id="26" w:author="ERCOT Market Rules" w:date="2024-12-17T12:28:00Z" w:initials="JT">
    <w:p w14:paraId="5FA75792" w14:textId="77777777" w:rsidR="00750469" w:rsidRDefault="00750469" w:rsidP="00750469">
      <w:pPr>
        <w:pStyle w:val="CommentText"/>
      </w:pPr>
      <w:r>
        <w:rPr>
          <w:rStyle w:val="CommentReference"/>
        </w:rPr>
        <w:annotationRef/>
      </w:r>
      <w:r>
        <w:t>Please note NPRR1250 also proposes revisions to this definition.</w:t>
      </w:r>
    </w:p>
  </w:comment>
  <w:comment w:id="151" w:author="ERCOT Market Rules" w:date="2024-12-17T12:29:00Z" w:initials="JT">
    <w:p w14:paraId="021EBA80" w14:textId="7A23A60D" w:rsidR="00310DBC" w:rsidRDefault="00310DBC" w:rsidP="00310DBC">
      <w:pPr>
        <w:pStyle w:val="CommentText"/>
      </w:pPr>
      <w:r>
        <w:rPr>
          <w:rStyle w:val="CommentReference"/>
        </w:rPr>
        <w:annotationRef/>
      </w:r>
      <w:r>
        <w:t>Please note NPRR1250 also proposes revisions to this section.</w:t>
      </w:r>
    </w:p>
  </w:comment>
  <w:comment w:id="194" w:author="ERCOT Market Rules" w:date="2024-12-17T12:29:00Z" w:initials="JT">
    <w:p w14:paraId="265DE417" w14:textId="77777777" w:rsidR="00677D8F" w:rsidRDefault="00677D8F" w:rsidP="00677D8F">
      <w:pPr>
        <w:pStyle w:val="CommentText"/>
      </w:pPr>
      <w:r>
        <w:rPr>
          <w:rStyle w:val="CommentReference"/>
        </w:rPr>
        <w:annotationRef/>
      </w:r>
      <w:r>
        <w:t>Please note NPRR1250 also proposes revisions to this section.</w:t>
      </w:r>
    </w:p>
  </w:comment>
  <w:comment w:id="363" w:author="ERCOT Market Rules" w:date="2024-12-17T12:30:00Z" w:initials="JT">
    <w:p w14:paraId="6392A6B3" w14:textId="77777777" w:rsidR="00677D8F" w:rsidRDefault="00677D8F" w:rsidP="00677D8F">
      <w:pPr>
        <w:pStyle w:val="CommentText"/>
      </w:pPr>
      <w:r>
        <w:rPr>
          <w:rStyle w:val="CommentReference"/>
        </w:rPr>
        <w:annotationRef/>
      </w:r>
      <w:r>
        <w:t>Please note NPRR1250 also proposes revisions to this section.</w:t>
      </w:r>
    </w:p>
  </w:comment>
  <w:comment w:id="765" w:author="ERCOT Market Rules" w:date="2024-12-17T12:30:00Z" w:initials="JT">
    <w:p w14:paraId="76DC5A78" w14:textId="66A43DEC" w:rsidR="00D16037" w:rsidRDefault="00D16037" w:rsidP="00D16037">
      <w:pPr>
        <w:pStyle w:val="CommentText"/>
      </w:pPr>
      <w:r>
        <w:rPr>
          <w:rStyle w:val="CommentReference"/>
        </w:rPr>
        <w:annotationRef/>
      </w:r>
      <w:r>
        <w:t>Please note NPRR1250 also proposes revisions to this section.</w:t>
      </w:r>
    </w:p>
  </w:comment>
  <w:comment w:id="784" w:author="ERCOT Market Rules" w:date="2024-12-17T12:30:00Z" w:initials="JT">
    <w:p w14:paraId="30A946CC" w14:textId="77777777" w:rsidR="00D16037" w:rsidRDefault="00D16037" w:rsidP="00D16037">
      <w:pPr>
        <w:pStyle w:val="CommentText"/>
      </w:pPr>
      <w:r>
        <w:rPr>
          <w:rStyle w:val="CommentReference"/>
        </w:rPr>
        <w:annotationRef/>
      </w:r>
      <w:r>
        <w:t>Please note NPRR1250 also proposes revisions to this section.</w:t>
      </w:r>
    </w:p>
  </w:comment>
  <w:comment w:id="834" w:author="ERCOT Market Rules" w:date="2024-12-17T12:30:00Z" w:initials="JT">
    <w:p w14:paraId="36D3BC15" w14:textId="77777777" w:rsidR="00D16037" w:rsidRDefault="00D16037" w:rsidP="00D16037">
      <w:pPr>
        <w:pStyle w:val="CommentText"/>
      </w:pPr>
      <w:r>
        <w:rPr>
          <w:rStyle w:val="CommentReference"/>
        </w:rPr>
        <w:annotationRef/>
      </w:r>
      <w:r>
        <w:t>Please note NPRR1250 also proposes revisions to this section.</w:t>
      </w:r>
    </w:p>
  </w:comment>
  <w:comment w:id="948" w:author="ERCOT Market Rules" w:date="2024-12-17T12:31:00Z" w:initials="JT">
    <w:p w14:paraId="7075FFC0" w14:textId="77777777" w:rsidR="00CA1F24" w:rsidRDefault="00CA1F24" w:rsidP="00CA1F24">
      <w:pPr>
        <w:pStyle w:val="CommentText"/>
      </w:pPr>
      <w:r>
        <w:rPr>
          <w:rStyle w:val="CommentReference"/>
        </w:rPr>
        <w:annotationRef/>
      </w:r>
      <w:r>
        <w:t>Please note NPRR1250 also proposes revisions to this section.</w:t>
      </w:r>
    </w:p>
  </w:comment>
  <w:comment w:id="959" w:author="ERCOT Market Rules" w:date="2024-12-17T12:31:00Z" w:initials="JT">
    <w:p w14:paraId="5D2C8707" w14:textId="77777777" w:rsidR="00CA1F24" w:rsidRDefault="00CA1F24" w:rsidP="00CA1F24">
      <w:pPr>
        <w:pStyle w:val="CommentText"/>
      </w:pPr>
      <w:r>
        <w:rPr>
          <w:rStyle w:val="CommentReference"/>
        </w:rPr>
        <w:annotationRef/>
      </w:r>
      <w:r>
        <w:t>Please note NPRR1250 also proposes revisions to this section.</w:t>
      </w:r>
    </w:p>
  </w:comment>
  <w:comment w:id="972" w:author="ERCOT Market Rules" w:date="2024-12-17T12:31:00Z" w:initials="JT">
    <w:p w14:paraId="44B4CBDF" w14:textId="77777777" w:rsidR="00CA1F24" w:rsidRDefault="00CA1F24" w:rsidP="00CA1F24">
      <w:pPr>
        <w:pStyle w:val="CommentText"/>
      </w:pPr>
      <w:r>
        <w:rPr>
          <w:rStyle w:val="CommentReference"/>
        </w:rPr>
        <w:annotationRef/>
      </w:r>
      <w:r>
        <w:t>Please note NPRR1250 also proposes revisions to this section.</w:t>
      </w:r>
    </w:p>
  </w:comment>
  <w:comment w:id="1006" w:author="ERCOT Market Rules" w:date="2024-12-17T12:31:00Z" w:initials="JT">
    <w:p w14:paraId="3D8D4A27" w14:textId="77777777" w:rsidR="00CA1F24" w:rsidRDefault="00CA1F24" w:rsidP="00CA1F24">
      <w:pPr>
        <w:pStyle w:val="CommentText"/>
      </w:pPr>
      <w:r>
        <w:rPr>
          <w:rStyle w:val="CommentReference"/>
        </w:rPr>
        <w:annotationRef/>
      </w:r>
      <w:r>
        <w:t>Please note NPRR1250 also proposes revisions to this section.</w:t>
      </w:r>
    </w:p>
  </w:comment>
  <w:comment w:id="1099" w:author="ERCOT Market Rules" w:date="2024-12-17T12:32:00Z" w:initials="JT">
    <w:p w14:paraId="14C64F85" w14:textId="77777777" w:rsidR="00CA1F24" w:rsidRDefault="00CA1F24" w:rsidP="00CA1F24">
      <w:pPr>
        <w:pStyle w:val="CommentText"/>
      </w:pPr>
      <w:r>
        <w:rPr>
          <w:rStyle w:val="CommentReference"/>
        </w:rPr>
        <w:annotationRef/>
      </w:r>
      <w:r>
        <w:t>Please note NPRR1250 also proposes revisions to this section.</w:t>
      </w:r>
    </w:p>
  </w:comment>
  <w:comment w:id="1144" w:author="ERCOT Market Rules" w:date="2024-12-17T12:32:00Z" w:initials="JT">
    <w:p w14:paraId="6CFE9311" w14:textId="77777777" w:rsidR="007B7619" w:rsidRDefault="007B7619" w:rsidP="007B7619">
      <w:pPr>
        <w:pStyle w:val="CommentText"/>
      </w:pPr>
      <w:r>
        <w:rPr>
          <w:rStyle w:val="CommentReference"/>
        </w:rPr>
        <w:annotationRef/>
      </w:r>
      <w:r>
        <w:t>Please note NPRR1250 also proposes revisions to this section.</w:t>
      </w:r>
    </w:p>
  </w:comment>
  <w:comment w:id="1192" w:author="ERCOT Market Rules" w:date="2024-12-17T12:32:00Z" w:initials="JT">
    <w:p w14:paraId="5E8EB930" w14:textId="77777777" w:rsidR="007B7619" w:rsidRDefault="007B7619" w:rsidP="007B7619">
      <w:pPr>
        <w:pStyle w:val="CommentText"/>
      </w:pPr>
      <w:r>
        <w:rPr>
          <w:rStyle w:val="CommentReference"/>
        </w:rPr>
        <w:annotationRef/>
      </w:r>
      <w:r>
        <w:t>Please note NPRR1250 also proposes revisions to this section.</w:t>
      </w:r>
    </w:p>
  </w:comment>
  <w:comment w:id="1267" w:author="ERCOT Market Rules" w:date="2024-12-17T12:33:00Z" w:initials="JT">
    <w:p w14:paraId="31EC66E7" w14:textId="77777777" w:rsidR="00240E96" w:rsidRDefault="00240E96" w:rsidP="00240E96">
      <w:pPr>
        <w:pStyle w:val="CommentText"/>
      </w:pPr>
      <w:r>
        <w:rPr>
          <w:rStyle w:val="CommentReference"/>
        </w:rPr>
        <w:annotationRef/>
      </w:r>
      <w:r>
        <w:t>Please note NPRR1250 also proposes revisions to this section.</w:t>
      </w:r>
    </w:p>
  </w:comment>
  <w:comment w:id="1420" w:author="ERCOT Market Rules" w:date="2024-12-17T12:33:00Z" w:initials="JT">
    <w:p w14:paraId="2DB5CD4D" w14:textId="77777777" w:rsidR="00240E96" w:rsidRDefault="00240E96" w:rsidP="00240E96">
      <w:pPr>
        <w:pStyle w:val="CommentText"/>
      </w:pPr>
      <w:r>
        <w:rPr>
          <w:rStyle w:val="CommentReference"/>
        </w:rPr>
        <w:annotationRef/>
      </w:r>
      <w:r>
        <w:t>Please note NPRR1250 also proposes revisions to this section.</w:t>
      </w:r>
    </w:p>
  </w:comment>
  <w:comment w:id="1429" w:author="ERCOT Market Rules" w:date="2024-12-17T12:33:00Z" w:initials="JT">
    <w:p w14:paraId="0A1B65FF" w14:textId="77777777" w:rsidR="00240E96" w:rsidRDefault="00240E96" w:rsidP="00240E96">
      <w:pPr>
        <w:pStyle w:val="CommentText"/>
      </w:pPr>
      <w:r>
        <w:rPr>
          <w:rStyle w:val="CommentReference"/>
        </w:rPr>
        <w:annotationRef/>
      </w:r>
      <w:r>
        <w:t>Please note NPRR1250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4B2364" w15:done="0"/>
  <w15:commentEx w15:paraId="5FA75792" w15:done="0"/>
  <w15:commentEx w15:paraId="021EBA80" w15:done="0"/>
  <w15:commentEx w15:paraId="265DE417" w15:done="0"/>
  <w15:commentEx w15:paraId="6392A6B3" w15:done="0"/>
  <w15:commentEx w15:paraId="76DC5A78" w15:done="0"/>
  <w15:commentEx w15:paraId="30A946CC" w15:done="0"/>
  <w15:commentEx w15:paraId="36D3BC15" w15:done="0"/>
  <w15:commentEx w15:paraId="7075FFC0" w15:done="0"/>
  <w15:commentEx w15:paraId="5D2C8707" w15:done="0"/>
  <w15:commentEx w15:paraId="44B4CBDF" w15:done="0"/>
  <w15:commentEx w15:paraId="3D8D4A27" w15:done="0"/>
  <w15:commentEx w15:paraId="14C64F85" w15:done="0"/>
  <w15:commentEx w15:paraId="6CFE9311" w15:done="0"/>
  <w15:commentEx w15:paraId="5E8EB930" w15:done="0"/>
  <w15:commentEx w15:paraId="31EC66E7" w15:done="0"/>
  <w15:commentEx w15:paraId="2DB5CD4D" w15:done="0"/>
  <w15:commentEx w15:paraId="0A1B65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BECBB" w16cex:dateUtc="2024-12-17T18:27:00Z"/>
  <w16cex:commentExtensible w16cex:durableId="2B0BED09" w16cex:dateUtc="2024-12-17T18:28:00Z"/>
  <w16cex:commentExtensible w16cex:durableId="2B0BED31" w16cex:dateUtc="2024-12-17T18:29:00Z"/>
  <w16cex:commentExtensible w16cex:durableId="2B0BED41" w16cex:dateUtc="2024-12-17T18:29:00Z"/>
  <w16cex:commentExtensible w16cex:durableId="2B0BED51" w16cex:dateUtc="2024-12-17T18:30:00Z"/>
  <w16cex:commentExtensible w16cex:durableId="2B0BED67" w16cex:dateUtc="2024-12-17T18:30:00Z"/>
  <w16cex:commentExtensible w16cex:durableId="2B0BED74" w16cex:dateUtc="2024-12-17T18:30:00Z"/>
  <w16cex:commentExtensible w16cex:durableId="2B0BED82" w16cex:dateUtc="2024-12-17T18:30:00Z"/>
  <w16cex:commentExtensible w16cex:durableId="2B0BED95" w16cex:dateUtc="2024-12-17T18:31:00Z"/>
  <w16cex:commentExtensible w16cex:durableId="2B0BED9F" w16cex:dateUtc="2024-12-17T18:31:00Z"/>
  <w16cex:commentExtensible w16cex:durableId="2B0BEDAF" w16cex:dateUtc="2024-12-17T18:31:00Z"/>
  <w16cex:commentExtensible w16cex:durableId="2B0BEDBD" w16cex:dateUtc="2024-12-17T18:31:00Z"/>
  <w16cex:commentExtensible w16cex:durableId="2B0BEDCC" w16cex:dateUtc="2024-12-17T18:32:00Z"/>
  <w16cex:commentExtensible w16cex:durableId="2B0BEDDD" w16cex:dateUtc="2024-12-17T18:32:00Z"/>
  <w16cex:commentExtensible w16cex:durableId="2B0BEDED" w16cex:dateUtc="2024-12-17T18:32:00Z"/>
  <w16cex:commentExtensible w16cex:durableId="2B0BEDFD" w16cex:dateUtc="2024-12-17T18:33:00Z"/>
  <w16cex:commentExtensible w16cex:durableId="2B0BEE10" w16cex:dateUtc="2024-12-17T18:33:00Z"/>
  <w16cex:commentExtensible w16cex:durableId="2B0BEE1D" w16cex:dateUtc="2024-12-17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4B2364" w16cid:durableId="2B0BECBB"/>
  <w16cid:commentId w16cid:paraId="5FA75792" w16cid:durableId="2B0BED09"/>
  <w16cid:commentId w16cid:paraId="021EBA80" w16cid:durableId="2B0BED31"/>
  <w16cid:commentId w16cid:paraId="265DE417" w16cid:durableId="2B0BED41"/>
  <w16cid:commentId w16cid:paraId="6392A6B3" w16cid:durableId="2B0BED51"/>
  <w16cid:commentId w16cid:paraId="76DC5A78" w16cid:durableId="2B0BED67"/>
  <w16cid:commentId w16cid:paraId="30A946CC" w16cid:durableId="2B0BED74"/>
  <w16cid:commentId w16cid:paraId="36D3BC15" w16cid:durableId="2B0BED82"/>
  <w16cid:commentId w16cid:paraId="7075FFC0" w16cid:durableId="2B0BED95"/>
  <w16cid:commentId w16cid:paraId="5D2C8707" w16cid:durableId="2B0BED9F"/>
  <w16cid:commentId w16cid:paraId="44B4CBDF" w16cid:durableId="2B0BEDAF"/>
  <w16cid:commentId w16cid:paraId="3D8D4A27" w16cid:durableId="2B0BEDBD"/>
  <w16cid:commentId w16cid:paraId="14C64F85" w16cid:durableId="2B0BEDCC"/>
  <w16cid:commentId w16cid:paraId="6CFE9311" w16cid:durableId="2B0BEDDD"/>
  <w16cid:commentId w16cid:paraId="5E8EB930" w16cid:durableId="2B0BEDED"/>
  <w16cid:commentId w16cid:paraId="31EC66E7" w16cid:durableId="2B0BEDFD"/>
  <w16cid:commentId w16cid:paraId="2DB5CD4D" w16cid:durableId="2B0BEE10"/>
  <w16cid:commentId w16cid:paraId="0A1B65FF" w16cid:durableId="2B0BEE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AF400" w14:textId="77777777" w:rsidR="005A536D" w:rsidRDefault="005A536D">
      <w:r>
        <w:separator/>
      </w:r>
    </w:p>
  </w:endnote>
  <w:endnote w:type="continuationSeparator" w:id="0">
    <w:p w14:paraId="25294B5A" w14:textId="77777777" w:rsidR="005A536D" w:rsidRDefault="005A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71C1" w14:textId="77777777" w:rsidR="00584B3F" w:rsidRDefault="00584B3F">
    <w:pPr>
      <w:pStyle w:val="Footer"/>
      <w:framePr w:wrap="around" w:vAnchor="text" w:hAnchor="margin" w:xAlign="right" w:y="1"/>
    </w:pPr>
    <w:r>
      <w:fldChar w:fldCharType="begin"/>
    </w:r>
    <w:r>
      <w:instrText xml:space="preserve">PAGE  </w:instrText>
    </w:r>
    <w:r>
      <w:fldChar w:fldCharType="separate"/>
    </w:r>
    <w:r>
      <w:t>1</w:t>
    </w:r>
    <w:r>
      <w:fldChar w:fldCharType="end"/>
    </w:r>
  </w:p>
  <w:p w14:paraId="6575C949" w14:textId="77777777" w:rsidR="00584B3F" w:rsidRDefault="00584B3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1C79" w14:textId="2BAC73FF" w:rsidR="007F7825" w:rsidRDefault="008774C5" w:rsidP="007F7825">
    <w:pPr>
      <w:pStyle w:val="Footer"/>
      <w:tabs>
        <w:tab w:val="clear" w:pos="4320"/>
        <w:tab w:val="clear" w:pos="8640"/>
        <w:tab w:val="right" w:pos="9360"/>
      </w:tabs>
      <w:rPr>
        <w:rFonts w:ascii="Arial" w:hAnsi="Arial" w:cs="Arial"/>
        <w:sz w:val="18"/>
      </w:rPr>
    </w:pPr>
    <w:r>
      <w:rPr>
        <w:rFonts w:ascii="Arial" w:hAnsi="Arial" w:cs="Arial"/>
        <w:sz w:val="18"/>
      </w:rPr>
      <w:t>1264</w:t>
    </w:r>
    <w:r w:rsidR="007F7825">
      <w:rPr>
        <w:rFonts w:ascii="Arial" w:hAnsi="Arial" w:cs="Arial"/>
        <w:sz w:val="18"/>
      </w:rPr>
      <w:t>NPRR</w:t>
    </w:r>
    <w:r w:rsidR="00B35787">
      <w:rPr>
        <w:rFonts w:ascii="Arial" w:hAnsi="Arial" w:cs="Arial"/>
        <w:sz w:val="18"/>
      </w:rPr>
      <w:t>-01</w:t>
    </w:r>
    <w:r w:rsidR="007F7825">
      <w:rPr>
        <w:rFonts w:ascii="Arial" w:hAnsi="Arial" w:cs="Arial"/>
        <w:sz w:val="18"/>
      </w:rPr>
      <w:t xml:space="preserve"> </w:t>
    </w:r>
    <w:r w:rsidR="00B35787">
      <w:rPr>
        <w:rFonts w:ascii="Arial" w:hAnsi="Arial" w:cs="Arial"/>
        <w:sz w:val="18"/>
      </w:rPr>
      <w:t>Creation of a New Energy Attribute Certificate Program</w:t>
    </w:r>
    <w:r w:rsidR="007F7825">
      <w:rPr>
        <w:rFonts w:ascii="Arial" w:hAnsi="Arial" w:cs="Arial"/>
        <w:sz w:val="18"/>
      </w:rPr>
      <w:t xml:space="preserve"> </w:t>
    </w:r>
    <w:r w:rsidR="00B35787">
      <w:rPr>
        <w:rFonts w:ascii="Arial" w:hAnsi="Arial" w:cs="Arial"/>
        <w:sz w:val="18"/>
      </w:rPr>
      <w:t>12</w:t>
    </w:r>
    <w:r>
      <w:rPr>
        <w:rFonts w:ascii="Arial" w:hAnsi="Arial" w:cs="Arial"/>
        <w:sz w:val="18"/>
      </w:rPr>
      <w:t>19</w:t>
    </w:r>
    <w:r w:rsidR="007F7825">
      <w:rPr>
        <w:rFonts w:ascii="Arial" w:hAnsi="Arial" w:cs="Arial"/>
        <w:sz w:val="18"/>
      </w:rPr>
      <w:t>24</w:t>
    </w:r>
    <w:r w:rsidR="007F7825">
      <w:rPr>
        <w:rFonts w:ascii="Arial" w:hAnsi="Arial" w:cs="Arial"/>
        <w:sz w:val="18"/>
      </w:rPr>
      <w:tab/>
      <w:t>Pa</w:t>
    </w:r>
    <w:r w:rsidR="007F7825" w:rsidRPr="00412DCA">
      <w:rPr>
        <w:rFonts w:ascii="Arial" w:hAnsi="Arial" w:cs="Arial"/>
        <w:sz w:val="18"/>
      </w:rPr>
      <w:t xml:space="preserve">ge </w:t>
    </w:r>
    <w:r w:rsidR="007F7825" w:rsidRPr="00412DCA">
      <w:rPr>
        <w:rFonts w:ascii="Arial" w:hAnsi="Arial" w:cs="Arial"/>
        <w:sz w:val="18"/>
      </w:rPr>
      <w:fldChar w:fldCharType="begin"/>
    </w:r>
    <w:r w:rsidR="007F7825" w:rsidRPr="00412DCA">
      <w:rPr>
        <w:rFonts w:ascii="Arial" w:hAnsi="Arial" w:cs="Arial"/>
        <w:sz w:val="18"/>
      </w:rPr>
      <w:instrText xml:space="preserve"> PAGE </w:instrText>
    </w:r>
    <w:r w:rsidR="007F7825" w:rsidRPr="00412DCA">
      <w:rPr>
        <w:rFonts w:ascii="Arial" w:hAnsi="Arial" w:cs="Arial"/>
        <w:sz w:val="18"/>
      </w:rPr>
      <w:fldChar w:fldCharType="separate"/>
    </w:r>
    <w:r w:rsidR="007F7825">
      <w:rPr>
        <w:rFonts w:ascii="Arial" w:hAnsi="Arial" w:cs="Arial"/>
        <w:sz w:val="18"/>
      </w:rPr>
      <w:t>1</w:t>
    </w:r>
    <w:r w:rsidR="007F7825" w:rsidRPr="00412DCA">
      <w:rPr>
        <w:rFonts w:ascii="Arial" w:hAnsi="Arial" w:cs="Arial"/>
        <w:sz w:val="18"/>
      </w:rPr>
      <w:fldChar w:fldCharType="end"/>
    </w:r>
    <w:r w:rsidR="007F7825" w:rsidRPr="00412DCA">
      <w:rPr>
        <w:rFonts w:ascii="Arial" w:hAnsi="Arial" w:cs="Arial"/>
        <w:sz w:val="18"/>
      </w:rPr>
      <w:t xml:space="preserve"> of </w:t>
    </w:r>
    <w:r w:rsidR="007F7825" w:rsidRPr="00412DCA">
      <w:rPr>
        <w:rFonts w:ascii="Arial" w:hAnsi="Arial" w:cs="Arial"/>
        <w:sz w:val="18"/>
      </w:rPr>
      <w:fldChar w:fldCharType="begin"/>
    </w:r>
    <w:r w:rsidR="007F7825" w:rsidRPr="00412DCA">
      <w:rPr>
        <w:rFonts w:ascii="Arial" w:hAnsi="Arial" w:cs="Arial"/>
        <w:sz w:val="18"/>
      </w:rPr>
      <w:instrText xml:space="preserve"> NUMPAGES </w:instrText>
    </w:r>
    <w:r w:rsidR="007F7825" w:rsidRPr="00412DCA">
      <w:rPr>
        <w:rFonts w:ascii="Arial" w:hAnsi="Arial" w:cs="Arial"/>
        <w:sz w:val="18"/>
      </w:rPr>
      <w:fldChar w:fldCharType="separate"/>
    </w:r>
    <w:r w:rsidR="007F7825">
      <w:rPr>
        <w:rFonts w:ascii="Arial" w:hAnsi="Arial" w:cs="Arial"/>
        <w:sz w:val="18"/>
      </w:rPr>
      <w:t>2</w:t>
    </w:r>
    <w:r w:rsidR="007F7825" w:rsidRPr="00412DCA">
      <w:rPr>
        <w:rFonts w:ascii="Arial" w:hAnsi="Arial" w:cs="Arial"/>
        <w:sz w:val="18"/>
      </w:rPr>
      <w:fldChar w:fldCharType="end"/>
    </w:r>
  </w:p>
  <w:p w14:paraId="03F09036" w14:textId="4F29674F" w:rsidR="00584B3F" w:rsidRPr="00B35787" w:rsidRDefault="007F7825" w:rsidP="00B3578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1F2E" w14:textId="3D136E0C" w:rsid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 xml:space="preserve">XXXNPRR-01 </w:t>
    </w:r>
    <w:del w:id="1722" w:author="TEBA" w:date="2024-12-17T09:30:00Z">
      <w:r w:rsidRPr="00D931A0" w:rsidDel="00EB4C57">
        <w:rPr>
          <w:rFonts w:ascii="Arial" w:hAnsi="Arial" w:cs="Arial"/>
          <w:sz w:val="18"/>
        </w:rPr>
        <w:delText xml:space="preserve">Voluntary Market for Renewable Energy Credits and the </w:delText>
      </w:r>
    </w:del>
    <w:r w:rsidRPr="00D931A0">
      <w:rPr>
        <w:rFonts w:ascii="Arial" w:hAnsi="Arial" w:cs="Arial"/>
        <w:sz w:val="18"/>
      </w:rPr>
      <w:t>Creation of a New Energy Attribute Certificate Program</w:t>
    </w:r>
    <w:r>
      <w:rPr>
        <w:rFonts w:ascii="Arial" w:hAnsi="Arial" w:cs="Arial"/>
        <w:sz w:val="18"/>
      </w:rPr>
      <w:t xml:space="preserve"> 12XX24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4</w:t>
    </w:r>
    <w:r w:rsidRPr="00412DCA">
      <w:rPr>
        <w:rFonts w:ascii="Arial" w:hAnsi="Arial" w:cs="Arial"/>
        <w:sz w:val="18"/>
      </w:rPr>
      <w:fldChar w:fldCharType="end"/>
    </w:r>
  </w:p>
  <w:p w14:paraId="2CABB9F7" w14:textId="6538F7C5" w:rsidR="00584B3F" w:rsidRP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359B" w14:textId="77777777" w:rsidR="00092BF6" w:rsidRDefault="00092BF6">
    <w:pPr>
      <w:pStyle w:val="Footer"/>
      <w:framePr w:wrap="around" w:vAnchor="text" w:hAnchor="margin" w:xAlign="right" w:y="1"/>
    </w:pPr>
    <w:r>
      <w:fldChar w:fldCharType="begin"/>
    </w:r>
    <w:r>
      <w:instrText xml:space="preserve">PAGE  </w:instrText>
    </w:r>
    <w:r>
      <w:fldChar w:fldCharType="separate"/>
    </w:r>
    <w:r>
      <w:t>1</w:t>
    </w:r>
    <w:r>
      <w:fldChar w:fldCharType="end"/>
    </w:r>
  </w:p>
  <w:p w14:paraId="061E3888" w14:textId="77777777" w:rsidR="00092BF6" w:rsidRDefault="00092BF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D385" w14:textId="77777777" w:rsidR="00092BF6" w:rsidRPr="0012002B" w:rsidRDefault="00092BF6">
    <w:pPr>
      <w:pStyle w:val="Footer"/>
      <w:jc w:val="center"/>
      <w:rPr>
        <w:smallCaps/>
        <w:sz w:val="20"/>
        <w:szCs w:val="20"/>
      </w:rPr>
    </w:pPr>
    <w:r w:rsidRPr="0012002B">
      <w:rP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77872" w14:textId="77777777" w:rsidR="005A536D" w:rsidRDefault="005A536D">
      <w:r>
        <w:separator/>
      </w:r>
    </w:p>
  </w:footnote>
  <w:footnote w:type="continuationSeparator" w:id="0">
    <w:p w14:paraId="4BEBE6F5" w14:textId="77777777" w:rsidR="005A536D" w:rsidRDefault="005A5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F85B" w14:textId="6F109C7A" w:rsidR="00584B3F" w:rsidRDefault="00404ECD" w:rsidP="00404ECD">
    <w:pPr>
      <w:pStyle w:val="Header"/>
      <w:jc w:val="center"/>
    </w:pPr>
    <w:r>
      <w:rPr>
        <w:sz w:val="32"/>
      </w:rPr>
      <w:t>Nodal Protocol Revision Request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021A" w14:textId="29C6E6B4" w:rsidR="00404ECD" w:rsidRDefault="00404ECD" w:rsidP="00404ECD">
    <w:pPr>
      <w:pStyle w:val="Header"/>
      <w:jc w:val="center"/>
    </w:pPr>
    <w:r>
      <w:rPr>
        <w:sz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6"/>
  </w:num>
  <w:num w:numId="15" w16cid:durableId="1265773267">
    <w:abstractNumId w:val="8"/>
  </w:num>
  <w:num w:numId="16" w16cid:durableId="304939696">
    <w:abstractNumId w:val="11"/>
  </w:num>
  <w:num w:numId="17" w16cid:durableId="1837302691">
    <w:abstractNumId w:val="12"/>
  </w:num>
  <w:num w:numId="18" w16cid:durableId="2140175323">
    <w:abstractNumId w:val="7"/>
  </w:num>
  <w:num w:numId="19" w16cid:durableId="731661008">
    <w:abstractNumId w:val="10"/>
  </w:num>
  <w:num w:numId="20" w16cid:durableId="1512917052">
    <w:abstractNumId w:val="2"/>
  </w:num>
  <w:num w:numId="21" w16cid:durableId="2026707343">
    <w:abstractNumId w:val="5"/>
  </w:num>
  <w:num w:numId="22" w16cid:durableId="1669558516">
    <w:abstractNumId w:val="4"/>
  </w:num>
  <w:num w:numId="23" w16cid:durableId="167379450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TEBA">
    <w15:presenceInfo w15:providerId="None" w15:userId="TE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7C1"/>
    <w:rsid w:val="0000724A"/>
    <w:rsid w:val="0002693B"/>
    <w:rsid w:val="00060A5A"/>
    <w:rsid w:val="000634D8"/>
    <w:rsid w:val="00064B44"/>
    <w:rsid w:val="00067FE2"/>
    <w:rsid w:val="00075040"/>
    <w:rsid w:val="0007682E"/>
    <w:rsid w:val="00092BF6"/>
    <w:rsid w:val="000B14D2"/>
    <w:rsid w:val="000B6AB8"/>
    <w:rsid w:val="000C54C1"/>
    <w:rsid w:val="000C62CB"/>
    <w:rsid w:val="000D1AEB"/>
    <w:rsid w:val="000D3E64"/>
    <w:rsid w:val="000F1094"/>
    <w:rsid w:val="000F13C5"/>
    <w:rsid w:val="00101370"/>
    <w:rsid w:val="00105A36"/>
    <w:rsid w:val="00113172"/>
    <w:rsid w:val="001313B4"/>
    <w:rsid w:val="0014546D"/>
    <w:rsid w:val="001500D9"/>
    <w:rsid w:val="00156DB7"/>
    <w:rsid w:val="00157228"/>
    <w:rsid w:val="001577AF"/>
    <w:rsid w:val="00160C3C"/>
    <w:rsid w:val="00171CAA"/>
    <w:rsid w:val="00176375"/>
    <w:rsid w:val="0017783C"/>
    <w:rsid w:val="00182F97"/>
    <w:rsid w:val="00183365"/>
    <w:rsid w:val="0019314C"/>
    <w:rsid w:val="00195543"/>
    <w:rsid w:val="001B178D"/>
    <w:rsid w:val="001B6FC3"/>
    <w:rsid w:val="001B70EF"/>
    <w:rsid w:val="001D2A31"/>
    <w:rsid w:val="001D3AA3"/>
    <w:rsid w:val="001E4C5F"/>
    <w:rsid w:val="001F35F4"/>
    <w:rsid w:val="001F38F0"/>
    <w:rsid w:val="002063FB"/>
    <w:rsid w:val="00224CDC"/>
    <w:rsid w:val="00237430"/>
    <w:rsid w:val="00240E96"/>
    <w:rsid w:val="0024273A"/>
    <w:rsid w:val="002546E6"/>
    <w:rsid w:val="0026307D"/>
    <w:rsid w:val="0026330E"/>
    <w:rsid w:val="00275222"/>
    <w:rsid w:val="00276A99"/>
    <w:rsid w:val="00283059"/>
    <w:rsid w:val="002868A1"/>
    <w:rsid w:val="00286AD9"/>
    <w:rsid w:val="00291441"/>
    <w:rsid w:val="002966F3"/>
    <w:rsid w:val="002B69F3"/>
    <w:rsid w:val="002B763A"/>
    <w:rsid w:val="002C5A83"/>
    <w:rsid w:val="002C6FC6"/>
    <w:rsid w:val="002C7A5E"/>
    <w:rsid w:val="002D382A"/>
    <w:rsid w:val="002E4828"/>
    <w:rsid w:val="002F1EDD"/>
    <w:rsid w:val="003013F2"/>
    <w:rsid w:val="0030232A"/>
    <w:rsid w:val="00303687"/>
    <w:rsid w:val="0030694A"/>
    <w:rsid w:val="003069F4"/>
    <w:rsid w:val="00310DBC"/>
    <w:rsid w:val="00320D77"/>
    <w:rsid w:val="00347E72"/>
    <w:rsid w:val="00357CC6"/>
    <w:rsid w:val="00360920"/>
    <w:rsid w:val="003704E0"/>
    <w:rsid w:val="00384709"/>
    <w:rsid w:val="00384CD7"/>
    <w:rsid w:val="00386C35"/>
    <w:rsid w:val="003A3D77"/>
    <w:rsid w:val="003B1A8C"/>
    <w:rsid w:val="003B1BE8"/>
    <w:rsid w:val="003B307E"/>
    <w:rsid w:val="003B5AED"/>
    <w:rsid w:val="003C07B3"/>
    <w:rsid w:val="003C6B7B"/>
    <w:rsid w:val="003D13F1"/>
    <w:rsid w:val="003D5B0D"/>
    <w:rsid w:val="003E00B6"/>
    <w:rsid w:val="003E2219"/>
    <w:rsid w:val="00404ECD"/>
    <w:rsid w:val="004073B2"/>
    <w:rsid w:val="004135BD"/>
    <w:rsid w:val="00424D9E"/>
    <w:rsid w:val="004302A4"/>
    <w:rsid w:val="0044445A"/>
    <w:rsid w:val="00445124"/>
    <w:rsid w:val="004463BA"/>
    <w:rsid w:val="00453D4E"/>
    <w:rsid w:val="004822D4"/>
    <w:rsid w:val="00487CCC"/>
    <w:rsid w:val="0049290B"/>
    <w:rsid w:val="004A4451"/>
    <w:rsid w:val="004B2F7D"/>
    <w:rsid w:val="004B3C54"/>
    <w:rsid w:val="004C30CF"/>
    <w:rsid w:val="004C6C13"/>
    <w:rsid w:val="004D3958"/>
    <w:rsid w:val="004D67B5"/>
    <w:rsid w:val="004D6F6A"/>
    <w:rsid w:val="004F2C45"/>
    <w:rsid w:val="005000FF"/>
    <w:rsid w:val="005008DF"/>
    <w:rsid w:val="005045D0"/>
    <w:rsid w:val="00514549"/>
    <w:rsid w:val="005249D2"/>
    <w:rsid w:val="00534C6C"/>
    <w:rsid w:val="005434CD"/>
    <w:rsid w:val="0054740C"/>
    <w:rsid w:val="005518E9"/>
    <w:rsid w:val="00551CC7"/>
    <w:rsid w:val="00555554"/>
    <w:rsid w:val="00572739"/>
    <w:rsid w:val="00575293"/>
    <w:rsid w:val="00575E6B"/>
    <w:rsid w:val="00580515"/>
    <w:rsid w:val="0058417F"/>
    <w:rsid w:val="005841C0"/>
    <w:rsid w:val="00584B3F"/>
    <w:rsid w:val="0059260F"/>
    <w:rsid w:val="005A536D"/>
    <w:rsid w:val="005B7526"/>
    <w:rsid w:val="005C157E"/>
    <w:rsid w:val="005D0A77"/>
    <w:rsid w:val="005E5074"/>
    <w:rsid w:val="0060068B"/>
    <w:rsid w:val="00605EB1"/>
    <w:rsid w:val="00612E4F"/>
    <w:rsid w:val="00613501"/>
    <w:rsid w:val="00615D5E"/>
    <w:rsid w:val="006162DD"/>
    <w:rsid w:val="00622030"/>
    <w:rsid w:val="00622662"/>
    <w:rsid w:val="00622E99"/>
    <w:rsid w:val="00624C97"/>
    <w:rsid w:val="006253C9"/>
    <w:rsid w:val="00625E5D"/>
    <w:rsid w:val="0063501E"/>
    <w:rsid w:val="00657C61"/>
    <w:rsid w:val="00662C03"/>
    <w:rsid w:val="006632B1"/>
    <w:rsid w:val="0066370F"/>
    <w:rsid w:val="00665D20"/>
    <w:rsid w:val="00677D8F"/>
    <w:rsid w:val="006A0784"/>
    <w:rsid w:val="006A3ADA"/>
    <w:rsid w:val="006A697B"/>
    <w:rsid w:val="006A7C79"/>
    <w:rsid w:val="006B4DDE"/>
    <w:rsid w:val="006B5D44"/>
    <w:rsid w:val="006C1A66"/>
    <w:rsid w:val="006C7FE8"/>
    <w:rsid w:val="006D7930"/>
    <w:rsid w:val="006E2BFE"/>
    <w:rsid w:val="006E3282"/>
    <w:rsid w:val="006E4597"/>
    <w:rsid w:val="006E6625"/>
    <w:rsid w:val="006E7954"/>
    <w:rsid w:val="007010DA"/>
    <w:rsid w:val="00706508"/>
    <w:rsid w:val="0070777D"/>
    <w:rsid w:val="00712229"/>
    <w:rsid w:val="007158DC"/>
    <w:rsid w:val="007322C7"/>
    <w:rsid w:val="00733723"/>
    <w:rsid w:val="00743968"/>
    <w:rsid w:val="00750469"/>
    <w:rsid w:val="00763AA6"/>
    <w:rsid w:val="00770AB3"/>
    <w:rsid w:val="0078383B"/>
    <w:rsid w:val="00785415"/>
    <w:rsid w:val="00786294"/>
    <w:rsid w:val="00791CB9"/>
    <w:rsid w:val="00792AA0"/>
    <w:rsid w:val="00793130"/>
    <w:rsid w:val="00797DEE"/>
    <w:rsid w:val="007A1BE1"/>
    <w:rsid w:val="007B3233"/>
    <w:rsid w:val="007B5A42"/>
    <w:rsid w:val="007B7619"/>
    <w:rsid w:val="007C199B"/>
    <w:rsid w:val="007D3073"/>
    <w:rsid w:val="007D64B9"/>
    <w:rsid w:val="007D6F4D"/>
    <w:rsid w:val="007D72D4"/>
    <w:rsid w:val="007E0452"/>
    <w:rsid w:val="007E7E57"/>
    <w:rsid w:val="007F6524"/>
    <w:rsid w:val="007F752B"/>
    <w:rsid w:val="007F7825"/>
    <w:rsid w:val="008064D0"/>
    <w:rsid w:val="008070C0"/>
    <w:rsid w:val="00811C12"/>
    <w:rsid w:val="00823D3B"/>
    <w:rsid w:val="00832E49"/>
    <w:rsid w:val="00837464"/>
    <w:rsid w:val="00845778"/>
    <w:rsid w:val="00846AAD"/>
    <w:rsid w:val="00852A79"/>
    <w:rsid w:val="00866C8C"/>
    <w:rsid w:val="00876312"/>
    <w:rsid w:val="008774C5"/>
    <w:rsid w:val="00887E28"/>
    <w:rsid w:val="00893ABD"/>
    <w:rsid w:val="00894370"/>
    <w:rsid w:val="008962F1"/>
    <w:rsid w:val="0089633B"/>
    <w:rsid w:val="008A48FC"/>
    <w:rsid w:val="008B3907"/>
    <w:rsid w:val="008C4F6E"/>
    <w:rsid w:val="008D2B52"/>
    <w:rsid w:val="008D472A"/>
    <w:rsid w:val="008D5C3A"/>
    <w:rsid w:val="008D725C"/>
    <w:rsid w:val="008E2870"/>
    <w:rsid w:val="008E6DA2"/>
    <w:rsid w:val="008F6DD5"/>
    <w:rsid w:val="00907B1E"/>
    <w:rsid w:val="00923855"/>
    <w:rsid w:val="00930AD5"/>
    <w:rsid w:val="00943AFD"/>
    <w:rsid w:val="009553BB"/>
    <w:rsid w:val="00963A51"/>
    <w:rsid w:val="00964AEB"/>
    <w:rsid w:val="00967D46"/>
    <w:rsid w:val="00983B6E"/>
    <w:rsid w:val="009936F8"/>
    <w:rsid w:val="00997AE4"/>
    <w:rsid w:val="009A3772"/>
    <w:rsid w:val="009A56E6"/>
    <w:rsid w:val="009A66B3"/>
    <w:rsid w:val="009B3702"/>
    <w:rsid w:val="009C784F"/>
    <w:rsid w:val="009D17F0"/>
    <w:rsid w:val="009E350C"/>
    <w:rsid w:val="009F25C1"/>
    <w:rsid w:val="009F53F2"/>
    <w:rsid w:val="00A0597E"/>
    <w:rsid w:val="00A11857"/>
    <w:rsid w:val="00A12D7D"/>
    <w:rsid w:val="00A13C05"/>
    <w:rsid w:val="00A13DD1"/>
    <w:rsid w:val="00A23F9B"/>
    <w:rsid w:val="00A33728"/>
    <w:rsid w:val="00A354BE"/>
    <w:rsid w:val="00A42796"/>
    <w:rsid w:val="00A42D08"/>
    <w:rsid w:val="00A5311D"/>
    <w:rsid w:val="00A53261"/>
    <w:rsid w:val="00A5670D"/>
    <w:rsid w:val="00AA4FD2"/>
    <w:rsid w:val="00AB46A6"/>
    <w:rsid w:val="00AC385E"/>
    <w:rsid w:val="00AD3B58"/>
    <w:rsid w:val="00AD6DA7"/>
    <w:rsid w:val="00AF56C6"/>
    <w:rsid w:val="00AF7CB2"/>
    <w:rsid w:val="00B032E8"/>
    <w:rsid w:val="00B06A28"/>
    <w:rsid w:val="00B25D31"/>
    <w:rsid w:val="00B340B6"/>
    <w:rsid w:val="00B35787"/>
    <w:rsid w:val="00B36BD6"/>
    <w:rsid w:val="00B464BA"/>
    <w:rsid w:val="00B57F96"/>
    <w:rsid w:val="00B67892"/>
    <w:rsid w:val="00B968D6"/>
    <w:rsid w:val="00BA15BD"/>
    <w:rsid w:val="00BA242C"/>
    <w:rsid w:val="00BA4D33"/>
    <w:rsid w:val="00BB16D4"/>
    <w:rsid w:val="00BC2D06"/>
    <w:rsid w:val="00BD3B75"/>
    <w:rsid w:val="00C11D14"/>
    <w:rsid w:val="00C16941"/>
    <w:rsid w:val="00C24984"/>
    <w:rsid w:val="00C54EDF"/>
    <w:rsid w:val="00C61752"/>
    <w:rsid w:val="00C6587F"/>
    <w:rsid w:val="00C744EB"/>
    <w:rsid w:val="00C90702"/>
    <w:rsid w:val="00C917FF"/>
    <w:rsid w:val="00C9603E"/>
    <w:rsid w:val="00C9766A"/>
    <w:rsid w:val="00CA1F24"/>
    <w:rsid w:val="00CC191B"/>
    <w:rsid w:val="00CC4F39"/>
    <w:rsid w:val="00CC645D"/>
    <w:rsid w:val="00CD544C"/>
    <w:rsid w:val="00CF1BDF"/>
    <w:rsid w:val="00CF4256"/>
    <w:rsid w:val="00D04FE8"/>
    <w:rsid w:val="00D16037"/>
    <w:rsid w:val="00D176CF"/>
    <w:rsid w:val="00D17AD5"/>
    <w:rsid w:val="00D271E3"/>
    <w:rsid w:val="00D40574"/>
    <w:rsid w:val="00D412D1"/>
    <w:rsid w:val="00D47A80"/>
    <w:rsid w:val="00D51ACB"/>
    <w:rsid w:val="00D630A9"/>
    <w:rsid w:val="00D632EE"/>
    <w:rsid w:val="00D64ED6"/>
    <w:rsid w:val="00D85807"/>
    <w:rsid w:val="00D87349"/>
    <w:rsid w:val="00D91EE9"/>
    <w:rsid w:val="00D931A0"/>
    <w:rsid w:val="00D9627A"/>
    <w:rsid w:val="00D97220"/>
    <w:rsid w:val="00DB4924"/>
    <w:rsid w:val="00DB4F0F"/>
    <w:rsid w:val="00DD127D"/>
    <w:rsid w:val="00DE20FB"/>
    <w:rsid w:val="00DE5787"/>
    <w:rsid w:val="00E034FF"/>
    <w:rsid w:val="00E066C5"/>
    <w:rsid w:val="00E14D47"/>
    <w:rsid w:val="00E1641C"/>
    <w:rsid w:val="00E16F78"/>
    <w:rsid w:val="00E26708"/>
    <w:rsid w:val="00E27EFF"/>
    <w:rsid w:val="00E34958"/>
    <w:rsid w:val="00E37AB0"/>
    <w:rsid w:val="00E44E73"/>
    <w:rsid w:val="00E52071"/>
    <w:rsid w:val="00E530CD"/>
    <w:rsid w:val="00E71C39"/>
    <w:rsid w:val="00E73679"/>
    <w:rsid w:val="00E81FCA"/>
    <w:rsid w:val="00E862F1"/>
    <w:rsid w:val="00EA56E6"/>
    <w:rsid w:val="00EA5C65"/>
    <w:rsid w:val="00EA694D"/>
    <w:rsid w:val="00EB15A1"/>
    <w:rsid w:val="00EB4C57"/>
    <w:rsid w:val="00EC2763"/>
    <w:rsid w:val="00EC335F"/>
    <w:rsid w:val="00EC48FB"/>
    <w:rsid w:val="00ED3965"/>
    <w:rsid w:val="00EE1F79"/>
    <w:rsid w:val="00EF0261"/>
    <w:rsid w:val="00EF1920"/>
    <w:rsid w:val="00EF232A"/>
    <w:rsid w:val="00F00F09"/>
    <w:rsid w:val="00F05A69"/>
    <w:rsid w:val="00F3362A"/>
    <w:rsid w:val="00F340CB"/>
    <w:rsid w:val="00F43FFD"/>
    <w:rsid w:val="00F44236"/>
    <w:rsid w:val="00F47F95"/>
    <w:rsid w:val="00F52517"/>
    <w:rsid w:val="00F52E00"/>
    <w:rsid w:val="00F56445"/>
    <w:rsid w:val="00F771C4"/>
    <w:rsid w:val="00F819CA"/>
    <w:rsid w:val="00F82970"/>
    <w:rsid w:val="00FA1417"/>
    <w:rsid w:val="00FA57B2"/>
    <w:rsid w:val="00FB0637"/>
    <w:rsid w:val="00FB1C88"/>
    <w:rsid w:val="00FB509B"/>
    <w:rsid w:val="00FC2B7C"/>
    <w:rsid w:val="00FC3D4B"/>
    <w:rsid w:val="00FC5684"/>
    <w:rsid w:val="00FC6312"/>
    <w:rsid w:val="00FD3B94"/>
    <w:rsid w:val="00FD6FC8"/>
    <w:rsid w:val="00FE1A1D"/>
    <w:rsid w:val="00FE36E3"/>
    <w:rsid w:val="00FE469D"/>
    <w:rsid w:val="00FE6B01"/>
    <w:rsid w:val="00FF2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E862F1"/>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862F1"/>
    <w:rPr>
      <w:sz w:val="24"/>
      <w:szCs w:val="24"/>
    </w:rPr>
  </w:style>
  <w:style w:type="character" w:customStyle="1" w:styleId="ui-provider">
    <w:name w:val="ui-provider"/>
    <w:basedOn w:val="DefaultParagraphFont"/>
    <w:rsid w:val="00E862F1"/>
  </w:style>
  <w:style w:type="character" w:customStyle="1" w:styleId="Heading2Char">
    <w:name w:val="Heading 2 Char"/>
    <w:aliases w:val="h2 Char"/>
    <w:link w:val="Heading2"/>
    <w:rsid w:val="00852A79"/>
    <w:rPr>
      <w:b/>
      <w:sz w:val="24"/>
    </w:rPr>
  </w:style>
  <w:style w:type="paragraph" w:customStyle="1" w:styleId="BodyTextNumbered">
    <w:name w:val="Body Text Numbered"/>
    <w:basedOn w:val="BodyText3"/>
    <w:link w:val="BodyTextNumberedChar1"/>
    <w:rsid w:val="00B36BD6"/>
    <w:rPr>
      <w:sz w:val="24"/>
    </w:rPr>
  </w:style>
  <w:style w:type="paragraph" w:styleId="BodyText3">
    <w:name w:val="Body Text 3"/>
    <w:basedOn w:val="Normal"/>
    <w:link w:val="BodyText3Char"/>
    <w:rsid w:val="00B36BD6"/>
    <w:pPr>
      <w:spacing w:after="120"/>
    </w:pPr>
    <w:rPr>
      <w:sz w:val="16"/>
      <w:szCs w:val="16"/>
    </w:rPr>
  </w:style>
  <w:style w:type="character" w:customStyle="1" w:styleId="BodyText3Char">
    <w:name w:val="Body Text 3 Char"/>
    <w:basedOn w:val="DefaultParagraphFont"/>
    <w:link w:val="BodyText3"/>
    <w:rsid w:val="00B36BD6"/>
    <w:rPr>
      <w:sz w:val="16"/>
      <w:szCs w:val="16"/>
    </w:rPr>
  </w:style>
  <w:style w:type="character" w:customStyle="1" w:styleId="HeaderChar">
    <w:name w:val="Header Char"/>
    <w:link w:val="Header"/>
    <w:rsid w:val="00A23F9B"/>
    <w:rPr>
      <w:rFonts w:ascii="Arial" w:hAnsi="Arial"/>
      <w:b/>
      <w:bCs/>
      <w:sz w:val="24"/>
      <w:szCs w:val="24"/>
    </w:rPr>
  </w:style>
  <w:style w:type="character" w:customStyle="1" w:styleId="BodyTextNumberedChar1">
    <w:name w:val="Body Text Numbered Char1"/>
    <w:link w:val="BodyTextNumbered"/>
    <w:rsid w:val="00A5670D"/>
    <w:rPr>
      <w:sz w:val="24"/>
      <w:szCs w:val="16"/>
    </w:rPr>
  </w:style>
  <w:style w:type="character" w:customStyle="1" w:styleId="FooterChar">
    <w:name w:val="Footer Char"/>
    <w:basedOn w:val="DefaultParagraphFont"/>
    <w:link w:val="Footer"/>
    <w:uiPriority w:val="99"/>
    <w:rsid w:val="00D405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image" Target="media/image5.w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oleObject" Target="embeddings/oleObject2.bin"/><Relationship Id="rId25" Type="http://schemas.openxmlformats.org/officeDocument/2006/relationships/header" Target="header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1.xml"/><Relationship Id="rId28" Type="http://schemas.openxmlformats.org/officeDocument/2006/relationships/footer" Target="footer5.xml"/><Relationship Id="rId10" Type="http://schemas.openxmlformats.org/officeDocument/2006/relationships/comments" Target="comments.xml"/><Relationship Id="rId19" Type="http://schemas.openxmlformats.org/officeDocument/2006/relationships/oleObject" Target="embeddings/oleObject3.bin"/><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3.wmf"/><Relationship Id="rId22" Type="http://schemas.openxmlformats.org/officeDocument/2006/relationships/header" Target="header1.xml"/><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70</Pages>
  <Words>19774</Words>
  <Characters>135248</Characters>
  <Application>Microsoft Office Word</Application>
  <DocSecurity>0</DocSecurity>
  <Lines>1127</Lines>
  <Paragraphs>309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154713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TEBA</cp:lastModifiedBy>
  <cp:revision>3</cp:revision>
  <cp:lastPrinted>2013-11-15T22:11:00Z</cp:lastPrinted>
  <dcterms:created xsi:type="dcterms:W3CDTF">2024-12-19T22:03:00Z</dcterms:created>
  <dcterms:modified xsi:type="dcterms:W3CDTF">2024-12-19T22:08:00Z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