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2F493F" w14:paraId="58D28193" w14:textId="77777777">
        <w:tc>
          <w:tcPr>
            <w:tcW w:w="1620" w:type="dxa"/>
            <w:tcBorders>
              <w:bottom w:val="single" w:sz="4" w:space="0" w:color="auto"/>
            </w:tcBorders>
            <w:shd w:val="clear" w:color="auto" w:fill="FFFFFF"/>
            <w:vAlign w:val="center"/>
          </w:tcPr>
          <w:p w14:paraId="40606275" w14:textId="77777777" w:rsidR="002F493F" w:rsidRDefault="002F493F" w:rsidP="002F493F">
            <w:pPr>
              <w:pStyle w:val="Header"/>
              <w:rPr>
                <w:rFonts w:ascii="Verdana" w:hAnsi="Verdana"/>
                <w:sz w:val="22"/>
              </w:rPr>
            </w:pPr>
            <w:r>
              <w:t>PGRR Number</w:t>
            </w:r>
          </w:p>
        </w:tc>
        <w:tc>
          <w:tcPr>
            <w:tcW w:w="1260" w:type="dxa"/>
            <w:tcBorders>
              <w:bottom w:val="single" w:sz="4" w:space="0" w:color="auto"/>
            </w:tcBorders>
            <w:vAlign w:val="center"/>
          </w:tcPr>
          <w:p w14:paraId="4CADEDA8" w14:textId="77777777" w:rsidR="002F493F" w:rsidRDefault="000A0A77" w:rsidP="002F493F">
            <w:pPr>
              <w:pStyle w:val="Header"/>
            </w:pPr>
            <w:hyperlink r:id="rId10" w:history="1">
              <w:r w:rsidR="002F493F" w:rsidRPr="00AF1E49">
                <w:rPr>
                  <w:rStyle w:val="Hyperlink"/>
                </w:rPr>
                <w:t>120</w:t>
              </w:r>
            </w:hyperlink>
          </w:p>
        </w:tc>
        <w:tc>
          <w:tcPr>
            <w:tcW w:w="1440" w:type="dxa"/>
            <w:tcBorders>
              <w:bottom w:val="single" w:sz="4" w:space="0" w:color="auto"/>
            </w:tcBorders>
            <w:shd w:val="clear" w:color="auto" w:fill="FFFFFF"/>
            <w:vAlign w:val="center"/>
          </w:tcPr>
          <w:p w14:paraId="478326FD" w14:textId="77777777" w:rsidR="002F493F" w:rsidRDefault="002F493F" w:rsidP="002F493F">
            <w:pPr>
              <w:pStyle w:val="Header"/>
            </w:pPr>
            <w:r>
              <w:t>PGRR Title</w:t>
            </w:r>
          </w:p>
        </w:tc>
        <w:tc>
          <w:tcPr>
            <w:tcW w:w="6120" w:type="dxa"/>
            <w:tcBorders>
              <w:bottom w:val="single" w:sz="4" w:space="0" w:color="auto"/>
            </w:tcBorders>
            <w:vAlign w:val="center"/>
          </w:tcPr>
          <w:p w14:paraId="0D7B9367" w14:textId="77777777" w:rsidR="002F493F" w:rsidRDefault="002F493F" w:rsidP="002F493F">
            <w:pPr>
              <w:pStyle w:val="Header"/>
            </w:pPr>
            <w:r>
              <w:t>SSO</w:t>
            </w:r>
            <w:r w:rsidRPr="002A6D50">
              <w:t xml:space="preserve"> Prevention for </w:t>
            </w:r>
            <w:r>
              <w:t>Generator</w:t>
            </w:r>
            <w:r w:rsidRPr="002A6D50">
              <w:t xml:space="preserve"> Interconnection</w:t>
            </w:r>
          </w:p>
        </w:tc>
      </w:tr>
    </w:tbl>
    <w:p w14:paraId="0D43F8D0"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2FD8C765" w14:textId="77777777">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03AD0E92" w14:textId="77777777" w:rsidR="00152993" w:rsidRDefault="00152993">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2114A3B3" w14:textId="5437CA62" w:rsidR="00152993" w:rsidRDefault="006F3F33">
            <w:pPr>
              <w:pStyle w:val="NormalArial"/>
            </w:pPr>
            <w:r>
              <w:t>December 17, 2024</w:t>
            </w:r>
          </w:p>
        </w:tc>
      </w:tr>
    </w:tbl>
    <w:p w14:paraId="2F772DBA"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5814F8B8" w14:textId="77777777">
        <w:trPr>
          <w:trHeight w:val="440"/>
        </w:trPr>
        <w:tc>
          <w:tcPr>
            <w:tcW w:w="10440" w:type="dxa"/>
            <w:gridSpan w:val="2"/>
            <w:tcBorders>
              <w:top w:val="single" w:sz="4" w:space="0" w:color="auto"/>
            </w:tcBorders>
            <w:shd w:val="clear" w:color="auto" w:fill="FFFFFF"/>
            <w:vAlign w:val="center"/>
          </w:tcPr>
          <w:p w14:paraId="0A2211E3" w14:textId="77777777" w:rsidR="00152993" w:rsidRDefault="00152993">
            <w:pPr>
              <w:pStyle w:val="Header"/>
              <w:jc w:val="center"/>
            </w:pPr>
            <w:r>
              <w:t>Submitter’s Information</w:t>
            </w:r>
          </w:p>
        </w:tc>
      </w:tr>
      <w:tr w:rsidR="00152993" w14:paraId="46C7B1D6" w14:textId="77777777">
        <w:trPr>
          <w:trHeight w:val="350"/>
        </w:trPr>
        <w:tc>
          <w:tcPr>
            <w:tcW w:w="2880" w:type="dxa"/>
            <w:shd w:val="clear" w:color="auto" w:fill="FFFFFF"/>
            <w:vAlign w:val="center"/>
          </w:tcPr>
          <w:p w14:paraId="3796A115" w14:textId="77777777" w:rsidR="00152993" w:rsidRPr="00EC55B3" w:rsidRDefault="00152993" w:rsidP="00EC55B3">
            <w:pPr>
              <w:pStyle w:val="Header"/>
            </w:pPr>
            <w:r w:rsidRPr="00EC55B3">
              <w:t>Name</w:t>
            </w:r>
          </w:p>
        </w:tc>
        <w:tc>
          <w:tcPr>
            <w:tcW w:w="7560" w:type="dxa"/>
            <w:vAlign w:val="center"/>
          </w:tcPr>
          <w:p w14:paraId="28AE6E3C" w14:textId="77777777" w:rsidR="00152993" w:rsidRDefault="002F493F">
            <w:pPr>
              <w:pStyle w:val="NormalArial"/>
            </w:pPr>
            <w:r>
              <w:t>Kristin Cook</w:t>
            </w:r>
          </w:p>
        </w:tc>
      </w:tr>
      <w:tr w:rsidR="00152993" w14:paraId="2A7C5CB5" w14:textId="77777777">
        <w:trPr>
          <w:trHeight w:val="350"/>
        </w:trPr>
        <w:tc>
          <w:tcPr>
            <w:tcW w:w="2880" w:type="dxa"/>
            <w:shd w:val="clear" w:color="auto" w:fill="FFFFFF"/>
            <w:vAlign w:val="center"/>
          </w:tcPr>
          <w:p w14:paraId="75FE47DD" w14:textId="77777777" w:rsidR="00152993" w:rsidRPr="00EC55B3" w:rsidRDefault="00152993" w:rsidP="00EC55B3">
            <w:pPr>
              <w:pStyle w:val="Header"/>
            </w:pPr>
            <w:r w:rsidRPr="00EC55B3">
              <w:t>E-mail Address</w:t>
            </w:r>
          </w:p>
        </w:tc>
        <w:tc>
          <w:tcPr>
            <w:tcW w:w="7560" w:type="dxa"/>
            <w:vAlign w:val="center"/>
          </w:tcPr>
          <w:p w14:paraId="3717E36B" w14:textId="5F86434B" w:rsidR="00152993" w:rsidRDefault="000A0A77" w:rsidP="000A0A77">
            <w:pPr>
              <w:pStyle w:val="NormalArial"/>
            </w:pPr>
            <w:hyperlink r:id="rId11" w:history="1">
              <w:r w:rsidRPr="00A015EB">
                <w:rPr>
                  <w:rStyle w:val="Hyperlink"/>
                </w:rPr>
                <w:t>krcook@southernco.com</w:t>
              </w:r>
            </w:hyperlink>
            <w:r w:rsidR="002F493F">
              <w:fldChar w:fldCharType="begin"/>
            </w:r>
            <w:r w:rsidR="002F493F">
              <w:instrText>krcook@southernco.com</w:instrText>
            </w:r>
            <w:r w:rsidR="002F493F">
              <w:fldChar w:fldCharType="separate"/>
            </w:r>
            <w:r w:rsidR="002F493F" w:rsidRPr="00A85D11">
              <w:rPr>
                <w:rStyle w:val="Hyperlink"/>
              </w:rPr>
              <w:t>krcook@southernco.com</w:t>
            </w:r>
            <w:r w:rsidR="002F493F">
              <w:fldChar w:fldCharType="end"/>
            </w:r>
          </w:p>
        </w:tc>
      </w:tr>
      <w:tr w:rsidR="00152993" w14:paraId="4D9FB457" w14:textId="77777777">
        <w:trPr>
          <w:trHeight w:val="350"/>
        </w:trPr>
        <w:tc>
          <w:tcPr>
            <w:tcW w:w="2880" w:type="dxa"/>
            <w:shd w:val="clear" w:color="auto" w:fill="FFFFFF"/>
            <w:vAlign w:val="center"/>
          </w:tcPr>
          <w:p w14:paraId="7FFD679D" w14:textId="77777777" w:rsidR="00152993" w:rsidRPr="00EC55B3" w:rsidRDefault="00152993" w:rsidP="00EC55B3">
            <w:pPr>
              <w:pStyle w:val="Header"/>
            </w:pPr>
            <w:r w:rsidRPr="00EC55B3">
              <w:t>Company</w:t>
            </w:r>
          </w:p>
        </w:tc>
        <w:tc>
          <w:tcPr>
            <w:tcW w:w="7560" w:type="dxa"/>
            <w:vAlign w:val="center"/>
          </w:tcPr>
          <w:p w14:paraId="377CE666" w14:textId="77777777" w:rsidR="00152993" w:rsidRDefault="002F493F">
            <w:pPr>
              <w:pStyle w:val="NormalArial"/>
            </w:pPr>
            <w:r>
              <w:t>Southern Power Company</w:t>
            </w:r>
          </w:p>
        </w:tc>
      </w:tr>
      <w:tr w:rsidR="00152993" w14:paraId="3CF40167" w14:textId="77777777">
        <w:trPr>
          <w:trHeight w:val="350"/>
        </w:trPr>
        <w:tc>
          <w:tcPr>
            <w:tcW w:w="2880" w:type="dxa"/>
            <w:tcBorders>
              <w:bottom w:val="single" w:sz="4" w:space="0" w:color="auto"/>
            </w:tcBorders>
            <w:shd w:val="clear" w:color="auto" w:fill="FFFFFF"/>
            <w:vAlign w:val="center"/>
          </w:tcPr>
          <w:p w14:paraId="02D64CEB" w14:textId="77777777" w:rsidR="00152993" w:rsidRPr="00EC55B3" w:rsidRDefault="00152993" w:rsidP="00EC55B3">
            <w:pPr>
              <w:pStyle w:val="Header"/>
            </w:pPr>
            <w:r w:rsidRPr="00EC55B3">
              <w:t>Phone Number</w:t>
            </w:r>
          </w:p>
        </w:tc>
        <w:tc>
          <w:tcPr>
            <w:tcW w:w="7560" w:type="dxa"/>
            <w:tcBorders>
              <w:bottom w:val="single" w:sz="4" w:space="0" w:color="auto"/>
            </w:tcBorders>
            <w:vAlign w:val="center"/>
          </w:tcPr>
          <w:p w14:paraId="725188A4" w14:textId="77777777" w:rsidR="00152993" w:rsidRDefault="00152993">
            <w:pPr>
              <w:pStyle w:val="NormalArial"/>
            </w:pPr>
          </w:p>
        </w:tc>
      </w:tr>
      <w:tr w:rsidR="002F493F" w14:paraId="2D904C0A" w14:textId="77777777">
        <w:trPr>
          <w:trHeight w:val="350"/>
        </w:trPr>
        <w:tc>
          <w:tcPr>
            <w:tcW w:w="2880" w:type="dxa"/>
            <w:shd w:val="clear" w:color="auto" w:fill="FFFFFF"/>
            <w:vAlign w:val="center"/>
          </w:tcPr>
          <w:p w14:paraId="77E6A6B4" w14:textId="77777777" w:rsidR="002F493F" w:rsidRPr="00EC55B3" w:rsidRDefault="002F493F" w:rsidP="002F493F">
            <w:pPr>
              <w:pStyle w:val="Header"/>
            </w:pPr>
            <w:r>
              <w:t>Cell</w:t>
            </w:r>
            <w:r w:rsidRPr="00EC55B3">
              <w:t xml:space="preserve"> Number</w:t>
            </w:r>
          </w:p>
        </w:tc>
        <w:tc>
          <w:tcPr>
            <w:tcW w:w="7560" w:type="dxa"/>
            <w:vAlign w:val="center"/>
          </w:tcPr>
          <w:p w14:paraId="669642DF" w14:textId="4B896BED" w:rsidR="002F493F" w:rsidRDefault="002F493F" w:rsidP="002F493F">
            <w:pPr>
              <w:pStyle w:val="NormalArial"/>
            </w:pPr>
            <w:r>
              <w:t>678</w:t>
            </w:r>
            <w:r w:rsidR="00062F63">
              <w:t>-</w:t>
            </w:r>
            <w:r>
              <w:t>453</w:t>
            </w:r>
            <w:r w:rsidR="00062F63">
              <w:t>-</w:t>
            </w:r>
            <w:r>
              <w:t>3623</w:t>
            </w:r>
          </w:p>
        </w:tc>
      </w:tr>
      <w:tr w:rsidR="002F493F" w14:paraId="353DE98C" w14:textId="77777777">
        <w:trPr>
          <w:trHeight w:val="350"/>
        </w:trPr>
        <w:tc>
          <w:tcPr>
            <w:tcW w:w="2880" w:type="dxa"/>
            <w:tcBorders>
              <w:bottom w:val="single" w:sz="4" w:space="0" w:color="auto"/>
            </w:tcBorders>
            <w:shd w:val="clear" w:color="auto" w:fill="FFFFFF"/>
            <w:vAlign w:val="center"/>
          </w:tcPr>
          <w:p w14:paraId="13C1EC1C" w14:textId="77777777" w:rsidR="002F493F" w:rsidRPr="00EC55B3" w:rsidDel="00075A94" w:rsidRDefault="002F493F" w:rsidP="002F493F">
            <w:pPr>
              <w:pStyle w:val="Header"/>
            </w:pPr>
            <w:r>
              <w:t>Market Segment</w:t>
            </w:r>
          </w:p>
        </w:tc>
        <w:tc>
          <w:tcPr>
            <w:tcW w:w="7560" w:type="dxa"/>
            <w:tcBorders>
              <w:bottom w:val="single" w:sz="4" w:space="0" w:color="auto"/>
            </w:tcBorders>
            <w:vAlign w:val="center"/>
          </w:tcPr>
          <w:p w14:paraId="118BA4CC" w14:textId="7B5C0357" w:rsidR="002F493F" w:rsidRDefault="002F493F" w:rsidP="002F493F">
            <w:pPr>
              <w:pStyle w:val="NormalArial"/>
            </w:pPr>
            <w:r>
              <w:t>Independent Generator</w:t>
            </w:r>
          </w:p>
        </w:tc>
      </w:tr>
    </w:tbl>
    <w:p w14:paraId="52883C5C" w14:textId="77777777" w:rsidR="00075A94" w:rsidRDefault="00075A9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0A0A77" w14:paraId="5FF8B6DC" w14:textId="77777777" w:rsidTr="00DF0526">
        <w:trPr>
          <w:trHeight w:val="350"/>
        </w:trPr>
        <w:tc>
          <w:tcPr>
            <w:tcW w:w="10440" w:type="dxa"/>
            <w:tcBorders>
              <w:bottom w:val="single" w:sz="4" w:space="0" w:color="auto"/>
            </w:tcBorders>
            <w:shd w:val="clear" w:color="auto" w:fill="FFFFFF"/>
            <w:vAlign w:val="center"/>
          </w:tcPr>
          <w:p w14:paraId="47E60FCB" w14:textId="2077EE61" w:rsidR="000A0A77" w:rsidRDefault="000A0A77" w:rsidP="00DF0526">
            <w:pPr>
              <w:pStyle w:val="Header"/>
              <w:jc w:val="center"/>
            </w:pPr>
            <w:r>
              <w:t>Comments</w:t>
            </w:r>
          </w:p>
        </w:tc>
      </w:tr>
    </w:tbl>
    <w:p w14:paraId="29ED7842" w14:textId="1B9B13B9" w:rsidR="00BB11D3" w:rsidRDefault="002F493F" w:rsidP="006F3F33">
      <w:pPr>
        <w:pStyle w:val="NormalArial"/>
        <w:spacing w:before="120" w:after="120"/>
        <w:jc w:val="both"/>
      </w:pPr>
      <w:r>
        <w:t xml:space="preserve">Southern Power Company (“Southern Power”) submits these comments for discussion </w:t>
      </w:r>
      <w:r w:rsidR="00775489">
        <w:t>at</w:t>
      </w:r>
      <w:r>
        <w:t xml:space="preserve"> the December 18</w:t>
      </w:r>
      <w:r w:rsidR="00E4608A">
        <w:t>, 2024,</w:t>
      </w:r>
      <w:r>
        <w:t xml:space="preserve"> Planning Working Group (PLWG) meeting.</w:t>
      </w:r>
      <w:r w:rsidR="000129B0">
        <w:t xml:space="preserve"> </w:t>
      </w:r>
      <w:r w:rsidR="0007767D">
        <w:t xml:space="preserve"> </w:t>
      </w:r>
      <w:r w:rsidR="000129B0">
        <w:t xml:space="preserve">Southern Power </w:t>
      </w:r>
      <w:r w:rsidR="00BD3E41">
        <w:t>offers two redline suggestions</w:t>
      </w:r>
      <w:r w:rsidR="00557F89">
        <w:t xml:space="preserve"> for </w:t>
      </w:r>
      <w:r w:rsidR="00AE6EE3">
        <w:t xml:space="preserve">ERCOT and </w:t>
      </w:r>
      <w:r w:rsidR="00557F89">
        <w:t xml:space="preserve">stakeholder </w:t>
      </w:r>
      <w:r w:rsidR="00BB11D3">
        <w:t>review.</w:t>
      </w:r>
    </w:p>
    <w:p w14:paraId="4C9F701F" w14:textId="6B649E71" w:rsidR="004646A8" w:rsidRDefault="00B9086B" w:rsidP="006F3F33">
      <w:pPr>
        <w:pStyle w:val="NormalArial"/>
        <w:spacing w:before="120" w:after="120"/>
        <w:jc w:val="both"/>
      </w:pPr>
      <w:r>
        <w:t xml:space="preserve">Southern Power </w:t>
      </w:r>
      <w:r w:rsidR="00CC1CED">
        <w:t>respectfully requests c</w:t>
      </w:r>
      <w:r w:rsidR="005B1A1F">
        <w:t>larity on the timing of when ERCOT would communicate the decision to cancel a proposed generation interconnection</w:t>
      </w:r>
      <w:r w:rsidR="00643AF1">
        <w:t xml:space="preserve"> project pursuant to the </w:t>
      </w:r>
      <w:r w:rsidR="008250C9">
        <w:t xml:space="preserve">newly </w:t>
      </w:r>
      <w:r w:rsidR="00643AF1">
        <w:t xml:space="preserve">proposed </w:t>
      </w:r>
      <w:r w:rsidR="00C24EE0">
        <w:t xml:space="preserve">paragraph (1) of </w:t>
      </w:r>
      <w:r w:rsidR="008250C9">
        <w:t>Section 5.2.10</w:t>
      </w:r>
      <w:r w:rsidR="006F3F33">
        <w:t xml:space="preserve">, </w:t>
      </w:r>
      <w:r w:rsidR="006F3F33" w:rsidRPr="00583D5A">
        <w:t xml:space="preserve">Subsynchronous </w:t>
      </w:r>
      <w:r w:rsidR="006F3F33">
        <w:t xml:space="preserve">Oscillation (SSO) </w:t>
      </w:r>
      <w:r w:rsidR="006F3F33" w:rsidRPr="00583D5A">
        <w:t>Prevention</w:t>
      </w:r>
      <w:r w:rsidR="005B1A1F">
        <w:t>.</w:t>
      </w:r>
      <w:r w:rsidR="0007767D">
        <w:t xml:space="preserve"> </w:t>
      </w:r>
      <w:r w:rsidR="005B1A1F">
        <w:t xml:space="preserve"> </w:t>
      </w:r>
      <w:r w:rsidR="00B6502F">
        <w:t xml:space="preserve">Since ERCOT </w:t>
      </w:r>
      <w:r w:rsidR="00C34627">
        <w:t>is proposing to identify the</w:t>
      </w:r>
      <w:r w:rsidR="001B4DBA">
        <w:t xml:space="preserve"> </w:t>
      </w:r>
      <w:r w:rsidR="008269A5">
        <w:t xml:space="preserve">relevant </w:t>
      </w:r>
      <w:r w:rsidR="001B4DBA">
        <w:t>information</w:t>
      </w:r>
      <w:r w:rsidR="008269A5">
        <w:t xml:space="preserve"> (i.e., </w:t>
      </w:r>
      <w:r w:rsidR="00894DC5">
        <w:t xml:space="preserve">if </w:t>
      </w:r>
      <w:r w:rsidR="008269A5">
        <w:t>the number of Creditable Single Contingencies</w:t>
      </w:r>
      <w:r w:rsidR="00894DC5">
        <w:t xml:space="preserve"> that would cause the generator to become radial to a series capacitor(s) post contingency</w:t>
      </w:r>
      <w:r w:rsidR="00C953DD">
        <w:t xml:space="preserve"> </w:t>
      </w:r>
      <w:r w:rsidR="00894DC5">
        <w:t>is not greater than one)</w:t>
      </w:r>
      <w:r w:rsidR="00E27813">
        <w:t>, that would be used</w:t>
      </w:r>
      <w:r w:rsidR="00894DC5">
        <w:t xml:space="preserve"> </w:t>
      </w:r>
      <w:r w:rsidR="001B4DBA">
        <w:t>to determine</w:t>
      </w:r>
      <w:r w:rsidR="00C34627">
        <w:t xml:space="preserve"> </w:t>
      </w:r>
      <w:r w:rsidR="008269A5">
        <w:t>if a proposed large generation interconnection project is subject to cancellation</w:t>
      </w:r>
      <w:r w:rsidR="00E27813">
        <w:t>,</w:t>
      </w:r>
      <w:r w:rsidR="00894DC5">
        <w:t xml:space="preserve"> as part of the Security Screening Study</w:t>
      </w:r>
      <w:r w:rsidR="008269A5">
        <w:t xml:space="preserve">, </w:t>
      </w:r>
      <w:r w:rsidR="00A7734D">
        <w:t xml:space="preserve">Southern Power believes that </w:t>
      </w:r>
      <w:r w:rsidR="004646A8">
        <w:t xml:space="preserve">it </w:t>
      </w:r>
      <w:r w:rsidR="00894DC5">
        <w:t xml:space="preserve">is </w:t>
      </w:r>
      <w:r w:rsidR="004646A8">
        <w:t>appropriate for ERCOT to communicate th</w:t>
      </w:r>
      <w:r w:rsidR="00AF6ABC">
        <w:t>is</w:t>
      </w:r>
      <w:r w:rsidR="004646A8">
        <w:t xml:space="preserve"> </w:t>
      </w:r>
      <w:r w:rsidR="00AF6ABC">
        <w:t xml:space="preserve">cancellation </w:t>
      </w:r>
      <w:r w:rsidR="004646A8">
        <w:t xml:space="preserve">decision </w:t>
      </w:r>
      <w:r w:rsidR="00D012FA">
        <w:t xml:space="preserve">for large generators </w:t>
      </w:r>
      <w:r w:rsidR="004646A8">
        <w:t xml:space="preserve">as part of the </w:t>
      </w:r>
      <w:r w:rsidR="00445ECA">
        <w:t xml:space="preserve">findings in the Security Screening Study </w:t>
      </w:r>
      <w:r w:rsidR="004646A8">
        <w:t>report</w:t>
      </w:r>
      <w:r w:rsidR="00CC1CED">
        <w:t xml:space="preserve"> and has added proposed </w:t>
      </w:r>
      <w:r w:rsidR="00894DC5">
        <w:t>language</w:t>
      </w:r>
      <w:r w:rsidR="00CC1CED">
        <w:t xml:space="preserve"> to </w:t>
      </w:r>
      <w:r w:rsidR="00894DC5">
        <w:t xml:space="preserve">paragraph (4) of </w:t>
      </w:r>
      <w:r w:rsidR="00CC1CED">
        <w:t>Section 5.3.1</w:t>
      </w:r>
      <w:r w:rsidR="006F3F33">
        <w:t xml:space="preserve">, </w:t>
      </w:r>
      <w:r w:rsidR="006F3F33" w:rsidRPr="006C4C5B">
        <w:t>Security Screening Study</w:t>
      </w:r>
      <w:r w:rsidR="006F3F33">
        <w:t xml:space="preserve">, </w:t>
      </w:r>
      <w:r w:rsidR="00CC1CED">
        <w:t>to reflect this change</w:t>
      </w:r>
      <w:r w:rsidR="004646A8">
        <w:t xml:space="preserve">. </w:t>
      </w:r>
      <w:r w:rsidR="0007767D">
        <w:t xml:space="preserve"> </w:t>
      </w:r>
      <w:r w:rsidR="004646A8">
        <w:t xml:space="preserve">We believe this is important to provide additional certainty to </w:t>
      </w:r>
      <w:r w:rsidR="004B6FAE">
        <w:t xml:space="preserve">future generation interconnection projects and existing </w:t>
      </w:r>
      <w:r w:rsidR="00353144">
        <w:t xml:space="preserve">generation interconnection </w:t>
      </w:r>
      <w:r w:rsidR="004646A8">
        <w:t>projects that are far along in the interconnection process and have already successfully passed the S</w:t>
      </w:r>
      <w:r w:rsidR="002542B7">
        <w:t>ecurity Screening Study</w:t>
      </w:r>
      <w:r w:rsidR="004646A8">
        <w:t xml:space="preserve"> phase of the </w:t>
      </w:r>
      <w:r w:rsidR="00C23B97">
        <w:t>Generator Interconnection or Modification (</w:t>
      </w:r>
      <w:r w:rsidR="004646A8">
        <w:t>GIM</w:t>
      </w:r>
      <w:r w:rsidR="00C23B97">
        <w:t>)</w:t>
      </w:r>
      <w:r w:rsidR="004646A8">
        <w:t xml:space="preserve"> process. </w:t>
      </w:r>
    </w:p>
    <w:p w14:paraId="6F246244" w14:textId="08959097" w:rsidR="00FF5E88" w:rsidRDefault="00775489" w:rsidP="006F3F33">
      <w:pPr>
        <w:pStyle w:val="NormalArial"/>
        <w:spacing w:before="120" w:after="120"/>
        <w:jc w:val="both"/>
      </w:pPr>
      <w:r>
        <w:t>Secondly, Southern Power adds language that w</w:t>
      </w:r>
      <w:r w:rsidR="00746A07">
        <w:t>ould</w:t>
      </w:r>
      <w:r>
        <w:t xml:space="preserve"> allow for existing generators to proceed with a </w:t>
      </w:r>
      <w:r w:rsidR="00C76D45">
        <w:t>proposal to modify a generator, as described in paragraph (1)(c) of Section 5.2.1</w:t>
      </w:r>
      <w:r w:rsidR="006F3F33">
        <w:t xml:space="preserve">, </w:t>
      </w:r>
      <w:r w:rsidR="006F3F33">
        <w:t>Applicability</w:t>
      </w:r>
      <w:r w:rsidR="00C76D45">
        <w:t xml:space="preserve">, </w:t>
      </w:r>
      <w:r>
        <w:t xml:space="preserve">if </w:t>
      </w:r>
      <w:r w:rsidR="00C56E4E">
        <w:t>Subsynchronous Oscillation (</w:t>
      </w:r>
      <w:r>
        <w:t>SSO</w:t>
      </w:r>
      <w:r w:rsidR="00C56E4E">
        <w:t>)</w:t>
      </w:r>
      <w:r>
        <w:t xml:space="preserve"> is observed during simulations</w:t>
      </w:r>
      <w:r w:rsidR="00081285">
        <w:t xml:space="preserve"> so long as that generator has </w:t>
      </w:r>
      <w:r w:rsidR="00840C4C">
        <w:t>implemented</w:t>
      </w:r>
      <w:r>
        <w:t xml:space="preserve"> SSO </w:t>
      </w:r>
      <w:r w:rsidR="00557F89">
        <w:t xml:space="preserve">Mitigation </w:t>
      </w:r>
      <w:r w:rsidR="00840C4C">
        <w:t>that has been</w:t>
      </w:r>
      <w:r w:rsidR="00557F89">
        <w:t xml:space="preserve"> approved by ERCOT.</w:t>
      </w:r>
      <w:r w:rsidR="00840C4C">
        <w:t xml:space="preserve"> </w:t>
      </w:r>
      <w:r w:rsidR="0007767D">
        <w:t xml:space="preserve"> </w:t>
      </w:r>
      <w:r w:rsidR="00285A14">
        <w:t xml:space="preserve">Without this redline, it is possible that </w:t>
      </w:r>
      <w:r w:rsidR="007172D8">
        <w:t xml:space="preserve">the policy change would discourage </w:t>
      </w:r>
      <w:r w:rsidR="00AB3D36">
        <w:t>site improvements</w:t>
      </w:r>
      <w:r w:rsidR="00C65E63">
        <w:t>,</w:t>
      </w:r>
      <w:r w:rsidR="00AB3D36">
        <w:t xml:space="preserve"> such as repowering</w:t>
      </w:r>
      <w:r w:rsidR="00C65E63">
        <w:t>,</w:t>
      </w:r>
      <w:r w:rsidR="008C28D5">
        <w:t xml:space="preserve"> when the site operates under an existing </w:t>
      </w:r>
      <w:r w:rsidR="002220C0">
        <w:t>SSO Mitigation plan</w:t>
      </w:r>
      <w:r w:rsidR="00C65E63">
        <w:t xml:space="preserve"> that could potentially be lost when </w:t>
      </w:r>
      <w:r w:rsidR="00106030">
        <w:t>repowering.</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F5E88" w14:paraId="208A64C2" w14:textId="77777777" w:rsidTr="00366799">
        <w:trPr>
          <w:trHeight w:val="350"/>
        </w:trPr>
        <w:tc>
          <w:tcPr>
            <w:tcW w:w="10440" w:type="dxa"/>
            <w:tcBorders>
              <w:bottom w:val="single" w:sz="4" w:space="0" w:color="auto"/>
            </w:tcBorders>
            <w:shd w:val="clear" w:color="auto" w:fill="FFFFFF"/>
            <w:vAlign w:val="center"/>
          </w:tcPr>
          <w:p w14:paraId="61DAC37C" w14:textId="77777777" w:rsidR="00FF5E88" w:rsidRDefault="00FF5E88" w:rsidP="00366799">
            <w:pPr>
              <w:pStyle w:val="Header"/>
              <w:jc w:val="center"/>
            </w:pPr>
            <w:r>
              <w:lastRenderedPageBreak/>
              <w:t>Revised Cover Page Language</w:t>
            </w:r>
          </w:p>
        </w:tc>
      </w:tr>
    </w:tbl>
    <w:p w14:paraId="784831DA" w14:textId="02A83366" w:rsidR="00FF5E88" w:rsidRPr="00350C00" w:rsidRDefault="00FF5E88" w:rsidP="000A0A77">
      <w:pPr>
        <w:pStyle w:val="BodyText"/>
        <w:spacing w:before="0" w:after="0"/>
        <w:rPr>
          <w:rFonts w:ascii="Arial" w:hAnsi="Arial" w:cs="Arial"/>
          <w:b/>
          <w:color w:val="FF0000"/>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A52BFD" w:rsidRPr="00FB509B" w14:paraId="7B98F7F8" w14:textId="77777777" w:rsidTr="000A0A77">
        <w:trPr>
          <w:trHeight w:val="791"/>
        </w:trPr>
        <w:tc>
          <w:tcPr>
            <w:tcW w:w="2880" w:type="dxa"/>
            <w:tcBorders>
              <w:top w:val="single" w:sz="4" w:space="0" w:color="auto"/>
              <w:bottom w:val="single" w:sz="4" w:space="0" w:color="auto"/>
            </w:tcBorders>
            <w:shd w:val="clear" w:color="auto" w:fill="FFFFFF"/>
            <w:vAlign w:val="center"/>
          </w:tcPr>
          <w:p w14:paraId="2ED4F68B" w14:textId="77777777" w:rsidR="00A52BFD" w:rsidRDefault="00A52BFD" w:rsidP="00BA3BBF">
            <w:pPr>
              <w:pStyle w:val="Header"/>
              <w:spacing w:before="120" w:after="120"/>
            </w:pPr>
            <w:r>
              <w:t xml:space="preserve">Planning Guide Sections Requiring Revision </w:t>
            </w:r>
          </w:p>
        </w:tc>
        <w:tc>
          <w:tcPr>
            <w:tcW w:w="7560" w:type="dxa"/>
            <w:tcBorders>
              <w:top w:val="single" w:sz="4" w:space="0" w:color="auto"/>
            </w:tcBorders>
            <w:vAlign w:val="center"/>
          </w:tcPr>
          <w:p w14:paraId="552E0C86" w14:textId="77777777" w:rsidR="0007767D" w:rsidRDefault="00A52BFD" w:rsidP="000A0A77">
            <w:pPr>
              <w:pStyle w:val="NormalArial"/>
            </w:pPr>
            <w:r>
              <w:t xml:space="preserve">5.2.10, </w:t>
            </w:r>
            <w:r w:rsidRPr="00583D5A">
              <w:t xml:space="preserve">Subsynchronous </w:t>
            </w:r>
            <w:r>
              <w:t xml:space="preserve">Oscillation (SSO) </w:t>
            </w:r>
            <w:r w:rsidRPr="00583D5A">
              <w:t>Prevention</w:t>
            </w:r>
            <w:r>
              <w:t xml:space="preserve"> (new)</w:t>
            </w:r>
          </w:p>
          <w:p w14:paraId="3B02F5B5" w14:textId="62A35CE0" w:rsidR="000A0A77" w:rsidRPr="00FB509B" w:rsidRDefault="000A0A77" w:rsidP="000A0A77">
            <w:pPr>
              <w:pStyle w:val="NormalArial"/>
            </w:pPr>
            <w:ins w:id="0" w:author="Southern Power 121724" w:date="2024-12-17T16:38:00Z">
              <w:r>
                <w:t>5.3.1, Security Screening Study</w:t>
              </w:r>
            </w:ins>
          </w:p>
        </w:tc>
      </w:tr>
    </w:tbl>
    <w:p w14:paraId="0C6404A7" w14:textId="77777777" w:rsidR="00152993" w:rsidRDefault="0015299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1ED57381" w14:textId="77777777">
        <w:trPr>
          <w:trHeight w:val="350"/>
        </w:trPr>
        <w:tc>
          <w:tcPr>
            <w:tcW w:w="10440" w:type="dxa"/>
            <w:tcBorders>
              <w:bottom w:val="single" w:sz="4" w:space="0" w:color="auto"/>
            </w:tcBorders>
            <w:shd w:val="clear" w:color="auto" w:fill="FFFFFF"/>
            <w:vAlign w:val="center"/>
          </w:tcPr>
          <w:p w14:paraId="74132DEB" w14:textId="77777777" w:rsidR="00152993" w:rsidRDefault="00152993">
            <w:pPr>
              <w:pStyle w:val="Header"/>
              <w:jc w:val="center"/>
            </w:pPr>
            <w:r>
              <w:t xml:space="preserve">Revised Proposed </w:t>
            </w:r>
            <w:r w:rsidR="00C158EE">
              <w:t xml:space="preserve">Guide </w:t>
            </w:r>
            <w:r>
              <w:t>Language</w:t>
            </w:r>
          </w:p>
        </w:tc>
      </w:tr>
    </w:tbl>
    <w:p w14:paraId="7DBCDB53" w14:textId="77777777" w:rsidR="002F493F" w:rsidRPr="00C6713D" w:rsidRDefault="002F493F" w:rsidP="002F493F">
      <w:pPr>
        <w:keepNext/>
        <w:tabs>
          <w:tab w:val="left" w:pos="1080"/>
        </w:tabs>
        <w:spacing w:before="240" w:after="240"/>
        <w:ind w:left="1080" w:hanging="1080"/>
        <w:outlineLvl w:val="2"/>
        <w:rPr>
          <w:ins w:id="1" w:author="ERCOT" w:date="2024-09-04T16:11:00Z"/>
          <w:b/>
          <w:bCs/>
          <w:i/>
        </w:rPr>
      </w:pPr>
      <w:ins w:id="2" w:author="ERCOT" w:date="2024-09-04T16:11:00Z">
        <w:r w:rsidRPr="00885485">
          <w:rPr>
            <w:b/>
            <w:bCs/>
            <w:i/>
          </w:rPr>
          <w:t>5.2.</w:t>
        </w:r>
        <w:r>
          <w:rPr>
            <w:b/>
            <w:bCs/>
            <w:i/>
          </w:rPr>
          <w:t>10</w:t>
        </w:r>
        <w:r>
          <w:rPr>
            <w:b/>
            <w:bCs/>
            <w:i/>
          </w:rPr>
          <w:tab/>
        </w:r>
      </w:ins>
      <w:ins w:id="3" w:author="ERCOT" w:date="2024-09-05T13:23:00Z">
        <w:r w:rsidRPr="005A291A">
          <w:rPr>
            <w:b/>
            <w:bCs/>
            <w:i/>
          </w:rPr>
          <w:t xml:space="preserve">Subsynchronous Oscillation (SSO) </w:t>
        </w:r>
      </w:ins>
      <w:ins w:id="4" w:author="ERCOT" w:date="2024-09-04T16:11:00Z">
        <w:r w:rsidRPr="00777D17">
          <w:rPr>
            <w:b/>
            <w:bCs/>
            <w:i/>
          </w:rPr>
          <w:t>Prevention</w:t>
        </w:r>
      </w:ins>
    </w:p>
    <w:p w14:paraId="5136F996" w14:textId="77777777" w:rsidR="002F493F" w:rsidRPr="006E4BFD" w:rsidRDefault="002F493F" w:rsidP="002F493F">
      <w:pPr>
        <w:pStyle w:val="BodyTextNumbered"/>
        <w:rPr>
          <w:ins w:id="5" w:author="ERCOT" w:date="2024-09-05T11:50:00Z"/>
          <w:szCs w:val="24"/>
        </w:rPr>
      </w:pPr>
      <w:ins w:id="6" w:author="ERCOT" w:date="2024-09-05T11:50:00Z">
        <w:r w:rsidRPr="006E4BFD">
          <w:rPr>
            <w:szCs w:val="24"/>
          </w:rPr>
          <w:t>(1)</w:t>
        </w:r>
        <w:r w:rsidRPr="006E4BFD">
          <w:rPr>
            <w:szCs w:val="24"/>
          </w:rPr>
          <w:tab/>
        </w:r>
        <w:bookmarkStart w:id="7" w:name="_Hlk176421829"/>
        <w:r>
          <w:rPr>
            <w:szCs w:val="24"/>
          </w:rPr>
          <w:t xml:space="preserve">A proposal to interconnect a generator, as described in paragraph (1)(a) or (1)(b) of Section 5.2.1, Applicability, </w:t>
        </w:r>
        <w:r>
          <w:t>will be subject to cancellation as described in Section 5.2.6, Project Cancellation Due to Failure to Comply with Requirements</w:t>
        </w:r>
        <w:r>
          <w:rPr>
            <w:szCs w:val="24"/>
          </w:rPr>
          <w:t>, if the number of</w:t>
        </w:r>
        <w:r w:rsidRPr="006E4BFD">
          <w:rPr>
            <w:szCs w:val="24"/>
          </w:rPr>
          <w:t xml:space="preserve"> Credible Single Contingenc</w:t>
        </w:r>
        <w:r>
          <w:rPr>
            <w:szCs w:val="24"/>
          </w:rPr>
          <w:t>ies</w:t>
        </w:r>
        <w:r w:rsidRPr="006E4BFD">
          <w:rPr>
            <w:szCs w:val="24"/>
          </w:rPr>
          <w:t xml:space="preserve"> caus</w:t>
        </w:r>
        <w:r>
          <w:rPr>
            <w:szCs w:val="24"/>
          </w:rPr>
          <w:t xml:space="preserve">ing the generator </w:t>
        </w:r>
        <w:r w:rsidRPr="006E4BFD">
          <w:rPr>
            <w:szCs w:val="24"/>
          </w:rPr>
          <w:t>to become radial to a series capacitor(s) post contingency</w:t>
        </w:r>
        <w:r>
          <w:rPr>
            <w:szCs w:val="24"/>
          </w:rPr>
          <w:t xml:space="preserve"> is not greater than one.  Credible Single Contingencies will be determined as follows</w:t>
        </w:r>
        <w:r w:rsidRPr="006E4BFD">
          <w:rPr>
            <w:szCs w:val="24"/>
          </w:rPr>
          <w:t>:</w:t>
        </w:r>
        <w:bookmarkEnd w:id="7"/>
      </w:ins>
    </w:p>
    <w:p w14:paraId="4511C1D7" w14:textId="77777777" w:rsidR="002F493F" w:rsidRDefault="002F493F" w:rsidP="002F493F">
      <w:pPr>
        <w:spacing w:after="240"/>
        <w:ind w:left="1440" w:hanging="720"/>
        <w:rPr>
          <w:ins w:id="8" w:author="ERCOT" w:date="2024-09-05T11:50:00Z"/>
          <w:szCs w:val="20"/>
        </w:rPr>
      </w:pPr>
      <w:ins w:id="9" w:author="ERCOT" w:date="2024-09-05T11:50:00Z">
        <w:r w:rsidRPr="00C6713D">
          <w:rPr>
            <w:szCs w:val="20"/>
          </w:rPr>
          <w:t>(</w:t>
        </w:r>
        <w:r>
          <w:rPr>
            <w:szCs w:val="20"/>
          </w:rPr>
          <w:t>a</w:t>
        </w:r>
        <w:r w:rsidRPr="00C6713D">
          <w:rPr>
            <w:szCs w:val="20"/>
          </w:rPr>
          <w:t>)</w:t>
        </w:r>
        <w:r w:rsidRPr="00C6713D">
          <w:rPr>
            <w:szCs w:val="20"/>
          </w:rPr>
          <w:tab/>
          <w:t xml:space="preserve">Large generators shall have the number of </w:t>
        </w:r>
        <w:r>
          <w:rPr>
            <w:szCs w:val="20"/>
          </w:rPr>
          <w:t>Credible Single Contingencies</w:t>
        </w:r>
        <w:r w:rsidRPr="00C6713D">
          <w:rPr>
            <w:szCs w:val="20"/>
          </w:rPr>
          <w:t xml:space="preserve"> that cause a</w:t>
        </w:r>
        <w:r>
          <w:rPr>
            <w:szCs w:val="20"/>
          </w:rPr>
          <w:t xml:space="preserve"> generator </w:t>
        </w:r>
        <w:r w:rsidRPr="00C6713D">
          <w:rPr>
            <w:szCs w:val="20"/>
          </w:rPr>
          <w:t>to become radial to a series capacitor(s) determined during the topology-check in the Security Screening Study</w:t>
        </w:r>
        <w:r>
          <w:rPr>
            <w:szCs w:val="20"/>
          </w:rPr>
          <w:t>, as described in Section 5.3.1, Security Screening Study.</w:t>
        </w:r>
      </w:ins>
    </w:p>
    <w:p w14:paraId="5546207B" w14:textId="77777777" w:rsidR="00F262FE" w:rsidRDefault="002F493F" w:rsidP="00F262FE">
      <w:pPr>
        <w:spacing w:after="240"/>
        <w:ind w:left="1440" w:hanging="720"/>
        <w:rPr>
          <w:ins w:id="10" w:author="ERCOT" w:date="2024-09-05T11:50:00Z"/>
          <w:szCs w:val="20"/>
        </w:rPr>
      </w:pPr>
      <w:ins w:id="11" w:author="ERCOT" w:date="2024-09-05T11:50:00Z">
        <w:r w:rsidRPr="00C6713D">
          <w:rPr>
            <w:szCs w:val="20"/>
          </w:rPr>
          <w:t>(</w:t>
        </w:r>
        <w:r>
          <w:rPr>
            <w:szCs w:val="20"/>
          </w:rPr>
          <w:t>b</w:t>
        </w:r>
        <w:r w:rsidRPr="00C6713D">
          <w:rPr>
            <w:szCs w:val="20"/>
          </w:rPr>
          <w:t>)</w:t>
        </w:r>
        <w:r w:rsidRPr="00C6713D">
          <w:rPr>
            <w:szCs w:val="20"/>
          </w:rPr>
          <w:tab/>
          <w:t xml:space="preserve">Small generators shall have the number of </w:t>
        </w:r>
        <w:r>
          <w:rPr>
            <w:szCs w:val="20"/>
          </w:rPr>
          <w:t>Credible Single Contingencies</w:t>
        </w:r>
        <w:r w:rsidRPr="00C6713D">
          <w:rPr>
            <w:szCs w:val="20"/>
          </w:rPr>
          <w:t xml:space="preserve"> that cause a</w:t>
        </w:r>
        <w:r>
          <w:rPr>
            <w:szCs w:val="20"/>
          </w:rPr>
          <w:t xml:space="preserve"> generator </w:t>
        </w:r>
        <w:r w:rsidRPr="00C6713D">
          <w:rPr>
            <w:szCs w:val="20"/>
          </w:rPr>
          <w:t>to become radial to a series capacitor(s) determined by the TDSP</w:t>
        </w:r>
        <w:r>
          <w:rPr>
            <w:szCs w:val="20"/>
          </w:rPr>
          <w:t>.</w:t>
        </w:r>
      </w:ins>
    </w:p>
    <w:p w14:paraId="7E59048B" w14:textId="227BBB12" w:rsidR="002F493F" w:rsidRDefault="002F493F" w:rsidP="002F493F">
      <w:pPr>
        <w:spacing w:after="240"/>
        <w:ind w:left="720" w:hanging="720"/>
        <w:rPr>
          <w:ins w:id="12" w:author="ERCOT" w:date="2024-09-05T11:50:00Z"/>
          <w:szCs w:val="20"/>
        </w:rPr>
      </w:pPr>
      <w:ins w:id="13" w:author="ERCOT" w:date="2024-09-05T11:50:00Z">
        <w:r>
          <w:rPr>
            <w:szCs w:val="20"/>
          </w:rPr>
          <w:t>(2)</w:t>
        </w:r>
        <w:r w:rsidRPr="00C6713D">
          <w:rPr>
            <w:szCs w:val="20"/>
          </w:rPr>
          <w:tab/>
        </w:r>
        <w:r>
          <w:rPr>
            <w:szCs w:val="20"/>
          </w:rPr>
          <w:t>A proposal to modify a generator, as described in paragraph (1)(c) of Section 5.2.1,</w:t>
        </w:r>
        <w:r w:rsidRPr="008B7214">
          <w:rPr>
            <w:szCs w:val="20"/>
          </w:rPr>
          <w:t xml:space="preserve"> that </w:t>
        </w:r>
        <w:r>
          <w:rPr>
            <w:szCs w:val="20"/>
          </w:rPr>
          <w:t>is</w:t>
        </w:r>
        <w:r w:rsidRPr="008B7214">
          <w:rPr>
            <w:szCs w:val="20"/>
          </w:rPr>
          <w:t xml:space="preserve"> interconnected such that </w:t>
        </w:r>
        <w:r>
          <w:rPr>
            <w:szCs w:val="20"/>
          </w:rPr>
          <w:t>a Credible Single Contingency</w:t>
        </w:r>
        <w:r w:rsidRPr="008B7214">
          <w:rPr>
            <w:szCs w:val="20"/>
          </w:rPr>
          <w:t xml:space="preserve"> cause</w:t>
        </w:r>
        <w:r>
          <w:rPr>
            <w:szCs w:val="20"/>
          </w:rPr>
          <w:t>s</w:t>
        </w:r>
        <w:r w:rsidRPr="008B7214">
          <w:rPr>
            <w:szCs w:val="20"/>
          </w:rPr>
          <w:t xml:space="preserve"> the </w:t>
        </w:r>
        <w:r>
          <w:rPr>
            <w:szCs w:val="20"/>
          </w:rPr>
          <w:t>generator</w:t>
        </w:r>
        <w:r w:rsidRPr="008B7214">
          <w:rPr>
            <w:szCs w:val="20"/>
          </w:rPr>
          <w:t xml:space="preserve"> to become radial to a series capacitor(s) shall be allowed </w:t>
        </w:r>
        <w:r>
          <w:rPr>
            <w:szCs w:val="20"/>
          </w:rPr>
          <w:t xml:space="preserve">only </w:t>
        </w:r>
        <w:r w:rsidRPr="008B7214">
          <w:rPr>
            <w:szCs w:val="20"/>
          </w:rPr>
          <w:t xml:space="preserve">if simulations demonstrate that </w:t>
        </w:r>
      </w:ins>
      <w:ins w:id="14" w:author="ERCOT" w:date="2024-09-05T13:23:00Z">
        <w:r>
          <w:rPr>
            <w:szCs w:val="20"/>
          </w:rPr>
          <w:t>S</w:t>
        </w:r>
      </w:ins>
      <w:ins w:id="15" w:author="ERCOT" w:date="2024-09-05T11:50:00Z">
        <w:r w:rsidRPr="008B7214">
          <w:rPr>
            <w:szCs w:val="20"/>
          </w:rPr>
          <w:t xml:space="preserve">ubsynchronous </w:t>
        </w:r>
      </w:ins>
      <w:ins w:id="16" w:author="ERCOT" w:date="2024-09-05T13:23:00Z">
        <w:r>
          <w:rPr>
            <w:szCs w:val="20"/>
          </w:rPr>
          <w:t>O</w:t>
        </w:r>
      </w:ins>
      <w:ins w:id="17" w:author="ERCOT" w:date="2024-09-05T11:50:00Z">
        <w:r>
          <w:rPr>
            <w:szCs w:val="20"/>
          </w:rPr>
          <w:t>scillation</w:t>
        </w:r>
      </w:ins>
      <w:ins w:id="18" w:author="ERCOT" w:date="2024-09-05T13:23:00Z">
        <w:r>
          <w:rPr>
            <w:szCs w:val="20"/>
          </w:rPr>
          <w:t xml:space="preserve"> (SSO)</w:t>
        </w:r>
      </w:ins>
      <w:ins w:id="19" w:author="ERCOT" w:date="2024-09-05T11:50:00Z">
        <w:r>
          <w:rPr>
            <w:szCs w:val="20"/>
          </w:rPr>
          <w:t xml:space="preserve"> </w:t>
        </w:r>
      </w:ins>
      <w:ins w:id="20" w:author="ERCOT" w:date="2024-09-05T13:23:00Z">
        <w:r>
          <w:rPr>
            <w:szCs w:val="20"/>
          </w:rPr>
          <w:t>is</w:t>
        </w:r>
      </w:ins>
      <w:ins w:id="21" w:author="ERCOT" w:date="2024-09-05T11:50:00Z">
        <w:r w:rsidRPr="008B7214">
          <w:rPr>
            <w:szCs w:val="20"/>
          </w:rPr>
          <w:t xml:space="preserve"> not observed</w:t>
        </w:r>
      </w:ins>
      <w:ins w:id="22" w:author="Southern Power 121724" w:date="2024-12-17T16:34:00Z">
        <w:r w:rsidR="000A0A77">
          <w:rPr>
            <w:szCs w:val="20"/>
          </w:rPr>
          <w:t xml:space="preserve"> or if SSO is observed and the Resource Entity for the Generation Resource has demonstrated to ERCOT’s reasonable satisfaction that SSO has been fully mitigated</w:t>
        </w:r>
      </w:ins>
      <w:ins w:id="23" w:author="ERCOT" w:date="2024-09-05T11:50:00Z">
        <w:r w:rsidRPr="008B7214">
          <w:rPr>
            <w:szCs w:val="20"/>
          </w:rPr>
          <w:t>.</w:t>
        </w:r>
      </w:ins>
    </w:p>
    <w:p w14:paraId="38103DFC" w14:textId="77777777" w:rsidR="002F493F" w:rsidRPr="00BA2009" w:rsidRDefault="002F493F" w:rsidP="002F493F">
      <w:pPr>
        <w:spacing w:after="240"/>
        <w:ind w:left="720" w:hanging="720"/>
      </w:pPr>
      <w:ins w:id="24" w:author="ERCOT" w:date="2024-09-05T11:50:00Z">
        <w:r>
          <w:rPr>
            <w:szCs w:val="20"/>
          </w:rPr>
          <w:t>(3)</w:t>
        </w:r>
        <w:r>
          <w:rPr>
            <w:szCs w:val="20"/>
          </w:rPr>
          <w:tab/>
        </w:r>
        <w:r w:rsidRPr="008B7214">
          <w:rPr>
            <w:szCs w:val="20"/>
          </w:rPr>
          <w:t xml:space="preserve">If any </w:t>
        </w:r>
      </w:ins>
      <w:ins w:id="25" w:author="ERCOT" w:date="2024-09-05T13:24:00Z">
        <w:r>
          <w:rPr>
            <w:szCs w:val="20"/>
          </w:rPr>
          <w:t>SSO</w:t>
        </w:r>
      </w:ins>
      <w:ins w:id="26" w:author="ERCOT" w:date="2024-09-05T12:45:00Z">
        <w:r w:rsidRPr="008B7214">
          <w:rPr>
            <w:szCs w:val="20"/>
          </w:rPr>
          <w:t xml:space="preserve"> </w:t>
        </w:r>
      </w:ins>
      <w:ins w:id="27" w:author="ERCOT" w:date="2024-09-05T11:50:00Z">
        <w:r w:rsidRPr="008B7214">
          <w:rPr>
            <w:szCs w:val="20"/>
          </w:rPr>
          <w:t xml:space="preserve">is observed </w:t>
        </w:r>
        <w:r>
          <w:rPr>
            <w:szCs w:val="20"/>
          </w:rPr>
          <w:t>during operations</w:t>
        </w:r>
        <w:r w:rsidRPr="008B7214">
          <w:rPr>
            <w:szCs w:val="20"/>
          </w:rPr>
          <w:t xml:space="preserve">, </w:t>
        </w:r>
        <w:r>
          <w:rPr>
            <w:szCs w:val="20"/>
          </w:rPr>
          <w:t xml:space="preserve">ERCOT may prohibit </w:t>
        </w:r>
      </w:ins>
      <w:ins w:id="28" w:author="ERCOT" w:date="2024-09-04T16:11:00Z">
        <w:r>
          <w:rPr>
            <w:szCs w:val="20"/>
          </w:rPr>
          <w:t xml:space="preserve">the </w:t>
        </w:r>
      </w:ins>
      <w:ins w:id="29" w:author="ERCOT" w:date="2024-09-04T16:14:00Z">
        <w:r>
          <w:rPr>
            <w:szCs w:val="20"/>
          </w:rPr>
          <w:t>generator</w:t>
        </w:r>
      </w:ins>
      <w:ins w:id="30" w:author="ERCOT" w:date="2024-09-04T16:11:00Z">
        <w:r>
          <w:rPr>
            <w:szCs w:val="20"/>
          </w:rPr>
          <w:t xml:space="preserve"> from operating </w:t>
        </w:r>
        <w:r w:rsidRPr="008B7214">
          <w:rPr>
            <w:szCs w:val="20"/>
          </w:rPr>
          <w:t xml:space="preserve">until it is demonstrated </w:t>
        </w:r>
        <w:r>
          <w:rPr>
            <w:szCs w:val="20"/>
          </w:rPr>
          <w:t xml:space="preserve">to ERCOT’s reasonable satisfaction </w:t>
        </w:r>
        <w:r w:rsidRPr="008B7214">
          <w:rPr>
            <w:szCs w:val="20"/>
          </w:rPr>
          <w:t xml:space="preserve">that </w:t>
        </w:r>
      </w:ins>
      <w:ins w:id="31" w:author="ERCOT" w:date="2024-09-05T13:23:00Z">
        <w:r>
          <w:rPr>
            <w:szCs w:val="20"/>
          </w:rPr>
          <w:t>SSO</w:t>
        </w:r>
      </w:ins>
      <w:ins w:id="32" w:author="ERCOT" w:date="2024-09-05T12:45:00Z">
        <w:r w:rsidRPr="008B7214">
          <w:rPr>
            <w:szCs w:val="20"/>
          </w:rPr>
          <w:t xml:space="preserve"> </w:t>
        </w:r>
      </w:ins>
      <w:ins w:id="33" w:author="ERCOT" w:date="2024-09-04T16:11:00Z">
        <w:r w:rsidRPr="008B7214">
          <w:rPr>
            <w:szCs w:val="20"/>
          </w:rPr>
          <w:t>ha</w:t>
        </w:r>
      </w:ins>
      <w:ins w:id="34" w:author="ERCOT" w:date="2024-09-05T13:24:00Z">
        <w:r>
          <w:rPr>
            <w:szCs w:val="20"/>
          </w:rPr>
          <w:t>s</w:t>
        </w:r>
      </w:ins>
      <w:ins w:id="35" w:author="ERCOT" w:date="2024-09-04T16:11:00Z">
        <w:r w:rsidRPr="008B7214">
          <w:rPr>
            <w:szCs w:val="20"/>
          </w:rPr>
          <w:t xml:space="preserve"> been fully mitigated.</w:t>
        </w:r>
      </w:ins>
    </w:p>
    <w:p w14:paraId="4F6B084D" w14:textId="77777777" w:rsidR="008948C7" w:rsidRDefault="008948C7" w:rsidP="008948C7">
      <w:pPr>
        <w:pStyle w:val="H3"/>
        <w:tabs>
          <w:tab w:val="clear" w:pos="1008"/>
          <w:tab w:val="left" w:pos="1080"/>
        </w:tabs>
        <w:ind w:left="1080" w:hanging="1080"/>
      </w:pPr>
      <w:bookmarkStart w:id="36" w:name="_Toc164932190"/>
      <w:r w:rsidRPr="006C4C5B">
        <w:rPr>
          <w:szCs w:val="24"/>
        </w:rPr>
        <w:t>5.3.1</w:t>
      </w:r>
      <w:r w:rsidRPr="006C4C5B">
        <w:rPr>
          <w:szCs w:val="24"/>
        </w:rPr>
        <w:tab/>
        <w:t>Security Screening Study</w:t>
      </w:r>
      <w:bookmarkEnd w:id="36"/>
    </w:p>
    <w:p w14:paraId="4B5847E9" w14:textId="77777777" w:rsidR="00282722" w:rsidRDefault="00282722" w:rsidP="00282722">
      <w:pPr>
        <w:pStyle w:val="BodyTextNumbered"/>
        <w:rPr>
          <w:szCs w:val="24"/>
        </w:rPr>
      </w:pPr>
      <w:r w:rsidRPr="00DF4AA8">
        <w:rPr>
          <w:szCs w:val="24"/>
        </w:rPr>
        <w:t>(1)</w:t>
      </w:r>
      <w:r w:rsidRPr="00DF4AA8">
        <w:rPr>
          <w:szCs w:val="24"/>
        </w:rPr>
        <w:tab/>
      </w:r>
      <w:r w:rsidRPr="00AF6B57">
        <w:rPr>
          <w:szCs w:val="24"/>
        </w:rPr>
        <w:t xml:space="preserve">For each </w:t>
      </w:r>
      <w:r>
        <w:rPr>
          <w:szCs w:val="24"/>
        </w:rPr>
        <w:t>Generator</w:t>
      </w:r>
      <w:r w:rsidRPr="00DF4AA8">
        <w:rPr>
          <w:szCs w:val="24"/>
        </w:rPr>
        <w:t xml:space="preserve"> Interconnection or </w:t>
      </w:r>
      <w:r>
        <w:rPr>
          <w:szCs w:val="24"/>
        </w:rPr>
        <w:t>Modification</w:t>
      </w:r>
      <w:r w:rsidRPr="00DF4AA8">
        <w:rPr>
          <w:szCs w:val="24"/>
        </w:rPr>
        <w:t xml:space="preserve"> (</w:t>
      </w:r>
      <w:r w:rsidRPr="004819BC">
        <w:rPr>
          <w:szCs w:val="24"/>
        </w:rPr>
        <w:t>GIM</w:t>
      </w:r>
      <w:r w:rsidRPr="00DF4AA8">
        <w:rPr>
          <w:szCs w:val="24"/>
        </w:rPr>
        <w:t>)</w:t>
      </w:r>
      <w:r>
        <w:rPr>
          <w:szCs w:val="24"/>
        </w:rPr>
        <w:t xml:space="preserve"> submitted for a large generator</w:t>
      </w:r>
      <w:r w:rsidRPr="00AF6B57">
        <w:rPr>
          <w:szCs w:val="24"/>
        </w:rPr>
        <w:t>, ERCOT will conduct a steady-state Security Screening Study, including power</w:t>
      </w:r>
      <w:r w:rsidRPr="00DF4AA8">
        <w:rPr>
          <w:szCs w:val="24"/>
        </w:rPr>
        <w:t>-</w:t>
      </w:r>
      <w:r w:rsidRPr="00AF6B57">
        <w:rPr>
          <w:szCs w:val="24"/>
        </w:rPr>
        <w:t xml:space="preserve">flow and transfer studies, based on the expected in-service year to identify potential generation dispatch limitations based on the site proposed by the </w:t>
      </w:r>
      <w:r w:rsidRPr="00DF4AA8">
        <w:rPr>
          <w:szCs w:val="24"/>
        </w:rPr>
        <w:t>Interconnecting Entity (</w:t>
      </w:r>
      <w:r w:rsidRPr="00AF6B57">
        <w:rPr>
          <w:szCs w:val="24"/>
        </w:rPr>
        <w:t>IE</w:t>
      </w:r>
      <w:r w:rsidRPr="00DF4AA8">
        <w:rPr>
          <w:szCs w:val="24"/>
        </w:rPr>
        <w:t>)</w:t>
      </w:r>
      <w:r w:rsidRPr="00AF6B57">
        <w:rPr>
          <w:szCs w:val="24"/>
        </w:rPr>
        <w:t xml:space="preserve">.  </w:t>
      </w:r>
    </w:p>
    <w:p w14:paraId="14CB8200" w14:textId="77777777" w:rsidR="00282722" w:rsidRDefault="00282722" w:rsidP="00282722">
      <w:pPr>
        <w:pStyle w:val="BodyTextNumbered"/>
        <w:ind w:left="1440"/>
        <w:rPr>
          <w:szCs w:val="24"/>
        </w:rPr>
      </w:pPr>
      <w:r>
        <w:rPr>
          <w:szCs w:val="24"/>
        </w:rPr>
        <w:lastRenderedPageBreak/>
        <w:t>(a)</w:t>
      </w:r>
      <w:r>
        <w:rPr>
          <w:szCs w:val="24"/>
        </w:rPr>
        <w:tab/>
      </w:r>
      <w:r w:rsidRPr="00AF6B57">
        <w:rPr>
          <w:szCs w:val="24"/>
        </w:rPr>
        <w:t>The Security Screening Study is a high</w:t>
      </w:r>
      <w:r>
        <w:rPr>
          <w:szCs w:val="24"/>
        </w:rPr>
        <w:t>-</w:t>
      </w:r>
      <w:r w:rsidRPr="00AF6B57">
        <w:rPr>
          <w:szCs w:val="24"/>
        </w:rPr>
        <w:t xml:space="preserve">level review of the project and generally includes a number of initial assumptions from both ERCOT and the </w:t>
      </w:r>
      <w:r w:rsidRPr="00DF4AA8">
        <w:rPr>
          <w:szCs w:val="24"/>
        </w:rPr>
        <w:t>IE</w:t>
      </w:r>
      <w:r w:rsidRPr="00AF6B57">
        <w:rPr>
          <w:szCs w:val="24"/>
        </w:rPr>
        <w:t>.  In accordance with P.U.C. S</w:t>
      </w:r>
      <w:r w:rsidRPr="006556B6">
        <w:rPr>
          <w:smallCaps/>
          <w:szCs w:val="24"/>
        </w:rPr>
        <w:t>ubst</w:t>
      </w:r>
      <w:r w:rsidRPr="00AF6B57">
        <w:rPr>
          <w:szCs w:val="24"/>
        </w:rPr>
        <w:t>. R</w:t>
      </w:r>
      <w:r w:rsidRPr="00DF4AA8">
        <w:rPr>
          <w:szCs w:val="24"/>
        </w:rPr>
        <w:t>.</w:t>
      </w:r>
      <w:r w:rsidRPr="00AF6B57">
        <w:rPr>
          <w:szCs w:val="24"/>
        </w:rPr>
        <w:t xml:space="preserve"> 25.198, Initiating Transmission Service, ERCOT will establish the scope of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w:t>
      </w:r>
      <w:r>
        <w:rPr>
          <w:szCs w:val="24"/>
        </w:rPr>
        <w:t xml:space="preserve"> </w:t>
      </w:r>
      <w:r w:rsidRPr="006556B6">
        <w:rPr>
          <w:szCs w:val="24"/>
        </w:rPr>
        <w:t>that will include a determination of the need for a more in-depth Subsynchronous Resonance (SSR) study</w:t>
      </w:r>
      <w:r w:rsidRPr="00AF6B57">
        <w:rPr>
          <w:szCs w:val="24"/>
        </w:rPr>
        <w:t>.</w:t>
      </w:r>
      <w:r>
        <w:rPr>
          <w:szCs w:val="24"/>
        </w:rPr>
        <w:t xml:space="preserve">  </w:t>
      </w:r>
      <w:r w:rsidRPr="006556B6">
        <w:rPr>
          <w:szCs w:val="24"/>
        </w:rPr>
        <w:t xml:space="preserve">The SSR vulnerability of all Generation Resources applicable under Section 5, </w:t>
      </w:r>
      <w:r>
        <w:rPr>
          <w:szCs w:val="24"/>
        </w:rPr>
        <w:t>Generator</w:t>
      </w:r>
      <w:r w:rsidRPr="006556B6">
        <w:rPr>
          <w:szCs w:val="24"/>
        </w:rPr>
        <w:t xml:space="preserve"> Interconnection or </w:t>
      </w:r>
      <w:r>
        <w:rPr>
          <w:szCs w:val="24"/>
        </w:rPr>
        <w:t>Modification</w:t>
      </w:r>
      <w:r w:rsidRPr="006556B6">
        <w:rPr>
          <w:szCs w:val="24"/>
        </w:rPr>
        <w:t xml:space="preserve">, will be assessed pursuant to Protocol Section 3.22.1.2, </w:t>
      </w:r>
      <w:r>
        <w:rPr>
          <w:szCs w:val="24"/>
        </w:rPr>
        <w:t>Generation Resource or Energy Storage Resource Interconnection Assessment</w:t>
      </w:r>
      <w:r w:rsidRPr="006556B6">
        <w:rPr>
          <w:szCs w:val="24"/>
        </w:rPr>
        <w:t xml:space="preserve">. </w:t>
      </w:r>
    </w:p>
    <w:p w14:paraId="5E46F0FF" w14:textId="77777777" w:rsidR="00282722" w:rsidRPr="006556B6" w:rsidRDefault="00282722" w:rsidP="00282722">
      <w:pPr>
        <w:pStyle w:val="BodyTextNumbered"/>
        <w:ind w:left="1440"/>
        <w:rPr>
          <w:szCs w:val="24"/>
        </w:rPr>
      </w:pPr>
      <w:r>
        <w:rPr>
          <w:szCs w:val="24"/>
        </w:rPr>
        <w:t>(b)</w:t>
      </w:r>
      <w:r>
        <w:rPr>
          <w:szCs w:val="24"/>
        </w:rPr>
        <w:tab/>
        <w:t xml:space="preserve">At its sole discretion, ERCOT may waive the requirement for a Security Screening Study for a </w:t>
      </w:r>
      <w:r w:rsidRPr="004819BC">
        <w:rPr>
          <w:szCs w:val="24"/>
        </w:rPr>
        <w:t>GIM</w:t>
      </w:r>
      <w:r>
        <w:rPr>
          <w:szCs w:val="24"/>
        </w:rPr>
        <w:t>.</w:t>
      </w:r>
    </w:p>
    <w:p w14:paraId="62984CE9" w14:textId="77777777" w:rsidR="00282722" w:rsidRDefault="00282722" w:rsidP="00282722">
      <w:pPr>
        <w:pStyle w:val="BodyTextNumbered"/>
        <w:rPr>
          <w:szCs w:val="24"/>
        </w:rPr>
      </w:pPr>
      <w:r w:rsidRPr="00DF4AA8">
        <w:rPr>
          <w:szCs w:val="24"/>
        </w:rPr>
        <w:t>(2)</w:t>
      </w:r>
      <w:r w:rsidRPr="00DF4AA8">
        <w:rPr>
          <w:szCs w:val="24"/>
        </w:rPr>
        <w:tab/>
      </w:r>
      <w:r w:rsidRPr="00AF6B57">
        <w:rPr>
          <w:szCs w:val="24"/>
        </w:rPr>
        <w:t>The results of th</w:t>
      </w:r>
      <w:r>
        <w:rPr>
          <w:szCs w:val="24"/>
        </w:rPr>
        <w:t>e</w:t>
      </w:r>
      <w:r w:rsidRPr="00AF6B57">
        <w:rPr>
          <w:szCs w:val="24"/>
        </w:rPr>
        <w:t xml:space="preserve"> </w:t>
      </w:r>
      <w:r>
        <w:rPr>
          <w:szCs w:val="24"/>
        </w:rPr>
        <w:t>Security Screening S</w:t>
      </w:r>
      <w:r w:rsidRPr="00AF6B57">
        <w:rPr>
          <w:szCs w:val="24"/>
        </w:rPr>
        <w:t xml:space="preserve">tudy will provide an indication of the level at which the proposed </w:t>
      </w:r>
      <w:r>
        <w:rPr>
          <w:szCs w:val="24"/>
        </w:rPr>
        <w:t>generator</w:t>
      </w:r>
      <w:r w:rsidRPr="00AF6B57">
        <w:rPr>
          <w:szCs w:val="24"/>
        </w:rPr>
        <w:t xml:space="preserve"> can expect to operate simultaneously with other known </w:t>
      </w:r>
      <w:r>
        <w:rPr>
          <w:szCs w:val="24"/>
        </w:rPr>
        <w:t>generators</w:t>
      </w:r>
      <w:r w:rsidRPr="00AF6B57">
        <w:rPr>
          <w:szCs w:val="24"/>
        </w:rPr>
        <w:t xml:space="preserve"> in the area before significant transmission additions or enhancements may be required.  During the course of </w:t>
      </w:r>
      <w:r>
        <w:rPr>
          <w:szCs w:val="24"/>
        </w:rPr>
        <w:t>the Security Screening Study</w:t>
      </w:r>
      <w:r w:rsidRPr="00AF6B57">
        <w:rPr>
          <w:szCs w:val="24"/>
        </w:rPr>
        <w:t xml:space="preserve">, ERCOT may consult with the affected </w:t>
      </w:r>
      <w:r w:rsidRPr="00DF4AA8">
        <w:rPr>
          <w:szCs w:val="24"/>
        </w:rPr>
        <w:t>Transmission Service Provider(s) (</w:t>
      </w:r>
      <w:r w:rsidRPr="00AF6B57">
        <w:rPr>
          <w:szCs w:val="24"/>
        </w:rPr>
        <w:t>TSP</w:t>
      </w:r>
      <w:r>
        <w:rPr>
          <w:szCs w:val="24"/>
        </w:rPr>
        <w:t>(s))</w:t>
      </w:r>
      <w:r w:rsidRPr="00AF6B57">
        <w:rPr>
          <w:szCs w:val="24"/>
        </w:rPr>
        <w:t xml:space="preserve">, if needed, to </w:t>
      </w:r>
      <w:r w:rsidRPr="00DF4AA8">
        <w:rPr>
          <w:szCs w:val="24"/>
        </w:rPr>
        <w:t>identify</w:t>
      </w:r>
      <w:r w:rsidRPr="00AF6B57">
        <w:rPr>
          <w:szCs w:val="24"/>
        </w:rPr>
        <w:t xml:space="preserve"> the most efficient means of </w:t>
      </w:r>
      <w:r w:rsidRPr="00DF4AA8">
        <w:rPr>
          <w:szCs w:val="24"/>
        </w:rPr>
        <w:t>providing</w:t>
      </w:r>
      <w:r w:rsidRPr="00AF6B57">
        <w:rPr>
          <w:szCs w:val="24"/>
        </w:rPr>
        <w:t xml:space="preserve"> transmission service.</w:t>
      </w:r>
    </w:p>
    <w:p w14:paraId="07CB8487" w14:textId="77777777" w:rsidR="00282722" w:rsidRDefault="00282722" w:rsidP="00CC3133">
      <w:pPr>
        <w:pStyle w:val="BodyTextNumbered"/>
        <w:rPr>
          <w:szCs w:val="24"/>
        </w:rPr>
      </w:pPr>
      <w:r w:rsidRPr="00DF4AA8">
        <w:rPr>
          <w:szCs w:val="24"/>
        </w:rPr>
        <w:t>(3)</w:t>
      </w:r>
      <w:r w:rsidRPr="00DF4AA8">
        <w:rPr>
          <w:szCs w:val="24"/>
        </w:rPr>
        <w:tab/>
      </w:r>
      <w:r w:rsidRPr="00AF6B57">
        <w:rPr>
          <w:szCs w:val="24"/>
        </w:rPr>
        <w:t xml:space="preserve">During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phase of the </w:t>
      </w:r>
      <w:r w:rsidRPr="004819BC">
        <w:rPr>
          <w:szCs w:val="24"/>
        </w:rPr>
        <w:t>GIM</w:t>
      </w:r>
      <w:r w:rsidRPr="00AF6B57">
        <w:rPr>
          <w:szCs w:val="24"/>
        </w:rPr>
        <w:t xml:space="preserve"> process, and in accordance with the Protocols, all data, documents, and other information required by ERCOT from a</w:t>
      </w:r>
      <w:r w:rsidRPr="00DF4AA8">
        <w:rPr>
          <w:szCs w:val="24"/>
        </w:rPr>
        <w:t>n</w:t>
      </w:r>
      <w:r w:rsidRPr="00AF6B57">
        <w:rPr>
          <w:szCs w:val="24"/>
        </w:rPr>
        <w:t xml:space="preserve"> </w:t>
      </w:r>
      <w:r w:rsidRPr="00DF4AA8">
        <w:rPr>
          <w:szCs w:val="24"/>
        </w:rPr>
        <w:t>IE</w:t>
      </w:r>
      <w:r w:rsidRPr="00AF6B57">
        <w:rPr>
          <w:szCs w:val="24"/>
        </w:rPr>
        <w:t xml:space="preserve"> related to a request for </w:t>
      </w:r>
      <w:r w:rsidRPr="004819BC">
        <w:rPr>
          <w:szCs w:val="24"/>
        </w:rPr>
        <w:t>interconnection</w:t>
      </w:r>
      <w:r w:rsidRPr="00AF6B57">
        <w:rPr>
          <w:szCs w:val="24"/>
        </w:rPr>
        <w:t xml:space="preserve"> are considered Protected Information</w:t>
      </w:r>
      <w:r w:rsidRPr="00DF4AA8">
        <w:rPr>
          <w:szCs w:val="24"/>
        </w:rPr>
        <w:t xml:space="preserve"> pursuant to Protocol Section 1.3.1.1, Items Considered Protected Information,</w:t>
      </w:r>
      <w:r w:rsidRPr="00AF6B57">
        <w:rPr>
          <w:szCs w:val="24"/>
        </w:rPr>
        <w:t xml:space="preserve"> to the extent that such information is not otherwise publicly available.  </w:t>
      </w:r>
      <w:r w:rsidRPr="00DF4AA8">
        <w:rPr>
          <w:szCs w:val="24"/>
        </w:rPr>
        <w:t>Accordingly</w:t>
      </w:r>
      <w:r w:rsidRPr="00AF6B57">
        <w:rPr>
          <w:szCs w:val="24"/>
        </w:rPr>
        <w:t xml:space="preserve">, ERCOT shall not publicly release any of the protected data, documents, or other information during the </w:t>
      </w:r>
      <w:r w:rsidRPr="00DF4AA8">
        <w:rPr>
          <w:szCs w:val="24"/>
        </w:rPr>
        <w:t>Security S</w:t>
      </w:r>
      <w:r w:rsidRPr="00AF6B57">
        <w:rPr>
          <w:szCs w:val="24"/>
        </w:rPr>
        <w:t xml:space="preserve">creening </w:t>
      </w:r>
      <w:r w:rsidRPr="00DF4AA8">
        <w:rPr>
          <w:szCs w:val="24"/>
        </w:rPr>
        <w:t>S</w:t>
      </w:r>
      <w:r w:rsidRPr="00AF6B57">
        <w:rPr>
          <w:szCs w:val="24"/>
        </w:rPr>
        <w:t xml:space="preserve">tudy phase except to TSPs.  Information about </w:t>
      </w:r>
      <w:r w:rsidRPr="004819BC">
        <w:rPr>
          <w:szCs w:val="24"/>
        </w:rPr>
        <w:t>interconnection requests</w:t>
      </w:r>
      <w:r w:rsidRPr="00AF6B57">
        <w:rPr>
          <w:szCs w:val="24"/>
        </w:rPr>
        <w:t xml:space="preserve"> in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 phase will only be released publicly in aggregated amounts.</w:t>
      </w:r>
    </w:p>
    <w:p w14:paraId="6226BF31" w14:textId="6D251263" w:rsidR="00152993" w:rsidRDefault="008948C7" w:rsidP="00CC3133">
      <w:pPr>
        <w:pStyle w:val="BodyText"/>
        <w:spacing w:before="0" w:after="240"/>
        <w:ind w:left="720" w:hanging="720"/>
      </w:pPr>
      <w:r w:rsidRPr="00DF4AA8">
        <w:t>(4)</w:t>
      </w:r>
      <w:r w:rsidRPr="00DF4AA8">
        <w:tab/>
      </w:r>
      <w:r w:rsidRPr="00AF6B57">
        <w:t xml:space="preserve">Upon completion of the </w:t>
      </w:r>
      <w:r w:rsidRPr="00DF4AA8">
        <w:t>S</w:t>
      </w:r>
      <w:r w:rsidRPr="00AF6B57">
        <w:t xml:space="preserve">ecurity </w:t>
      </w:r>
      <w:r w:rsidRPr="00DF4AA8">
        <w:t>S</w:t>
      </w:r>
      <w:r w:rsidRPr="00AF6B57">
        <w:t xml:space="preserve">creening </w:t>
      </w:r>
      <w:r w:rsidRPr="00DF4AA8">
        <w:t>S</w:t>
      </w:r>
      <w:r w:rsidRPr="00AF6B57">
        <w:t xml:space="preserve">tudy, ERCOT will present the </w:t>
      </w:r>
      <w:r w:rsidRPr="00DF4AA8">
        <w:t>IE</w:t>
      </w:r>
      <w:r w:rsidRPr="00AF6B57">
        <w:t xml:space="preserve"> with a preliminary report </w:t>
      </w:r>
      <w:r w:rsidRPr="0036435B">
        <w:t>that will inform the IE about the suitability of the proposed Point of Interconnection (POI) for the proposed MW amount.</w:t>
      </w:r>
      <w:r w:rsidRPr="00AF6B57">
        <w:t xml:space="preserve">  This report does not imply any commitment by ERCOT or any TSP to recommend or construct transmission additions or enhancements.</w:t>
      </w:r>
      <w:r>
        <w:t xml:space="preserve">  </w:t>
      </w:r>
      <w:r w:rsidRPr="00091BAF">
        <w:t>The report will also contain a description of the SSR assessment performed as part of the Security Screening Study and any conclusions resulting from the SSR assessment</w:t>
      </w:r>
      <w:ins w:id="37" w:author="Southern Power 121724" w:date="2024-12-17T16:35:00Z">
        <w:r w:rsidR="000A0A77">
          <w:t>, including the number of identified Credible Single Contingencies that would cause a generator to become radial to a series capacitor(s) and ERCOT’s determination of whether to cancel a proposal to interconnect a generator as described in paragraph (1) of Section 5.2.10</w:t>
        </w:r>
      </w:ins>
      <w:ins w:id="38" w:author="Southern Power 121724" w:date="2024-12-17T16:37:00Z">
        <w:r w:rsidR="000A0A77">
          <w:t xml:space="preserve">, </w:t>
        </w:r>
        <w:r w:rsidR="000A0A77" w:rsidRPr="000A0A77">
          <w:t>Subsynchronous Oscillation (SSO) Prevention</w:t>
        </w:r>
      </w:ins>
      <w:r>
        <w:t>.</w:t>
      </w:r>
    </w:p>
    <w:p w14:paraId="13BB21A4" w14:textId="77777777" w:rsidR="00CD41E1" w:rsidRPr="00CA4CF9" w:rsidRDefault="00CD41E1" w:rsidP="00CD41E1">
      <w:pPr>
        <w:pStyle w:val="BodyTextNumbered"/>
      </w:pPr>
      <w:r w:rsidRPr="00DF4AA8">
        <w:rPr>
          <w:szCs w:val="24"/>
        </w:rPr>
        <w:t>(5)</w:t>
      </w:r>
      <w:r w:rsidRPr="00DF4AA8">
        <w:rPr>
          <w:szCs w:val="24"/>
        </w:rPr>
        <w:tab/>
        <w:t xml:space="preserve">Within 180 days of the date ERCOT notifies the IE of </w:t>
      </w:r>
      <w:r w:rsidRPr="00AF6B57">
        <w:rPr>
          <w:szCs w:val="24"/>
        </w:rPr>
        <w:t xml:space="preserve">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results, the </w:t>
      </w:r>
      <w:r w:rsidRPr="00DF4AA8">
        <w:rPr>
          <w:szCs w:val="24"/>
        </w:rPr>
        <w:t>IE</w:t>
      </w:r>
      <w:r w:rsidRPr="00AF6B57">
        <w:rPr>
          <w:szCs w:val="24"/>
        </w:rPr>
        <w:t xml:space="preserve"> must </w:t>
      </w:r>
      <w:r w:rsidRPr="00DF4AA8">
        <w:rPr>
          <w:szCs w:val="24"/>
        </w:rPr>
        <w:t>notify ERCOT</w:t>
      </w:r>
      <w:r>
        <w:rPr>
          <w:szCs w:val="24"/>
        </w:rPr>
        <w:t>, via the online Resource Integration and Ongoing Operations (RIOO) system,</w:t>
      </w:r>
      <w:r w:rsidRPr="00DF4AA8">
        <w:rPr>
          <w:szCs w:val="24"/>
        </w:rPr>
        <w:t xml:space="preserve"> of its desire to pursue a</w:t>
      </w:r>
      <w:r>
        <w:rPr>
          <w:szCs w:val="24"/>
        </w:rPr>
        <w:t>n</w:t>
      </w:r>
      <w:r w:rsidRPr="00DF4AA8">
        <w:rPr>
          <w:szCs w:val="24"/>
        </w:rPr>
        <w:t xml:space="preserve"> FIS, </w:t>
      </w:r>
      <w:r>
        <w:rPr>
          <w:szCs w:val="24"/>
        </w:rPr>
        <w:t xml:space="preserve">otherwise ERCOT shall consider </w:t>
      </w:r>
      <w:r w:rsidRPr="00DF4AA8">
        <w:rPr>
          <w:szCs w:val="24"/>
        </w:rPr>
        <w:t xml:space="preserve">the </w:t>
      </w:r>
      <w:r w:rsidRPr="00FB71F3">
        <w:rPr>
          <w:szCs w:val="24"/>
        </w:rPr>
        <w:t>GIM</w:t>
      </w:r>
      <w:r w:rsidRPr="00DF4AA8">
        <w:rPr>
          <w:szCs w:val="24"/>
        </w:rPr>
        <w:t xml:space="preserve"> withdrawn</w:t>
      </w:r>
      <w:r>
        <w:rPr>
          <w:szCs w:val="24"/>
        </w:rPr>
        <w:t xml:space="preserve"> by the IE</w:t>
      </w:r>
      <w:r w:rsidRPr="00AF6B57">
        <w:rPr>
          <w:szCs w:val="24"/>
        </w:rPr>
        <w:t xml:space="preserve">.  ERCOT will begin initiation and coordination of the </w:t>
      </w:r>
      <w:r w:rsidRPr="00DF4AA8">
        <w:rPr>
          <w:szCs w:val="24"/>
        </w:rPr>
        <w:t>FIS</w:t>
      </w:r>
      <w:r w:rsidRPr="00AF6B57">
        <w:rPr>
          <w:szCs w:val="24"/>
        </w:rPr>
        <w:t xml:space="preserve"> only after receiving this </w:t>
      </w:r>
      <w:r w:rsidRPr="00DF4AA8">
        <w:rPr>
          <w:szCs w:val="24"/>
        </w:rPr>
        <w:t>N</w:t>
      </w:r>
      <w:r w:rsidRPr="00AF6B57">
        <w:rPr>
          <w:szCs w:val="24"/>
        </w:rPr>
        <w:t xml:space="preserve">otification </w:t>
      </w:r>
      <w:r>
        <w:rPr>
          <w:szCs w:val="24"/>
        </w:rPr>
        <w:t xml:space="preserve">and all required items </w:t>
      </w:r>
      <w:r w:rsidRPr="00AF6B57">
        <w:rPr>
          <w:szCs w:val="24"/>
        </w:rPr>
        <w:t xml:space="preserve">from the </w:t>
      </w:r>
      <w:r w:rsidRPr="00DF4AA8">
        <w:rPr>
          <w:szCs w:val="24"/>
        </w:rPr>
        <w:t>IE</w:t>
      </w:r>
      <w:r>
        <w:rPr>
          <w:szCs w:val="24"/>
        </w:rPr>
        <w:t xml:space="preserve"> for the FIS application to be approved</w:t>
      </w:r>
      <w:r w:rsidRPr="00AF6B57">
        <w:rPr>
          <w:szCs w:val="24"/>
        </w:rPr>
        <w:t>.</w:t>
      </w:r>
      <w:r>
        <w:rPr>
          <w:szCs w:val="24"/>
        </w:rPr>
        <w:t xml:space="preserve">  TSPs will receive a RIOO system automated email when ERCOT determines the FIS application is complete.</w:t>
      </w:r>
      <w:r w:rsidRPr="00AD5B14">
        <w:t xml:space="preserve"> </w:t>
      </w:r>
    </w:p>
    <w:p w14:paraId="0D063DD7" w14:textId="77777777" w:rsidR="00CD41E1" w:rsidRDefault="00CD41E1" w:rsidP="00CC3133">
      <w:pPr>
        <w:pStyle w:val="BodyTextNumbered"/>
        <w:rPr>
          <w:szCs w:val="24"/>
        </w:rPr>
      </w:pPr>
      <w:r w:rsidRPr="00DF4AA8">
        <w:rPr>
          <w:szCs w:val="24"/>
        </w:rPr>
        <w:lastRenderedPageBreak/>
        <w:t>(6)</w:t>
      </w:r>
      <w:r w:rsidRPr="00DF4AA8">
        <w:rPr>
          <w:szCs w:val="24"/>
        </w:rPr>
        <w:tab/>
        <w:t xml:space="preserve">After the expiration of the 180-day period, an IE must submit </w:t>
      </w:r>
      <w:r w:rsidRPr="00AF6B57">
        <w:rPr>
          <w:szCs w:val="24"/>
        </w:rPr>
        <w:t xml:space="preserve">a new </w:t>
      </w:r>
      <w:r w:rsidRPr="00FB71F3">
        <w:rPr>
          <w:szCs w:val="24"/>
        </w:rPr>
        <w:t>GIM</w:t>
      </w:r>
      <w:r w:rsidRPr="00AF6B57">
        <w:rPr>
          <w:szCs w:val="24"/>
        </w:rPr>
        <w:t xml:space="preserve"> for a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and </w:t>
      </w:r>
      <w:r w:rsidRPr="00DF4AA8">
        <w:rPr>
          <w:szCs w:val="24"/>
        </w:rPr>
        <w:t xml:space="preserve">must again </w:t>
      </w:r>
      <w:r w:rsidRPr="00AF6B57">
        <w:rPr>
          <w:szCs w:val="24"/>
        </w:rPr>
        <w:t xml:space="preserve">pay the appropriate fee.  The </w:t>
      </w:r>
      <w:r w:rsidRPr="00DF4AA8">
        <w:rPr>
          <w:szCs w:val="24"/>
        </w:rPr>
        <w:t>IE</w:t>
      </w:r>
      <w:r w:rsidRPr="00AF6B57">
        <w:rPr>
          <w:szCs w:val="24"/>
        </w:rPr>
        <w:t xml:space="preserve"> will also be required to </w:t>
      </w:r>
      <w:r w:rsidRPr="00DF4AA8">
        <w:rPr>
          <w:szCs w:val="24"/>
        </w:rPr>
        <w:t>submit</w:t>
      </w:r>
      <w:r w:rsidRPr="00AF6B57">
        <w:rPr>
          <w:szCs w:val="24"/>
        </w:rPr>
        <w:t xml:space="preserve"> any updates or changes in the project’s data</w:t>
      </w:r>
      <w:r w:rsidRPr="00DF4AA8">
        <w:rPr>
          <w:szCs w:val="24"/>
        </w:rPr>
        <w:t xml:space="preserve"> to ERCOT</w:t>
      </w:r>
      <w:r w:rsidRPr="00AF6B57">
        <w:rPr>
          <w:szCs w:val="24"/>
        </w:rPr>
        <w:t>.</w:t>
      </w:r>
    </w:p>
    <w:p w14:paraId="43544A81" w14:textId="437F097E" w:rsidR="00CD41E1" w:rsidRPr="002F493F" w:rsidRDefault="00CD41E1" w:rsidP="00CC3133">
      <w:pPr>
        <w:pStyle w:val="BodyText"/>
        <w:spacing w:before="0" w:after="240"/>
        <w:ind w:left="720" w:hanging="720"/>
      </w:pPr>
      <w:r>
        <w:t>(7)</w:t>
      </w:r>
      <w:r>
        <w:tab/>
        <w:t xml:space="preserve">For any </w:t>
      </w:r>
      <w:r w:rsidRPr="00FB71F3">
        <w:t>interconnection request</w:t>
      </w:r>
      <w:r>
        <w:t xml:space="preserve"> that proposes either a large generator that would be interconnected at distribution voltage or a qualifying modification to a large generator that is interconnected at distribution voltage, ERCOT will not initiate a Security Screening Study or propose any </w:t>
      </w:r>
      <w:r w:rsidRPr="004457B9">
        <w:t xml:space="preserve">FIS </w:t>
      </w:r>
      <w:r>
        <w:t>kickoff</w:t>
      </w:r>
      <w:r w:rsidRPr="004457B9">
        <w:t xml:space="preserve"> meeting</w:t>
      </w:r>
      <w:r>
        <w:t xml:space="preserve"> until the IE first provides written confirmation from the affected Distribution Service Provider (DSP) stating that the DSP has evaluated the proposed projec</w:t>
      </w:r>
      <w:r w:rsidRPr="002043BE">
        <w:t>t</w:t>
      </w:r>
      <w:r w:rsidRPr="00CE53C5">
        <w:t xml:space="preserve">, </w:t>
      </w:r>
      <w:r w:rsidRPr="002043BE">
        <w:t xml:space="preserve">determined that the interconnection of the generator at distribution voltage is </w:t>
      </w:r>
      <w:r w:rsidRPr="004E554A">
        <w:t>electrically feasible</w:t>
      </w:r>
      <w:r w:rsidRPr="00383CC6">
        <w:t>, and</w:t>
      </w:r>
      <w:r>
        <w:t xml:space="preserve"> identified the necessary upgrades to accommodate the proposed interconnection.  In conducting a Security Screening Study for such an </w:t>
      </w:r>
      <w:r w:rsidRPr="00FB71F3">
        <w:t>interconnection request</w:t>
      </w:r>
      <w:r>
        <w:t xml:space="preserve">, ERCOT </w:t>
      </w:r>
      <w:r w:rsidRPr="00652F83">
        <w:t xml:space="preserve">shall evaluate only the transmission-level impacts, if any, of the proposed generator, and the affected DSP shall provide </w:t>
      </w:r>
      <w:r>
        <w:t>ERCOT any</w:t>
      </w:r>
      <w:r w:rsidRPr="00652F83">
        <w:t xml:space="preserve"> information concerning the DSP’s facilities or the proposed generator interconnection as may be requested by </w:t>
      </w:r>
      <w:r>
        <w:t xml:space="preserve">ERCOT </w:t>
      </w:r>
      <w:r w:rsidRPr="00652F83">
        <w:t xml:space="preserve">for the purpose of completing </w:t>
      </w:r>
      <w:r>
        <w:t>the Security Screening Study</w:t>
      </w:r>
      <w:r w:rsidRPr="00652F83">
        <w:t>.</w:t>
      </w:r>
    </w:p>
    <w:p w14:paraId="0381A20E" w14:textId="77777777" w:rsidR="00152993" w:rsidRDefault="00152993">
      <w:pPr>
        <w:pStyle w:val="BodyText"/>
      </w:pPr>
    </w:p>
    <w:sectPr w:rsidR="00152993" w:rsidSect="0074209E">
      <w:headerReference w:type="default" r:id="rId12"/>
      <w:footerReference w:type="default" r:id="rId1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54FD19" w14:textId="77777777" w:rsidR="00D50135" w:rsidRDefault="00D50135">
      <w:r>
        <w:separator/>
      </w:r>
    </w:p>
  </w:endnote>
  <w:endnote w:type="continuationSeparator" w:id="0">
    <w:p w14:paraId="395FAE08" w14:textId="77777777" w:rsidR="00D50135" w:rsidRDefault="00D50135">
      <w:r>
        <w:continuationSeparator/>
      </w:r>
    </w:p>
  </w:endnote>
  <w:endnote w:type="continuationNotice" w:id="1">
    <w:p w14:paraId="0628B07E" w14:textId="77777777" w:rsidR="00D50135" w:rsidRDefault="00D501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1E06E" w14:textId="0D304CC8" w:rsidR="003D0994" w:rsidRDefault="000A0A77" w:rsidP="0074209E">
    <w:pPr>
      <w:pStyle w:val="Footer"/>
      <w:tabs>
        <w:tab w:val="clear" w:pos="4320"/>
        <w:tab w:val="clear" w:pos="8640"/>
        <w:tab w:val="right" w:pos="9360"/>
      </w:tabs>
      <w:rPr>
        <w:rFonts w:ascii="Arial" w:hAnsi="Arial"/>
        <w:sz w:val="18"/>
      </w:rPr>
    </w:pPr>
    <w:r>
      <w:rPr>
        <w:rFonts w:ascii="Arial" w:hAnsi="Arial"/>
        <w:sz w:val="18"/>
      </w:rPr>
      <w:t>120</w:t>
    </w:r>
    <w:r w:rsidR="00170E84">
      <w:rPr>
        <w:rFonts w:ascii="Arial" w:hAnsi="Arial"/>
        <w:sz w:val="18"/>
      </w:rPr>
      <w:t>P</w:t>
    </w:r>
    <w:r w:rsidR="00C158EE">
      <w:rPr>
        <w:rFonts w:ascii="Arial" w:hAnsi="Arial"/>
        <w:sz w:val="18"/>
      </w:rPr>
      <w:t>GRR</w:t>
    </w:r>
    <w:r>
      <w:rPr>
        <w:rFonts w:ascii="Arial" w:hAnsi="Arial"/>
        <w:sz w:val="18"/>
      </w:rPr>
      <w:t>-05 Southern Power</w:t>
    </w:r>
    <w:r w:rsidR="00C158EE">
      <w:rPr>
        <w:rFonts w:ascii="Arial" w:hAnsi="Arial"/>
        <w:sz w:val="18"/>
      </w:rPr>
      <w:t xml:space="preserve"> </w:t>
    </w:r>
    <w:r w:rsidR="007269C4">
      <w:rPr>
        <w:rFonts w:ascii="Arial" w:hAnsi="Arial"/>
        <w:sz w:val="18"/>
      </w:rPr>
      <w:t>Comment</w:t>
    </w:r>
    <w:r>
      <w:rPr>
        <w:rFonts w:ascii="Arial" w:hAnsi="Arial"/>
        <w:sz w:val="18"/>
      </w:rPr>
      <w:t>s 121724</w:t>
    </w:r>
    <w:r w:rsidR="007269C4">
      <w:rPr>
        <w:rFonts w:ascii="Arial" w:hAnsi="Arial"/>
        <w:sz w:val="18"/>
      </w:rPr>
      <w:t xml:space="preserve"> </w:t>
    </w:r>
    <w:r w:rsidR="003D0994">
      <w:rPr>
        <w:rFonts w:ascii="Arial" w:hAnsi="Arial"/>
        <w:sz w:val="18"/>
      </w:rPr>
      <w:tab/>
      <w:t xml:space="preserve">Page </w:t>
    </w:r>
    <w:r w:rsidR="003D0994">
      <w:rPr>
        <w:rFonts w:ascii="Arial" w:hAnsi="Arial"/>
        <w:sz w:val="18"/>
      </w:rPr>
      <w:fldChar w:fldCharType="begin"/>
    </w:r>
    <w:r w:rsidR="003D0994">
      <w:rPr>
        <w:rFonts w:ascii="Arial" w:hAnsi="Arial"/>
        <w:sz w:val="18"/>
      </w:rPr>
      <w:instrText xml:space="preserve"> PAGE </w:instrText>
    </w:r>
    <w:r w:rsidR="003D0994">
      <w:rPr>
        <w:rFonts w:ascii="Arial" w:hAnsi="Arial"/>
        <w:sz w:val="18"/>
      </w:rPr>
      <w:fldChar w:fldCharType="separate"/>
    </w:r>
    <w:r w:rsidR="00823E4A">
      <w:rPr>
        <w:rFonts w:ascii="Arial" w:hAnsi="Arial"/>
        <w:noProof/>
        <w:sz w:val="18"/>
      </w:rPr>
      <w:t>1</w:t>
    </w:r>
    <w:r w:rsidR="003D0994">
      <w:rPr>
        <w:rFonts w:ascii="Arial" w:hAnsi="Arial"/>
        <w:sz w:val="18"/>
      </w:rPr>
      <w:fldChar w:fldCharType="end"/>
    </w:r>
    <w:r w:rsidR="003D0994">
      <w:rPr>
        <w:rFonts w:ascii="Arial" w:hAnsi="Arial"/>
        <w:sz w:val="18"/>
      </w:rPr>
      <w:t xml:space="preserve"> of </w:t>
    </w:r>
    <w:r w:rsidR="003D0994">
      <w:rPr>
        <w:rFonts w:ascii="Arial" w:hAnsi="Arial"/>
        <w:sz w:val="18"/>
      </w:rPr>
      <w:fldChar w:fldCharType="begin"/>
    </w:r>
    <w:r w:rsidR="003D0994">
      <w:rPr>
        <w:rFonts w:ascii="Arial" w:hAnsi="Arial"/>
        <w:sz w:val="18"/>
      </w:rPr>
      <w:instrText xml:space="preserve"> NUMPAGES </w:instrText>
    </w:r>
    <w:r w:rsidR="003D0994">
      <w:rPr>
        <w:rFonts w:ascii="Arial" w:hAnsi="Arial"/>
        <w:sz w:val="18"/>
      </w:rPr>
      <w:fldChar w:fldCharType="separate"/>
    </w:r>
    <w:r w:rsidR="00823E4A">
      <w:rPr>
        <w:rFonts w:ascii="Arial" w:hAnsi="Arial"/>
        <w:noProof/>
        <w:sz w:val="18"/>
      </w:rPr>
      <w:t>1</w:t>
    </w:r>
    <w:r w:rsidR="003D0994">
      <w:rPr>
        <w:rFonts w:ascii="Arial" w:hAnsi="Arial"/>
        <w:sz w:val="18"/>
      </w:rPr>
      <w:fldChar w:fldCharType="end"/>
    </w:r>
  </w:p>
  <w:p w14:paraId="211BA325" w14:textId="77777777" w:rsidR="00FD08E8" w:rsidRDefault="00FD08E8" w:rsidP="003C405A">
    <w:pPr>
      <w:pStyle w:val="Foote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601B1E" w14:textId="77777777" w:rsidR="00D50135" w:rsidRDefault="00D50135">
      <w:r>
        <w:separator/>
      </w:r>
    </w:p>
  </w:footnote>
  <w:footnote w:type="continuationSeparator" w:id="0">
    <w:p w14:paraId="734A3B9F" w14:textId="77777777" w:rsidR="00D50135" w:rsidRDefault="00D50135">
      <w:r>
        <w:continuationSeparator/>
      </w:r>
    </w:p>
  </w:footnote>
  <w:footnote w:type="continuationNotice" w:id="1">
    <w:p w14:paraId="47D2A2DC" w14:textId="77777777" w:rsidR="00D50135" w:rsidRDefault="00D5013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F783C4" w14:textId="6255984E" w:rsidR="003D0994" w:rsidRPr="006F3F33" w:rsidRDefault="00170E84" w:rsidP="006F3F33">
    <w:pPr>
      <w:pStyle w:val="Header"/>
      <w:jc w:val="center"/>
      <w:rPr>
        <w:sz w:val="32"/>
      </w:rPr>
    </w:pPr>
    <w:r>
      <w:rPr>
        <w:sz w:val="32"/>
      </w:rPr>
      <w:t>P</w:t>
    </w:r>
    <w:r w:rsidR="00C158EE">
      <w:rPr>
        <w:sz w:val="32"/>
      </w:rPr>
      <w:t xml:space="preserve">GRR </w:t>
    </w:r>
    <w:r w:rsidR="003D0994">
      <w:rPr>
        <w:sz w:val="32"/>
      </w:rPr>
      <w:t>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642152942">
    <w:abstractNumId w:val="0"/>
  </w:num>
  <w:num w:numId="2" w16cid:durableId="1817339029">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outhern Power 121724">
    <w15:presenceInfo w15:providerId="None" w15:userId="Southern Power 121724"/>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6"/>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0617"/>
    <w:rsid w:val="00012122"/>
    <w:rsid w:val="000129B0"/>
    <w:rsid w:val="00037668"/>
    <w:rsid w:val="00062F63"/>
    <w:rsid w:val="00075A94"/>
    <w:rsid w:val="0007767D"/>
    <w:rsid w:val="00081285"/>
    <w:rsid w:val="000A0A77"/>
    <w:rsid w:val="000B749D"/>
    <w:rsid w:val="00106030"/>
    <w:rsid w:val="00116F82"/>
    <w:rsid w:val="00132855"/>
    <w:rsid w:val="00152993"/>
    <w:rsid w:val="00170297"/>
    <w:rsid w:val="00170E00"/>
    <w:rsid w:val="00170E84"/>
    <w:rsid w:val="00183413"/>
    <w:rsid w:val="001A227D"/>
    <w:rsid w:val="001B4DBA"/>
    <w:rsid w:val="001D5E5F"/>
    <w:rsid w:val="001E2032"/>
    <w:rsid w:val="001F3C9E"/>
    <w:rsid w:val="002220C0"/>
    <w:rsid w:val="00237F13"/>
    <w:rsid w:val="002542B7"/>
    <w:rsid w:val="002771E6"/>
    <w:rsid w:val="00282722"/>
    <w:rsid w:val="00285A14"/>
    <w:rsid w:val="002F027E"/>
    <w:rsid w:val="002F493F"/>
    <w:rsid w:val="003010C0"/>
    <w:rsid w:val="00332A97"/>
    <w:rsid w:val="003465E8"/>
    <w:rsid w:val="00350C00"/>
    <w:rsid w:val="00353144"/>
    <w:rsid w:val="00362981"/>
    <w:rsid w:val="00366113"/>
    <w:rsid w:val="00366799"/>
    <w:rsid w:val="00371335"/>
    <w:rsid w:val="00371695"/>
    <w:rsid w:val="003752B9"/>
    <w:rsid w:val="0038437E"/>
    <w:rsid w:val="00396A3B"/>
    <w:rsid w:val="003C270C"/>
    <w:rsid w:val="003C405A"/>
    <w:rsid w:val="003D0994"/>
    <w:rsid w:val="003E7D74"/>
    <w:rsid w:val="004049AB"/>
    <w:rsid w:val="00423824"/>
    <w:rsid w:val="0043567D"/>
    <w:rsid w:val="00445ECA"/>
    <w:rsid w:val="004646A8"/>
    <w:rsid w:val="00464EDD"/>
    <w:rsid w:val="004B6FAE"/>
    <w:rsid w:val="004B7B90"/>
    <w:rsid w:val="004E2C19"/>
    <w:rsid w:val="00551F24"/>
    <w:rsid w:val="00557F89"/>
    <w:rsid w:val="0057302F"/>
    <w:rsid w:val="005A6B0B"/>
    <w:rsid w:val="005B1A1F"/>
    <w:rsid w:val="005D284C"/>
    <w:rsid w:val="005D36AD"/>
    <w:rsid w:val="005E0398"/>
    <w:rsid w:val="005E12C8"/>
    <w:rsid w:val="005E73B2"/>
    <w:rsid w:val="006002DA"/>
    <w:rsid w:val="00633E23"/>
    <w:rsid w:val="006351D4"/>
    <w:rsid w:val="00643AF1"/>
    <w:rsid w:val="00654DAD"/>
    <w:rsid w:val="0066719E"/>
    <w:rsid w:val="00673B94"/>
    <w:rsid w:val="0067483B"/>
    <w:rsid w:val="00680AC6"/>
    <w:rsid w:val="006835D8"/>
    <w:rsid w:val="006C316E"/>
    <w:rsid w:val="006D0F7C"/>
    <w:rsid w:val="006F3F33"/>
    <w:rsid w:val="007062AD"/>
    <w:rsid w:val="007172D8"/>
    <w:rsid w:val="007269C4"/>
    <w:rsid w:val="00734EAF"/>
    <w:rsid w:val="0074209E"/>
    <w:rsid w:val="00746A07"/>
    <w:rsid w:val="00775489"/>
    <w:rsid w:val="007F2CA8"/>
    <w:rsid w:val="007F7161"/>
    <w:rsid w:val="00823E4A"/>
    <w:rsid w:val="00824E3B"/>
    <w:rsid w:val="008250C9"/>
    <w:rsid w:val="008269A5"/>
    <w:rsid w:val="00840C4C"/>
    <w:rsid w:val="0085559E"/>
    <w:rsid w:val="00857B72"/>
    <w:rsid w:val="008948C7"/>
    <w:rsid w:val="00894DC5"/>
    <w:rsid w:val="00896B1B"/>
    <w:rsid w:val="008C28D5"/>
    <w:rsid w:val="008E559E"/>
    <w:rsid w:val="00916080"/>
    <w:rsid w:val="00921A68"/>
    <w:rsid w:val="00960706"/>
    <w:rsid w:val="009A69B7"/>
    <w:rsid w:val="009F222E"/>
    <w:rsid w:val="00A015C4"/>
    <w:rsid w:val="00A15172"/>
    <w:rsid w:val="00A52BFD"/>
    <w:rsid w:val="00A7734D"/>
    <w:rsid w:val="00AB3D36"/>
    <w:rsid w:val="00AC39E7"/>
    <w:rsid w:val="00AE6EE3"/>
    <w:rsid w:val="00AF6ABC"/>
    <w:rsid w:val="00B07DFF"/>
    <w:rsid w:val="00B6502F"/>
    <w:rsid w:val="00B75193"/>
    <w:rsid w:val="00B82942"/>
    <w:rsid w:val="00B845F9"/>
    <w:rsid w:val="00B9086B"/>
    <w:rsid w:val="00BA7EF8"/>
    <w:rsid w:val="00BB11D3"/>
    <w:rsid w:val="00BC05DD"/>
    <w:rsid w:val="00BD3E41"/>
    <w:rsid w:val="00C0497E"/>
    <w:rsid w:val="00C0598D"/>
    <w:rsid w:val="00C06364"/>
    <w:rsid w:val="00C068FD"/>
    <w:rsid w:val="00C11956"/>
    <w:rsid w:val="00C158EE"/>
    <w:rsid w:val="00C23B97"/>
    <w:rsid w:val="00C24EE0"/>
    <w:rsid w:val="00C34627"/>
    <w:rsid w:val="00C56E4E"/>
    <w:rsid w:val="00C602E5"/>
    <w:rsid w:val="00C65E63"/>
    <w:rsid w:val="00C748FD"/>
    <w:rsid w:val="00C76D45"/>
    <w:rsid w:val="00C7757B"/>
    <w:rsid w:val="00C92A19"/>
    <w:rsid w:val="00C953DD"/>
    <w:rsid w:val="00C96666"/>
    <w:rsid w:val="00CA3F90"/>
    <w:rsid w:val="00CC1CED"/>
    <w:rsid w:val="00CC3133"/>
    <w:rsid w:val="00CD41E1"/>
    <w:rsid w:val="00CF6635"/>
    <w:rsid w:val="00D012FA"/>
    <w:rsid w:val="00D24DCF"/>
    <w:rsid w:val="00D37564"/>
    <w:rsid w:val="00D4046E"/>
    <w:rsid w:val="00D50135"/>
    <w:rsid w:val="00DD4739"/>
    <w:rsid w:val="00DE2BC4"/>
    <w:rsid w:val="00DE37C2"/>
    <w:rsid w:val="00DE5F33"/>
    <w:rsid w:val="00DF491C"/>
    <w:rsid w:val="00E07B54"/>
    <w:rsid w:val="00E11F78"/>
    <w:rsid w:val="00E27813"/>
    <w:rsid w:val="00E4608A"/>
    <w:rsid w:val="00E621E1"/>
    <w:rsid w:val="00EB2CBD"/>
    <w:rsid w:val="00EC381B"/>
    <w:rsid w:val="00EC55B3"/>
    <w:rsid w:val="00F01D87"/>
    <w:rsid w:val="00F038EC"/>
    <w:rsid w:val="00F262FE"/>
    <w:rsid w:val="00F34021"/>
    <w:rsid w:val="00F45B4D"/>
    <w:rsid w:val="00F46A47"/>
    <w:rsid w:val="00F96FB2"/>
    <w:rsid w:val="00FB51D8"/>
    <w:rsid w:val="00FD08E8"/>
    <w:rsid w:val="00FE5B3D"/>
    <w:rsid w:val="00FF5E88"/>
    <w:rsid w:val="0704E67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33C7BB2F"/>
  <w15:chartTrackingRefBased/>
  <w15:docId w15:val="{BA91E837-5DFE-4E11-AA5F-B429A11D15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styleId="UnresolvedMention">
    <w:name w:val="Unresolved Mention"/>
    <w:uiPriority w:val="99"/>
    <w:semiHidden/>
    <w:unhideWhenUsed/>
    <w:rsid w:val="002F493F"/>
    <w:rPr>
      <w:color w:val="605E5C"/>
      <w:shd w:val="clear" w:color="auto" w:fill="E1DFDD"/>
    </w:rPr>
  </w:style>
  <w:style w:type="paragraph" w:customStyle="1" w:styleId="BodyTextNumbered">
    <w:name w:val="Body Text Numbered"/>
    <w:basedOn w:val="BodyText"/>
    <w:link w:val="BodyTextNumberedChar1"/>
    <w:rsid w:val="002F493F"/>
    <w:pPr>
      <w:spacing w:before="0" w:after="240"/>
      <w:ind w:left="720" w:hanging="720"/>
    </w:pPr>
    <w:rPr>
      <w:iCs/>
      <w:szCs w:val="20"/>
    </w:rPr>
  </w:style>
  <w:style w:type="character" w:customStyle="1" w:styleId="BodyTextNumberedChar1">
    <w:name w:val="Body Text Numbered Char1"/>
    <w:link w:val="BodyTextNumbered"/>
    <w:rsid w:val="002F493F"/>
    <w:rPr>
      <w:iCs/>
      <w:sz w:val="24"/>
    </w:rPr>
  </w:style>
  <w:style w:type="paragraph" w:styleId="Revision">
    <w:name w:val="Revision"/>
    <w:hidden/>
    <w:uiPriority w:val="99"/>
    <w:semiHidden/>
    <w:rsid w:val="00E4608A"/>
    <w:rPr>
      <w:sz w:val="24"/>
      <w:szCs w:val="24"/>
    </w:rPr>
  </w:style>
  <w:style w:type="paragraph" w:customStyle="1" w:styleId="H3">
    <w:name w:val="H3"/>
    <w:basedOn w:val="Heading3"/>
    <w:next w:val="BodyText"/>
    <w:link w:val="H3Char"/>
    <w:rsid w:val="008948C7"/>
    <w:pPr>
      <w:numPr>
        <w:ilvl w:val="0"/>
        <w:numId w:val="0"/>
      </w:numPr>
      <w:tabs>
        <w:tab w:val="left" w:pos="1008"/>
      </w:tabs>
      <w:spacing w:before="240" w:after="240"/>
    </w:pPr>
    <w:rPr>
      <w:iCs w:val="0"/>
    </w:rPr>
  </w:style>
  <w:style w:type="character" w:customStyle="1" w:styleId="H3Char">
    <w:name w:val="H3 Char"/>
    <w:link w:val="H3"/>
    <w:rsid w:val="008948C7"/>
    <w:rPr>
      <w:b/>
      <w:bCs/>
      <w:i/>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CD41E1"/>
    <w:rPr>
      <w:sz w:val="24"/>
      <w:szCs w:val="24"/>
    </w:rPr>
  </w:style>
  <w:style w:type="character" w:customStyle="1" w:styleId="NormalArialChar">
    <w:name w:val="Normal+Arial Char"/>
    <w:link w:val="NormalArial"/>
    <w:rsid w:val="00EB2CBD"/>
    <w:rPr>
      <w:rFonts w:ascii="Arial" w:hAnsi="Arial"/>
      <w:sz w:val="24"/>
      <w:szCs w:val="24"/>
    </w:rPr>
  </w:style>
  <w:style w:type="character" w:customStyle="1" w:styleId="normaltextrun">
    <w:name w:val="normaltextrun"/>
    <w:basedOn w:val="DefaultParagraphFont"/>
    <w:rsid w:val="00A52BFD"/>
  </w:style>
  <w:style w:type="character" w:customStyle="1" w:styleId="eop">
    <w:name w:val="eop"/>
    <w:basedOn w:val="DefaultParagraphFont"/>
    <w:rsid w:val="00A52BFD"/>
  </w:style>
  <w:style w:type="paragraph" w:customStyle="1" w:styleId="paragraph">
    <w:name w:val="paragraph"/>
    <w:basedOn w:val="Normal"/>
    <w:rsid w:val="00A52BF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9789942">
      <w:bodyDiv w:val="1"/>
      <w:marLeft w:val="0"/>
      <w:marRight w:val="0"/>
      <w:marTop w:val="0"/>
      <w:marBottom w:val="0"/>
      <w:divBdr>
        <w:top w:val="none" w:sz="0" w:space="0" w:color="auto"/>
        <w:left w:val="none" w:sz="0" w:space="0" w:color="auto"/>
        <w:bottom w:val="none" w:sz="0" w:space="0" w:color="auto"/>
        <w:right w:val="none" w:sz="0" w:space="0" w:color="auto"/>
      </w:divBdr>
    </w:div>
    <w:div w:id="1228875855">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655988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krcook@southernco.com" TargetMode="External"/><Relationship Id="rId5" Type="http://schemas.openxmlformats.org/officeDocument/2006/relationships/styles" Target="styles.xml"/><Relationship Id="rId15" Type="http://schemas.microsoft.com/office/2011/relationships/people" Target="people.xml"/><Relationship Id="rId10" Type="http://schemas.openxmlformats.org/officeDocument/2006/relationships/hyperlink" Target="https://www.ercot.com/mktrules/issues/PGRR120"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25630D5B3E7E049AE0CEDC863FD128B" ma:contentTypeVersion="8" ma:contentTypeDescription="Create a new document." ma:contentTypeScope="" ma:versionID="f12f682242d99b8ff503e2e5d13ed15e">
  <xsd:schema xmlns:xsd="http://www.w3.org/2001/XMLSchema" xmlns:xs="http://www.w3.org/2001/XMLSchema" xmlns:p="http://schemas.microsoft.com/office/2006/metadata/properties" xmlns:ns2="aa2159e2-fc25-474f-9a1a-cc41427ad326" xmlns:ns3="57d146db-0625-403b-88dd-ccbda7498052" targetNamespace="http://schemas.microsoft.com/office/2006/metadata/properties" ma:root="true" ma:fieldsID="b88dc6c5d363cebdcb1da124d27c8b6a" ns2:_="" ns3:_="">
    <xsd:import namespace="aa2159e2-fc25-474f-9a1a-cc41427ad326"/>
    <xsd:import namespace="57d146db-0625-403b-88dd-ccbda749805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2159e2-fc25-474f-9a1a-cc41427ad3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7d146db-0625-403b-88dd-ccbda749805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39069E9-4E69-478A-B5FF-EACEE54CEF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2159e2-fc25-474f-9a1a-cc41427ad326"/>
    <ds:schemaRef ds:uri="57d146db-0625-403b-88dd-ccbda74980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DD8D12E-4765-44B1-96CF-71B1679F5CBE}">
  <ds:schemaRefs>
    <ds:schemaRef ds:uri="http://schemas.microsoft.com/sharepoint/v3/contenttype/forms"/>
  </ds:schemaRefs>
</ds:datastoreItem>
</file>

<file path=customXml/itemProps3.xml><?xml version="1.0" encoding="utf-8"?>
<ds:datastoreItem xmlns:ds="http://schemas.openxmlformats.org/officeDocument/2006/customXml" ds:itemID="{0D94BD87-7540-4AD5-9AD7-2FB2E804DDD2}">
  <ds:schemaRef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aa2159e2-fc25-474f-9a1a-cc41427ad326"/>
    <ds:schemaRef ds:uri="http://purl.org/dc/terms/"/>
    <ds:schemaRef ds:uri="http://schemas.openxmlformats.org/package/2006/metadata/core-properties"/>
    <ds:schemaRef ds:uri="57d146db-0625-403b-88dd-ccbda7498052"/>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4</Pages>
  <Words>1355</Words>
  <Characters>8049</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9386</CharactersWithSpaces>
  <SharedDoc>false</SharedDoc>
  <HLinks>
    <vt:vector size="6" baseType="variant">
      <vt:variant>
        <vt:i4>4849756</vt:i4>
      </vt:variant>
      <vt:variant>
        <vt:i4>0</vt:i4>
      </vt:variant>
      <vt:variant>
        <vt:i4>0</vt:i4>
      </vt:variant>
      <vt:variant>
        <vt:i4>5</vt:i4>
      </vt:variant>
      <vt:variant>
        <vt:lpwstr>https://www.ercot.com/mktrules/issues/PGRR120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Southern Power 121724</cp:lastModifiedBy>
  <cp:revision>3</cp:revision>
  <cp:lastPrinted>2001-06-20T18:28:00Z</cp:lastPrinted>
  <dcterms:created xsi:type="dcterms:W3CDTF">2024-12-17T22:32:00Z</dcterms:created>
  <dcterms:modified xsi:type="dcterms:W3CDTF">2024-12-17T22:38:00Z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d3826ce-7c18-471d-9596-93de5bae332e_Enabled">
    <vt:lpwstr>true</vt:lpwstr>
  </property>
  <property fmtid="{D5CDD505-2E9C-101B-9397-08002B2CF9AE}" pid="3" name="MSIP_Label_ed3826ce-7c18-471d-9596-93de5bae332e_SetDate">
    <vt:lpwstr>2024-12-13T21:00:12Z</vt:lpwstr>
  </property>
  <property fmtid="{D5CDD505-2E9C-101B-9397-08002B2CF9AE}" pid="4" name="MSIP_Label_ed3826ce-7c18-471d-9596-93de5bae332e_Method">
    <vt:lpwstr>Standard</vt:lpwstr>
  </property>
  <property fmtid="{D5CDD505-2E9C-101B-9397-08002B2CF9AE}" pid="5" name="MSIP_Label_ed3826ce-7c18-471d-9596-93de5bae332e_Name">
    <vt:lpwstr>Internal</vt:lpwstr>
  </property>
  <property fmtid="{D5CDD505-2E9C-101B-9397-08002B2CF9AE}" pid="6" name="MSIP_Label_ed3826ce-7c18-471d-9596-93de5bae332e_SiteId">
    <vt:lpwstr>c0a02e2d-1186-410a-8895-0a4a252ebf17</vt:lpwstr>
  </property>
  <property fmtid="{D5CDD505-2E9C-101B-9397-08002B2CF9AE}" pid="7" name="MSIP_Label_ed3826ce-7c18-471d-9596-93de5bae332e_ActionId">
    <vt:lpwstr>ab74288d-6f23-4df1-9164-310088c6da8d</vt:lpwstr>
  </property>
  <property fmtid="{D5CDD505-2E9C-101B-9397-08002B2CF9AE}" pid="8" name="MSIP_Label_ed3826ce-7c18-471d-9596-93de5bae332e_ContentBits">
    <vt:lpwstr>0</vt:lpwstr>
  </property>
  <property fmtid="{D5CDD505-2E9C-101B-9397-08002B2CF9AE}" pid="9" name="MSIP_Label_7084cbda-52b8-46fb-a7b7-cb5bd465ed85_Enabled">
    <vt:lpwstr>true</vt:lpwstr>
  </property>
  <property fmtid="{D5CDD505-2E9C-101B-9397-08002B2CF9AE}" pid="10" name="MSIP_Label_7084cbda-52b8-46fb-a7b7-cb5bd465ed85_SetDate">
    <vt:lpwstr>2024-12-17T22:32:16Z</vt:lpwstr>
  </property>
  <property fmtid="{D5CDD505-2E9C-101B-9397-08002B2CF9AE}" pid="11" name="MSIP_Label_7084cbda-52b8-46fb-a7b7-cb5bd465ed85_Method">
    <vt:lpwstr>Standard</vt:lpwstr>
  </property>
  <property fmtid="{D5CDD505-2E9C-101B-9397-08002B2CF9AE}" pid="12" name="MSIP_Label_7084cbda-52b8-46fb-a7b7-cb5bd465ed85_Name">
    <vt:lpwstr>Internal</vt:lpwstr>
  </property>
  <property fmtid="{D5CDD505-2E9C-101B-9397-08002B2CF9AE}" pid="13" name="MSIP_Label_7084cbda-52b8-46fb-a7b7-cb5bd465ed85_SiteId">
    <vt:lpwstr>0afb747d-bff7-4596-a9fc-950ef9e0ec45</vt:lpwstr>
  </property>
  <property fmtid="{D5CDD505-2E9C-101B-9397-08002B2CF9AE}" pid="14" name="MSIP_Label_7084cbda-52b8-46fb-a7b7-cb5bd465ed85_ActionId">
    <vt:lpwstr>a9baa74c-e5a5-4a4a-b20c-f6f5a5b1f4f5</vt:lpwstr>
  </property>
  <property fmtid="{D5CDD505-2E9C-101B-9397-08002B2CF9AE}" pid="15" name="MSIP_Label_7084cbda-52b8-46fb-a7b7-cb5bd465ed85_ContentBits">
    <vt:lpwstr>0</vt:lpwstr>
  </property>
</Properties>
</file>