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C02B847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2ABB2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D5B0E40" w14:textId="26519045" w:rsidR="00152993" w:rsidRDefault="009723BE">
            <w:pPr>
              <w:pStyle w:val="Header"/>
            </w:pPr>
            <w:hyperlink r:id="rId11" w:history="1">
              <w:r w:rsidR="005257F5" w:rsidRPr="00A35A56">
                <w:rPr>
                  <w:rStyle w:val="Hyperlink"/>
                </w:rPr>
                <w:t>1235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3E9ED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2608608" w14:textId="77777777" w:rsidR="00152993" w:rsidRPr="00A35A56" w:rsidRDefault="005257F5">
            <w:pPr>
              <w:pStyle w:val="Header"/>
              <w:rPr>
                <w:b w:val="0"/>
                <w:bCs w:val="0"/>
              </w:rPr>
            </w:pPr>
            <w:bookmarkStart w:id="0" w:name="_Hlk185591373"/>
            <w:r w:rsidRPr="00A35A56">
              <w:rPr>
                <w:rStyle w:val="Strong"/>
                <w:rFonts w:cs="Arial"/>
                <w:b/>
                <w:bCs/>
                <w:color w:val="212529"/>
                <w:shd w:val="clear" w:color="auto" w:fill="FFFFFF"/>
              </w:rPr>
              <w:t>Dispatchable Reliability Reserve Service</w:t>
            </w:r>
            <w:bookmarkEnd w:id="0"/>
            <w:r w:rsidRPr="00A35A56">
              <w:rPr>
                <w:rStyle w:val="Strong"/>
                <w:rFonts w:cs="Arial"/>
                <w:b/>
                <w:bCs/>
                <w:color w:val="212529"/>
                <w:shd w:val="clear" w:color="auto" w:fill="FFFFFF"/>
              </w:rPr>
              <w:t xml:space="preserve"> as a Stand-Alone Ancillary Service</w:t>
            </w:r>
          </w:p>
        </w:tc>
      </w:tr>
      <w:tr w:rsidR="00152993" w14:paraId="26B6C2A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64275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458973" w14:textId="77777777" w:rsidR="00152993" w:rsidRDefault="00152993">
            <w:pPr>
              <w:pStyle w:val="NormalArial"/>
            </w:pPr>
          </w:p>
        </w:tc>
      </w:tr>
      <w:tr w:rsidR="00152993" w14:paraId="6B60AFC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DA7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7BEB" w14:textId="31C0F0D5" w:rsidR="00152993" w:rsidRDefault="00726452">
            <w:pPr>
              <w:pStyle w:val="NormalArial"/>
            </w:pPr>
            <w:r>
              <w:t>December 20</w:t>
            </w:r>
            <w:r w:rsidR="00A35A56">
              <w:t>, 2024</w:t>
            </w:r>
          </w:p>
        </w:tc>
      </w:tr>
      <w:tr w:rsidR="00152993" w14:paraId="27777032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45259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0BF4B" w14:textId="77777777" w:rsidR="00152993" w:rsidRDefault="00152993">
            <w:pPr>
              <w:pStyle w:val="NormalArial"/>
            </w:pPr>
          </w:p>
        </w:tc>
      </w:tr>
      <w:tr w:rsidR="00152993" w14:paraId="2FE10C95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1800B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E6666F" w14:paraId="60D9A3B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7AC7343" w14:textId="77777777" w:rsidR="00E6666F" w:rsidRPr="00EC55B3" w:rsidRDefault="00E6666F" w:rsidP="00E6666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DCEC7F3" w14:textId="77777777" w:rsidR="00E6666F" w:rsidRDefault="00E6666F" w:rsidP="00E6666F">
            <w:pPr>
              <w:pStyle w:val="NormalArial"/>
            </w:pPr>
            <w:r>
              <w:t>Jeff McDonald</w:t>
            </w:r>
          </w:p>
        </w:tc>
      </w:tr>
      <w:tr w:rsidR="00E6666F" w14:paraId="1AF09EF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6AC002" w14:textId="77777777" w:rsidR="00E6666F" w:rsidRPr="00EC55B3" w:rsidRDefault="00E6666F" w:rsidP="00E6666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5254D15C" w14:textId="77777777" w:rsidR="00E6666F" w:rsidRDefault="009723BE" w:rsidP="00E6666F">
            <w:pPr>
              <w:pStyle w:val="NormalArial"/>
            </w:pPr>
            <w:hyperlink r:id="rId12" w:history="1">
              <w:r w:rsidR="00E6666F" w:rsidRPr="00A72730">
                <w:rPr>
                  <w:rStyle w:val="Hyperlink"/>
                </w:rPr>
                <w:t>JMcDonald@PotomacEconomics.com</w:t>
              </w:r>
            </w:hyperlink>
          </w:p>
        </w:tc>
      </w:tr>
      <w:tr w:rsidR="00E6666F" w14:paraId="5F3ACCA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0E92AB" w14:textId="77777777" w:rsidR="00E6666F" w:rsidRPr="00EC55B3" w:rsidRDefault="00E6666F" w:rsidP="00E6666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61D5B0C" w14:textId="77777777" w:rsidR="00E6666F" w:rsidRDefault="00E6666F" w:rsidP="00E6666F">
            <w:pPr>
              <w:pStyle w:val="NormalArial"/>
            </w:pPr>
            <w:r>
              <w:t>Potomac Economics, Ltd., Independent Market Monitor (IMM)</w:t>
            </w:r>
          </w:p>
        </w:tc>
      </w:tr>
      <w:tr w:rsidR="00E6666F" w14:paraId="5539AD3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C9EEB8" w14:textId="77777777" w:rsidR="00E6666F" w:rsidRPr="00EC55B3" w:rsidRDefault="00E6666F" w:rsidP="00E6666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6D7F0B1" w14:textId="77777777" w:rsidR="00E6666F" w:rsidRDefault="00E6666F" w:rsidP="00E6666F">
            <w:pPr>
              <w:pStyle w:val="NormalArial"/>
            </w:pPr>
          </w:p>
        </w:tc>
      </w:tr>
      <w:tr w:rsidR="00E6666F" w14:paraId="648524D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B6D4A6" w14:textId="77777777" w:rsidR="00E6666F" w:rsidRPr="00EC55B3" w:rsidRDefault="00E6666F" w:rsidP="00E6666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2108AA97" w14:textId="77777777" w:rsidR="00E6666F" w:rsidRDefault="00E6666F" w:rsidP="00E6666F">
            <w:pPr>
              <w:pStyle w:val="NormalArial"/>
            </w:pPr>
          </w:p>
        </w:tc>
      </w:tr>
      <w:tr w:rsidR="00E6666F" w14:paraId="2A1CDA9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E43376" w14:textId="77777777" w:rsidR="00E6666F" w:rsidRPr="00EC55B3" w:rsidDel="00075A94" w:rsidRDefault="00E6666F" w:rsidP="00E6666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7971566" w14:textId="77777777" w:rsidR="00E6666F" w:rsidRDefault="00E6666F" w:rsidP="00E6666F">
            <w:pPr>
              <w:pStyle w:val="NormalArial"/>
            </w:pPr>
            <w:r>
              <w:t>Not applicable</w:t>
            </w:r>
          </w:p>
        </w:tc>
      </w:tr>
    </w:tbl>
    <w:p w14:paraId="2FFAF2AE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4204876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D9E483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06601BF" w14:textId="520647ED" w:rsidR="005A2C06" w:rsidRDefault="005A2C06" w:rsidP="009723BE">
      <w:pPr>
        <w:pStyle w:val="NormalArial"/>
        <w:spacing w:before="120" w:after="120"/>
      </w:pPr>
      <w:r>
        <w:t xml:space="preserve">The IMM has reviewed the </w:t>
      </w:r>
      <w:r w:rsidR="009723BE" w:rsidRPr="009723BE">
        <w:t>Dispatchable Reliability Reserve Service</w:t>
      </w:r>
      <w:r w:rsidR="009723BE" w:rsidRPr="009723BE">
        <w:t xml:space="preserve"> </w:t>
      </w:r>
      <w:r w:rsidR="009723BE">
        <w:t>(</w:t>
      </w:r>
      <w:r>
        <w:t>DRRS</w:t>
      </w:r>
      <w:r w:rsidR="009723BE">
        <w:t>)</w:t>
      </w:r>
      <w:r>
        <w:t xml:space="preserve"> options presented by ERCOT and has the following comments on these options, which supplement the comments we filed previously on the design of the DRRS product.</w:t>
      </w:r>
    </w:p>
    <w:p w14:paraId="545DBB07" w14:textId="30A23E42" w:rsidR="005A2C06" w:rsidRDefault="005A2C06" w:rsidP="009723BE">
      <w:pPr>
        <w:pStyle w:val="NormalArial"/>
        <w:spacing w:before="120" w:after="120"/>
      </w:pPr>
      <w:r>
        <w:t>Neither of the option</w:t>
      </w:r>
      <w:r w:rsidR="1E83FE29">
        <w:t>s</w:t>
      </w:r>
      <w:r>
        <w:t xml:space="preserve"> provide sufficient detail on the supply, demand, procurement and pricing of DRRS to allow the IMM to provide </w:t>
      </w:r>
      <w:r w:rsidR="1DAB0057">
        <w:t>more detailed</w:t>
      </w:r>
      <w:r>
        <w:t xml:space="preserve"> comments</w:t>
      </w:r>
      <w:r w:rsidR="303A8154">
        <w:t xml:space="preserve"> </w:t>
      </w:r>
      <w:proofErr w:type="gramStart"/>
      <w:r w:rsidR="303A8154">
        <w:t>at this time</w:t>
      </w:r>
      <w:proofErr w:type="gramEnd"/>
      <w:r>
        <w:t>.</w:t>
      </w:r>
    </w:p>
    <w:p w14:paraId="2ADCCFB0" w14:textId="324BBDB4" w:rsidR="005A2C06" w:rsidRDefault="004B16C0" w:rsidP="009723BE">
      <w:pPr>
        <w:pStyle w:val="NormalArial"/>
        <w:spacing w:before="120" w:after="120"/>
      </w:pPr>
      <w:r>
        <w:t>B</w:t>
      </w:r>
      <w:r w:rsidR="005A2C06">
        <w:t xml:space="preserve">ased on our assumptions regarding ERCOT’s proposed options, we believe it is unlikely that either option will produce efficient market outcomes and satisfy the objectives of the DRRS product we </w:t>
      </w:r>
      <w:r w:rsidR="00861E89">
        <w:t>initially</w:t>
      </w:r>
      <w:r w:rsidR="005A2C06">
        <w:t xml:space="preserve"> recommended</w:t>
      </w:r>
      <w:r w:rsidR="69A38028">
        <w:t xml:space="preserve"> to address operational uncertainty further out than is addressed by existing products</w:t>
      </w:r>
      <w:r w:rsidR="005A2C06">
        <w:t>.  To perform properly</w:t>
      </w:r>
      <w:r w:rsidR="1DD33100">
        <w:t xml:space="preserve"> as an operating reserve</w:t>
      </w:r>
      <w:r w:rsidR="005A2C06">
        <w:t xml:space="preserve">, DRRS should be co-optimized in the </w:t>
      </w:r>
      <w:r w:rsidR="009723BE">
        <w:t>D</w:t>
      </w:r>
      <w:r w:rsidR="005A2C06">
        <w:t>ay-</w:t>
      </w:r>
      <w:r w:rsidR="009723BE">
        <w:t>A</w:t>
      </w:r>
      <w:r w:rsidR="005A2C06">
        <w:t xml:space="preserve">head </w:t>
      </w:r>
      <w:r w:rsidR="009723BE">
        <w:t xml:space="preserve">Market (DAM) </w:t>
      </w:r>
      <w:r w:rsidR="005A2C06">
        <w:t xml:space="preserve">and </w:t>
      </w:r>
      <w:r w:rsidR="009723BE">
        <w:t>R</w:t>
      </w:r>
      <w:r w:rsidR="005A2C06">
        <w:t>eal-</w:t>
      </w:r>
      <w:r w:rsidR="009723BE">
        <w:t>T</w:t>
      </w:r>
      <w:r w:rsidR="005A2C06">
        <w:t xml:space="preserve">ime </w:t>
      </w:r>
      <w:r w:rsidR="009723BE">
        <w:t>M</w:t>
      </w:r>
      <w:r w:rsidR="005A2C06">
        <w:t>arket</w:t>
      </w:r>
      <w:r w:rsidR="009723BE">
        <w:t xml:space="preserve"> (RTM)</w:t>
      </w:r>
      <w:r w:rsidR="005A2C06">
        <w:t xml:space="preserve">.  The first concept </w:t>
      </w:r>
      <w:r w:rsidR="41FA6D80">
        <w:t>in the proposal</w:t>
      </w:r>
      <w:r w:rsidR="005A2C06">
        <w:t xml:space="preserve"> of procuring DRRS in a “</w:t>
      </w:r>
      <w:r w:rsidR="009723BE">
        <w:t>D</w:t>
      </w:r>
      <w:r w:rsidR="005A2C06">
        <w:t>ay-</w:t>
      </w:r>
      <w:r w:rsidR="009723BE">
        <w:t>A</w:t>
      </w:r>
      <w:r w:rsidR="005A2C06">
        <w:t xml:space="preserve">head pass” that is run in advance of the </w:t>
      </w:r>
      <w:r w:rsidR="009723BE">
        <w:t>DAM</w:t>
      </w:r>
      <w:r w:rsidR="005A2C06">
        <w:t xml:space="preserve"> and the “release factor” proposed in the second option both raise serious concerns, particularly since neither concept includes co-optimization of DRRS in the </w:t>
      </w:r>
      <w:r w:rsidR="009723BE">
        <w:t>RTM</w:t>
      </w:r>
      <w:r w:rsidR="005A2C06">
        <w:t>.</w:t>
      </w:r>
    </w:p>
    <w:p w14:paraId="74186C19" w14:textId="171937B4" w:rsidR="005A2C06" w:rsidRDefault="005A2C06" w:rsidP="009723BE">
      <w:pPr>
        <w:pStyle w:val="NormalArial"/>
        <w:spacing w:before="120" w:after="120"/>
      </w:pPr>
      <w:r>
        <w:t xml:space="preserve">Co-optimization of DRRS in the </w:t>
      </w:r>
      <w:r w:rsidR="009723BE">
        <w:t>RTM</w:t>
      </w:r>
      <w:r>
        <w:t xml:space="preserve"> is important because it will allow the ERCOT market to price shortages of DRRS, which will provide an efficient new revenue stream for dispatchable </w:t>
      </w:r>
      <w:r w:rsidR="009723BE">
        <w:t>R</w:t>
      </w:r>
      <w:r>
        <w:t xml:space="preserve">esources.  </w:t>
      </w:r>
      <w:r w:rsidR="00F56521">
        <w:t>This</w:t>
      </w:r>
      <w:r>
        <w:t xml:space="preserve"> will </w:t>
      </w:r>
      <w:r w:rsidR="00F56521">
        <w:t xml:space="preserve">allow it to </w:t>
      </w:r>
      <w:r>
        <w:t xml:space="preserve">contribute to </w:t>
      </w:r>
      <w:r w:rsidR="009723BE">
        <w:t>R</w:t>
      </w:r>
      <w:r>
        <w:t xml:space="preserve">esource adequacy by increasing the incentive to invest in new dispatchable </w:t>
      </w:r>
      <w:r w:rsidR="009723BE">
        <w:t>R</w:t>
      </w:r>
      <w:r>
        <w:t xml:space="preserve">esources.  </w:t>
      </w:r>
    </w:p>
    <w:p w14:paraId="32708D0A" w14:textId="24734263" w:rsidR="52BE17E4" w:rsidRDefault="005A2C06" w:rsidP="009723BE">
      <w:pPr>
        <w:pStyle w:val="NormalArial"/>
        <w:spacing w:before="120" w:after="120"/>
      </w:pPr>
      <w:r>
        <w:t xml:space="preserve">However, we are very concerned about stakeholder comments proposing to use DRRS explicitly to achieve </w:t>
      </w:r>
      <w:r w:rsidR="009723BE">
        <w:t>R</w:t>
      </w:r>
      <w:r>
        <w:t xml:space="preserve">esource adequacy, as well as ERCOT’s discussion of this issue.  Resource adequacy is a planning horizon concept.  It is impossible to satisfy planning horizon objectives, like the reliability criteria, using a product that is procured in the operating horizon.  Therefore, we believe it is fundamentally misguided to seek a “design that is future-proofed for both use cases [i.e., </w:t>
      </w:r>
      <w:r w:rsidR="009723BE">
        <w:t>R</w:t>
      </w:r>
      <w:r>
        <w:t xml:space="preserve">esource adequacy and </w:t>
      </w:r>
      <w:r>
        <w:lastRenderedPageBreak/>
        <w:t>operational uncertainty]”.  Trying to satisfy these two disparate objectives with one DRRS produc</w:t>
      </w:r>
      <w:r w:rsidR="6D01C0E4">
        <w:t>t</w:t>
      </w:r>
      <w:r>
        <w:t xml:space="preserve"> virtually ensures a product that will not efficiently achieve either objective</w:t>
      </w:r>
      <w:r w:rsidR="67B640B0">
        <w:t xml:space="preserve"> resulting in </w:t>
      </w:r>
      <w:r w:rsidR="0BFF49FA">
        <w:t>costs</w:t>
      </w:r>
      <w:r w:rsidR="67B640B0">
        <w:t xml:space="preserve"> that exceed the reliability benefit</w:t>
      </w:r>
      <w:r w:rsidR="73632193">
        <w:t xml:space="preserve"> produced</w:t>
      </w:r>
      <w:r>
        <w:t xml:space="preserve">.  Therefore, we urge ERCOT to focus </w:t>
      </w:r>
      <w:r w:rsidR="162974E7">
        <w:t xml:space="preserve">efforts regarding DRRS </w:t>
      </w:r>
      <w:r>
        <w:t>exclusively on addressing operational uncertainty.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2E5BE88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6BD560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C5045C6" w14:textId="51499E82" w:rsidR="00BD7258" w:rsidRDefault="001B6E21" w:rsidP="001B6E2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72B9D60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91B724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DF56D0A" w14:textId="7D9E69FA" w:rsidR="00152993" w:rsidRDefault="001B6E21" w:rsidP="001B6E21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2C8A" w14:textId="77777777" w:rsidR="00F85A16" w:rsidRDefault="00F85A16">
      <w:r>
        <w:separator/>
      </w:r>
    </w:p>
  </w:endnote>
  <w:endnote w:type="continuationSeparator" w:id="0">
    <w:p w14:paraId="38CBA9CC" w14:textId="77777777" w:rsidR="00F85A16" w:rsidRDefault="00F85A16">
      <w:r>
        <w:continuationSeparator/>
      </w:r>
    </w:p>
  </w:endnote>
  <w:endnote w:type="continuationNotice" w:id="1">
    <w:p w14:paraId="77BF1DD9" w14:textId="77777777" w:rsidR="00F85A16" w:rsidRDefault="00F85A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9AE4" w14:textId="3B8048EA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46F7E">
      <w:rPr>
        <w:rFonts w:ascii="Arial" w:hAnsi="Arial"/>
        <w:noProof/>
        <w:sz w:val="18"/>
      </w:rPr>
      <w:t>1235NPRR-2</w:t>
    </w:r>
    <w:r w:rsidR="009723BE">
      <w:rPr>
        <w:rFonts w:ascii="Arial" w:hAnsi="Arial"/>
        <w:noProof/>
        <w:sz w:val="18"/>
      </w:rPr>
      <w:t>1</w:t>
    </w:r>
    <w:r w:rsidR="00946F7E">
      <w:rPr>
        <w:rFonts w:ascii="Arial" w:hAnsi="Arial"/>
        <w:noProof/>
        <w:sz w:val="18"/>
      </w:rPr>
      <w:t xml:space="preserve"> IMM Comments 1</w:t>
    </w:r>
    <w:r w:rsidR="008C77EA">
      <w:rPr>
        <w:rFonts w:ascii="Arial" w:hAnsi="Arial"/>
        <w:noProof/>
        <w:sz w:val="18"/>
      </w:rPr>
      <w:t>2</w:t>
    </w:r>
    <w:r w:rsidR="00946F7E">
      <w:rPr>
        <w:rFonts w:ascii="Arial" w:hAnsi="Arial"/>
        <w:noProof/>
        <w:sz w:val="18"/>
      </w:rPr>
      <w:t>2024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7510CD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BB4A" w14:textId="77777777" w:rsidR="00F85A16" w:rsidRDefault="00F85A16">
      <w:r>
        <w:separator/>
      </w:r>
    </w:p>
  </w:footnote>
  <w:footnote w:type="continuationSeparator" w:id="0">
    <w:p w14:paraId="4D770F6E" w14:textId="77777777" w:rsidR="00F85A16" w:rsidRDefault="00F85A16">
      <w:r>
        <w:continuationSeparator/>
      </w:r>
    </w:p>
  </w:footnote>
  <w:footnote w:type="continuationNotice" w:id="1">
    <w:p w14:paraId="3A9D1F86" w14:textId="77777777" w:rsidR="00F85A16" w:rsidRDefault="00F85A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8730" w14:textId="395AF267" w:rsidR="00EE6681" w:rsidRPr="00A35A56" w:rsidRDefault="00EE6681" w:rsidP="00A35A56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0F5C77"/>
    <w:multiLevelType w:val="hybridMultilevel"/>
    <w:tmpl w:val="1C925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34964"/>
    <w:multiLevelType w:val="hybridMultilevel"/>
    <w:tmpl w:val="9E9A0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F750A"/>
    <w:multiLevelType w:val="hybridMultilevel"/>
    <w:tmpl w:val="A55C2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864F7"/>
    <w:multiLevelType w:val="hybridMultilevel"/>
    <w:tmpl w:val="3CBE9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D2C44"/>
    <w:multiLevelType w:val="hybridMultilevel"/>
    <w:tmpl w:val="BD26F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E64CB"/>
    <w:multiLevelType w:val="hybridMultilevel"/>
    <w:tmpl w:val="F58A67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1619B6"/>
    <w:multiLevelType w:val="hybridMultilevel"/>
    <w:tmpl w:val="02028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79C5"/>
    <w:multiLevelType w:val="hybridMultilevel"/>
    <w:tmpl w:val="09729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0636B"/>
    <w:multiLevelType w:val="hybridMultilevel"/>
    <w:tmpl w:val="BD141B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060E2"/>
    <w:multiLevelType w:val="hybridMultilevel"/>
    <w:tmpl w:val="00DAF6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86355372">
    <w:abstractNumId w:val="0"/>
  </w:num>
  <w:num w:numId="2" w16cid:durableId="1933514976">
    <w:abstractNumId w:val="11"/>
  </w:num>
  <w:num w:numId="3" w16cid:durableId="1902207883">
    <w:abstractNumId w:val="5"/>
  </w:num>
  <w:num w:numId="4" w16cid:durableId="185217859">
    <w:abstractNumId w:val="1"/>
  </w:num>
  <w:num w:numId="5" w16cid:durableId="1204094473">
    <w:abstractNumId w:val="3"/>
  </w:num>
  <w:num w:numId="6" w16cid:durableId="687147843">
    <w:abstractNumId w:val="9"/>
  </w:num>
  <w:num w:numId="7" w16cid:durableId="1210846094">
    <w:abstractNumId w:val="4"/>
  </w:num>
  <w:num w:numId="8" w16cid:durableId="174539309">
    <w:abstractNumId w:val="8"/>
  </w:num>
  <w:num w:numId="9" w16cid:durableId="1816872114">
    <w:abstractNumId w:val="10"/>
  </w:num>
  <w:num w:numId="10" w16cid:durableId="518353359">
    <w:abstractNumId w:val="7"/>
  </w:num>
  <w:num w:numId="11" w16cid:durableId="1968195634">
    <w:abstractNumId w:val="6"/>
  </w:num>
  <w:num w:numId="12" w16cid:durableId="1791169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BB5"/>
    <w:rsid w:val="00037668"/>
    <w:rsid w:val="000500CA"/>
    <w:rsid w:val="00075A94"/>
    <w:rsid w:val="000822ED"/>
    <w:rsid w:val="001066A7"/>
    <w:rsid w:val="00132855"/>
    <w:rsid w:val="00152993"/>
    <w:rsid w:val="00170297"/>
    <w:rsid w:val="0017718A"/>
    <w:rsid w:val="001A227D"/>
    <w:rsid w:val="001B62A0"/>
    <w:rsid w:val="001B6E21"/>
    <w:rsid w:val="001D76AE"/>
    <w:rsid w:val="001E184D"/>
    <w:rsid w:val="001E2032"/>
    <w:rsid w:val="001E2BD1"/>
    <w:rsid w:val="001E42CE"/>
    <w:rsid w:val="00241E2C"/>
    <w:rsid w:val="00281987"/>
    <w:rsid w:val="00293F9A"/>
    <w:rsid w:val="002A1736"/>
    <w:rsid w:val="002B1DBE"/>
    <w:rsid w:val="002C68C6"/>
    <w:rsid w:val="002F7EB3"/>
    <w:rsid w:val="003010C0"/>
    <w:rsid w:val="00312713"/>
    <w:rsid w:val="00332A97"/>
    <w:rsid w:val="00350C00"/>
    <w:rsid w:val="00366113"/>
    <w:rsid w:val="003C270C"/>
    <w:rsid w:val="003D0994"/>
    <w:rsid w:val="00404D32"/>
    <w:rsid w:val="00423824"/>
    <w:rsid w:val="0043567D"/>
    <w:rsid w:val="00463984"/>
    <w:rsid w:val="004731AC"/>
    <w:rsid w:val="0048430D"/>
    <w:rsid w:val="00486F59"/>
    <w:rsid w:val="004B16C0"/>
    <w:rsid w:val="004B7B90"/>
    <w:rsid w:val="004C09E9"/>
    <w:rsid w:val="004D3EE0"/>
    <w:rsid w:val="004E2C19"/>
    <w:rsid w:val="004F6AFC"/>
    <w:rsid w:val="005257F5"/>
    <w:rsid w:val="005304A1"/>
    <w:rsid w:val="0058668C"/>
    <w:rsid w:val="005A2C06"/>
    <w:rsid w:val="005D284C"/>
    <w:rsid w:val="00604512"/>
    <w:rsid w:val="00617678"/>
    <w:rsid w:val="00633E23"/>
    <w:rsid w:val="006566EF"/>
    <w:rsid w:val="00673B94"/>
    <w:rsid w:val="00680AC6"/>
    <w:rsid w:val="006835D8"/>
    <w:rsid w:val="006C316E"/>
    <w:rsid w:val="006D0F7C"/>
    <w:rsid w:val="006E54DF"/>
    <w:rsid w:val="00700C55"/>
    <w:rsid w:val="00714C5B"/>
    <w:rsid w:val="00726452"/>
    <w:rsid w:val="007269C4"/>
    <w:rsid w:val="00736984"/>
    <w:rsid w:val="0074209E"/>
    <w:rsid w:val="007F2CA8"/>
    <w:rsid w:val="007F7161"/>
    <w:rsid w:val="00814AAE"/>
    <w:rsid w:val="0085559E"/>
    <w:rsid w:val="00861E89"/>
    <w:rsid w:val="00892D21"/>
    <w:rsid w:val="00896B1B"/>
    <w:rsid w:val="008C1F9C"/>
    <w:rsid w:val="008C77EA"/>
    <w:rsid w:val="008C79E1"/>
    <w:rsid w:val="008E559E"/>
    <w:rsid w:val="009123EF"/>
    <w:rsid w:val="00916080"/>
    <w:rsid w:val="00921A68"/>
    <w:rsid w:val="00934D34"/>
    <w:rsid w:val="00946F7E"/>
    <w:rsid w:val="00971135"/>
    <w:rsid w:val="009723BE"/>
    <w:rsid w:val="009A1076"/>
    <w:rsid w:val="009E7E0D"/>
    <w:rsid w:val="00A015C4"/>
    <w:rsid w:val="00A15172"/>
    <w:rsid w:val="00A35A56"/>
    <w:rsid w:val="00A83412"/>
    <w:rsid w:val="00AB0FD6"/>
    <w:rsid w:val="00AC1057"/>
    <w:rsid w:val="00B45EEB"/>
    <w:rsid w:val="00B5080A"/>
    <w:rsid w:val="00B52DD0"/>
    <w:rsid w:val="00B864DA"/>
    <w:rsid w:val="00B943AE"/>
    <w:rsid w:val="00BA57BF"/>
    <w:rsid w:val="00BD7258"/>
    <w:rsid w:val="00BE4CF6"/>
    <w:rsid w:val="00C0598D"/>
    <w:rsid w:val="00C11956"/>
    <w:rsid w:val="00C33D79"/>
    <w:rsid w:val="00C35D61"/>
    <w:rsid w:val="00C602E5"/>
    <w:rsid w:val="00C748FD"/>
    <w:rsid w:val="00CC5D3D"/>
    <w:rsid w:val="00D250D7"/>
    <w:rsid w:val="00D4046E"/>
    <w:rsid w:val="00D4362F"/>
    <w:rsid w:val="00DC6713"/>
    <w:rsid w:val="00DD4739"/>
    <w:rsid w:val="00DE3BC1"/>
    <w:rsid w:val="00DE5F33"/>
    <w:rsid w:val="00E03DA8"/>
    <w:rsid w:val="00E07B54"/>
    <w:rsid w:val="00E11F78"/>
    <w:rsid w:val="00E12900"/>
    <w:rsid w:val="00E57D2F"/>
    <w:rsid w:val="00E621E1"/>
    <w:rsid w:val="00E6666F"/>
    <w:rsid w:val="00EC55B3"/>
    <w:rsid w:val="00EE6681"/>
    <w:rsid w:val="00F109F9"/>
    <w:rsid w:val="00F357B0"/>
    <w:rsid w:val="00F56521"/>
    <w:rsid w:val="00F85A16"/>
    <w:rsid w:val="00F96FB2"/>
    <w:rsid w:val="00FA13BC"/>
    <w:rsid w:val="00FB51D8"/>
    <w:rsid w:val="00FC7BDE"/>
    <w:rsid w:val="00FD08E8"/>
    <w:rsid w:val="08373A1D"/>
    <w:rsid w:val="0BFF49FA"/>
    <w:rsid w:val="162974E7"/>
    <w:rsid w:val="1DAB0057"/>
    <w:rsid w:val="1DD33100"/>
    <w:rsid w:val="1E83FE29"/>
    <w:rsid w:val="303A8154"/>
    <w:rsid w:val="41FA6D80"/>
    <w:rsid w:val="52BE17E4"/>
    <w:rsid w:val="57235CF6"/>
    <w:rsid w:val="67B640B0"/>
    <w:rsid w:val="69A38028"/>
    <w:rsid w:val="6D01C0E4"/>
    <w:rsid w:val="736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D1D2CE"/>
  <w15:chartTrackingRefBased/>
  <w15:docId w15:val="{26AEAE3F-52DD-4D15-BDE1-FAA2861C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5257F5"/>
    <w:rPr>
      <w:b/>
      <w:bCs/>
    </w:rPr>
  </w:style>
  <w:style w:type="paragraph" w:styleId="Revision">
    <w:name w:val="Revision"/>
    <w:hidden/>
    <w:uiPriority w:val="99"/>
    <w:semiHidden/>
    <w:rsid w:val="00FA13B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5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McDonald@PotomacEconomics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3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C4A72CAB0D64D9F7E9682FD2192C4" ma:contentTypeVersion="14" ma:contentTypeDescription="Create a new document." ma:contentTypeScope="" ma:versionID="a5165c74cab0e6c9af3b79b6eb384124">
  <xsd:schema xmlns:xsd="http://www.w3.org/2001/XMLSchema" xmlns:xs="http://www.w3.org/2001/XMLSchema" xmlns:p="http://schemas.microsoft.com/office/2006/metadata/properties" xmlns:ns2="b74bb770-530c-43db-868c-470100b04b21" xmlns:ns3="937cce53-552a-4e6c-8bb2-bd9caca87b17" targetNamespace="http://schemas.microsoft.com/office/2006/metadata/properties" ma:root="true" ma:fieldsID="f178178eaf85337b0375d597f0b3fcd9" ns2:_="" ns3:_="">
    <xsd:import namespace="b74bb770-530c-43db-868c-470100b04b21"/>
    <xsd:import namespace="937cce53-552a-4e6c-8bb2-bd9caca87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bb770-530c-43db-868c-470100b04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12c33fb-773d-4c7f-af06-7655ec8c4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cce53-552a-4e6c-8bb2-bd9caca87b1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d2b1ae2-937c-401e-b607-a9cafcc47ee4}" ma:internalName="TaxCatchAll" ma:showField="CatchAllData" ma:web="937cce53-552a-4e6c-8bb2-bd9caca87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4bb770-530c-43db-868c-470100b04b21">
      <Terms xmlns="http://schemas.microsoft.com/office/infopath/2007/PartnerControls"/>
    </lcf76f155ced4ddcb4097134ff3c332f>
    <TaxCatchAll xmlns="937cce53-552a-4e6c-8bb2-bd9caca87b17" xsi:nil="true"/>
  </documentManagement>
</p:properties>
</file>

<file path=customXml/itemProps1.xml><?xml version="1.0" encoding="utf-8"?>
<ds:datastoreItem xmlns:ds="http://schemas.openxmlformats.org/officeDocument/2006/customXml" ds:itemID="{66DFF3E2-2614-489C-BB9B-B67632AC4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3F926-1613-4B07-9C17-C8CD0AED73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E24E2-DE12-46E5-B6D6-C1141721F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bb770-530c-43db-868c-470100b04b21"/>
    <ds:schemaRef ds:uri="937cce53-552a-4e6c-8bb2-bd9caca87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1B9AC4-7ABE-41F5-91E8-5E3867585F4F}">
  <ds:schemaRefs>
    <ds:schemaRef ds:uri="http://schemas.microsoft.com/office/2006/metadata/properties"/>
    <ds:schemaRef ds:uri="http://schemas.microsoft.com/office/infopath/2007/PartnerControls"/>
    <ds:schemaRef ds:uri="b74bb770-530c-43db-868c-470100b04b21"/>
    <ds:schemaRef ds:uri="937cce53-552a-4e6c-8bb2-bd9caca87b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2446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2840</CharactersWithSpaces>
  <SharedDoc>false</SharedDoc>
  <HLinks>
    <vt:vector size="12" baseType="variant">
      <vt:variant>
        <vt:i4>4784252</vt:i4>
      </vt:variant>
      <vt:variant>
        <vt:i4>3</vt:i4>
      </vt:variant>
      <vt:variant>
        <vt:i4>0</vt:i4>
      </vt:variant>
      <vt:variant>
        <vt:i4>5</vt:i4>
      </vt:variant>
      <vt:variant>
        <vt:lpwstr>mailto:JMcDonald@PotomacEconomics.com</vt:lpwstr>
      </vt:variant>
      <vt:variant>
        <vt:lpwstr/>
      </vt:variant>
      <vt:variant>
        <vt:i4>6815857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Steel Mills 121924</cp:lastModifiedBy>
  <cp:revision>2</cp:revision>
  <cp:lastPrinted>2001-06-20T16:28:00Z</cp:lastPrinted>
  <dcterms:created xsi:type="dcterms:W3CDTF">2024-12-20T18:51:00Z</dcterms:created>
  <dcterms:modified xsi:type="dcterms:W3CDTF">2024-12-20T18:51:00Z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2024-11-20T17:34:39Z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5fd340be-82f1-4cb9-bcd3-8af34a8ac723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0x010100BEEC4A72CAB0D64D9F7E9682FD2192C4</vt:lpwstr>
  </property>
  <property fmtid="{D5CDD505-2E9C-101B-9397-08002B2CF9AE}" pid="10" name="MediaServiceImageTags">
    <vt:lpwstr/>
  </property>
</Properties>
</file>