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DA1E69" w:rsidRPr="006E1495" w14:paraId="2B212688" w14:textId="77777777" w:rsidTr="00D6708E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5BAE294A" w14:textId="67C69A06" w:rsidR="00DA1E69" w:rsidRPr="006E1495" w:rsidRDefault="00DA1E69" w:rsidP="00D6708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96"/>
              </w:rPr>
              <w:br w:type="page"/>
            </w:r>
            <w:r w:rsidRPr="006E1495">
              <w:rPr>
                <w:b/>
                <w:sz w:val="36"/>
                <w:szCs w:val="36"/>
              </w:rPr>
              <w:t>Texas SET Change Control Request Form</w:t>
            </w:r>
          </w:p>
          <w:p w14:paraId="4372EB00" w14:textId="77777777" w:rsidR="00DA1E69" w:rsidRPr="006E1495" w:rsidRDefault="00DA1E69" w:rsidP="00D6708E">
            <w:pPr>
              <w:rPr>
                <w:b/>
                <w:sz w:val="12"/>
                <w:szCs w:val="12"/>
              </w:rPr>
            </w:pPr>
          </w:p>
          <w:p w14:paraId="2AAE4727" w14:textId="106A3837" w:rsidR="00DA1E69" w:rsidRPr="006E1495" w:rsidRDefault="00DA1E69" w:rsidP="00D6708E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Change Control Number:   </w:t>
            </w:r>
            <w:r w:rsidR="00750E20">
              <w:rPr>
                <w:b/>
              </w:rPr>
              <w:t>TXSETCC852</w:t>
            </w:r>
          </w:p>
          <w:p w14:paraId="7AEC6913" w14:textId="77777777" w:rsidR="00DA1E69" w:rsidRPr="006E1495" w:rsidRDefault="00DA1E69" w:rsidP="00D6708E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   Future</w:t>
            </w:r>
            <w:r w:rsidRPr="006E1495">
              <w:rPr>
                <w:b/>
              </w:rPr>
              <w:tab/>
            </w:r>
          </w:p>
          <w:p w14:paraId="5A87E9CC" w14:textId="77777777" w:rsidR="00DA1E69" w:rsidRPr="006E1495" w:rsidRDefault="00DA1E69" w:rsidP="00D6708E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31CFE6B4" w14:textId="77777777" w:rsidR="00DA1E69" w:rsidRDefault="00DA1E69" w:rsidP="00DA1E69">
      <w:pPr>
        <w:rPr>
          <w:b/>
        </w:rPr>
      </w:pPr>
    </w:p>
    <w:p w14:paraId="0FD2632E" w14:textId="77777777" w:rsidR="00DA1E69" w:rsidRPr="007A003D" w:rsidRDefault="00DA1E69" w:rsidP="00DA1E69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DA1E69" w14:paraId="48E38CBA" w14:textId="77777777" w:rsidTr="00D6708E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533A2BF" w14:textId="77777777" w:rsidR="00DA1E69" w:rsidRPr="005B145A" w:rsidRDefault="00DA1E69" w:rsidP="00D6708E">
            <w:pPr>
              <w:rPr>
                <w:b/>
              </w:rPr>
            </w:pPr>
            <w:r w:rsidRPr="005B145A">
              <w:rPr>
                <w:b/>
              </w:rPr>
              <w:t xml:space="preserve">Submitter Name: </w:t>
            </w:r>
          </w:p>
          <w:p w14:paraId="78F7345A" w14:textId="1504982A" w:rsidR="00DA1E69" w:rsidRPr="005B145A" w:rsidRDefault="001A0DA0" w:rsidP="00D6708E">
            <w:pPr>
              <w:jc w:val="both"/>
            </w:pPr>
            <w:r>
              <w:t>Kathy Scott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EA05F06" w14:textId="77777777" w:rsidR="00DA1E69" w:rsidRPr="005B145A" w:rsidRDefault="00DA1E69" w:rsidP="00D6708E">
            <w:pPr>
              <w:rPr>
                <w:b/>
              </w:rPr>
            </w:pPr>
            <w:r w:rsidRPr="005B145A">
              <w:rPr>
                <w:b/>
              </w:rPr>
              <w:t xml:space="preserve">Submitting Company Name:  </w:t>
            </w:r>
          </w:p>
          <w:p w14:paraId="296A4C9C" w14:textId="494769F5" w:rsidR="00DA1E69" w:rsidRPr="005B145A" w:rsidRDefault="001A0DA0" w:rsidP="00D6708E">
            <w:r>
              <w:t>CenterPoint Energy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E09D7EF" w14:textId="77777777" w:rsidR="00DA1E69" w:rsidRPr="005B145A" w:rsidRDefault="00DA1E69" w:rsidP="00D6708E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14:paraId="0AADCECF" w14:textId="27308B04" w:rsidR="00DA1E69" w:rsidRPr="005B145A" w:rsidRDefault="001A0DA0" w:rsidP="00D6708E">
            <w:r>
              <w:t>713-582-8654</w:t>
            </w:r>
          </w:p>
        </w:tc>
      </w:tr>
      <w:tr w:rsidR="00DA1E69" w14:paraId="798AB498" w14:textId="77777777" w:rsidTr="00D6708E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C9A97E1" w14:textId="77777777" w:rsidR="00DA1E69" w:rsidRPr="005B145A" w:rsidRDefault="00DA1E69" w:rsidP="00D6708E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31C18A8D" w14:textId="3D44E424" w:rsidR="00DA1E69" w:rsidRPr="005B145A" w:rsidRDefault="001A0DA0" w:rsidP="00D6708E">
            <w:r>
              <w:t>01/14/2025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68ED07B4" w14:textId="77777777" w:rsidR="00DA1E69" w:rsidRDefault="00DA1E69" w:rsidP="00D6708E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684D8557" w14:textId="5FB78EF1" w:rsidR="00DA1E69" w:rsidRPr="005B145A" w:rsidRDefault="001A0DA0" w:rsidP="00D6708E">
            <w:r>
              <w:t>650_01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1014B9A" w14:textId="77777777" w:rsidR="00DA1E69" w:rsidRPr="005B145A" w:rsidRDefault="00DA1E69" w:rsidP="00D6708E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29BE0320" w14:textId="1D47FDE0" w:rsidR="00DA1E69" w:rsidRPr="005B145A" w:rsidRDefault="001A0DA0" w:rsidP="00D6708E">
            <w:r>
              <w:t>Kathy.Scott@CenterPointEnergy.com</w:t>
            </w:r>
          </w:p>
        </w:tc>
      </w:tr>
      <w:tr w:rsidR="00DA1E69" w14:paraId="7912B0D6" w14:textId="77777777" w:rsidTr="00D6708E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93F2BFB" w14:textId="77777777" w:rsidR="00DA1E69" w:rsidRPr="005B145A" w:rsidRDefault="00DA1E69" w:rsidP="00D6708E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67872F0C" w14:textId="77777777" w:rsidR="00DA1E69" w:rsidRPr="005B145A" w:rsidRDefault="00DA1E69" w:rsidP="00D6708E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824CAA8" w14:textId="77777777" w:rsidR="00DA1E69" w:rsidRPr="005B145A" w:rsidRDefault="00DA1E69" w:rsidP="00D6708E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67F6D11" w14:textId="77777777" w:rsidR="00DA1E69" w:rsidRDefault="00DA1E69" w:rsidP="00D6708E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187FD72" w14:textId="6DE334D1" w:rsidR="00DA1E69" w:rsidRPr="005B145A" w:rsidRDefault="001A0DA0" w:rsidP="00D6708E">
            <w:r>
              <w:t>N</w:t>
            </w:r>
          </w:p>
        </w:tc>
      </w:tr>
      <w:tr w:rsidR="00DA1E69" w14:paraId="67DDCDB9" w14:textId="77777777" w:rsidTr="00D6708E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5D170B4F" w14:textId="77777777" w:rsidR="00DA1E69" w:rsidRDefault="00DA1E69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 xml:space="preserve">Detailed </w:t>
            </w:r>
            <w:r>
              <w:rPr>
                <w:b/>
                <w:sz w:val="22"/>
              </w:rPr>
              <w:t>Description and Reason for Proposed Change(s)</w:t>
            </w:r>
            <w:r w:rsidRPr="005B145A">
              <w:rPr>
                <w:b/>
                <w:sz w:val="22"/>
              </w:rPr>
              <w:t>:</w:t>
            </w:r>
          </w:p>
          <w:p w14:paraId="7A08AC27" w14:textId="6DF92687" w:rsidR="001A0DA0" w:rsidRDefault="001A0DA0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46E8C830" w14:textId="1CFEDDC7" w:rsidR="001A0DA0" w:rsidRDefault="001A0DA0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  <w:sz w:val="22"/>
              </w:rPr>
            </w:pPr>
            <w:r w:rsidRPr="00B508EF">
              <w:rPr>
                <w:bCs/>
                <w:sz w:val="22"/>
              </w:rPr>
              <w:t>This Change Control provides clari</w:t>
            </w:r>
            <w:r w:rsidR="00BD7DCB">
              <w:rPr>
                <w:bCs/>
                <w:sz w:val="22"/>
              </w:rPr>
              <w:t xml:space="preserve">ty </w:t>
            </w:r>
            <w:r w:rsidR="002634FF">
              <w:rPr>
                <w:bCs/>
                <w:sz w:val="22"/>
              </w:rPr>
              <w:t>to</w:t>
            </w:r>
            <w:r w:rsidR="006635F4">
              <w:rPr>
                <w:bCs/>
                <w:sz w:val="22"/>
              </w:rPr>
              <w:t xml:space="preserve"> the 650_01 </w:t>
            </w:r>
            <w:r w:rsidR="00B508EF" w:rsidRPr="00B508EF">
              <w:rPr>
                <w:bCs/>
                <w:sz w:val="22"/>
              </w:rPr>
              <w:t xml:space="preserve">YNQ Disconnect for Non-Payment </w:t>
            </w:r>
            <w:r w:rsidR="00BD7DCB">
              <w:rPr>
                <w:bCs/>
                <w:sz w:val="22"/>
              </w:rPr>
              <w:t xml:space="preserve">Friday Flag </w:t>
            </w:r>
            <w:r w:rsidR="00B508EF" w:rsidRPr="00B508EF">
              <w:rPr>
                <w:bCs/>
                <w:sz w:val="22"/>
              </w:rPr>
              <w:t xml:space="preserve">Authorization </w:t>
            </w:r>
            <w:r w:rsidR="006635F4">
              <w:rPr>
                <w:bCs/>
                <w:sz w:val="22"/>
              </w:rPr>
              <w:t xml:space="preserve">(DCF) data element to </w:t>
            </w:r>
            <w:r w:rsidR="006635F4" w:rsidRPr="00B508EF">
              <w:rPr>
                <w:bCs/>
                <w:sz w:val="22"/>
              </w:rPr>
              <w:t>synchroniz</w:t>
            </w:r>
            <w:r w:rsidR="006635F4">
              <w:rPr>
                <w:bCs/>
                <w:sz w:val="22"/>
              </w:rPr>
              <w:t xml:space="preserve">e with the language in </w:t>
            </w:r>
            <w:r w:rsidR="00B508EF" w:rsidRPr="00B508EF">
              <w:rPr>
                <w:bCs/>
                <w:sz w:val="22"/>
              </w:rPr>
              <w:t>the</w:t>
            </w:r>
            <w:r w:rsidRPr="00B508EF">
              <w:rPr>
                <w:bCs/>
                <w:sz w:val="22"/>
              </w:rPr>
              <w:t xml:space="preserve"> </w:t>
            </w:r>
            <w:r w:rsidRPr="006635F4">
              <w:rPr>
                <w:b/>
                <w:i/>
                <w:iCs/>
                <w:sz w:val="22"/>
              </w:rPr>
              <w:t>PUCT Substantive Rule</w:t>
            </w:r>
            <w:r w:rsidR="006635F4" w:rsidRPr="006635F4">
              <w:rPr>
                <w:b/>
                <w:i/>
                <w:iCs/>
                <w:sz w:val="22"/>
              </w:rPr>
              <w:t xml:space="preserve"> </w:t>
            </w:r>
            <w:r w:rsidR="006635F4">
              <w:rPr>
                <w:b/>
                <w:i/>
                <w:iCs/>
                <w:sz w:val="22"/>
              </w:rPr>
              <w:t xml:space="preserve">25.483 </w:t>
            </w:r>
            <w:r w:rsidR="006635F4" w:rsidRPr="006635F4">
              <w:rPr>
                <w:b/>
                <w:i/>
                <w:iCs/>
                <w:sz w:val="22"/>
              </w:rPr>
              <w:t>Disconnection of Service</w:t>
            </w:r>
            <w:r w:rsidR="006635F4">
              <w:rPr>
                <w:bCs/>
                <w:sz w:val="22"/>
              </w:rPr>
              <w:t xml:space="preserve"> sections (f) </w:t>
            </w:r>
            <w:r w:rsidR="002634FF">
              <w:rPr>
                <w:bCs/>
                <w:sz w:val="22"/>
              </w:rPr>
              <w:t>“</w:t>
            </w:r>
            <w:r w:rsidR="002634FF" w:rsidRPr="006635F4">
              <w:rPr>
                <w:bCs/>
                <w:i/>
                <w:iCs/>
                <w:sz w:val="22"/>
              </w:rPr>
              <w:t xml:space="preserve">Disconnection on holidays or </w:t>
            </w:r>
            <w:proofErr w:type="gramStart"/>
            <w:r w:rsidR="002634FF" w:rsidRPr="006635F4">
              <w:rPr>
                <w:bCs/>
                <w:i/>
                <w:iCs/>
                <w:sz w:val="22"/>
              </w:rPr>
              <w:t>weekends</w:t>
            </w:r>
            <w:r w:rsidR="002634FF">
              <w:rPr>
                <w:bCs/>
                <w:i/>
                <w:iCs/>
                <w:sz w:val="22"/>
              </w:rPr>
              <w:t xml:space="preserve"> </w:t>
            </w:r>
            <w:r w:rsidR="002634FF" w:rsidRPr="006635F4">
              <w:rPr>
                <w:bCs/>
                <w:i/>
                <w:iCs/>
                <w:sz w:val="22"/>
              </w:rPr>
              <w:t>”</w:t>
            </w:r>
            <w:r w:rsidR="006635F4">
              <w:rPr>
                <w:bCs/>
                <w:sz w:val="22"/>
              </w:rPr>
              <w:t>paragraphs</w:t>
            </w:r>
            <w:proofErr w:type="gramEnd"/>
            <w:r w:rsidR="006635F4">
              <w:rPr>
                <w:bCs/>
                <w:sz w:val="22"/>
              </w:rPr>
              <w:t xml:space="preserve"> (1) and (2)</w:t>
            </w:r>
            <w:r w:rsidRPr="00B508EF">
              <w:rPr>
                <w:bCs/>
                <w:sz w:val="22"/>
              </w:rPr>
              <w:t xml:space="preserve"> which state</w:t>
            </w:r>
            <w:r w:rsidR="006635F4">
              <w:rPr>
                <w:bCs/>
                <w:sz w:val="22"/>
              </w:rPr>
              <w:t>s the following</w:t>
            </w:r>
            <w:r w:rsidRPr="00B508EF">
              <w:rPr>
                <w:bCs/>
                <w:sz w:val="22"/>
              </w:rPr>
              <w:t xml:space="preserve">: </w:t>
            </w:r>
          </w:p>
          <w:p w14:paraId="6CFDCF3F" w14:textId="77777777" w:rsidR="006635F4" w:rsidRDefault="006635F4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  <w:sz w:val="22"/>
              </w:rPr>
            </w:pPr>
          </w:p>
          <w:p w14:paraId="2C7F7F08" w14:textId="2D1003B0" w:rsidR="006635F4" w:rsidRPr="00B508EF" w:rsidRDefault="006635F4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  <w:sz w:val="22"/>
              </w:rPr>
            </w:pPr>
            <w:r w:rsidRPr="006635F4">
              <w:rPr>
                <w:bCs/>
                <w:noProof/>
                <w:sz w:val="22"/>
              </w:rPr>
              <w:drawing>
                <wp:inline distT="0" distB="0" distL="0" distR="0" wp14:anchorId="3FCF9053" wp14:editId="47E4BC13">
                  <wp:extent cx="5810250" cy="1533525"/>
                  <wp:effectExtent l="0" t="0" r="0" b="9525"/>
                  <wp:docPr id="1681137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5361DB" w14:textId="77777777" w:rsidR="00DA1E69" w:rsidRPr="005B145A" w:rsidRDefault="00DA1E69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DA1E69" w14:paraId="4D14949C" w14:textId="77777777" w:rsidTr="00D6708E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432A10C4" w14:textId="77777777" w:rsidR="00DA1E69" w:rsidRPr="00BA1D26" w:rsidRDefault="00DA1E69" w:rsidP="00D6708E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3FD211E2" w14:textId="77777777" w:rsidR="00DA1E69" w:rsidRPr="000D364E" w:rsidRDefault="00DA1E69" w:rsidP="00D6708E">
            <w:pPr>
              <w:rPr>
                <w:color w:val="FF0000"/>
                <w:sz w:val="6"/>
                <w:szCs w:val="6"/>
              </w:rPr>
            </w:pPr>
          </w:p>
          <w:p w14:paraId="7904ED68" w14:textId="77777777" w:rsidR="00DA1E69" w:rsidRPr="00EF65BD" w:rsidRDefault="00DA1E69" w:rsidP="00D6708E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 completed form via e-mail to</w:t>
            </w:r>
            <w:r w:rsidRPr="00EF65BD">
              <w:rPr>
                <w:b/>
                <w:i/>
              </w:rPr>
              <w:t xml:space="preserve"> </w:t>
            </w:r>
            <w:hyperlink r:id="rId8" w:history="1">
              <w:r w:rsidRPr="00EF65BD">
                <w:rPr>
                  <w:rStyle w:val="Hyperlink"/>
                  <w:rFonts w:eastAsiaTheme="minorEastAsia"/>
                </w:rPr>
                <w:t>txsetchangecontrol@ercot.com</w:t>
              </w:r>
            </w:hyperlink>
            <w:r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2995F8D1" w14:textId="77777777" w:rsidR="00DA1E69" w:rsidRPr="007A003D" w:rsidRDefault="00DA1E69" w:rsidP="00DA1E69">
      <w:pPr>
        <w:rPr>
          <w:b/>
        </w:rPr>
      </w:pPr>
    </w:p>
    <w:p w14:paraId="79774316" w14:textId="77777777" w:rsidR="00DA1E69" w:rsidRDefault="00DA1E69" w:rsidP="00DA1E69">
      <w:pPr>
        <w:rPr>
          <w:b/>
        </w:rPr>
      </w:pPr>
      <w:r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DA1E69" w14:paraId="101C3E74" w14:textId="77777777" w:rsidTr="00D6708E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6F55A909" w14:textId="77777777" w:rsidR="00DA1E69" w:rsidRDefault="00DA1E69" w:rsidP="00D6708E">
            <w:r>
              <w:rPr>
                <w:b/>
              </w:rPr>
              <w:t>Texas SET Recommendation:</w:t>
            </w:r>
          </w:p>
          <w:p w14:paraId="4442BCD3" w14:textId="75631D9A" w:rsidR="00DA1E69" w:rsidRPr="00471710" w:rsidRDefault="00FF2425" w:rsidP="00D6708E">
            <w:pPr>
              <w:jc w:val="both"/>
              <w:rPr>
                <w:b/>
              </w:rPr>
            </w:pPr>
            <w:ins w:id="0" w:author="Thurman, Kathryn" w:date="2025-02-18T10:14:00Z">
              <w:r>
                <w:rPr>
                  <w:b/>
                </w:rPr>
                <w:t xml:space="preserve">Recommend Approval for a future Texas SET </w:t>
              </w:r>
            </w:ins>
            <w:ins w:id="1" w:author="Thurman, Kathryn" w:date="2025-02-18T10:15:00Z">
              <w:r>
                <w:rPr>
                  <w:b/>
                </w:rPr>
                <w:t>release</w:t>
              </w:r>
            </w:ins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F52BC8C" w14:textId="77777777" w:rsidR="00DA1E69" w:rsidRPr="005B145A" w:rsidRDefault="00DA1E69" w:rsidP="00D6708E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34183528" w14:textId="19F8E1B9" w:rsidR="00DA1E69" w:rsidRPr="00471710" w:rsidRDefault="00FF2425" w:rsidP="00D6708E">
            <w:pPr>
              <w:rPr>
                <w:b/>
              </w:rPr>
            </w:pPr>
            <w:ins w:id="2" w:author="Thurman, Kathryn" w:date="2025-02-18T10:15:00Z">
              <w:r>
                <w:rPr>
                  <w:b/>
                </w:rPr>
                <w:t>N</w:t>
              </w:r>
            </w:ins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1FBC0165" w14:textId="77777777" w:rsidR="00DA1E69" w:rsidRDefault="00DA1E69" w:rsidP="00D6708E">
            <w:r>
              <w:rPr>
                <w:b/>
              </w:rPr>
              <w:t>Date of TX SET Recommendation:</w:t>
            </w:r>
          </w:p>
          <w:p w14:paraId="0A8E4C92" w14:textId="5B22DCA4" w:rsidR="00DA1E69" w:rsidRPr="00471710" w:rsidRDefault="00FF2425" w:rsidP="00D6708E">
            <w:pPr>
              <w:rPr>
                <w:b/>
              </w:rPr>
            </w:pPr>
            <w:ins w:id="3" w:author="Thurman, Kathryn" w:date="2025-02-18T10:13:00Z">
              <w:r>
                <w:rPr>
                  <w:b/>
                </w:rPr>
                <w:t>02</w:t>
              </w:r>
            </w:ins>
            <w:ins w:id="4" w:author="Thurman, Kathryn" w:date="2025-02-18T10:14:00Z">
              <w:r>
                <w:rPr>
                  <w:b/>
                </w:rPr>
                <w:t>/18/2025</w:t>
              </w:r>
            </w:ins>
          </w:p>
        </w:tc>
      </w:tr>
      <w:tr w:rsidR="00DA1E69" w14:paraId="4E9C87EE" w14:textId="77777777" w:rsidTr="00D6708E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2694B192" w14:textId="77777777" w:rsidR="00DA1E69" w:rsidRPr="005F2175" w:rsidRDefault="00DA1E69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316D082E" w14:textId="77777777" w:rsidR="00DA1E69" w:rsidRDefault="00DA1E69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EDF93E5" w14:textId="4455715F" w:rsidR="00DA1E69" w:rsidRPr="005B145A" w:rsidRDefault="00FF2425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ins w:id="5" w:author="Thurman, Kathryn" w:date="2025-02-18T10:21:00Z">
              <w:r>
                <w:t xml:space="preserve">If a CR sends both </w:t>
              </w:r>
            </w:ins>
            <w:ins w:id="6" w:author="Thurman, Kathryn" w:date="2025-02-18T10:22:00Z">
              <w:r>
                <w:t xml:space="preserve">No (N) and a requested date that are in conflict, the </w:t>
              </w:r>
            </w:ins>
            <w:ins w:id="7" w:author="Thurman, Kathryn" w:date="2025-02-18T10:13:00Z">
              <w:r>
                <w:t>No (N) trumps the requested date</w:t>
              </w:r>
            </w:ins>
          </w:p>
          <w:p w14:paraId="22398119" w14:textId="77777777" w:rsidR="00DA1E69" w:rsidRPr="005B145A" w:rsidRDefault="00DA1E69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31A6BCF" w14:textId="77777777" w:rsidR="00DA1E69" w:rsidRPr="005B145A" w:rsidRDefault="00DA1E69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7A6A1DD" w14:textId="77777777" w:rsidR="00DA1E69" w:rsidRPr="005B145A" w:rsidRDefault="00DA1E69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DA1E69" w14:paraId="537594E9" w14:textId="77777777" w:rsidTr="00D6708E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66179DFC" w14:textId="77777777" w:rsidR="00DA1E69" w:rsidRDefault="00DA1E69" w:rsidP="00D6708E">
            <w:r>
              <w:rPr>
                <w:b/>
              </w:rPr>
              <w:t>RMS Decision:</w:t>
            </w:r>
          </w:p>
          <w:p w14:paraId="3314B54C" w14:textId="77777777" w:rsidR="00DA1E69" w:rsidRPr="00471710" w:rsidRDefault="00DA1E69" w:rsidP="00D6708E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C7BFBE7" w14:textId="77777777" w:rsidR="00DA1E69" w:rsidRPr="005B145A" w:rsidRDefault="00DA1E69" w:rsidP="00D6708E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7B7B97D8" w14:textId="77777777" w:rsidR="00DA1E69" w:rsidRPr="00471710" w:rsidRDefault="00DA1E69" w:rsidP="00D6708E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4F7D2BE2" w14:textId="77777777" w:rsidR="00DA1E69" w:rsidRDefault="00DA1E69" w:rsidP="00D6708E">
            <w:r>
              <w:rPr>
                <w:b/>
              </w:rPr>
              <w:t>Date of RMS Decision:</w:t>
            </w:r>
          </w:p>
          <w:p w14:paraId="10096508" w14:textId="77777777" w:rsidR="00DA1E69" w:rsidRPr="00471710" w:rsidRDefault="00DA1E69" w:rsidP="00D6708E">
            <w:pPr>
              <w:rPr>
                <w:b/>
              </w:rPr>
            </w:pPr>
          </w:p>
        </w:tc>
      </w:tr>
      <w:tr w:rsidR="00DA1E69" w14:paraId="32478BFC" w14:textId="77777777" w:rsidTr="00D6708E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0DE808A" w14:textId="77777777" w:rsidR="00DA1E69" w:rsidRPr="005F2175" w:rsidRDefault="00DA1E69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6DD272D1" w14:textId="77777777" w:rsidR="00DA1E69" w:rsidRDefault="00DA1E69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554518F" w14:textId="77777777" w:rsidR="00B673FC" w:rsidRPr="005B145A" w:rsidRDefault="00B673FC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D8BABB8" w14:textId="77777777" w:rsidR="00DA1E69" w:rsidRPr="005B145A" w:rsidRDefault="00DA1E69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7DD209BA" w14:textId="77777777" w:rsidR="00DA1E69" w:rsidRDefault="00DA1E69" w:rsidP="00DA1E69">
      <w:pPr>
        <w:rPr>
          <w:b/>
        </w:rPr>
      </w:pPr>
    </w:p>
    <w:p w14:paraId="7DCC13D6" w14:textId="77777777" w:rsidR="00DA1E69" w:rsidRDefault="00DA1E69" w:rsidP="00DA1E69">
      <w:pPr>
        <w:rPr>
          <w:sz w:val="16"/>
        </w:rPr>
      </w:pPr>
    </w:p>
    <w:p w14:paraId="1921EEE8" w14:textId="77777777" w:rsidR="00DA1E69" w:rsidRDefault="00DA1E69" w:rsidP="00DA1E69">
      <w:pPr>
        <w:rPr>
          <w:sz w:val="16"/>
        </w:rPr>
      </w:pPr>
    </w:p>
    <w:p w14:paraId="0463776D" w14:textId="77777777" w:rsidR="00DA1E69" w:rsidRDefault="00DA1E69">
      <w:pPr>
        <w:jc w:val="center"/>
        <w:rPr>
          <w:b/>
          <w:sz w:val="96"/>
        </w:rPr>
      </w:pPr>
    </w:p>
    <w:p w14:paraId="6DE849F0" w14:textId="77777777" w:rsidR="00DA1E69" w:rsidRDefault="00DA1E69">
      <w:pPr>
        <w:jc w:val="center"/>
        <w:rPr>
          <w:b/>
          <w:sz w:val="96"/>
        </w:rPr>
      </w:pPr>
    </w:p>
    <w:p w14:paraId="2DB57443" w14:textId="76E94425" w:rsidR="00366489" w:rsidRDefault="00366489">
      <w:pPr>
        <w:jc w:val="center"/>
        <w:rPr>
          <w:b/>
          <w:sz w:val="96"/>
        </w:rPr>
      </w:pPr>
      <w:r>
        <w:rPr>
          <w:b/>
          <w:sz w:val="96"/>
        </w:rPr>
        <w:t>Texas</w:t>
      </w:r>
    </w:p>
    <w:p w14:paraId="3D98070C" w14:textId="77777777" w:rsidR="00366489" w:rsidRDefault="00366489">
      <w:pPr>
        <w:jc w:val="center"/>
        <w:rPr>
          <w:b/>
          <w:sz w:val="96"/>
        </w:rPr>
      </w:pPr>
      <w:r>
        <w:rPr>
          <w:b/>
          <w:sz w:val="96"/>
          <w:u w:val="single"/>
        </w:rPr>
        <w:t>S</w:t>
      </w:r>
      <w:r>
        <w:rPr>
          <w:b/>
          <w:sz w:val="96"/>
        </w:rPr>
        <w:t>tandard</w:t>
      </w:r>
    </w:p>
    <w:p w14:paraId="0C533852" w14:textId="77777777" w:rsidR="00366489" w:rsidRDefault="00366489">
      <w:pPr>
        <w:jc w:val="center"/>
        <w:rPr>
          <w:b/>
          <w:sz w:val="96"/>
        </w:rPr>
      </w:pPr>
      <w:r>
        <w:rPr>
          <w:b/>
          <w:sz w:val="96"/>
          <w:u w:val="single"/>
        </w:rPr>
        <w:t>E</w:t>
      </w:r>
      <w:r>
        <w:rPr>
          <w:b/>
          <w:sz w:val="96"/>
        </w:rPr>
        <w:t>lectronic</w:t>
      </w:r>
    </w:p>
    <w:p w14:paraId="6FA456E9" w14:textId="77777777" w:rsidR="00366489" w:rsidRDefault="00366489">
      <w:pPr>
        <w:jc w:val="center"/>
        <w:rPr>
          <w:b/>
          <w:sz w:val="96"/>
        </w:rPr>
      </w:pPr>
      <w:r>
        <w:rPr>
          <w:b/>
          <w:sz w:val="96"/>
          <w:u w:val="single"/>
        </w:rPr>
        <w:t>T</w:t>
      </w:r>
      <w:r>
        <w:rPr>
          <w:b/>
          <w:sz w:val="96"/>
        </w:rPr>
        <w:t>ransaction</w:t>
      </w:r>
    </w:p>
    <w:p w14:paraId="0EA72088" w14:textId="77777777" w:rsidR="00366489" w:rsidRDefault="00366489">
      <w:pPr>
        <w:jc w:val="center"/>
        <w:rPr>
          <w:sz w:val="72"/>
        </w:rPr>
      </w:pPr>
    </w:p>
    <w:p w14:paraId="3C97CCDC" w14:textId="77777777" w:rsidR="00366489" w:rsidRDefault="00366489">
      <w:pPr>
        <w:jc w:val="center"/>
        <w:rPr>
          <w:b/>
          <w:sz w:val="72"/>
        </w:rPr>
      </w:pPr>
      <w:r>
        <w:rPr>
          <w:b/>
          <w:sz w:val="72"/>
        </w:rPr>
        <w:t>650_01:</w:t>
      </w:r>
    </w:p>
    <w:p w14:paraId="269AEA64" w14:textId="77777777" w:rsidR="00366489" w:rsidRDefault="00366489">
      <w:pPr>
        <w:pStyle w:val="Heading5"/>
      </w:pPr>
      <w:r>
        <w:t>Service Order Request</w:t>
      </w:r>
    </w:p>
    <w:p w14:paraId="201EC955" w14:textId="77777777" w:rsidR="00366489" w:rsidRDefault="00366489"/>
    <w:p w14:paraId="581E94E6" w14:textId="77777777" w:rsidR="00366489" w:rsidRDefault="00366489"/>
    <w:p w14:paraId="28431F49" w14:textId="77777777" w:rsidR="00366489" w:rsidRDefault="00366489"/>
    <w:p w14:paraId="3214044B" w14:textId="77777777" w:rsidR="00366489" w:rsidRDefault="00366489"/>
    <w:p w14:paraId="44F583BE" w14:textId="77777777" w:rsidR="00366489" w:rsidRDefault="00366489">
      <w:pPr>
        <w:jc w:val="center"/>
        <w:rPr>
          <w:sz w:val="72"/>
          <w:u w:val="single"/>
        </w:rPr>
      </w:pPr>
    </w:p>
    <w:p w14:paraId="19CBE957" w14:textId="77777777" w:rsidR="00366489" w:rsidRDefault="00366489">
      <w:pPr>
        <w:rPr>
          <w:sz w:val="32"/>
          <w:u w:val="single"/>
        </w:rPr>
      </w:pPr>
    </w:p>
    <w:p w14:paraId="3EC375DD" w14:textId="77777777" w:rsidR="00366489" w:rsidRDefault="00366489">
      <w:pPr>
        <w:rPr>
          <w:sz w:val="32"/>
        </w:rPr>
      </w:pPr>
      <w:r>
        <w:rPr>
          <w:sz w:val="32"/>
          <w:u w:val="single"/>
        </w:rPr>
        <w:t>E</w:t>
      </w:r>
      <w:r>
        <w:rPr>
          <w:sz w:val="32"/>
        </w:rPr>
        <w:t xml:space="preserve">lectronic </w:t>
      </w:r>
      <w:r>
        <w:rPr>
          <w:sz w:val="32"/>
          <w:u w:val="single"/>
        </w:rPr>
        <w:t>D</w:t>
      </w:r>
      <w:r>
        <w:rPr>
          <w:sz w:val="32"/>
        </w:rPr>
        <w:t xml:space="preserve">ata </w:t>
      </w:r>
      <w:r>
        <w:rPr>
          <w:sz w:val="32"/>
          <w:u w:val="single"/>
        </w:rPr>
        <w:t>I</w:t>
      </w:r>
      <w:r>
        <w:rPr>
          <w:sz w:val="32"/>
        </w:rPr>
        <w:t>nterchange</w:t>
      </w:r>
    </w:p>
    <w:p w14:paraId="6B8D6F28" w14:textId="77777777" w:rsidR="00366489" w:rsidRPr="00D44A15" w:rsidRDefault="00366489">
      <w:pPr>
        <w:rPr>
          <w:sz w:val="32"/>
        </w:rPr>
      </w:pPr>
      <w:r w:rsidRPr="00D44A15">
        <w:rPr>
          <w:sz w:val="32"/>
        </w:rPr>
        <w:t>ANSI ASC X12 Ver/Rel 004010</w:t>
      </w:r>
    </w:p>
    <w:p w14:paraId="2BEE4380" w14:textId="77777777" w:rsidR="00366489" w:rsidRDefault="00366489">
      <w:pPr>
        <w:rPr>
          <w:sz w:val="32"/>
        </w:rPr>
      </w:pPr>
      <w:r>
        <w:rPr>
          <w:sz w:val="32"/>
        </w:rPr>
        <w:t>Transaction Set 650</w:t>
      </w:r>
    </w:p>
    <w:p w14:paraId="6EA0439D" w14:textId="77777777" w:rsidR="00366489" w:rsidRDefault="00366489">
      <w:pPr>
        <w:ind w:right="144"/>
        <w:jc w:val="center"/>
        <w:rPr>
          <w:sz w:val="48"/>
        </w:rPr>
      </w:pPr>
    </w:p>
    <w:p w14:paraId="127F02EF" w14:textId="77777777" w:rsidR="001A0DA0" w:rsidRDefault="001A0DA0">
      <w:pPr>
        <w:ind w:right="144"/>
        <w:jc w:val="center"/>
        <w:rPr>
          <w:sz w:val="48"/>
        </w:rPr>
      </w:pPr>
    </w:p>
    <w:p w14:paraId="79576C90" w14:textId="77777777" w:rsidR="001A0DA0" w:rsidRDefault="001A0DA0">
      <w:pPr>
        <w:ind w:right="144"/>
        <w:jc w:val="center"/>
        <w:rPr>
          <w:sz w:val="48"/>
        </w:rPr>
      </w:pPr>
    </w:p>
    <w:p w14:paraId="0C6CA2B1" w14:textId="45ED7245" w:rsidR="000138E9" w:rsidRDefault="000138E9" w:rsidP="000138E9">
      <w:pPr>
        <w:tabs>
          <w:tab w:val="left" w:pos="3765"/>
        </w:tabs>
        <w:ind w:right="144"/>
        <w:rPr>
          <w:b/>
          <w:snapToGrid w:val="0"/>
          <w:sz w:val="40"/>
        </w:rPr>
      </w:pPr>
      <w:r>
        <w:rPr>
          <w:b/>
          <w:snapToGrid w:val="0"/>
          <w:sz w:val="40"/>
        </w:rPr>
        <w:lastRenderedPageBreak/>
        <w:tab/>
      </w:r>
    </w:p>
    <w:p w14:paraId="201E4FF0" w14:textId="77777777" w:rsidR="000138E9" w:rsidRDefault="000138E9">
      <w:pPr>
        <w:ind w:right="144"/>
        <w:jc w:val="center"/>
        <w:rPr>
          <w:b/>
          <w:snapToGrid w:val="0"/>
          <w:sz w:val="40"/>
        </w:rPr>
      </w:pPr>
    </w:p>
    <w:p w14:paraId="154ECE21" w14:textId="64B0DEFF" w:rsidR="004F6A16" w:rsidRDefault="004F6A16" w:rsidP="004F6A16">
      <w:pPr>
        <w:ind w:right="144"/>
        <w:jc w:val="center"/>
        <w:rPr>
          <w:b/>
          <w:szCs w:val="24"/>
        </w:rPr>
      </w:pPr>
      <w:bookmarkStart w:id="8" w:name="book22"/>
      <w:bookmarkEnd w:id="8"/>
    </w:p>
    <w:p w14:paraId="4E135D86" w14:textId="34C0C3FC" w:rsidR="000138E9" w:rsidRDefault="000138E9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b/>
          <w:szCs w:val="24"/>
        </w:rPr>
        <w:tab/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YNQ </w:t>
      </w:r>
      <w:r>
        <w:rPr>
          <w:b/>
          <w:szCs w:val="24"/>
        </w:rPr>
        <w:t>Yes/No Question (</w:t>
      </w:r>
      <w:ins w:id="9" w:author="Scott, Kathy D" w:date="2025-01-14T00:26:00Z">
        <w:r w:rsidR="00743251">
          <w:rPr>
            <w:b/>
            <w:szCs w:val="24"/>
          </w:rPr>
          <w:t xml:space="preserve">Disconnect for Non-Payment </w:t>
        </w:r>
      </w:ins>
      <w:ins w:id="10" w:author="Scott, Kathy D" w:date="2025-01-14T01:41:00Z">
        <w:r w:rsidR="00B673FC">
          <w:rPr>
            <w:b/>
            <w:szCs w:val="24"/>
          </w:rPr>
          <w:t xml:space="preserve">on </w:t>
        </w:r>
      </w:ins>
      <w:r>
        <w:rPr>
          <w:b/>
          <w:szCs w:val="24"/>
        </w:rPr>
        <w:t>Friday</w:t>
      </w:r>
      <w:ins w:id="11" w:author="Scott, Kathy D" w:date="2025-01-14T00:16:00Z">
        <w:r w:rsidR="009648B9">
          <w:rPr>
            <w:b/>
            <w:szCs w:val="24"/>
          </w:rPr>
          <w:t xml:space="preserve"> or </w:t>
        </w:r>
      </w:ins>
      <w:ins w:id="12" w:author="Scott, Kathy D" w:date="2025-01-14T00:18:00Z">
        <w:r w:rsidR="009648B9">
          <w:rPr>
            <w:b/>
            <w:szCs w:val="24"/>
          </w:rPr>
          <w:t xml:space="preserve">Business </w:t>
        </w:r>
      </w:ins>
      <w:ins w:id="13" w:author="Scott, Kathy D" w:date="2025-01-14T00:16:00Z">
        <w:r w:rsidR="009648B9">
          <w:rPr>
            <w:b/>
            <w:szCs w:val="24"/>
          </w:rPr>
          <w:t xml:space="preserve">Day </w:t>
        </w:r>
      </w:ins>
      <w:ins w:id="14" w:author="Scott, Kathy D" w:date="2025-01-14T01:41:00Z">
        <w:r w:rsidR="00B673FC">
          <w:rPr>
            <w:b/>
            <w:szCs w:val="24"/>
          </w:rPr>
          <w:t>Preceding a</w:t>
        </w:r>
      </w:ins>
      <w:ins w:id="15" w:author="Scott, Kathy D" w:date="2025-01-14T00:25:00Z">
        <w:r w:rsidR="00743251">
          <w:rPr>
            <w:b/>
            <w:szCs w:val="24"/>
          </w:rPr>
          <w:t xml:space="preserve"> </w:t>
        </w:r>
      </w:ins>
      <w:ins w:id="16" w:author="Scott, Kathy D" w:date="2025-01-14T00:19:00Z">
        <w:r w:rsidR="009648B9">
          <w:rPr>
            <w:b/>
            <w:szCs w:val="24"/>
          </w:rPr>
          <w:t>Holiday Authorization</w:t>
        </w:r>
      </w:ins>
      <w:del w:id="17" w:author="Scott, Kathy D" w:date="2025-01-14T00:26:00Z">
        <w:r w:rsidDel="00743251">
          <w:rPr>
            <w:b/>
            <w:szCs w:val="24"/>
          </w:rPr>
          <w:delText xml:space="preserve"> for </w:delText>
        </w:r>
      </w:del>
      <w:del w:id="18" w:author="Scott, Kathy D" w:date="2025-01-14T00:15:00Z">
        <w:r w:rsidDel="009648B9">
          <w:rPr>
            <w:b/>
            <w:szCs w:val="24"/>
          </w:rPr>
          <w:delText xml:space="preserve">Overdue </w:delText>
        </w:r>
      </w:del>
      <w:del w:id="19" w:author="Scott, Kathy D" w:date="2025-01-14T00:26:00Z">
        <w:r w:rsidDel="00743251">
          <w:rPr>
            <w:b/>
            <w:szCs w:val="24"/>
          </w:rPr>
          <w:delText>Disconnect for Non-Payment</w:delText>
        </w:r>
      </w:del>
      <w:r>
        <w:rPr>
          <w:b/>
          <w:szCs w:val="24"/>
        </w:rPr>
        <w:t>)</w:t>
      </w:r>
    </w:p>
    <w:p w14:paraId="57F7B199" w14:textId="77777777" w:rsidR="000138E9" w:rsidRDefault="000138E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070</w:t>
      </w:r>
    </w:p>
    <w:p w14:paraId="54652534" w14:textId="77777777" w:rsidR="000138E9" w:rsidRDefault="000138E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HL        Mandatory</w:t>
      </w:r>
    </w:p>
    <w:p w14:paraId="475127F0" w14:textId="77777777" w:rsidR="000138E9" w:rsidRDefault="000138E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0F75F92F" w14:textId="77777777" w:rsidR="000138E9" w:rsidRDefault="000138E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3BE52F21" w14:textId="77777777" w:rsidR="000138E9" w:rsidRDefault="000138E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&gt;1</w:t>
      </w:r>
    </w:p>
    <w:p w14:paraId="624DE186" w14:textId="77777777" w:rsidR="000138E9" w:rsidRDefault="000138E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identify and answer yes and no questions, including the date, time, and comments further qualifying the condition</w:t>
      </w:r>
    </w:p>
    <w:p w14:paraId="60D1B808" w14:textId="77777777" w:rsidR="000138E9" w:rsidRDefault="000138E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Syntax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Only one of YNQ01 YNQ09 or YNQ10 may be present.</w:t>
      </w:r>
    </w:p>
    <w:p w14:paraId="688DE964" w14:textId="77777777" w:rsidR="000138E9" w:rsidRDefault="000138E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If either YNQ03 or YNQ04 is present, then the other is required.</w:t>
      </w:r>
    </w:p>
    <w:p w14:paraId="273F7D0B" w14:textId="77777777" w:rsidR="000138E9" w:rsidRDefault="000138E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3</w:t>
      </w:r>
      <w:r>
        <w:rPr>
          <w:szCs w:val="24"/>
        </w:rPr>
        <w:tab/>
        <w:t>If YNQ09 is present, then YNQ08 is required.</w:t>
      </w:r>
    </w:p>
    <w:p w14:paraId="49ACCF0F" w14:textId="77777777" w:rsidR="000138E9" w:rsidRDefault="000138E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Semantic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YNQ02 confirms or denies the statement made in YNQ01, YNQ09 or YNQ10. A "Y" indicates the statement is confirmed; an "N" indicates the statement is denied.</w:t>
      </w:r>
    </w:p>
    <w:p w14:paraId="059057E8" w14:textId="77777777" w:rsidR="000138E9" w:rsidRDefault="000138E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YNQ10 contains a free-form question when codified questions are not available.</w:t>
      </w:r>
    </w:p>
    <w:p w14:paraId="0D891083" w14:textId="77777777" w:rsidR="000138E9" w:rsidRDefault="000138E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B16F27" w14:paraId="0B43B725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E4B3207" w14:textId="77777777" w:rsidR="000138E9" w:rsidRDefault="000138E9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5CB187A" w14:textId="77777777" w:rsidR="000138E9" w:rsidRDefault="000138E9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B76C34E" w14:textId="77777777" w:rsidR="000138E9" w:rsidRDefault="000138E9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HL Parent Loop (Service Order Level Information)</w:t>
            </w:r>
          </w:p>
          <w:p w14:paraId="762F7002" w14:textId="77777777" w:rsidR="000138E9" w:rsidRDefault="000138E9">
            <w:pPr>
              <w:adjustRightInd w:val="0"/>
              <w:ind w:right="144"/>
              <w:rPr>
                <w:szCs w:val="24"/>
              </w:rPr>
            </w:pPr>
          </w:p>
          <w:p w14:paraId="14E8F36A" w14:textId="77777777" w:rsidR="000138E9" w:rsidRDefault="000138E9">
            <w:pPr>
              <w:adjustRightInd w:val="0"/>
              <w:ind w:right="144"/>
              <w:rPr>
                <w:ins w:id="20" w:author="Scott, Kathy D" w:date="2025-01-14T00:24:00Z"/>
                <w:szCs w:val="24"/>
              </w:rPr>
            </w:pPr>
            <w:r>
              <w:rPr>
                <w:szCs w:val="24"/>
              </w:rPr>
              <w:t>Required when REF~8X (Purpose Code) = DC001 Disconnect for Non-Payment or DC005 Disconnect for Non-Pay for Charges associated to Tampering.</w:t>
            </w:r>
          </w:p>
          <w:p w14:paraId="393F6C68" w14:textId="77777777" w:rsidR="009648B9" w:rsidRDefault="009648B9">
            <w:pPr>
              <w:adjustRightInd w:val="0"/>
              <w:ind w:right="144"/>
              <w:rPr>
                <w:szCs w:val="24"/>
              </w:rPr>
            </w:pPr>
          </w:p>
          <w:p w14:paraId="47CEF88F" w14:textId="0FA5F569" w:rsidR="000138E9" w:rsidRDefault="000138E9">
            <w:pPr>
              <w:adjustRightInd w:val="0"/>
              <w:ind w:right="144"/>
              <w:rPr>
                <w:ins w:id="21" w:author="Scott, Kathy D" w:date="2025-01-14T00:25:00Z"/>
                <w:szCs w:val="24"/>
              </w:rPr>
            </w:pPr>
            <w:r>
              <w:rPr>
                <w:szCs w:val="24"/>
              </w:rPr>
              <w:t xml:space="preserve">CR shall provide </w:t>
            </w:r>
            <w:del w:id="22" w:author="Scott, Kathy D" w:date="2025-01-14T00:29:00Z">
              <w:r w:rsidDel="00743251">
                <w:rPr>
                  <w:szCs w:val="24"/>
                </w:rPr>
                <w:delText xml:space="preserve">Yes </w:delText>
              </w:r>
            </w:del>
            <w:ins w:id="23" w:author="Scott, Kathy D" w:date="2025-01-14T00:29:00Z">
              <w:r w:rsidR="00743251">
                <w:rPr>
                  <w:szCs w:val="24"/>
                </w:rPr>
                <w:t xml:space="preserve">YES </w:t>
              </w:r>
            </w:ins>
            <w:r>
              <w:rPr>
                <w:szCs w:val="24"/>
              </w:rPr>
              <w:t>(Y) or N</w:t>
            </w:r>
            <w:ins w:id="24" w:author="Scott, Kathy D" w:date="2025-01-14T00:30:00Z">
              <w:r w:rsidR="00743251">
                <w:rPr>
                  <w:szCs w:val="24"/>
                </w:rPr>
                <w:t>O</w:t>
              </w:r>
            </w:ins>
            <w:del w:id="25" w:author="Scott, Kathy D" w:date="2025-01-14T00:30:00Z">
              <w:r w:rsidDel="00743251">
                <w:rPr>
                  <w:szCs w:val="24"/>
                </w:rPr>
                <w:delText>o</w:delText>
              </w:r>
            </w:del>
            <w:r>
              <w:rPr>
                <w:szCs w:val="24"/>
              </w:rPr>
              <w:t xml:space="preserve"> (N) indicator to authorize the TDSP to Disconnect the </w:t>
            </w:r>
            <w:del w:id="26" w:author="Scott, Kathy D" w:date="2025-01-14T01:00:00Z">
              <w:r w:rsidDel="0027767E">
                <w:rPr>
                  <w:szCs w:val="24"/>
                </w:rPr>
                <w:delText xml:space="preserve">premise </w:delText>
              </w:r>
            </w:del>
            <w:ins w:id="27" w:author="Scott, Kathy D" w:date="2025-01-14T01:00:00Z">
              <w:r w:rsidR="0027767E">
                <w:rPr>
                  <w:szCs w:val="24"/>
                </w:rPr>
                <w:t xml:space="preserve">Premise </w:t>
              </w:r>
            </w:ins>
            <w:r>
              <w:rPr>
                <w:szCs w:val="24"/>
              </w:rPr>
              <w:t xml:space="preserve">for Non-Payment on a Friday </w:t>
            </w:r>
            <w:ins w:id="28" w:author="Scott, Kathy D" w:date="2025-01-14T00:17:00Z">
              <w:r w:rsidR="009648B9">
                <w:rPr>
                  <w:szCs w:val="24"/>
                </w:rPr>
                <w:t xml:space="preserve">or </w:t>
              </w:r>
            </w:ins>
            <w:ins w:id="29" w:author="Scott, Kathy D" w:date="2025-01-14T01:00:00Z">
              <w:r w:rsidR="0027767E">
                <w:rPr>
                  <w:szCs w:val="24"/>
                </w:rPr>
                <w:t>on</w:t>
              </w:r>
            </w:ins>
            <w:ins w:id="30" w:author="Scott, Kathy D" w:date="2025-01-14T00:25:00Z">
              <w:r w:rsidR="009648B9">
                <w:rPr>
                  <w:szCs w:val="24"/>
                </w:rPr>
                <w:t xml:space="preserve"> </w:t>
              </w:r>
            </w:ins>
            <w:ins w:id="31" w:author="Scott, Kathy D" w:date="2025-01-14T00:18:00Z">
              <w:r w:rsidR="009648B9">
                <w:rPr>
                  <w:szCs w:val="24"/>
                </w:rPr>
                <w:t xml:space="preserve">Business </w:t>
              </w:r>
            </w:ins>
            <w:ins w:id="32" w:author="Scott, Kathy D" w:date="2025-01-14T00:17:00Z">
              <w:r w:rsidR="009648B9">
                <w:rPr>
                  <w:szCs w:val="24"/>
                </w:rPr>
                <w:t>Day Pr</w:t>
              </w:r>
            </w:ins>
            <w:ins w:id="33" w:author="Scott, Kathy D" w:date="2025-01-14T01:44:00Z">
              <w:r w:rsidR="00BD7DCB">
                <w:rPr>
                  <w:szCs w:val="24"/>
                </w:rPr>
                <w:t xml:space="preserve">eceding </w:t>
              </w:r>
            </w:ins>
            <w:ins w:id="34" w:author="Scott, Kathy D" w:date="2025-01-14T00:25:00Z">
              <w:r w:rsidR="009648B9">
                <w:rPr>
                  <w:szCs w:val="24"/>
                </w:rPr>
                <w:t xml:space="preserve">a </w:t>
              </w:r>
            </w:ins>
            <w:ins w:id="35" w:author="Scott, Kathy D" w:date="2025-01-14T00:17:00Z">
              <w:r w:rsidR="009648B9">
                <w:rPr>
                  <w:szCs w:val="24"/>
                </w:rPr>
                <w:t xml:space="preserve">Holiday </w:t>
              </w:r>
            </w:ins>
            <w:del w:id="36" w:author="Scott, Kathy D" w:date="2025-01-14T00:17:00Z">
              <w:r w:rsidDel="009648B9">
                <w:rPr>
                  <w:szCs w:val="24"/>
                </w:rPr>
                <w:delText xml:space="preserve">when the disconnect was not executed within Tariff timelines (OVERDUE REQUEST ONLY).   </w:delText>
              </w:r>
            </w:del>
          </w:p>
          <w:p w14:paraId="122C39C5" w14:textId="77777777" w:rsidR="009648B9" w:rsidRDefault="009648B9">
            <w:pPr>
              <w:adjustRightInd w:val="0"/>
              <w:ind w:right="144"/>
              <w:rPr>
                <w:szCs w:val="24"/>
              </w:rPr>
            </w:pPr>
          </w:p>
          <w:p w14:paraId="6A2251A0" w14:textId="31A1BC8F" w:rsidR="000138E9" w:rsidRDefault="000138E9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All 'NO'</w:t>
            </w:r>
            <w:ins w:id="37" w:author="Scott, Kathy D" w:date="2025-01-14T00:29:00Z">
              <w:r w:rsidR="00743251">
                <w:rPr>
                  <w:szCs w:val="24"/>
                </w:rPr>
                <w:t xml:space="preserve"> (N) indicators</w:t>
              </w:r>
            </w:ins>
            <w:r>
              <w:rPr>
                <w:szCs w:val="24"/>
              </w:rPr>
              <w:t xml:space="preserve"> for Friday</w:t>
            </w:r>
            <w:ins w:id="38" w:author="Scott, Kathy D" w:date="2025-01-14T00:17:00Z">
              <w:r w:rsidR="009648B9">
                <w:rPr>
                  <w:szCs w:val="24"/>
                </w:rPr>
                <w:t xml:space="preserve"> or</w:t>
              </w:r>
            </w:ins>
            <w:ins w:id="39" w:author="Scott, Kathy D" w:date="2025-01-14T00:25:00Z">
              <w:r w:rsidR="009648B9">
                <w:rPr>
                  <w:szCs w:val="24"/>
                </w:rPr>
                <w:t xml:space="preserve"> </w:t>
              </w:r>
            </w:ins>
            <w:ins w:id="40" w:author="Scott, Kathy D" w:date="2025-01-14T00:18:00Z">
              <w:r w:rsidR="009648B9">
                <w:rPr>
                  <w:szCs w:val="24"/>
                </w:rPr>
                <w:t xml:space="preserve">Business Day </w:t>
              </w:r>
            </w:ins>
            <w:ins w:id="41" w:author="Scott, Kathy D" w:date="2025-01-14T01:44:00Z">
              <w:r w:rsidR="00BD7DCB">
                <w:rPr>
                  <w:szCs w:val="24"/>
                </w:rPr>
                <w:t xml:space="preserve">Preceding </w:t>
              </w:r>
            </w:ins>
            <w:ins w:id="42" w:author="Scott, Kathy D" w:date="2025-01-14T00:25:00Z">
              <w:r w:rsidR="009648B9">
                <w:rPr>
                  <w:szCs w:val="24"/>
                </w:rPr>
                <w:t>a</w:t>
              </w:r>
            </w:ins>
            <w:ins w:id="43" w:author="Scott, Kathy D" w:date="2025-01-14T00:18:00Z">
              <w:r w:rsidR="009648B9">
                <w:rPr>
                  <w:szCs w:val="24"/>
                </w:rPr>
                <w:t xml:space="preserve"> Holiday</w:t>
              </w:r>
            </w:ins>
            <w:r>
              <w:rPr>
                <w:szCs w:val="24"/>
              </w:rPr>
              <w:t xml:space="preserve"> </w:t>
            </w:r>
            <w:del w:id="44" w:author="Scott, Kathy D" w:date="2025-01-14T00:18:00Z">
              <w:r w:rsidDel="009648B9">
                <w:rPr>
                  <w:szCs w:val="24"/>
                </w:rPr>
                <w:delText xml:space="preserve">Overdue Requests </w:delText>
              </w:r>
            </w:del>
            <w:del w:id="45" w:author="Scott, Kathy D" w:date="2025-01-14T00:42:00Z">
              <w:r w:rsidDel="00F239CA">
                <w:rPr>
                  <w:szCs w:val="24"/>
                </w:rPr>
                <w:delText>will</w:delText>
              </w:r>
            </w:del>
            <w:ins w:id="46" w:author="Scott, Kathy D" w:date="2025-01-14T00:42:00Z">
              <w:r w:rsidR="00F239CA">
                <w:rPr>
                  <w:szCs w:val="24"/>
                </w:rPr>
                <w:t>shall</w:t>
              </w:r>
            </w:ins>
            <w:r>
              <w:rPr>
                <w:szCs w:val="24"/>
              </w:rPr>
              <w:t xml:space="preserve"> be scheduled for the </w:t>
            </w:r>
            <w:ins w:id="47" w:author="Scott, Kathy D" w:date="2025-01-14T00:40:00Z">
              <w:r w:rsidR="00F239CA">
                <w:rPr>
                  <w:szCs w:val="24"/>
                </w:rPr>
                <w:t xml:space="preserve">TDSP’s </w:t>
              </w:r>
            </w:ins>
            <w:r>
              <w:rPr>
                <w:szCs w:val="24"/>
              </w:rPr>
              <w:t>next</w:t>
            </w:r>
            <w:ins w:id="48" w:author="Scott, Kathy D" w:date="2025-01-14T00:42:00Z">
              <w:r w:rsidR="00F239CA">
                <w:rPr>
                  <w:szCs w:val="24"/>
                </w:rPr>
                <w:t xml:space="preserve"> </w:t>
              </w:r>
            </w:ins>
            <w:del w:id="49" w:author="Scott, Kathy D" w:date="2025-01-14T00:30:00Z">
              <w:r w:rsidDel="00743251">
                <w:rPr>
                  <w:szCs w:val="24"/>
                </w:rPr>
                <w:delText xml:space="preserve"> </w:delText>
              </w:r>
            </w:del>
            <w:del w:id="50" w:author="Scott, Kathy D" w:date="2025-01-14T00:31:00Z">
              <w:r w:rsidDel="00743251">
                <w:rPr>
                  <w:szCs w:val="24"/>
                </w:rPr>
                <w:delText>b</w:delText>
              </w:r>
            </w:del>
            <w:ins w:id="51" w:author="Scott, Kathy D" w:date="2025-01-14T00:31:00Z">
              <w:r w:rsidR="00743251">
                <w:rPr>
                  <w:szCs w:val="24"/>
                </w:rPr>
                <w:t>B</w:t>
              </w:r>
            </w:ins>
            <w:r>
              <w:rPr>
                <w:szCs w:val="24"/>
              </w:rPr>
              <w:t xml:space="preserve">usiness </w:t>
            </w:r>
            <w:del w:id="52" w:author="Scott, Kathy D" w:date="2025-01-14T00:31:00Z">
              <w:r w:rsidDel="00743251">
                <w:rPr>
                  <w:szCs w:val="24"/>
                </w:rPr>
                <w:delText xml:space="preserve">day </w:delText>
              </w:r>
            </w:del>
            <w:ins w:id="53" w:author="Scott, Kathy D" w:date="2025-01-14T00:31:00Z">
              <w:r w:rsidR="00743251">
                <w:rPr>
                  <w:szCs w:val="24"/>
                </w:rPr>
                <w:t>Day</w:t>
              </w:r>
            </w:ins>
            <w:del w:id="54" w:author="Scott, Kathy D" w:date="2025-01-14T00:31:00Z">
              <w:r w:rsidDel="00743251">
                <w:rPr>
                  <w:szCs w:val="24"/>
                </w:rPr>
                <w:delText>by the TDSP</w:delText>
              </w:r>
            </w:del>
            <w:r>
              <w:rPr>
                <w:szCs w:val="24"/>
              </w:rPr>
              <w:t>.</w:t>
            </w:r>
          </w:p>
          <w:p w14:paraId="41A2527F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B16F27" w14:paraId="54A2A5C7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FD5B439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46FC7E0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F5395B2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YNQ~~Y~~~~~~9~DCF</w:t>
            </w:r>
          </w:p>
        </w:tc>
      </w:tr>
    </w:tbl>
    <w:p w14:paraId="7EBEB482" w14:textId="77777777" w:rsidR="000138E9" w:rsidRDefault="000138E9">
      <w:pPr>
        <w:adjustRightInd w:val="0"/>
        <w:rPr>
          <w:szCs w:val="24"/>
        </w:rPr>
      </w:pPr>
    </w:p>
    <w:p w14:paraId="751FCAAC" w14:textId="77777777" w:rsidR="000138E9" w:rsidRDefault="000138E9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5FAF149B" w14:textId="77777777" w:rsidR="000138E9" w:rsidRDefault="000138E9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5AB65C58" w14:textId="77777777" w:rsidR="000138E9" w:rsidRDefault="000138E9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B16F27" w14:paraId="68A08900" w14:textId="7777777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101743D" w14:textId="77777777" w:rsidR="000138E9" w:rsidRDefault="000138E9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D4FA96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YNQ02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389E2FB3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1073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98AC63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Yes/No Condition or Response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71A1AF2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2F888C9C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86F638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1/1</w:t>
            </w:r>
          </w:p>
        </w:tc>
      </w:tr>
      <w:tr w:rsidR="00B16F27" w14:paraId="7DC1CCAE" w14:textId="77777777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B4A9DA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AE4FCC4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indicating a Yes or No condition or response</w:t>
            </w:r>
          </w:p>
        </w:tc>
      </w:tr>
      <w:tr w:rsidR="00B16F27" w14:paraId="27AC1CA6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D63B7B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B4925C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95FA17F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C36952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No</w:t>
            </w:r>
          </w:p>
        </w:tc>
      </w:tr>
      <w:tr w:rsidR="00B16F27" w14:paraId="0DFF87B9" w14:textId="77777777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D3C614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31C5573" w14:textId="332B7F9A" w:rsidR="009648B9" w:rsidRDefault="000138E9">
            <w:pPr>
              <w:adjustRightInd w:val="0"/>
              <w:ind w:right="144"/>
              <w:rPr>
                <w:ins w:id="55" w:author="Scott, Kathy D" w:date="2025-01-14T00:20:00Z"/>
                <w:szCs w:val="24"/>
              </w:rPr>
            </w:pPr>
            <w:r>
              <w:rPr>
                <w:szCs w:val="24"/>
              </w:rPr>
              <w:t xml:space="preserve">NO - CR Does Not Authorize Friday </w:t>
            </w:r>
            <w:ins w:id="56" w:author="Scott, Kathy D" w:date="2025-01-14T00:19:00Z">
              <w:r w:rsidR="009648B9">
                <w:rPr>
                  <w:szCs w:val="24"/>
                </w:rPr>
                <w:t xml:space="preserve">or Business Day </w:t>
              </w:r>
            </w:ins>
            <w:ins w:id="57" w:author="Scott, Kathy D" w:date="2025-01-14T01:45:00Z">
              <w:r w:rsidR="00BD7DCB">
                <w:rPr>
                  <w:szCs w:val="24"/>
                </w:rPr>
                <w:t>Preceding</w:t>
              </w:r>
            </w:ins>
            <w:ins w:id="58" w:author="Scott, Kathy D" w:date="2025-01-14T00:19:00Z">
              <w:r w:rsidR="009648B9">
                <w:rPr>
                  <w:szCs w:val="24"/>
                </w:rPr>
                <w:t xml:space="preserve"> Holiday </w:t>
              </w:r>
            </w:ins>
            <w:r>
              <w:rPr>
                <w:szCs w:val="24"/>
              </w:rPr>
              <w:t xml:space="preserve">Disconnects for Non-Payment.  </w:t>
            </w:r>
          </w:p>
          <w:p w14:paraId="0738F792" w14:textId="77777777" w:rsidR="009648B9" w:rsidRDefault="009648B9">
            <w:pPr>
              <w:adjustRightInd w:val="0"/>
              <w:ind w:right="144"/>
              <w:rPr>
                <w:ins w:id="59" w:author="Scott, Kathy D" w:date="2025-01-14T00:20:00Z"/>
                <w:szCs w:val="24"/>
              </w:rPr>
            </w:pPr>
          </w:p>
          <w:p w14:paraId="2762A277" w14:textId="1F1AE931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Applies ONLY to Disconnect for Non-Payment </w:t>
            </w:r>
            <w:ins w:id="60" w:author="Scott, Kathy D" w:date="2025-01-14T00:31:00Z">
              <w:r w:rsidR="00047E12">
                <w:rPr>
                  <w:szCs w:val="24"/>
                </w:rPr>
                <w:t>w</w:t>
              </w:r>
            </w:ins>
            <w:ins w:id="61" w:author="Scott, Kathy D" w:date="2025-01-14T00:32:00Z">
              <w:r w:rsidR="00047E12">
                <w:rPr>
                  <w:szCs w:val="24"/>
                </w:rPr>
                <w:t xml:space="preserve">here </w:t>
              </w:r>
            </w:ins>
            <w:del w:id="62" w:author="Scott, Kathy D" w:date="2025-01-14T00:32:00Z">
              <w:r w:rsidDel="00047E12">
                <w:rPr>
                  <w:szCs w:val="24"/>
                </w:rPr>
                <w:delText>(</w:delText>
              </w:r>
            </w:del>
            <w:r>
              <w:rPr>
                <w:szCs w:val="24"/>
              </w:rPr>
              <w:t>REF~8X = DC001 or DC005</w:t>
            </w:r>
            <w:del w:id="63" w:author="Scott, Kathy D" w:date="2025-01-14T00:32:00Z">
              <w:r w:rsidDel="00047E12">
                <w:rPr>
                  <w:szCs w:val="24"/>
                </w:rPr>
                <w:delText>)</w:delText>
              </w:r>
            </w:del>
            <w:r>
              <w:rPr>
                <w:szCs w:val="24"/>
              </w:rPr>
              <w:t xml:space="preserve"> </w:t>
            </w:r>
            <w:ins w:id="64" w:author="Scott, Kathy D" w:date="2025-01-14T01:45:00Z">
              <w:r w:rsidR="00BD7DCB">
                <w:rPr>
                  <w:szCs w:val="24"/>
                </w:rPr>
                <w:t xml:space="preserve">service </w:t>
              </w:r>
            </w:ins>
            <w:r>
              <w:rPr>
                <w:szCs w:val="24"/>
              </w:rPr>
              <w:t xml:space="preserve">requests </w:t>
            </w:r>
            <w:del w:id="65" w:author="Scott, Kathy D" w:date="2025-01-14T00:20:00Z">
              <w:r w:rsidDel="009648B9">
                <w:rPr>
                  <w:szCs w:val="24"/>
                </w:rPr>
                <w:delText>that were not executed by the TDSP within Tariff timelines (OVERDUE REQUEST ONLY).</w:delText>
              </w:r>
            </w:del>
          </w:p>
        </w:tc>
      </w:tr>
      <w:tr w:rsidR="00B16F27" w14:paraId="20A25E5B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068B8B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2403F9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Y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5B9554D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0A4FC0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Yes</w:t>
            </w:r>
          </w:p>
        </w:tc>
      </w:tr>
      <w:tr w:rsidR="00B16F27" w14:paraId="76210061" w14:textId="77777777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0A883A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A102D50" w14:textId="1356C19B" w:rsidR="009648B9" w:rsidRDefault="000138E9">
            <w:pPr>
              <w:adjustRightInd w:val="0"/>
              <w:ind w:right="144"/>
              <w:rPr>
                <w:ins w:id="66" w:author="Scott, Kathy D" w:date="2025-01-14T00:21:00Z"/>
                <w:szCs w:val="24"/>
              </w:rPr>
            </w:pPr>
            <w:r>
              <w:rPr>
                <w:szCs w:val="24"/>
              </w:rPr>
              <w:t>YES</w:t>
            </w:r>
            <w:ins w:id="67" w:author="Scott, Kathy D" w:date="2025-01-14T01:01:00Z">
              <w:r w:rsidR="0027767E">
                <w:rPr>
                  <w:szCs w:val="24"/>
                </w:rPr>
                <w:t xml:space="preserve"> </w:t>
              </w:r>
            </w:ins>
            <w:r>
              <w:rPr>
                <w:szCs w:val="24"/>
              </w:rPr>
              <w:t>- CR Authorizes Friday</w:t>
            </w:r>
            <w:ins w:id="68" w:author="Scott, Kathy D" w:date="2025-01-14T00:38:00Z">
              <w:r w:rsidR="00F239CA">
                <w:rPr>
                  <w:szCs w:val="24"/>
                </w:rPr>
                <w:t xml:space="preserve"> or Business Day </w:t>
              </w:r>
            </w:ins>
            <w:ins w:id="69" w:author="Scott, Kathy D" w:date="2025-01-14T01:45:00Z">
              <w:r w:rsidR="00BD7DCB">
                <w:rPr>
                  <w:szCs w:val="24"/>
                </w:rPr>
                <w:t>Prece</w:t>
              </w:r>
            </w:ins>
            <w:ins w:id="70" w:author="Scott, Kathy D" w:date="2025-01-14T01:46:00Z">
              <w:r w:rsidR="00BD7DCB">
                <w:rPr>
                  <w:szCs w:val="24"/>
                </w:rPr>
                <w:t>ding</w:t>
              </w:r>
            </w:ins>
            <w:ins w:id="71" w:author="Scott, Kathy D" w:date="2025-01-14T01:56:00Z">
              <w:r w:rsidR="002634FF">
                <w:rPr>
                  <w:szCs w:val="24"/>
                </w:rPr>
                <w:t xml:space="preserve"> a</w:t>
              </w:r>
            </w:ins>
            <w:ins w:id="72" w:author="Scott, Kathy D" w:date="2025-01-14T00:38:00Z">
              <w:r w:rsidR="00F239CA">
                <w:rPr>
                  <w:szCs w:val="24"/>
                </w:rPr>
                <w:t xml:space="preserve"> Holiday</w:t>
              </w:r>
            </w:ins>
            <w:r>
              <w:rPr>
                <w:szCs w:val="24"/>
              </w:rPr>
              <w:t xml:space="preserve"> Disconnects for Non-Payment. </w:t>
            </w:r>
          </w:p>
          <w:p w14:paraId="5E221F90" w14:textId="77777777" w:rsidR="00F239CA" w:rsidRDefault="00F239CA">
            <w:pPr>
              <w:adjustRightInd w:val="0"/>
              <w:ind w:right="144"/>
              <w:rPr>
                <w:ins w:id="73" w:author="Scott, Kathy D" w:date="2025-01-14T00:38:00Z"/>
                <w:szCs w:val="24"/>
              </w:rPr>
            </w:pPr>
          </w:p>
          <w:p w14:paraId="7F18D143" w14:textId="11EAEB92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Applies ONLY to Disconnect for Non-Payment </w:t>
            </w:r>
            <w:ins w:id="74" w:author="Scott, Kathy D" w:date="2025-01-14T00:33:00Z">
              <w:r w:rsidR="00047E12">
                <w:rPr>
                  <w:szCs w:val="24"/>
                </w:rPr>
                <w:t xml:space="preserve">where </w:t>
              </w:r>
            </w:ins>
            <w:del w:id="75" w:author="Scott, Kathy D" w:date="2025-01-14T00:33:00Z">
              <w:r w:rsidDel="00047E12">
                <w:rPr>
                  <w:szCs w:val="24"/>
                </w:rPr>
                <w:delText>(</w:delText>
              </w:r>
            </w:del>
            <w:r>
              <w:rPr>
                <w:szCs w:val="24"/>
              </w:rPr>
              <w:t>REF~8X = DC001 or DC005</w:t>
            </w:r>
            <w:del w:id="76" w:author="Scott, Kathy D" w:date="2025-01-14T00:33:00Z">
              <w:r w:rsidDel="00047E12">
                <w:rPr>
                  <w:szCs w:val="24"/>
                </w:rPr>
                <w:delText xml:space="preserve">) </w:delText>
              </w:r>
            </w:del>
            <w:r>
              <w:rPr>
                <w:szCs w:val="24"/>
              </w:rPr>
              <w:t xml:space="preserve"> </w:t>
            </w:r>
            <w:ins w:id="77" w:author="Scott, Kathy D" w:date="2025-01-14T01:45:00Z">
              <w:r w:rsidR="00BD7DCB">
                <w:rPr>
                  <w:szCs w:val="24"/>
                </w:rPr>
                <w:t xml:space="preserve">service </w:t>
              </w:r>
            </w:ins>
            <w:r>
              <w:rPr>
                <w:szCs w:val="24"/>
              </w:rPr>
              <w:t xml:space="preserve">requests </w:t>
            </w:r>
            <w:del w:id="78" w:author="Scott, Kathy D" w:date="2025-01-14T00:21:00Z">
              <w:r w:rsidDel="009648B9">
                <w:rPr>
                  <w:szCs w:val="24"/>
                </w:rPr>
                <w:delText>that were not executed by the TDSP within Tariff timelines (OVERDUE REQUEST ONLY)</w:delText>
              </w:r>
            </w:del>
          </w:p>
        </w:tc>
      </w:tr>
      <w:tr w:rsidR="00B16F27" w14:paraId="3753570C" w14:textId="7777777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B1891FB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A5370E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YNQ08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653DEB13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1270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7033B0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Code List Qualifier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27B9D1C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6B472186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DDF02B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1/3</w:t>
            </w:r>
          </w:p>
        </w:tc>
      </w:tr>
      <w:tr w:rsidR="00B16F27" w14:paraId="2AA4925D" w14:textId="77777777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3F2E65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9E393A8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identifying a specific industry code list</w:t>
            </w:r>
          </w:p>
        </w:tc>
      </w:tr>
      <w:tr w:rsidR="00B16F27" w14:paraId="2CA266A1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8FB6DB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266A475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6BFFF7C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B90FDD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Indicator Code</w:t>
            </w:r>
          </w:p>
        </w:tc>
      </w:tr>
      <w:tr w:rsidR="00B16F27" w14:paraId="41F461F5" w14:textId="7777777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D48040E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D0778E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YNQ09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1E878723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1271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5809A1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Industry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C763D01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3F0F2F32" w14:textId="77777777" w:rsidR="000138E9" w:rsidRDefault="000138E9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927737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B16F27" w14:paraId="35F432A9" w14:textId="77777777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5EB9D6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80C2BAB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indicating a code from a specific industry code list</w:t>
            </w:r>
          </w:p>
        </w:tc>
      </w:tr>
      <w:tr w:rsidR="00B16F27" w14:paraId="00E35DA9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485AAD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6CBA486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DCF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D735DF5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E83919" w14:textId="725B5355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Disconnect </w:t>
            </w:r>
            <w:ins w:id="79" w:author="Scott, Kathy D" w:date="2025-01-14T01:46:00Z">
              <w:r w:rsidR="00BD7DCB">
                <w:rPr>
                  <w:szCs w:val="24"/>
                </w:rPr>
                <w:t xml:space="preserve">for </w:t>
              </w:r>
            </w:ins>
            <w:r>
              <w:rPr>
                <w:szCs w:val="24"/>
              </w:rPr>
              <w:t>Non-Payment on Friday</w:t>
            </w:r>
            <w:ins w:id="80" w:author="Scott, Kathy D" w:date="2025-01-14T00:33:00Z">
              <w:r w:rsidR="006A1FC8">
                <w:rPr>
                  <w:szCs w:val="24"/>
                </w:rPr>
                <w:t xml:space="preserve"> or </w:t>
              </w:r>
            </w:ins>
            <w:ins w:id="81" w:author="Scott, Kathy D" w:date="2025-01-14T01:47:00Z">
              <w:r w:rsidR="00BD7DCB">
                <w:rPr>
                  <w:szCs w:val="24"/>
                </w:rPr>
                <w:t xml:space="preserve">             </w:t>
              </w:r>
            </w:ins>
            <w:ins w:id="82" w:author="Scott, Kathy D" w:date="2025-01-14T00:34:00Z">
              <w:r w:rsidR="006A1FC8">
                <w:rPr>
                  <w:szCs w:val="24"/>
                </w:rPr>
                <w:t xml:space="preserve">Business Day </w:t>
              </w:r>
            </w:ins>
            <w:ins w:id="83" w:author="Scott, Kathy D" w:date="2025-01-14T01:46:00Z">
              <w:r w:rsidR="00BD7DCB">
                <w:rPr>
                  <w:szCs w:val="24"/>
                </w:rPr>
                <w:t>Preceding a</w:t>
              </w:r>
            </w:ins>
            <w:ins w:id="84" w:author="Scott, Kathy D" w:date="2025-01-14T00:44:00Z">
              <w:r w:rsidR="00F239CA">
                <w:rPr>
                  <w:szCs w:val="24"/>
                </w:rPr>
                <w:t xml:space="preserve"> </w:t>
              </w:r>
            </w:ins>
            <w:ins w:id="85" w:author="Scott, Kathy D" w:date="2025-01-14T00:34:00Z">
              <w:r w:rsidR="006A1FC8">
                <w:rPr>
                  <w:szCs w:val="24"/>
                </w:rPr>
                <w:t xml:space="preserve">Holiday </w:t>
              </w:r>
            </w:ins>
          </w:p>
        </w:tc>
      </w:tr>
      <w:tr w:rsidR="00B16F27" w14:paraId="5BE2612E" w14:textId="77777777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8CCD53" w14:textId="77777777" w:rsidR="000138E9" w:rsidRDefault="000138E9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DADB416" w14:textId="3E921F51" w:rsidR="000138E9" w:rsidRDefault="0027767E">
            <w:pPr>
              <w:adjustRightInd w:val="0"/>
              <w:ind w:right="144"/>
              <w:rPr>
                <w:sz w:val="24"/>
                <w:szCs w:val="24"/>
              </w:rPr>
            </w:pPr>
            <w:ins w:id="86" w:author="Scott, Kathy D" w:date="2025-01-14T00:59:00Z">
              <w:r>
                <w:rPr>
                  <w:szCs w:val="24"/>
                </w:rPr>
                <w:t xml:space="preserve">Disconnect for Non-Payment </w:t>
              </w:r>
            </w:ins>
            <w:ins w:id="87" w:author="Scott, Kathy D" w:date="2025-01-14T00:58:00Z">
              <w:r>
                <w:rPr>
                  <w:szCs w:val="24"/>
                </w:rPr>
                <w:t xml:space="preserve">Authorization </w:t>
              </w:r>
            </w:ins>
            <w:ins w:id="88" w:author="Scott, Kathy D" w:date="2025-01-14T00:59:00Z">
              <w:r>
                <w:rPr>
                  <w:szCs w:val="24"/>
                </w:rPr>
                <w:t xml:space="preserve">on a </w:t>
              </w:r>
            </w:ins>
            <w:r w:rsidR="000138E9">
              <w:rPr>
                <w:szCs w:val="24"/>
              </w:rPr>
              <w:t xml:space="preserve">Friday </w:t>
            </w:r>
            <w:ins w:id="89" w:author="Scott, Kathy D" w:date="2025-01-14T00:34:00Z">
              <w:r w:rsidR="006A1FC8">
                <w:rPr>
                  <w:szCs w:val="24"/>
                </w:rPr>
                <w:t>or Business Day P</w:t>
              </w:r>
            </w:ins>
            <w:ins w:id="90" w:author="Scott, Kathy D" w:date="2025-01-14T01:46:00Z">
              <w:r w:rsidR="00BD7DCB">
                <w:rPr>
                  <w:szCs w:val="24"/>
                </w:rPr>
                <w:t xml:space="preserve">receding a </w:t>
              </w:r>
            </w:ins>
            <w:ins w:id="91" w:author="Scott, Kathy D" w:date="2025-01-14T00:34:00Z">
              <w:r w:rsidR="006A1FC8">
                <w:rPr>
                  <w:szCs w:val="24"/>
                </w:rPr>
                <w:t xml:space="preserve">Holiday </w:t>
              </w:r>
            </w:ins>
            <w:ins w:id="92" w:author="Scott, Kathy D" w:date="2025-01-14T01:02:00Z">
              <w:r>
                <w:rPr>
                  <w:szCs w:val="24"/>
                </w:rPr>
                <w:t>Indicator</w:t>
              </w:r>
            </w:ins>
            <w:del w:id="93" w:author="Scott, Kathy D" w:date="2025-01-14T00:59:00Z">
              <w:r w:rsidR="000138E9" w:rsidDel="0027767E">
                <w:rPr>
                  <w:szCs w:val="24"/>
                </w:rPr>
                <w:delText xml:space="preserve">Disconnect for Non-Payment </w:delText>
              </w:r>
            </w:del>
            <w:del w:id="94" w:author="Scott, Kathy D" w:date="2025-01-14T00:58:00Z">
              <w:r w:rsidR="000138E9" w:rsidDel="0027767E">
                <w:rPr>
                  <w:szCs w:val="24"/>
                </w:rPr>
                <w:delText>Authorization</w:delText>
              </w:r>
            </w:del>
            <w:del w:id="95" w:author="Scott, Kathy D" w:date="2025-01-14T00:59:00Z">
              <w:r w:rsidR="000138E9" w:rsidDel="0027767E">
                <w:rPr>
                  <w:szCs w:val="24"/>
                </w:rPr>
                <w:delText xml:space="preserve"> </w:delText>
              </w:r>
            </w:del>
            <w:del w:id="96" w:author="Scott, Kathy D" w:date="2025-01-14T00:37:00Z">
              <w:r w:rsidR="000138E9" w:rsidDel="00F239CA">
                <w:rPr>
                  <w:szCs w:val="24"/>
                </w:rPr>
                <w:delText>when the disconnect was not executed within Tariff timelines (OVERDUE REQUEST ONLY)</w:delText>
              </w:r>
            </w:del>
          </w:p>
        </w:tc>
      </w:tr>
    </w:tbl>
    <w:p w14:paraId="56D396EA" w14:textId="3A103B0A" w:rsidR="000138E9" w:rsidRDefault="000138E9" w:rsidP="004F6A16">
      <w:pPr>
        <w:tabs>
          <w:tab w:val="right" w:pos="1800"/>
          <w:tab w:val="left" w:pos="2160"/>
        </w:tabs>
        <w:adjustRightInd w:val="0"/>
        <w:ind w:left="2160" w:hanging="2160"/>
      </w:pPr>
      <w:r>
        <w:rPr>
          <w:szCs w:val="24"/>
        </w:rPr>
        <w:br w:type="page"/>
      </w:r>
      <w:bookmarkStart w:id="97" w:name="book23"/>
      <w:bookmarkEnd w:id="97"/>
    </w:p>
    <w:sectPr w:rsidR="000138E9">
      <w:footerReference w:type="even" r:id="rId9"/>
      <w:footerReference w:type="default" r:id="rId10"/>
      <w:footerReference w:type="first" r:id="rId11"/>
      <w:pgSz w:w="12240" w:h="15840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1EBD9" w14:textId="77777777" w:rsidR="00900913" w:rsidRDefault="00900913">
      <w:r>
        <w:separator/>
      </w:r>
    </w:p>
  </w:endnote>
  <w:endnote w:type="continuationSeparator" w:id="0">
    <w:p w14:paraId="61DFCF1F" w14:textId="77777777" w:rsidR="00900913" w:rsidRDefault="00900913">
      <w:r>
        <w:continuationSeparator/>
      </w:r>
    </w:p>
  </w:endnote>
  <w:endnote w:type="continuationNotice" w:id="1">
    <w:p w14:paraId="12367A10" w14:textId="77777777" w:rsidR="00900913" w:rsidRDefault="009009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DA44B" w14:textId="77777777" w:rsidR="000138E9" w:rsidRDefault="000138E9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>
      <w:rPr>
        <w:noProof/>
        <w:sz w:val="18"/>
        <w:szCs w:val="24"/>
      </w:rPr>
      <w:t>0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D8A50" w14:textId="044A62AA" w:rsidR="000138E9" w:rsidRDefault="000138E9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 w:rsidRPr="00AF4F27">
      <w:rPr>
        <w:sz w:val="18"/>
      </w:rPr>
      <w:fldChar w:fldCharType="begin"/>
    </w:r>
    <w:r>
      <w:rPr>
        <w:noProof/>
        <w:sz w:val="18"/>
        <w:szCs w:val="24"/>
      </w:rPr>
      <w:instrText xml:space="preserve"> NUMPAGES </w:instrText>
    </w:r>
    <w:r w:rsidRPr="00AF4F27">
      <w:rPr>
        <w:sz w:val="18"/>
      </w:rPr>
      <w:fldChar w:fldCharType="separate"/>
    </w:r>
    <w:r>
      <w:rPr>
        <w:noProof/>
        <w:sz w:val="18"/>
        <w:szCs w:val="24"/>
      </w:rPr>
      <w:t>0</w:t>
    </w:r>
    <w:r w:rsidRPr="00AF4F27">
      <w:rPr>
        <w:sz w:val="18"/>
      </w:rPr>
      <w:fldChar w:fldCharType="end"/>
    </w:r>
    <w:r>
      <w:rPr>
        <w:noProof/>
        <w:sz w:val="18"/>
        <w:szCs w:val="2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52B75" w14:textId="77777777" w:rsidR="000138E9" w:rsidRDefault="000138E9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>
      <w:rPr>
        <w:noProof/>
        <w:sz w:val="18"/>
        <w:szCs w:val="24"/>
      </w:rPr>
      <w:t>0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DE789" w14:textId="77777777" w:rsidR="00900913" w:rsidRDefault="00900913">
      <w:r>
        <w:separator/>
      </w:r>
    </w:p>
  </w:footnote>
  <w:footnote w:type="continuationSeparator" w:id="0">
    <w:p w14:paraId="168D19FC" w14:textId="77777777" w:rsidR="00900913" w:rsidRDefault="00900913">
      <w:r>
        <w:continuationSeparator/>
      </w:r>
    </w:p>
  </w:footnote>
  <w:footnote w:type="continuationNotice" w:id="1">
    <w:p w14:paraId="05106867" w14:textId="77777777" w:rsidR="00900913" w:rsidRDefault="009009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743F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</w:abstractNum>
  <w:abstractNum w:abstractNumId="1" w15:restartNumberingAfterBreak="0">
    <w:nsid w:val="0F846688"/>
    <w:multiLevelType w:val="hybridMultilevel"/>
    <w:tmpl w:val="FFFFFFFF"/>
    <w:lvl w:ilvl="0" w:tplc="B2DC50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18B47FF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16CA7562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D46D66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C70247D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8A91CE0"/>
    <w:multiLevelType w:val="hybridMultilevel"/>
    <w:tmpl w:val="01A8F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C5BB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EBE72A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3127595F"/>
    <w:multiLevelType w:val="hybridMultilevel"/>
    <w:tmpl w:val="15A4A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6128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3A4240EF"/>
    <w:multiLevelType w:val="hybridMultilevel"/>
    <w:tmpl w:val="FFFFFFFF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D6A18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E7C383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179470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1E636FA"/>
    <w:multiLevelType w:val="hybridMultilevel"/>
    <w:tmpl w:val="FFFFFFFF"/>
    <w:lvl w:ilvl="0" w:tplc="1D98AB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6" w15:restartNumberingAfterBreak="0">
    <w:nsid w:val="56985D6B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80745CD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5A843BC7"/>
    <w:multiLevelType w:val="single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5B0A574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62BE4C42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48167BA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</w:abstractNum>
  <w:abstractNum w:abstractNumId="22" w15:restartNumberingAfterBreak="0">
    <w:nsid w:val="6F7C43EA"/>
    <w:multiLevelType w:val="hybridMultilevel"/>
    <w:tmpl w:val="FFFFFFFF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44415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7F837C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5" w15:restartNumberingAfterBreak="0">
    <w:nsid w:val="7C3B4544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7EF55F2A"/>
    <w:multiLevelType w:val="hybridMultilevel"/>
    <w:tmpl w:val="FFFFFFFF"/>
    <w:lvl w:ilvl="0" w:tplc="B2DC50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033070840">
    <w:abstractNumId w:val="4"/>
  </w:num>
  <w:num w:numId="2" w16cid:durableId="1081676392">
    <w:abstractNumId w:val="18"/>
  </w:num>
  <w:num w:numId="3" w16cid:durableId="1676613644">
    <w:abstractNumId w:val="12"/>
  </w:num>
  <w:num w:numId="4" w16cid:durableId="1201282488">
    <w:abstractNumId w:val="16"/>
  </w:num>
  <w:num w:numId="5" w16cid:durableId="1397049459">
    <w:abstractNumId w:val="13"/>
  </w:num>
  <w:num w:numId="6" w16cid:durableId="690375846">
    <w:abstractNumId w:val="8"/>
  </w:num>
  <w:num w:numId="7" w16cid:durableId="1018699398">
    <w:abstractNumId w:val="19"/>
  </w:num>
  <w:num w:numId="8" w16cid:durableId="731192186">
    <w:abstractNumId w:val="2"/>
  </w:num>
  <w:num w:numId="9" w16cid:durableId="1036080161">
    <w:abstractNumId w:val="17"/>
  </w:num>
  <w:num w:numId="10" w16cid:durableId="732702934">
    <w:abstractNumId w:val="21"/>
  </w:num>
  <w:num w:numId="11" w16cid:durableId="1505783455">
    <w:abstractNumId w:val="0"/>
  </w:num>
  <w:num w:numId="12" w16cid:durableId="293411940">
    <w:abstractNumId w:val="7"/>
  </w:num>
  <w:num w:numId="13" w16cid:durableId="1634361179">
    <w:abstractNumId w:val="10"/>
  </w:num>
  <w:num w:numId="14" w16cid:durableId="1996059213">
    <w:abstractNumId w:val="24"/>
  </w:num>
  <w:num w:numId="15" w16cid:durableId="1154953785">
    <w:abstractNumId w:val="15"/>
  </w:num>
  <w:num w:numId="16" w16cid:durableId="1748721029">
    <w:abstractNumId w:val="25"/>
  </w:num>
  <w:num w:numId="17" w16cid:durableId="1897274241">
    <w:abstractNumId w:val="14"/>
  </w:num>
  <w:num w:numId="18" w16cid:durableId="1367826602">
    <w:abstractNumId w:val="5"/>
  </w:num>
  <w:num w:numId="19" w16cid:durableId="722675350">
    <w:abstractNumId w:val="11"/>
  </w:num>
  <w:num w:numId="20" w16cid:durableId="1961262524">
    <w:abstractNumId w:val="23"/>
  </w:num>
  <w:num w:numId="21" w16cid:durableId="1979412765">
    <w:abstractNumId w:val="26"/>
  </w:num>
  <w:num w:numId="22" w16cid:durableId="657610724">
    <w:abstractNumId w:val="1"/>
  </w:num>
  <w:num w:numId="23" w16cid:durableId="436802678">
    <w:abstractNumId w:val="22"/>
  </w:num>
  <w:num w:numId="24" w16cid:durableId="489912145">
    <w:abstractNumId w:val="3"/>
  </w:num>
  <w:num w:numId="25" w16cid:durableId="1043359023">
    <w:abstractNumId w:val="20"/>
  </w:num>
  <w:num w:numId="26" w16cid:durableId="1006397472">
    <w:abstractNumId w:val="9"/>
  </w:num>
  <w:num w:numId="27" w16cid:durableId="139200197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hurman, Kathryn">
    <w15:presenceInfo w15:providerId="None" w15:userId="Thurman, Kathryn"/>
  </w15:person>
  <w15:person w15:author="Scott, Kathy D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6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489"/>
    <w:rsid w:val="000024E5"/>
    <w:rsid w:val="00005C8F"/>
    <w:rsid w:val="000138E9"/>
    <w:rsid w:val="00014B61"/>
    <w:rsid w:val="00047E12"/>
    <w:rsid w:val="00055A6D"/>
    <w:rsid w:val="00065E24"/>
    <w:rsid w:val="00071CB5"/>
    <w:rsid w:val="000775AA"/>
    <w:rsid w:val="000A73FD"/>
    <w:rsid w:val="000B1B88"/>
    <w:rsid w:val="000C5DF4"/>
    <w:rsid w:val="000C60E3"/>
    <w:rsid w:val="000D253B"/>
    <w:rsid w:val="001141AD"/>
    <w:rsid w:val="00154B0A"/>
    <w:rsid w:val="001676B2"/>
    <w:rsid w:val="00167937"/>
    <w:rsid w:val="00172AFC"/>
    <w:rsid w:val="001A0DA0"/>
    <w:rsid w:val="001C70BF"/>
    <w:rsid w:val="00212238"/>
    <w:rsid w:val="002274AB"/>
    <w:rsid w:val="00256678"/>
    <w:rsid w:val="002634FF"/>
    <w:rsid w:val="0027767E"/>
    <w:rsid w:val="002A1E0E"/>
    <w:rsid w:val="002B1815"/>
    <w:rsid w:val="002D732F"/>
    <w:rsid w:val="002F04F9"/>
    <w:rsid w:val="002F36FD"/>
    <w:rsid w:val="003057C7"/>
    <w:rsid w:val="00310C76"/>
    <w:rsid w:val="003124BC"/>
    <w:rsid w:val="00323C7B"/>
    <w:rsid w:val="00342AA0"/>
    <w:rsid w:val="00365D33"/>
    <w:rsid w:val="00366489"/>
    <w:rsid w:val="00386EA4"/>
    <w:rsid w:val="00390E0F"/>
    <w:rsid w:val="00397EFD"/>
    <w:rsid w:val="003C69E5"/>
    <w:rsid w:val="003D2395"/>
    <w:rsid w:val="003D7125"/>
    <w:rsid w:val="003E165E"/>
    <w:rsid w:val="003E3F68"/>
    <w:rsid w:val="003F462F"/>
    <w:rsid w:val="00433220"/>
    <w:rsid w:val="00443002"/>
    <w:rsid w:val="00447601"/>
    <w:rsid w:val="00452710"/>
    <w:rsid w:val="00465F0A"/>
    <w:rsid w:val="004671CA"/>
    <w:rsid w:val="0049018D"/>
    <w:rsid w:val="004937DF"/>
    <w:rsid w:val="00494D58"/>
    <w:rsid w:val="004966D9"/>
    <w:rsid w:val="004C1B86"/>
    <w:rsid w:val="004F2A2D"/>
    <w:rsid w:val="004F59E8"/>
    <w:rsid w:val="004F6179"/>
    <w:rsid w:val="004F6A16"/>
    <w:rsid w:val="00515056"/>
    <w:rsid w:val="005372A4"/>
    <w:rsid w:val="0054053F"/>
    <w:rsid w:val="00564423"/>
    <w:rsid w:val="005660C2"/>
    <w:rsid w:val="005757F8"/>
    <w:rsid w:val="00586B46"/>
    <w:rsid w:val="005962EC"/>
    <w:rsid w:val="005A3F0E"/>
    <w:rsid w:val="005B019A"/>
    <w:rsid w:val="005B11C7"/>
    <w:rsid w:val="005C22EE"/>
    <w:rsid w:val="005C5027"/>
    <w:rsid w:val="005D0AF6"/>
    <w:rsid w:val="005D5E8E"/>
    <w:rsid w:val="005D754E"/>
    <w:rsid w:val="005E33B5"/>
    <w:rsid w:val="006215DC"/>
    <w:rsid w:val="006635F4"/>
    <w:rsid w:val="00670076"/>
    <w:rsid w:val="0067280D"/>
    <w:rsid w:val="00675295"/>
    <w:rsid w:val="006A1FC8"/>
    <w:rsid w:val="006E70AF"/>
    <w:rsid w:val="006F77A6"/>
    <w:rsid w:val="00710739"/>
    <w:rsid w:val="007109FF"/>
    <w:rsid w:val="00716377"/>
    <w:rsid w:val="00725AD5"/>
    <w:rsid w:val="007305C6"/>
    <w:rsid w:val="00740F01"/>
    <w:rsid w:val="00743251"/>
    <w:rsid w:val="00750E20"/>
    <w:rsid w:val="007641C3"/>
    <w:rsid w:val="0076572C"/>
    <w:rsid w:val="00776720"/>
    <w:rsid w:val="0079182E"/>
    <w:rsid w:val="007A2CF9"/>
    <w:rsid w:val="007B598F"/>
    <w:rsid w:val="007F65A1"/>
    <w:rsid w:val="00806488"/>
    <w:rsid w:val="008075C0"/>
    <w:rsid w:val="00813847"/>
    <w:rsid w:val="00820C56"/>
    <w:rsid w:val="0083772C"/>
    <w:rsid w:val="00844AE9"/>
    <w:rsid w:val="00892017"/>
    <w:rsid w:val="008F2445"/>
    <w:rsid w:val="008F6F63"/>
    <w:rsid w:val="00900838"/>
    <w:rsid w:val="00900913"/>
    <w:rsid w:val="0090435F"/>
    <w:rsid w:val="00911671"/>
    <w:rsid w:val="00930DB3"/>
    <w:rsid w:val="00932099"/>
    <w:rsid w:val="00952677"/>
    <w:rsid w:val="009648B9"/>
    <w:rsid w:val="009A04E2"/>
    <w:rsid w:val="009B6193"/>
    <w:rsid w:val="009C261D"/>
    <w:rsid w:val="009C64FD"/>
    <w:rsid w:val="009C6BF9"/>
    <w:rsid w:val="009C7D18"/>
    <w:rsid w:val="009D5E5D"/>
    <w:rsid w:val="009E2DCB"/>
    <w:rsid w:val="009F21E9"/>
    <w:rsid w:val="00A26278"/>
    <w:rsid w:val="00A365EF"/>
    <w:rsid w:val="00A40C83"/>
    <w:rsid w:val="00A45580"/>
    <w:rsid w:val="00A830F1"/>
    <w:rsid w:val="00A903F1"/>
    <w:rsid w:val="00AA144C"/>
    <w:rsid w:val="00AC4442"/>
    <w:rsid w:val="00AC5991"/>
    <w:rsid w:val="00AF4F27"/>
    <w:rsid w:val="00B0175D"/>
    <w:rsid w:val="00B0523C"/>
    <w:rsid w:val="00B101CD"/>
    <w:rsid w:val="00B160EF"/>
    <w:rsid w:val="00B16F27"/>
    <w:rsid w:val="00B179F3"/>
    <w:rsid w:val="00B224AB"/>
    <w:rsid w:val="00B2381E"/>
    <w:rsid w:val="00B260C3"/>
    <w:rsid w:val="00B34B29"/>
    <w:rsid w:val="00B36ADD"/>
    <w:rsid w:val="00B508EF"/>
    <w:rsid w:val="00B673FC"/>
    <w:rsid w:val="00B67CCF"/>
    <w:rsid w:val="00B8598D"/>
    <w:rsid w:val="00BD7DCB"/>
    <w:rsid w:val="00C02F6F"/>
    <w:rsid w:val="00C06D96"/>
    <w:rsid w:val="00C10B1B"/>
    <w:rsid w:val="00C30022"/>
    <w:rsid w:val="00C35EC7"/>
    <w:rsid w:val="00C6376B"/>
    <w:rsid w:val="00C76D6A"/>
    <w:rsid w:val="00C9629A"/>
    <w:rsid w:val="00CB1010"/>
    <w:rsid w:val="00CD513A"/>
    <w:rsid w:val="00CE0C0D"/>
    <w:rsid w:val="00CE633B"/>
    <w:rsid w:val="00CE70DE"/>
    <w:rsid w:val="00CF520E"/>
    <w:rsid w:val="00D137AB"/>
    <w:rsid w:val="00D163A5"/>
    <w:rsid w:val="00D22147"/>
    <w:rsid w:val="00D331CB"/>
    <w:rsid w:val="00D35723"/>
    <w:rsid w:val="00D44A15"/>
    <w:rsid w:val="00D823A2"/>
    <w:rsid w:val="00DA1E69"/>
    <w:rsid w:val="00E035A6"/>
    <w:rsid w:val="00E13DCC"/>
    <w:rsid w:val="00E223B0"/>
    <w:rsid w:val="00E33D10"/>
    <w:rsid w:val="00E463BC"/>
    <w:rsid w:val="00E75460"/>
    <w:rsid w:val="00E905C0"/>
    <w:rsid w:val="00EB09AD"/>
    <w:rsid w:val="00EB49F4"/>
    <w:rsid w:val="00EB643B"/>
    <w:rsid w:val="00EC4935"/>
    <w:rsid w:val="00F020EC"/>
    <w:rsid w:val="00F065DD"/>
    <w:rsid w:val="00F239CA"/>
    <w:rsid w:val="00F3766E"/>
    <w:rsid w:val="00F537FE"/>
    <w:rsid w:val="00F573EF"/>
    <w:rsid w:val="00F6028A"/>
    <w:rsid w:val="00F71DC8"/>
    <w:rsid w:val="00F7721D"/>
    <w:rsid w:val="00FD1A48"/>
    <w:rsid w:val="00FD7A31"/>
    <w:rsid w:val="00FE5C37"/>
    <w:rsid w:val="00FF198B"/>
    <w:rsid w:val="00FF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8F7432C"/>
  <w14:defaultImageDpi w14:val="0"/>
  <w15:docId w15:val="{A1F71865-A97C-4C5E-AABD-54BC4DFC8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720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b/>
      <w:bCs/>
      <w:sz w:val="56"/>
      <w:szCs w:val="5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tabs>
        <w:tab w:val="center" w:pos="1440"/>
        <w:tab w:val="center" w:pos="2448"/>
        <w:tab w:val="left" w:pos="2988"/>
        <w:tab w:val="left" w:pos="7883"/>
        <w:tab w:val="left" w:pos="9360"/>
      </w:tabs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widowControl w:val="0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144"/>
      <w:outlineLvl w:val="7"/>
    </w:pPr>
    <w:rPr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ind w:right="144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Theme="majorHAnsi" w:eastAsiaTheme="majorEastAsia" w:hAnsiTheme="majorHAnsi" w:cs="Times New Roman"/>
    </w:rPr>
  </w:style>
  <w:style w:type="paragraph" w:styleId="Footer">
    <w:name w:val="footer"/>
    <w:basedOn w:val="Normal"/>
    <w:link w:val="FooterChar"/>
    <w:pPr>
      <w:widowControl w:val="0"/>
      <w:tabs>
        <w:tab w:val="center" w:pos="4320"/>
        <w:tab w:val="right" w:pos="8640"/>
      </w:tabs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</w:pPr>
    <w:rPr>
      <w:rFonts w:ascii="Arial" w:hAnsi="Arial" w:cs="Arial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Pr>
      <w:rFonts w:cs="Times New Roman"/>
      <w:sz w:val="20"/>
      <w:szCs w:val="20"/>
    </w:rPr>
  </w:style>
  <w:style w:type="paragraph" w:styleId="Caption">
    <w:name w:val="caption"/>
    <w:basedOn w:val="Normal"/>
    <w:next w:val="Normal"/>
    <w:uiPriority w:val="99"/>
    <w:qFormat/>
    <w:pPr>
      <w:widowControl w:val="0"/>
    </w:pPr>
    <w:rPr>
      <w:b/>
      <w:bCs/>
      <w:sz w:val="40"/>
      <w:szCs w:val="40"/>
    </w:rPr>
  </w:style>
  <w:style w:type="paragraph" w:styleId="BodyText">
    <w:name w:val="Body Text"/>
    <w:basedOn w:val="Normal"/>
    <w:link w:val="BodyTextChar"/>
    <w:uiPriority w:val="99"/>
    <w:pPr>
      <w:ind w:right="144"/>
    </w:p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0"/>
      <w:szCs w:val="20"/>
    </w:rPr>
  </w:style>
  <w:style w:type="paragraph" w:customStyle="1" w:styleId="Definition">
    <w:name w:val="Definition"/>
    <w:basedOn w:val="Normal"/>
    <w:uiPriority w:val="99"/>
    <w:pPr>
      <w:widowControl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right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pPr>
      <w:ind w:left="-117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H1">
    <w:name w:val="H1"/>
    <w:basedOn w:val="Normal"/>
    <w:next w:val="Normal"/>
    <w:uiPriority w:val="99"/>
    <w:pPr>
      <w:keepNext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Element">
    <w:name w:val="Element"/>
    <w:basedOn w:val="Normal"/>
    <w:uiPriority w:val="99"/>
    <w:pPr>
      <w:autoSpaceDE/>
      <w:autoSpaceDN/>
      <w:spacing w:before="60"/>
      <w:ind w:right="144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pPr>
      <w:ind w:right="144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uiPriority w:val="99"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463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6572C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0138E9"/>
    <w:pPr>
      <w:spacing w:after="0" w:line="240" w:lineRule="auto"/>
    </w:pPr>
    <w:rPr>
      <w:sz w:val="20"/>
      <w:szCs w:val="20"/>
    </w:rPr>
  </w:style>
  <w:style w:type="character" w:styleId="Hyperlink">
    <w:name w:val="Hyperlink"/>
    <w:basedOn w:val="DefaultParagraphFont"/>
    <w:rsid w:val="00DA1E69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DA1E69"/>
    <w:pPr>
      <w:autoSpaceDE/>
      <w:autoSpaceDN/>
      <w:spacing w:before="240"/>
    </w:pPr>
    <w:rPr>
      <w:rFonts w:ascii="Arial" w:hAnsi="Arial"/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7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xsetchangecontrol@ercot.com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602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TTG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Foresight's Document Builder</dc:creator>
  <cp:keywords/>
  <dc:description/>
  <cp:lastModifiedBy>Thurman, Kathryn</cp:lastModifiedBy>
  <cp:revision>2</cp:revision>
  <cp:lastPrinted>2001-07-27T23:06:00Z</cp:lastPrinted>
  <dcterms:created xsi:type="dcterms:W3CDTF">2025-02-18T18:22:00Z</dcterms:created>
  <dcterms:modified xsi:type="dcterms:W3CDTF">2025-02-18T18:22:00Z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2024-03-07T16:57:08Z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3312864e-31c3-4f33-a154-dd49fc5a72fd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e3ac3a1a-de19-428b-b395-6d250d7743fb_Enabled">
    <vt:lpwstr>true</vt:lpwstr>
  </property>
  <property fmtid="{D5CDD505-2E9C-101B-9397-08002B2CF9AE}" pid="10" name="MSIP_Label_e3ac3a1a-de19-428b-b395-6d250d7743fb_SetDate">
    <vt:lpwstr>2025-01-14T06:14:19Z</vt:lpwstr>
  </property>
  <property fmtid="{D5CDD505-2E9C-101B-9397-08002B2CF9AE}" pid="11" name="MSIP_Label_e3ac3a1a-de19-428b-b395-6d250d7743fb_Method">
    <vt:lpwstr>Standard</vt:lpwstr>
  </property>
  <property fmtid="{D5CDD505-2E9C-101B-9397-08002B2CF9AE}" pid="12" name="MSIP_Label_e3ac3a1a-de19-428b-b395-6d250d7743fb_Name">
    <vt:lpwstr>Internal Use Only</vt:lpwstr>
  </property>
  <property fmtid="{D5CDD505-2E9C-101B-9397-08002B2CF9AE}" pid="13" name="MSIP_Label_e3ac3a1a-de19-428b-b395-6d250d7743fb_SiteId">
    <vt:lpwstr>88cc5fd7-fd78-44b6-ad75-b6915088974f</vt:lpwstr>
  </property>
  <property fmtid="{D5CDD505-2E9C-101B-9397-08002B2CF9AE}" pid="14" name="MSIP_Label_e3ac3a1a-de19-428b-b395-6d250d7743fb_ActionId">
    <vt:lpwstr>2e8a9450-6401-4664-acfd-ccb2ddb53dc5</vt:lpwstr>
  </property>
  <property fmtid="{D5CDD505-2E9C-101B-9397-08002B2CF9AE}" pid="15" name="MSIP_Label_e3ac3a1a-de19-428b-b395-6d250d7743fb_ContentBits">
    <vt:lpwstr>0</vt:lpwstr>
  </property>
</Properties>
</file>