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32E989EB" w:rsidR="00067FE2" w:rsidRDefault="002962EB" w:rsidP="00F44236">
            <w:pPr>
              <w:pStyle w:val="Header"/>
            </w:pPr>
            <w:hyperlink r:id="rId8" w:history="1">
              <w:r w:rsidR="00E33EFB">
                <w:rPr>
                  <w:rStyle w:val="Hyperlink"/>
                </w:rPr>
                <w:t>274</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45E82553" w:rsidR="00067FE2" w:rsidRDefault="006822D1" w:rsidP="00F44236">
            <w:pPr>
              <w:pStyle w:val="Header"/>
            </w:pPr>
            <w:bookmarkStart w:id="0" w:name="_Hlk190352122"/>
            <w:r>
              <w:t>Conform</w:t>
            </w:r>
            <w:r w:rsidR="00004225">
              <w:t xml:space="preserve"> </w:t>
            </w:r>
            <w:r w:rsidR="008C3519">
              <w:t xml:space="preserve">Nodal </w:t>
            </w:r>
            <w:r w:rsidR="008C16DE">
              <w:t xml:space="preserve">Operating </w:t>
            </w:r>
            <w:r w:rsidR="002A3894">
              <w:t>G</w:t>
            </w:r>
            <w:r w:rsidR="008C16DE">
              <w:t>u</w:t>
            </w:r>
            <w:r w:rsidR="002A3894">
              <w:t xml:space="preserve">ide </w:t>
            </w:r>
            <w:r w:rsidR="006C0C99">
              <w:t>to</w:t>
            </w:r>
            <w:r w:rsidR="002A3894">
              <w:t xml:space="preserve"> </w:t>
            </w:r>
            <w:r w:rsidR="00E128A0">
              <w:t xml:space="preserve">Revisions Implemented </w:t>
            </w:r>
            <w:r>
              <w:t>for</w:t>
            </w:r>
            <w:r w:rsidR="00E128A0">
              <w:t xml:space="preserve"> </w:t>
            </w:r>
            <w:r w:rsidR="002A3894">
              <w:t>NPRR</w:t>
            </w:r>
            <w:r w:rsidR="004D59F4">
              <w:t>1217</w:t>
            </w:r>
            <w:r w:rsidR="00004225">
              <w:t xml:space="preserve">, </w:t>
            </w:r>
            <w:r w:rsidR="00004225" w:rsidRPr="00004225">
              <w:t>Remove Verbal Dispatch Instruction (VDI) Requirement for Deployment and Recall of Load Resources and Emergency Response Service (ERS) Resources</w:t>
            </w:r>
            <w:bookmarkEnd w:id="0"/>
          </w:p>
        </w:tc>
      </w:tr>
      <w:tr w:rsidR="00067FE2" w:rsidRPr="00E01925" w14:paraId="3288B1CC" w14:textId="77777777" w:rsidTr="007E5C0C">
        <w:trPr>
          <w:trHeight w:val="518"/>
        </w:trPr>
        <w:tc>
          <w:tcPr>
            <w:tcW w:w="2880" w:type="dxa"/>
            <w:gridSpan w:val="2"/>
            <w:tcBorders>
              <w:bottom w:val="single" w:sz="4" w:space="0" w:color="auto"/>
            </w:tcBorders>
            <w:shd w:val="clear" w:color="auto" w:fill="FFFFFF"/>
            <w:vAlign w:val="center"/>
          </w:tcPr>
          <w:p w14:paraId="3C517530" w14:textId="51D1FB22" w:rsidR="00067FE2" w:rsidRPr="00E01925" w:rsidRDefault="00067FE2" w:rsidP="007E5C0C">
            <w:pPr>
              <w:pStyle w:val="Header"/>
              <w:spacing w:before="120" w:after="120"/>
              <w:rPr>
                <w:bCs w:val="0"/>
              </w:rPr>
            </w:pPr>
            <w:r w:rsidRPr="00E01925">
              <w:rPr>
                <w:bCs w:val="0"/>
              </w:rPr>
              <w:t xml:space="preserve">Date </w:t>
            </w:r>
            <w:r w:rsidR="007E5C0C">
              <w:rPr>
                <w:bCs w:val="0"/>
              </w:rPr>
              <w:t>of Decision</w:t>
            </w:r>
          </w:p>
        </w:tc>
        <w:tc>
          <w:tcPr>
            <w:tcW w:w="7560" w:type="dxa"/>
            <w:gridSpan w:val="2"/>
            <w:tcBorders>
              <w:bottom w:val="single" w:sz="4" w:space="0" w:color="auto"/>
            </w:tcBorders>
            <w:vAlign w:val="center"/>
          </w:tcPr>
          <w:p w14:paraId="1C09798C" w14:textId="632D7E76" w:rsidR="00067FE2" w:rsidRPr="00E01925" w:rsidRDefault="00682154" w:rsidP="007E5C0C">
            <w:pPr>
              <w:pStyle w:val="NormalArial"/>
              <w:spacing w:before="120" w:after="120"/>
            </w:pPr>
            <w:r>
              <w:t>February</w:t>
            </w:r>
            <w:r w:rsidR="00A70C6E">
              <w:t xml:space="preserve"> 26, 2025</w:t>
            </w:r>
          </w:p>
        </w:tc>
      </w:tr>
      <w:tr w:rsidR="007E5C0C" w:rsidRPr="00E01925" w14:paraId="1BBD854C" w14:textId="77777777" w:rsidTr="007E5C0C">
        <w:trPr>
          <w:trHeight w:val="518"/>
        </w:trPr>
        <w:tc>
          <w:tcPr>
            <w:tcW w:w="2880" w:type="dxa"/>
            <w:gridSpan w:val="2"/>
            <w:tcBorders>
              <w:bottom w:val="single" w:sz="4" w:space="0" w:color="auto"/>
            </w:tcBorders>
            <w:shd w:val="clear" w:color="auto" w:fill="FFFFFF"/>
            <w:vAlign w:val="center"/>
          </w:tcPr>
          <w:p w14:paraId="6C70F582" w14:textId="1770F854" w:rsidR="007E5C0C" w:rsidRPr="00E01925" w:rsidRDefault="007E5C0C" w:rsidP="007E5C0C">
            <w:pPr>
              <w:pStyle w:val="Header"/>
              <w:spacing w:before="120" w:after="120"/>
              <w:rPr>
                <w:bCs w:val="0"/>
              </w:rPr>
            </w:pPr>
            <w:r>
              <w:rPr>
                <w:bCs w:val="0"/>
              </w:rPr>
              <w:t>Action</w:t>
            </w:r>
          </w:p>
        </w:tc>
        <w:tc>
          <w:tcPr>
            <w:tcW w:w="7560" w:type="dxa"/>
            <w:gridSpan w:val="2"/>
            <w:tcBorders>
              <w:bottom w:val="single" w:sz="4" w:space="0" w:color="auto"/>
            </w:tcBorders>
            <w:vAlign w:val="center"/>
          </w:tcPr>
          <w:p w14:paraId="448775C3" w14:textId="7FFC1B76" w:rsidR="007E5C0C" w:rsidRDefault="007E5C0C" w:rsidP="007E5C0C">
            <w:pPr>
              <w:pStyle w:val="NormalArial"/>
              <w:spacing w:before="120" w:after="120"/>
            </w:pPr>
            <w:r>
              <w:t>Recommended Approval</w:t>
            </w:r>
          </w:p>
        </w:tc>
      </w:tr>
      <w:tr w:rsidR="009D17F0" w14:paraId="4E33B974" w14:textId="77777777" w:rsidTr="007E5C0C">
        <w:trPr>
          <w:trHeight w:val="773"/>
        </w:trPr>
        <w:tc>
          <w:tcPr>
            <w:tcW w:w="2880" w:type="dxa"/>
            <w:gridSpan w:val="2"/>
            <w:tcBorders>
              <w:top w:val="single" w:sz="4" w:space="0" w:color="auto"/>
              <w:bottom w:val="single" w:sz="4" w:space="0" w:color="auto"/>
            </w:tcBorders>
            <w:shd w:val="clear" w:color="auto" w:fill="FFFFFF"/>
            <w:vAlign w:val="center"/>
          </w:tcPr>
          <w:p w14:paraId="009BA021" w14:textId="7C0D024A" w:rsidR="009D17F0" w:rsidRDefault="007E5C0C" w:rsidP="00E128A0">
            <w:pPr>
              <w:pStyle w:val="Header"/>
              <w:spacing w:before="120" w:after="120"/>
            </w:pPr>
            <w:r>
              <w:t>Timeline</w:t>
            </w:r>
            <w:r w:rsidR="009D17F0">
              <w:t xml:space="preserve"> </w:t>
            </w:r>
          </w:p>
        </w:tc>
        <w:tc>
          <w:tcPr>
            <w:tcW w:w="7560" w:type="dxa"/>
            <w:gridSpan w:val="2"/>
            <w:tcBorders>
              <w:top w:val="single" w:sz="4" w:space="0" w:color="auto"/>
            </w:tcBorders>
            <w:vAlign w:val="center"/>
          </w:tcPr>
          <w:p w14:paraId="6D5AC490" w14:textId="445CBD2F" w:rsidR="009D17F0" w:rsidRPr="00FB509B" w:rsidRDefault="008C3519" w:rsidP="00E128A0">
            <w:pPr>
              <w:pStyle w:val="NormalArial"/>
              <w:spacing w:before="120" w:after="120"/>
            </w:pPr>
            <w:r>
              <w:t xml:space="preserve">Urgent – </w:t>
            </w:r>
            <w:r w:rsidR="00711A90">
              <w:t xml:space="preserve">The Nodal Operating Guide is out of synch with the Protocols since </w:t>
            </w:r>
            <w:r w:rsidR="00B629AC">
              <w:t xml:space="preserve">the implementation of </w:t>
            </w:r>
            <w:r w:rsidR="00711A90">
              <w:t>Nodal Protocol Revision Request (</w:t>
            </w:r>
            <w:r w:rsidR="00711A90" w:rsidRPr="00FD6491">
              <w:t>NPRR</w:t>
            </w:r>
            <w:r w:rsidR="00711A90">
              <w:t>)</w:t>
            </w:r>
            <w:r w:rsidR="00711A90" w:rsidRPr="00FD6491">
              <w:t xml:space="preserve"> 1217, </w:t>
            </w:r>
            <w:r w:rsidR="00711A90" w:rsidRPr="00FD6491">
              <w:rPr>
                <w:color w:val="000000"/>
              </w:rPr>
              <w:t>Remove Verbal Dispatch Instruction (VDI) Requirement for Deployment and Recall of Load Resources and Emergency Response Service (ERS) Resources</w:t>
            </w:r>
            <w:r w:rsidR="00B629AC">
              <w:rPr>
                <w:color w:val="000000"/>
              </w:rPr>
              <w:t xml:space="preserve"> </w:t>
            </w:r>
            <w:r w:rsidR="00711A90">
              <w:rPr>
                <w:color w:val="000000"/>
              </w:rPr>
              <w:t xml:space="preserve">on </w:t>
            </w:r>
            <w:r>
              <w:t>10/1/2024</w:t>
            </w:r>
            <w:r w:rsidR="00711A90">
              <w:t xml:space="preserve"> </w:t>
            </w:r>
          </w:p>
        </w:tc>
      </w:tr>
      <w:tr w:rsidR="007E5C0C" w14:paraId="08FFFF9B" w14:textId="77777777" w:rsidTr="007E5C0C">
        <w:trPr>
          <w:trHeight w:val="773"/>
        </w:trPr>
        <w:tc>
          <w:tcPr>
            <w:tcW w:w="2880" w:type="dxa"/>
            <w:gridSpan w:val="2"/>
            <w:tcBorders>
              <w:top w:val="single" w:sz="4" w:space="0" w:color="auto"/>
              <w:bottom w:val="single" w:sz="4" w:space="0" w:color="auto"/>
            </w:tcBorders>
            <w:shd w:val="clear" w:color="auto" w:fill="FFFFFF"/>
            <w:vAlign w:val="center"/>
          </w:tcPr>
          <w:p w14:paraId="5CE922A7" w14:textId="5994A0E8" w:rsidR="007E5C0C" w:rsidRDefault="007E5C0C" w:rsidP="00E128A0">
            <w:pPr>
              <w:pStyle w:val="Header"/>
              <w:spacing w:before="120" w:after="120"/>
            </w:pPr>
            <w:r>
              <w:t>Estimated Impacts</w:t>
            </w:r>
          </w:p>
        </w:tc>
        <w:tc>
          <w:tcPr>
            <w:tcW w:w="7560" w:type="dxa"/>
            <w:gridSpan w:val="2"/>
            <w:tcBorders>
              <w:top w:val="single" w:sz="4" w:space="0" w:color="auto"/>
            </w:tcBorders>
            <w:vAlign w:val="center"/>
          </w:tcPr>
          <w:p w14:paraId="0CCDC41B" w14:textId="77777777" w:rsidR="007E5C0C" w:rsidRDefault="007E5C0C" w:rsidP="007E5C0C">
            <w:pPr>
              <w:pStyle w:val="Header"/>
              <w:spacing w:before="120" w:after="120"/>
              <w:rPr>
                <w:b w:val="0"/>
                <w:bCs w:val="0"/>
              </w:rPr>
            </w:pPr>
            <w:r>
              <w:rPr>
                <w:b w:val="0"/>
                <w:bCs w:val="0"/>
              </w:rPr>
              <w:t>Cost/Budgetary:  None</w:t>
            </w:r>
          </w:p>
          <w:p w14:paraId="76E34CA3" w14:textId="4CE8E978" w:rsidR="007E5C0C" w:rsidRDefault="007E5C0C" w:rsidP="007E5C0C">
            <w:pPr>
              <w:pStyle w:val="NormalArial"/>
              <w:spacing w:before="120" w:after="120"/>
            </w:pPr>
            <w:r w:rsidRPr="00794708">
              <w:t>Project Duration:  No project required</w:t>
            </w:r>
          </w:p>
        </w:tc>
      </w:tr>
      <w:tr w:rsidR="007E5C0C" w14:paraId="3CAAF975" w14:textId="77777777" w:rsidTr="007E5C0C">
        <w:trPr>
          <w:trHeight w:val="773"/>
        </w:trPr>
        <w:tc>
          <w:tcPr>
            <w:tcW w:w="2880" w:type="dxa"/>
            <w:gridSpan w:val="2"/>
            <w:tcBorders>
              <w:top w:val="single" w:sz="4" w:space="0" w:color="auto"/>
              <w:bottom w:val="single" w:sz="4" w:space="0" w:color="auto"/>
            </w:tcBorders>
            <w:shd w:val="clear" w:color="auto" w:fill="FFFFFF"/>
            <w:vAlign w:val="center"/>
          </w:tcPr>
          <w:p w14:paraId="34BF04B1" w14:textId="14B70501" w:rsidR="007E5C0C" w:rsidRDefault="007E5C0C" w:rsidP="00E128A0">
            <w:pPr>
              <w:pStyle w:val="Header"/>
              <w:spacing w:before="120" w:after="120"/>
            </w:pPr>
            <w:r>
              <w:t>Proposed Effective Date</w:t>
            </w:r>
          </w:p>
        </w:tc>
        <w:tc>
          <w:tcPr>
            <w:tcW w:w="7560" w:type="dxa"/>
            <w:gridSpan w:val="2"/>
            <w:tcBorders>
              <w:top w:val="single" w:sz="4" w:space="0" w:color="auto"/>
            </w:tcBorders>
            <w:vAlign w:val="center"/>
          </w:tcPr>
          <w:p w14:paraId="1F23D4E4" w14:textId="5B28F221" w:rsidR="007E5C0C" w:rsidRDefault="00550142" w:rsidP="007E5C0C">
            <w:pPr>
              <w:pStyle w:val="Header"/>
              <w:spacing w:before="120" w:after="120"/>
              <w:rPr>
                <w:b w:val="0"/>
                <w:bCs w:val="0"/>
              </w:rPr>
            </w:pPr>
            <w:r>
              <w:rPr>
                <w:b w:val="0"/>
                <w:bCs w:val="0"/>
              </w:rPr>
              <w:t>The first of the month following Public Utility Commission of Texas (PUCT) approval</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E128A0">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1273F894" w14:textId="5CA30EA9" w:rsidR="009D17F0" w:rsidRPr="00FB509B" w:rsidRDefault="00F5301A" w:rsidP="00E128A0">
            <w:pPr>
              <w:pStyle w:val="NormalArial"/>
              <w:spacing w:before="120" w:after="120"/>
            </w:pPr>
            <w:r>
              <w:t xml:space="preserve">4.5.3.1, </w:t>
            </w:r>
            <w:r w:rsidRPr="00B74F31">
              <w:t>General Procedures Prior to EEA Operations</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E128A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4C4F7BF1" w:rsidR="00C9766A" w:rsidRPr="00FB509B" w:rsidRDefault="00F5301A" w:rsidP="00E128A0">
            <w:pPr>
              <w:pStyle w:val="NormalArial"/>
              <w:spacing w:before="120" w:after="120"/>
            </w:pPr>
            <w:r>
              <w:t>None</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E128A0">
            <w:pPr>
              <w:pStyle w:val="Header"/>
              <w:spacing w:before="120" w:after="120"/>
            </w:pPr>
            <w:r>
              <w:t>Revision Description</w:t>
            </w:r>
          </w:p>
        </w:tc>
        <w:tc>
          <w:tcPr>
            <w:tcW w:w="7560" w:type="dxa"/>
            <w:gridSpan w:val="2"/>
            <w:tcBorders>
              <w:bottom w:val="single" w:sz="4" w:space="0" w:color="auto"/>
            </w:tcBorders>
            <w:vAlign w:val="center"/>
          </w:tcPr>
          <w:p w14:paraId="062CD83D" w14:textId="547BC9B0" w:rsidR="009D17F0" w:rsidRPr="00FB509B" w:rsidRDefault="00F5301A" w:rsidP="00ED6AE0">
            <w:pPr>
              <w:pStyle w:val="NormalArial"/>
              <w:spacing w:before="120" w:after="120"/>
            </w:pPr>
            <w:r>
              <w:t xml:space="preserve">This Nodal Operating Guide Revision Request (NOGRR) </w:t>
            </w:r>
            <w:r w:rsidR="004267CE">
              <w:t>conforms</w:t>
            </w:r>
            <w:r>
              <w:t xml:space="preserve"> the </w:t>
            </w:r>
            <w:r w:rsidR="008C3519">
              <w:t xml:space="preserve">Nodal </w:t>
            </w:r>
            <w:r>
              <w:t xml:space="preserve">Operating Guide </w:t>
            </w:r>
            <w:r w:rsidR="006C0C99">
              <w:t>to</w:t>
            </w:r>
            <w:r>
              <w:t xml:space="preserve"> Protocol changes made by </w:t>
            </w:r>
            <w:r w:rsidRPr="00FD6491">
              <w:t>NPRR1217</w:t>
            </w:r>
            <w:r>
              <w:rPr>
                <w:color w:val="000000"/>
              </w:rPr>
              <w:t>.</w:t>
            </w:r>
          </w:p>
        </w:tc>
      </w:tr>
      <w:tr w:rsidR="009D17F0" w14:paraId="54290F4A" w14:textId="77777777" w:rsidTr="00625E5D">
        <w:trPr>
          <w:trHeight w:val="518"/>
        </w:trPr>
        <w:tc>
          <w:tcPr>
            <w:tcW w:w="2880" w:type="dxa"/>
            <w:gridSpan w:val="2"/>
            <w:shd w:val="clear" w:color="auto" w:fill="FFFFFF"/>
            <w:vAlign w:val="center"/>
          </w:tcPr>
          <w:p w14:paraId="4CBA7957" w14:textId="77777777" w:rsidR="009D17F0" w:rsidRDefault="009D17F0" w:rsidP="00F44236">
            <w:pPr>
              <w:pStyle w:val="Header"/>
            </w:pPr>
            <w:r>
              <w:t>Reason for Revision</w:t>
            </w:r>
          </w:p>
          <w:p w14:paraId="7D3FF036" w14:textId="77777777" w:rsidR="006C0C99" w:rsidRPr="006C0C99" w:rsidRDefault="006C0C99" w:rsidP="005E0488"/>
          <w:p w14:paraId="2C898D25" w14:textId="77777777" w:rsidR="006C0C99" w:rsidRPr="006C0C99" w:rsidRDefault="006C0C99" w:rsidP="005E0488"/>
          <w:p w14:paraId="644D1CC8" w14:textId="77777777" w:rsidR="006C0C99" w:rsidRPr="006C0C99" w:rsidRDefault="006C0C99" w:rsidP="005E0488"/>
          <w:p w14:paraId="6BA8CAE9" w14:textId="77777777" w:rsidR="006C0C99" w:rsidRPr="006C0C99" w:rsidRDefault="006C0C99" w:rsidP="005E0488"/>
          <w:p w14:paraId="734A6EF4" w14:textId="77777777" w:rsidR="006C0C99" w:rsidRPr="006C0C99" w:rsidRDefault="006C0C99" w:rsidP="005E0488"/>
          <w:p w14:paraId="6323738E" w14:textId="77777777" w:rsidR="006C0C99" w:rsidRPr="006C0C99" w:rsidRDefault="006C0C99" w:rsidP="005E0488"/>
          <w:p w14:paraId="59A6726E" w14:textId="77777777" w:rsidR="006C0C99" w:rsidRPr="006C0C99" w:rsidRDefault="006C0C99" w:rsidP="005E0488"/>
          <w:p w14:paraId="237BCAF3" w14:textId="77777777" w:rsidR="006C0C99" w:rsidRPr="006C0C99" w:rsidRDefault="006C0C99" w:rsidP="005E0488"/>
          <w:p w14:paraId="3D91760D" w14:textId="77777777" w:rsidR="006C0C99" w:rsidRDefault="006C0C99" w:rsidP="006C0C99">
            <w:pPr>
              <w:rPr>
                <w:rFonts w:ascii="Arial" w:hAnsi="Arial"/>
                <w:b/>
                <w:bCs/>
              </w:rPr>
            </w:pPr>
          </w:p>
          <w:p w14:paraId="67888332" w14:textId="77777777" w:rsidR="006C0C99" w:rsidRPr="005E0488" w:rsidRDefault="006C0C99" w:rsidP="006C0C99"/>
          <w:p w14:paraId="4C3AA7EA" w14:textId="77777777" w:rsidR="006C0C99" w:rsidRPr="005E0488" w:rsidRDefault="006C0C99" w:rsidP="006C0C99"/>
          <w:p w14:paraId="5A0827BA" w14:textId="77777777" w:rsidR="006C0C99" w:rsidRPr="005E0488" w:rsidRDefault="006C0C99" w:rsidP="006C0C99"/>
          <w:p w14:paraId="51E2F50A" w14:textId="77777777" w:rsidR="006C0C99" w:rsidRPr="005E0488" w:rsidRDefault="006C0C99" w:rsidP="006C0C99"/>
          <w:p w14:paraId="36E936C2" w14:textId="77777777" w:rsidR="006C0C99" w:rsidRDefault="006C0C99" w:rsidP="006C0C99">
            <w:pPr>
              <w:rPr>
                <w:rFonts w:ascii="Arial" w:hAnsi="Arial"/>
                <w:b/>
                <w:bCs/>
              </w:rPr>
            </w:pPr>
          </w:p>
          <w:p w14:paraId="443B8F48" w14:textId="77777777" w:rsidR="006C0C99" w:rsidRPr="005E0488" w:rsidRDefault="006C0C99" w:rsidP="006C0C99"/>
          <w:p w14:paraId="31C1A144" w14:textId="77777777" w:rsidR="006C0C99" w:rsidRDefault="006C0C99" w:rsidP="006C0C99">
            <w:pPr>
              <w:rPr>
                <w:rFonts w:ascii="Arial" w:hAnsi="Arial"/>
                <w:b/>
                <w:bCs/>
              </w:rPr>
            </w:pPr>
          </w:p>
          <w:p w14:paraId="00B89E7E" w14:textId="77777777" w:rsidR="006C0C99" w:rsidRDefault="006C0C99" w:rsidP="006C0C99">
            <w:pPr>
              <w:rPr>
                <w:rFonts w:ascii="Arial" w:hAnsi="Arial"/>
                <w:b/>
                <w:bCs/>
              </w:rPr>
            </w:pPr>
          </w:p>
          <w:p w14:paraId="4C7DF3F5" w14:textId="77777777" w:rsidR="006C0C99" w:rsidRPr="006C0C99" w:rsidRDefault="006C0C99" w:rsidP="005E0488"/>
        </w:tc>
        <w:tc>
          <w:tcPr>
            <w:tcW w:w="7560" w:type="dxa"/>
            <w:gridSpan w:val="2"/>
            <w:vAlign w:val="center"/>
          </w:tcPr>
          <w:p w14:paraId="5AD2A0C5" w14:textId="01EACAC7" w:rsidR="00FF5898" w:rsidRDefault="00FF5898" w:rsidP="00FF5898">
            <w:pPr>
              <w:pStyle w:val="NormalArial"/>
              <w:tabs>
                <w:tab w:val="left" w:pos="432"/>
              </w:tabs>
              <w:spacing w:before="120"/>
              <w:ind w:left="432" w:hanging="432"/>
              <w:rPr>
                <w:rFonts w:cs="Arial"/>
                <w:color w:val="000000"/>
              </w:rPr>
            </w:pPr>
            <w:r w:rsidRPr="006629C8">
              <w:lastRenderedPageBreak/>
              <w:object w:dxaOrig="225" w:dyaOrig="225"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D6E87A5" w14:textId="7AFAB388" w:rsidR="00FF5898" w:rsidRPr="00BD53C5" w:rsidRDefault="00FF5898" w:rsidP="00FF5898">
            <w:pPr>
              <w:pStyle w:val="NormalArial"/>
              <w:tabs>
                <w:tab w:val="left" w:pos="432"/>
              </w:tabs>
              <w:spacing w:before="120"/>
              <w:ind w:left="432" w:hanging="432"/>
              <w:rPr>
                <w:rFonts w:cs="Arial"/>
                <w:color w:val="000000"/>
              </w:rPr>
            </w:pPr>
            <w:r w:rsidRPr="00CD242D">
              <w:object w:dxaOrig="225" w:dyaOrig="225" w14:anchorId="78B45D6B">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456BC39" w14:textId="685ACB1A" w:rsidR="00FF5898" w:rsidRPr="00BD53C5" w:rsidRDefault="00FF5898" w:rsidP="00FF5898">
            <w:pPr>
              <w:pStyle w:val="NormalArial"/>
              <w:spacing w:before="120"/>
              <w:ind w:left="432" w:hanging="432"/>
              <w:rPr>
                <w:rFonts w:cs="Arial"/>
                <w:color w:val="000000"/>
              </w:rPr>
            </w:pPr>
            <w:r w:rsidRPr="006629C8">
              <w:object w:dxaOrig="225" w:dyaOrig="225" w14:anchorId="3A70D0BA">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E7FDD81" w14:textId="34E8326C" w:rsidR="00FF5898" w:rsidRDefault="00FF5898" w:rsidP="00FF5898">
            <w:pPr>
              <w:pStyle w:val="NormalArial"/>
              <w:spacing w:before="120"/>
              <w:rPr>
                <w:iCs/>
                <w:kern w:val="24"/>
              </w:rPr>
            </w:pPr>
            <w:r w:rsidRPr="006629C8">
              <w:object w:dxaOrig="225" w:dyaOrig="225" w14:anchorId="150436FB">
                <v:shape id="_x0000_i1043" type="#_x0000_t75" style="width:15.75pt;height:15pt" o:ole="">
                  <v:imagedata r:id="rId16" o:title=""/>
                </v:shape>
                <w:control r:id="rId17" w:name="TextBox13" w:shapeid="_x0000_i1043"/>
              </w:object>
            </w:r>
            <w:r w:rsidRPr="006629C8">
              <w:t xml:space="preserve">  </w:t>
            </w:r>
            <w:r w:rsidR="005928F2" w:rsidRPr="00344591">
              <w:rPr>
                <w:iCs/>
                <w:kern w:val="24"/>
              </w:rPr>
              <w:t>General system and/or process improvement(s)</w:t>
            </w:r>
          </w:p>
          <w:p w14:paraId="4A616F03" w14:textId="35349D00" w:rsidR="00FF5898" w:rsidRDefault="00FF5898" w:rsidP="00FF5898">
            <w:pPr>
              <w:pStyle w:val="NormalArial"/>
              <w:spacing w:before="120"/>
              <w:rPr>
                <w:iCs/>
                <w:kern w:val="24"/>
              </w:rPr>
            </w:pPr>
            <w:r w:rsidRPr="006629C8">
              <w:lastRenderedPageBreak/>
              <w:object w:dxaOrig="225" w:dyaOrig="225" w14:anchorId="5DBDF2A1">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16EC9511" w14:textId="139E4D6B" w:rsidR="00FF5898" w:rsidRPr="00CD242D" w:rsidRDefault="00FF5898" w:rsidP="00FF5898">
            <w:pPr>
              <w:pStyle w:val="NormalArial"/>
              <w:spacing w:before="120"/>
              <w:rPr>
                <w:rFonts w:cs="Arial"/>
                <w:color w:val="000000"/>
              </w:rPr>
            </w:pPr>
            <w:r w:rsidRPr="006629C8">
              <w:object w:dxaOrig="225" w:dyaOrig="225" w14:anchorId="5B11F436">
                <v:shape id="_x0000_i1047" type="#_x0000_t75" style="width:15.75pt;height:15pt" o:ole="">
                  <v:imagedata r:id="rId9" o:title=""/>
                </v:shape>
                <w:control r:id="rId19" w:name="TextBox15" w:shapeid="_x0000_i104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44D901DB" w14:textId="5309FF18" w:rsidR="00FC3D4B" w:rsidRPr="00F5301A" w:rsidRDefault="00FF5898" w:rsidP="00F5301A">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FF5898" w14:paraId="6D08E83F" w14:textId="77777777" w:rsidTr="00550142">
        <w:trPr>
          <w:trHeight w:val="518"/>
        </w:trPr>
        <w:tc>
          <w:tcPr>
            <w:tcW w:w="2880" w:type="dxa"/>
            <w:gridSpan w:val="2"/>
            <w:shd w:val="clear" w:color="auto" w:fill="FFFFFF"/>
            <w:vAlign w:val="center"/>
          </w:tcPr>
          <w:p w14:paraId="463C76D4" w14:textId="606C9593" w:rsidR="00FF5898" w:rsidRDefault="00FF5898" w:rsidP="00E128A0">
            <w:pPr>
              <w:pStyle w:val="Header"/>
              <w:spacing w:before="120" w:after="120"/>
            </w:pPr>
            <w:r>
              <w:lastRenderedPageBreak/>
              <w:t>Justification of Reason for Revision and Market Impacts</w:t>
            </w:r>
          </w:p>
        </w:tc>
        <w:tc>
          <w:tcPr>
            <w:tcW w:w="7560" w:type="dxa"/>
            <w:gridSpan w:val="2"/>
            <w:vAlign w:val="center"/>
          </w:tcPr>
          <w:p w14:paraId="18A780E7" w14:textId="57BB31CF" w:rsidR="00FF5898" w:rsidRPr="00FD6491" w:rsidRDefault="00B629AC" w:rsidP="009C7A4D">
            <w:pPr>
              <w:pStyle w:val="NormalArial"/>
              <w:spacing w:before="120" w:after="120"/>
              <w:rPr>
                <w:iCs/>
                <w:kern w:val="24"/>
              </w:rPr>
            </w:pPr>
            <w:r>
              <w:t xml:space="preserve">With NPRR1217 being implemented on 10/1/24, there are now inconsistencies between the Protocols and the Nodal Operating Guide, and this NOGRR addresses this issue. </w:t>
            </w:r>
          </w:p>
        </w:tc>
      </w:tr>
      <w:tr w:rsidR="00550142" w14:paraId="00CDCBDE" w14:textId="77777777" w:rsidTr="00550142">
        <w:trPr>
          <w:trHeight w:val="518"/>
        </w:trPr>
        <w:tc>
          <w:tcPr>
            <w:tcW w:w="2880" w:type="dxa"/>
            <w:gridSpan w:val="2"/>
            <w:shd w:val="clear" w:color="auto" w:fill="FFFFFF"/>
            <w:vAlign w:val="center"/>
          </w:tcPr>
          <w:p w14:paraId="013CF53F" w14:textId="0756AB29" w:rsidR="00550142" w:rsidRDefault="00550142" w:rsidP="00E128A0">
            <w:pPr>
              <w:pStyle w:val="Header"/>
              <w:spacing w:before="120" w:after="120"/>
            </w:pPr>
            <w:r>
              <w:t>ROS Decision</w:t>
            </w:r>
          </w:p>
        </w:tc>
        <w:tc>
          <w:tcPr>
            <w:tcW w:w="7560" w:type="dxa"/>
            <w:gridSpan w:val="2"/>
            <w:vAlign w:val="center"/>
          </w:tcPr>
          <w:p w14:paraId="1A992930" w14:textId="27B10782" w:rsidR="00550142" w:rsidRDefault="008E1937" w:rsidP="009C7A4D">
            <w:pPr>
              <w:pStyle w:val="NormalArial"/>
              <w:spacing w:before="120" w:after="120"/>
            </w:pPr>
            <w:r>
              <w:rPr>
                <w:iCs/>
                <w:kern w:val="24"/>
              </w:rPr>
              <w:t>On 3/6/25, ROS voted unanimously</w:t>
            </w:r>
            <w:r w:rsidRPr="008F0D8B">
              <w:t xml:space="preserve"> </w:t>
            </w:r>
            <w:r>
              <w:t>t</w:t>
            </w:r>
            <w:r w:rsidRPr="008F0D8B">
              <w:t>o grant NOGRR2</w:t>
            </w:r>
            <w:r>
              <w:t>74</w:t>
            </w:r>
            <w:r w:rsidRPr="008F0D8B">
              <w:t xml:space="preserve"> Urgent status; to recommend approval of NOGRR2</w:t>
            </w:r>
            <w:r>
              <w:t>74</w:t>
            </w:r>
            <w:r w:rsidRPr="008F0D8B">
              <w:t xml:space="preserve"> as </w:t>
            </w:r>
            <w:r>
              <w:t>submitted</w:t>
            </w:r>
            <w:r w:rsidRPr="008F0D8B">
              <w:t>; and to forward to TAC</w:t>
            </w:r>
            <w:r w:rsidR="00CC484B">
              <w:t xml:space="preserve"> </w:t>
            </w:r>
            <w:r w:rsidR="00CC484B" w:rsidRPr="00CC484B">
              <w:t>NOGRR274 and the 2/26/25 Impact Analysis</w:t>
            </w:r>
            <w:r>
              <w:t xml:space="preserve">.  </w:t>
            </w:r>
            <w:r>
              <w:rPr>
                <w:iCs/>
                <w:kern w:val="24"/>
              </w:rPr>
              <w:t>All Market Segments participated in the vote.</w:t>
            </w:r>
          </w:p>
        </w:tc>
      </w:tr>
      <w:tr w:rsidR="00550142" w14:paraId="56402790" w14:textId="77777777" w:rsidTr="008E1937">
        <w:trPr>
          <w:trHeight w:val="518"/>
        </w:trPr>
        <w:tc>
          <w:tcPr>
            <w:tcW w:w="2880" w:type="dxa"/>
            <w:gridSpan w:val="2"/>
            <w:tcBorders>
              <w:bottom w:val="single" w:sz="4" w:space="0" w:color="auto"/>
            </w:tcBorders>
            <w:shd w:val="clear" w:color="auto" w:fill="FFFFFF"/>
            <w:vAlign w:val="center"/>
          </w:tcPr>
          <w:p w14:paraId="78C7AC28" w14:textId="5573D122" w:rsidR="00550142" w:rsidRDefault="00550142" w:rsidP="00E128A0">
            <w:pPr>
              <w:pStyle w:val="Header"/>
              <w:spacing w:before="120" w:after="120"/>
            </w:pPr>
            <w:r>
              <w:t>Summary of ROS Discussion</w:t>
            </w:r>
          </w:p>
        </w:tc>
        <w:tc>
          <w:tcPr>
            <w:tcW w:w="7560" w:type="dxa"/>
            <w:gridSpan w:val="2"/>
            <w:tcBorders>
              <w:bottom w:val="single" w:sz="4" w:space="0" w:color="auto"/>
            </w:tcBorders>
            <w:vAlign w:val="center"/>
          </w:tcPr>
          <w:p w14:paraId="1F247F9B" w14:textId="4BFE6516" w:rsidR="00550142" w:rsidRDefault="008E1937" w:rsidP="009C7A4D">
            <w:pPr>
              <w:pStyle w:val="NormalArial"/>
              <w:spacing w:before="120" w:after="120"/>
            </w:pPr>
            <w:r>
              <w:t>On 3/6/25, ERCOT Staff provided an overview of NOGRR274.</w:t>
            </w:r>
          </w:p>
        </w:tc>
      </w:tr>
      <w:tr w:rsidR="008E1937" w14:paraId="10D81B43" w14:textId="77777777" w:rsidTr="008E1937">
        <w:trPr>
          <w:trHeight w:val="107"/>
        </w:trPr>
        <w:tc>
          <w:tcPr>
            <w:tcW w:w="2880" w:type="dxa"/>
            <w:gridSpan w:val="2"/>
            <w:tcBorders>
              <w:left w:val="nil"/>
              <w:right w:val="nil"/>
            </w:tcBorders>
            <w:shd w:val="clear" w:color="auto" w:fill="FFFFFF"/>
            <w:vAlign w:val="center"/>
          </w:tcPr>
          <w:p w14:paraId="2DE3ADF7" w14:textId="77777777" w:rsidR="008E1937" w:rsidRDefault="008E1937" w:rsidP="008E1937">
            <w:pPr>
              <w:pStyle w:val="Header"/>
            </w:pPr>
          </w:p>
        </w:tc>
        <w:tc>
          <w:tcPr>
            <w:tcW w:w="7560" w:type="dxa"/>
            <w:gridSpan w:val="2"/>
            <w:tcBorders>
              <w:left w:val="nil"/>
              <w:right w:val="nil"/>
            </w:tcBorders>
            <w:vAlign w:val="center"/>
          </w:tcPr>
          <w:p w14:paraId="12959DEC" w14:textId="77777777" w:rsidR="008E1937" w:rsidRDefault="008E1937" w:rsidP="008E1937">
            <w:pPr>
              <w:pStyle w:val="NormalArial"/>
            </w:pPr>
          </w:p>
        </w:tc>
      </w:tr>
      <w:tr w:rsidR="008E1937" w14:paraId="48AF31AC" w14:textId="77777777" w:rsidTr="007D4B89">
        <w:trPr>
          <w:trHeight w:val="518"/>
        </w:trPr>
        <w:tc>
          <w:tcPr>
            <w:tcW w:w="10440" w:type="dxa"/>
            <w:gridSpan w:val="4"/>
            <w:shd w:val="clear" w:color="auto" w:fill="FFFFFF"/>
            <w:vAlign w:val="center"/>
          </w:tcPr>
          <w:p w14:paraId="35062B12" w14:textId="2BD418E2" w:rsidR="008E1937" w:rsidRDefault="008E1937" w:rsidP="008E1937">
            <w:pPr>
              <w:pStyle w:val="NormalArial"/>
              <w:spacing w:before="120" w:after="120"/>
              <w:jc w:val="center"/>
            </w:pPr>
            <w:r>
              <w:rPr>
                <w:rFonts w:cs="Arial"/>
                <w:b/>
                <w:bCs/>
              </w:rPr>
              <w:t>Opinions</w:t>
            </w:r>
          </w:p>
        </w:tc>
      </w:tr>
      <w:tr w:rsidR="008E1937" w14:paraId="29DE4E06" w14:textId="77777777" w:rsidTr="008E1937">
        <w:trPr>
          <w:trHeight w:val="518"/>
        </w:trPr>
        <w:tc>
          <w:tcPr>
            <w:tcW w:w="2880" w:type="dxa"/>
            <w:gridSpan w:val="2"/>
            <w:shd w:val="clear" w:color="auto" w:fill="FFFFFF"/>
            <w:vAlign w:val="center"/>
          </w:tcPr>
          <w:p w14:paraId="7D7A2D86" w14:textId="36142CF6" w:rsidR="008E1937" w:rsidRDefault="008E1937" w:rsidP="008E1937">
            <w:pPr>
              <w:pStyle w:val="Header"/>
              <w:spacing w:before="120" w:after="120"/>
            </w:pPr>
            <w:r>
              <w:rPr>
                <w:rFonts w:cs="Arial"/>
                <w:b w:val="0"/>
                <w:bCs w:val="0"/>
                <w:color w:val="000000"/>
              </w:rPr>
              <w:t>Credit Work Group Review</w:t>
            </w:r>
          </w:p>
        </w:tc>
        <w:tc>
          <w:tcPr>
            <w:tcW w:w="7560" w:type="dxa"/>
            <w:gridSpan w:val="2"/>
            <w:vAlign w:val="center"/>
          </w:tcPr>
          <w:p w14:paraId="53316AE2" w14:textId="3F0DB887" w:rsidR="008E1937" w:rsidRDefault="008E1937" w:rsidP="008E1937">
            <w:pPr>
              <w:pStyle w:val="NormalArial"/>
              <w:spacing w:before="120" w:after="120"/>
            </w:pPr>
            <w:r>
              <w:rPr>
                <w:rFonts w:cs="Arial"/>
              </w:rPr>
              <w:t>Not applicable</w:t>
            </w:r>
          </w:p>
        </w:tc>
      </w:tr>
      <w:tr w:rsidR="008E1937" w14:paraId="3080A00C" w14:textId="77777777" w:rsidTr="008E1937">
        <w:trPr>
          <w:trHeight w:val="518"/>
        </w:trPr>
        <w:tc>
          <w:tcPr>
            <w:tcW w:w="2880" w:type="dxa"/>
            <w:gridSpan w:val="2"/>
            <w:shd w:val="clear" w:color="auto" w:fill="FFFFFF"/>
            <w:vAlign w:val="center"/>
          </w:tcPr>
          <w:p w14:paraId="464F9BA6" w14:textId="0C6CE0BF" w:rsidR="008E1937" w:rsidRDefault="008E1937" w:rsidP="008E1937">
            <w:pPr>
              <w:pStyle w:val="Header"/>
              <w:spacing w:before="120" w:after="120"/>
            </w:pPr>
            <w:r>
              <w:rPr>
                <w:rFonts w:cs="Arial"/>
                <w:b w:val="0"/>
                <w:bCs w:val="0"/>
                <w:color w:val="000000"/>
              </w:rPr>
              <w:t>Independent Market Monitor Opinion</w:t>
            </w:r>
          </w:p>
        </w:tc>
        <w:tc>
          <w:tcPr>
            <w:tcW w:w="7560" w:type="dxa"/>
            <w:gridSpan w:val="2"/>
            <w:vAlign w:val="center"/>
          </w:tcPr>
          <w:p w14:paraId="77130A57" w14:textId="47F6C0B9" w:rsidR="008E1937" w:rsidRDefault="008E1937" w:rsidP="008E1937">
            <w:pPr>
              <w:pStyle w:val="NormalArial"/>
              <w:spacing w:before="120" w:after="120"/>
            </w:pPr>
            <w:r>
              <w:rPr>
                <w:rFonts w:cs="Arial"/>
              </w:rPr>
              <w:t>To be determined</w:t>
            </w:r>
          </w:p>
        </w:tc>
      </w:tr>
      <w:tr w:rsidR="008E1937" w14:paraId="3EE3C525" w14:textId="77777777" w:rsidTr="008E1937">
        <w:trPr>
          <w:trHeight w:val="518"/>
        </w:trPr>
        <w:tc>
          <w:tcPr>
            <w:tcW w:w="2880" w:type="dxa"/>
            <w:gridSpan w:val="2"/>
            <w:shd w:val="clear" w:color="auto" w:fill="FFFFFF"/>
            <w:vAlign w:val="center"/>
          </w:tcPr>
          <w:p w14:paraId="7546F296" w14:textId="604C6208" w:rsidR="008E1937" w:rsidRDefault="008E1937" w:rsidP="008E1937">
            <w:pPr>
              <w:pStyle w:val="Header"/>
              <w:spacing w:before="120" w:after="120"/>
            </w:pPr>
            <w:r>
              <w:rPr>
                <w:rFonts w:cs="Arial"/>
                <w:b w:val="0"/>
                <w:bCs w:val="0"/>
                <w:color w:val="000000"/>
              </w:rPr>
              <w:t>ERCOT Opinion</w:t>
            </w:r>
          </w:p>
        </w:tc>
        <w:tc>
          <w:tcPr>
            <w:tcW w:w="7560" w:type="dxa"/>
            <w:gridSpan w:val="2"/>
            <w:vAlign w:val="center"/>
          </w:tcPr>
          <w:p w14:paraId="3DD5672C" w14:textId="6D59AB2A" w:rsidR="008E1937" w:rsidRDefault="008E1937" w:rsidP="008E1937">
            <w:pPr>
              <w:pStyle w:val="NormalArial"/>
              <w:spacing w:before="120" w:after="120"/>
            </w:pPr>
            <w:r>
              <w:rPr>
                <w:rFonts w:cs="Arial"/>
              </w:rPr>
              <w:t>To be determined</w:t>
            </w:r>
          </w:p>
        </w:tc>
      </w:tr>
      <w:tr w:rsidR="008E1937" w14:paraId="38A9C1E9" w14:textId="77777777" w:rsidTr="00BC2D06">
        <w:trPr>
          <w:trHeight w:val="518"/>
        </w:trPr>
        <w:tc>
          <w:tcPr>
            <w:tcW w:w="2880" w:type="dxa"/>
            <w:gridSpan w:val="2"/>
            <w:tcBorders>
              <w:bottom w:val="single" w:sz="4" w:space="0" w:color="auto"/>
            </w:tcBorders>
            <w:shd w:val="clear" w:color="auto" w:fill="FFFFFF"/>
            <w:vAlign w:val="center"/>
          </w:tcPr>
          <w:p w14:paraId="68DB63A5" w14:textId="2408576E" w:rsidR="008E1937" w:rsidRDefault="008E1937" w:rsidP="008E1937">
            <w:pPr>
              <w:pStyle w:val="Header"/>
              <w:spacing w:before="120" w:after="120"/>
            </w:pPr>
            <w:r>
              <w:rPr>
                <w:rFonts w:cs="Arial"/>
                <w:b w:val="0"/>
                <w:bCs w:val="0"/>
                <w:color w:val="000000"/>
              </w:rPr>
              <w:t>ERCOT Market Impact Statement</w:t>
            </w:r>
          </w:p>
        </w:tc>
        <w:tc>
          <w:tcPr>
            <w:tcW w:w="7560" w:type="dxa"/>
            <w:gridSpan w:val="2"/>
            <w:tcBorders>
              <w:bottom w:val="single" w:sz="4" w:space="0" w:color="auto"/>
            </w:tcBorders>
            <w:vAlign w:val="center"/>
          </w:tcPr>
          <w:p w14:paraId="438AA35B" w14:textId="6F0EE376" w:rsidR="008E1937" w:rsidRDefault="008E1937" w:rsidP="008E1937">
            <w:pPr>
              <w:pStyle w:val="NormalArial"/>
              <w:spacing w:before="120" w:after="120"/>
            </w:pPr>
            <w:r>
              <w:rPr>
                <w:rFonts w:cs="Arial"/>
              </w:rPr>
              <w:t>To be determined</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122810E7" w:rsidR="001E3F76" w:rsidRPr="00F5301A" w:rsidRDefault="009A3772" w:rsidP="00F5301A">
            <w:pPr>
              <w:pStyle w:val="Header"/>
              <w:jc w:val="center"/>
              <w:rPr>
                <w:bCs w:val="0"/>
              </w:rPr>
            </w:pPr>
            <w:r>
              <w:t>Sponsor</w:t>
            </w:r>
          </w:p>
        </w:tc>
      </w:tr>
      <w:tr w:rsidR="009A3772" w14:paraId="6BA45196" w14:textId="77777777" w:rsidTr="00D176CF">
        <w:trPr>
          <w:cantSplit/>
          <w:trHeight w:val="432"/>
        </w:trPr>
        <w:tc>
          <w:tcPr>
            <w:tcW w:w="2880" w:type="dxa"/>
            <w:shd w:val="clear" w:color="auto" w:fill="FFFFFF"/>
            <w:vAlign w:val="center"/>
          </w:tcPr>
          <w:p w14:paraId="5BCDE696" w14:textId="261D18EE" w:rsidR="001E3F76" w:rsidRPr="00F5301A" w:rsidRDefault="009A3772" w:rsidP="00F5301A">
            <w:pPr>
              <w:pStyle w:val="Header"/>
              <w:rPr>
                <w:bCs w:val="0"/>
              </w:rPr>
            </w:pPr>
            <w:r w:rsidRPr="00B93CA0">
              <w:rPr>
                <w:bCs w:val="0"/>
              </w:rPr>
              <w:t>Name</w:t>
            </w:r>
          </w:p>
        </w:tc>
        <w:tc>
          <w:tcPr>
            <w:tcW w:w="7560" w:type="dxa"/>
            <w:vAlign w:val="center"/>
          </w:tcPr>
          <w:p w14:paraId="0514022E" w14:textId="0C3C4415" w:rsidR="009A3772" w:rsidRDefault="008C16DE">
            <w:pPr>
              <w:pStyle w:val="NormalArial"/>
            </w:pPr>
            <w:r>
              <w:t>Mark Patterson</w:t>
            </w:r>
            <w:r w:rsidR="00F5301A">
              <w:t xml:space="preserve"> </w:t>
            </w:r>
            <w:r w:rsidR="00BE6329">
              <w:t>/</w:t>
            </w:r>
            <w:r w:rsidR="00F5301A">
              <w:t xml:space="preserve"> </w:t>
            </w:r>
            <w:r w:rsidR="00BE6329">
              <w:t>Bryan Luker</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62925665" w:rsidR="009A3772" w:rsidRDefault="002962EB">
            <w:pPr>
              <w:pStyle w:val="NormalArial"/>
            </w:pPr>
            <w:hyperlink r:id="rId20" w:history="1">
              <w:r w:rsidR="00F5301A" w:rsidRPr="00851EE6">
                <w:rPr>
                  <w:rStyle w:val="Hyperlink"/>
                </w:rPr>
                <w:t>mark.patterson@ercot.com</w:t>
              </w:r>
            </w:hyperlink>
            <w:r w:rsidR="00F5301A">
              <w:t xml:space="preserve"> / </w:t>
            </w:r>
            <w:hyperlink r:id="rId21" w:history="1">
              <w:r w:rsidR="00F5301A" w:rsidRPr="00851EE6">
                <w:rPr>
                  <w:rStyle w:val="Hyperlink"/>
                </w:rPr>
                <w:t>bryan.luker@ercot.com</w:t>
              </w:r>
            </w:hyperlink>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1F892CE9" w:rsidR="009A3772" w:rsidRDefault="008C16DE">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7E1F75AD" w:rsidR="009A3772" w:rsidRDefault="00F5301A">
            <w:pPr>
              <w:pStyle w:val="NormalArial"/>
            </w:pPr>
            <w:r w:rsidRPr="00F5301A">
              <w:t>512</w:t>
            </w:r>
            <w:r>
              <w:t>-</w:t>
            </w:r>
            <w:r w:rsidRPr="00F5301A">
              <w:t>248</w:t>
            </w:r>
            <w:r>
              <w:t>-</w:t>
            </w:r>
            <w:r w:rsidRPr="00F5301A">
              <w:t>3912</w:t>
            </w:r>
            <w:r>
              <w:t xml:space="preserve"> / </w:t>
            </w:r>
            <w:r w:rsidRPr="00F5301A">
              <w:t>512-248-3957</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7777777" w:rsidR="002962EB" w:rsidRPr="002962EB" w:rsidRDefault="002962EB" w:rsidP="002962EB">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5084C41D" w:rsidR="002962EB" w:rsidRPr="002962EB" w:rsidRDefault="00F5301A" w:rsidP="002962EB">
            <w:r w:rsidRPr="002962EB">
              <w:rPr>
                <w:rFonts w:ascii="Arial" w:hAnsi="Arial"/>
              </w:rP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lastRenderedPageBreak/>
              <w:t>Name</w:t>
            </w:r>
          </w:p>
        </w:tc>
        <w:tc>
          <w:tcPr>
            <w:tcW w:w="7560" w:type="dxa"/>
            <w:vAlign w:val="center"/>
          </w:tcPr>
          <w:p w14:paraId="6577E16E" w14:textId="2285F620" w:rsidR="009A3772" w:rsidRPr="00D56D61" w:rsidRDefault="00682154">
            <w:pPr>
              <w:pStyle w:val="NormalArial"/>
            </w:pPr>
            <w:r>
              <w:t>Erin Wasik-Gutierrez</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4DA380F1" w:rsidR="009A3772" w:rsidRPr="00D56D61" w:rsidRDefault="00682154">
            <w:pPr>
              <w:pStyle w:val="NormalArial"/>
            </w:pPr>
            <w:r>
              <w:t>erin.wasik-gutierrez@ercot.com</w:t>
            </w:r>
          </w:p>
        </w:tc>
      </w:tr>
      <w:tr w:rsidR="009A3772" w:rsidRPr="005370B5" w14:paraId="5EA87A9F" w14:textId="77777777" w:rsidTr="008E1937">
        <w:trPr>
          <w:cantSplit/>
          <w:trHeight w:val="432"/>
        </w:trPr>
        <w:tc>
          <w:tcPr>
            <w:tcW w:w="2880" w:type="dxa"/>
            <w:tcBorders>
              <w:bottom w:val="single" w:sz="4" w:space="0" w:color="auto"/>
            </w:tcBorders>
            <w:vAlign w:val="center"/>
          </w:tcPr>
          <w:p w14:paraId="62677094"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3556D14E" w14:textId="412C6BF1" w:rsidR="009A3772" w:rsidRDefault="00682154">
            <w:pPr>
              <w:pStyle w:val="NormalArial"/>
            </w:pPr>
            <w:r>
              <w:t>413-886-2474</w:t>
            </w:r>
          </w:p>
        </w:tc>
      </w:tr>
      <w:tr w:rsidR="008E1937" w:rsidRPr="005370B5" w14:paraId="41F4D734" w14:textId="77777777" w:rsidTr="008E1937">
        <w:trPr>
          <w:cantSplit/>
          <w:trHeight w:val="70"/>
        </w:trPr>
        <w:tc>
          <w:tcPr>
            <w:tcW w:w="2880" w:type="dxa"/>
            <w:tcBorders>
              <w:left w:val="nil"/>
              <w:right w:val="nil"/>
            </w:tcBorders>
            <w:vAlign w:val="center"/>
          </w:tcPr>
          <w:p w14:paraId="25D0A63C" w14:textId="77777777" w:rsidR="008E1937" w:rsidRPr="007C199B" w:rsidRDefault="008E1937">
            <w:pPr>
              <w:pStyle w:val="NormalArial"/>
              <w:rPr>
                <w:b/>
              </w:rPr>
            </w:pPr>
          </w:p>
        </w:tc>
        <w:tc>
          <w:tcPr>
            <w:tcW w:w="7560" w:type="dxa"/>
            <w:tcBorders>
              <w:left w:val="nil"/>
              <w:right w:val="nil"/>
            </w:tcBorders>
            <w:vAlign w:val="center"/>
          </w:tcPr>
          <w:p w14:paraId="50860EDB" w14:textId="77777777" w:rsidR="008E1937" w:rsidRDefault="008E1937">
            <w:pPr>
              <w:pStyle w:val="NormalArial"/>
            </w:pPr>
          </w:p>
        </w:tc>
      </w:tr>
      <w:tr w:rsidR="008E1937" w:rsidRPr="005370B5" w14:paraId="523CC51C" w14:textId="77777777" w:rsidTr="0020603D">
        <w:trPr>
          <w:cantSplit/>
          <w:trHeight w:val="432"/>
        </w:trPr>
        <w:tc>
          <w:tcPr>
            <w:tcW w:w="10440" w:type="dxa"/>
            <w:gridSpan w:val="2"/>
            <w:vAlign w:val="center"/>
          </w:tcPr>
          <w:p w14:paraId="7E1A4E5A" w14:textId="435304FA" w:rsidR="008E1937" w:rsidRPr="008E1937" w:rsidRDefault="008E1937" w:rsidP="008E1937">
            <w:pPr>
              <w:pStyle w:val="NormalArial"/>
              <w:jc w:val="center"/>
              <w:rPr>
                <w:b/>
                <w:bCs/>
              </w:rPr>
            </w:pPr>
            <w:r w:rsidRPr="008E1937">
              <w:rPr>
                <w:b/>
                <w:bCs/>
              </w:rPr>
              <w:t>Comments Received</w:t>
            </w:r>
          </w:p>
        </w:tc>
      </w:tr>
      <w:tr w:rsidR="008E1937" w:rsidRPr="005370B5" w14:paraId="508ED614" w14:textId="77777777" w:rsidTr="00D176CF">
        <w:trPr>
          <w:cantSplit/>
          <w:trHeight w:val="432"/>
        </w:trPr>
        <w:tc>
          <w:tcPr>
            <w:tcW w:w="2880" w:type="dxa"/>
            <w:vAlign w:val="center"/>
          </w:tcPr>
          <w:p w14:paraId="45DDDD99" w14:textId="55912E07" w:rsidR="008E1937" w:rsidRPr="007C199B" w:rsidRDefault="008E1937" w:rsidP="008E1937">
            <w:pPr>
              <w:pStyle w:val="NormalArial"/>
              <w:rPr>
                <w:b/>
              </w:rPr>
            </w:pPr>
            <w:r w:rsidRPr="00E532B4">
              <w:rPr>
                <w:b/>
              </w:rPr>
              <w:t>Comment Author</w:t>
            </w:r>
          </w:p>
        </w:tc>
        <w:tc>
          <w:tcPr>
            <w:tcW w:w="7560" w:type="dxa"/>
            <w:vAlign w:val="center"/>
          </w:tcPr>
          <w:p w14:paraId="6B8B0D6C" w14:textId="3D9F9D82" w:rsidR="008E1937" w:rsidRDefault="008E1937" w:rsidP="008E1937">
            <w:pPr>
              <w:pStyle w:val="NormalArial"/>
            </w:pPr>
            <w:r>
              <w:rPr>
                <w:b/>
              </w:rPr>
              <w:t>Comment Summary</w:t>
            </w:r>
          </w:p>
        </w:tc>
      </w:tr>
      <w:tr w:rsidR="008E1937" w:rsidRPr="005370B5" w14:paraId="13DF0B5B" w14:textId="77777777" w:rsidTr="00D176CF">
        <w:trPr>
          <w:cantSplit/>
          <w:trHeight w:val="432"/>
        </w:trPr>
        <w:tc>
          <w:tcPr>
            <w:tcW w:w="2880" w:type="dxa"/>
            <w:vAlign w:val="center"/>
          </w:tcPr>
          <w:p w14:paraId="176357E5" w14:textId="783B073D" w:rsidR="008E1937" w:rsidRPr="008E1937" w:rsidRDefault="008E1937">
            <w:pPr>
              <w:pStyle w:val="NormalArial"/>
              <w:rPr>
                <w:bCs/>
              </w:rPr>
            </w:pPr>
            <w:r w:rsidRPr="008E1937">
              <w:rPr>
                <w:bCs/>
              </w:rPr>
              <w:t>None</w:t>
            </w:r>
          </w:p>
        </w:tc>
        <w:tc>
          <w:tcPr>
            <w:tcW w:w="7560" w:type="dxa"/>
            <w:vAlign w:val="center"/>
          </w:tcPr>
          <w:p w14:paraId="592FA523" w14:textId="77777777" w:rsidR="008E1937" w:rsidRDefault="008E1937">
            <w:pPr>
              <w:pStyle w:val="NormalArial"/>
            </w:pPr>
          </w:p>
        </w:tc>
      </w:tr>
    </w:tbl>
    <w:p w14:paraId="67AA6E95" w14:textId="77777777" w:rsidR="000754C7" w:rsidRDefault="000754C7" w:rsidP="000754C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754C7" w:rsidRPr="00514239" w14:paraId="7C655377" w14:textId="77777777" w:rsidTr="007C2582">
        <w:trPr>
          <w:trHeight w:val="350"/>
        </w:trPr>
        <w:tc>
          <w:tcPr>
            <w:tcW w:w="10440" w:type="dxa"/>
            <w:shd w:val="clear" w:color="auto" w:fill="FFFFFF"/>
            <w:vAlign w:val="center"/>
          </w:tcPr>
          <w:p w14:paraId="1061361B" w14:textId="77777777" w:rsidR="000754C7" w:rsidRPr="00514239" w:rsidRDefault="000754C7" w:rsidP="007C2582">
            <w:pPr>
              <w:tabs>
                <w:tab w:val="center" w:pos="4320"/>
                <w:tab w:val="right" w:pos="8640"/>
              </w:tabs>
              <w:jc w:val="center"/>
              <w:rPr>
                <w:rFonts w:ascii="Arial" w:hAnsi="Arial"/>
                <w:b/>
                <w:bCs/>
              </w:rPr>
            </w:pPr>
            <w:r w:rsidRPr="00514239">
              <w:rPr>
                <w:rFonts w:ascii="Arial" w:hAnsi="Arial"/>
                <w:b/>
                <w:bCs/>
              </w:rPr>
              <w:t>Market Rules Notes</w:t>
            </w:r>
          </w:p>
        </w:tc>
      </w:tr>
    </w:tbl>
    <w:p w14:paraId="563FFC22" w14:textId="2F7B47EE" w:rsidR="000754C7" w:rsidRDefault="000754C7" w:rsidP="000754C7">
      <w:pPr>
        <w:tabs>
          <w:tab w:val="num" w:pos="0"/>
        </w:tabs>
        <w:spacing w:before="120" w:after="120"/>
        <w:rPr>
          <w:rFonts w:ascii="Arial" w:hAnsi="Arial" w:cs="Arial"/>
        </w:rPr>
      </w:pPr>
      <w:r>
        <w:rPr>
          <w:rFonts w:ascii="Arial" w:hAnsi="Arial" w:cs="Arial"/>
        </w:rPr>
        <w:t>Please note that the following NOGRR(s) also propose revisions to Section 4.5.3.1:</w:t>
      </w:r>
    </w:p>
    <w:p w14:paraId="00750513" w14:textId="445122E9" w:rsidR="009A3772" w:rsidRPr="000754C7" w:rsidRDefault="000754C7" w:rsidP="000754C7">
      <w:pPr>
        <w:numPr>
          <w:ilvl w:val="0"/>
          <w:numId w:val="23"/>
        </w:numPr>
        <w:spacing w:before="120" w:after="120"/>
        <w:rPr>
          <w:rFonts w:ascii="Arial" w:hAnsi="Arial" w:cs="Arial"/>
        </w:rPr>
      </w:pPr>
      <w:r>
        <w:rPr>
          <w:rFonts w:ascii="Arial" w:hAnsi="Arial" w:cs="Arial"/>
        </w:rPr>
        <w:t xml:space="preserve">NOGRR265, </w:t>
      </w:r>
      <w:r w:rsidRPr="000754C7">
        <w:rPr>
          <w:rFonts w:ascii="Arial" w:hAnsi="Arial" w:cs="Arial"/>
        </w:rPr>
        <w:t>Related to NPRR1238, Voluntary Registration of Loads with Curtailable Load Capabilities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3AB74179" w14:textId="77777777" w:rsidR="00BF4370" w:rsidRPr="00B74F31" w:rsidRDefault="00BF4370" w:rsidP="00F5301A">
      <w:pPr>
        <w:pStyle w:val="H3"/>
        <w:rPr>
          <w:i w:val="0"/>
        </w:rPr>
      </w:pPr>
      <w:bookmarkStart w:id="1" w:name="_Toc73094860"/>
      <w:commentRangeStart w:id="2"/>
      <w:r w:rsidRPr="00B74F31">
        <w:rPr>
          <w:i w:val="0"/>
        </w:rPr>
        <w:t>4.5.3.1</w:t>
      </w:r>
      <w:commentRangeEnd w:id="2"/>
      <w:r w:rsidR="000754C7">
        <w:rPr>
          <w:rStyle w:val="CommentReference"/>
          <w:b w:val="0"/>
          <w:bCs w:val="0"/>
          <w:i w:val="0"/>
        </w:rPr>
        <w:commentReference w:id="2"/>
      </w:r>
      <w:r w:rsidRPr="00B74F31">
        <w:rPr>
          <w:i w:val="0"/>
        </w:rPr>
        <w:t xml:space="preserve"> </w:t>
      </w:r>
      <w:r w:rsidRPr="00B74F31">
        <w:rPr>
          <w:i w:val="0"/>
        </w:rPr>
        <w:tab/>
        <w:t>General Procedures Prior to EEA Operations</w:t>
      </w:r>
      <w:bookmarkEnd w:id="1"/>
      <w:r w:rsidRPr="00B74F31">
        <w:rPr>
          <w:i w:val="0"/>
        </w:rPr>
        <w:t xml:space="preserve"> </w:t>
      </w:r>
    </w:p>
    <w:p w14:paraId="36459733" w14:textId="77777777" w:rsidR="00F5301A" w:rsidRPr="00F5301A" w:rsidRDefault="00F5301A" w:rsidP="00F5301A">
      <w:pPr>
        <w:spacing w:after="240"/>
        <w:ind w:left="720" w:hanging="720"/>
        <w:rPr>
          <w:iCs/>
          <w:szCs w:val="20"/>
        </w:rPr>
      </w:pPr>
      <w:r w:rsidRPr="00F5301A">
        <w:rPr>
          <w:iCs/>
          <w:szCs w:val="20"/>
        </w:rPr>
        <w:t>(1)</w:t>
      </w:r>
      <w:r w:rsidRPr="00F5301A">
        <w:rPr>
          <w:iCs/>
          <w:szCs w:val="20"/>
        </w:rPr>
        <w:tab/>
        <w:t>Prior to declaring EEA Level 1 detailed in Section 4.5.3.3, EEA Levels, ERCOT may perform the following operations consistent with Good Utility Practice:</w:t>
      </w:r>
    </w:p>
    <w:p w14:paraId="26C6498F" w14:textId="77777777" w:rsidR="00F5301A" w:rsidRPr="00F5301A" w:rsidRDefault="00F5301A" w:rsidP="00F5301A">
      <w:pPr>
        <w:spacing w:after="240"/>
        <w:ind w:left="1440" w:hanging="720"/>
        <w:rPr>
          <w:szCs w:val="20"/>
        </w:rPr>
      </w:pPr>
      <w:r w:rsidRPr="00F5301A">
        <w:rPr>
          <w:szCs w:val="20"/>
        </w:rPr>
        <w:t>(a)</w:t>
      </w:r>
      <w:r w:rsidRPr="00F5301A">
        <w:rPr>
          <w:szCs w:val="20"/>
        </w:rPr>
        <w:tab/>
        <w:t>Provide Dispatch Instructions to QSEs for specific Resources to operate at an Emergency Base Point to maximize Resource deployment so as to increase Responsive Reserve (RRS) levels on other Resources;</w:t>
      </w:r>
    </w:p>
    <w:p w14:paraId="2000B81C" w14:textId="77777777" w:rsidR="00F5301A" w:rsidRPr="00F5301A" w:rsidRDefault="00F5301A" w:rsidP="00F5301A">
      <w:pPr>
        <w:spacing w:after="240"/>
        <w:ind w:left="1440" w:hanging="720"/>
        <w:rPr>
          <w:szCs w:val="20"/>
        </w:rPr>
      </w:pPr>
      <w:r w:rsidRPr="00F5301A">
        <w:rPr>
          <w:szCs w:val="20"/>
        </w:rPr>
        <w:t>(b)</w:t>
      </w:r>
      <w:r w:rsidRPr="00F5301A">
        <w:rPr>
          <w:szCs w:val="20"/>
        </w:rPr>
        <w:tab/>
        <w:t>Commit specific available Resources as necessary that can respond in the timeframe of the emergency.  Such commitments will be settled using the Hourly Reliability Unit Commitment (HRUC) process;</w:t>
      </w:r>
    </w:p>
    <w:p w14:paraId="56A3D6BF" w14:textId="77777777" w:rsidR="00F5301A" w:rsidRPr="00F5301A" w:rsidRDefault="00F5301A" w:rsidP="00F5301A">
      <w:pPr>
        <w:spacing w:after="240"/>
        <w:ind w:left="1440" w:hanging="720"/>
        <w:rPr>
          <w:szCs w:val="20"/>
        </w:rPr>
      </w:pPr>
      <w:r w:rsidRPr="00F5301A">
        <w:rPr>
          <w:szCs w:val="20"/>
        </w:rPr>
        <w:t>(c)</w:t>
      </w:r>
      <w:r w:rsidRPr="00F5301A">
        <w:rPr>
          <w:szCs w:val="20"/>
        </w:rPr>
        <w:tab/>
        <w:t>Start Reliability Must-Run (RMR) Units available in the time frame of the emergency.  RMR Units should be loaded to full capability;</w:t>
      </w:r>
    </w:p>
    <w:p w14:paraId="66724FA6" w14:textId="77777777" w:rsidR="00F5301A" w:rsidRPr="00F5301A" w:rsidRDefault="00F5301A" w:rsidP="00F5301A">
      <w:pPr>
        <w:spacing w:after="240"/>
        <w:ind w:left="1440" w:hanging="720"/>
        <w:rPr>
          <w:szCs w:val="20"/>
        </w:rPr>
      </w:pPr>
      <w:r w:rsidRPr="00F5301A">
        <w:rPr>
          <w:szCs w:val="20"/>
        </w:rPr>
        <w:t>(d)</w:t>
      </w:r>
      <w:r w:rsidRPr="00F5301A">
        <w:rPr>
          <w:szCs w:val="20"/>
        </w:rPr>
        <w:tab/>
        <w:t xml:space="preserve">Utilize available Resources providing RRS, ERCOT Contingency Reserve Service (ECRS), and Non-Spinning Reserve (Non-Spin) services as required; </w:t>
      </w:r>
    </w:p>
    <w:p w14:paraId="4A669395" w14:textId="77777777" w:rsidR="00F5301A" w:rsidRPr="00F5301A" w:rsidRDefault="00F5301A" w:rsidP="00F5301A">
      <w:pPr>
        <w:spacing w:after="240"/>
        <w:ind w:left="1440" w:hanging="720"/>
        <w:rPr>
          <w:szCs w:val="20"/>
        </w:rPr>
      </w:pPr>
      <w:r w:rsidRPr="00F5301A">
        <w:rPr>
          <w:szCs w:val="20"/>
        </w:rPr>
        <w:t>(e)</w:t>
      </w:r>
      <w:r w:rsidRPr="00F5301A">
        <w:rPr>
          <w:szCs w:val="20"/>
        </w:rPr>
        <w:tab/>
        <w:t xml:space="preserve">Instruct TSPs and Distribution Service Providers (DSPs) or their agents to reduce Customer Load by using existing, in-service distribution voltage reduction measures if 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w:t>
      </w:r>
      <w:r w:rsidRPr="00F5301A">
        <w:rPr>
          <w:szCs w:val="20"/>
        </w:rPr>
        <w:lastRenderedPageBreak/>
        <w:t>may be reduced, modified, or otherwise changed from maximum performance to a level of exercise that has no negative impact to reliability; and</w:t>
      </w:r>
    </w:p>
    <w:p w14:paraId="5C3893C5" w14:textId="77777777" w:rsidR="00F5301A" w:rsidRPr="00F5301A" w:rsidRDefault="00F5301A" w:rsidP="00F5301A">
      <w:pPr>
        <w:spacing w:after="240"/>
        <w:ind w:left="1440" w:hanging="720"/>
        <w:rPr>
          <w:szCs w:val="20"/>
        </w:rPr>
      </w:pPr>
      <w:r w:rsidRPr="00F5301A">
        <w:rPr>
          <w:szCs w:val="20"/>
        </w:rPr>
        <w:t>(f)</w:t>
      </w:r>
      <w:r w:rsidRPr="00F5301A">
        <w:rPr>
          <w:szCs w:val="20"/>
        </w:rPr>
        <w:tab/>
        <w:t xml:space="preserve">ERCOT shall use the PRC and system frequency to determine the appropriate Emergency Notice and EEA levels. </w:t>
      </w:r>
    </w:p>
    <w:p w14:paraId="0189C1D7" w14:textId="022DE218" w:rsidR="00F5301A" w:rsidRPr="00F5301A" w:rsidRDefault="00F5301A" w:rsidP="00F5301A">
      <w:pPr>
        <w:spacing w:before="240" w:after="240"/>
        <w:ind w:left="720" w:hanging="720"/>
        <w:rPr>
          <w:szCs w:val="20"/>
        </w:rPr>
      </w:pPr>
      <w:r w:rsidRPr="00F5301A">
        <w:rPr>
          <w:szCs w:val="20"/>
        </w:rPr>
        <w:t>(2)</w:t>
      </w:r>
      <w:r w:rsidRPr="00F5301A">
        <w:rPr>
          <w:szCs w:val="20"/>
        </w:rPr>
        <w:tab/>
        <w:t>When PRC falls below 3,000 MW and is not projected to be recovered above 3,000 MW within 30 minutes following the deployment of Non-Spin, ERCOT may deploy available contracted Emergency Response Service (ERS)-10 and ERS-30 via an Extensible Markup Language (XML) message</w:t>
      </w:r>
      <w:del w:id="3" w:author="ERCOT" w:date="2025-02-06T08:24:00Z">
        <w:r w:rsidRPr="00F5301A" w:rsidDel="000754C7">
          <w:rPr>
            <w:szCs w:val="20"/>
          </w:rPr>
          <w:delText xml:space="preserve"> followed by a Verbal Dispatch Instruction (VDI) to the QSE Hotline</w:delText>
        </w:r>
      </w:del>
      <w:r w:rsidRPr="00F5301A">
        <w:rPr>
          <w:szCs w:val="20"/>
        </w:rPr>
        <w:t>.</w:t>
      </w:r>
      <w:del w:id="4" w:author="ERCOT" w:date="2025-02-06T08:24:00Z">
        <w:r w:rsidRPr="00F5301A" w:rsidDel="000754C7">
          <w:rPr>
            <w:szCs w:val="20"/>
          </w:rPr>
          <w:delText xml:space="preserve">  The ERS-10 and ERS-30 ramp periods shall begin at the completion of the VDI.</w:delText>
        </w:r>
      </w:del>
      <w:ins w:id="5" w:author="ERCOT" w:date="2025-02-06T08:24:00Z">
        <w:r w:rsidR="000754C7" w:rsidRPr="000754C7">
          <w:t xml:space="preserve"> </w:t>
        </w:r>
        <w:r w:rsidR="000754C7">
          <w:t xml:space="preserve"> The deployment time within the ERCOT XML deployment message shall represent</w:t>
        </w:r>
        <w:r w:rsidR="000754C7" w:rsidRPr="00D866C9">
          <w:t xml:space="preserve"> </w:t>
        </w:r>
        <w:r w:rsidR="000754C7">
          <w:t>t</w:t>
        </w:r>
        <w:r w:rsidR="000754C7" w:rsidRPr="00D866C9">
          <w:t xml:space="preserve">he </w:t>
        </w:r>
        <w:r w:rsidR="000754C7">
          <w:t xml:space="preserve">beginning of the </w:t>
        </w:r>
        <w:r w:rsidR="000754C7" w:rsidRPr="00D866C9">
          <w:t>ERS-10 and ERS-30 ramp periods.</w:t>
        </w:r>
      </w:ins>
    </w:p>
    <w:p w14:paraId="1CDDFD58" w14:textId="77777777" w:rsidR="00F5301A" w:rsidRPr="00F5301A" w:rsidRDefault="00F5301A" w:rsidP="00F5301A">
      <w:pPr>
        <w:spacing w:before="240" w:after="240"/>
        <w:ind w:left="1440" w:hanging="720"/>
        <w:rPr>
          <w:szCs w:val="20"/>
        </w:rPr>
      </w:pPr>
      <w:r w:rsidRPr="00F5301A">
        <w:rPr>
          <w:szCs w:val="20"/>
        </w:rPr>
        <w:t>(a)</w:t>
      </w:r>
      <w:r w:rsidRPr="00F5301A">
        <w:rPr>
          <w:szCs w:val="20"/>
        </w:rPr>
        <w:tab/>
        <w:t>ERS-10 and ERS-30 may be deployed at any time in a Settlement Interval.  ERS-10 and ERS-30 may be deployed either simultaneously or separately, and in any order, at the discretion of ERCOT operators.</w:t>
      </w:r>
    </w:p>
    <w:p w14:paraId="0B4CE134" w14:textId="6A32516A" w:rsidR="00F5301A" w:rsidRPr="00F5301A" w:rsidRDefault="00F5301A" w:rsidP="00F5301A">
      <w:pPr>
        <w:spacing w:before="240" w:after="240"/>
        <w:ind w:left="1440" w:hanging="720"/>
        <w:rPr>
          <w:szCs w:val="20"/>
        </w:rPr>
      </w:pPr>
      <w:r w:rsidRPr="00F5301A">
        <w:rPr>
          <w:szCs w:val="20"/>
        </w:rPr>
        <w:t>(b)</w:t>
      </w:r>
      <w:r w:rsidRPr="00F5301A">
        <w:rPr>
          <w:szCs w:val="20"/>
        </w:rPr>
        <w:tab/>
        <w:t xml:space="preserve">Upon deployment, QSEs shall instruct their ERS Resources in ERS-10 and ERS-30 to perform at contracted levels consistent with the criteria described in Section 8.1.3.1.4, Event Performance Criteria for Emergency Response Service Resources, until either ERCOT </w:t>
      </w:r>
      <w:del w:id="6" w:author="ERCOT" w:date="2025-02-26T15:34:00Z">
        <w:r w:rsidRPr="00F5301A" w:rsidDel="00A0727E">
          <w:rPr>
            <w:szCs w:val="20"/>
          </w:rPr>
          <w:delText>releases</w:delText>
        </w:r>
      </w:del>
      <w:ins w:id="7" w:author="ERCOT" w:date="2025-02-26T15:34:00Z">
        <w:r w:rsidR="00A0727E">
          <w:rPr>
            <w:szCs w:val="20"/>
          </w:rPr>
          <w:t>recalls</w:t>
        </w:r>
      </w:ins>
      <w:r w:rsidRPr="00F5301A">
        <w:rPr>
          <w:szCs w:val="20"/>
        </w:rPr>
        <w:t xml:space="preserve"> the ERS-10 and ERS-30 deployment or the ERS-10 and ERS-30 Resources have reached their maximum deployment time.  </w:t>
      </w:r>
    </w:p>
    <w:p w14:paraId="1F684AC4" w14:textId="1E30F2F2" w:rsidR="00F5301A" w:rsidRPr="00F5301A" w:rsidRDefault="00F5301A" w:rsidP="00F5301A">
      <w:pPr>
        <w:spacing w:before="240" w:after="240"/>
        <w:ind w:left="1440" w:hanging="720"/>
        <w:rPr>
          <w:szCs w:val="20"/>
        </w:rPr>
      </w:pPr>
      <w:r w:rsidRPr="00F5301A">
        <w:rPr>
          <w:szCs w:val="20"/>
        </w:rPr>
        <w:t>(c)</w:t>
      </w:r>
      <w:r w:rsidRPr="00F5301A">
        <w:rPr>
          <w:szCs w:val="20"/>
        </w:rPr>
        <w:tab/>
        <w:t xml:space="preserve">ERCOT shall notify QSEs of the </w:t>
      </w:r>
      <w:ins w:id="8" w:author="ERCOT" w:date="2025-02-06T08:23:00Z">
        <w:r>
          <w:rPr>
            <w:szCs w:val="20"/>
          </w:rPr>
          <w:t>recall</w:t>
        </w:r>
      </w:ins>
      <w:del w:id="9" w:author="ERCOT" w:date="2025-02-06T08:23:00Z">
        <w:r w:rsidRPr="00F5301A" w:rsidDel="00F5301A">
          <w:rPr>
            <w:szCs w:val="20"/>
          </w:rPr>
          <w:delText>release</w:delText>
        </w:r>
      </w:del>
      <w:r w:rsidRPr="00F5301A">
        <w:rPr>
          <w:szCs w:val="20"/>
        </w:rPr>
        <w:t xml:space="preserve"> of ERS-10 and ERS-30 via an XML message</w:t>
      </w:r>
      <w:del w:id="10" w:author="ERCOT" w:date="2025-02-06T08:23:00Z">
        <w:r w:rsidRPr="00F5301A" w:rsidDel="00F5301A">
          <w:rPr>
            <w:szCs w:val="20"/>
          </w:rPr>
          <w:delText xml:space="preserve"> followed by VDI to the QSE Hotline</w:delText>
        </w:r>
      </w:del>
      <w:r w:rsidRPr="00F5301A">
        <w:rPr>
          <w:szCs w:val="20"/>
        </w:rPr>
        <w:t>.</w:t>
      </w:r>
      <w:del w:id="11" w:author="ERCOT" w:date="2025-02-06T08:23:00Z">
        <w:r w:rsidRPr="00F5301A" w:rsidDel="00F5301A">
          <w:rPr>
            <w:szCs w:val="20"/>
          </w:rPr>
          <w:delText xml:space="preserve">  The VDI shall represent the official notice of ERS-10 and ERS-30 release.</w:delText>
        </w:r>
      </w:del>
      <w:ins w:id="12" w:author="ERCOT" w:date="2025-02-06T08:23:00Z">
        <w:r w:rsidRPr="00F5301A">
          <w:t xml:space="preserve"> </w:t>
        </w:r>
        <w:r>
          <w:t xml:space="preserve"> </w:t>
        </w:r>
        <w:r w:rsidRPr="005D778F">
          <w:t xml:space="preserve">The </w:t>
        </w:r>
        <w:r>
          <w:t>recall time within the ERCOT XML message</w:t>
        </w:r>
        <w:r w:rsidRPr="005D778F">
          <w:t xml:space="preserve"> shall represent the official notice of ERS-10 and ERS-30 </w:t>
        </w:r>
        <w:r>
          <w:t>recall</w:t>
        </w:r>
        <w:r w:rsidRPr="005D778F">
          <w:t>.</w:t>
        </w:r>
      </w:ins>
    </w:p>
    <w:p w14:paraId="7F090C3E" w14:textId="0923D997" w:rsidR="00F5301A" w:rsidRPr="00F5301A" w:rsidRDefault="00F5301A" w:rsidP="00F5301A">
      <w:pPr>
        <w:spacing w:before="240" w:after="240"/>
        <w:ind w:left="1440" w:hanging="720"/>
        <w:rPr>
          <w:szCs w:val="20"/>
        </w:rPr>
      </w:pPr>
      <w:r w:rsidRPr="00F5301A">
        <w:rPr>
          <w:szCs w:val="20"/>
        </w:rPr>
        <w:t>(d)</w:t>
      </w:r>
      <w:r w:rsidRPr="00F5301A">
        <w:rPr>
          <w:szCs w:val="20"/>
        </w:rPr>
        <w:tab/>
        <w:t xml:space="preserve">Upon </w:t>
      </w:r>
      <w:del w:id="13" w:author="ERCOT" w:date="2025-02-26T15:34:00Z">
        <w:r w:rsidRPr="00F5301A" w:rsidDel="00A0727E">
          <w:rPr>
            <w:szCs w:val="20"/>
          </w:rPr>
          <w:delText>release</w:delText>
        </w:r>
      </w:del>
      <w:ins w:id="14" w:author="ERCOT" w:date="2025-02-26T15:34:00Z">
        <w:r w:rsidR="00A0727E">
          <w:rPr>
            <w:szCs w:val="20"/>
          </w:rPr>
          <w:t>reca</w:t>
        </w:r>
      </w:ins>
      <w:ins w:id="15" w:author="ERCOT" w:date="2025-02-26T15:35:00Z">
        <w:r w:rsidR="00A0727E">
          <w:rPr>
            <w:szCs w:val="20"/>
          </w:rPr>
          <w:t>ll</w:t>
        </w:r>
      </w:ins>
      <w:r w:rsidRPr="00F5301A">
        <w:rPr>
          <w:szCs w:val="20"/>
        </w:rPr>
        <w:t xml:space="preserve">, an ERS Resource shall return to a condition such that it is capable of meeting its ERS performance requirements as soon as practical, but no later than ten hours following the </w:t>
      </w:r>
      <w:del w:id="16" w:author="ERCOT" w:date="2025-02-26T15:35:00Z">
        <w:r w:rsidRPr="00F5301A" w:rsidDel="00A0727E">
          <w:rPr>
            <w:szCs w:val="20"/>
          </w:rPr>
          <w:delText>release</w:delText>
        </w:r>
      </w:del>
      <w:ins w:id="17" w:author="ERCOT" w:date="2025-02-26T15:35:00Z">
        <w:r w:rsidR="00A0727E">
          <w:rPr>
            <w:szCs w:val="20"/>
          </w:rPr>
          <w:t>recall</w:t>
        </w:r>
      </w:ins>
      <w:r w:rsidRPr="00F5301A">
        <w:rPr>
          <w:szCs w:val="20"/>
        </w:rPr>
        <w:t>.</w:t>
      </w:r>
    </w:p>
    <w:p w14:paraId="19279036" w14:textId="77777777" w:rsidR="00F5301A" w:rsidRPr="00F5301A" w:rsidDel="006E7057" w:rsidRDefault="00F5301A" w:rsidP="00F5301A">
      <w:pPr>
        <w:spacing w:after="240"/>
        <w:ind w:left="720" w:hanging="720"/>
        <w:rPr>
          <w:iCs/>
          <w:szCs w:val="20"/>
        </w:rPr>
      </w:pPr>
      <w:r w:rsidRPr="00F5301A" w:rsidDel="006E7057">
        <w:rPr>
          <w:iCs/>
          <w:szCs w:val="20"/>
        </w:rPr>
        <w:t>(3)</w:t>
      </w:r>
      <w:r w:rsidRPr="00F5301A" w:rsidDel="006E7057">
        <w:rPr>
          <w:iCs/>
          <w:szCs w:val="20"/>
        </w:rPr>
        <w:tab/>
        <w:t xml:space="preserve">When </w:t>
      </w:r>
      <w:r w:rsidRPr="00F5301A">
        <w:rPr>
          <w:iCs/>
          <w:szCs w:val="20"/>
        </w:rPr>
        <w:t>a Watch</w:t>
      </w:r>
      <w:r w:rsidRPr="00F5301A" w:rsidDel="006E7057">
        <w:rPr>
          <w:iCs/>
          <w:szCs w:val="20"/>
        </w:rPr>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1DD43638" w14:textId="77777777" w:rsidR="00F5301A" w:rsidRPr="00F5301A" w:rsidDel="006E7057" w:rsidRDefault="00F5301A" w:rsidP="00F5301A">
      <w:pPr>
        <w:spacing w:after="240"/>
        <w:ind w:left="1440" w:hanging="720"/>
        <w:rPr>
          <w:iCs/>
          <w:szCs w:val="20"/>
        </w:rPr>
      </w:pPr>
      <w:r w:rsidRPr="00F5301A" w:rsidDel="006E7057">
        <w:rPr>
          <w:iCs/>
          <w:szCs w:val="20"/>
        </w:rPr>
        <w:t>(a)</w:t>
      </w:r>
      <w:r w:rsidRPr="00F5301A" w:rsidDel="006E7057">
        <w:rPr>
          <w:iCs/>
          <w:szCs w:val="20"/>
        </w:rPr>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5301A" w:rsidRPr="00F5301A" w:rsidDel="006E7057" w14:paraId="3F2DEC8C" w14:textId="77777777" w:rsidTr="007C2582">
        <w:tc>
          <w:tcPr>
            <w:tcW w:w="9563" w:type="dxa"/>
            <w:tcBorders>
              <w:top w:val="single" w:sz="4" w:space="0" w:color="auto"/>
              <w:left w:val="single" w:sz="4" w:space="0" w:color="auto"/>
              <w:bottom w:val="single" w:sz="4" w:space="0" w:color="auto"/>
              <w:right w:val="single" w:sz="4" w:space="0" w:color="auto"/>
            </w:tcBorders>
            <w:shd w:val="clear" w:color="auto" w:fill="D9D9D9"/>
          </w:tcPr>
          <w:p w14:paraId="7130CA92" w14:textId="77777777" w:rsidR="00F5301A" w:rsidRPr="00F5301A" w:rsidDel="006E7057" w:rsidRDefault="00F5301A" w:rsidP="00F5301A">
            <w:pPr>
              <w:spacing w:before="120" w:after="240"/>
              <w:rPr>
                <w:b/>
                <w:i/>
              </w:rPr>
            </w:pPr>
            <w:r w:rsidRPr="00F5301A" w:rsidDel="006E7057">
              <w:rPr>
                <w:b/>
                <w:i/>
              </w:rPr>
              <w:t>[NOGRR177:  Replace paragraph (a) above with the following upon system implementation of NPRR857:]</w:t>
            </w:r>
          </w:p>
          <w:p w14:paraId="77D84722" w14:textId="77777777" w:rsidR="00F5301A" w:rsidRPr="00F5301A" w:rsidDel="006E7057" w:rsidRDefault="00F5301A" w:rsidP="00F5301A">
            <w:pPr>
              <w:spacing w:after="240"/>
              <w:ind w:left="1440" w:hanging="720"/>
              <w:rPr>
                <w:iCs/>
                <w:szCs w:val="20"/>
              </w:rPr>
            </w:pPr>
            <w:r w:rsidRPr="00F5301A" w:rsidDel="006E7057">
              <w:rPr>
                <w:iCs/>
                <w:szCs w:val="20"/>
              </w:rPr>
              <w:lastRenderedPageBreak/>
              <w:t>(a)</w:t>
            </w:r>
            <w:r w:rsidRPr="00F5301A" w:rsidDel="006E7057">
              <w:rPr>
                <w:iCs/>
                <w:szCs w:val="20"/>
              </w:rPr>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5FD880D0" w14:textId="77777777" w:rsidR="00F5301A" w:rsidRPr="00F5301A" w:rsidDel="006E7057" w:rsidRDefault="00F5301A" w:rsidP="00F5301A">
      <w:pPr>
        <w:ind w:left="1440" w:hanging="720"/>
        <w:rPr>
          <w:iCs/>
          <w:szCs w:val="20"/>
        </w:rPr>
      </w:pPr>
    </w:p>
    <w:p w14:paraId="0FD2901F" w14:textId="77777777" w:rsidR="00F5301A" w:rsidRPr="00F5301A" w:rsidDel="006E7057" w:rsidRDefault="00F5301A" w:rsidP="00F5301A">
      <w:pPr>
        <w:spacing w:after="240"/>
        <w:ind w:left="2160" w:hanging="720"/>
        <w:rPr>
          <w:iCs/>
          <w:szCs w:val="20"/>
        </w:rPr>
      </w:pPr>
      <w:r w:rsidRPr="00F5301A" w:rsidDel="006E7057">
        <w:rPr>
          <w:iCs/>
          <w:szCs w:val="20"/>
        </w:rPr>
        <w:t>(i)</w:t>
      </w:r>
      <w:r w:rsidRPr="00F5301A" w:rsidDel="006E7057">
        <w:rPr>
          <w:iCs/>
          <w:szCs w:val="20"/>
        </w:rPr>
        <w:tab/>
        <w:t xml:space="preserve">A 15-Minute Rating is available that allows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1BEF9F99" w14:textId="77777777" w:rsidR="00F5301A" w:rsidRPr="00F5301A" w:rsidDel="006E7057" w:rsidRDefault="00F5301A" w:rsidP="00F5301A">
      <w:pPr>
        <w:spacing w:after="240"/>
        <w:ind w:left="2160" w:hanging="720"/>
        <w:rPr>
          <w:iCs/>
          <w:szCs w:val="20"/>
        </w:rPr>
      </w:pPr>
      <w:r w:rsidRPr="00F5301A" w:rsidDel="006E7057">
        <w:t>(ii)</w:t>
      </w:r>
      <w:r w:rsidRPr="00F5301A" w:rsidDel="006E7057">
        <w:tab/>
        <w:t>Post-contingency loading of the Transmission Facilities is expected to be at or below Normal Rating within two hours; or</w:t>
      </w:r>
    </w:p>
    <w:p w14:paraId="52CA7C1C" w14:textId="77777777" w:rsidR="00F5301A" w:rsidRPr="00F5301A" w:rsidDel="006E7057" w:rsidRDefault="00F5301A" w:rsidP="00F5301A">
      <w:pPr>
        <w:spacing w:after="240"/>
        <w:ind w:left="2160" w:hanging="720"/>
        <w:rPr>
          <w:iCs/>
          <w:szCs w:val="20"/>
        </w:rPr>
      </w:pPr>
      <w:r w:rsidRPr="00F5301A" w:rsidDel="006E7057">
        <w:rPr>
          <w:iCs/>
          <w:szCs w:val="20"/>
        </w:rPr>
        <w:t>(iii)</w:t>
      </w:r>
      <w:r w:rsidRPr="00F5301A" w:rsidDel="006E7057">
        <w:rPr>
          <w:iCs/>
          <w:szCs w:val="20"/>
        </w:rPr>
        <w:tab/>
        <w:t>Additional transmission capacity could allow for additional output from a limited Generation Resource by taking one of the following actions:</w:t>
      </w:r>
    </w:p>
    <w:p w14:paraId="3D081B9C" w14:textId="77777777" w:rsidR="00F5301A" w:rsidRPr="00F5301A" w:rsidDel="006E7057" w:rsidRDefault="00F5301A" w:rsidP="00F5301A">
      <w:pPr>
        <w:numPr>
          <w:ilvl w:val="0"/>
          <w:numId w:val="22"/>
        </w:numPr>
        <w:spacing w:after="240"/>
        <w:rPr>
          <w:iCs/>
          <w:szCs w:val="20"/>
        </w:rPr>
      </w:pPr>
      <w:r w:rsidRPr="00F5301A" w:rsidDel="006E7057">
        <w:rPr>
          <w:iCs/>
          <w:szCs w:val="20"/>
        </w:rPr>
        <w:t>Restoring Transmission Elements that are out of service;</w:t>
      </w:r>
    </w:p>
    <w:p w14:paraId="7B17F68D" w14:textId="77777777" w:rsidR="00F5301A" w:rsidRPr="00F5301A" w:rsidDel="006E7057" w:rsidRDefault="00F5301A" w:rsidP="00F5301A">
      <w:pPr>
        <w:numPr>
          <w:ilvl w:val="0"/>
          <w:numId w:val="22"/>
        </w:numPr>
        <w:spacing w:after="240"/>
        <w:rPr>
          <w:iCs/>
          <w:szCs w:val="20"/>
        </w:rPr>
      </w:pPr>
      <w:r w:rsidRPr="00F5301A" w:rsidDel="006E7057">
        <w:rPr>
          <w:iCs/>
          <w:szCs w:val="20"/>
        </w:rPr>
        <w:t>Reconfiguring the transmission system; or</w:t>
      </w:r>
    </w:p>
    <w:p w14:paraId="615A78FB" w14:textId="77777777" w:rsidR="00F5301A" w:rsidRPr="00F5301A" w:rsidDel="006E7057" w:rsidRDefault="00F5301A" w:rsidP="00F5301A">
      <w:pPr>
        <w:numPr>
          <w:ilvl w:val="0"/>
          <w:numId w:val="22"/>
        </w:numPr>
        <w:spacing w:after="240"/>
        <w:rPr>
          <w:iCs/>
          <w:szCs w:val="20"/>
        </w:rPr>
      </w:pPr>
      <w:proofErr w:type="gramStart"/>
      <w:r w:rsidRPr="00F5301A" w:rsidDel="006E7057">
        <w:rPr>
          <w:iCs/>
          <w:szCs w:val="20"/>
        </w:rPr>
        <w:t>Making adjustments to</w:t>
      </w:r>
      <w:proofErr w:type="gramEnd"/>
      <w:r w:rsidRPr="00F5301A" w:rsidDel="006E7057">
        <w:rPr>
          <w:iCs/>
          <w:szCs w:val="20"/>
        </w:rPr>
        <w:t xml:space="preserve"> phase angle regulator tap positions.</w:t>
      </w:r>
    </w:p>
    <w:p w14:paraId="66E01577" w14:textId="77777777" w:rsidR="00F5301A" w:rsidRPr="00F5301A" w:rsidDel="006E7057" w:rsidRDefault="00F5301A" w:rsidP="00F5301A">
      <w:pPr>
        <w:shd w:val="clear" w:color="auto" w:fill="FFFFFF"/>
        <w:spacing w:after="240"/>
        <w:ind w:left="1440"/>
        <w:rPr>
          <w:iCs/>
          <w:szCs w:val="20"/>
        </w:rPr>
      </w:pPr>
      <w:r w:rsidRPr="00F5301A" w:rsidDel="006E7057">
        <w:rPr>
          <w:iCs/>
          <w:szCs w:val="20"/>
        </w:rPr>
        <w:t xml:space="preserve">If ERCOT determines that one of the above-mentioned actions allows for additional output from a limited Generation Resource, ERCOT may instruct the TSPs to take the action(s) during the Advisory to allow for additional output from the limited Generation Resource. </w:t>
      </w:r>
    </w:p>
    <w:p w14:paraId="3DA45FBB" w14:textId="77777777" w:rsidR="00F5301A" w:rsidRPr="00F5301A" w:rsidDel="006E7057" w:rsidRDefault="00F5301A" w:rsidP="00F5301A">
      <w:pPr>
        <w:spacing w:after="240"/>
        <w:ind w:left="1440" w:hanging="720"/>
        <w:rPr>
          <w:szCs w:val="20"/>
        </w:rPr>
      </w:pPr>
      <w:r w:rsidRPr="00F5301A" w:rsidDel="006E7057">
        <w:rPr>
          <w:szCs w:val="20"/>
        </w:rPr>
        <w:t>(b)</w:t>
      </w:r>
      <w:r w:rsidRPr="00F5301A" w:rsidDel="006E7057">
        <w:rPr>
          <w:szCs w:val="20"/>
        </w:rPr>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5301A" w:rsidRPr="00F5301A" w:rsidDel="006E7057" w14:paraId="71145654" w14:textId="77777777" w:rsidTr="007C2582">
        <w:tc>
          <w:tcPr>
            <w:tcW w:w="9563" w:type="dxa"/>
            <w:tcBorders>
              <w:top w:val="single" w:sz="4" w:space="0" w:color="auto"/>
              <w:left w:val="single" w:sz="4" w:space="0" w:color="auto"/>
              <w:bottom w:val="single" w:sz="4" w:space="0" w:color="auto"/>
              <w:right w:val="single" w:sz="4" w:space="0" w:color="auto"/>
            </w:tcBorders>
            <w:shd w:val="clear" w:color="auto" w:fill="D9D9D9"/>
          </w:tcPr>
          <w:p w14:paraId="65F9592E" w14:textId="77777777" w:rsidR="00F5301A" w:rsidRPr="00F5301A" w:rsidDel="006E7057" w:rsidRDefault="00F5301A" w:rsidP="00F5301A">
            <w:pPr>
              <w:spacing w:before="120" w:after="240"/>
              <w:rPr>
                <w:b/>
                <w:i/>
              </w:rPr>
            </w:pPr>
            <w:r w:rsidRPr="00F5301A" w:rsidDel="006E7057">
              <w:rPr>
                <w:b/>
                <w:i/>
              </w:rPr>
              <w:t>[NOGRR177:  Replace paragraph (b) above with the following upon system implementation of NPRR857:]</w:t>
            </w:r>
          </w:p>
          <w:p w14:paraId="29DF2828" w14:textId="77777777" w:rsidR="00F5301A" w:rsidRPr="00F5301A" w:rsidDel="006E7057" w:rsidRDefault="00F5301A" w:rsidP="00F5301A">
            <w:pPr>
              <w:spacing w:after="240"/>
              <w:ind w:left="1440" w:hanging="720"/>
              <w:rPr>
                <w:szCs w:val="20"/>
              </w:rPr>
            </w:pPr>
            <w:r w:rsidRPr="00F5301A" w:rsidDel="006E7057">
              <w:rPr>
                <w:szCs w:val="20"/>
              </w:rPr>
              <w:t>(b)</w:t>
            </w:r>
            <w:r w:rsidRPr="00F5301A" w:rsidDel="006E7057">
              <w:rPr>
                <w:szCs w:val="20"/>
              </w:rPr>
              <w:tab/>
              <w:t xml:space="preserve">ERCOT shall also coordinate with TSPs and DCTOs who own and operate the Transmission Facilities associated with the double-circuit contingencies for the constraints identified above to determine whether the double-circuit failures are </w:t>
            </w:r>
            <w:r w:rsidRPr="00F5301A" w:rsidDel="006E7057">
              <w:rPr>
                <w:szCs w:val="20"/>
              </w:rPr>
              <w:lastRenderedPageBreak/>
              <w:t xml:space="preserve">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c>
      </w:tr>
    </w:tbl>
    <w:p w14:paraId="3440BF84" w14:textId="77777777" w:rsidR="00F5301A" w:rsidRPr="00F5301A" w:rsidDel="006E7057" w:rsidRDefault="00F5301A" w:rsidP="00F5301A">
      <w:pPr>
        <w:ind w:left="1440" w:hanging="720"/>
        <w:rPr>
          <w:szCs w:val="20"/>
        </w:rPr>
      </w:pPr>
    </w:p>
    <w:p w14:paraId="32FFED1E" w14:textId="77777777" w:rsidR="00F5301A" w:rsidRPr="00F5301A" w:rsidRDefault="00F5301A" w:rsidP="00F5301A">
      <w:pPr>
        <w:spacing w:after="240"/>
        <w:ind w:left="1440" w:hanging="720"/>
        <w:rPr>
          <w:szCs w:val="20"/>
        </w:rPr>
      </w:pPr>
      <w:r w:rsidRPr="00F5301A" w:rsidDel="006E7057">
        <w:rPr>
          <w:szCs w:val="20"/>
        </w:rPr>
        <w:t>(c)</w:t>
      </w:r>
      <w:r w:rsidRPr="00F5301A" w:rsidDel="006E7057">
        <w:rPr>
          <w:szCs w:val="20"/>
        </w:rPr>
        <w:tab/>
        <w:t>The actions detailed in this Section shall be supplemental to the development and maintenance of Constraint Management Plans (CMPs) as otherwise directed by the Protocols or Operating Guides.</w:t>
      </w:r>
    </w:p>
    <w:p w14:paraId="3CCE1718" w14:textId="1F385A4A" w:rsidR="00F5301A" w:rsidRPr="00BA2009" w:rsidRDefault="00F5301A" w:rsidP="00F5301A">
      <w:pPr>
        <w:spacing w:after="240"/>
        <w:ind w:left="720" w:hanging="720"/>
      </w:pPr>
      <w:r w:rsidRPr="00F5301A">
        <w:t>(4)</w:t>
      </w:r>
      <w:r w:rsidRPr="00F5301A">
        <w:tab/>
        <w:t>When a Watch is issued for PRC below 3,000 MW, QSEs shall suspend any ongoing ERCOT-required Resource performance testing.</w:t>
      </w:r>
    </w:p>
    <w:sectPr w:rsidR="00F5301A"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5-02-06T08:27:00Z" w:initials="CP">
    <w:p w14:paraId="0E55D74F" w14:textId="536148A4" w:rsidR="000754C7" w:rsidRDefault="000754C7">
      <w:pPr>
        <w:pStyle w:val="CommentText"/>
      </w:pPr>
      <w:r>
        <w:rPr>
          <w:rStyle w:val="CommentReference"/>
        </w:rPr>
        <w:annotationRef/>
      </w:r>
      <w:r>
        <w:t>Please note NOGRR265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E55D74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FA42515" w16cex:dateUtc="2025-02-06T14: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55D74F" w16cid:durableId="3FA4251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247EE" w14:textId="77777777" w:rsidR="00B02966" w:rsidRDefault="00B02966">
      <w:r>
        <w:separator/>
      </w:r>
    </w:p>
  </w:endnote>
  <w:endnote w:type="continuationSeparator" w:id="0">
    <w:p w14:paraId="3EA4E323" w14:textId="77777777" w:rsidR="00B02966" w:rsidRDefault="00B0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613E6C07" w:rsidR="00D176CF" w:rsidRDefault="00E33EFB">
    <w:pPr>
      <w:pStyle w:val="Footer"/>
      <w:tabs>
        <w:tab w:val="clear" w:pos="4320"/>
        <w:tab w:val="clear" w:pos="8640"/>
        <w:tab w:val="right" w:pos="9360"/>
      </w:tabs>
      <w:rPr>
        <w:rFonts w:ascii="Arial" w:hAnsi="Arial" w:cs="Arial"/>
        <w:sz w:val="18"/>
      </w:rPr>
    </w:pPr>
    <w:r>
      <w:rPr>
        <w:rFonts w:ascii="Arial" w:hAnsi="Arial" w:cs="Arial"/>
        <w:sz w:val="18"/>
      </w:rPr>
      <w:t>274</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1E3F76">
      <w:rPr>
        <w:rFonts w:ascii="Arial" w:hAnsi="Arial" w:cs="Arial"/>
        <w:sz w:val="18"/>
      </w:rPr>
      <w:t>-0</w:t>
    </w:r>
    <w:r w:rsidR="004F055C">
      <w:rPr>
        <w:rFonts w:ascii="Arial" w:hAnsi="Arial" w:cs="Arial"/>
        <w:sz w:val="18"/>
      </w:rPr>
      <w:t>4</w:t>
    </w:r>
    <w:r w:rsidR="001E3F76">
      <w:rPr>
        <w:rFonts w:ascii="Arial" w:hAnsi="Arial" w:cs="Arial"/>
        <w:sz w:val="18"/>
      </w:rPr>
      <w:t xml:space="preserve"> </w:t>
    </w:r>
    <w:r w:rsidR="004F055C">
      <w:rPr>
        <w:rFonts w:ascii="Arial" w:hAnsi="Arial" w:cs="Arial"/>
        <w:sz w:val="18"/>
      </w:rPr>
      <w:t>ROS Report</w:t>
    </w:r>
    <w:r w:rsidR="001E3F76">
      <w:rPr>
        <w:rFonts w:ascii="Arial" w:hAnsi="Arial" w:cs="Arial"/>
        <w:sz w:val="18"/>
      </w:rPr>
      <w:t xml:space="preserve"> </w:t>
    </w:r>
    <w:r w:rsidR="004F055C">
      <w:rPr>
        <w:rFonts w:ascii="Arial" w:hAnsi="Arial" w:cs="Arial"/>
        <w:sz w:val="18"/>
      </w:rPr>
      <w:t>0306</w:t>
    </w:r>
    <w:r w:rsidR="001E3F76">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425BE" w14:textId="77777777" w:rsidR="00B02966" w:rsidRDefault="00B02966">
      <w:r>
        <w:separator/>
      </w:r>
    </w:p>
  </w:footnote>
  <w:footnote w:type="continuationSeparator" w:id="0">
    <w:p w14:paraId="337D2650" w14:textId="77777777" w:rsidR="00B02966" w:rsidRDefault="00B029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15FF00D2" w:rsidR="00D176CF" w:rsidRDefault="00D176CF" w:rsidP="00816950">
    <w:pPr>
      <w:pStyle w:val="Header"/>
      <w:jc w:val="center"/>
      <w:rPr>
        <w:sz w:val="32"/>
      </w:rPr>
    </w:pPr>
    <w:r>
      <w:rPr>
        <w:sz w:val="32"/>
      </w:rPr>
      <w:t>R</w:t>
    </w:r>
    <w:r w:rsidR="007E5C0C">
      <w:rPr>
        <w:sz w:val="32"/>
      </w:rPr>
      <w:t>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681E58"/>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6"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2"/>
  </w:num>
  <w:num w:numId="3" w16cid:durableId="765731531">
    <w:abstractNumId w:val="14"/>
  </w:num>
  <w:num w:numId="4" w16cid:durableId="1963613086">
    <w:abstractNumId w:val="1"/>
  </w:num>
  <w:num w:numId="5" w16cid:durableId="1279675509">
    <w:abstractNumId w:val="8"/>
  </w:num>
  <w:num w:numId="6" w16cid:durableId="1200241118">
    <w:abstractNumId w:val="8"/>
  </w:num>
  <w:num w:numId="7" w16cid:durableId="113403764">
    <w:abstractNumId w:val="8"/>
  </w:num>
  <w:num w:numId="8" w16cid:durableId="1306354199">
    <w:abstractNumId w:val="8"/>
  </w:num>
  <w:num w:numId="9" w16cid:durableId="1449738307">
    <w:abstractNumId w:val="8"/>
  </w:num>
  <w:num w:numId="10" w16cid:durableId="1162161447">
    <w:abstractNumId w:val="8"/>
  </w:num>
  <w:num w:numId="11" w16cid:durableId="323751953">
    <w:abstractNumId w:val="8"/>
  </w:num>
  <w:num w:numId="12" w16cid:durableId="74137000">
    <w:abstractNumId w:val="8"/>
  </w:num>
  <w:num w:numId="13" w16cid:durableId="1827822446">
    <w:abstractNumId w:val="8"/>
  </w:num>
  <w:num w:numId="14" w16cid:durableId="279143775">
    <w:abstractNumId w:val="3"/>
  </w:num>
  <w:num w:numId="15" w16cid:durableId="319192539">
    <w:abstractNumId w:val="7"/>
  </w:num>
  <w:num w:numId="16" w16cid:durableId="1144857904">
    <w:abstractNumId w:val="10"/>
  </w:num>
  <w:num w:numId="17" w16cid:durableId="664669829">
    <w:abstractNumId w:val="11"/>
  </w:num>
  <w:num w:numId="18" w16cid:durableId="1951931829">
    <w:abstractNumId w:val="4"/>
  </w:num>
  <w:num w:numId="19" w16cid:durableId="465128936">
    <w:abstractNumId w:val="9"/>
  </w:num>
  <w:num w:numId="20" w16cid:durableId="583228674">
    <w:abstractNumId w:val="2"/>
  </w:num>
  <w:num w:numId="21" w16cid:durableId="102379939">
    <w:abstractNumId w:val="13"/>
  </w:num>
  <w:num w:numId="22" w16cid:durableId="1038356496">
    <w:abstractNumId w:val="5"/>
  </w:num>
  <w:num w:numId="23" w16cid:durableId="195127946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225"/>
    <w:rsid w:val="00006711"/>
    <w:rsid w:val="00060A5A"/>
    <w:rsid w:val="00064B44"/>
    <w:rsid w:val="00067FE2"/>
    <w:rsid w:val="000754C7"/>
    <w:rsid w:val="0007682E"/>
    <w:rsid w:val="00094DDC"/>
    <w:rsid w:val="000B4EE7"/>
    <w:rsid w:val="000D1AEB"/>
    <w:rsid w:val="000D3E64"/>
    <w:rsid w:val="000E5D43"/>
    <w:rsid w:val="000F13C5"/>
    <w:rsid w:val="00105A36"/>
    <w:rsid w:val="001313B4"/>
    <w:rsid w:val="0014546D"/>
    <w:rsid w:val="001500D9"/>
    <w:rsid w:val="00156DB7"/>
    <w:rsid w:val="00157228"/>
    <w:rsid w:val="00160C3C"/>
    <w:rsid w:val="0017783C"/>
    <w:rsid w:val="0019314C"/>
    <w:rsid w:val="001B3204"/>
    <w:rsid w:val="001E3F76"/>
    <w:rsid w:val="001F25D0"/>
    <w:rsid w:val="001F38F0"/>
    <w:rsid w:val="00237430"/>
    <w:rsid w:val="00276A99"/>
    <w:rsid w:val="00277E03"/>
    <w:rsid w:val="00286AD9"/>
    <w:rsid w:val="002909DD"/>
    <w:rsid w:val="002962EB"/>
    <w:rsid w:val="002966F3"/>
    <w:rsid w:val="002A3894"/>
    <w:rsid w:val="002B69F3"/>
    <w:rsid w:val="002B763A"/>
    <w:rsid w:val="002D382A"/>
    <w:rsid w:val="002F1EDD"/>
    <w:rsid w:val="003013F2"/>
    <w:rsid w:val="0030232A"/>
    <w:rsid w:val="0030694A"/>
    <w:rsid w:val="003069F4"/>
    <w:rsid w:val="00360920"/>
    <w:rsid w:val="003618DF"/>
    <w:rsid w:val="00384709"/>
    <w:rsid w:val="00386C35"/>
    <w:rsid w:val="003A3D77"/>
    <w:rsid w:val="003B5AED"/>
    <w:rsid w:val="003C6B7B"/>
    <w:rsid w:val="004135BD"/>
    <w:rsid w:val="004267CE"/>
    <w:rsid w:val="004302A4"/>
    <w:rsid w:val="004463BA"/>
    <w:rsid w:val="00446B8D"/>
    <w:rsid w:val="00461382"/>
    <w:rsid w:val="004822D4"/>
    <w:rsid w:val="0049290B"/>
    <w:rsid w:val="004A4451"/>
    <w:rsid w:val="004D3958"/>
    <w:rsid w:val="004D59F4"/>
    <w:rsid w:val="004F055C"/>
    <w:rsid w:val="004F3EBE"/>
    <w:rsid w:val="005008DF"/>
    <w:rsid w:val="005045D0"/>
    <w:rsid w:val="0051309F"/>
    <w:rsid w:val="00514E70"/>
    <w:rsid w:val="00534C6C"/>
    <w:rsid w:val="00550142"/>
    <w:rsid w:val="00552A41"/>
    <w:rsid w:val="005841C0"/>
    <w:rsid w:val="0059260F"/>
    <w:rsid w:val="005928F2"/>
    <w:rsid w:val="005C59E6"/>
    <w:rsid w:val="005D03E6"/>
    <w:rsid w:val="005E0488"/>
    <w:rsid w:val="005E5074"/>
    <w:rsid w:val="00612E4F"/>
    <w:rsid w:val="00615D5E"/>
    <w:rsid w:val="00622E99"/>
    <w:rsid w:val="00625E5D"/>
    <w:rsid w:val="0066370F"/>
    <w:rsid w:val="00670B35"/>
    <w:rsid w:val="00682154"/>
    <w:rsid w:val="006822D1"/>
    <w:rsid w:val="006A0784"/>
    <w:rsid w:val="006A697B"/>
    <w:rsid w:val="006B4DDE"/>
    <w:rsid w:val="006C0C99"/>
    <w:rsid w:val="006C618D"/>
    <w:rsid w:val="006E5321"/>
    <w:rsid w:val="00711A90"/>
    <w:rsid w:val="00743968"/>
    <w:rsid w:val="00785415"/>
    <w:rsid w:val="00791CB9"/>
    <w:rsid w:val="00793130"/>
    <w:rsid w:val="007B3233"/>
    <w:rsid w:val="007B5A42"/>
    <w:rsid w:val="007C199B"/>
    <w:rsid w:val="007D3073"/>
    <w:rsid w:val="007D64B9"/>
    <w:rsid w:val="007D72D4"/>
    <w:rsid w:val="007E0452"/>
    <w:rsid w:val="007E5C0C"/>
    <w:rsid w:val="008070C0"/>
    <w:rsid w:val="00811C12"/>
    <w:rsid w:val="00816950"/>
    <w:rsid w:val="00833155"/>
    <w:rsid w:val="00835770"/>
    <w:rsid w:val="00845778"/>
    <w:rsid w:val="00887E28"/>
    <w:rsid w:val="008B3BC6"/>
    <w:rsid w:val="008C16DE"/>
    <w:rsid w:val="008C3519"/>
    <w:rsid w:val="008D5C3A"/>
    <w:rsid w:val="008E1937"/>
    <w:rsid w:val="008E6DA2"/>
    <w:rsid w:val="00907B1E"/>
    <w:rsid w:val="00911A99"/>
    <w:rsid w:val="00943AFD"/>
    <w:rsid w:val="00963A51"/>
    <w:rsid w:val="00983B6E"/>
    <w:rsid w:val="00990B39"/>
    <w:rsid w:val="009936F8"/>
    <w:rsid w:val="009A3772"/>
    <w:rsid w:val="009C7A4D"/>
    <w:rsid w:val="009D17F0"/>
    <w:rsid w:val="00A0727E"/>
    <w:rsid w:val="00A129FA"/>
    <w:rsid w:val="00A42796"/>
    <w:rsid w:val="00A5311D"/>
    <w:rsid w:val="00A70C6E"/>
    <w:rsid w:val="00AD3B58"/>
    <w:rsid w:val="00AF56C6"/>
    <w:rsid w:val="00AF7AAE"/>
    <w:rsid w:val="00B0005A"/>
    <w:rsid w:val="00B02966"/>
    <w:rsid w:val="00B032E8"/>
    <w:rsid w:val="00B13CCF"/>
    <w:rsid w:val="00B57F96"/>
    <w:rsid w:val="00B629AC"/>
    <w:rsid w:val="00B67892"/>
    <w:rsid w:val="00B70101"/>
    <w:rsid w:val="00B8456D"/>
    <w:rsid w:val="00BA4D33"/>
    <w:rsid w:val="00BC2D06"/>
    <w:rsid w:val="00BD6061"/>
    <w:rsid w:val="00BE564A"/>
    <w:rsid w:val="00BE6329"/>
    <w:rsid w:val="00BF4370"/>
    <w:rsid w:val="00C47250"/>
    <w:rsid w:val="00C744EB"/>
    <w:rsid w:val="00C76A2C"/>
    <w:rsid w:val="00C90702"/>
    <w:rsid w:val="00C917FF"/>
    <w:rsid w:val="00C9766A"/>
    <w:rsid w:val="00CA699C"/>
    <w:rsid w:val="00CC1FCF"/>
    <w:rsid w:val="00CC484B"/>
    <w:rsid w:val="00CC4F39"/>
    <w:rsid w:val="00CD544C"/>
    <w:rsid w:val="00CF0767"/>
    <w:rsid w:val="00CF4256"/>
    <w:rsid w:val="00D04FE8"/>
    <w:rsid w:val="00D176CF"/>
    <w:rsid w:val="00D271E3"/>
    <w:rsid w:val="00D47A80"/>
    <w:rsid w:val="00D85807"/>
    <w:rsid w:val="00D87349"/>
    <w:rsid w:val="00D91EE9"/>
    <w:rsid w:val="00D97220"/>
    <w:rsid w:val="00DF0724"/>
    <w:rsid w:val="00E06841"/>
    <w:rsid w:val="00E128A0"/>
    <w:rsid w:val="00E14D47"/>
    <w:rsid w:val="00E1641C"/>
    <w:rsid w:val="00E26708"/>
    <w:rsid w:val="00E33EFB"/>
    <w:rsid w:val="00E34958"/>
    <w:rsid w:val="00E37AB0"/>
    <w:rsid w:val="00E63398"/>
    <w:rsid w:val="00E71C39"/>
    <w:rsid w:val="00E84379"/>
    <w:rsid w:val="00EA56E6"/>
    <w:rsid w:val="00EC335F"/>
    <w:rsid w:val="00EC48FB"/>
    <w:rsid w:val="00ED6AE0"/>
    <w:rsid w:val="00EF232A"/>
    <w:rsid w:val="00EF437D"/>
    <w:rsid w:val="00F05A69"/>
    <w:rsid w:val="00F134E7"/>
    <w:rsid w:val="00F40122"/>
    <w:rsid w:val="00F43FFD"/>
    <w:rsid w:val="00F44236"/>
    <w:rsid w:val="00F52517"/>
    <w:rsid w:val="00F5301A"/>
    <w:rsid w:val="00F94995"/>
    <w:rsid w:val="00FA57B2"/>
    <w:rsid w:val="00FB509B"/>
    <w:rsid w:val="00FC3D4B"/>
    <w:rsid w:val="00FC6312"/>
    <w:rsid w:val="00FD6491"/>
    <w:rsid w:val="00FE36E3"/>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BF4370"/>
    <w:pPr>
      <w:ind w:left="720" w:hanging="720"/>
    </w:pPr>
    <w:rPr>
      <w:iCs/>
      <w:szCs w:val="20"/>
    </w:rPr>
  </w:style>
  <w:style w:type="character" w:customStyle="1" w:styleId="BodyTextNumberedChar1">
    <w:name w:val="Body Text Numbered Char1"/>
    <w:link w:val="BodyTextNumbered"/>
    <w:rsid w:val="00BF4370"/>
    <w:rPr>
      <w:iCs/>
      <w:sz w:val="24"/>
    </w:rPr>
  </w:style>
  <w:style w:type="character" w:customStyle="1" w:styleId="H3Char">
    <w:name w:val="H3 Char"/>
    <w:link w:val="H3"/>
    <w:rsid w:val="00BF4370"/>
    <w:rPr>
      <w:b/>
      <w:bCs/>
      <w:i/>
      <w:sz w:val="24"/>
    </w:rPr>
  </w:style>
  <w:style w:type="character" w:styleId="UnresolvedMention">
    <w:name w:val="Unresolved Mention"/>
    <w:basedOn w:val="DefaultParagraphFont"/>
    <w:uiPriority w:val="99"/>
    <w:semiHidden/>
    <w:unhideWhenUsed/>
    <w:rsid w:val="00F5301A"/>
    <w:rPr>
      <w:color w:val="605E5C"/>
      <w:shd w:val="clear" w:color="auto" w:fill="E1DFDD"/>
    </w:rPr>
  </w:style>
  <w:style w:type="character" w:customStyle="1" w:styleId="HeaderChar">
    <w:name w:val="Header Char"/>
    <w:link w:val="Header"/>
    <w:rsid w:val="007E5C0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74"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yan.luker@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mark.patterson@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1671</Words>
  <Characters>9527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11176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2025-03-11T14:55:00Z</dcterms:created>
  <dcterms:modified xsi:type="dcterms:W3CDTF">2025-03-11T15:02:00Z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