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549"/>
        <w:gridCol w:w="1350"/>
        <w:gridCol w:w="5873"/>
        <w:gridCol w:w="33"/>
      </w:tblGrid>
      <w:tr w:rsidR="00125BD3" w14:paraId="4EC160F6" w14:textId="77777777" w:rsidTr="00222AEC">
        <w:tc>
          <w:tcPr>
            <w:tcW w:w="1668" w:type="dxa"/>
            <w:tcBorders>
              <w:bottom w:val="single" w:sz="4" w:space="0" w:color="auto"/>
            </w:tcBorders>
            <w:shd w:val="clear" w:color="auto" w:fill="FFFFFF"/>
            <w:vAlign w:val="center"/>
          </w:tcPr>
          <w:p w14:paraId="02F5E10B" w14:textId="77777777" w:rsidR="00125BD3" w:rsidRDefault="00125BD3" w:rsidP="00222AEC">
            <w:pPr>
              <w:pStyle w:val="Header"/>
              <w:spacing w:before="120" w:after="120"/>
            </w:pPr>
            <w:bookmarkStart w:id="0" w:name="_Toc120506636"/>
            <w:bookmarkStart w:id="1" w:name="_Toc246216152"/>
            <w:bookmarkStart w:id="2" w:name="_Toc136294580"/>
            <w:r>
              <w:t>SMOGRR Number</w:t>
            </w:r>
          </w:p>
        </w:tc>
        <w:tc>
          <w:tcPr>
            <w:tcW w:w="1549" w:type="dxa"/>
            <w:tcBorders>
              <w:bottom w:val="single" w:sz="4" w:space="0" w:color="auto"/>
            </w:tcBorders>
            <w:vAlign w:val="center"/>
          </w:tcPr>
          <w:p w14:paraId="2DC72409" w14:textId="77777777" w:rsidR="00125BD3" w:rsidRDefault="00620693" w:rsidP="00222AEC">
            <w:pPr>
              <w:pStyle w:val="Header"/>
              <w:spacing w:before="120" w:after="120"/>
              <w:jc w:val="center"/>
            </w:pPr>
            <w:hyperlink r:id="rId8" w:history="1">
              <w:r w:rsidR="00125BD3" w:rsidRPr="00094773">
                <w:rPr>
                  <w:rStyle w:val="Hyperlink"/>
                </w:rPr>
                <w:t>028</w:t>
              </w:r>
            </w:hyperlink>
          </w:p>
        </w:tc>
        <w:tc>
          <w:tcPr>
            <w:tcW w:w="1350" w:type="dxa"/>
            <w:tcBorders>
              <w:bottom w:val="single" w:sz="4" w:space="0" w:color="auto"/>
            </w:tcBorders>
            <w:shd w:val="clear" w:color="auto" w:fill="FFFFFF"/>
            <w:vAlign w:val="center"/>
          </w:tcPr>
          <w:p w14:paraId="4BBE3A39" w14:textId="77777777" w:rsidR="00125BD3" w:rsidRDefault="00125BD3" w:rsidP="00222AEC">
            <w:pPr>
              <w:pStyle w:val="Header"/>
              <w:spacing w:before="120" w:after="120"/>
            </w:pPr>
            <w:r>
              <w:t>SMOGRR Title</w:t>
            </w:r>
          </w:p>
        </w:tc>
        <w:tc>
          <w:tcPr>
            <w:tcW w:w="5906" w:type="dxa"/>
            <w:gridSpan w:val="2"/>
            <w:tcBorders>
              <w:bottom w:val="single" w:sz="4" w:space="0" w:color="auto"/>
            </w:tcBorders>
            <w:vAlign w:val="center"/>
          </w:tcPr>
          <w:p w14:paraId="5BCC7C17" w14:textId="77777777" w:rsidR="00125BD3" w:rsidRDefault="00125BD3" w:rsidP="00222AEC">
            <w:pPr>
              <w:pStyle w:val="Header"/>
              <w:spacing w:before="120" w:after="120"/>
            </w:pPr>
            <w:r>
              <w:t>Add Series Reactor Compensation Factors</w:t>
            </w:r>
          </w:p>
        </w:tc>
      </w:tr>
      <w:tr w:rsidR="00125BD3" w:rsidRPr="00E01925" w14:paraId="77F1AC72" w14:textId="77777777" w:rsidTr="00222AEC">
        <w:trPr>
          <w:gridAfter w:val="1"/>
          <w:wAfter w:w="33" w:type="dxa"/>
          <w:trHeight w:val="518"/>
        </w:trPr>
        <w:tc>
          <w:tcPr>
            <w:tcW w:w="3217" w:type="dxa"/>
            <w:gridSpan w:val="2"/>
            <w:shd w:val="clear" w:color="auto" w:fill="FFFFFF"/>
            <w:vAlign w:val="center"/>
          </w:tcPr>
          <w:p w14:paraId="6BB198B4" w14:textId="77777777" w:rsidR="00125BD3" w:rsidRPr="00E01925" w:rsidRDefault="00125BD3" w:rsidP="00222AEC">
            <w:pPr>
              <w:pStyle w:val="Header"/>
              <w:spacing w:before="120" w:after="120"/>
              <w:rPr>
                <w:bCs w:val="0"/>
              </w:rPr>
            </w:pPr>
            <w:r w:rsidRPr="00E01925">
              <w:rPr>
                <w:bCs w:val="0"/>
              </w:rPr>
              <w:t xml:space="preserve">Date </w:t>
            </w:r>
            <w:r>
              <w:rPr>
                <w:bCs w:val="0"/>
              </w:rPr>
              <w:t>of Decision</w:t>
            </w:r>
          </w:p>
        </w:tc>
        <w:tc>
          <w:tcPr>
            <w:tcW w:w="7223" w:type="dxa"/>
            <w:gridSpan w:val="2"/>
            <w:vAlign w:val="center"/>
          </w:tcPr>
          <w:p w14:paraId="173C1B58" w14:textId="46C80F3C" w:rsidR="00125BD3" w:rsidRPr="00E01925" w:rsidRDefault="00125BD3" w:rsidP="00222AEC">
            <w:pPr>
              <w:pStyle w:val="NormalArial"/>
              <w:spacing w:before="120" w:after="120"/>
            </w:pPr>
            <w:r>
              <w:t>February 5, 2025</w:t>
            </w:r>
          </w:p>
        </w:tc>
      </w:tr>
      <w:tr w:rsidR="00125BD3" w:rsidRPr="00E01925" w14:paraId="65717758" w14:textId="77777777" w:rsidTr="00222AEC">
        <w:trPr>
          <w:gridAfter w:val="1"/>
          <w:wAfter w:w="33" w:type="dxa"/>
          <w:trHeight w:val="518"/>
        </w:trPr>
        <w:tc>
          <w:tcPr>
            <w:tcW w:w="3217" w:type="dxa"/>
            <w:gridSpan w:val="2"/>
            <w:shd w:val="clear" w:color="auto" w:fill="FFFFFF"/>
            <w:vAlign w:val="center"/>
          </w:tcPr>
          <w:p w14:paraId="0D719B6F" w14:textId="77777777" w:rsidR="00125BD3" w:rsidRPr="00E01925" w:rsidRDefault="00125BD3" w:rsidP="00222AEC">
            <w:pPr>
              <w:pStyle w:val="Header"/>
              <w:spacing w:before="120" w:after="120"/>
              <w:rPr>
                <w:bCs w:val="0"/>
              </w:rPr>
            </w:pPr>
            <w:r>
              <w:rPr>
                <w:bCs w:val="0"/>
              </w:rPr>
              <w:t>Action</w:t>
            </w:r>
          </w:p>
        </w:tc>
        <w:tc>
          <w:tcPr>
            <w:tcW w:w="7223" w:type="dxa"/>
            <w:gridSpan w:val="2"/>
            <w:vAlign w:val="center"/>
          </w:tcPr>
          <w:p w14:paraId="5A64BB47" w14:textId="595A87B4" w:rsidR="00125BD3" w:rsidRDefault="00125BD3" w:rsidP="00222AEC">
            <w:pPr>
              <w:pStyle w:val="NormalArial"/>
              <w:spacing w:before="120" w:after="120"/>
            </w:pPr>
            <w:r>
              <w:t xml:space="preserve">Recommended </w:t>
            </w:r>
            <w:r w:rsidR="00834D49">
              <w:t>A</w:t>
            </w:r>
            <w:r>
              <w:t>pproval</w:t>
            </w:r>
          </w:p>
        </w:tc>
      </w:tr>
      <w:tr w:rsidR="00125BD3" w:rsidRPr="00E01925" w14:paraId="6769B7C2" w14:textId="77777777" w:rsidTr="00222AEC">
        <w:trPr>
          <w:gridAfter w:val="1"/>
          <w:wAfter w:w="33" w:type="dxa"/>
          <w:trHeight w:val="518"/>
        </w:trPr>
        <w:tc>
          <w:tcPr>
            <w:tcW w:w="3217" w:type="dxa"/>
            <w:gridSpan w:val="2"/>
            <w:shd w:val="clear" w:color="auto" w:fill="FFFFFF"/>
            <w:vAlign w:val="center"/>
          </w:tcPr>
          <w:p w14:paraId="4CFC6208" w14:textId="77777777" w:rsidR="00125BD3" w:rsidRPr="00E01925" w:rsidRDefault="00125BD3" w:rsidP="00222AEC">
            <w:pPr>
              <w:pStyle w:val="Header"/>
              <w:spacing w:before="120" w:after="120"/>
              <w:rPr>
                <w:bCs w:val="0"/>
              </w:rPr>
            </w:pPr>
            <w:r>
              <w:t xml:space="preserve">Timeline </w:t>
            </w:r>
          </w:p>
        </w:tc>
        <w:tc>
          <w:tcPr>
            <w:tcW w:w="7223" w:type="dxa"/>
            <w:gridSpan w:val="2"/>
            <w:vAlign w:val="center"/>
          </w:tcPr>
          <w:p w14:paraId="09499870" w14:textId="77777777" w:rsidR="00125BD3" w:rsidRDefault="00125BD3" w:rsidP="00222AEC">
            <w:pPr>
              <w:pStyle w:val="NormalArial"/>
              <w:spacing w:before="120" w:after="120"/>
            </w:pPr>
            <w:r>
              <w:t>Normal</w:t>
            </w:r>
          </w:p>
        </w:tc>
      </w:tr>
      <w:tr w:rsidR="00834D49" w:rsidRPr="00E01925" w14:paraId="1510F59B" w14:textId="77777777" w:rsidTr="00222AEC">
        <w:trPr>
          <w:gridAfter w:val="1"/>
          <w:wAfter w:w="33" w:type="dxa"/>
          <w:trHeight w:val="518"/>
        </w:trPr>
        <w:tc>
          <w:tcPr>
            <w:tcW w:w="3217" w:type="dxa"/>
            <w:gridSpan w:val="2"/>
            <w:shd w:val="clear" w:color="auto" w:fill="FFFFFF"/>
            <w:vAlign w:val="center"/>
          </w:tcPr>
          <w:p w14:paraId="0252DF3D" w14:textId="6E09837D" w:rsidR="00834D49" w:rsidRDefault="00834D49" w:rsidP="00834D49">
            <w:pPr>
              <w:pStyle w:val="Header"/>
              <w:spacing w:before="120" w:after="120"/>
            </w:pPr>
            <w:r>
              <w:t>Estimated Impacts</w:t>
            </w:r>
          </w:p>
        </w:tc>
        <w:tc>
          <w:tcPr>
            <w:tcW w:w="7223" w:type="dxa"/>
            <w:gridSpan w:val="2"/>
            <w:vAlign w:val="center"/>
          </w:tcPr>
          <w:p w14:paraId="7E065408" w14:textId="565B06FD" w:rsidR="00834D49" w:rsidRDefault="00834D49" w:rsidP="00834D49">
            <w:pPr>
              <w:pStyle w:val="NormalArial"/>
              <w:spacing w:before="120" w:after="120"/>
            </w:pPr>
            <w:r>
              <w:t xml:space="preserve">Cost/Budgetary:  To be determined  </w:t>
            </w:r>
          </w:p>
          <w:p w14:paraId="404AEA72" w14:textId="75D57472" w:rsidR="00834D49" w:rsidRDefault="00834D49" w:rsidP="00834D49">
            <w:pPr>
              <w:pStyle w:val="NormalArial"/>
              <w:spacing w:before="120" w:after="120"/>
            </w:pPr>
            <w:r>
              <w:t xml:space="preserve">Project Duration:  To be determined  </w:t>
            </w:r>
          </w:p>
        </w:tc>
      </w:tr>
      <w:tr w:rsidR="00125BD3" w:rsidRPr="00E01925" w14:paraId="04EB9A28" w14:textId="77777777" w:rsidTr="00222AEC">
        <w:trPr>
          <w:gridAfter w:val="1"/>
          <w:wAfter w:w="33" w:type="dxa"/>
          <w:trHeight w:val="518"/>
        </w:trPr>
        <w:tc>
          <w:tcPr>
            <w:tcW w:w="3217" w:type="dxa"/>
            <w:gridSpan w:val="2"/>
            <w:shd w:val="clear" w:color="auto" w:fill="FFFFFF"/>
            <w:vAlign w:val="center"/>
          </w:tcPr>
          <w:p w14:paraId="5DBB7AB8" w14:textId="77777777" w:rsidR="00125BD3" w:rsidRPr="00E01925" w:rsidRDefault="00125BD3" w:rsidP="00222AEC">
            <w:pPr>
              <w:pStyle w:val="Header"/>
              <w:spacing w:before="120" w:after="120"/>
              <w:rPr>
                <w:bCs w:val="0"/>
              </w:rPr>
            </w:pPr>
            <w:r>
              <w:t>Proposed Effective Date</w:t>
            </w:r>
          </w:p>
        </w:tc>
        <w:tc>
          <w:tcPr>
            <w:tcW w:w="7223" w:type="dxa"/>
            <w:gridSpan w:val="2"/>
            <w:vAlign w:val="center"/>
          </w:tcPr>
          <w:p w14:paraId="7C5FDE99" w14:textId="77777777" w:rsidR="00125BD3" w:rsidRDefault="00125BD3" w:rsidP="00222AEC">
            <w:pPr>
              <w:pStyle w:val="NormalArial"/>
              <w:spacing w:before="120" w:after="120"/>
            </w:pPr>
            <w:r>
              <w:t>To be determined</w:t>
            </w:r>
          </w:p>
        </w:tc>
      </w:tr>
      <w:tr w:rsidR="00125BD3" w:rsidRPr="00E01925" w14:paraId="4D3DC7C3" w14:textId="77777777" w:rsidTr="00222AEC">
        <w:trPr>
          <w:gridAfter w:val="1"/>
          <w:wAfter w:w="33" w:type="dxa"/>
          <w:trHeight w:val="518"/>
        </w:trPr>
        <w:tc>
          <w:tcPr>
            <w:tcW w:w="3217" w:type="dxa"/>
            <w:gridSpan w:val="2"/>
            <w:shd w:val="clear" w:color="auto" w:fill="FFFFFF"/>
            <w:vAlign w:val="center"/>
          </w:tcPr>
          <w:p w14:paraId="5D85ACB2" w14:textId="77777777" w:rsidR="00125BD3" w:rsidRPr="00E01925" w:rsidRDefault="00125BD3" w:rsidP="00222AEC">
            <w:pPr>
              <w:pStyle w:val="Header"/>
              <w:spacing w:before="120" w:after="120"/>
              <w:rPr>
                <w:bCs w:val="0"/>
              </w:rPr>
            </w:pPr>
            <w:r>
              <w:t>Priority and Rank Assigned</w:t>
            </w:r>
          </w:p>
        </w:tc>
        <w:tc>
          <w:tcPr>
            <w:tcW w:w="7223" w:type="dxa"/>
            <w:gridSpan w:val="2"/>
            <w:vAlign w:val="center"/>
          </w:tcPr>
          <w:p w14:paraId="6C3F2365" w14:textId="77777777" w:rsidR="00125BD3" w:rsidRDefault="00125BD3" w:rsidP="00222AEC">
            <w:pPr>
              <w:pStyle w:val="NormalArial"/>
              <w:spacing w:before="120" w:after="120"/>
            </w:pPr>
            <w:r>
              <w:t>To be determined</w:t>
            </w:r>
          </w:p>
        </w:tc>
      </w:tr>
      <w:tr w:rsidR="00125BD3" w14:paraId="6F5610E5" w14:textId="77777777" w:rsidTr="00222AEC">
        <w:trPr>
          <w:gridAfter w:val="1"/>
          <w:wAfter w:w="33" w:type="dxa"/>
          <w:trHeight w:val="773"/>
        </w:trPr>
        <w:tc>
          <w:tcPr>
            <w:tcW w:w="3217" w:type="dxa"/>
            <w:gridSpan w:val="2"/>
            <w:tcBorders>
              <w:top w:val="single" w:sz="4" w:space="0" w:color="auto"/>
              <w:bottom w:val="single" w:sz="4" w:space="0" w:color="auto"/>
            </w:tcBorders>
            <w:shd w:val="clear" w:color="auto" w:fill="FFFFFF"/>
            <w:vAlign w:val="center"/>
          </w:tcPr>
          <w:p w14:paraId="5625573C" w14:textId="77777777" w:rsidR="00125BD3" w:rsidRDefault="00125BD3" w:rsidP="00222AEC">
            <w:pPr>
              <w:pStyle w:val="Header"/>
              <w:spacing w:before="120" w:after="120"/>
            </w:pPr>
            <w:r>
              <w:t xml:space="preserve">Settlement Metering Operating Guide Sections Requiring Revision </w:t>
            </w:r>
          </w:p>
        </w:tc>
        <w:tc>
          <w:tcPr>
            <w:tcW w:w="7223" w:type="dxa"/>
            <w:gridSpan w:val="2"/>
            <w:tcBorders>
              <w:top w:val="single" w:sz="4" w:space="0" w:color="auto"/>
            </w:tcBorders>
            <w:vAlign w:val="center"/>
          </w:tcPr>
          <w:p w14:paraId="71907901" w14:textId="77777777" w:rsidR="00125BD3" w:rsidRDefault="00125BD3" w:rsidP="00222AEC">
            <w:pPr>
              <w:pStyle w:val="NormalArial"/>
              <w:spacing w:before="120"/>
            </w:pPr>
            <w:r w:rsidRPr="0008415B">
              <w:t>8</w:t>
            </w:r>
            <w:r>
              <w:t xml:space="preserve">, </w:t>
            </w:r>
            <w:r w:rsidRPr="0008415B">
              <w:t>Transformer and Line Loss Compensation Factors</w:t>
            </w:r>
          </w:p>
          <w:p w14:paraId="4E7EFDE5" w14:textId="77777777" w:rsidR="00125BD3" w:rsidRDefault="00125BD3" w:rsidP="00222AEC">
            <w:pPr>
              <w:pStyle w:val="NormalArial"/>
            </w:pPr>
            <w:r>
              <w:t>8.1, Introduction</w:t>
            </w:r>
          </w:p>
          <w:p w14:paraId="78DF0EA2" w14:textId="77777777" w:rsidR="00125BD3" w:rsidRDefault="00125BD3" w:rsidP="00222AEC">
            <w:pPr>
              <w:pStyle w:val="NormalArial"/>
            </w:pPr>
            <w:r>
              <w:t>8.5, Calculating Series Reactor Loss Constants (new)</w:t>
            </w:r>
          </w:p>
          <w:p w14:paraId="204151E4" w14:textId="77777777" w:rsidR="00125BD3" w:rsidRDefault="00125BD3" w:rsidP="00222AEC">
            <w:pPr>
              <w:pStyle w:val="NormalArial"/>
            </w:pPr>
            <w:r>
              <w:t>8.5, Reference Materials</w:t>
            </w:r>
          </w:p>
          <w:p w14:paraId="04EF672E" w14:textId="77777777" w:rsidR="00125BD3" w:rsidRPr="0008415B" w:rsidRDefault="00125BD3" w:rsidP="00222AEC">
            <w:pPr>
              <w:pStyle w:val="NormalArial"/>
              <w:spacing w:after="120"/>
            </w:pPr>
            <w:r>
              <w:t>8.6.1, Transformer and Line Loss Compensation Sheet</w:t>
            </w:r>
          </w:p>
        </w:tc>
      </w:tr>
      <w:tr w:rsidR="00125BD3" w14:paraId="71790083" w14:textId="77777777" w:rsidTr="00222AEC">
        <w:trPr>
          <w:gridAfter w:val="1"/>
          <w:wAfter w:w="33" w:type="dxa"/>
          <w:trHeight w:val="518"/>
        </w:trPr>
        <w:tc>
          <w:tcPr>
            <w:tcW w:w="3217" w:type="dxa"/>
            <w:gridSpan w:val="2"/>
            <w:tcBorders>
              <w:bottom w:val="single" w:sz="4" w:space="0" w:color="auto"/>
            </w:tcBorders>
            <w:shd w:val="clear" w:color="auto" w:fill="FFFFFF"/>
            <w:vAlign w:val="center"/>
          </w:tcPr>
          <w:p w14:paraId="53D32271" w14:textId="77777777" w:rsidR="00125BD3" w:rsidRDefault="00125BD3" w:rsidP="00222AEC">
            <w:pPr>
              <w:pStyle w:val="Header"/>
              <w:spacing w:before="120" w:after="120"/>
            </w:pPr>
            <w:r>
              <w:t>Related Documents Requiring Revision/Related Revision Requests</w:t>
            </w:r>
          </w:p>
        </w:tc>
        <w:tc>
          <w:tcPr>
            <w:tcW w:w="7223" w:type="dxa"/>
            <w:gridSpan w:val="2"/>
            <w:tcBorders>
              <w:bottom w:val="single" w:sz="4" w:space="0" w:color="auto"/>
            </w:tcBorders>
            <w:vAlign w:val="center"/>
          </w:tcPr>
          <w:p w14:paraId="65DD2FA0" w14:textId="77777777" w:rsidR="00125BD3" w:rsidRPr="00FB509B" w:rsidRDefault="00125BD3" w:rsidP="00222AEC">
            <w:pPr>
              <w:pStyle w:val="NormalArial"/>
            </w:pPr>
            <w:r>
              <w:t>None</w:t>
            </w:r>
          </w:p>
        </w:tc>
      </w:tr>
      <w:tr w:rsidR="00125BD3" w14:paraId="58396B70" w14:textId="77777777" w:rsidTr="00222AEC">
        <w:trPr>
          <w:gridAfter w:val="1"/>
          <w:wAfter w:w="33" w:type="dxa"/>
          <w:trHeight w:val="518"/>
        </w:trPr>
        <w:tc>
          <w:tcPr>
            <w:tcW w:w="3217" w:type="dxa"/>
            <w:gridSpan w:val="2"/>
            <w:tcBorders>
              <w:bottom w:val="single" w:sz="4" w:space="0" w:color="auto"/>
            </w:tcBorders>
            <w:shd w:val="clear" w:color="auto" w:fill="FFFFFF"/>
            <w:vAlign w:val="center"/>
          </w:tcPr>
          <w:p w14:paraId="4A15974D" w14:textId="77777777" w:rsidR="00125BD3" w:rsidRDefault="00125BD3" w:rsidP="00222AEC">
            <w:pPr>
              <w:pStyle w:val="Header"/>
              <w:spacing w:before="120" w:after="120"/>
            </w:pPr>
            <w:r>
              <w:t>Revision Description</w:t>
            </w:r>
          </w:p>
        </w:tc>
        <w:tc>
          <w:tcPr>
            <w:tcW w:w="7223" w:type="dxa"/>
            <w:gridSpan w:val="2"/>
            <w:tcBorders>
              <w:bottom w:val="single" w:sz="4" w:space="0" w:color="auto"/>
            </w:tcBorders>
            <w:vAlign w:val="center"/>
          </w:tcPr>
          <w:p w14:paraId="395A4C99" w14:textId="77777777" w:rsidR="00125BD3" w:rsidRPr="00FB509B" w:rsidRDefault="00125BD3" w:rsidP="00222AEC">
            <w:pPr>
              <w:pStyle w:val="NormalArial"/>
              <w:spacing w:before="120" w:after="120"/>
            </w:pPr>
            <w:r>
              <w:t xml:space="preserve">This Settlement Metering Operating Guide Revision Request (SMOGRR) gives guidance for allowing loss compensation for current limiting reactors. </w:t>
            </w:r>
          </w:p>
        </w:tc>
      </w:tr>
      <w:tr w:rsidR="00125BD3" w14:paraId="2422C9CB" w14:textId="77777777" w:rsidTr="00222AEC">
        <w:trPr>
          <w:gridAfter w:val="1"/>
          <w:wAfter w:w="33" w:type="dxa"/>
          <w:trHeight w:val="518"/>
        </w:trPr>
        <w:tc>
          <w:tcPr>
            <w:tcW w:w="3217" w:type="dxa"/>
            <w:gridSpan w:val="2"/>
            <w:shd w:val="clear" w:color="auto" w:fill="FFFFFF"/>
            <w:vAlign w:val="center"/>
          </w:tcPr>
          <w:p w14:paraId="2DDB8A12" w14:textId="77777777" w:rsidR="00125BD3" w:rsidRDefault="00125BD3" w:rsidP="00222AEC">
            <w:pPr>
              <w:pStyle w:val="Header"/>
            </w:pPr>
            <w:r>
              <w:t>Reason for Revision</w:t>
            </w:r>
          </w:p>
        </w:tc>
        <w:tc>
          <w:tcPr>
            <w:tcW w:w="7223" w:type="dxa"/>
            <w:gridSpan w:val="2"/>
            <w:vAlign w:val="center"/>
          </w:tcPr>
          <w:p w14:paraId="5A4C9AF8" w14:textId="656C36F6" w:rsidR="00125BD3" w:rsidRDefault="00125BD3" w:rsidP="00222AEC">
            <w:pPr>
              <w:pStyle w:val="NormalArial"/>
              <w:tabs>
                <w:tab w:val="left" w:pos="432"/>
              </w:tabs>
              <w:spacing w:before="120"/>
              <w:ind w:left="432" w:hanging="432"/>
              <w:rPr>
                <w:rFonts w:cs="Arial"/>
                <w:color w:val="000000"/>
              </w:rPr>
            </w:pPr>
            <w:r w:rsidRPr="006629C8">
              <w:object w:dxaOrig="225" w:dyaOrig="225" w14:anchorId="2F6339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7E21268" w14:textId="10CB2B4D" w:rsidR="00125BD3" w:rsidRPr="00BD53C5" w:rsidRDefault="00125BD3" w:rsidP="00222AEC">
            <w:pPr>
              <w:pStyle w:val="NormalArial"/>
              <w:tabs>
                <w:tab w:val="left" w:pos="432"/>
              </w:tabs>
              <w:spacing w:before="120"/>
              <w:ind w:left="432" w:hanging="432"/>
              <w:rPr>
                <w:rFonts w:cs="Arial"/>
                <w:color w:val="000000"/>
              </w:rPr>
            </w:pPr>
            <w:r w:rsidRPr="00CD242D">
              <w:object w:dxaOrig="225" w:dyaOrig="225" w14:anchorId="0CA195B5">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6E8F25A" w14:textId="4BB52F9D" w:rsidR="00125BD3" w:rsidRPr="00BD53C5" w:rsidRDefault="00125BD3" w:rsidP="00222AEC">
            <w:pPr>
              <w:pStyle w:val="NormalArial"/>
              <w:spacing w:before="120"/>
              <w:ind w:left="432" w:hanging="432"/>
              <w:rPr>
                <w:rFonts w:cs="Arial"/>
                <w:color w:val="000000"/>
              </w:rPr>
            </w:pPr>
            <w:r w:rsidRPr="006629C8">
              <w:object w:dxaOrig="225" w:dyaOrig="225" w14:anchorId="2DF8E8B1">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1A646FA" w14:textId="3A837E95" w:rsidR="00125BD3" w:rsidRDefault="00125BD3" w:rsidP="00222AEC">
            <w:pPr>
              <w:pStyle w:val="NormalArial"/>
              <w:spacing w:before="120"/>
              <w:rPr>
                <w:iCs/>
                <w:kern w:val="24"/>
              </w:rPr>
            </w:pPr>
            <w:r w:rsidRPr="006629C8">
              <w:object w:dxaOrig="225" w:dyaOrig="225" w14:anchorId="4103A106">
                <v:shape id="_x0000_i1043" type="#_x0000_t75" style="width:15.75pt;height:15pt" o:ole="">
                  <v:imagedata r:id="rId16" o:title=""/>
                </v:shape>
                <w:control r:id="rId17" w:name="TextBox13" w:shapeid="_x0000_i1043"/>
              </w:object>
            </w:r>
            <w:r w:rsidRPr="006629C8">
              <w:t xml:space="preserve">  </w:t>
            </w:r>
            <w:r w:rsidRPr="00344591">
              <w:rPr>
                <w:iCs/>
                <w:kern w:val="24"/>
              </w:rPr>
              <w:t>General system and/or process improvement(s)</w:t>
            </w:r>
          </w:p>
          <w:p w14:paraId="12FDCE53" w14:textId="72705B6F" w:rsidR="00125BD3" w:rsidRDefault="00125BD3" w:rsidP="00222AEC">
            <w:pPr>
              <w:pStyle w:val="NormalArial"/>
              <w:spacing w:before="120"/>
              <w:rPr>
                <w:iCs/>
                <w:kern w:val="24"/>
              </w:rPr>
            </w:pPr>
            <w:r w:rsidRPr="006629C8">
              <w:object w:dxaOrig="225" w:dyaOrig="225" w14:anchorId="43452B0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2DE0F00A" w14:textId="7506F3A0" w:rsidR="00125BD3" w:rsidRPr="00CD242D" w:rsidRDefault="00125BD3" w:rsidP="00222AEC">
            <w:pPr>
              <w:pStyle w:val="NormalArial"/>
              <w:spacing w:before="120"/>
              <w:rPr>
                <w:rFonts w:cs="Arial"/>
                <w:color w:val="000000"/>
              </w:rPr>
            </w:pPr>
            <w:r w:rsidRPr="006629C8">
              <w:lastRenderedPageBreak/>
              <w:object w:dxaOrig="225" w:dyaOrig="225" w14:anchorId="4F90D987">
                <v:shape id="_x0000_i1047" type="#_x0000_t75" style="width:15.75pt;height:15pt" o:ole="">
                  <v:imagedata r:id="rId9" o:title=""/>
                </v:shape>
                <w:control r:id="rId19" w:name="TextBox15" w:shapeid="_x0000_i1047"/>
              </w:object>
            </w:r>
            <w:r w:rsidRPr="006629C8">
              <w:t xml:space="preserve">  </w:t>
            </w:r>
            <w:r>
              <w:rPr>
                <w:rFonts w:cs="Arial"/>
                <w:color w:val="000000"/>
              </w:rPr>
              <w:t>ERCOT Board and/or PUCT Directive</w:t>
            </w:r>
          </w:p>
          <w:p w14:paraId="296577B7" w14:textId="77777777" w:rsidR="00125BD3" w:rsidRDefault="00125BD3" w:rsidP="00222AEC">
            <w:pPr>
              <w:pStyle w:val="NormalArial"/>
              <w:rPr>
                <w:i/>
                <w:sz w:val="20"/>
                <w:szCs w:val="20"/>
              </w:rPr>
            </w:pPr>
          </w:p>
          <w:p w14:paraId="34AE7748" w14:textId="77777777" w:rsidR="00125BD3" w:rsidRPr="001313B4" w:rsidRDefault="00125BD3" w:rsidP="00222AEC">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25BD3" w14:paraId="63E32532" w14:textId="77777777" w:rsidTr="00222AEC">
        <w:trPr>
          <w:gridAfter w:val="1"/>
          <w:wAfter w:w="33" w:type="dxa"/>
          <w:trHeight w:val="518"/>
        </w:trPr>
        <w:tc>
          <w:tcPr>
            <w:tcW w:w="3217" w:type="dxa"/>
            <w:gridSpan w:val="2"/>
            <w:shd w:val="clear" w:color="auto" w:fill="FFFFFF"/>
            <w:vAlign w:val="center"/>
          </w:tcPr>
          <w:p w14:paraId="65A432E8" w14:textId="77777777" w:rsidR="00125BD3" w:rsidRDefault="00125BD3" w:rsidP="00222AEC">
            <w:pPr>
              <w:pStyle w:val="Header"/>
            </w:pPr>
            <w:r>
              <w:lastRenderedPageBreak/>
              <w:t>Justification of Reason for Revision and Market Impacts</w:t>
            </w:r>
          </w:p>
        </w:tc>
        <w:tc>
          <w:tcPr>
            <w:tcW w:w="7223" w:type="dxa"/>
            <w:gridSpan w:val="2"/>
            <w:vAlign w:val="center"/>
          </w:tcPr>
          <w:p w14:paraId="6741D707" w14:textId="77777777" w:rsidR="00125BD3" w:rsidRPr="005066A1" w:rsidRDefault="00125BD3" w:rsidP="00222AEC">
            <w:pPr>
              <w:pStyle w:val="NormalArial"/>
              <w:spacing w:before="120" w:after="120"/>
            </w:pPr>
            <w:r>
              <w:t>This SMOGRR is needed to e</w:t>
            </w:r>
            <w:r w:rsidRPr="0008415B">
              <w:t>xtend the guidelines for loss compensation (previously limited to transmission lines and transformers) to include current limiting reactors</w:t>
            </w:r>
            <w:r>
              <w:t xml:space="preserve"> </w:t>
            </w:r>
            <w:r w:rsidRPr="0008415B">
              <w:t>which have seen increased use in renewable generation.  The need for current limiting reactors</w:t>
            </w:r>
            <w:r>
              <w:t xml:space="preserve"> (a protection device to reduce fault current)</w:t>
            </w:r>
            <w:r w:rsidRPr="0008415B">
              <w:t xml:space="preserve"> may be identified later in the design process and permitting loss compensation for current limiting reactors would allow for greater flexibility in meter installation location without requiring additional metering structures to be constructed.</w:t>
            </w:r>
            <w:r>
              <w:t xml:space="preserve"> </w:t>
            </w:r>
          </w:p>
        </w:tc>
      </w:tr>
      <w:tr w:rsidR="00125BD3" w14:paraId="06F49371" w14:textId="77777777" w:rsidTr="00222AEC">
        <w:trPr>
          <w:gridAfter w:val="1"/>
          <w:wAfter w:w="33" w:type="dxa"/>
          <w:trHeight w:val="518"/>
        </w:trPr>
        <w:tc>
          <w:tcPr>
            <w:tcW w:w="3217" w:type="dxa"/>
            <w:gridSpan w:val="2"/>
            <w:shd w:val="clear" w:color="auto" w:fill="FFFFFF"/>
            <w:vAlign w:val="center"/>
          </w:tcPr>
          <w:p w14:paraId="1C16E075" w14:textId="77777777" w:rsidR="00125BD3" w:rsidRDefault="00125BD3" w:rsidP="00222AEC">
            <w:pPr>
              <w:pStyle w:val="Header"/>
              <w:spacing w:before="120" w:after="120"/>
            </w:pPr>
            <w:r>
              <w:t>WMS Decision</w:t>
            </w:r>
          </w:p>
        </w:tc>
        <w:tc>
          <w:tcPr>
            <w:tcW w:w="7223" w:type="dxa"/>
            <w:gridSpan w:val="2"/>
            <w:vAlign w:val="center"/>
          </w:tcPr>
          <w:p w14:paraId="6C310C86" w14:textId="77777777" w:rsidR="00125BD3" w:rsidRDefault="00125BD3" w:rsidP="00222AEC">
            <w:pPr>
              <w:pStyle w:val="NormalArial"/>
              <w:spacing w:before="120" w:after="120"/>
            </w:pPr>
            <w:r>
              <w:t>On 10/11/23, WMS voted unanimously to table SMOGRR028 and refer the issue to the Metering Working Group (MWG).  All Market Segments participated in the vote.</w:t>
            </w:r>
          </w:p>
          <w:p w14:paraId="34ADB48F" w14:textId="3BACF82E" w:rsidR="00125BD3" w:rsidRDefault="00125BD3" w:rsidP="00222AEC">
            <w:pPr>
              <w:pStyle w:val="NormalArial"/>
              <w:spacing w:before="120" w:after="120"/>
            </w:pPr>
            <w:r>
              <w:t>On 2/5/25, WMS voted unanimously to recommend approval of SMOGRR028 as amended by the 1/14/25 MWG comments.  All Market Segments participated in the vote.</w:t>
            </w:r>
          </w:p>
        </w:tc>
      </w:tr>
      <w:tr w:rsidR="00125BD3" w14:paraId="7EC694A5" w14:textId="77777777" w:rsidTr="00222AEC">
        <w:trPr>
          <w:gridAfter w:val="1"/>
          <w:wAfter w:w="33" w:type="dxa"/>
          <w:trHeight w:val="518"/>
        </w:trPr>
        <w:tc>
          <w:tcPr>
            <w:tcW w:w="3217" w:type="dxa"/>
            <w:gridSpan w:val="2"/>
            <w:shd w:val="clear" w:color="auto" w:fill="FFFFFF"/>
            <w:vAlign w:val="center"/>
          </w:tcPr>
          <w:p w14:paraId="6FC90015" w14:textId="77777777" w:rsidR="00125BD3" w:rsidRDefault="00125BD3" w:rsidP="00222AEC">
            <w:pPr>
              <w:pStyle w:val="Header"/>
              <w:spacing w:before="120" w:after="120"/>
            </w:pPr>
            <w:r>
              <w:t>Summary of WMS Discussion</w:t>
            </w:r>
          </w:p>
        </w:tc>
        <w:tc>
          <w:tcPr>
            <w:tcW w:w="7223" w:type="dxa"/>
            <w:gridSpan w:val="2"/>
            <w:vAlign w:val="center"/>
          </w:tcPr>
          <w:p w14:paraId="6AEA088D" w14:textId="77777777" w:rsidR="00125BD3" w:rsidRDefault="00125BD3" w:rsidP="00222AEC">
            <w:pPr>
              <w:pStyle w:val="NormalArial"/>
              <w:spacing w:before="120" w:after="120"/>
            </w:pPr>
            <w:r>
              <w:t>On 10/11/23, participants requested MWG review SMOGRR028.</w:t>
            </w:r>
          </w:p>
          <w:p w14:paraId="0D152203" w14:textId="66AD8728" w:rsidR="00125BD3" w:rsidRDefault="00125BD3" w:rsidP="00222AEC">
            <w:pPr>
              <w:pStyle w:val="NormalArial"/>
              <w:spacing w:before="120" w:after="120"/>
            </w:pPr>
            <w:r>
              <w:t>On 2/5/25, participants reviewed the 1/14/25 MWG comments.</w:t>
            </w:r>
          </w:p>
        </w:tc>
      </w:tr>
    </w:tbl>
    <w:p w14:paraId="234169B1" w14:textId="77777777" w:rsidR="00125BD3" w:rsidRDefault="00125BD3" w:rsidP="00125BD3">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7200"/>
      </w:tblGrid>
      <w:tr w:rsidR="00125BD3" w:rsidRPr="00B548C4" w14:paraId="1BEBBC84" w14:textId="77777777" w:rsidTr="00222AEC">
        <w:trPr>
          <w:trHeight w:val="432"/>
        </w:trPr>
        <w:tc>
          <w:tcPr>
            <w:tcW w:w="10440" w:type="dxa"/>
            <w:gridSpan w:val="2"/>
            <w:shd w:val="clear" w:color="auto" w:fill="FFFFFF"/>
            <w:vAlign w:val="center"/>
          </w:tcPr>
          <w:p w14:paraId="1F806692" w14:textId="77777777" w:rsidR="00125BD3" w:rsidRPr="00B548C4" w:rsidRDefault="00125BD3" w:rsidP="00222AEC">
            <w:pPr>
              <w:ind w:hanging="2"/>
              <w:jc w:val="center"/>
              <w:rPr>
                <w:rFonts w:ascii="Arial" w:hAnsi="Arial"/>
                <w:b/>
                <w:szCs w:val="24"/>
              </w:rPr>
            </w:pPr>
            <w:r w:rsidRPr="00B548C4">
              <w:rPr>
                <w:rFonts w:ascii="Arial" w:hAnsi="Arial"/>
                <w:b/>
                <w:szCs w:val="24"/>
              </w:rPr>
              <w:t>Opinions</w:t>
            </w:r>
          </w:p>
        </w:tc>
      </w:tr>
      <w:tr w:rsidR="00125BD3" w:rsidRPr="00B548C4" w14:paraId="13FB3E8B" w14:textId="77777777" w:rsidTr="00222AEC">
        <w:trPr>
          <w:trHeight w:val="432"/>
        </w:trPr>
        <w:tc>
          <w:tcPr>
            <w:tcW w:w="3240" w:type="dxa"/>
            <w:shd w:val="clear" w:color="auto" w:fill="FFFFFF"/>
            <w:vAlign w:val="center"/>
          </w:tcPr>
          <w:p w14:paraId="3DABE6C0"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Credit Review</w:t>
            </w:r>
          </w:p>
        </w:tc>
        <w:tc>
          <w:tcPr>
            <w:tcW w:w="7200" w:type="dxa"/>
            <w:vAlign w:val="center"/>
          </w:tcPr>
          <w:p w14:paraId="06C02294" w14:textId="77777777" w:rsidR="00125BD3" w:rsidRPr="00B548C4" w:rsidRDefault="00125BD3" w:rsidP="00222AEC">
            <w:pPr>
              <w:spacing w:before="120" w:after="120"/>
              <w:ind w:hanging="2"/>
              <w:rPr>
                <w:rFonts w:ascii="Arial" w:hAnsi="Arial"/>
                <w:szCs w:val="24"/>
              </w:rPr>
            </w:pPr>
            <w:r w:rsidRPr="00B548C4">
              <w:rPr>
                <w:rFonts w:ascii="Arial" w:hAnsi="Arial"/>
                <w:color w:val="000000"/>
                <w:szCs w:val="24"/>
              </w:rPr>
              <w:t>Not Applicable</w:t>
            </w:r>
          </w:p>
        </w:tc>
      </w:tr>
      <w:tr w:rsidR="00125BD3" w:rsidRPr="00B548C4" w14:paraId="4D959CBB" w14:textId="77777777" w:rsidTr="00222AEC">
        <w:trPr>
          <w:trHeight w:val="432"/>
        </w:trPr>
        <w:tc>
          <w:tcPr>
            <w:tcW w:w="3240" w:type="dxa"/>
            <w:shd w:val="clear" w:color="auto" w:fill="FFFFFF"/>
            <w:vAlign w:val="center"/>
          </w:tcPr>
          <w:p w14:paraId="289B0582"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Independent Market Monitor Opinion</w:t>
            </w:r>
          </w:p>
        </w:tc>
        <w:tc>
          <w:tcPr>
            <w:tcW w:w="7200" w:type="dxa"/>
            <w:vAlign w:val="center"/>
          </w:tcPr>
          <w:p w14:paraId="5E2F09BE" w14:textId="77777777" w:rsidR="00125BD3" w:rsidRPr="00B548C4" w:rsidRDefault="00125BD3" w:rsidP="00222AEC">
            <w:pPr>
              <w:spacing w:before="120" w:after="120"/>
              <w:ind w:hanging="2"/>
              <w:rPr>
                <w:rFonts w:ascii="Arial" w:hAnsi="Arial"/>
                <w:b/>
                <w:bCs/>
                <w:szCs w:val="24"/>
              </w:rPr>
            </w:pPr>
            <w:r w:rsidRPr="00B548C4">
              <w:rPr>
                <w:rFonts w:ascii="Arial" w:hAnsi="Arial"/>
                <w:szCs w:val="24"/>
              </w:rPr>
              <w:t>To be determined</w:t>
            </w:r>
          </w:p>
        </w:tc>
      </w:tr>
      <w:tr w:rsidR="00125BD3" w:rsidRPr="00B548C4" w14:paraId="16453840" w14:textId="77777777" w:rsidTr="00222AEC">
        <w:trPr>
          <w:trHeight w:val="432"/>
        </w:trPr>
        <w:tc>
          <w:tcPr>
            <w:tcW w:w="3240" w:type="dxa"/>
            <w:shd w:val="clear" w:color="auto" w:fill="FFFFFF"/>
            <w:vAlign w:val="center"/>
          </w:tcPr>
          <w:p w14:paraId="7FAAA28C"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ERCOT Opinion</w:t>
            </w:r>
          </w:p>
        </w:tc>
        <w:tc>
          <w:tcPr>
            <w:tcW w:w="7200" w:type="dxa"/>
            <w:vAlign w:val="center"/>
          </w:tcPr>
          <w:p w14:paraId="502AD549" w14:textId="77777777" w:rsidR="00125BD3" w:rsidRPr="00B548C4" w:rsidRDefault="00125BD3" w:rsidP="00222AEC">
            <w:pPr>
              <w:spacing w:before="120" w:after="120"/>
              <w:ind w:hanging="2"/>
              <w:rPr>
                <w:rFonts w:ascii="Arial" w:hAnsi="Arial"/>
                <w:b/>
                <w:bCs/>
                <w:szCs w:val="24"/>
              </w:rPr>
            </w:pPr>
            <w:r w:rsidRPr="00B548C4">
              <w:rPr>
                <w:rFonts w:ascii="Arial" w:hAnsi="Arial"/>
                <w:szCs w:val="24"/>
              </w:rPr>
              <w:t>To be determined</w:t>
            </w:r>
          </w:p>
        </w:tc>
      </w:tr>
      <w:tr w:rsidR="00125BD3" w:rsidRPr="00B548C4" w14:paraId="1380D75A" w14:textId="77777777" w:rsidTr="00222AEC">
        <w:trPr>
          <w:trHeight w:val="432"/>
        </w:trPr>
        <w:tc>
          <w:tcPr>
            <w:tcW w:w="3240" w:type="dxa"/>
            <w:shd w:val="clear" w:color="auto" w:fill="FFFFFF"/>
            <w:vAlign w:val="center"/>
          </w:tcPr>
          <w:p w14:paraId="788BA3D9"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ERCOT Market Impact Statement</w:t>
            </w:r>
          </w:p>
        </w:tc>
        <w:tc>
          <w:tcPr>
            <w:tcW w:w="7200" w:type="dxa"/>
            <w:vAlign w:val="center"/>
          </w:tcPr>
          <w:p w14:paraId="2019A94E" w14:textId="77777777" w:rsidR="00125BD3" w:rsidRPr="00B548C4" w:rsidRDefault="00125BD3" w:rsidP="00222AEC">
            <w:pPr>
              <w:spacing w:before="120" w:after="120"/>
              <w:ind w:hanging="2"/>
              <w:rPr>
                <w:rFonts w:ascii="Arial" w:hAnsi="Arial"/>
                <w:b/>
                <w:bCs/>
                <w:szCs w:val="24"/>
              </w:rPr>
            </w:pPr>
            <w:r w:rsidRPr="00B548C4">
              <w:rPr>
                <w:rFonts w:ascii="Arial" w:hAnsi="Arial"/>
                <w:szCs w:val="24"/>
              </w:rPr>
              <w:t>To be determined</w:t>
            </w:r>
          </w:p>
        </w:tc>
      </w:tr>
    </w:tbl>
    <w:p w14:paraId="50D24C25" w14:textId="77777777" w:rsidR="00125BD3" w:rsidRPr="0030232A" w:rsidRDefault="00125BD3" w:rsidP="00125B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7"/>
        <w:gridCol w:w="7223"/>
      </w:tblGrid>
      <w:tr w:rsidR="00125BD3" w14:paraId="17D86F01" w14:textId="77777777" w:rsidTr="00222AEC">
        <w:trPr>
          <w:cantSplit/>
          <w:trHeight w:val="432"/>
        </w:trPr>
        <w:tc>
          <w:tcPr>
            <w:tcW w:w="10440" w:type="dxa"/>
            <w:gridSpan w:val="2"/>
            <w:tcBorders>
              <w:top w:val="single" w:sz="4" w:space="0" w:color="auto"/>
            </w:tcBorders>
            <w:shd w:val="clear" w:color="auto" w:fill="FFFFFF"/>
            <w:vAlign w:val="center"/>
          </w:tcPr>
          <w:p w14:paraId="2EC006FA" w14:textId="77777777" w:rsidR="00125BD3" w:rsidRDefault="00125BD3" w:rsidP="00222AEC">
            <w:pPr>
              <w:pStyle w:val="Header"/>
              <w:jc w:val="center"/>
            </w:pPr>
            <w:r>
              <w:t>Sponsor</w:t>
            </w:r>
          </w:p>
        </w:tc>
      </w:tr>
      <w:tr w:rsidR="00125BD3" w14:paraId="10594287" w14:textId="77777777" w:rsidTr="00222AEC">
        <w:trPr>
          <w:cantSplit/>
          <w:trHeight w:val="432"/>
        </w:trPr>
        <w:tc>
          <w:tcPr>
            <w:tcW w:w="3217" w:type="dxa"/>
            <w:shd w:val="clear" w:color="auto" w:fill="FFFFFF"/>
            <w:vAlign w:val="center"/>
          </w:tcPr>
          <w:p w14:paraId="65272618" w14:textId="77777777" w:rsidR="00125BD3" w:rsidRPr="00B93CA0" w:rsidRDefault="00125BD3" w:rsidP="00222AEC">
            <w:pPr>
              <w:pStyle w:val="Header"/>
              <w:rPr>
                <w:bCs w:val="0"/>
              </w:rPr>
            </w:pPr>
            <w:r w:rsidRPr="00B93CA0">
              <w:rPr>
                <w:bCs w:val="0"/>
              </w:rPr>
              <w:t>Name</w:t>
            </w:r>
          </w:p>
        </w:tc>
        <w:tc>
          <w:tcPr>
            <w:tcW w:w="7223" w:type="dxa"/>
            <w:vAlign w:val="center"/>
          </w:tcPr>
          <w:p w14:paraId="29ED516B" w14:textId="77777777" w:rsidR="00125BD3" w:rsidRDefault="00125BD3" w:rsidP="00222AEC">
            <w:pPr>
              <w:pStyle w:val="NormalArial"/>
            </w:pPr>
            <w:r>
              <w:t>Thomas Burke</w:t>
            </w:r>
          </w:p>
        </w:tc>
      </w:tr>
      <w:tr w:rsidR="00125BD3" w14:paraId="64BCD677" w14:textId="77777777" w:rsidTr="00222AEC">
        <w:trPr>
          <w:cantSplit/>
          <w:trHeight w:val="432"/>
        </w:trPr>
        <w:tc>
          <w:tcPr>
            <w:tcW w:w="3217" w:type="dxa"/>
            <w:shd w:val="clear" w:color="auto" w:fill="FFFFFF"/>
            <w:vAlign w:val="center"/>
          </w:tcPr>
          <w:p w14:paraId="4B59E18D" w14:textId="77777777" w:rsidR="00125BD3" w:rsidRPr="00B93CA0" w:rsidRDefault="00125BD3" w:rsidP="00222AEC">
            <w:pPr>
              <w:pStyle w:val="Header"/>
              <w:rPr>
                <w:bCs w:val="0"/>
              </w:rPr>
            </w:pPr>
            <w:r w:rsidRPr="00B93CA0">
              <w:rPr>
                <w:bCs w:val="0"/>
              </w:rPr>
              <w:t>E-mail Address</w:t>
            </w:r>
          </w:p>
        </w:tc>
        <w:tc>
          <w:tcPr>
            <w:tcW w:w="7223" w:type="dxa"/>
            <w:vAlign w:val="center"/>
          </w:tcPr>
          <w:p w14:paraId="522EB404" w14:textId="77777777" w:rsidR="00125BD3" w:rsidRDefault="00620693" w:rsidP="00222AEC">
            <w:pPr>
              <w:pStyle w:val="NormalArial"/>
            </w:pPr>
            <w:hyperlink r:id="rId20" w:history="1">
              <w:r w:rsidR="00125BD3" w:rsidRPr="00D16DA1">
                <w:rPr>
                  <w:rStyle w:val="Hyperlink"/>
                </w:rPr>
                <w:t>Thomas.burke@rwe.com</w:t>
              </w:r>
            </w:hyperlink>
          </w:p>
        </w:tc>
      </w:tr>
      <w:tr w:rsidR="00125BD3" w14:paraId="289995D6" w14:textId="77777777" w:rsidTr="00222AEC">
        <w:trPr>
          <w:cantSplit/>
          <w:trHeight w:val="432"/>
        </w:trPr>
        <w:tc>
          <w:tcPr>
            <w:tcW w:w="3217" w:type="dxa"/>
            <w:shd w:val="clear" w:color="auto" w:fill="FFFFFF"/>
            <w:vAlign w:val="center"/>
          </w:tcPr>
          <w:p w14:paraId="3B7C8B57" w14:textId="481B1AC7" w:rsidR="00620693" w:rsidRPr="00620693" w:rsidRDefault="00125BD3" w:rsidP="00620693">
            <w:pPr>
              <w:pStyle w:val="Header"/>
              <w:rPr>
                <w:bCs w:val="0"/>
              </w:rPr>
            </w:pPr>
            <w:r w:rsidRPr="00B93CA0">
              <w:rPr>
                <w:bCs w:val="0"/>
              </w:rPr>
              <w:t>Company</w:t>
            </w:r>
          </w:p>
        </w:tc>
        <w:tc>
          <w:tcPr>
            <w:tcW w:w="7223" w:type="dxa"/>
            <w:vAlign w:val="center"/>
          </w:tcPr>
          <w:p w14:paraId="33FA68F7" w14:textId="61ABCC33" w:rsidR="00620693" w:rsidRPr="00620693" w:rsidRDefault="00125BD3" w:rsidP="00620693">
            <w:pPr>
              <w:pStyle w:val="NormalArial"/>
              <w:rPr>
                <w:b/>
              </w:rPr>
            </w:pPr>
            <w:r w:rsidRPr="00620693">
              <w:rPr>
                <w:b/>
              </w:rPr>
              <w:t>RWE Clean Energy LLC.</w:t>
            </w:r>
          </w:p>
        </w:tc>
      </w:tr>
      <w:tr w:rsidR="00125BD3" w14:paraId="4543BCDF" w14:textId="77777777" w:rsidTr="00222AEC">
        <w:trPr>
          <w:cantSplit/>
          <w:trHeight w:val="432"/>
        </w:trPr>
        <w:tc>
          <w:tcPr>
            <w:tcW w:w="3217" w:type="dxa"/>
            <w:tcBorders>
              <w:bottom w:val="single" w:sz="4" w:space="0" w:color="auto"/>
            </w:tcBorders>
            <w:shd w:val="clear" w:color="auto" w:fill="FFFFFF"/>
            <w:vAlign w:val="center"/>
          </w:tcPr>
          <w:p w14:paraId="2715FEDF" w14:textId="350854FD" w:rsidR="00620693" w:rsidRPr="00620693" w:rsidRDefault="00125BD3" w:rsidP="00620693">
            <w:pPr>
              <w:pStyle w:val="Header"/>
              <w:rPr>
                <w:bCs w:val="0"/>
              </w:rPr>
            </w:pPr>
            <w:r w:rsidRPr="00B93CA0">
              <w:rPr>
                <w:bCs w:val="0"/>
              </w:rPr>
              <w:t>Phone Number</w:t>
            </w:r>
          </w:p>
        </w:tc>
        <w:tc>
          <w:tcPr>
            <w:tcW w:w="7223" w:type="dxa"/>
            <w:tcBorders>
              <w:bottom w:val="single" w:sz="4" w:space="0" w:color="auto"/>
            </w:tcBorders>
            <w:vAlign w:val="center"/>
          </w:tcPr>
          <w:p w14:paraId="11DF7978" w14:textId="77777777" w:rsidR="00125BD3" w:rsidRDefault="00125BD3" w:rsidP="00222AEC">
            <w:pPr>
              <w:pStyle w:val="NormalArial"/>
            </w:pPr>
            <w:r>
              <w:t>512-921-0254</w:t>
            </w:r>
          </w:p>
        </w:tc>
      </w:tr>
      <w:tr w:rsidR="00125BD3" w14:paraId="5F2F3311" w14:textId="77777777" w:rsidTr="00222AEC">
        <w:trPr>
          <w:cantSplit/>
          <w:trHeight w:val="432"/>
        </w:trPr>
        <w:tc>
          <w:tcPr>
            <w:tcW w:w="3217" w:type="dxa"/>
            <w:shd w:val="clear" w:color="auto" w:fill="FFFFFF"/>
            <w:vAlign w:val="center"/>
          </w:tcPr>
          <w:p w14:paraId="52B18D67" w14:textId="77777777" w:rsidR="00125BD3" w:rsidRPr="00B93CA0" w:rsidRDefault="00125BD3" w:rsidP="00222AEC">
            <w:pPr>
              <w:pStyle w:val="Header"/>
              <w:rPr>
                <w:bCs w:val="0"/>
              </w:rPr>
            </w:pPr>
            <w:r>
              <w:rPr>
                <w:bCs w:val="0"/>
              </w:rPr>
              <w:lastRenderedPageBreak/>
              <w:t>Cell</w:t>
            </w:r>
            <w:r w:rsidRPr="00B93CA0">
              <w:rPr>
                <w:bCs w:val="0"/>
              </w:rPr>
              <w:t xml:space="preserve"> Number</w:t>
            </w:r>
          </w:p>
        </w:tc>
        <w:tc>
          <w:tcPr>
            <w:tcW w:w="7223" w:type="dxa"/>
            <w:vAlign w:val="center"/>
          </w:tcPr>
          <w:p w14:paraId="008A92D2" w14:textId="77777777" w:rsidR="00125BD3" w:rsidRDefault="00125BD3" w:rsidP="00222AEC">
            <w:pPr>
              <w:pStyle w:val="NormalArial"/>
            </w:pPr>
          </w:p>
        </w:tc>
      </w:tr>
      <w:tr w:rsidR="00125BD3" w14:paraId="1FA2ED58" w14:textId="77777777" w:rsidTr="00222AEC">
        <w:trPr>
          <w:cantSplit/>
          <w:trHeight w:val="432"/>
        </w:trPr>
        <w:tc>
          <w:tcPr>
            <w:tcW w:w="3217" w:type="dxa"/>
            <w:tcBorders>
              <w:bottom w:val="single" w:sz="4" w:space="0" w:color="auto"/>
            </w:tcBorders>
            <w:shd w:val="clear" w:color="auto" w:fill="FFFFFF"/>
            <w:vAlign w:val="center"/>
          </w:tcPr>
          <w:p w14:paraId="30C6F688" w14:textId="77777777" w:rsidR="00125BD3" w:rsidRPr="00B93CA0" w:rsidRDefault="00125BD3" w:rsidP="00222AEC">
            <w:pPr>
              <w:pStyle w:val="Header"/>
              <w:rPr>
                <w:bCs w:val="0"/>
              </w:rPr>
            </w:pPr>
            <w:r>
              <w:rPr>
                <w:bCs w:val="0"/>
              </w:rPr>
              <w:t>Market Segment</w:t>
            </w:r>
          </w:p>
        </w:tc>
        <w:tc>
          <w:tcPr>
            <w:tcW w:w="7223" w:type="dxa"/>
            <w:tcBorders>
              <w:bottom w:val="single" w:sz="4" w:space="0" w:color="auto"/>
            </w:tcBorders>
            <w:vAlign w:val="center"/>
          </w:tcPr>
          <w:p w14:paraId="5BEC9F2A" w14:textId="77777777" w:rsidR="00125BD3" w:rsidRDefault="00125BD3" w:rsidP="00222AEC">
            <w:pPr>
              <w:pStyle w:val="NormalArial"/>
            </w:pPr>
            <w:r>
              <w:t>Independent Generator</w:t>
            </w:r>
          </w:p>
        </w:tc>
      </w:tr>
    </w:tbl>
    <w:p w14:paraId="48780FB3" w14:textId="77777777" w:rsidR="00125BD3" w:rsidRPr="00D56D61" w:rsidRDefault="00125BD3" w:rsidP="00125B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7223"/>
      </w:tblGrid>
      <w:tr w:rsidR="00125BD3" w:rsidRPr="00D56D61" w14:paraId="19283A49" w14:textId="77777777" w:rsidTr="00222AEC">
        <w:trPr>
          <w:cantSplit/>
          <w:trHeight w:val="432"/>
        </w:trPr>
        <w:tc>
          <w:tcPr>
            <w:tcW w:w="10440" w:type="dxa"/>
            <w:gridSpan w:val="2"/>
            <w:vAlign w:val="center"/>
          </w:tcPr>
          <w:p w14:paraId="40FF31D9" w14:textId="77777777" w:rsidR="00125BD3" w:rsidRPr="007C199B" w:rsidRDefault="00125BD3" w:rsidP="00222AEC">
            <w:pPr>
              <w:pStyle w:val="NormalArial"/>
              <w:jc w:val="center"/>
              <w:rPr>
                <w:b/>
              </w:rPr>
            </w:pPr>
            <w:r w:rsidRPr="007C199B">
              <w:rPr>
                <w:b/>
              </w:rPr>
              <w:t>Market Rules Staff Contact</w:t>
            </w:r>
          </w:p>
        </w:tc>
      </w:tr>
      <w:tr w:rsidR="00125BD3" w:rsidRPr="00D56D61" w14:paraId="47F98D80" w14:textId="77777777" w:rsidTr="00222AEC">
        <w:trPr>
          <w:cantSplit/>
          <w:trHeight w:val="432"/>
        </w:trPr>
        <w:tc>
          <w:tcPr>
            <w:tcW w:w="3217" w:type="dxa"/>
            <w:vAlign w:val="center"/>
          </w:tcPr>
          <w:p w14:paraId="3750BDF0" w14:textId="77777777" w:rsidR="00125BD3" w:rsidRPr="007C199B" w:rsidRDefault="00125BD3" w:rsidP="00222AEC">
            <w:pPr>
              <w:pStyle w:val="NormalArial"/>
              <w:rPr>
                <w:b/>
              </w:rPr>
            </w:pPr>
            <w:r w:rsidRPr="007C199B">
              <w:rPr>
                <w:b/>
              </w:rPr>
              <w:t>Name</w:t>
            </w:r>
          </w:p>
        </w:tc>
        <w:tc>
          <w:tcPr>
            <w:tcW w:w="7223" w:type="dxa"/>
            <w:vAlign w:val="center"/>
          </w:tcPr>
          <w:p w14:paraId="2F937B9A" w14:textId="77777777" w:rsidR="00125BD3" w:rsidRPr="00D56D61" w:rsidRDefault="00125BD3" w:rsidP="00222AEC">
            <w:pPr>
              <w:pStyle w:val="NormalArial"/>
            </w:pPr>
            <w:r>
              <w:t>Brittney Albracht</w:t>
            </w:r>
          </w:p>
        </w:tc>
      </w:tr>
      <w:tr w:rsidR="00125BD3" w:rsidRPr="00D56D61" w14:paraId="45656A29" w14:textId="77777777" w:rsidTr="00222AEC">
        <w:trPr>
          <w:cantSplit/>
          <w:trHeight w:val="432"/>
        </w:trPr>
        <w:tc>
          <w:tcPr>
            <w:tcW w:w="3217" w:type="dxa"/>
            <w:vAlign w:val="center"/>
          </w:tcPr>
          <w:p w14:paraId="4BB63713" w14:textId="77777777" w:rsidR="00125BD3" w:rsidRPr="007C199B" w:rsidRDefault="00125BD3" w:rsidP="00222AEC">
            <w:pPr>
              <w:pStyle w:val="NormalArial"/>
              <w:rPr>
                <w:b/>
              </w:rPr>
            </w:pPr>
            <w:r w:rsidRPr="007C199B">
              <w:rPr>
                <w:b/>
              </w:rPr>
              <w:t>E-Mail Address</w:t>
            </w:r>
          </w:p>
        </w:tc>
        <w:tc>
          <w:tcPr>
            <w:tcW w:w="7223" w:type="dxa"/>
            <w:vAlign w:val="center"/>
          </w:tcPr>
          <w:p w14:paraId="286BA9FF" w14:textId="77777777" w:rsidR="00125BD3" w:rsidRPr="00D56D61" w:rsidRDefault="00620693" w:rsidP="00222AEC">
            <w:pPr>
              <w:pStyle w:val="NormalArial"/>
            </w:pPr>
            <w:hyperlink r:id="rId21" w:history="1">
              <w:r w:rsidR="00125BD3" w:rsidRPr="00517A88">
                <w:rPr>
                  <w:rStyle w:val="Hyperlink"/>
                </w:rPr>
                <w:t>Brittney.Albracht@ercot.com</w:t>
              </w:r>
            </w:hyperlink>
            <w:r w:rsidR="00125BD3">
              <w:t xml:space="preserve"> </w:t>
            </w:r>
          </w:p>
        </w:tc>
      </w:tr>
      <w:tr w:rsidR="00125BD3" w:rsidRPr="005370B5" w14:paraId="0E7A885E" w14:textId="77777777" w:rsidTr="00222AEC">
        <w:trPr>
          <w:cantSplit/>
          <w:trHeight w:val="432"/>
        </w:trPr>
        <w:tc>
          <w:tcPr>
            <w:tcW w:w="3217" w:type="dxa"/>
            <w:vAlign w:val="center"/>
          </w:tcPr>
          <w:p w14:paraId="5EA68E85" w14:textId="77777777" w:rsidR="00125BD3" w:rsidRPr="007C199B" w:rsidRDefault="00125BD3" w:rsidP="00222AEC">
            <w:pPr>
              <w:pStyle w:val="NormalArial"/>
              <w:rPr>
                <w:b/>
              </w:rPr>
            </w:pPr>
            <w:r w:rsidRPr="007C199B">
              <w:rPr>
                <w:b/>
              </w:rPr>
              <w:t>Phone Number</w:t>
            </w:r>
          </w:p>
        </w:tc>
        <w:tc>
          <w:tcPr>
            <w:tcW w:w="7223" w:type="dxa"/>
            <w:vAlign w:val="center"/>
          </w:tcPr>
          <w:p w14:paraId="36B6662C" w14:textId="77777777" w:rsidR="00125BD3" w:rsidRDefault="00125BD3" w:rsidP="00222AEC">
            <w:pPr>
              <w:pStyle w:val="NormalArial"/>
            </w:pPr>
            <w:r>
              <w:t>512-225-7027</w:t>
            </w:r>
          </w:p>
        </w:tc>
      </w:tr>
    </w:tbl>
    <w:p w14:paraId="0DCE4496" w14:textId="77777777" w:rsidR="00125BD3" w:rsidRDefault="00125BD3" w:rsidP="00125BD3">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7200"/>
      </w:tblGrid>
      <w:tr w:rsidR="00125BD3" w:rsidRPr="006607C7" w14:paraId="095349D7" w14:textId="77777777" w:rsidTr="00222AEC">
        <w:trPr>
          <w:trHeight w:val="432"/>
        </w:trPr>
        <w:tc>
          <w:tcPr>
            <w:tcW w:w="1035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29D814" w14:textId="77777777" w:rsidR="00125BD3" w:rsidRPr="006607C7" w:rsidRDefault="00125BD3" w:rsidP="00222AEC">
            <w:pPr>
              <w:jc w:val="center"/>
              <w:rPr>
                <w:rFonts w:ascii="Arial" w:hAnsi="Arial"/>
                <w:b/>
                <w:szCs w:val="24"/>
              </w:rPr>
            </w:pPr>
            <w:r w:rsidRPr="006607C7">
              <w:rPr>
                <w:rFonts w:ascii="Arial" w:hAnsi="Arial"/>
                <w:b/>
                <w:szCs w:val="24"/>
              </w:rPr>
              <w:t>Comments Received</w:t>
            </w:r>
          </w:p>
        </w:tc>
      </w:tr>
      <w:tr w:rsidR="00125BD3" w:rsidRPr="006607C7" w14:paraId="79818575" w14:textId="77777777" w:rsidTr="00222AEC">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447706" w14:textId="77777777" w:rsidR="00125BD3" w:rsidRPr="006607C7" w:rsidRDefault="00125BD3" w:rsidP="00222AEC">
            <w:pPr>
              <w:tabs>
                <w:tab w:val="center" w:pos="4320"/>
                <w:tab w:val="right" w:pos="8640"/>
              </w:tabs>
              <w:rPr>
                <w:rFonts w:ascii="Arial" w:hAnsi="Arial"/>
                <w:b/>
                <w:szCs w:val="24"/>
              </w:rPr>
            </w:pPr>
            <w:r w:rsidRPr="006607C7">
              <w:rPr>
                <w:rFonts w:ascii="Arial" w:hAnsi="Arial"/>
                <w:b/>
                <w:szCs w:val="24"/>
              </w:rPr>
              <w:t>Comment Author</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C970AAD" w14:textId="77777777" w:rsidR="00125BD3" w:rsidRPr="006607C7" w:rsidRDefault="00125BD3" w:rsidP="00222AEC">
            <w:pPr>
              <w:rPr>
                <w:rFonts w:ascii="Arial" w:hAnsi="Arial"/>
                <w:b/>
                <w:szCs w:val="24"/>
              </w:rPr>
            </w:pPr>
            <w:r w:rsidRPr="006607C7">
              <w:rPr>
                <w:rFonts w:ascii="Arial" w:hAnsi="Arial"/>
                <w:b/>
                <w:szCs w:val="24"/>
              </w:rPr>
              <w:t>Comment Summary</w:t>
            </w:r>
          </w:p>
        </w:tc>
      </w:tr>
      <w:tr w:rsidR="00125BD3" w:rsidRPr="006607C7" w14:paraId="394F5EBD" w14:textId="77777777" w:rsidTr="00222AEC">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14:paraId="78E9C805" w14:textId="24DE2190" w:rsidR="00125BD3" w:rsidRPr="006607C7" w:rsidRDefault="00125BD3" w:rsidP="00222AEC">
            <w:pPr>
              <w:tabs>
                <w:tab w:val="center" w:pos="4320"/>
                <w:tab w:val="right" w:pos="8640"/>
              </w:tabs>
              <w:rPr>
                <w:rFonts w:ascii="Arial" w:hAnsi="Arial"/>
                <w:szCs w:val="24"/>
              </w:rPr>
            </w:pPr>
            <w:r>
              <w:rPr>
                <w:rFonts w:ascii="Arial" w:hAnsi="Arial"/>
                <w:szCs w:val="24"/>
              </w:rPr>
              <w:t>MWG 011425</w:t>
            </w:r>
          </w:p>
        </w:tc>
        <w:tc>
          <w:tcPr>
            <w:tcW w:w="7200" w:type="dxa"/>
            <w:tcBorders>
              <w:top w:val="single" w:sz="4" w:space="0" w:color="auto"/>
              <w:left w:val="single" w:sz="4" w:space="0" w:color="auto"/>
              <w:bottom w:val="single" w:sz="4" w:space="0" w:color="auto"/>
              <w:right w:val="single" w:sz="4" w:space="0" w:color="auto"/>
            </w:tcBorders>
            <w:vAlign w:val="center"/>
          </w:tcPr>
          <w:p w14:paraId="3BAB6506" w14:textId="015C5169" w:rsidR="00125BD3" w:rsidRPr="006607C7" w:rsidRDefault="00125BD3" w:rsidP="00222AEC">
            <w:pPr>
              <w:spacing w:before="120" w:after="120"/>
              <w:rPr>
                <w:rFonts w:ascii="Arial" w:hAnsi="Arial"/>
                <w:szCs w:val="24"/>
              </w:rPr>
            </w:pPr>
            <w:r>
              <w:rPr>
                <w:rFonts w:ascii="Arial" w:hAnsi="Arial"/>
                <w:szCs w:val="24"/>
              </w:rPr>
              <w:t>Proposed series reactor language and other revisions resulting from discussions at 2024 MWG meetings</w:t>
            </w:r>
          </w:p>
        </w:tc>
      </w:tr>
    </w:tbl>
    <w:p w14:paraId="34F23E0B" w14:textId="77777777" w:rsidR="00125BD3" w:rsidRDefault="00125BD3" w:rsidP="00125BD3">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125BD3" w:rsidRPr="00033F74" w14:paraId="4368E739" w14:textId="77777777" w:rsidTr="00222AEC">
        <w:trPr>
          <w:trHeight w:val="350"/>
        </w:trPr>
        <w:tc>
          <w:tcPr>
            <w:tcW w:w="10350" w:type="dxa"/>
            <w:tcBorders>
              <w:bottom w:val="single" w:sz="4" w:space="0" w:color="auto"/>
            </w:tcBorders>
            <w:shd w:val="clear" w:color="auto" w:fill="FFFFFF"/>
            <w:vAlign w:val="center"/>
          </w:tcPr>
          <w:p w14:paraId="4C430D7A" w14:textId="77777777" w:rsidR="00125BD3" w:rsidRPr="00033F74" w:rsidRDefault="00125BD3" w:rsidP="00222AEC">
            <w:pPr>
              <w:tabs>
                <w:tab w:val="center" w:pos="4320"/>
                <w:tab w:val="right" w:pos="8640"/>
              </w:tabs>
              <w:jc w:val="center"/>
              <w:rPr>
                <w:rFonts w:ascii="Arial" w:hAnsi="Arial"/>
                <w:b/>
                <w:bCs/>
              </w:rPr>
            </w:pPr>
            <w:r w:rsidRPr="00033F74">
              <w:rPr>
                <w:rFonts w:ascii="Arial" w:hAnsi="Arial"/>
                <w:b/>
                <w:bCs/>
              </w:rPr>
              <w:t>Market Rules Notes</w:t>
            </w:r>
          </w:p>
        </w:tc>
      </w:tr>
    </w:tbl>
    <w:p w14:paraId="3A747A97" w14:textId="622FCFE7" w:rsidR="00D849B3" w:rsidRPr="00125BD3" w:rsidRDefault="00125BD3" w:rsidP="00125BD3">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1AEE" w14:paraId="700E1E84" w14:textId="77777777" w:rsidTr="00712984">
        <w:trPr>
          <w:trHeight w:val="350"/>
        </w:trPr>
        <w:tc>
          <w:tcPr>
            <w:tcW w:w="10440" w:type="dxa"/>
            <w:tcBorders>
              <w:bottom w:val="single" w:sz="4" w:space="0" w:color="auto"/>
            </w:tcBorders>
            <w:shd w:val="clear" w:color="auto" w:fill="FFFFFF"/>
            <w:vAlign w:val="center"/>
          </w:tcPr>
          <w:p w14:paraId="60D89662" w14:textId="40FC2A00" w:rsidR="00B31AEE" w:rsidRDefault="00B31AEE" w:rsidP="00712984">
            <w:pPr>
              <w:pStyle w:val="Header"/>
              <w:jc w:val="center"/>
            </w:pPr>
            <w:r>
              <w:t>Proposed Protocol Language</w:t>
            </w:r>
            <w:r w:rsidR="00125BD3">
              <w:t xml:space="preserve"> Revision</w:t>
            </w:r>
          </w:p>
        </w:tc>
      </w:tr>
    </w:tbl>
    <w:p w14:paraId="726BC981" w14:textId="0C9EF9E4" w:rsidR="005066A1" w:rsidRDefault="005066A1" w:rsidP="005066A1">
      <w:pPr>
        <w:rPr>
          <w:rFonts w:ascii="Arial" w:hAnsi="Arial" w:cs="Arial"/>
        </w:rPr>
      </w:pPr>
    </w:p>
    <w:p w14:paraId="3F3939A0" w14:textId="1600F346" w:rsidR="005066A1" w:rsidRDefault="005066A1" w:rsidP="005066A1">
      <w:pPr>
        <w:pStyle w:val="Heading1"/>
        <w:numPr>
          <w:ilvl w:val="0"/>
          <w:numId w:val="0"/>
        </w:numPr>
        <w:tabs>
          <w:tab w:val="left" w:pos="720"/>
        </w:tabs>
        <w:spacing w:before="0" w:after="240"/>
        <w:ind w:left="432" w:hanging="432"/>
        <w:jc w:val="left"/>
        <w:rPr>
          <w:rFonts w:ascii="Times New Roman" w:hAnsi="Times New Roman"/>
          <w:sz w:val="24"/>
          <w:szCs w:val="24"/>
        </w:rPr>
      </w:pPr>
      <w:r w:rsidRPr="0028081A">
        <w:rPr>
          <w:rFonts w:ascii="Times New Roman" w:hAnsi="Times New Roman"/>
          <w:bCs/>
          <w:sz w:val="24"/>
        </w:rPr>
        <w:t>8</w:t>
      </w:r>
      <w:r w:rsidRPr="0028081A">
        <w:rPr>
          <w:rFonts w:ascii="Times New Roman" w:hAnsi="Times New Roman"/>
          <w:bCs/>
          <w:sz w:val="24"/>
        </w:rPr>
        <w:tab/>
      </w:r>
      <w:proofErr w:type="gramStart"/>
      <w:r w:rsidRPr="0028081A">
        <w:rPr>
          <w:rFonts w:ascii="Times New Roman" w:hAnsi="Times New Roman"/>
          <w:bCs/>
          <w:sz w:val="24"/>
        </w:rPr>
        <w:t>Transformer</w:t>
      </w:r>
      <w:proofErr w:type="gramEnd"/>
      <w:ins w:id="3" w:author="RWE" w:date="2023-09-11T08:58:00Z">
        <w:r w:rsidR="003F26B6">
          <w:rPr>
            <w:rFonts w:ascii="Times New Roman" w:hAnsi="Times New Roman"/>
            <w:bCs/>
            <w:sz w:val="24"/>
          </w:rPr>
          <w:t>,</w:t>
        </w:r>
      </w:ins>
      <w:del w:id="4" w:author="RWE" w:date="2023-09-11T08:58:00Z">
        <w:r w:rsidRPr="0028081A" w:rsidDel="003F26B6">
          <w:rPr>
            <w:rFonts w:ascii="Times New Roman" w:hAnsi="Times New Roman"/>
            <w:bCs/>
            <w:sz w:val="24"/>
          </w:rPr>
          <w:delText xml:space="preserve"> and</w:delText>
        </w:r>
      </w:del>
      <w:r w:rsidRPr="0028081A">
        <w:rPr>
          <w:rFonts w:ascii="Times New Roman" w:hAnsi="Times New Roman"/>
          <w:bCs/>
          <w:sz w:val="24"/>
        </w:rPr>
        <w:t xml:space="preserve"> Line Loss</w:t>
      </w:r>
      <w:ins w:id="5" w:author="RWE" w:date="2023-09-11T08:58:00Z">
        <w:r w:rsidR="003F26B6">
          <w:rPr>
            <w:rFonts w:ascii="Times New Roman" w:hAnsi="Times New Roman"/>
            <w:bCs/>
            <w:sz w:val="24"/>
          </w:rPr>
          <w:t xml:space="preserve">, and </w:t>
        </w:r>
      </w:ins>
      <w:ins w:id="6" w:author="RWE" w:date="2023-09-11T08:59:00Z">
        <w:r w:rsidR="003F26B6">
          <w:rPr>
            <w:rFonts w:ascii="Times New Roman" w:hAnsi="Times New Roman"/>
            <w:bCs/>
            <w:sz w:val="24"/>
          </w:rPr>
          <w:t>Series Reactor</w:t>
        </w:r>
      </w:ins>
      <w:r w:rsidRPr="0028081A">
        <w:rPr>
          <w:rFonts w:ascii="Times New Roman" w:hAnsi="Times New Roman"/>
          <w:bCs/>
          <w:sz w:val="24"/>
        </w:rPr>
        <w:t xml:space="preserve"> Compensation</w:t>
      </w:r>
      <w:r w:rsidRPr="0028081A">
        <w:t xml:space="preserve"> </w:t>
      </w:r>
      <w:r w:rsidRPr="0028081A">
        <w:rPr>
          <w:rFonts w:ascii="Times New Roman" w:hAnsi="Times New Roman"/>
          <w:sz w:val="24"/>
          <w:szCs w:val="24"/>
        </w:rPr>
        <w:t>Factors</w:t>
      </w:r>
      <w:bookmarkEnd w:id="0"/>
      <w:bookmarkEnd w:id="1"/>
      <w:bookmarkEnd w:id="2"/>
    </w:p>
    <w:p w14:paraId="11649315" w14:textId="77777777" w:rsidR="005066A1" w:rsidRDefault="005066A1" w:rsidP="005066A1">
      <w:pPr>
        <w:pStyle w:val="Heading2"/>
        <w:numPr>
          <w:ilvl w:val="0"/>
          <w:numId w:val="0"/>
        </w:numPr>
        <w:spacing w:before="240" w:after="240"/>
      </w:pPr>
      <w:bookmarkStart w:id="7" w:name="_Toc120506637"/>
      <w:bookmarkStart w:id="8" w:name="_Toc246216153"/>
      <w:bookmarkStart w:id="9" w:name="_Toc136294581"/>
      <w:r w:rsidRPr="0028081A">
        <w:t>8.1</w:t>
      </w:r>
      <w:r w:rsidRPr="0028081A">
        <w:tab/>
        <w:t>Introduction</w:t>
      </w:r>
      <w:bookmarkEnd w:id="7"/>
      <w:bookmarkEnd w:id="8"/>
      <w:bookmarkEnd w:id="9"/>
    </w:p>
    <w:p w14:paraId="5A6B4BF1" w14:textId="1E98E646" w:rsidR="005066A1" w:rsidRDefault="005066A1" w:rsidP="005066A1">
      <w:pPr>
        <w:pStyle w:val="BodyTextNumbered"/>
        <w:rPr>
          <w:szCs w:val="24"/>
        </w:rPr>
      </w:pPr>
      <w:r w:rsidRPr="0028081A">
        <w:rPr>
          <w:szCs w:val="24"/>
        </w:rPr>
        <w:t>(1)</w:t>
      </w:r>
      <w:r w:rsidRPr="0028081A">
        <w:rPr>
          <w:szCs w:val="24"/>
        </w:rPr>
        <w:tab/>
        <w:t>Transformer</w:t>
      </w:r>
      <w:ins w:id="10" w:author="RWE" w:date="2023-09-11T09:00:00Z">
        <w:r w:rsidR="00497731">
          <w:rPr>
            <w:szCs w:val="24"/>
          </w:rPr>
          <w:t>,</w:t>
        </w:r>
      </w:ins>
      <w:del w:id="11" w:author="RWE" w:date="2023-09-11T09:00:00Z">
        <w:r w:rsidRPr="0028081A" w:rsidDel="00497731">
          <w:rPr>
            <w:szCs w:val="24"/>
          </w:rPr>
          <w:delText xml:space="preserve"> and</w:delText>
        </w:r>
      </w:del>
      <w:r w:rsidRPr="0028081A">
        <w:rPr>
          <w:szCs w:val="24"/>
        </w:rPr>
        <w:t xml:space="preserve"> line loss</w:t>
      </w:r>
      <w:ins w:id="12" w:author="RWE" w:date="2023-09-11T09:01:00Z">
        <w:r w:rsidR="00497731">
          <w:rPr>
            <w:szCs w:val="24"/>
          </w:rPr>
          <w:t>, and series reactor</w:t>
        </w:r>
      </w:ins>
      <w:r w:rsidRPr="0028081A">
        <w:rPr>
          <w:szCs w:val="24"/>
        </w:rPr>
        <w:t xml:space="preserve"> compensation refers to the practice of metering electrical energy delivered at a </w:t>
      </w:r>
      <w:del w:id="13" w:author="MWG 011425" w:date="2025-01-13T09:28:00Z">
        <w:r w:rsidRPr="0028081A" w:rsidDel="009F18E4">
          <w:rPr>
            <w:szCs w:val="24"/>
          </w:rPr>
          <w:delText xml:space="preserve">high-voltage </w:delText>
        </w:r>
      </w:del>
      <w:r w:rsidRPr="0028081A">
        <w:rPr>
          <w:szCs w:val="24"/>
        </w:rPr>
        <w:t xml:space="preserve">billing point using metering equipment connected </w:t>
      </w:r>
      <w:del w:id="14" w:author="MWG 011425" w:date="2025-01-13T09:28:00Z">
        <w:r w:rsidRPr="0028081A" w:rsidDel="009F18E4">
          <w:rPr>
            <w:szCs w:val="24"/>
          </w:rPr>
          <w:delText>on the low-voltage side of</w:delText>
        </w:r>
      </w:del>
      <w:ins w:id="15" w:author="MWG 011425" w:date="2025-01-13T09:28:00Z">
        <w:r w:rsidR="009F18E4">
          <w:rPr>
            <w:szCs w:val="24"/>
          </w:rPr>
          <w:t>away from</w:t>
        </w:r>
      </w:ins>
      <w:r w:rsidRPr="0028081A">
        <w:rPr>
          <w:szCs w:val="24"/>
        </w:rPr>
        <w:t xml:space="preserve"> the delivery point.  The metering equipment is provided with a means of correction that adds to, or subtracts from, the actual active and reactive metered values in proportion to losses that are occurring in the transformer</w:t>
      </w:r>
      <w:ins w:id="16" w:author="RWE" w:date="2023-09-11T09:01:00Z">
        <w:r w:rsidR="00497731">
          <w:rPr>
            <w:szCs w:val="24"/>
          </w:rPr>
          <w:t>,</w:t>
        </w:r>
      </w:ins>
      <w:del w:id="17" w:author="RWE" w:date="2023-09-11T09:01:00Z">
        <w:r w:rsidRPr="0028081A" w:rsidDel="00497731">
          <w:rPr>
            <w:szCs w:val="24"/>
          </w:rPr>
          <w:delText xml:space="preserve"> and</w:delText>
        </w:r>
      </w:del>
      <w:r w:rsidRPr="0028081A">
        <w:rPr>
          <w:szCs w:val="24"/>
        </w:rPr>
        <w:t xml:space="preserve"> lines</w:t>
      </w:r>
      <w:ins w:id="18" w:author="RWE" w:date="2023-09-11T09:01:00Z">
        <w:r w:rsidR="00497731">
          <w:rPr>
            <w:szCs w:val="24"/>
          </w:rPr>
          <w:t>, and series reactors</w:t>
        </w:r>
      </w:ins>
      <w:r w:rsidRPr="0028081A">
        <w:rPr>
          <w:szCs w:val="24"/>
        </w:rPr>
        <w:t>.</w:t>
      </w:r>
    </w:p>
    <w:p w14:paraId="614D490C" w14:textId="77777777" w:rsidR="005066A1" w:rsidRDefault="005066A1" w:rsidP="005066A1">
      <w:pPr>
        <w:pStyle w:val="BodyTextNumbered"/>
        <w:rPr>
          <w:szCs w:val="24"/>
        </w:rPr>
      </w:pPr>
      <w:r w:rsidRPr="0028081A">
        <w:rPr>
          <w:szCs w:val="24"/>
        </w:rPr>
        <w:t>(2)</w:t>
      </w:r>
      <w:r w:rsidRPr="0028081A">
        <w:rPr>
          <w:szCs w:val="24"/>
        </w:rPr>
        <w:tab/>
        <w:t xml:space="preserve">ERCOT approval is required for loss compensation performed in </w:t>
      </w:r>
      <w:r>
        <w:rPr>
          <w:szCs w:val="24"/>
        </w:rPr>
        <w:t xml:space="preserve">the </w:t>
      </w:r>
      <w:r w:rsidRPr="004B2DFF">
        <w:rPr>
          <w:szCs w:val="24"/>
        </w:rPr>
        <w:t xml:space="preserve">Data </w:t>
      </w:r>
      <w:r>
        <w:rPr>
          <w:szCs w:val="24"/>
        </w:rPr>
        <w:t xml:space="preserve">Aggregation </w:t>
      </w:r>
      <w:r w:rsidRPr="004B2DFF">
        <w:rPr>
          <w:szCs w:val="24"/>
        </w:rPr>
        <w:t>System</w:t>
      </w:r>
      <w:r w:rsidRPr="0028081A">
        <w:rPr>
          <w:szCs w:val="24"/>
        </w:rPr>
        <w:t xml:space="preserve"> </w:t>
      </w:r>
      <w:r>
        <w:rPr>
          <w:szCs w:val="24"/>
        </w:rPr>
        <w:t>(</w:t>
      </w:r>
      <w:r w:rsidRPr="0028081A">
        <w:rPr>
          <w:szCs w:val="24"/>
        </w:rPr>
        <w:t>DAS</w:t>
      </w:r>
      <w:r>
        <w:rPr>
          <w:szCs w:val="24"/>
        </w:rPr>
        <w:t>)</w:t>
      </w:r>
      <w:r w:rsidRPr="0028081A">
        <w:rPr>
          <w:szCs w:val="24"/>
        </w:rPr>
        <w:t xml:space="preserve">.  For a specific site, where a </w:t>
      </w:r>
      <w:r>
        <w:rPr>
          <w:szCs w:val="24"/>
        </w:rPr>
        <w:t>Transmission and/or Distribution Service Provider (</w:t>
      </w:r>
      <w:r w:rsidRPr="0028081A">
        <w:rPr>
          <w:szCs w:val="24"/>
        </w:rPr>
        <w:t>TDSP</w:t>
      </w:r>
      <w:r>
        <w:rPr>
          <w:szCs w:val="24"/>
        </w:rPr>
        <w:t>)</w:t>
      </w:r>
      <w:r w:rsidRPr="0028081A">
        <w:rPr>
          <w:szCs w:val="24"/>
        </w:rPr>
        <w:t xml:space="preserve"> is requesting ERCOT to perform loss compensation in DAS, the TDSP shall submit to ERCOT, for approval, a single percent loss correction value and supporting documentation verifying such value. </w:t>
      </w:r>
      <w:r>
        <w:rPr>
          <w:szCs w:val="24"/>
        </w:rPr>
        <w:t xml:space="preserve"> </w:t>
      </w:r>
      <w:r w:rsidRPr="0028081A">
        <w:rPr>
          <w:szCs w:val="24"/>
        </w:rPr>
        <w:t xml:space="preserve">Such loss compensation percentage values and supporting documentation shall be resubmitted to ERCOT on an annual basis or upon circuit parameter changes. </w:t>
      </w:r>
    </w:p>
    <w:p w14:paraId="6CF82BCC" w14:textId="77777777" w:rsidR="005066A1" w:rsidRPr="008A130E" w:rsidRDefault="005066A1" w:rsidP="005066A1">
      <w:pPr>
        <w:pStyle w:val="BodyTextNumbered"/>
        <w:rPr>
          <w:szCs w:val="24"/>
        </w:rPr>
      </w:pPr>
      <w:r w:rsidRPr="0028081A">
        <w:rPr>
          <w:szCs w:val="24"/>
        </w:rPr>
        <w:t>(3)</w:t>
      </w:r>
      <w:r w:rsidRPr="0028081A">
        <w:rPr>
          <w:szCs w:val="24"/>
        </w:rPr>
        <w:tab/>
      </w:r>
      <w:r w:rsidRPr="008A130E">
        <w:rPr>
          <w:szCs w:val="24"/>
        </w:rPr>
        <w:t>Transformer losses are divided into two parts:</w:t>
      </w:r>
    </w:p>
    <w:p w14:paraId="07B5142B" w14:textId="77777777" w:rsidR="005066A1" w:rsidRPr="008A130E" w:rsidRDefault="005066A1" w:rsidP="005066A1">
      <w:pPr>
        <w:pStyle w:val="List"/>
        <w:spacing w:after="240"/>
        <w:ind w:left="1440" w:hanging="720"/>
        <w:rPr>
          <w:szCs w:val="24"/>
        </w:rPr>
      </w:pPr>
      <w:r w:rsidRPr="008A130E">
        <w:rPr>
          <w:szCs w:val="24"/>
        </w:rPr>
        <w:t>(a)</w:t>
      </w:r>
      <w:r w:rsidRPr="008A130E">
        <w:rPr>
          <w:szCs w:val="24"/>
        </w:rPr>
        <w:tab/>
        <w:t>The core or iron loss (referred to as the no-load loss); and</w:t>
      </w:r>
    </w:p>
    <w:p w14:paraId="48D36E31" w14:textId="77777777" w:rsidR="005066A1" w:rsidRPr="008A130E" w:rsidRDefault="005066A1" w:rsidP="005066A1">
      <w:pPr>
        <w:pStyle w:val="List"/>
        <w:spacing w:after="240"/>
        <w:ind w:left="1440" w:hanging="720"/>
        <w:rPr>
          <w:szCs w:val="24"/>
        </w:rPr>
      </w:pPr>
      <w:r w:rsidRPr="008A130E">
        <w:rPr>
          <w:szCs w:val="24"/>
        </w:rPr>
        <w:lastRenderedPageBreak/>
        <w:t>(b)</w:t>
      </w:r>
      <w:r w:rsidRPr="008A130E">
        <w:rPr>
          <w:szCs w:val="24"/>
        </w:rPr>
        <w:tab/>
        <w:t>The copper loss (referred to as the load loss).</w:t>
      </w:r>
    </w:p>
    <w:p w14:paraId="72372CF5" w14:textId="77777777" w:rsidR="005066A1" w:rsidRDefault="005066A1" w:rsidP="005066A1">
      <w:pPr>
        <w:pStyle w:val="BodyText"/>
        <w:spacing w:after="240"/>
        <w:ind w:left="2160" w:hanging="720"/>
        <w:rPr>
          <w:rFonts w:ascii="Times New Roman" w:hAnsi="Times New Roman"/>
          <w:szCs w:val="24"/>
        </w:rPr>
      </w:pPr>
      <w:r w:rsidRPr="008A130E">
        <w:rPr>
          <w:rFonts w:ascii="Times New Roman" w:hAnsi="Times New Roman"/>
          <w:szCs w:val="24"/>
        </w:rPr>
        <w:t>(i)</w:t>
      </w:r>
      <w:r w:rsidRPr="008A130E">
        <w:rPr>
          <w:rFonts w:ascii="Times New Roman" w:hAnsi="Times New Roman"/>
          <w:szCs w:val="24"/>
        </w:rPr>
        <w:tab/>
        <w:t xml:space="preserve">Both the no-load loss and the load loss are further divided </w:t>
      </w:r>
      <w:r w:rsidRPr="0028081A">
        <w:rPr>
          <w:rFonts w:ascii="Times New Roman" w:hAnsi="Times New Roman"/>
          <w:szCs w:val="24"/>
        </w:rPr>
        <w:t>into Watt and V</w:t>
      </w:r>
      <w:r>
        <w:rPr>
          <w:rFonts w:ascii="Times New Roman" w:hAnsi="Times New Roman"/>
          <w:szCs w:val="24"/>
        </w:rPr>
        <w:t>A</w:t>
      </w:r>
      <w:r w:rsidRPr="0028081A">
        <w:rPr>
          <w:rFonts w:ascii="Times New Roman" w:hAnsi="Times New Roman"/>
          <w:szCs w:val="24"/>
        </w:rPr>
        <w:t>r components.</w:t>
      </w:r>
    </w:p>
    <w:p w14:paraId="49C4A7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w:t>
      </w:r>
      <w:r w:rsidRPr="0028081A">
        <w:rPr>
          <w:rFonts w:ascii="Times New Roman" w:hAnsi="Times New Roman"/>
          <w:szCs w:val="24"/>
        </w:rPr>
        <w:tab/>
        <w:t xml:space="preserve">The no-load (iron) loss is composed mostly of eddy current and hysteresis losses in the core.  No-load loss varies in proportion to applied voltage and is present with or without load applied.  Dielectric losses and copper </w:t>
      </w:r>
      <w:proofErr w:type="gramStart"/>
      <w:r w:rsidRPr="0028081A">
        <w:rPr>
          <w:rFonts w:ascii="Times New Roman" w:hAnsi="Times New Roman"/>
          <w:szCs w:val="24"/>
        </w:rPr>
        <w:t>loss</w:t>
      </w:r>
      <w:proofErr w:type="gramEnd"/>
      <w:r w:rsidRPr="0028081A">
        <w:rPr>
          <w:rFonts w:ascii="Times New Roman" w:hAnsi="Times New Roman"/>
          <w:szCs w:val="24"/>
        </w:rPr>
        <w:t xml:space="preserve"> due to exciting current are also present, but are generally small enough to be neglected.</w:t>
      </w:r>
    </w:p>
    <w:p w14:paraId="184A1EF4"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(iii)</w:t>
      </w:r>
      <w:r w:rsidRPr="0028081A">
        <w:rPr>
          <w:rFonts w:ascii="Times New Roman" w:hAnsi="Times New Roman"/>
          <w:szCs w:val="24"/>
        </w:rPr>
        <w:tab/>
        <w:t>The load (copper) watt loss (I</w:t>
      </w:r>
      <w:r w:rsidRPr="0028081A">
        <w:rPr>
          <w:rFonts w:ascii="Times New Roman" w:hAnsi="Times New Roman"/>
          <w:szCs w:val="24"/>
          <w:vertAlign w:val="superscript"/>
        </w:rPr>
        <w:t>2</w:t>
      </w:r>
      <w:r w:rsidRPr="0028081A">
        <w:rPr>
          <w:rFonts w:ascii="Times New Roman" w:hAnsi="Times New Roman"/>
          <w:szCs w:val="24"/>
        </w:rPr>
        <w:t xml:space="preserve"> + stray loss) is primarily due to the resistance of conductors and essentially varies as the square of the load current.  The V</w:t>
      </w:r>
      <w:r>
        <w:rPr>
          <w:rFonts w:ascii="Times New Roman" w:hAnsi="Times New Roman"/>
          <w:szCs w:val="24"/>
        </w:rPr>
        <w:t>A</w:t>
      </w:r>
      <w:r w:rsidRPr="0028081A">
        <w:rPr>
          <w:rFonts w:ascii="Times New Roman" w:hAnsi="Times New Roman"/>
          <w:szCs w:val="24"/>
        </w:rPr>
        <w:t>r component of transformer load loss is caused by the leakage reactance between windings and varies as the square of the load current.</w:t>
      </w:r>
    </w:p>
    <w:p w14:paraId="6E924011" w14:textId="768F404B" w:rsidR="005066A1" w:rsidRDefault="005066A1" w:rsidP="009F18E4">
      <w:pPr>
        <w:pStyle w:val="BodyTextNumbered"/>
        <w:rPr>
          <w:ins w:id="19" w:author="MWG 011425" w:date="2025-01-13T09:30:00Z"/>
          <w:szCs w:val="24"/>
        </w:rPr>
      </w:pPr>
      <w:r w:rsidRPr="0028081A">
        <w:rPr>
          <w:szCs w:val="24"/>
        </w:rPr>
        <w:t>(</w:t>
      </w:r>
      <w:ins w:id="20" w:author="MWG 011425" w:date="2025-01-13T09:29:00Z">
        <w:r w:rsidR="009F18E4">
          <w:rPr>
            <w:szCs w:val="24"/>
          </w:rPr>
          <w:t>4</w:t>
        </w:r>
      </w:ins>
      <w:del w:id="21" w:author="MWG 011425" w:date="2025-01-13T09:29:00Z">
        <w:r w:rsidRPr="0028081A" w:rsidDel="009F18E4">
          <w:rPr>
            <w:szCs w:val="24"/>
          </w:rPr>
          <w:delText>iv</w:delText>
        </w:r>
      </w:del>
      <w:r w:rsidRPr="0028081A">
        <w:rPr>
          <w:szCs w:val="24"/>
        </w:rPr>
        <w:t>)</w:t>
      </w:r>
      <w:r w:rsidRPr="0028081A">
        <w:rPr>
          <w:szCs w:val="24"/>
        </w:rPr>
        <w:tab/>
        <w:t xml:space="preserve">Line losses </w:t>
      </w:r>
      <w:proofErr w:type="gramStart"/>
      <w:r w:rsidRPr="0028081A">
        <w:rPr>
          <w:szCs w:val="24"/>
        </w:rPr>
        <w:t>are considered to be</w:t>
      </w:r>
      <w:proofErr w:type="gramEnd"/>
      <w:r w:rsidRPr="0028081A">
        <w:rPr>
          <w:szCs w:val="24"/>
        </w:rPr>
        <w:t xml:space="preserve"> resistive and have I</w:t>
      </w:r>
      <w:r w:rsidRPr="009F18E4">
        <w:rPr>
          <w:szCs w:val="24"/>
        </w:rPr>
        <w:t>2</w:t>
      </w:r>
      <w:r w:rsidRPr="0028081A">
        <w:rPr>
          <w:szCs w:val="24"/>
        </w:rPr>
        <w:t xml:space="preserve">R losses.  The lengths, spacings and configurations of lines are usually such that inductive and capacitive effects can be ignored. </w:t>
      </w:r>
      <w:r>
        <w:rPr>
          <w:szCs w:val="24"/>
        </w:rPr>
        <w:t xml:space="preserve"> </w:t>
      </w:r>
      <w:r w:rsidRPr="0028081A">
        <w:rPr>
          <w:szCs w:val="24"/>
        </w:rPr>
        <w:t>If line losses are to be compensated, they are included as part of the load losses (</w:t>
      </w:r>
      <w:smartTag w:uri="urn:schemas-microsoft-com:office:smarttags" w:element="place">
        <w:r w:rsidRPr="0028081A">
          <w:rPr>
            <w:szCs w:val="24"/>
          </w:rPr>
          <w:t>Watts</w:t>
        </w:r>
      </w:smartTag>
      <w:r w:rsidRPr="0028081A">
        <w:rPr>
          <w:szCs w:val="24"/>
        </w:rPr>
        <w:t xml:space="preserve"> copper).</w:t>
      </w:r>
    </w:p>
    <w:p w14:paraId="59EC005D" w14:textId="77777777" w:rsidR="009F18E4" w:rsidRDefault="009F18E4" w:rsidP="009F18E4">
      <w:pPr>
        <w:pStyle w:val="BodyText"/>
        <w:spacing w:after="240"/>
        <w:ind w:left="720" w:hanging="720"/>
        <w:rPr>
          <w:ins w:id="22" w:author="MWG 011425" w:date="2025-01-13T09:30:00Z"/>
          <w:rFonts w:ascii="Times New Roman" w:hAnsi="Times New Roman"/>
          <w:szCs w:val="24"/>
        </w:rPr>
      </w:pPr>
      <w:ins w:id="23" w:author="MWG 011425" w:date="2025-01-13T09:30:00Z">
        <w:r>
          <w:rPr>
            <w:rFonts w:ascii="Times New Roman" w:hAnsi="Times New Roman"/>
            <w:szCs w:val="24"/>
          </w:rPr>
          <w:t>(5)</w:t>
        </w:r>
        <w:r>
          <w:rPr>
            <w:rFonts w:ascii="Times New Roman" w:hAnsi="Times New Roman"/>
            <w:szCs w:val="24"/>
          </w:rPr>
          <w:tab/>
          <w:t>Series Reactor losses are to be calculated and compensated as percent Watt copper loss and percent VAR copper loss.</w:t>
        </w:r>
      </w:ins>
    </w:p>
    <w:p w14:paraId="4DD6E798" w14:textId="77777777" w:rsidR="009F18E4" w:rsidRDefault="009F18E4" w:rsidP="009F18E4">
      <w:pPr>
        <w:pStyle w:val="BodyText"/>
        <w:spacing w:after="240"/>
        <w:ind w:left="720" w:hanging="720"/>
        <w:rPr>
          <w:ins w:id="24" w:author="MWG 011425" w:date="2025-01-13T09:30:00Z"/>
          <w:rFonts w:ascii="Times New Roman" w:hAnsi="Times New Roman"/>
          <w:szCs w:val="24"/>
        </w:rPr>
      </w:pPr>
      <w:ins w:id="25" w:author="MWG 011425" w:date="2025-01-13T09:30:00Z">
        <w:r>
          <w:rPr>
            <w:rFonts w:ascii="Times New Roman" w:hAnsi="Times New Roman"/>
            <w:szCs w:val="24"/>
          </w:rPr>
          <w:t>(6)</w:t>
        </w:r>
        <w:r>
          <w:rPr>
            <w:rFonts w:ascii="Times New Roman" w:hAnsi="Times New Roman"/>
            <w:szCs w:val="24"/>
          </w:rPr>
          <w:tab/>
        </w:r>
        <w:r w:rsidRPr="00BD781D">
          <w:rPr>
            <w:rFonts w:ascii="Times New Roman" w:hAnsi="Times New Roman"/>
            <w:szCs w:val="24"/>
          </w:rPr>
          <w:t xml:space="preserve">The </w:t>
        </w:r>
        <w:r>
          <w:rPr>
            <w:rFonts w:ascii="Times New Roman" w:hAnsi="Times New Roman"/>
            <w:szCs w:val="24"/>
          </w:rPr>
          <w:t xml:space="preserve">calculation for compensation of components on the Resource side of the billing point </w:t>
        </w:r>
        <w:r w:rsidRPr="00BD781D">
          <w:rPr>
            <w:rFonts w:ascii="Times New Roman" w:hAnsi="Times New Roman"/>
            <w:szCs w:val="24"/>
          </w:rPr>
          <w:t xml:space="preserve">should result in a compensation that will </w:t>
        </w:r>
        <w:r>
          <w:rPr>
            <w:rFonts w:ascii="Times New Roman" w:hAnsi="Times New Roman"/>
            <w:szCs w:val="24"/>
          </w:rPr>
          <w:t>raise</w:t>
        </w:r>
        <w:r w:rsidRPr="00BD781D">
          <w:rPr>
            <w:rFonts w:ascii="Times New Roman" w:hAnsi="Times New Roman"/>
            <w:szCs w:val="24"/>
          </w:rPr>
          <w:t xml:space="preserve"> the measured load values and </w:t>
        </w:r>
        <w:r>
          <w:rPr>
            <w:rFonts w:ascii="Times New Roman" w:hAnsi="Times New Roman"/>
            <w:szCs w:val="24"/>
          </w:rPr>
          <w:t>lower</w:t>
        </w:r>
        <w:r w:rsidRPr="00BD781D">
          <w:rPr>
            <w:rFonts w:ascii="Times New Roman" w:hAnsi="Times New Roman"/>
            <w:szCs w:val="24"/>
          </w:rPr>
          <w:t xml:space="preserve"> generation values</w:t>
        </w:r>
        <w:r w:rsidRPr="00371B3E">
          <w:rPr>
            <w:rFonts w:ascii="Times New Roman" w:hAnsi="Times New Roman"/>
            <w:szCs w:val="24"/>
          </w:rPr>
          <w:t xml:space="preserve">. </w:t>
        </w:r>
        <w:r w:rsidRPr="00557C3C">
          <w:rPr>
            <w:rFonts w:ascii="Times New Roman" w:hAnsi="Times New Roman"/>
            <w:szCs w:val="24"/>
          </w:rPr>
          <w:t xml:space="preserve">The </w:t>
        </w:r>
        <w:r>
          <w:rPr>
            <w:rFonts w:ascii="Times New Roman" w:hAnsi="Times New Roman"/>
            <w:szCs w:val="24"/>
          </w:rPr>
          <w:t xml:space="preserve">calculation for compensation of components on the TDSP side of the billing point </w:t>
        </w:r>
        <w:r w:rsidRPr="00557C3C">
          <w:rPr>
            <w:rFonts w:ascii="Times New Roman" w:hAnsi="Times New Roman"/>
            <w:szCs w:val="24"/>
          </w:rPr>
          <w:t xml:space="preserve">should result in a compensation that will </w:t>
        </w:r>
        <w:r>
          <w:rPr>
            <w:rFonts w:ascii="Times New Roman" w:hAnsi="Times New Roman"/>
            <w:szCs w:val="24"/>
          </w:rPr>
          <w:t>lower</w:t>
        </w:r>
        <w:r w:rsidRPr="00557C3C">
          <w:rPr>
            <w:rFonts w:ascii="Times New Roman" w:hAnsi="Times New Roman"/>
            <w:szCs w:val="24"/>
          </w:rPr>
          <w:t xml:space="preserve"> the measured load values and </w:t>
        </w:r>
        <w:r>
          <w:rPr>
            <w:rFonts w:ascii="Times New Roman" w:hAnsi="Times New Roman"/>
            <w:szCs w:val="24"/>
          </w:rPr>
          <w:t>raise</w:t>
        </w:r>
        <w:r w:rsidRPr="00557C3C">
          <w:rPr>
            <w:rFonts w:ascii="Times New Roman" w:hAnsi="Times New Roman"/>
            <w:szCs w:val="24"/>
          </w:rPr>
          <w:t xml:space="preserve"> generation values. </w:t>
        </w:r>
        <w:r>
          <w:rPr>
            <w:rFonts w:ascii="Times New Roman" w:hAnsi="Times New Roman"/>
            <w:szCs w:val="24"/>
          </w:rPr>
          <w:t xml:space="preserve"> Once the data is made available, t</w:t>
        </w:r>
        <w:r w:rsidRPr="00BD781D">
          <w:rPr>
            <w:rFonts w:ascii="Times New Roman" w:hAnsi="Times New Roman"/>
            <w:szCs w:val="24"/>
          </w:rPr>
          <w:t>he TDSP shall ensure correct calculation and meter programming is utilized to correctly adjust the recorded values as required for the specific meter point configuration.</w:t>
        </w:r>
      </w:ins>
    </w:p>
    <w:p w14:paraId="1C6F85D3" w14:textId="487F9D11" w:rsidR="009F18E4" w:rsidRDefault="009F18E4" w:rsidP="009F18E4">
      <w:pPr>
        <w:pStyle w:val="BodyTextNumbered"/>
        <w:rPr>
          <w:szCs w:val="24"/>
        </w:rPr>
      </w:pPr>
      <w:ins w:id="26" w:author="MWG 011425" w:date="2025-01-13T09:30:00Z">
        <w:r>
          <w:t>(7)</w:t>
        </w:r>
        <w:r>
          <w:tab/>
        </w:r>
        <w:r w:rsidRPr="00557C3C">
          <w:t xml:space="preserve">The owner of any device </w:t>
        </w:r>
        <w:r>
          <w:t xml:space="preserve">for which compensation is required, i.e. a device </w:t>
        </w:r>
        <w:r w:rsidRPr="00557C3C">
          <w:t>connected between the meter point and the billing point</w:t>
        </w:r>
        <w:r>
          <w:t>,</w:t>
        </w:r>
        <w:r w:rsidRPr="00557C3C">
          <w:t xml:space="preserve"> shall provide to the </w:t>
        </w:r>
        <w:r>
          <w:t>TDSP</w:t>
        </w:r>
        <w:r w:rsidRPr="00557C3C">
          <w:t xml:space="preserve"> all data required to perform the calculation of the compensation factors</w:t>
        </w:r>
        <w:r>
          <w:t xml:space="preserve"> for that device</w:t>
        </w:r>
        <w:r w:rsidRPr="00557C3C">
          <w:t>.</w:t>
        </w:r>
      </w:ins>
    </w:p>
    <w:p w14:paraId="461C4BF5" w14:textId="44AA4727" w:rsidR="00497731" w:rsidDel="00E060B9" w:rsidRDefault="00497731" w:rsidP="005066A1">
      <w:pPr>
        <w:pStyle w:val="Heading2"/>
        <w:numPr>
          <w:ilvl w:val="0"/>
          <w:numId w:val="0"/>
        </w:numPr>
        <w:spacing w:before="240" w:after="240"/>
        <w:rPr>
          <w:ins w:id="27" w:author="RWE" w:date="2023-09-11T09:06:00Z"/>
          <w:del w:id="28" w:author="MWG 011425" w:date="2025-01-13T09:35:00Z"/>
        </w:rPr>
      </w:pPr>
      <w:bookmarkStart w:id="29" w:name="_Toc120506643"/>
      <w:bookmarkStart w:id="30" w:name="_Toc246216159"/>
      <w:bookmarkStart w:id="31" w:name="_Toc136294587"/>
      <w:ins w:id="32" w:author="RWE" w:date="2023-09-11T09:04:00Z">
        <w:del w:id="33" w:author="MWG 011425" w:date="2025-01-13T09:35:00Z">
          <w:r w:rsidDel="00E060B9">
            <w:delText>8.5</w:delText>
          </w:r>
          <w:r w:rsidDel="00E060B9">
            <w:tab/>
            <w:delText>Calculating Series Reactor Loss Constants</w:delText>
          </w:r>
        </w:del>
      </w:ins>
    </w:p>
    <w:p w14:paraId="2B3F1E1C" w14:textId="0C90B21B" w:rsidR="00497731" w:rsidDel="00E060B9" w:rsidRDefault="00497731" w:rsidP="00497731">
      <w:pPr>
        <w:pStyle w:val="BodyTextNumbered"/>
        <w:rPr>
          <w:ins w:id="34" w:author="RWE" w:date="2023-09-11T09:07:00Z"/>
          <w:del w:id="35" w:author="MWG 011425" w:date="2025-01-13T09:35:00Z"/>
          <w:szCs w:val="24"/>
        </w:rPr>
      </w:pPr>
      <w:ins w:id="36" w:author="RWE" w:date="2023-09-11T09:07:00Z">
        <w:del w:id="37" w:author="MWG 011425" w:date="2025-01-13T09:35:00Z">
          <w:r w:rsidDel="00E060B9">
            <w:rPr>
              <w:szCs w:val="24"/>
            </w:rPr>
            <w:delText>(1)</w:delText>
          </w:r>
          <w:r w:rsidDel="00E060B9">
            <w:rPr>
              <w:szCs w:val="24"/>
            </w:rPr>
            <w:tab/>
          </w:r>
        </w:del>
      </w:ins>
      <w:ins w:id="38" w:author="RWE" w:date="2023-09-11T09:06:00Z">
        <w:del w:id="39" w:author="MWG 011425" w:date="2025-01-13T09:35:00Z">
          <w:r w:rsidRPr="00C21544" w:rsidDel="00E060B9">
            <w:rPr>
              <w:szCs w:val="24"/>
            </w:rPr>
            <w:delText>Current limiting reactor loss compensation calculations with electronic meters are accomplished internally with firmware.  Various information and test data about the current limiting reactor is required to program the meter.  The following information is required regarding meter installations:</w:delText>
          </w:r>
        </w:del>
      </w:ins>
    </w:p>
    <w:p w14:paraId="47FD389C" w14:textId="71D4ECA0" w:rsidR="00497731" w:rsidDel="00E060B9" w:rsidRDefault="00497731" w:rsidP="00497731">
      <w:pPr>
        <w:pStyle w:val="BodyTextNumbered"/>
        <w:ind w:firstLine="0"/>
        <w:rPr>
          <w:ins w:id="40" w:author="RWE" w:date="2023-09-11T09:07:00Z"/>
          <w:del w:id="41" w:author="MWG 011425" w:date="2025-01-13T09:35:00Z"/>
          <w:szCs w:val="24"/>
        </w:rPr>
      </w:pPr>
      <w:ins w:id="42" w:author="RWE" w:date="2023-09-11T09:07:00Z">
        <w:del w:id="43" w:author="MWG 011425" w:date="2025-01-13T09:35:00Z">
          <w:r w:rsidDel="00E060B9">
            <w:rPr>
              <w:szCs w:val="24"/>
            </w:rPr>
            <w:delText>(a)</w:delText>
          </w:r>
          <w:r w:rsidDel="00E060B9">
            <w:rPr>
              <w:szCs w:val="24"/>
            </w:rPr>
            <w:tab/>
          </w:r>
        </w:del>
      </w:ins>
      <w:ins w:id="44" w:author="RWE" w:date="2023-09-11T09:06:00Z">
        <w:del w:id="45" w:author="MWG 011425" w:date="2025-01-13T09:35:00Z">
          <w:r w:rsidRPr="00C21544" w:rsidDel="00E060B9">
            <w:rPr>
              <w:szCs w:val="24"/>
            </w:rPr>
            <w:delText>C</w:delText>
          </w:r>
        </w:del>
      </w:ins>
      <w:ins w:id="46" w:author="RWE" w:date="2023-09-11T09:17:00Z">
        <w:del w:id="47" w:author="MWG 011425" w:date="2025-01-13T09:35:00Z">
          <w:r w:rsidR="00CB16AB" w:rsidDel="00E060B9">
            <w:rPr>
              <w:szCs w:val="24"/>
            </w:rPr>
            <w:delText>urrent limiting reactor</w:delText>
          </w:r>
        </w:del>
      </w:ins>
      <w:ins w:id="48" w:author="RWE" w:date="2023-09-11T09:06:00Z">
        <w:del w:id="49" w:author="MWG 011425" w:date="2025-01-13T09:35:00Z">
          <w:r w:rsidRPr="00C21544" w:rsidDel="00E060B9">
            <w:rPr>
              <w:szCs w:val="24"/>
            </w:rPr>
            <w:delText xml:space="preserve"> </w:delText>
          </w:r>
        </w:del>
      </w:ins>
      <w:ins w:id="50" w:author="RWE" w:date="2023-09-11T09:18:00Z">
        <w:del w:id="51" w:author="MWG 011425" w:date="2025-01-13T09:35:00Z">
          <w:r w:rsidR="00CB16AB" w:rsidDel="00E060B9">
            <w:rPr>
              <w:szCs w:val="24"/>
            </w:rPr>
            <w:delText>R</w:delText>
          </w:r>
        </w:del>
      </w:ins>
      <w:ins w:id="52" w:author="RWE" w:date="2023-09-11T09:06:00Z">
        <w:del w:id="53" w:author="MWG 011425" w:date="2025-01-13T09:35:00Z">
          <w:r w:rsidRPr="00C21544" w:rsidDel="00E060B9">
            <w:rPr>
              <w:szCs w:val="24"/>
            </w:rPr>
            <w:delText xml:space="preserve">ated </w:delText>
          </w:r>
        </w:del>
      </w:ins>
      <w:ins w:id="54" w:author="RWE" w:date="2023-09-11T09:18:00Z">
        <w:del w:id="55" w:author="MWG 011425" w:date="2025-01-13T09:35:00Z">
          <w:r w:rsidR="00CB16AB" w:rsidDel="00E060B9">
            <w:rPr>
              <w:szCs w:val="24"/>
            </w:rPr>
            <w:delText>C</w:delText>
          </w:r>
        </w:del>
      </w:ins>
      <w:ins w:id="56" w:author="RWE" w:date="2023-09-11T09:06:00Z">
        <w:del w:id="57" w:author="MWG 011425" w:date="2025-01-13T09:35:00Z">
          <w:r w:rsidRPr="00C21544" w:rsidDel="00E060B9">
            <w:rPr>
              <w:szCs w:val="24"/>
            </w:rPr>
            <w:delText>urrent</w:delText>
          </w:r>
        </w:del>
      </w:ins>
    </w:p>
    <w:p w14:paraId="48F578D5" w14:textId="47223F49" w:rsidR="00497731" w:rsidRPr="00C21544" w:rsidDel="00E060B9" w:rsidRDefault="00497731" w:rsidP="00497731">
      <w:pPr>
        <w:pStyle w:val="BodyTextNumbered"/>
        <w:ind w:firstLine="0"/>
        <w:rPr>
          <w:ins w:id="58" w:author="RWE" w:date="2023-09-11T09:06:00Z"/>
          <w:del w:id="59" w:author="MWG 011425" w:date="2025-01-13T09:35:00Z"/>
          <w:szCs w:val="24"/>
        </w:rPr>
      </w:pPr>
      <w:ins w:id="60" w:author="RWE" w:date="2023-09-11T09:07:00Z">
        <w:del w:id="61" w:author="MWG 011425" w:date="2025-01-13T09:35:00Z">
          <w:r w:rsidDel="00E060B9">
            <w:rPr>
              <w:szCs w:val="24"/>
            </w:rPr>
            <w:delText>(b)</w:delText>
          </w:r>
          <w:r w:rsidDel="00E060B9">
            <w:rPr>
              <w:szCs w:val="24"/>
            </w:rPr>
            <w:tab/>
          </w:r>
        </w:del>
      </w:ins>
      <w:ins w:id="62" w:author="RWE" w:date="2023-09-11T09:17:00Z">
        <w:del w:id="63" w:author="MWG 011425" w:date="2025-01-13T09:35:00Z">
          <w:r w:rsidR="00CB16AB" w:rsidRPr="00C21544" w:rsidDel="00E060B9">
            <w:rPr>
              <w:szCs w:val="24"/>
            </w:rPr>
            <w:delText>C</w:delText>
          </w:r>
          <w:r w:rsidR="00CB16AB" w:rsidDel="00E060B9">
            <w:rPr>
              <w:szCs w:val="24"/>
            </w:rPr>
            <w:delText>urrent limiting reactor</w:delText>
          </w:r>
        </w:del>
      </w:ins>
      <w:ins w:id="64" w:author="RWE" w:date="2023-09-11T09:06:00Z">
        <w:del w:id="65" w:author="MWG 011425" w:date="2025-01-13T09:35:00Z">
          <w:r w:rsidRPr="00C21544" w:rsidDel="00E060B9">
            <w:rPr>
              <w:szCs w:val="24"/>
            </w:rPr>
            <w:delText xml:space="preserve"> </w:delText>
          </w:r>
        </w:del>
      </w:ins>
      <w:ins w:id="66" w:author="RWE" w:date="2023-09-11T09:18:00Z">
        <w:del w:id="67" w:author="MWG 011425" w:date="2025-01-13T09:35:00Z">
          <w:r w:rsidR="00CB16AB" w:rsidDel="00E060B9">
            <w:rPr>
              <w:szCs w:val="24"/>
            </w:rPr>
            <w:delText>R</w:delText>
          </w:r>
        </w:del>
      </w:ins>
      <w:ins w:id="68" w:author="RWE" w:date="2023-09-11T09:06:00Z">
        <w:del w:id="69" w:author="MWG 011425" w:date="2025-01-13T09:35:00Z">
          <w:r w:rsidRPr="00C21544" w:rsidDel="00E060B9">
            <w:rPr>
              <w:szCs w:val="24"/>
            </w:rPr>
            <w:delText xml:space="preserve">ated </w:delText>
          </w:r>
        </w:del>
      </w:ins>
      <w:ins w:id="70" w:author="RWE" w:date="2023-09-11T09:18:00Z">
        <w:del w:id="71" w:author="MWG 011425" w:date="2025-01-13T09:35:00Z">
          <w:r w:rsidR="00CB16AB" w:rsidDel="00E060B9">
            <w:rPr>
              <w:szCs w:val="24"/>
            </w:rPr>
            <w:delText>V</w:delText>
          </w:r>
        </w:del>
      </w:ins>
      <w:ins w:id="72" w:author="RWE" w:date="2023-09-11T09:06:00Z">
        <w:del w:id="73" w:author="MWG 011425" w:date="2025-01-13T09:35:00Z">
          <w:r w:rsidRPr="00C21544" w:rsidDel="00E060B9">
            <w:rPr>
              <w:szCs w:val="24"/>
            </w:rPr>
            <w:delText>oltage</w:delText>
          </w:r>
        </w:del>
      </w:ins>
    </w:p>
    <w:p w14:paraId="1B5CA952" w14:textId="7ECB48B2" w:rsidR="00497731" w:rsidDel="00E060B9" w:rsidRDefault="00497731" w:rsidP="00497731">
      <w:pPr>
        <w:pStyle w:val="BodyTextNumbered"/>
        <w:rPr>
          <w:ins w:id="74" w:author="RWE" w:date="2023-09-11T09:07:00Z"/>
          <w:del w:id="75" w:author="MWG 011425" w:date="2025-01-13T09:35:00Z"/>
          <w:szCs w:val="24"/>
        </w:rPr>
      </w:pPr>
      <w:ins w:id="76" w:author="RWE" w:date="2023-09-11T09:07:00Z">
        <w:del w:id="77" w:author="MWG 011425" w:date="2025-01-13T09:35:00Z">
          <w:r w:rsidDel="00E060B9">
            <w:rPr>
              <w:szCs w:val="24"/>
            </w:rPr>
            <w:lastRenderedPageBreak/>
            <w:delText>(2)</w:delText>
          </w:r>
          <w:r w:rsidDel="00E060B9">
            <w:rPr>
              <w:szCs w:val="24"/>
            </w:rPr>
            <w:tab/>
          </w:r>
        </w:del>
      </w:ins>
      <w:ins w:id="78" w:author="RWE" w:date="2023-09-11T09:06:00Z">
        <w:del w:id="79" w:author="MWG 011425" w:date="2025-01-13T09:35:00Z">
          <w:r w:rsidRPr="00C21544" w:rsidDel="00E060B9">
            <w:rPr>
              <w:szCs w:val="24"/>
            </w:rPr>
            <w:delText xml:space="preserve">The following data is required from the </w:delText>
          </w:r>
        </w:del>
      </w:ins>
      <w:ins w:id="80" w:author="RWE" w:date="2023-09-11T09:17:00Z">
        <w:del w:id="81" w:author="MWG 011425" w:date="2025-01-13T09:35:00Z">
          <w:r w:rsidR="00CB16AB" w:rsidRPr="00C21544" w:rsidDel="00E060B9">
            <w:rPr>
              <w:szCs w:val="24"/>
            </w:rPr>
            <w:delText>C</w:delText>
          </w:r>
          <w:r w:rsidR="00CB16AB" w:rsidDel="00E060B9">
            <w:rPr>
              <w:szCs w:val="24"/>
            </w:rPr>
            <w:delText>urrent limiting reactor</w:delText>
          </w:r>
        </w:del>
      </w:ins>
      <w:ins w:id="82" w:author="RWE" w:date="2023-09-11T09:06:00Z">
        <w:del w:id="83" w:author="MWG 011425" w:date="2025-01-13T09:35:00Z">
          <w:r w:rsidRPr="00C21544" w:rsidDel="00E060B9">
            <w:rPr>
              <w:szCs w:val="24"/>
            </w:rPr>
            <w:delText xml:space="preserve"> test report:</w:delText>
          </w:r>
        </w:del>
      </w:ins>
    </w:p>
    <w:p w14:paraId="79717DD8" w14:textId="1F8DFA77" w:rsidR="00497731" w:rsidDel="00E060B9" w:rsidRDefault="00497731" w:rsidP="00497731">
      <w:pPr>
        <w:pStyle w:val="BodyTextNumbered"/>
        <w:ind w:firstLine="0"/>
        <w:rPr>
          <w:ins w:id="84" w:author="RWE" w:date="2023-09-11T09:08:00Z"/>
          <w:del w:id="85" w:author="MWG 011425" w:date="2025-01-13T09:35:00Z"/>
          <w:szCs w:val="24"/>
        </w:rPr>
      </w:pPr>
      <w:ins w:id="86" w:author="RWE" w:date="2023-09-11T09:08:00Z">
        <w:del w:id="87" w:author="MWG 011425" w:date="2025-01-13T09:35:00Z">
          <w:r w:rsidDel="00E060B9">
            <w:rPr>
              <w:szCs w:val="24"/>
            </w:rPr>
            <w:delText>(a)</w:delText>
          </w:r>
          <w:r w:rsidDel="00E060B9">
            <w:rPr>
              <w:szCs w:val="24"/>
            </w:rPr>
            <w:tab/>
          </w:r>
        </w:del>
      </w:ins>
      <w:ins w:id="88" w:author="RWE" w:date="2023-09-11T09:17:00Z">
        <w:del w:id="89" w:author="MWG 011425" w:date="2025-01-13T09:35:00Z">
          <w:r w:rsidR="00CB16AB" w:rsidRPr="00C21544" w:rsidDel="00E060B9">
            <w:rPr>
              <w:szCs w:val="24"/>
            </w:rPr>
            <w:delText>C</w:delText>
          </w:r>
          <w:r w:rsidR="00CB16AB" w:rsidDel="00E060B9">
            <w:rPr>
              <w:szCs w:val="24"/>
            </w:rPr>
            <w:delText>urrent limiting reactor</w:delText>
          </w:r>
        </w:del>
      </w:ins>
      <w:ins w:id="90" w:author="RWE" w:date="2023-09-11T09:06:00Z">
        <w:del w:id="91" w:author="MWG 011425" w:date="2025-01-13T09:35:00Z">
          <w:r w:rsidRPr="00C21544" w:rsidDel="00E060B9">
            <w:rPr>
              <w:szCs w:val="24"/>
            </w:rPr>
            <w:delText xml:space="preserve"> Test Inductance (mH)</w:delText>
          </w:r>
        </w:del>
      </w:ins>
    </w:p>
    <w:p w14:paraId="5E3B29F5" w14:textId="616CCE3F" w:rsidR="00497731" w:rsidDel="00E060B9" w:rsidRDefault="00497731" w:rsidP="00497731">
      <w:pPr>
        <w:pStyle w:val="BodyTextNumbered"/>
        <w:ind w:firstLine="0"/>
        <w:rPr>
          <w:ins w:id="92" w:author="RWE" w:date="2023-09-11T09:08:00Z"/>
          <w:del w:id="93" w:author="MWG 011425" w:date="2025-01-13T09:35:00Z"/>
          <w:szCs w:val="24"/>
        </w:rPr>
      </w:pPr>
      <w:ins w:id="94" w:author="RWE" w:date="2023-09-11T09:08:00Z">
        <w:del w:id="95" w:author="MWG 011425" w:date="2025-01-13T09:35:00Z">
          <w:r w:rsidDel="00E060B9">
            <w:rPr>
              <w:szCs w:val="24"/>
            </w:rPr>
            <w:delText>(b)</w:delText>
          </w:r>
          <w:r w:rsidDel="00E060B9">
            <w:rPr>
              <w:szCs w:val="24"/>
            </w:rPr>
            <w:tab/>
          </w:r>
        </w:del>
      </w:ins>
      <w:ins w:id="96" w:author="RWE" w:date="2023-09-11T09:17:00Z">
        <w:del w:id="97" w:author="MWG 011425" w:date="2025-01-13T09:35:00Z">
          <w:r w:rsidR="00CB16AB" w:rsidRPr="00C21544" w:rsidDel="00E060B9">
            <w:rPr>
              <w:szCs w:val="24"/>
            </w:rPr>
            <w:delText>C</w:delText>
          </w:r>
          <w:r w:rsidR="00CB16AB" w:rsidDel="00E060B9">
            <w:rPr>
              <w:szCs w:val="24"/>
            </w:rPr>
            <w:delText>urrent limiting reactor</w:delText>
          </w:r>
        </w:del>
      </w:ins>
      <w:ins w:id="98" w:author="RWE" w:date="2023-09-11T09:06:00Z">
        <w:del w:id="99" w:author="MWG 011425" w:date="2025-01-13T09:35:00Z">
          <w:r w:rsidRPr="00C21544" w:rsidDel="00E060B9">
            <w:rPr>
              <w:szCs w:val="24"/>
            </w:rPr>
            <w:delText xml:space="preserve"> DC Resistance at Reference Temperature (Ohms)</w:delText>
          </w:r>
        </w:del>
      </w:ins>
    </w:p>
    <w:p w14:paraId="4F87DC54" w14:textId="543B6423" w:rsidR="00497731" w:rsidRPr="00C21544" w:rsidDel="00E060B9" w:rsidRDefault="00497731" w:rsidP="00497731">
      <w:pPr>
        <w:pStyle w:val="BodyTextNumbered"/>
        <w:ind w:firstLine="0"/>
        <w:rPr>
          <w:ins w:id="100" w:author="RWE" w:date="2023-09-11T09:06:00Z"/>
          <w:del w:id="101" w:author="MWG 011425" w:date="2025-01-13T09:35:00Z"/>
          <w:szCs w:val="24"/>
        </w:rPr>
      </w:pPr>
      <w:ins w:id="102" w:author="RWE" w:date="2023-09-11T09:08:00Z">
        <w:del w:id="103" w:author="MWG 011425" w:date="2025-01-13T09:35:00Z">
          <w:r w:rsidDel="00E060B9">
            <w:rPr>
              <w:szCs w:val="24"/>
            </w:rPr>
            <w:delText>(c)</w:delText>
          </w:r>
          <w:r w:rsidDel="00E060B9">
            <w:rPr>
              <w:szCs w:val="24"/>
            </w:rPr>
            <w:tab/>
          </w:r>
        </w:del>
      </w:ins>
      <w:ins w:id="104" w:author="RWE" w:date="2023-09-11T09:17:00Z">
        <w:del w:id="105" w:author="MWG 011425" w:date="2025-01-13T09:35:00Z">
          <w:r w:rsidR="00CB16AB" w:rsidRPr="00C21544" w:rsidDel="00E060B9">
            <w:rPr>
              <w:szCs w:val="24"/>
            </w:rPr>
            <w:delText>C</w:delText>
          </w:r>
          <w:r w:rsidR="00CB16AB" w:rsidDel="00E060B9">
            <w:rPr>
              <w:szCs w:val="24"/>
            </w:rPr>
            <w:delText>urrent limiting reactor</w:delText>
          </w:r>
        </w:del>
      </w:ins>
      <w:ins w:id="106" w:author="RWE" w:date="2023-09-11T09:06:00Z">
        <w:del w:id="107" w:author="MWG 011425" w:date="2025-01-13T09:35:00Z">
          <w:r w:rsidRPr="00C21544" w:rsidDel="00E060B9">
            <w:rPr>
              <w:szCs w:val="24"/>
            </w:rPr>
            <w:delText xml:space="preserve"> Total AC Losses (Watts)</w:delText>
          </w:r>
        </w:del>
      </w:ins>
    </w:p>
    <w:p w14:paraId="0D45D7C8" w14:textId="02659E5F" w:rsidR="00497731" w:rsidDel="00E060B9" w:rsidRDefault="00497731" w:rsidP="00497731">
      <w:pPr>
        <w:pStyle w:val="BodyTextNumbered"/>
        <w:rPr>
          <w:ins w:id="108" w:author="RWE" w:date="2023-09-11T09:08:00Z"/>
          <w:del w:id="109" w:author="MWG 011425" w:date="2025-01-13T09:35:00Z"/>
          <w:szCs w:val="24"/>
        </w:rPr>
      </w:pPr>
      <w:ins w:id="110" w:author="RWE" w:date="2023-09-11T09:07:00Z">
        <w:del w:id="111" w:author="MWG 011425" w:date="2025-01-13T09:35:00Z">
          <w:r w:rsidDel="00E060B9">
            <w:rPr>
              <w:szCs w:val="24"/>
            </w:rPr>
            <w:delText>(3)</w:delText>
          </w:r>
          <w:r w:rsidDel="00E060B9">
            <w:rPr>
              <w:szCs w:val="24"/>
            </w:rPr>
            <w:tab/>
          </w:r>
        </w:del>
      </w:ins>
      <w:ins w:id="112" w:author="RWE" w:date="2023-09-11T09:06:00Z">
        <w:del w:id="113" w:author="MWG 011425" w:date="2025-01-13T09:35:00Z">
          <w:r w:rsidRPr="00C21544" w:rsidDel="00E060B9">
            <w:rPr>
              <w:szCs w:val="24"/>
            </w:rPr>
            <w:delText>The test data required may be obtained from the following sources:</w:delText>
          </w:r>
        </w:del>
      </w:ins>
    </w:p>
    <w:p w14:paraId="48D06646" w14:textId="64B5D377" w:rsidR="00497731" w:rsidDel="00E060B9" w:rsidRDefault="00497731" w:rsidP="00E060B9">
      <w:pPr>
        <w:pStyle w:val="BodyTextNumbered"/>
        <w:ind w:firstLine="0"/>
        <w:rPr>
          <w:ins w:id="114" w:author="RWE" w:date="2023-09-11T09:08:00Z"/>
          <w:del w:id="115" w:author="MWG 011425" w:date="2025-01-13T09:35:00Z"/>
          <w:szCs w:val="24"/>
        </w:rPr>
      </w:pPr>
      <w:ins w:id="116" w:author="RWE" w:date="2023-09-11T09:08:00Z">
        <w:del w:id="117" w:author="MWG 011425" w:date="2025-01-13T09:35:00Z">
          <w:r w:rsidDel="00E060B9">
            <w:rPr>
              <w:szCs w:val="24"/>
            </w:rPr>
            <w:delText>(a)</w:delText>
          </w:r>
          <w:r w:rsidDel="00E060B9">
            <w:rPr>
              <w:szCs w:val="24"/>
            </w:rPr>
            <w:tab/>
          </w:r>
        </w:del>
      </w:ins>
      <w:ins w:id="118" w:author="RWE" w:date="2023-09-11T09:06:00Z">
        <w:del w:id="119" w:author="MWG 011425" w:date="2025-01-13T09:35:00Z">
          <w:r w:rsidRPr="00C21544" w:rsidDel="00E060B9">
            <w:rPr>
              <w:szCs w:val="24"/>
            </w:rPr>
            <w:delText>The manufacturer’s test report; or</w:delText>
          </w:r>
        </w:del>
      </w:ins>
    </w:p>
    <w:p w14:paraId="792F090B" w14:textId="438280DE" w:rsidR="00497731" w:rsidRPr="00497731" w:rsidRDefault="00497731" w:rsidP="00E060B9">
      <w:pPr>
        <w:pStyle w:val="BodyTextNumbered"/>
        <w:ind w:firstLine="0"/>
        <w:rPr>
          <w:ins w:id="120" w:author="RWE" w:date="2023-09-11T09:04:00Z"/>
          <w:szCs w:val="24"/>
        </w:rPr>
      </w:pPr>
      <w:ins w:id="121" w:author="RWE" w:date="2023-09-11T09:08:00Z">
        <w:del w:id="122" w:author="MWG 011425" w:date="2025-01-13T09:35:00Z">
          <w:r w:rsidDel="00E060B9">
            <w:rPr>
              <w:szCs w:val="24"/>
            </w:rPr>
            <w:delText>(b)</w:delText>
          </w:r>
          <w:r w:rsidDel="00E060B9">
            <w:rPr>
              <w:szCs w:val="24"/>
            </w:rPr>
            <w:tab/>
          </w:r>
        </w:del>
      </w:ins>
      <w:ins w:id="123" w:author="RWE" w:date="2023-09-11T09:06:00Z">
        <w:del w:id="124" w:author="MWG 011425" w:date="2025-01-13T09:35:00Z">
          <w:r w:rsidRPr="00C21544" w:rsidDel="00E060B9">
            <w:rPr>
              <w:szCs w:val="24"/>
            </w:rPr>
            <w:delText>A test completed by a utility or independent electrical testing company.</w:delText>
          </w:r>
        </w:del>
      </w:ins>
    </w:p>
    <w:p w14:paraId="01496E02" w14:textId="0DFAA64A" w:rsidR="005066A1" w:rsidRDefault="005066A1" w:rsidP="005066A1">
      <w:pPr>
        <w:pStyle w:val="Heading2"/>
        <w:numPr>
          <w:ilvl w:val="0"/>
          <w:numId w:val="0"/>
        </w:numPr>
        <w:spacing w:before="240" w:after="240"/>
      </w:pPr>
      <w:r w:rsidRPr="0028081A">
        <w:t>8.</w:t>
      </w:r>
      <w:ins w:id="125" w:author="RWE" w:date="2023-09-11T09:04:00Z">
        <w:del w:id="126" w:author="MWG 011425" w:date="2025-01-13T09:35:00Z">
          <w:r w:rsidR="00497731" w:rsidDel="00E060B9">
            <w:delText>6</w:delText>
          </w:r>
        </w:del>
      </w:ins>
      <w:ins w:id="127" w:author="MWG 011425" w:date="2025-01-13T09:35:00Z">
        <w:r w:rsidR="00E060B9">
          <w:t>5</w:t>
        </w:r>
      </w:ins>
      <w:del w:id="128" w:author="RWE" w:date="2023-09-11T09:04:00Z">
        <w:r w:rsidRPr="0028081A" w:rsidDel="00497731">
          <w:delText>5</w:delText>
        </w:r>
      </w:del>
      <w:r w:rsidRPr="0028081A">
        <w:tab/>
        <w:t>Reference Materials</w:t>
      </w:r>
      <w:bookmarkEnd w:id="29"/>
      <w:bookmarkEnd w:id="30"/>
      <w:bookmarkEnd w:id="31"/>
    </w:p>
    <w:p w14:paraId="790DE6EA" w14:textId="77777777" w:rsidR="005066A1" w:rsidRDefault="005066A1" w:rsidP="005066A1">
      <w:pPr>
        <w:spacing w:after="240"/>
        <w:ind w:left="720" w:hanging="720"/>
        <w:rPr>
          <w:szCs w:val="24"/>
        </w:rPr>
      </w:pPr>
      <w:r>
        <w:rPr>
          <w:szCs w:val="24"/>
        </w:rPr>
        <w:t>(1)</w:t>
      </w:r>
      <w:r>
        <w:rPr>
          <w:szCs w:val="24"/>
        </w:rPr>
        <w:tab/>
      </w:r>
      <w:r w:rsidRPr="0028081A">
        <w:rPr>
          <w:szCs w:val="24"/>
        </w:rPr>
        <w:t>The following additional references may be referred to for assistance when calculating the compensation factors referred to in this Section</w:t>
      </w:r>
      <w:r>
        <w:rPr>
          <w:szCs w:val="24"/>
        </w:rPr>
        <w:t xml:space="preserve"> 8, Transformer and Line Loss Compensation Factors</w:t>
      </w:r>
      <w:r w:rsidRPr="0028081A">
        <w:rPr>
          <w:szCs w:val="24"/>
        </w:rPr>
        <w:t>.</w:t>
      </w:r>
    </w:p>
    <w:p w14:paraId="256094F3" w14:textId="77777777" w:rsidR="005066A1" w:rsidRDefault="005066A1" w:rsidP="005066A1">
      <w:pPr>
        <w:pStyle w:val="List"/>
        <w:spacing w:after="240"/>
        <w:ind w:left="1440" w:hanging="720"/>
        <w:rPr>
          <w:szCs w:val="24"/>
        </w:rPr>
      </w:pPr>
      <w:r w:rsidRPr="0028081A">
        <w:rPr>
          <w:szCs w:val="24"/>
        </w:rPr>
        <w:t>(a)</w:t>
      </w:r>
      <w:r w:rsidRPr="0028081A">
        <w:rPr>
          <w:szCs w:val="24"/>
        </w:rPr>
        <w:tab/>
        <w:t xml:space="preserve">Handbook For Electricity Metering, Edison Electric Institute, Ninth Edition, 1992. </w:t>
      </w:r>
    </w:p>
    <w:p w14:paraId="053EE98D" w14:textId="567EA2BE" w:rsidR="005066A1" w:rsidRDefault="005066A1" w:rsidP="005066A1">
      <w:pPr>
        <w:pStyle w:val="List"/>
        <w:spacing w:after="240"/>
        <w:ind w:left="1440" w:hanging="720"/>
        <w:rPr>
          <w:ins w:id="129" w:author="RWE" w:date="2023-09-11T09:19:00Z"/>
          <w:szCs w:val="24"/>
        </w:rPr>
      </w:pPr>
      <w:r w:rsidRPr="0028081A">
        <w:rPr>
          <w:szCs w:val="24"/>
        </w:rPr>
        <w:t>(b)</w:t>
      </w:r>
      <w:r w:rsidRPr="0028081A">
        <w:rPr>
          <w:szCs w:val="24"/>
        </w:rPr>
        <w:tab/>
      </w:r>
      <w:r w:rsidRPr="002A686B">
        <w:rPr>
          <w:szCs w:val="24"/>
        </w:rPr>
        <w:t xml:space="preserve">Institute of Electrical and Electronics Engineers </w:t>
      </w:r>
      <w:r>
        <w:rPr>
          <w:szCs w:val="24"/>
        </w:rPr>
        <w:t>(</w:t>
      </w:r>
      <w:r w:rsidRPr="0028081A">
        <w:rPr>
          <w:szCs w:val="24"/>
        </w:rPr>
        <w:t>IEEE</w:t>
      </w:r>
      <w:r>
        <w:rPr>
          <w:szCs w:val="24"/>
        </w:rPr>
        <w:t>)</w:t>
      </w:r>
      <w:r w:rsidRPr="0028081A">
        <w:rPr>
          <w:szCs w:val="24"/>
        </w:rPr>
        <w:t xml:space="preserve"> Std. C57.12.00-2000</w:t>
      </w:r>
      <w:r>
        <w:rPr>
          <w:szCs w:val="24"/>
        </w:rPr>
        <w:t xml:space="preserve">, </w:t>
      </w:r>
      <w:r w:rsidRPr="0028081A">
        <w:rPr>
          <w:szCs w:val="24"/>
        </w:rPr>
        <w:t xml:space="preserve"> IEEE Standard General Requirements for Liquid Immersed Distribution, Power and Regulating Transformer</w:t>
      </w:r>
      <w:r>
        <w:rPr>
          <w:szCs w:val="24"/>
        </w:rPr>
        <w:t>.</w:t>
      </w:r>
    </w:p>
    <w:p w14:paraId="59380519" w14:textId="4F678D2D" w:rsidR="00CB16AB" w:rsidRDefault="00CB16AB" w:rsidP="00CB16AB">
      <w:pPr>
        <w:pStyle w:val="List"/>
        <w:spacing w:after="240"/>
        <w:ind w:left="1440" w:hanging="720"/>
        <w:rPr>
          <w:ins w:id="130" w:author="RWE" w:date="2023-09-11T09:20:00Z"/>
          <w:szCs w:val="24"/>
        </w:rPr>
      </w:pPr>
      <w:ins w:id="131" w:author="RWE" w:date="2023-09-11T09:20:00Z">
        <w:r>
          <w:rPr>
            <w:szCs w:val="24"/>
          </w:rPr>
          <w:t>(c)</w:t>
        </w:r>
        <w:r>
          <w:rPr>
            <w:szCs w:val="24"/>
          </w:rPr>
          <w:tab/>
        </w:r>
        <w:r w:rsidRPr="0028081A">
          <w:rPr>
            <w:szCs w:val="24"/>
          </w:rPr>
          <w:t>IEEE Std. C57.1</w:t>
        </w:r>
        <w:r>
          <w:rPr>
            <w:szCs w:val="24"/>
          </w:rPr>
          <w:t>6</w:t>
        </w:r>
        <w:r w:rsidRPr="0028081A">
          <w:rPr>
            <w:szCs w:val="24"/>
          </w:rPr>
          <w:t>-20</w:t>
        </w:r>
        <w:r>
          <w:rPr>
            <w:szCs w:val="24"/>
          </w:rPr>
          <w:t xml:space="preserve">11, </w:t>
        </w:r>
        <w:r w:rsidRPr="0028081A">
          <w:rPr>
            <w:szCs w:val="24"/>
          </w:rPr>
          <w:t xml:space="preserve"> IEEE Standard </w:t>
        </w:r>
        <w:r>
          <w:rPr>
            <w:szCs w:val="24"/>
          </w:rPr>
          <w:t>for Requirements, Terminology, and Test Code for Dry-Type Air-Core Series Connected Reactors.</w:t>
        </w:r>
      </w:ins>
    </w:p>
    <w:p w14:paraId="61794F09" w14:textId="683520B8" w:rsidR="005066A1" w:rsidRDefault="005066A1" w:rsidP="005066A1">
      <w:pPr>
        <w:pStyle w:val="Heading3"/>
        <w:numPr>
          <w:ilvl w:val="0"/>
          <w:numId w:val="0"/>
        </w:numPr>
        <w:spacing w:before="240" w:after="240"/>
      </w:pPr>
      <w:bookmarkStart w:id="132" w:name="_Toc246216161"/>
      <w:bookmarkStart w:id="133" w:name="_Toc136294589"/>
      <w:r w:rsidRPr="0028081A">
        <w:t>8.</w:t>
      </w:r>
      <w:ins w:id="134" w:author="RWE" w:date="2023-09-11T09:04:00Z">
        <w:del w:id="135" w:author="MWG 011425" w:date="2025-01-13T09:35:00Z">
          <w:r w:rsidR="00497731" w:rsidDel="00E060B9">
            <w:delText>7</w:delText>
          </w:r>
        </w:del>
      </w:ins>
      <w:ins w:id="136" w:author="MWG 011425" w:date="2025-01-13T09:35:00Z">
        <w:r w:rsidR="00E060B9">
          <w:t>6</w:t>
        </w:r>
      </w:ins>
      <w:del w:id="137" w:author="RWE" w:date="2023-09-11T09:04:00Z">
        <w:r w:rsidRPr="0028081A" w:rsidDel="00497731">
          <w:delText>6</w:delText>
        </w:r>
      </w:del>
      <w:r w:rsidRPr="0028081A">
        <w:t>.1</w:t>
      </w:r>
      <w:r w:rsidRPr="0028081A">
        <w:tab/>
        <w:t>Transformer and Line Loss Compensation Sheet</w:t>
      </w:r>
      <w:bookmarkEnd w:id="132"/>
      <w:bookmarkEnd w:id="133"/>
    </w:p>
    <w:p w14:paraId="05DA0176" w14:textId="77777777" w:rsidR="005066A1" w:rsidRPr="0028081A" w:rsidRDefault="005066A1" w:rsidP="005066A1">
      <w:r w:rsidRPr="0028081A">
        <w:t>Name:</w:t>
      </w:r>
    </w:p>
    <w:p w14:paraId="1776C2A4" w14:textId="77777777" w:rsidR="005066A1" w:rsidRPr="0028081A" w:rsidRDefault="005066A1" w:rsidP="005066A1">
      <w:r w:rsidRPr="0028081A">
        <w:t>Delivery:</w:t>
      </w:r>
    </w:p>
    <w:p w14:paraId="4215DEF3" w14:textId="77777777" w:rsidR="005066A1" w:rsidRPr="0028081A" w:rsidRDefault="005066A1" w:rsidP="005066A1">
      <w:r w:rsidRPr="0028081A">
        <w:t>Location:</w:t>
      </w:r>
    </w:p>
    <w:p w14:paraId="5C16F428" w14:textId="77777777" w:rsidR="005066A1" w:rsidRPr="0028081A" w:rsidRDefault="005066A1" w:rsidP="005066A1">
      <w:pPr>
        <w:rPr>
          <w:sz w:val="18"/>
        </w:rPr>
      </w:pPr>
      <w:r w:rsidRPr="0028081A">
        <w:t>Rev. Date:</w:t>
      </w:r>
      <w:r w:rsidRPr="0028081A">
        <w:br/>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2304"/>
        <w:gridCol w:w="1440"/>
      </w:tblGrid>
      <w:tr w:rsidR="005066A1" w:rsidRPr="0028081A" w14:paraId="04B22A23" w14:textId="77777777" w:rsidTr="000327E1">
        <w:tc>
          <w:tcPr>
            <w:tcW w:w="2160" w:type="dxa"/>
          </w:tcPr>
          <w:p w14:paraId="77A1813D" w14:textId="77777777" w:rsidR="005066A1" w:rsidRPr="0028081A" w:rsidRDefault="005066A1" w:rsidP="000327E1">
            <w:pPr>
              <w:rPr>
                <w:sz w:val="18"/>
              </w:rPr>
            </w:pPr>
            <w:r w:rsidRPr="0028081A">
              <w:rPr>
                <w:sz w:val="18"/>
              </w:rPr>
              <w:t>HV Rated Voltage:</w:t>
            </w:r>
          </w:p>
        </w:tc>
        <w:tc>
          <w:tcPr>
            <w:tcW w:w="1080" w:type="dxa"/>
          </w:tcPr>
          <w:p w14:paraId="09E7F1C8" w14:textId="77777777" w:rsidR="005066A1" w:rsidRPr="0028081A" w:rsidRDefault="005066A1" w:rsidP="000327E1">
            <w:pPr>
              <w:jc w:val="center"/>
              <w:rPr>
                <w:sz w:val="18"/>
              </w:rPr>
            </w:pPr>
            <w:r w:rsidRPr="0028081A">
              <w:rPr>
                <w:sz w:val="18"/>
              </w:rPr>
              <w:t>V</w:t>
            </w:r>
          </w:p>
        </w:tc>
        <w:tc>
          <w:tcPr>
            <w:tcW w:w="2304" w:type="dxa"/>
          </w:tcPr>
          <w:p w14:paraId="2233396F" w14:textId="77777777" w:rsidR="005066A1" w:rsidRPr="0028081A" w:rsidRDefault="005066A1" w:rsidP="000327E1">
            <w:pPr>
              <w:rPr>
                <w:sz w:val="18"/>
              </w:rPr>
            </w:pPr>
            <w:r w:rsidRPr="0028081A">
              <w:rPr>
                <w:sz w:val="18"/>
              </w:rPr>
              <w:t>VT Ratio:</w:t>
            </w:r>
          </w:p>
        </w:tc>
        <w:tc>
          <w:tcPr>
            <w:tcW w:w="1440" w:type="dxa"/>
          </w:tcPr>
          <w:p w14:paraId="222F1E82" w14:textId="77777777" w:rsidR="005066A1" w:rsidRPr="0028081A" w:rsidRDefault="005066A1" w:rsidP="000327E1">
            <w:pPr>
              <w:rPr>
                <w:sz w:val="18"/>
              </w:rPr>
            </w:pPr>
            <w:r w:rsidRPr="0028081A">
              <w:rPr>
                <w:sz w:val="18"/>
              </w:rPr>
              <w:t>:1</w:t>
            </w:r>
          </w:p>
        </w:tc>
      </w:tr>
      <w:tr w:rsidR="005066A1" w:rsidRPr="0028081A" w14:paraId="26040EE4" w14:textId="77777777" w:rsidTr="000327E1">
        <w:tc>
          <w:tcPr>
            <w:tcW w:w="2160" w:type="dxa"/>
          </w:tcPr>
          <w:p w14:paraId="42072A13" w14:textId="77777777" w:rsidR="005066A1" w:rsidRPr="0028081A" w:rsidRDefault="005066A1" w:rsidP="000327E1">
            <w:pPr>
              <w:rPr>
                <w:sz w:val="18"/>
              </w:rPr>
            </w:pPr>
            <w:r w:rsidRPr="0028081A">
              <w:rPr>
                <w:sz w:val="18"/>
              </w:rPr>
              <w:t>HV Tap:</w:t>
            </w:r>
          </w:p>
        </w:tc>
        <w:tc>
          <w:tcPr>
            <w:tcW w:w="1080" w:type="dxa"/>
          </w:tcPr>
          <w:p w14:paraId="27E5FEEF" w14:textId="77777777" w:rsidR="005066A1" w:rsidRPr="0028081A" w:rsidRDefault="005066A1" w:rsidP="000327E1">
            <w:pPr>
              <w:jc w:val="center"/>
              <w:rPr>
                <w:sz w:val="18"/>
              </w:rPr>
            </w:pPr>
            <w:r w:rsidRPr="0028081A">
              <w:rPr>
                <w:sz w:val="18"/>
              </w:rPr>
              <w:t>V</w:t>
            </w:r>
          </w:p>
        </w:tc>
        <w:tc>
          <w:tcPr>
            <w:tcW w:w="2304" w:type="dxa"/>
          </w:tcPr>
          <w:p w14:paraId="3D71DD1C" w14:textId="77777777" w:rsidR="005066A1" w:rsidRPr="0028081A" w:rsidRDefault="005066A1" w:rsidP="000327E1">
            <w:pPr>
              <w:rPr>
                <w:sz w:val="18"/>
              </w:rPr>
            </w:pPr>
            <w:r w:rsidRPr="0028081A">
              <w:rPr>
                <w:sz w:val="18"/>
              </w:rPr>
              <w:t>CT Ratio:</w:t>
            </w:r>
          </w:p>
        </w:tc>
        <w:tc>
          <w:tcPr>
            <w:tcW w:w="1440" w:type="dxa"/>
          </w:tcPr>
          <w:p w14:paraId="543C3D2F" w14:textId="77777777" w:rsidR="005066A1" w:rsidRPr="0028081A" w:rsidRDefault="005066A1" w:rsidP="000327E1">
            <w:pPr>
              <w:rPr>
                <w:sz w:val="18"/>
              </w:rPr>
            </w:pPr>
            <w:r w:rsidRPr="0028081A">
              <w:rPr>
                <w:sz w:val="18"/>
              </w:rPr>
              <w:t>:5</w:t>
            </w:r>
          </w:p>
        </w:tc>
      </w:tr>
      <w:tr w:rsidR="005066A1" w:rsidRPr="0028081A" w14:paraId="1592146D" w14:textId="77777777" w:rsidTr="000327E1">
        <w:tc>
          <w:tcPr>
            <w:tcW w:w="2160" w:type="dxa"/>
          </w:tcPr>
          <w:p w14:paraId="04BBFA01" w14:textId="77777777" w:rsidR="005066A1" w:rsidRPr="0028081A" w:rsidRDefault="005066A1" w:rsidP="000327E1">
            <w:pPr>
              <w:rPr>
                <w:sz w:val="18"/>
              </w:rPr>
            </w:pPr>
            <w:smartTag w:uri="urn:schemas-microsoft-com:office:smarttags" w:element="place">
              <w:smartTag w:uri="urn:schemas-microsoft-com:office:smarttags" w:element="City">
                <w:smartTag w:uri="urn:schemas-microsoft-com:office:smarttags" w:element="country-region">
                  <w:r w:rsidRPr="0028081A">
                    <w:rPr>
                      <w:sz w:val="18"/>
                    </w:rPr>
                    <w:t>LV</w:t>
                  </w:r>
                </w:smartTag>
              </w:smartTag>
            </w:smartTag>
            <w:r w:rsidRPr="0028081A">
              <w:rPr>
                <w:sz w:val="18"/>
              </w:rPr>
              <w:t xml:space="preserve"> Tap:</w:t>
            </w:r>
          </w:p>
        </w:tc>
        <w:tc>
          <w:tcPr>
            <w:tcW w:w="1080" w:type="dxa"/>
          </w:tcPr>
          <w:p w14:paraId="3A729C2E" w14:textId="77777777" w:rsidR="005066A1" w:rsidRPr="0028081A" w:rsidRDefault="005066A1" w:rsidP="000327E1">
            <w:pPr>
              <w:jc w:val="center"/>
              <w:rPr>
                <w:sz w:val="18"/>
              </w:rPr>
            </w:pPr>
            <w:r w:rsidRPr="0028081A">
              <w:rPr>
                <w:sz w:val="18"/>
              </w:rPr>
              <w:t>V</w:t>
            </w:r>
          </w:p>
        </w:tc>
        <w:tc>
          <w:tcPr>
            <w:tcW w:w="2304" w:type="dxa"/>
          </w:tcPr>
          <w:p w14:paraId="59DE63CE" w14:textId="77777777" w:rsidR="005066A1" w:rsidRPr="0028081A" w:rsidRDefault="005066A1" w:rsidP="000327E1">
            <w:pPr>
              <w:rPr>
                <w:sz w:val="18"/>
              </w:rPr>
            </w:pPr>
            <w:r w:rsidRPr="0028081A">
              <w:rPr>
                <w:sz w:val="18"/>
              </w:rPr>
              <w:t>Joint Use (Y/N):</w:t>
            </w:r>
          </w:p>
        </w:tc>
        <w:tc>
          <w:tcPr>
            <w:tcW w:w="1440" w:type="dxa"/>
          </w:tcPr>
          <w:p w14:paraId="43A7C089" w14:textId="77777777" w:rsidR="005066A1" w:rsidRPr="0028081A" w:rsidRDefault="005066A1" w:rsidP="000327E1">
            <w:pPr>
              <w:rPr>
                <w:sz w:val="18"/>
              </w:rPr>
            </w:pPr>
          </w:p>
        </w:tc>
      </w:tr>
      <w:tr w:rsidR="005066A1" w:rsidRPr="0028081A" w14:paraId="540DA2E4" w14:textId="77777777" w:rsidTr="000327E1">
        <w:tc>
          <w:tcPr>
            <w:tcW w:w="2160" w:type="dxa"/>
          </w:tcPr>
          <w:p w14:paraId="2026461B" w14:textId="77777777" w:rsidR="005066A1" w:rsidRPr="0028081A" w:rsidRDefault="005066A1" w:rsidP="000327E1">
            <w:pPr>
              <w:rPr>
                <w:sz w:val="18"/>
              </w:rPr>
            </w:pPr>
            <w:smartTag w:uri="urn:schemas-microsoft-com:office:smarttags" w:element="place">
              <w:smartTag w:uri="urn:schemas-microsoft-com:office:smarttags" w:element="City">
                <w:smartTag w:uri="urn:schemas-microsoft-com:office:smarttags" w:element="country-region">
                  <w:r w:rsidRPr="0028081A">
                    <w:rPr>
                      <w:sz w:val="18"/>
                    </w:rPr>
                    <w:t>Trf.</w:t>
                  </w:r>
                </w:smartTag>
              </w:smartTag>
              <w:r w:rsidRPr="0028081A">
                <w:rPr>
                  <w:sz w:val="18"/>
                </w:rPr>
                <w:t xml:space="preserve"> </w:t>
              </w:r>
              <w:smartTag w:uri="urn:schemas-microsoft-com:office:smarttags" w:element="State">
                <w:r w:rsidRPr="0028081A">
                  <w:rPr>
                    <w:sz w:val="18"/>
                  </w:rPr>
                  <w:t>Conn.</w:t>
                </w:r>
              </w:smartTag>
            </w:smartTag>
            <w:r w:rsidRPr="0028081A">
              <w:rPr>
                <w:sz w:val="18"/>
              </w:rPr>
              <w:t xml:space="preserve"> (Y/D):</w:t>
            </w:r>
          </w:p>
        </w:tc>
        <w:tc>
          <w:tcPr>
            <w:tcW w:w="1080" w:type="dxa"/>
          </w:tcPr>
          <w:p w14:paraId="775C4F99" w14:textId="77777777" w:rsidR="005066A1" w:rsidRPr="0028081A" w:rsidRDefault="005066A1" w:rsidP="000327E1">
            <w:pPr>
              <w:rPr>
                <w:sz w:val="18"/>
              </w:rPr>
            </w:pPr>
          </w:p>
        </w:tc>
        <w:tc>
          <w:tcPr>
            <w:tcW w:w="2304" w:type="dxa"/>
          </w:tcPr>
          <w:p w14:paraId="2B669FF6" w14:textId="77777777" w:rsidR="005066A1" w:rsidRPr="0028081A" w:rsidRDefault="005066A1" w:rsidP="000327E1">
            <w:pPr>
              <w:rPr>
                <w:sz w:val="18"/>
              </w:rPr>
            </w:pPr>
            <w:r w:rsidRPr="0028081A">
              <w:rPr>
                <w:sz w:val="18"/>
              </w:rPr>
              <w:t>Metering Trf. Use:</w:t>
            </w:r>
          </w:p>
        </w:tc>
        <w:tc>
          <w:tcPr>
            <w:tcW w:w="1440" w:type="dxa"/>
          </w:tcPr>
          <w:p w14:paraId="1B13721E" w14:textId="77777777" w:rsidR="005066A1" w:rsidRPr="0028081A" w:rsidRDefault="005066A1" w:rsidP="000327E1">
            <w:pPr>
              <w:rPr>
                <w:sz w:val="18"/>
              </w:rPr>
            </w:pPr>
            <w:r w:rsidRPr="0028081A">
              <w:rPr>
                <w:sz w:val="18"/>
              </w:rPr>
              <w:t>100 %</w:t>
            </w:r>
          </w:p>
        </w:tc>
      </w:tr>
      <w:tr w:rsidR="005066A1" w:rsidRPr="0028081A" w14:paraId="70CCF6BD" w14:textId="77777777" w:rsidTr="000327E1">
        <w:tc>
          <w:tcPr>
            <w:tcW w:w="2160" w:type="dxa"/>
          </w:tcPr>
          <w:p w14:paraId="2A2EF54C" w14:textId="77777777" w:rsidR="005066A1" w:rsidRPr="0028081A" w:rsidRDefault="005066A1" w:rsidP="000327E1">
            <w:pPr>
              <w:rPr>
                <w:sz w:val="18"/>
              </w:rPr>
            </w:pPr>
            <w:r w:rsidRPr="0028081A">
              <w:rPr>
                <w:sz w:val="18"/>
              </w:rPr>
              <w:t>Trf. Phase (1 or 3)</w:t>
            </w:r>
          </w:p>
        </w:tc>
        <w:tc>
          <w:tcPr>
            <w:tcW w:w="1080" w:type="dxa"/>
          </w:tcPr>
          <w:p w14:paraId="668530BC" w14:textId="77777777" w:rsidR="005066A1" w:rsidRPr="0028081A" w:rsidRDefault="005066A1" w:rsidP="000327E1">
            <w:pPr>
              <w:rPr>
                <w:sz w:val="18"/>
              </w:rPr>
            </w:pPr>
          </w:p>
        </w:tc>
        <w:tc>
          <w:tcPr>
            <w:tcW w:w="2304" w:type="dxa"/>
          </w:tcPr>
          <w:p w14:paraId="1EAB8B1E" w14:textId="77777777" w:rsidR="005066A1" w:rsidRPr="0028081A" w:rsidRDefault="005066A1" w:rsidP="000327E1">
            <w:pPr>
              <w:rPr>
                <w:sz w:val="18"/>
              </w:rPr>
            </w:pPr>
            <w:r w:rsidRPr="0028081A">
              <w:rPr>
                <w:sz w:val="18"/>
              </w:rPr>
              <w:t>Contract kW:</w:t>
            </w:r>
          </w:p>
        </w:tc>
        <w:tc>
          <w:tcPr>
            <w:tcW w:w="1440" w:type="dxa"/>
          </w:tcPr>
          <w:p w14:paraId="3604CA2D" w14:textId="77777777" w:rsidR="005066A1" w:rsidRPr="0028081A" w:rsidRDefault="005066A1" w:rsidP="000327E1">
            <w:pPr>
              <w:rPr>
                <w:sz w:val="18"/>
              </w:rPr>
            </w:pPr>
            <w:r w:rsidRPr="0028081A">
              <w:rPr>
                <w:sz w:val="18"/>
              </w:rPr>
              <w:t>kW</w:t>
            </w:r>
          </w:p>
        </w:tc>
      </w:tr>
      <w:tr w:rsidR="005066A1" w:rsidRPr="0028081A" w14:paraId="108CEA10" w14:textId="77777777" w:rsidTr="000327E1">
        <w:tc>
          <w:tcPr>
            <w:tcW w:w="2160" w:type="dxa"/>
          </w:tcPr>
          <w:p w14:paraId="02229B10" w14:textId="77777777" w:rsidR="005066A1" w:rsidRPr="0028081A" w:rsidRDefault="005066A1" w:rsidP="000327E1">
            <w:pPr>
              <w:rPr>
                <w:sz w:val="18"/>
              </w:rPr>
            </w:pPr>
            <w:r w:rsidRPr="0028081A">
              <w:rPr>
                <w:sz w:val="18"/>
              </w:rPr>
              <w:t># Meter Elem.:</w:t>
            </w:r>
          </w:p>
        </w:tc>
        <w:tc>
          <w:tcPr>
            <w:tcW w:w="1080" w:type="dxa"/>
          </w:tcPr>
          <w:p w14:paraId="04A36598" w14:textId="77777777" w:rsidR="005066A1" w:rsidRPr="0028081A" w:rsidRDefault="005066A1" w:rsidP="000327E1">
            <w:pPr>
              <w:rPr>
                <w:sz w:val="18"/>
              </w:rPr>
            </w:pPr>
          </w:p>
        </w:tc>
        <w:tc>
          <w:tcPr>
            <w:tcW w:w="2304" w:type="dxa"/>
          </w:tcPr>
          <w:p w14:paraId="0B7D3537" w14:textId="77777777" w:rsidR="005066A1" w:rsidRPr="0028081A" w:rsidRDefault="005066A1" w:rsidP="000327E1">
            <w:pPr>
              <w:rPr>
                <w:sz w:val="18"/>
              </w:rPr>
            </w:pPr>
            <w:r w:rsidRPr="0028081A">
              <w:rPr>
                <w:sz w:val="18"/>
              </w:rPr>
              <w:t>Power Factor:</w:t>
            </w:r>
          </w:p>
        </w:tc>
        <w:tc>
          <w:tcPr>
            <w:tcW w:w="1440" w:type="dxa"/>
          </w:tcPr>
          <w:p w14:paraId="5D6F43E7" w14:textId="77777777" w:rsidR="005066A1" w:rsidRPr="0028081A" w:rsidRDefault="005066A1" w:rsidP="000327E1">
            <w:pPr>
              <w:rPr>
                <w:sz w:val="18"/>
              </w:rPr>
            </w:pPr>
            <w:r w:rsidRPr="0028081A">
              <w:rPr>
                <w:sz w:val="18"/>
              </w:rPr>
              <w:t>%</w:t>
            </w:r>
          </w:p>
        </w:tc>
      </w:tr>
    </w:tbl>
    <w:p w14:paraId="08FC1F0A" w14:textId="77777777" w:rsidR="005066A1" w:rsidRPr="0028081A" w:rsidRDefault="005066A1" w:rsidP="005066A1">
      <w:pPr>
        <w:rPr>
          <w:sz w:val="18"/>
        </w:rPr>
      </w:pPr>
    </w:p>
    <w:p w14:paraId="4B3F7117" w14:textId="77777777" w:rsidR="005066A1" w:rsidRPr="0028081A" w:rsidRDefault="005066A1" w:rsidP="005066A1">
      <w:pPr>
        <w:rPr>
          <w:sz w:val="18"/>
        </w:rPr>
      </w:pPr>
      <w:r w:rsidRPr="0028081A">
        <w:rPr>
          <w:sz w:val="18"/>
        </w:rPr>
        <w:t>Comments:</w:t>
      </w:r>
    </w:p>
    <w:p w14:paraId="5BE24A82" w14:textId="77777777" w:rsidR="005066A1" w:rsidRPr="0028081A" w:rsidRDefault="005066A1" w:rsidP="005066A1">
      <w:pPr>
        <w:rPr>
          <w:sz w:val="18"/>
        </w:rPr>
      </w:pPr>
    </w:p>
    <w:p w14:paraId="13513E30" w14:textId="77777777" w:rsidR="005066A1" w:rsidRPr="0028081A" w:rsidRDefault="005066A1" w:rsidP="005066A1">
      <w:pPr>
        <w:jc w:val="center"/>
        <w:rPr>
          <w:b/>
          <w:sz w:val="22"/>
          <w:szCs w:val="22"/>
        </w:rPr>
      </w:pPr>
      <w:r w:rsidRPr="0028081A">
        <w:rPr>
          <w:b/>
          <w:sz w:val="22"/>
          <w:szCs w:val="22"/>
        </w:rPr>
        <w:t>TRANSFORMER DATA</w:t>
      </w:r>
    </w:p>
    <w:p w14:paraId="2ECB6C90" w14:textId="77777777" w:rsidR="005066A1" w:rsidRPr="0028081A" w:rsidRDefault="005066A1" w:rsidP="005066A1">
      <w:pPr>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gridCol w:w="1260"/>
      </w:tblGrid>
      <w:tr w:rsidR="005066A1" w:rsidRPr="0028081A" w14:paraId="74C88A99" w14:textId="77777777" w:rsidTr="000327E1">
        <w:tc>
          <w:tcPr>
            <w:tcW w:w="1440" w:type="dxa"/>
          </w:tcPr>
          <w:p w14:paraId="4D10A1D6" w14:textId="77777777" w:rsidR="005066A1" w:rsidRPr="0028081A" w:rsidRDefault="005066A1" w:rsidP="000327E1">
            <w:pPr>
              <w:rPr>
                <w:sz w:val="18"/>
              </w:rPr>
            </w:pPr>
            <w:r w:rsidRPr="0028081A">
              <w:rPr>
                <w:sz w:val="18"/>
              </w:rPr>
              <w:t>Serial Number</w:t>
            </w:r>
          </w:p>
        </w:tc>
        <w:tc>
          <w:tcPr>
            <w:tcW w:w="1188" w:type="dxa"/>
          </w:tcPr>
          <w:p w14:paraId="121D5A33" w14:textId="77777777" w:rsidR="005066A1" w:rsidRPr="0028081A" w:rsidRDefault="005066A1" w:rsidP="000327E1">
            <w:pPr>
              <w:rPr>
                <w:sz w:val="18"/>
              </w:rPr>
            </w:pPr>
            <w:r w:rsidRPr="0028081A">
              <w:rPr>
                <w:sz w:val="18"/>
              </w:rPr>
              <w:t>KVa Rating</w:t>
            </w:r>
          </w:p>
        </w:tc>
        <w:tc>
          <w:tcPr>
            <w:tcW w:w="1350" w:type="dxa"/>
          </w:tcPr>
          <w:p w14:paraId="0B1A06A3" w14:textId="77777777" w:rsidR="005066A1" w:rsidRPr="0028081A" w:rsidRDefault="005066A1" w:rsidP="000327E1">
            <w:pPr>
              <w:rPr>
                <w:sz w:val="18"/>
              </w:rPr>
            </w:pPr>
            <w:r w:rsidRPr="0028081A">
              <w:rPr>
                <w:sz w:val="18"/>
              </w:rPr>
              <w:t>No Load</w:t>
            </w:r>
          </w:p>
          <w:p w14:paraId="007D3FDC" w14:textId="77777777" w:rsidR="005066A1" w:rsidRPr="0028081A" w:rsidRDefault="005066A1" w:rsidP="000327E1">
            <w:pPr>
              <w:rPr>
                <w:sz w:val="18"/>
              </w:rPr>
            </w:pPr>
            <w:r w:rsidRPr="0028081A">
              <w:rPr>
                <w:sz w:val="18"/>
              </w:rPr>
              <w:t>(Fe)</w:t>
            </w:r>
          </w:p>
          <w:p w14:paraId="60078794" w14:textId="77777777" w:rsidR="005066A1" w:rsidRPr="0028081A" w:rsidRDefault="005066A1" w:rsidP="000327E1">
            <w:pPr>
              <w:rPr>
                <w:sz w:val="18"/>
              </w:rPr>
            </w:pPr>
            <w:r w:rsidRPr="0028081A">
              <w:rPr>
                <w:sz w:val="18"/>
              </w:rPr>
              <w:t>Loss</w:t>
            </w:r>
          </w:p>
        </w:tc>
        <w:tc>
          <w:tcPr>
            <w:tcW w:w="1530" w:type="dxa"/>
          </w:tcPr>
          <w:p w14:paraId="1BE91C80" w14:textId="77777777" w:rsidR="005066A1" w:rsidRPr="0028081A" w:rsidRDefault="005066A1" w:rsidP="000327E1">
            <w:pPr>
              <w:rPr>
                <w:sz w:val="18"/>
              </w:rPr>
            </w:pPr>
            <w:r w:rsidRPr="0028081A">
              <w:rPr>
                <w:sz w:val="18"/>
              </w:rPr>
              <w:t>Load</w:t>
            </w:r>
          </w:p>
          <w:p w14:paraId="58F7105F" w14:textId="77777777" w:rsidR="005066A1" w:rsidRPr="0028081A" w:rsidRDefault="005066A1" w:rsidP="000327E1">
            <w:pPr>
              <w:rPr>
                <w:sz w:val="18"/>
              </w:rPr>
            </w:pPr>
            <w:r w:rsidRPr="0028081A">
              <w:rPr>
                <w:sz w:val="18"/>
              </w:rPr>
              <w:t>(Cu) Loss</w:t>
            </w:r>
          </w:p>
        </w:tc>
        <w:tc>
          <w:tcPr>
            <w:tcW w:w="1440" w:type="dxa"/>
          </w:tcPr>
          <w:p w14:paraId="193BFD5B" w14:textId="77777777" w:rsidR="005066A1" w:rsidRPr="0028081A" w:rsidRDefault="005066A1" w:rsidP="000327E1">
            <w:pPr>
              <w:rPr>
                <w:sz w:val="18"/>
              </w:rPr>
            </w:pPr>
            <w:r w:rsidRPr="0028081A">
              <w:rPr>
                <w:sz w:val="18"/>
              </w:rPr>
              <w:t>(Z)</w:t>
            </w:r>
          </w:p>
          <w:p w14:paraId="2D7354AA" w14:textId="77777777" w:rsidR="005066A1" w:rsidRPr="0028081A" w:rsidRDefault="005066A1" w:rsidP="000327E1">
            <w:pPr>
              <w:rPr>
                <w:sz w:val="18"/>
              </w:rPr>
            </w:pPr>
            <w:r w:rsidRPr="0028081A">
              <w:rPr>
                <w:sz w:val="18"/>
              </w:rPr>
              <w:t>Impedance</w:t>
            </w:r>
          </w:p>
        </w:tc>
        <w:tc>
          <w:tcPr>
            <w:tcW w:w="1260" w:type="dxa"/>
          </w:tcPr>
          <w:p w14:paraId="3C83D7F9" w14:textId="77777777" w:rsidR="005066A1" w:rsidRPr="0028081A" w:rsidRDefault="005066A1" w:rsidP="000327E1">
            <w:pPr>
              <w:rPr>
                <w:sz w:val="18"/>
              </w:rPr>
            </w:pPr>
            <w:r w:rsidRPr="0028081A">
              <w:rPr>
                <w:sz w:val="18"/>
              </w:rPr>
              <w:t>(IE)</w:t>
            </w:r>
          </w:p>
          <w:p w14:paraId="2901399C" w14:textId="77777777" w:rsidR="005066A1" w:rsidRPr="0028081A" w:rsidRDefault="005066A1" w:rsidP="000327E1">
            <w:pPr>
              <w:rPr>
                <w:sz w:val="18"/>
              </w:rPr>
            </w:pPr>
            <w:r w:rsidRPr="0028081A">
              <w:rPr>
                <w:sz w:val="18"/>
              </w:rPr>
              <w:t>Exciting</w:t>
            </w:r>
          </w:p>
          <w:p w14:paraId="2F0BDA75" w14:textId="77777777" w:rsidR="005066A1" w:rsidRPr="0028081A" w:rsidRDefault="005066A1" w:rsidP="000327E1">
            <w:pPr>
              <w:rPr>
                <w:sz w:val="18"/>
              </w:rPr>
            </w:pPr>
            <w:r w:rsidRPr="0028081A">
              <w:rPr>
                <w:sz w:val="18"/>
              </w:rPr>
              <w:t>Current</w:t>
            </w:r>
          </w:p>
        </w:tc>
      </w:tr>
    </w:tbl>
    <w:p w14:paraId="4C7A1674" w14:textId="77777777" w:rsidR="005066A1" w:rsidRPr="0028081A" w:rsidRDefault="005066A1" w:rsidP="005066A1">
      <w:pPr>
        <w:rPr>
          <w:sz w:val="18"/>
        </w:rPr>
      </w:pPr>
    </w:p>
    <w:p w14:paraId="02BC382F" w14:textId="77777777" w:rsidR="005066A1" w:rsidRPr="0028081A" w:rsidRDefault="005066A1" w:rsidP="005066A1">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050"/>
      </w:tblGrid>
      <w:tr w:rsidR="005066A1" w:rsidRPr="0028081A" w14:paraId="2FE007A2" w14:textId="77777777" w:rsidTr="000327E1">
        <w:tc>
          <w:tcPr>
            <w:tcW w:w="4068" w:type="dxa"/>
          </w:tcPr>
          <w:p w14:paraId="09C426F6" w14:textId="77777777" w:rsidR="005066A1" w:rsidRPr="0028081A" w:rsidRDefault="005066A1" w:rsidP="000327E1">
            <w:pPr>
              <w:rPr>
                <w:sz w:val="18"/>
              </w:rPr>
            </w:pPr>
            <w:r w:rsidRPr="0028081A">
              <w:rPr>
                <w:sz w:val="18"/>
              </w:rPr>
              <w:t>Total kVa rating:</w:t>
            </w:r>
          </w:p>
        </w:tc>
        <w:tc>
          <w:tcPr>
            <w:tcW w:w="4050" w:type="dxa"/>
          </w:tcPr>
          <w:p w14:paraId="45177493" w14:textId="77777777" w:rsidR="005066A1" w:rsidRPr="0028081A" w:rsidRDefault="005066A1" w:rsidP="000327E1">
            <w:pPr>
              <w:rPr>
                <w:sz w:val="18"/>
              </w:rPr>
            </w:pPr>
            <w:r w:rsidRPr="0028081A">
              <w:rPr>
                <w:sz w:val="18"/>
              </w:rPr>
              <w:t>Max Available kVa:</w:t>
            </w:r>
          </w:p>
        </w:tc>
      </w:tr>
    </w:tbl>
    <w:p w14:paraId="40918D0C" w14:textId="77777777" w:rsidR="005066A1" w:rsidRPr="0028081A" w:rsidRDefault="005066A1" w:rsidP="005066A1">
      <w:pPr>
        <w:rPr>
          <w:sz w:val="18"/>
        </w:rPr>
      </w:pPr>
    </w:p>
    <w:p w14:paraId="2ADCCBDE" w14:textId="77777777" w:rsidR="005066A1" w:rsidRPr="0028081A" w:rsidRDefault="005066A1" w:rsidP="005066A1">
      <w:pPr>
        <w:jc w:val="center"/>
        <w:rPr>
          <w:b/>
          <w:sz w:val="22"/>
          <w:szCs w:val="22"/>
        </w:rPr>
      </w:pPr>
      <w:r w:rsidRPr="0028081A">
        <w:rPr>
          <w:b/>
          <w:sz w:val="22"/>
          <w:szCs w:val="22"/>
        </w:rPr>
        <w:t>LINE DATA</w:t>
      </w:r>
    </w:p>
    <w:p w14:paraId="7385DA90" w14:textId="77777777" w:rsidR="005066A1" w:rsidRPr="0028081A" w:rsidRDefault="005066A1" w:rsidP="005066A1">
      <w:pPr>
        <w:jc w:val="cente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1734"/>
      </w:tblGrid>
      <w:tr w:rsidR="005066A1" w:rsidRPr="0028081A" w14:paraId="5EA3E71E" w14:textId="77777777" w:rsidTr="000327E1">
        <w:tc>
          <w:tcPr>
            <w:tcW w:w="3192" w:type="dxa"/>
          </w:tcPr>
          <w:p w14:paraId="711EBB1F" w14:textId="77777777" w:rsidR="005066A1" w:rsidRPr="0028081A" w:rsidRDefault="005066A1" w:rsidP="000327E1">
            <w:pPr>
              <w:rPr>
                <w:sz w:val="16"/>
              </w:rPr>
            </w:pPr>
          </w:p>
        </w:tc>
        <w:tc>
          <w:tcPr>
            <w:tcW w:w="3192" w:type="dxa"/>
          </w:tcPr>
          <w:p w14:paraId="42FD9B5C" w14:textId="77777777" w:rsidR="005066A1" w:rsidRPr="0028081A" w:rsidRDefault="005066A1" w:rsidP="000327E1">
            <w:pPr>
              <w:jc w:val="center"/>
              <w:rPr>
                <w:sz w:val="16"/>
              </w:rPr>
            </w:pPr>
            <w:r w:rsidRPr="0028081A">
              <w:rPr>
                <w:sz w:val="16"/>
              </w:rPr>
              <w:t>Resistance</w:t>
            </w:r>
          </w:p>
        </w:tc>
        <w:tc>
          <w:tcPr>
            <w:tcW w:w="1734" w:type="dxa"/>
          </w:tcPr>
          <w:p w14:paraId="163DDF15" w14:textId="77777777" w:rsidR="005066A1" w:rsidRPr="0028081A" w:rsidRDefault="005066A1" w:rsidP="000327E1">
            <w:pPr>
              <w:jc w:val="center"/>
              <w:rPr>
                <w:sz w:val="16"/>
              </w:rPr>
            </w:pPr>
            <w:r w:rsidRPr="0028081A">
              <w:rPr>
                <w:sz w:val="16"/>
              </w:rPr>
              <w:t>Length</w:t>
            </w:r>
          </w:p>
        </w:tc>
      </w:tr>
      <w:tr w:rsidR="005066A1" w:rsidRPr="0028081A" w14:paraId="38E588FC" w14:textId="77777777" w:rsidTr="000327E1">
        <w:tc>
          <w:tcPr>
            <w:tcW w:w="3192" w:type="dxa"/>
          </w:tcPr>
          <w:p w14:paraId="50E65678" w14:textId="77777777" w:rsidR="005066A1" w:rsidRPr="0028081A" w:rsidRDefault="005066A1" w:rsidP="000327E1">
            <w:pPr>
              <w:rPr>
                <w:sz w:val="16"/>
              </w:rPr>
            </w:pPr>
            <w:r w:rsidRPr="0028081A">
              <w:rPr>
                <w:sz w:val="16"/>
              </w:rPr>
              <w:t>#1 Line Type:</w:t>
            </w:r>
          </w:p>
        </w:tc>
        <w:tc>
          <w:tcPr>
            <w:tcW w:w="3192" w:type="dxa"/>
          </w:tcPr>
          <w:p w14:paraId="2F901B00" w14:textId="77777777" w:rsidR="005066A1" w:rsidRPr="0028081A" w:rsidRDefault="005066A1" w:rsidP="000327E1">
            <w:pPr>
              <w:jc w:val="center"/>
              <w:rPr>
                <w:sz w:val="16"/>
              </w:rPr>
            </w:pPr>
            <w:r w:rsidRPr="0028081A">
              <w:rPr>
                <w:sz w:val="16"/>
              </w:rPr>
              <w:t>Ohms/mile</w:t>
            </w:r>
          </w:p>
        </w:tc>
        <w:tc>
          <w:tcPr>
            <w:tcW w:w="1734" w:type="dxa"/>
          </w:tcPr>
          <w:p w14:paraId="4668ADEF" w14:textId="77777777" w:rsidR="005066A1" w:rsidRPr="0028081A" w:rsidRDefault="005066A1" w:rsidP="000327E1">
            <w:pPr>
              <w:jc w:val="center"/>
              <w:rPr>
                <w:sz w:val="16"/>
              </w:rPr>
            </w:pPr>
            <w:r w:rsidRPr="0028081A">
              <w:rPr>
                <w:sz w:val="16"/>
              </w:rPr>
              <w:t>Miles</w:t>
            </w:r>
          </w:p>
        </w:tc>
      </w:tr>
      <w:tr w:rsidR="005066A1" w:rsidRPr="0028081A" w14:paraId="7C89EDAF" w14:textId="77777777" w:rsidTr="000327E1">
        <w:tc>
          <w:tcPr>
            <w:tcW w:w="3192" w:type="dxa"/>
          </w:tcPr>
          <w:p w14:paraId="58C4F93F" w14:textId="77777777" w:rsidR="005066A1" w:rsidRPr="0028081A" w:rsidRDefault="005066A1" w:rsidP="000327E1">
            <w:pPr>
              <w:rPr>
                <w:sz w:val="16"/>
              </w:rPr>
            </w:pPr>
            <w:r w:rsidRPr="0028081A">
              <w:rPr>
                <w:sz w:val="16"/>
              </w:rPr>
              <w:t>#2 Line Type:</w:t>
            </w:r>
          </w:p>
        </w:tc>
        <w:tc>
          <w:tcPr>
            <w:tcW w:w="3192" w:type="dxa"/>
          </w:tcPr>
          <w:p w14:paraId="179ACD97" w14:textId="77777777" w:rsidR="005066A1" w:rsidRPr="0028081A" w:rsidRDefault="005066A1" w:rsidP="000327E1">
            <w:pPr>
              <w:jc w:val="center"/>
              <w:rPr>
                <w:sz w:val="16"/>
              </w:rPr>
            </w:pPr>
            <w:r w:rsidRPr="0028081A">
              <w:rPr>
                <w:sz w:val="16"/>
              </w:rPr>
              <w:t>Ohms/mile</w:t>
            </w:r>
          </w:p>
        </w:tc>
        <w:tc>
          <w:tcPr>
            <w:tcW w:w="1734" w:type="dxa"/>
          </w:tcPr>
          <w:p w14:paraId="28CDDC52" w14:textId="77777777" w:rsidR="005066A1" w:rsidRPr="0028081A" w:rsidRDefault="005066A1" w:rsidP="000327E1">
            <w:pPr>
              <w:jc w:val="center"/>
              <w:rPr>
                <w:sz w:val="16"/>
              </w:rPr>
            </w:pPr>
            <w:r w:rsidRPr="0028081A">
              <w:rPr>
                <w:sz w:val="16"/>
              </w:rPr>
              <w:t>Miles</w:t>
            </w:r>
          </w:p>
        </w:tc>
      </w:tr>
      <w:tr w:rsidR="005066A1" w:rsidRPr="0028081A" w14:paraId="699E27DF" w14:textId="77777777" w:rsidTr="000327E1">
        <w:tc>
          <w:tcPr>
            <w:tcW w:w="3192" w:type="dxa"/>
          </w:tcPr>
          <w:p w14:paraId="52703FBE" w14:textId="77777777" w:rsidR="005066A1" w:rsidRPr="0028081A" w:rsidRDefault="005066A1" w:rsidP="000327E1">
            <w:pPr>
              <w:rPr>
                <w:sz w:val="16"/>
              </w:rPr>
            </w:pPr>
            <w:r w:rsidRPr="0028081A">
              <w:rPr>
                <w:sz w:val="16"/>
              </w:rPr>
              <w:t>#3 Line Type:</w:t>
            </w:r>
          </w:p>
        </w:tc>
        <w:tc>
          <w:tcPr>
            <w:tcW w:w="3192" w:type="dxa"/>
          </w:tcPr>
          <w:p w14:paraId="374A4EE4" w14:textId="77777777" w:rsidR="005066A1" w:rsidRPr="0028081A" w:rsidRDefault="005066A1" w:rsidP="000327E1">
            <w:pPr>
              <w:jc w:val="center"/>
              <w:rPr>
                <w:sz w:val="16"/>
              </w:rPr>
            </w:pPr>
            <w:r w:rsidRPr="0028081A">
              <w:rPr>
                <w:sz w:val="16"/>
              </w:rPr>
              <w:t>Ohms/mile</w:t>
            </w:r>
          </w:p>
        </w:tc>
        <w:tc>
          <w:tcPr>
            <w:tcW w:w="1734" w:type="dxa"/>
          </w:tcPr>
          <w:p w14:paraId="38C145C3" w14:textId="77777777" w:rsidR="005066A1" w:rsidRPr="0028081A" w:rsidRDefault="005066A1" w:rsidP="000327E1">
            <w:pPr>
              <w:jc w:val="center"/>
              <w:rPr>
                <w:sz w:val="16"/>
              </w:rPr>
            </w:pPr>
            <w:r w:rsidRPr="0028081A">
              <w:rPr>
                <w:sz w:val="16"/>
              </w:rPr>
              <w:t>Miles</w:t>
            </w:r>
          </w:p>
        </w:tc>
      </w:tr>
      <w:tr w:rsidR="005066A1" w:rsidRPr="0028081A" w14:paraId="0ABC6E4A" w14:textId="77777777" w:rsidTr="000327E1">
        <w:tc>
          <w:tcPr>
            <w:tcW w:w="3192" w:type="dxa"/>
          </w:tcPr>
          <w:p w14:paraId="736C94A3" w14:textId="77777777" w:rsidR="005066A1" w:rsidRPr="0028081A" w:rsidRDefault="005066A1" w:rsidP="000327E1">
            <w:pPr>
              <w:rPr>
                <w:sz w:val="16"/>
              </w:rPr>
            </w:pPr>
            <w:r w:rsidRPr="0028081A">
              <w:rPr>
                <w:sz w:val="16"/>
              </w:rPr>
              <w:t>#4 Line Type:</w:t>
            </w:r>
          </w:p>
        </w:tc>
        <w:tc>
          <w:tcPr>
            <w:tcW w:w="3192" w:type="dxa"/>
          </w:tcPr>
          <w:p w14:paraId="278F305F" w14:textId="77777777" w:rsidR="005066A1" w:rsidRPr="0028081A" w:rsidRDefault="005066A1" w:rsidP="000327E1">
            <w:pPr>
              <w:jc w:val="center"/>
              <w:rPr>
                <w:sz w:val="16"/>
              </w:rPr>
            </w:pPr>
            <w:r w:rsidRPr="0028081A">
              <w:rPr>
                <w:sz w:val="16"/>
              </w:rPr>
              <w:t>Ohms/mile</w:t>
            </w:r>
          </w:p>
        </w:tc>
        <w:tc>
          <w:tcPr>
            <w:tcW w:w="1734" w:type="dxa"/>
          </w:tcPr>
          <w:p w14:paraId="3B3F696E" w14:textId="77777777" w:rsidR="005066A1" w:rsidRPr="0028081A" w:rsidRDefault="005066A1" w:rsidP="000327E1">
            <w:pPr>
              <w:jc w:val="center"/>
              <w:rPr>
                <w:sz w:val="16"/>
              </w:rPr>
            </w:pPr>
            <w:r w:rsidRPr="0028081A">
              <w:rPr>
                <w:sz w:val="16"/>
              </w:rPr>
              <w:t>Miles</w:t>
            </w:r>
          </w:p>
        </w:tc>
      </w:tr>
      <w:tr w:rsidR="005066A1" w:rsidRPr="0028081A" w14:paraId="5ED64C2E" w14:textId="77777777" w:rsidTr="000327E1">
        <w:tc>
          <w:tcPr>
            <w:tcW w:w="3192" w:type="dxa"/>
          </w:tcPr>
          <w:p w14:paraId="79DFD1BD" w14:textId="77777777" w:rsidR="005066A1" w:rsidRPr="0028081A" w:rsidRDefault="005066A1" w:rsidP="000327E1">
            <w:pPr>
              <w:rPr>
                <w:sz w:val="16"/>
              </w:rPr>
            </w:pPr>
            <w:r w:rsidRPr="0028081A">
              <w:rPr>
                <w:sz w:val="16"/>
              </w:rPr>
              <w:t>#5 Line Type:</w:t>
            </w:r>
          </w:p>
        </w:tc>
        <w:tc>
          <w:tcPr>
            <w:tcW w:w="3192" w:type="dxa"/>
          </w:tcPr>
          <w:p w14:paraId="1A7E3D18" w14:textId="77777777" w:rsidR="005066A1" w:rsidRPr="0028081A" w:rsidRDefault="005066A1" w:rsidP="000327E1">
            <w:pPr>
              <w:jc w:val="center"/>
              <w:rPr>
                <w:sz w:val="16"/>
              </w:rPr>
            </w:pPr>
            <w:r w:rsidRPr="0028081A">
              <w:rPr>
                <w:sz w:val="16"/>
              </w:rPr>
              <w:t>Ohms/mile</w:t>
            </w:r>
          </w:p>
        </w:tc>
        <w:tc>
          <w:tcPr>
            <w:tcW w:w="1734" w:type="dxa"/>
          </w:tcPr>
          <w:p w14:paraId="77FA77E4" w14:textId="77777777" w:rsidR="005066A1" w:rsidRPr="0028081A" w:rsidRDefault="005066A1" w:rsidP="000327E1">
            <w:pPr>
              <w:jc w:val="center"/>
              <w:rPr>
                <w:sz w:val="16"/>
              </w:rPr>
            </w:pPr>
            <w:r w:rsidRPr="0028081A">
              <w:rPr>
                <w:sz w:val="16"/>
              </w:rPr>
              <w:t>Miles</w:t>
            </w:r>
          </w:p>
        </w:tc>
      </w:tr>
      <w:tr w:rsidR="005066A1" w:rsidRPr="0028081A" w14:paraId="6D413554" w14:textId="77777777" w:rsidTr="000327E1">
        <w:tc>
          <w:tcPr>
            <w:tcW w:w="3192" w:type="dxa"/>
          </w:tcPr>
          <w:p w14:paraId="5E355F58" w14:textId="77777777" w:rsidR="005066A1" w:rsidRPr="0028081A" w:rsidRDefault="005066A1" w:rsidP="000327E1">
            <w:pPr>
              <w:rPr>
                <w:sz w:val="16"/>
              </w:rPr>
            </w:pPr>
            <w:r w:rsidRPr="0028081A">
              <w:rPr>
                <w:sz w:val="16"/>
              </w:rPr>
              <w:t>#6 Line Type:</w:t>
            </w:r>
          </w:p>
        </w:tc>
        <w:tc>
          <w:tcPr>
            <w:tcW w:w="3192" w:type="dxa"/>
          </w:tcPr>
          <w:p w14:paraId="40979C9E" w14:textId="77777777" w:rsidR="005066A1" w:rsidRPr="0028081A" w:rsidRDefault="005066A1" w:rsidP="000327E1">
            <w:pPr>
              <w:jc w:val="center"/>
              <w:rPr>
                <w:sz w:val="16"/>
              </w:rPr>
            </w:pPr>
            <w:r w:rsidRPr="0028081A">
              <w:rPr>
                <w:sz w:val="16"/>
              </w:rPr>
              <w:t>Ohms/mile</w:t>
            </w:r>
          </w:p>
        </w:tc>
        <w:tc>
          <w:tcPr>
            <w:tcW w:w="1734" w:type="dxa"/>
          </w:tcPr>
          <w:p w14:paraId="13603796" w14:textId="77777777" w:rsidR="005066A1" w:rsidRPr="0028081A" w:rsidRDefault="005066A1" w:rsidP="000327E1">
            <w:pPr>
              <w:jc w:val="center"/>
              <w:rPr>
                <w:sz w:val="16"/>
              </w:rPr>
            </w:pPr>
            <w:r w:rsidRPr="0028081A">
              <w:rPr>
                <w:sz w:val="16"/>
              </w:rPr>
              <w:t>Miles</w:t>
            </w:r>
          </w:p>
        </w:tc>
      </w:tr>
    </w:tbl>
    <w:p w14:paraId="184CE5A0" w14:textId="3641DE33" w:rsidR="00CB16AB" w:rsidRDefault="00CB16AB" w:rsidP="005066A1"/>
    <w:p w14:paraId="4DA94B99" w14:textId="7B658F67" w:rsidR="00CB16AB" w:rsidRPr="0028081A" w:rsidRDefault="00E060B9" w:rsidP="00CB16AB">
      <w:pPr>
        <w:jc w:val="center"/>
        <w:rPr>
          <w:ins w:id="138" w:author="RWE" w:date="2023-09-11T09:21:00Z"/>
          <w:b/>
          <w:sz w:val="22"/>
          <w:szCs w:val="22"/>
        </w:rPr>
      </w:pPr>
      <w:ins w:id="139" w:author="MWG 011425" w:date="2025-01-13T09:36:00Z">
        <w:r>
          <w:rPr>
            <w:b/>
            <w:sz w:val="22"/>
            <w:szCs w:val="22"/>
          </w:rPr>
          <w:t xml:space="preserve">SERIES </w:t>
        </w:r>
      </w:ins>
      <w:ins w:id="140" w:author="RWE" w:date="2023-09-11T09:21:00Z">
        <w:r w:rsidR="00CB16AB">
          <w:rPr>
            <w:b/>
            <w:sz w:val="22"/>
            <w:szCs w:val="22"/>
          </w:rPr>
          <w:t>REACTOR</w:t>
        </w:r>
        <w:r w:rsidR="00CB16AB" w:rsidRPr="0028081A">
          <w:rPr>
            <w:b/>
            <w:sz w:val="22"/>
            <w:szCs w:val="22"/>
          </w:rPr>
          <w:t xml:space="preserve"> DATA</w:t>
        </w:r>
      </w:ins>
    </w:p>
    <w:p w14:paraId="72C5FD47" w14:textId="77777777" w:rsidR="00CB16AB" w:rsidRPr="0028081A" w:rsidRDefault="00CB16AB" w:rsidP="00CB16AB">
      <w:pPr>
        <w:jc w:val="center"/>
        <w:rPr>
          <w:ins w:id="141" w:author="RWE" w:date="2023-09-11T09:21:00Z"/>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tblGrid>
      <w:tr w:rsidR="00CB16AB" w:rsidRPr="0028081A" w14:paraId="6126A9E1" w14:textId="77777777" w:rsidTr="000327E1">
        <w:trPr>
          <w:ins w:id="142" w:author="RWE" w:date="2023-09-11T09:21:00Z"/>
        </w:trPr>
        <w:tc>
          <w:tcPr>
            <w:tcW w:w="1440" w:type="dxa"/>
          </w:tcPr>
          <w:p w14:paraId="30927EAF" w14:textId="77777777" w:rsidR="00CB16AB" w:rsidRPr="0028081A" w:rsidRDefault="00CB16AB" w:rsidP="000327E1">
            <w:pPr>
              <w:rPr>
                <w:ins w:id="143" w:author="RWE" w:date="2023-09-11T09:21:00Z"/>
                <w:sz w:val="18"/>
              </w:rPr>
            </w:pPr>
            <w:ins w:id="144" w:author="RWE" w:date="2023-09-11T09:21:00Z">
              <w:r w:rsidRPr="0028081A">
                <w:rPr>
                  <w:sz w:val="18"/>
                </w:rPr>
                <w:t>Serial Number</w:t>
              </w:r>
            </w:ins>
          </w:p>
        </w:tc>
        <w:tc>
          <w:tcPr>
            <w:tcW w:w="1188" w:type="dxa"/>
          </w:tcPr>
          <w:p w14:paraId="7F12DD02" w14:textId="77777777" w:rsidR="00CB16AB" w:rsidRPr="0028081A" w:rsidRDefault="00CB16AB" w:rsidP="000327E1">
            <w:pPr>
              <w:rPr>
                <w:ins w:id="145" w:author="RWE" w:date="2023-09-11T09:21:00Z"/>
                <w:sz w:val="18"/>
              </w:rPr>
            </w:pPr>
            <w:ins w:id="146" w:author="RWE" w:date="2023-09-11T09:21:00Z">
              <w:r>
                <w:rPr>
                  <w:sz w:val="18"/>
                </w:rPr>
                <w:t>Rated Current</w:t>
              </w:r>
            </w:ins>
          </w:p>
        </w:tc>
        <w:tc>
          <w:tcPr>
            <w:tcW w:w="1350" w:type="dxa"/>
          </w:tcPr>
          <w:p w14:paraId="11B582FA" w14:textId="77777777" w:rsidR="00CB16AB" w:rsidRPr="0028081A" w:rsidRDefault="00CB16AB" w:rsidP="000327E1">
            <w:pPr>
              <w:rPr>
                <w:ins w:id="147" w:author="RWE" w:date="2023-09-11T09:21:00Z"/>
                <w:sz w:val="18"/>
              </w:rPr>
            </w:pPr>
            <w:ins w:id="148" w:author="RWE" w:date="2023-09-11T09:21:00Z">
              <w:r>
                <w:rPr>
                  <w:sz w:val="18"/>
                </w:rPr>
                <w:t xml:space="preserve">Rated Voltage </w:t>
              </w:r>
            </w:ins>
          </w:p>
        </w:tc>
        <w:tc>
          <w:tcPr>
            <w:tcW w:w="1530" w:type="dxa"/>
          </w:tcPr>
          <w:p w14:paraId="7B6E5E00" w14:textId="5E97F9FA" w:rsidR="00CB16AB" w:rsidRPr="0028081A" w:rsidRDefault="00CB16AB" w:rsidP="000327E1">
            <w:pPr>
              <w:rPr>
                <w:ins w:id="149" w:author="RWE" w:date="2023-09-11T09:21:00Z"/>
                <w:sz w:val="18"/>
              </w:rPr>
            </w:pPr>
            <w:ins w:id="150" w:author="RWE" w:date="2023-09-11T09:21:00Z">
              <w:del w:id="151" w:author="MWG 011425" w:date="2025-01-13T09:36:00Z">
                <w:r w:rsidDel="00E060B9">
                  <w:rPr>
                    <w:sz w:val="18"/>
                  </w:rPr>
                  <w:delText xml:space="preserve">Total AC </w:delText>
                </w:r>
                <w:r w:rsidRPr="0028081A" w:rsidDel="00E060B9">
                  <w:rPr>
                    <w:sz w:val="18"/>
                  </w:rPr>
                  <w:delText>(Cu) Loss</w:delText>
                </w:r>
                <w:r w:rsidDel="00E060B9">
                  <w:rPr>
                    <w:sz w:val="18"/>
                  </w:rPr>
                  <w:delText xml:space="preserve"> (W)</w:delText>
                </w:r>
              </w:del>
            </w:ins>
            <w:ins w:id="152" w:author="MWG 011425" w:date="2025-01-13T09:36:00Z">
              <w:r w:rsidR="00E060B9">
                <w:rPr>
                  <w:sz w:val="18"/>
                </w:rPr>
                <w:t>Resistance (Ohms)</w:t>
              </w:r>
            </w:ins>
          </w:p>
        </w:tc>
        <w:tc>
          <w:tcPr>
            <w:tcW w:w="1440" w:type="dxa"/>
          </w:tcPr>
          <w:p w14:paraId="54191425" w14:textId="4409C600" w:rsidR="00CB16AB" w:rsidRPr="0028081A" w:rsidRDefault="00CB16AB" w:rsidP="000327E1">
            <w:pPr>
              <w:rPr>
                <w:ins w:id="153" w:author="RWE" w:date="2023-09-11T09:21:00Z"/>
                <w:sz w:val="18"/>
              </w:rPr>
            </w:pPr>
            <w:ins w:id="154" w:author="RWE" w:date="2023-09-11T09:21:00Z">
              <w:del w:id="155" w:author="MWG 011425" w:date="2025-01-13T09:36:00Z">
                <w:r w:rsidDel="00E060B9">
                  <w:rPr>
                    <w:sz w:val="18"/>
                  </w:rPr>
                  <w:delText xml:space="preserve">Test </w:delText>
                </w:r>
              </w:del>
              <w:r>
                <w:rPr>
                  <w:sz w:val="18"/>
                </w:rPr>
                <w:t>Inductance (mH)</w:t>
              </w:r>
            </w:ins>
          </w:p>
        </w:tc>
      </w:tr>
    </w:tbl>
    <w:p w14:paraId="17F61A1B" w14:textId="77777777" w:rsidR="00CB16AB" w:rsidRPr="0028081A" w:rsidRDefault="00CB16AB" w:rsidP="005066A1"/>
    <w:p w14:paraId="35A70FA1" w14:textId="77777777" w:rsidR="005066A1" w:rsidRPr="0028081A" w:rsidRDefault="005066A1" w:rsidP="005066A1">
      <w:pPr>
        <w:jc w:val="center"/>
        <w:rPr>
          <w:b/>
          <w:bCs/>
          <w:sz w:val="22"/>
          <w:szCs w:val="22"/>
        </w:rPr>
      </w:pPr>
      <w:r w:rsidRPr="0028081A">
        <w:rPr>
          <w:b/>
          <w:bCs/>
          <w:sz w:val="22"/>
          <w:szCs w:val="22"/>
        </w:rPr>
        <w:t>**TRANSFORMER LOSS COMPENSATION TEST POINTS FOR WATTHOURS**</w:t>
      </w:r>
    </w:p>
    <w:p w14:paraId="650F59D8" w14:textId="77777777" w:rsidR="005066A1" w:rsidRPr="0028081A" w:rsidRDefault="005066A1" w:rsidP="005066A1"/>
    <w:p w14:paraId="18F6A2D1"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500EA056" w14:textId="77777777" w:rsidTr="000327E1">
        <w:trPr>
          <w:jc w:val="center"/>
        </w:trPr>
        <w:tc>
          <w:tcPr>
            <w:tcW w:w="1800" w:type="dxa"/>
          </w:tcPr>
          <w:p w14:paraId="48D0DC41" w14:textId="77777777" w:rsidR="005066A1" w:rsidRPr="0028081A" w:rsidRDefault="005066A1" w:rsidP="000327E1">
            <w:r w:rsidRPr="0028081A">
              <w:t>Test Load</w:t>
            </w:r>
          </w:p>
        </w:tc>
        <w:tc>
          <w:tcPr>
            <w:tcW w:w="1800" w:type="dxa"/>
          </w:tcPr>
          <w:p w14:paraId="0F9E8986" w14:textId="77777777" w:rsidR="005066A1" w:rsidRPr="0028081A" w:rsidRDefault="005066A1" w:rsidP="000327E1">
            <w:r w:rsidRPr="0028081A">
              <w:t>% Total</w:t>
            </w:r>
          </w:p>
        </w:tc>
      </w:tr>
      <w:tr w:rsidR="005066A1" w:rsidRPr="0028081A" w14:paraId="4905714A" w14:textId="77777777" w:rsidTr="000327E1">
        <w:trPr>
          <w:jc w:val="center"/>
        </w:trPr>
        <w:tc>
          <w:tcPr>
            <w:tcW w:w="1800" w:type="dxa"/>
          </w:tcPr>
          <w:p w14:paraId="5C29E818" w14:textId="77777777" w:rsidR="005066A1" w:rsidRPr="0028081A" w:rsidRDefault="005066A1" w:rsidP="000327E1">
            <w:r w:rsidRPr="0028081A">
              <w:t>Full</w:t>
            </w:r>
          </w:p>
        </w:tc>
        <w:tc>
          <w:tcPr>
            <w:tcW w:w="1800" w:type="dxa"/>
          </w:tcPr>
          <w:p w14:paraId="4EB9CD4A" w14:textId="77777777" w:rsidR="005066A1" w:rsidRPr="0028081A" w:rsidRDefault="005066A1" w:rsidP="000327E1"/>
        </w:tc>
      </w:tr>
      <w:tr w:rsidR="005066A1" w:rsidRPr="0028081A" w14:paraId="1A7778D8" w14:textId="77777777" w:rsidTr="000327E1">
        <w:trPr>
          <w:jc w:val="center"/>
        </w:trPr>
        <w:tc>
          <w:tcPr>
            <w:tcW w:w="1800" w:type="dxa"/>
          </w:tcPr>
          <w:p w14:paraId="70D802D0" w14:textId="77777777" w:rsidR="005066A1" w:rsidRPr="0028081A" w:rsidRDefault="005066A1" w:rsidP="000327E1">
            <w:r w:rsidRPr="0028081A">
              <w:t>0.5 P.F.</w:t>
            </w:r>
          </w:p>
        </w:tc>
        <w:tc>
          <w:tcPr>
            <w:tcW w:w="1800" w:type="dxa"/>
          </w:tcPr>
          <w:p w14:paraId="29F0EB16" w14:textId="77777777" w:rsidR="005066A1" w:rsidRPr="0028081A" w:rsidRDefault="005066A1" w:rsidP="000327E1"/>
        </w:tc>
      </w:tr>
      <w:tr w:rsidR="005066A1" w:rsidRPr="0028081A" w14:paraId="22261B65" w14:textId="77777777" w:rsidTr="000327E1">
        <w:trPr>
          <w:jc w:val="center"/>
        </w:trPr>
        <w:tc>
          <w:tcPr>
            <w:tcW w:w="1800" w:type="dxa"/>
          </w:tcPr>
          <w:p w14:paraId="7463C5BD" w14:textId="77777777" w:rsidR="005066A1" w:rsidRPr="0028081A" w:rsidRDefault="005066A1" w:rsidP="000327E1">
            <w:r w:rsidRPr="0028081A">
              <w:t>Light</w:t>
            </w:r>
          </w:p>
        </w:tc>
        <w:tc>
          <w:tcPr>
            <w:tcW w:w="1800" w:type="dxa"/>
          </w:tcPr>
          <w:p w14:paraId="32A5EA9B" w14:textId="77777777" w:rsidR="005066A1" w:rsidRPr="0028081A" w:rsidRDefault="005066A1" w:rsidP="000327E1"/>
        </w:tc>
      </w:tr>
    </w:tbl>
    <w:p w14:paraId="2AF5B86D" w14:textId="77777777" w:rsidR="005066A1" w:rsidRPr="0028081A" w:rsidRDefault="005066A1" w:rsidP="005066A1"/>
    <w:p w14:paraId="2FB0F30F" w14:textId="77777777" w:rsidR="005066A1" w:rsidRPr="0028081A" w:rsidRDefault="005066A1" w:rsidP="005066A1">
      <w:pPr>
        <w:jc w:val="center"/>
        <w:rPr>
          <w:b/>
          <w:bCs/>
          <w:sz w:val="22"/>
          <w:szCs w:val="22"/>
        </w:rPr>
      </w:pPr>
      <w:r w:rsidRPr="0028081A">
        <w:rPr>
          <w:b/>
          <w:bCs/>
          <w:sz w:val="22"/>
          <w:szCs w:val="22"/>
        </w:rPr>
        <w:t>**TRANSFORMER LOSS COMPENSATION TEST POINTS FOR VARHOURS**</w:t>
      </w:r>
    </w:p>
    <w:p w14:paraId="3269488A" w14:textId="77777777" w:rsidR="005066A1" w:rsidRPr="0028081A" w:rsidRDefault="005066A1" w:rsidP="005066A1"/>
    <w:p w14:paraId="0C10918E"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172F0138" w14:textId="77777777" w:rsidTr="000327E1">
        <w:trPr>
          <w:jc w:val="center"/>
        </w:trPr>
        <w:tc>
          <w:tcPr>
            <w:tcW w:w="1800" w:type="dxa"/>
          </w:tcPr>
          <w:p w14:paraId="72ACA9A2" w14:textId="77777777" w:rsidR="005066A1" w:rsidRPr="0028081A" w:rsidRDefault="005066A1" w:rsidP="000327E1">
            <w:r w:rsidRPr="0028081A">
              <w:t>Test Load</w:t>
            </w:r>
          </w:p>
        </w:tc>
        <w:tc>
          <w:tcPr>
            <w:tcW w:w="1800" w:type="dxa"/>
          </w:tcPr>
          <w:p w14:paraId="64F49CC4" w14:textId="77777777" w:rsidR="005066A1" w:rsidRPr="0028081A" w:rsidRDefault="005066A1" w:rsidP="000327E1">
            <w:r w:rsidRPr="0028081A">
              <w:t>% Total</w:t>
            </w:r>
          </w:p>
        </w:tc>
      </w:tr>
      <w:tr w:rsidR="005066A1" w:rsidRPr="0028081A" w14:paraId="112F190F" w14:textId="77777777" w:rsidTr="000327E1">
        <w:trPr>
          <w:jc w:val="center"/>
        </w:trPr>
        <w:tc>
          <w:tcPr>
            <w:tcW w:w="1800" w:type="dxa"/>
          </w:tcPr>
          <w:p w14:paraId="014E780C" w14:textId="77777777" w:rsidR="005066A1" w:rsidRPr="0028081A" w:rsidRDefault="005066A1" w:rsidP="000327E1">
            <w:r w:rsidRPr="0028081A">
              <w:t>Full</w:t>
            </w:r>
          </w:p>
        </w:tc>
        <w:tc>
          <w:tcPr>
            <w:tcW w:w="1800" w:type="dxa"/>
          </w:tcPr>
          <w:p w14:paraId="3A600867" w14:textId="77777777" w:rsidR="005066A1" w:rsidRPr="0028081A" w:rsidRDefault="005066A1" w:rsidP="000327E1"/>
        </w:tc>
      </w:tr>
      <w:tr w:rsidR="005066A1" w:rsidRPr="0028081A" w14:paraId="7AC6D9AA" w14:textId="77777777" w:rsidTr="000327E1">
        <w:trPr>
          <w:jc w:val="center"/>
        </w:trPr>
        <w:tc>
          <w:tcPr>
            <w:tcW w:w="1800" w:type="dxa"/>
          </w:tcPr>
          <w:p w14:paraId="56E117E2" w14:textId="77777777" w:rsidR="005066A1" w:rsidRPr="0028081A" w:rsidRDefault="005066A1" w:rsidP="000327E1">
            <w:r w:rsidRPr="0028081A">
              <w:t>Light</w:t>
            </w:r>
          </w:p>
        </w:tc>
        <w:tc>
          <w:tcPr>
            <w:tcW w:w="1800" w:type="dxa"/>
          </w:tcPr>
          <w:p w14:paraId="145E253A" w14:textId="77777777" w:rsidR="005066A1" w:rsidRPr="0028081A" w:rsidRDefault="005066A1" w:rsidP="000327E1"/>
        </w:tc>
      </w:tr>
    </w:tbl>
    <w:p w14:paraId="3999466B" w14:textId="77777777" w:rsidR="005066A1" w:rsidRPr="0028081A" w:rsidRDefault="005066A1" w:rsidP="005066A1">
      <w:pPr>
        <w:jc w:val="center"/>
        <w:rPr>
          <w:b/>
        </w:rPr>
      </w:pPr>
    </w:p>
    <w:p w14:paraId="766B3E52" w14:textId="77777777" w:rsidR="00F2614B" w:rsidRDefault="00F2614B" w:rsidP="005066A1">
      <w:pPr>
        <w:jc w:val="center"/>
        <w:rPr>
          <w:b/>
        </w:rPr>
        <w:sectPr w:rsidR="00F2614B">
          <w:headerReference w:type="default" r:id="rId22"/>
          <w:footerReference w:type="default" r:id="rId23"/>
          <w:pgSz w:w="12240" w:h="15840"/>
          <w:pgMar w:top="1440" w:right="1440" w:bottom="1440" w:left="1440" w:header="720" w:footer="720" w:gutter="0"/>
          <w:cols w:space="720"/>
          <w:docGrid w:linePitch="360"/>
        </w:sectPr>
      </w:pPr>
    </w:p>
    <w:p w14:paraId="482F53DB" w14:textId="00A98FB0" w:rsidR="005066A1" w:rsidRDefault="005066A1" w:rsidP="005066A1">
      <w:pPr>
        <w:jc w:val="center"/>
        <w:rPr>
          <w:b/>
        </w:rPr>
      </w:pPr>
    </w:p>
    <w:p w14:paraId="03FA1242" w14:textId="77777777" w:rsidR="00F2614B" w:rsidRPr="0028081A" w:rsidRDefault="00F2614B" w:rsidP="005066A1">
      <w:pPr>
        <w:jc w:val="center"/>
        <w:rPr>
          <w:b/>
        </w:rPr>
      </w:pPr>
    </w:p>
    <w:tbl>
      <w:tblPr>
        <w:tblW w:w="11772" w:type="dxa"/>
        <w:tblInd w:w="373" w:type="dxa"/>
        <w:tblLayout w:type="fixed"/>
        <w:tblCellMar>
          <w:left w:w="0" w:type="dxa"/>
          <w:right w:w="0" w:type="dxa"/>
        </w:tblCellMar>
        <w:tblLook w:val="0000" w:firstRow="0" w:lastRow="0" w:firstColumn="0" w:lastColumn="0" w:noHBand="0" w:noVBand="0"/>
      </w:tblPr>
      <w:tblGrid>
        <w:gridCol w:w="1530"/>
        <w:gridCol w:w="360"/>
        <w:gridCol w:w="540"/>
        <w:gridCol w:w="180"/>
        <w:gridCol w:w="90"/>
        <w:gridCol w:w="180"/>
        <w:gridCol w:w="540"/>
        <w:gridCol w:w="990"/>
        <w:gridCol w:w="90"/>
        <w:gridCol w:w="792"/>
        <w:gridCol w:w="18"/>
        <w:gridCol w:w="46"/>
        <w:gridCol w:w="2546"/>
        <w:gridCol w:w="90"/>
        <w:gridCol w:w="720"/>
        <w:gridCol w:w="270"/>
        <w:gridCol w:w="1440"/>
        <w:gridCol w:w="1350"/>
      </w:tblGrid>
      <w:tr w:rsidR="005066A1" w:rsidRPr="0028081A" w14:paraId="4EE8A92E" w14:textId="77777777" w:rsidTr="008D1F03">
        <w:trPr>
          <w:cantSplit/>
          <w:trHeight w:val="255"/>
        </w:trPr>
        <w:tc>
          <w:tcPr>
            <w:tcW w:w="11772" w:type="dxa"/>
            <w:gridSpan w:val="18"/>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5AB0E25B" w14:textId="13D336BC" w:rsidR="005066A1" w:rsidRPr="0028081A" w:rsidRDefault="005066A1" w:rsidP="000327E1">
            <w:pPr>
              <w:jc w:val="center"/>
              <w:rPr>
                <w:rFonts w:ascii="Arial" w:hAnsi="Arial" w:cs="Arial"/>
              </w:rPr>
            </w:pPr>
            <w:r w:rsidRPr="0028081A">
              <w:rPr>
                <w:rFonts w:ascii="Arial" w:hAnsi="Arial" w:cs="Arial"/>
                <w:b/>
                <w:bCs/>
                <w:u w:val="single"/>
              </w:rPr>
              <w:t>Example: Transformer</w:t>
            </w:r>
            <w:ins w:id="156" w:author="MWG 011425" w:date="2025-01-13T09:37:00Z">
              <w:r w:rsidR="00E060B9">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3091C2C8" w14:textId="77777777" w:rsidTr="008D1F03">
        <w:trPr>
          <w:cantSplit/>
          <w:trHeight w:val="255"/>
        </w:trPr>
        <w:tc>
          <w:tcPr>
            <w:tcW w:w="11772" w:type="dxa"/>
            <w:gridSpan w:val="18"/>
            <w:tcBorders>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F27AC" w14:textId="77777777" w:rsidR="005066A1" w:rsidRPr="0028081A" w:rsidRDefault="005066A1" w:rsidP="000327E1">
            <w:pPr>
              <w:rPr>
                <w:rFonts w:ascii="Arial" w:hAnsi="Arial" w:cs="Arial"/>
              </w:rPr>
            </w:pPr>
          </w:p>
        </w:tc>
      </w:tr>
      <w:tr w:rsidR="005066A1" w:rsidRPr="0028081A" w14:paraId="314C551B" w14:textId="77777777" w:rsidTr="008D1F03">
        <w:trPr>
          <w:trHeight w:val="255"/>
        </w:trPr>
        <w:tc>
          <w:tcPr>
            <w:tcW w:w="3420" w:type="dxa"/>
            <w:gridSpan w:val="7"/>
            <w:tcBorders>
              <w:top w:val="single" w:sz="4" w:space="0" w:color="auto"/>
              <w:left w:val="single" w:sz="4" w:space="0" w:color="auto"/>
              <w:bottom w:val="nil"/>
              <w:right w:val="single" w:sz="4" w:space="0" w:color="auto"/>
            </w:tcBorders>
            <w:noWrap/>
            <w:tcMar>
              <w:top w:w="13" w:type="dxa"/>
              <w:left w:w="13" w:type="dxa"/>
              <w:bottom w:w="0" w:type="dxa"/>
              <w:right w:w="13" w:type="dxa"/>
            </w:tcMar>
            <w:vAlign w:val="bottom"/>
          </w:tcPr>
          <w:p w14:paraId="62EA4F91" w14:textId="77777777" w:rsidR="005066A1" w:rsidRPr="0028081A" w:rsidRDefault="005066A1" w:rsidP="000327E1">
            <w:pPr>
              <w:jc w:val="right"/>
              <w:rPr>
                <w:rFonts w:ascii="Arial" w:hAnsi="Arial" w:cs="Arial"/>
                <w:u w:val="single"/>
              </w:rPr>
            </w:pPr>
          </w:p>
        </w:tc>
        <w:tc>
          <w:tcPr>
            <w:tcW w:w="8352" w:type="dxa"/>
            <w:gridSpan w:val="11"/>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1FB5081" w14:textId="1EB05B52" w:rsidR="005066A1" w:rsidRPr="0028081A" w:rsidRDefault="005066A1" w:rsidP="000327E1">
            <w:pPr>
              <w:rPr>
                <w:rFonts w:ascii="Arial" w:hAnsi="Arial" w:cs="Arial"/>
                <w:u w:val="single"/>
              </w:rPr>
            </w:pPr>
            <w:r w:rsidRPr="0028081A">
              <w:rPr>
                <w:rFonts w:ascii="Arial" w:hAnsi="Arial" w:cs="Arial"/>
                <w:u w:val="single"/>
              </w:rPr>
              <w:t xml:space="preserve">Date: </w:t>
            </w:r>
            <w:del w:id="157" w:author="MWG 011425" w:date="2025-01-13T09:37:00Z">
              <w:r w:rsidRPr="0028081A" w:rsidDel="00E060B9">
                <w:rPr>
                  <w:rFonts w:ascii="Arial" w:hAnsi="Arial" w:cs="Arial"/>
                  <w:u w:val="single"/>
                </w:rPr>
                <w:delText>12</w:delText>
              </w:r>
            </w:del>
            <w:ins w:id="158" w:author="MWG 011425" w:date="2025-01-13T09:37:00Z">
              <w:r w:rsidR="00E060B9">
                <w:rPr>
                  <w:rFonts w:ascii="Arial" w:hAnsi="Arial" w:cs="Arial"/>
                  <w:u w:val="single"/>
                </w:rPr>
                <w:t>XX</w:t>
              </w:r>
            </w:ins>
            <w:r w:rsidRPr="0028081A">
              <w:rPr>
                <w:rFonts w:ascii="Arial" w:hAnsi="Arial" w:cs="Arial"/>
                <w:u w:val="single"/>
              </w:rPr>
              <w:t>/</w:t>
            </w:r>
            <w:del w:id="159" w:author="MWG 011425" w:date="2025-01-13T09:37:00Z">
              <w:r w:rsidRPr="0028081A" w:rsidDel="00E060B9">
                <w:rPr>
                  <w:rFonts w:ascii="Arial" w:hAnsi="Arial" w:cs="Arial"/>
                  <w:u w:val="single"/>
                </w:rPr>
                <w:delText>14</w:delText>
              </w:r>
            </w:del>
            <w:ins w:id="160" w:author="MWG 011425" w:date="2025-01-13T09:37:00Z">
              <w:r w:rsidR="00E060B9">
                <w:rPr>
                  <w:rFonts w:ascii="Arial" w:hAnsi="Arial" w:cs="Arial"/>
                  <w:u w:val="single"/>
                </w:rPr>
                <w:t>XX</w:t>
              </w:r>
            </w:ins>
            <w:r w:rsidRPr="0028081A">
              <w:rPr>
                <w:rFonts w:ascii="Arial" w:hAnsi="Arial" w:cs="Arial"/>
                <w:u w:val="single"/>
              </w:rPr>
              <w:t>/</w:t>
            </w:r>
            <w:del w:id="161" w:author="MWG 011425" w:date="2025-01-13T09:37:00Z">
              <w:r w:rsidRPr="0028081A" w:rsidDel="00E060B9">
                <w:rPr>
                  <w:rFonts w:ascii="Arial" w:hAnsi="Arial" w:cs="Arial"/>
                  <w:u w:val="single"/>
                </w:rPr>
                <w:delText>2000</w:delText>
              </w:r>
            </w:del>
            <w:ins w:id="162" w:author="MWG 011425" w:date="2025-01-13T09:37:00Z">
              <w:r w:rsidR="00E060B9" w:rsidRPr="0028081A">
                <w:rPr>
                  <w:rFonts w:ascii="Arial" w:hAnsi="Arial" w:cs="Arial"/>
                  <w:u w:val="single"/>
                </w:rPr>
                <w:t>20</w:t>
              </w:r>
              <w:r w:rsidR="00E060B9">
                <w:rPr>
                  <w:rFonts w:ascii="Arial" w:hAnsi="Arial" w:cs="Arial"/>
                  <w:u w:val="single"/>
                </w:rPr>
                <w:t>XX</w:t>
              </w:r>
            </w:ins>
          </w:p>
        </w:tc>
      </w:tr>
      <w:tr w:rsidR="005066A1" w:rsidRPr="0028081A" w14:paraId="6D865982" w14:textId="77777777" w:rsidTr="008D1F03">
        <w:trPr>
          <w:trHeight w:val="86"/>
        </w:trPr>
        <w:tc>
          <w:tcPr>
            <w:tcW w:w="11772" w:type="dxa"/>
            <w:gridSpan w:val="18"/>
            <w:tcBorders>
              <w:top w:val="nil"/>
              <w:left w:val="single" w:sz="4" w:space="0" w:color="auto"/>
              <w:bottom w:val="nil"/>
              <w:right w:val="single" w:sz="4" w:space="0" w:color="auto"/>
            </w:tcBorders>
            <w:noWrap/>
            <w:tcMar>
              <w:top w:w="13" w:type="dxa"/>
              <w:left w:w="13" w:type="dxa"/>
              <w:bottom w:w="0" w:type="dxa"/>
              <w:right w:w="13" w:type="dxa"/>
            </w:tcMar>
            <w:vAlign w:val="bottom"/>
          </w:tcPr>
          <w:p w14:paraId="5869CA65" w14:textId="77777777" w:rsidR="005066A1" w:rsidRPr="0028081A" w:rsidRDefault="005066A1" w:rsidP="000327E1">
            <w:pPr>
              <w:rPr>
                <w:rFonts w:ascii="Arial" w:hAnsi="Arial" w:cs="Arial"/>
              </w:rPr>
            </w:pPr>
          </w:p>
        </w:tc>
      </w:tr>
      <w:tr w:rsidR="005066A1" w:rsidRPr="0028081A" w14:paraId="5B29770E" w14:textId="77777777" w:rsidTr="008D1F03">
        <w:trPr>
          <w:trHeight w:val="86"/>
        </w:trPr>
        <w:tc>
          <w:tcPr>
            <w:tcW w:w="11772" w:type="dxa"/>
            <w:gridSpan w:val="18"/>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624C1BE" w14:textId="77777777" w:rsidR="005066A1" w:rsidRPr="0028081A" w:rsidRDefault="005066A1" w:rsidP="000327E1">
            <w:pPr>
              <w:rPr>
                <w:rFonts w:ascii="Arial" w:hAnsi="Arial" w:cs="Arial"/>
              </w:rPr>
            </w:pPr>
          </w:p>
        </w:tc>
      </w:tr>
      <w:tr w:rsidR="002B53C3" w:rsidRPr="0028081A" w14:paraId="1F5B93A8"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0C9368A"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Transformer Information</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23E3FE6" w14:textId="77777777" w:rsidR="002B53C3" w:rsidRPr="0028081A" w:rsidRDefault="002B53C3" w:rsidP="000327E1">
            <w:pPr>
              <w:jc w:val="cente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262662"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Transmission Line Information</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4A209A" w14:textId="77777777" w:rsidR="002B53C3" w:rsidRPr="0028081A" w:rsidRDefault="002B53C3" w:rsidP="000327E1">
            <w:pPr>
              <w:jc w:val="center"/>
              <w:rPr>
                <w:rFonts w:ascii="Arial" w:hAnsi="Arial" w:cs="Arial"/>
                <w:b/>
                <w:bCs/>
                <w:u w:val="single"/>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04B6618F" w14:textId="090BF859" w:rsidR="002B53C3" w:rsidRPr="0028081A" w:rsidRDefault="00E060B9" w:rsidP="000327E1">
            <w:pPr>
              <w:jc w:val="center"/>
              <w:rPr>
                <w:rFonts w:ascii="Arial" w:hAnsi="Arial" w:cs="Arial"/>
                <w:b/>
                <w:bCs/>
                <w:u w:val="single"/>
              </w:rPr>
            </w:pPr>
            <w:ins w:id="163" w:author="MWG 011425" w:date="2025-01-13T09:38:00Z">
              <w:r>
                <w:rPr>
                  <w:rFonts w:ascii="Arial" w:hAnsi="Arial" w:cs="Arial"/>
                  <w:b/>
                  <w:bCs/>
                  <w:u w:val="single"/>
                </w:rPr>
                <w:t xml:space="preserve">Series </w:t>
              </w:r>
            </w:ins>
            <w:ins w:id="164" w:author="RWE" w:date="2023-09-11T09:28:00Z">
              <w:r w:rsidR="002B53C3">
                <w:rPr>
                  <w:rFonts w:ascii="Arial" w:hAnsi="Arial" w:cs="Arial"/>
                  <w:b/>
                  <w:bCs/>
                  <w:u w:val="single"/>
                </w:rPr>
                <w:t>Reactor Information</w:t>
              </w:r>
            </w:ins>
          </w:p>
        </w:tc>
        <w:tc>
          <w:tcPr>
            <w:tcW w:w="270" w:type="dxa"/>
            <w:tcBorders>
              <w:top w:val="single" w:sz="4" w:space="0" w:color="auto"/>
              <w:left w:val="single" w:sz="4" w:space="0" w:color="auto"/>
              <w:bottom w:val="single" w:sz="4" w:space="0" w:color="auto"/>
              <w:right w:val="single" w:sz="4" w:space="0" w:color="auto"/>
            </w:tcBorders>
            <w:vAlign w:val="bottom"/>
          </w:tcPr>
          <w:p w14:paraId="579B508C" w14:textId="735C9842" w:rsidR="002B53C3" w:rsidRPr="0028081A" w:rsidRDefault="002B53C3" w:rsidP="000327E1">
            <w:pPr>
              <w:jc w:val="center"/>
              <w:rPr>
                <w:rFonts w:ascii="Arial" w:hAnsi="Arial" w:cs="Arial"/>
                <w:b/>
                <w:bCs/>
                <w:u w:val="single"/>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7C6DE79E"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Meter Information</w:t>
            </w:r>
          </w:p>
        </w:tc>
      </w:tr>
      <w:tr w:rsidR="002B53C3" w:rsidRPr="0028081A" w14:paraId="3843404B"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3C663B" w14:textId="77777777" w:rsidR="002B53C3" w:rsidRPr="0028081A" w:rsidRDefault="002B53C3" w:rsidP="000327E1">
            <w:pPr>
              <w:rPr>
                <w:rFonts w:ascii="Arial" w:hAnsi="Arial" w:cs="Arial"/>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32AA2E1" w14:textId="77777777" w:rsidR="002B53C3" w:rsidRPr="0028081A" w:rsidRDefault="002B53C3" w:rsidP="000327E1">
            <w:pP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B7431E" w14:textId="77777777" w:rsidR="002B53C3" w:rsidRPr="0028081A" w:rsidRDefault="002B53C3" w:rsidP="000327E1">
            <w:pPr>
              <w:rPr>
                <w:rFonts w:ascii="Arial" w:hAnsi="Arial" w:cs="Arial"/>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F4E4751" w14:textId="77777777" w:rsidR="002B53C3" w:rsidRPr="0028081A" w:rsidRDefault="002B53C3" w:rsidP="000327E1">
            <w:pPr>
              <w:rPr>
                <w:rFonts w:ascii="Arial" w:hAnsi="Arial" w:cs="Arial"/>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50269630" w14:textId="77777777" w:rsidR="002B53C3" w:rsidRPr="0028081A" w:rsidRDefault="002B53C3" w:rsidP="000327E1">
            <w:pPr>
              <w:rPr>
                <w:rFonts w:ascii="Arial" w:hAnsi="Arial" w:cs="Arial"/>
              </w:rPr>
            </w:pPr>
          </w:p>
        </w:tc>
        <w:tc>
          <w:tcPr>
            <w:tcW w:w="270" w:type="dxa"/>
            <w:tcBorders>
              <w:top w:val="single" w:sz="4" w:space="0" w:color="auto"/>
              <w:left w:val="single" w:sz="4" w:space="0" w:color="auto"/>
              <w:bottom w:val="single" w:sz="4" w:space="0" w:color="auto"/>
              <w:right w:val="single" w:sz="4" w:space="0" w:color="auto"/>
            </w:tcBorders>
            <w:vAlign w:val="bottom"/>
          </w:tcPr>
          <w:p w14:paraId="3296A447" w14:textId="15FABDC1" w:rsidR="002B53C3" w:rsidRPr="0028081A" w:rsidRDefault="002B53C3" w:rsidP="000327E1">
            <w:pPr>
              <w:rPr>
                <w:rFonts w:ascii="Arial" w:hAnsi="Arial" w:cs="Arial"/>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5829021F" w14:textId="77777777" w:rsidR="002B53C3" w:rsidRPr="0028081A" w:rsidRDefault="002B53C3" w:rsidP="000327E1">
            <w:pPr>
              <w:rPr>
                <w:rFonts w:ascii="Arial" w:hAnsi="Arial" w:cs="Arial"/>
              </w:rPr>
            </w:pPr>
          </w:p>
        </w:tc>
      </w:tr>
      <w:tr w:rsidR="008D1F03" w:rsidRPr="0028081A" w14:paraId="1B842B6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065FB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Manufacturer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9249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ABB</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925BC9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C0265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Type</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18C012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4/0 ACSR</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B51CD"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26F1400" w14:textId="14686CFD" w:rsidR="008D1F03" w:rsidRPr="008D1F03" w:rsidRDefault="008D1F03" w:rsidP="008D1F03">
            <w:pPr>
              <w:rPr>
                <w:rFonts w:ascii="Arial" w:hAnsi="Arial" w:cs="Arial"/>
                <w:sz w:val="18"/>
                <w:szCs w:val="18"/>
              </w:rPr>
            </w:pPr>
            <w:ins w:id="165" w:author="RWE" w:date="2023-09-25T06:53:00Z">
              <w:r w:rsidRPr="008D1F03">
                <w:rPr>
                  <w:rFonts w:ascii="Arial" w:hAnsi="Arial" w:cs="Arial"/>
                  <w:sz w:val="18"/>
                  <w:szCs w:val="18"/>
                </w:rPr>
                <w:t>Reactor Manufacturer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146D8E0" w14:textId="33A7A411" w:rsidR="008D1F03" w:rsidRPr="008D1F03" w:rsidRDefault="008D1F03" w:rsidP="008D1F03">
            <w:pPr>
              <w:rPr>
                <w:rFonts w:ascii="Arial" w:hAnsi="Arial" w:cs="Arial"/>
                <w:sz w:val="18"/>
                <w:szCs w:val="18"/>
              </w:rPr>
            </w:pPr>
            <w:ins w:id="166" w:author="RWE" w:date="2023-09-25T06:53:00Z">
              <w:r w:rsidRPr="008D1F03">
                <w:rPr>
                  <w:rFonts w:ascii="Arial" w:hAnsi="Arial" w:cs="Arial"/>
                  <w:sz w:val="18"/>
                  <w:szCs w:val="18"/>
                </w:rPr>
                <w:t>GE</w:t>
              </w:r>
            </w:ins>
          </w:p>
        </w:tc>
        <w:tc>
          <w:tcPr>
            <w:tcW w:w="270" w:type="dxa"/>
            <w:tcBorders>
              <w:top w:val="single" w:sz="4" w:space="0" w:color="auto"/>
              <w:left w:val="single" w:sz="4" w:space="0" w:color="auto"/>
              <w:bottom w:val="single" w:sz="4" w:space="0" w:color="auto"/>
              <w:right w:val="single" w:sz="4" w:space="0" w:color="auto"/>
            </w:tcBorders>
            <w:vAlign w:val="bottom"/>
          </w:tcPr>
          <w:p w14:paraId="5315AA7B" w14:textId="209BB855"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13A250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PTR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AC1A9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60</w:t>
            </w:r>
          </w:p>
        </w:tc>
      </w:tr>
      <w:tr w:rsidR="008D1F03" w:rsidRPr="0028081A" w14:paraId="53CB0713"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81138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Serial Number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D5DC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1000001</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871E3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9E2D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Length (miles)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3DB4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7.360</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D6FFFC7"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1E569654" w14:textId="6510590F" w:rsidR="008D1F03" w:rsidRPr="008D1F03" w:rsidRDefault="008D1F03" w:rsidP="008D1F03">
            <w:pPr>
              <w:rPr>
                <w:rFonts w:ascii="Arial" w:hAnsi="Arial" w:cs="Arial"/>
                <w:sz w:val="18"/>
                <w:szCs w:val="18"/>
              </w:rPr>
            </w:pPr>
            <w:ins w:id="167" w:author="RWE" w:date="2023-09-25T06:53:00Z">
              <w:r w:rsidRPr="008D1F03">
                <w:rPr>
                  <w:rFonts w:ascii="Arial" w:hAnsi="Arial" w:cs="Arial"/>
                  <w:sz w:val="18"/>
                  <w:szCs w:val="18"/>
                </w:rPr>
                <w:t>Reactor Serial Number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22A0202" w14:textId="291DD1FB" w:rsidR="008D1F03" w:rsidRPr="008D1F03" w:rsidRDefault="008D1F03" w:rsidP="008D1F03">
            <w:pPr>
              <w:rPr>
                <w:rFonts w:ascii="Arial" w:hAnsi="Arial" w:cs="Arial"/>
                <w:sz w:val="18"/>
                <w:szCs w:val="18"/>
              </w:rPr>
            </w:pPr>
            <w:ins w:id="168" w:author="RWE" w:date="2023-09-25T06:53:00Z">
              <w:r w:rsidRPr="008D1F03">
                <w:rPr>
                  <w:rFonts w:ascii="Arial" w:hAnsi="Arial" w:cs="Arial"/>
                  <w:sz w:val="18"/>
                  <w:szCs w:val="18"/>
                </w:rPr>
                <w:t>3543130010</w:t>
              </w:r>
            </w:ins>
            <w:ins w:id="169" w:author="MWG 011425" w:date="2025-01-13T09:38:00Z">
              <w:r w:rsidR="00E060B9">
                <w:rPr>
                  <w:rFonts w:ascii="Arial" w:hAnsi="Arial" w:cs="Arial"/>
                  <w:sz w:val="18"/>
                  <w:szCs w:val="18"/>
                </w:rPr>
                <w:t>, 3543</w:t>
              </w:r>
            </w:ins>
            <w:ins w:id="170" w:author="MWG 011425" w:date="2025-01-13T09:39:00Z">
              <w:r w:rsidR="00E060B9">
                <w:rPr>
                  <w:rFonts w:ascii="Arial" w:hAnsi="Arial" w:cs="Arial"/>
                  <w:sz w:val="18"/>
                  <w:szCs w:val="18"/>
                </w:rPr>
                <w:t>130011, 3543130</w:t>
              </w:r>
            </w:ins>
            <w:ins w:id="171" w:author="MWG 011425" w:date="2025-01-14T14:23:00Z">
              <w:r w:rsidR="0045219F">
                <w:rPr>
                  <w:rFonts w:ascii="Arial" w:hAnsi="Arial" w:cs="Arial"/>
                  <w:sz w:val="18"/>
                  <w:szCs w:val="18"/>
                </w:rPr>
                <w:t>0</w:t>
              </w:r>
            </w:ins>
            <w:ins w:id="172" w:author="MWG 011425" w:date="2025-01-13T09:39:00Z">
              <w:r w:rsidR="00E060B9">
                <w:rPr>
                  <w:rFonts w:ascii="Arial" w:hAnsi="Arial" w:cs="Arial"/>
                  <w:sz w:val="18"/>
                  <w:szCs w:val="18"/>
                </w:rPr>
                <w:t>12</w:t>
              </w:r>
            </w:ins>
          </w:p>
        </w:tc>
        <w:tc>
          <w:tcPr>
            <w:tcW w:w="270" w:type="dxa"/>
            <w:tcBorders>
              <w:top w:val="single" w:sz="4" w:space="0" w:color="auto"/>
              <w:left w:val="single" w:sz="4" w:space="0" w:color="auto"/>
              <w:bottom w:val="single" w:sz="4" w:space="0" w:color="auto"/>
              <w:right w:val="single" w:sz="4" w:space="0" w:color="auto"/>
            </w:tcBorders>
            <w:vAlign w:val="bottom"/>
          </w:tcPr>
          <w:p w14:paraId="6A6F7D5E" w14:textId="4354F60C"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2296B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CTR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19332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6C72FC2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DB437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size (KVA)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B6E9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36BCC0"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F3AFB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Res. @ 50 C</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5A918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0.592</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E27DD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DCAE46D" w14:textId="5B5F5042" w:rsidR="008D1F03" w:rsidRPr="008D1F03" w:rsidRDefault="008D1F03" w:rsidP="008D1F03">
            <w:pPr>
              <w:rPr>
                <w:rFonts w:ascii="Arial" w:hAnsi="Arial" w:cs="Arial"/>
                <w:sz w:val="18"/>
                <w:szCs w:val="18"/>
              </w:rPr>
            </w:pPr>
            <w:ins w:id="173" w:author="RWE" w:date="2023-09-25T06:53:00Z">
              <w:r w:rsidRPr="008D1F03">
                <w:rPr>
                  <w:rFonts w:ascii="Arial" w:hAnsi="Arial" w:cs="Arial"/>
                  <w:sz w:val="18"/>
                  <w:szCs w:val="18"/>
                </w:rPr>
                <w:t>Reactor Rated Current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2522CE66" w14:textId="7296E6EA" w:rsidR="008D1F03" w:rsidRPr="008D1F03" w:rsidRDefault="008D1F03" w:rsidP="008D1F03">
            <w:pPr>
              <w:rPr>
                <w:rFonts w:ascii="Arial" w:hAnsi="Arial" w:cs="Arial"/>
                <w:sz w:val="18"/>
                <w:szCs w:val="18"/>
              </w:rPr>
            </w:pPr>
            <w:ins w:id="174" w:author="RWE" w:date="2023-09-25T06:53:00Z">
              <w:r w:rsidRPr="008D1F03">
                <w:rPr>
                  <w:rFonts w:ascii="Arial" w:hAnsi="Arial" w:cs="Arial"/>
                  <w:sz w:val="18"/>
                  <w:szCs w:val="18"/>
                </w:rPr>
                <w:t>1200</w:t>
              </w:r>
            </w:ins>
          </w:p>
        </w:tc>
        <w:tc>
          <w:tcPr>
            <w:tcW w:w="270" w:type="dxa"/>
            <w:tcBorders>
              <w:top w:val="single" w:sz="4" w:space="0" w:color="auto"/>
              <w:left w:val="single" w:sz="4" w:space="0" w:color="auto"/>
              <w:bottom w:val="single" w:sz="4" w:space="0" w:color="auto"/>
              <w:right w:val="single" w:sz="4" w:space="0" w:color="auto"/>
            </w:tcBorders>
            <w:vAlign w:val="bottom"/>
          </w:tcPr>
          <w:p w14:paraId="732B912D" w14:textId="0BD2826E"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6D62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Rated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7660F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5F160A3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F8FB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w:t>
            </w:r>
            <w:r>
              <w:rPr>
                <w:rFonts w:ascii="Arial" w:hAnsi="Arial" w:cs="Arial"/>
                <w:sz w:val="18"/>
                <w:szCs w:val="18"/>
              </w:rPr>
              <w:t>mr</w:t>
            </w:r>
            <w:r w:rsidRPr="0028081A">
              <w:rPr>
                <w:rFonts w:ascii="Arial" w:hAnsi="Arial" w:cs="Arial"/>
                <w:sz w:val="18"/>
                <w:szCs w:val="18"/>
              </w:rPr>
              <w:t xml:space="preserve"> Pri.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79914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110000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C778A1"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6BB3E6"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*Total Line Res.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E1385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4.357</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4BF590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D9FA77E" w14:textId="667BF52C" w:rsidR="008D1F03" w:rsidRPr="008D1F03" w:rsidRDefault="00E060B9" w:rsidP="008D1F03">
            <w:pPr>
              <w:rPr>
                <w:rFonts w:ascii="Arial" w:hAnsi="Arial" w:cs="Arial"/>
                <w:sz w:val="18"/>
                <w:szCs w:val="18"/>
              </w:rPr>
            </w:pPr>
            <w:ins w:id="175" w:author="MWG 011425" w:date="2025-01-13T09:40:00Z">
              <w:r>
                <w:rPr>
                  <w:rFonts w:ascii="Arial" w:hAnsi="Arial" w:cs="Arial"/>
                  <w:sz w:val="18"/>
                  <w:szCs w:val="18"/>
                </w:rPr>
                <w:t>Average Series Reactor Reactance</w:t>
              </w:r>
            </w:ins>
            <w:ins w:id="176" w:author="RWE" w:date="2023-09-25T06:53:00Z">
              <w:del w:id="177" w:author="MWG 011425" w:date="2025-01-13T09:41:00Z">
                <w:r w:rsidR="008D1F03" w:rsidRPr="008D1F03" w:rsidDel="00E060B9">
                  <w:rPr>
                    <w:rFonts w:ascii="Arial" w:hAnsi="Arial" w:cs="Arial"/>
                    <w:sz w:val="18"/>
                    <w:szCs w:val="18"/>
                  </w:rPr>
                  <w:delText>Average Reactor Test Inductance (mH)</w:delText>
                </w:r>
              </w:del>
            </w:ins>
            <w:ins w:id="178" w:author="MWG 011425" w:date="2025-01-13T09:42:00Z">
              <w:r>
                <w:rPr>
                  <w:rFonts w:ascii="Arial" w:hAnsi="Arial" w:cs="Arial"/>
                  <w:sz w:val="18"/>
                  <w:szCs w:val="18"/>
                </w:rPr>
                <w:t xml:space="preserve"> </w:t>
              </w:r>
              <w:r w:rsidRPr="008D1F03">
                <w:rPr>
                  <w:rFonts w:ascii="Arial" w:hAnsi="Arial" w:cs="Arial"/>
                  <w:sz w:val="18"/>
                  <w:szCs w:val="18"/>
                </w:rPr>
                <w:t>(</w:t>
              </w:r>
              <w:r>
                <w:rPr>
                  <w:rFonts w:ascii="Arial" w:hAnsi="Arial" w:cs="Arial"/>
                  <w:sz w:val="18"/>
                  <w:szCs w:val="18"/>
                </w:rPr>
                <w:t>Ohms=2*</w:t>
              </w:r>
              <w:r w:rsidRPr="00D42BFB">
                <w:rPr>
                  <w:rFonts w:ascii="Arial" w:hAnsi="Arial" w:cs="Arial"/>
                  <w:sz w:val="18"/>
                  <w:szCs w:val="18"/>
                </w:rPr>
                <w:t xml:space="preserve">π </w:t>
              </w:r>
              <w:r>
                <w:rPr>
                  <w:rFonts w:ascii="Arial" w:hAnsi="Arial" w:cs="Arial"/>
                  <w:sz w:val="18"/>
                  <w:szCs w:val="18"/>
                </w:rPr>
                <w:t>*60Hz*</w:t>
              </w:r>
              <w:r w:rsidRPr="008D1F03">
                <w:rPr>
                  <w:rFonts w:ascii="Arial" w:hAnsi="Arial" w:cs="Arial"/>
                  <w:sz w:val="18"/>
                  <w:szCs w:val="18"/>
                </w:rPr>
                <w:t>mH</w:t>
              </w:r>
              <w:r>
                <w:rPr>
                  <w:rFonts w:ascii="Arial" w:hAnsi="Arial" w:cs="Arial"/>
                  <w:sz w:val="18"/>
                  <w:szCs w:val="18"/>
                </w:rPr>
                <w:t>*</w:t>
              </w:r>
            </w:ins>
            <m:oMath>
              <m:sSup>
                <m:sSupPr>
                  <m:ctrlPr>
                    <w:ins w:id="179" w:author="MWG 011425" w:date="2025-01-13T09:42:00Z">
                      <w:rPr>
                        <w:rFonts w:ascii="Cambria Math" w:hAnsi="Cambria Math" w:cs="Arial"/>
                        <w:i/>
                        <w:sz w:val="18"/>
                        <w:szCs w:val="18"/>
                      </w:rPr>
                    </w:ins>
                  </m:ctrlPr>
                </m:sSupPr>
                <m:e>
                  <m:r>
                    <w:ins w:id="180" w:author="MWG 011425" w:date="2025-01-13T09:42:00Z">
                      <w:rPr>
                        <w:rFonts w:ascii="Cambria Math" w:hAnsi="Cambria Math" w:cs="Arial"/>
                        <w:sz w:val="18"/>
                        <w:szCs w:val="18"/>
                      </w:rPr>
                      <m:t>10</m:t>
                    </w:ins>
                  </m:r>
                </m:e>
                <m:sup>
                  <m:r>
                    <w:ins w:id="181" w:author="MWG 011425" w:date="2025-01-13T09:42:00Z">
                      <w:rPr>
                        <w:rFonts w:ascii="Cambria Math" w:hAnsi="Cambria Math" w:cs="Arial"/>
                        <w:sz w:val="18"/>
                        <w:szCs w:val="18"/>
                      </w:rPr>
                      <m:t>-3</m:t>
                    </w:ins>
                  </m:r>
                </m:sup>
              </m:sSup>
            </m:oMath>
            <w:ins w:id="182" w:author="MWG 011425" w:date="2025-01-13T09:42:00Z">
              <w:r w:rsidRPr="008D1F03">
                <w:rPr>
                  <w:rFonts w:ascii="Arial" w:hAnsi="Arial" w:cs="Arial"/>
                  <w:sz w:val="18"/>
                  <w:szCs w:val="18"/>
                </w:rPr>
                <w: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1B6E103" w14:textId="24192DCF" w:rsidR="008D1F03" w:rsidRPr="008D1F03" w:rsidRDefault="00E060B9" w:rsidP="008D1F03">
            <w:pPr>
              <w:rPr>
                <w:ins w:id="183" w:author="RWE" w:date="2023-09-25T06:53:00Z"/>
                <w:rFonts w:ascii="Arial" w:hAnsi="Arial" w:cs="Arial"/>
                <w:sz w:val="18"/>
                <w:szCs w:val="18"/>
              </w:rPr>
            </w:pPr>
            <w:ins w:id="184" w:author="MWG 011425" w:date="2025-01-13T09:41:00Z">
              <w:r>
                <w:rPr>
                  <w:rFonts w:ascii="Arial" w:hAnsi="Arial" w:cs="Arial"/>
                  <w:sz w:val="18"/>
                  <w:szCs w:val="18"/>
                </w:rPr>
                <w:t>0.12*</w:t>
              </w:r>
              <w:r w:rsidRPr="00D42BFB">
                <w:rPr>
                  <w:rFonts w:ascii="Arial" w:hAnsi="Arial" w:cs="Arial"/>
                  <w:sz w:val="18"/>
                  <w:szCs w:val="18"/>
                </w:rPr>
                <w:t xml:space="preserve">π </w:t>
              </w:r>
              <w:r>
                <w:rPr>
                  <w:rFonts w:ascii="Arial" w:hAnsi="Arial" w:cs="Arial"/>
                  <w:sz w:val="18"/>
                  <w:szCs w:val="18"/>
                </w:rPr>
                <w:t>*</w:t>
              </w:r>
            </w:ins>
            <w:ins w:id="185" w:author="RWE" w:date="2023-09-25T06:53:00Z">
              <w:r w:rsidR="008D1F03" w:rsidRPr="008D1F03">
                <w:rPr>
                  <w:rFonts w:ascii="Arial" w:hAnsi="Arial" w:cs="Arial"/>
                  <w:sz w:val="18"/>
                  <w:szCs w:val="18"/>
                </w:rPr>
                <w:t>2.477</w:t>
              </w:r>
            </w:ins>
          </w:p>
          <w:p w14:paraId="3FE310D3" w14:textId="77777777" w:rsidR="008D1F03" w:rsidRPr="008D1F03" w:rsidRDefault="008D1F03" w:rsidP="008D1F03">
            <w:pPr>
              <w:rPr>
                <w:ins w:id="186" w:author="RWE" w:date="2023-09-25T06:53:00Z"/>
                <w:rFonts w:ascii="Arial" w:hAnsi="Arial" w:cs="Arial"/>
                <w:sz w:val="18"/>
                <w:szCs w:val="18"/>
              </w:rPr>
            </w:pPr>
          </w:p>
          <w:p w14:paraId="6CA1875A" w14:textId="628F46E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D3AA3B7" w14:textId="1F12F1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DA77BF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class (amp)</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4BC6C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20</w:t>
            </w:r>
          </w:p>
        </w:tc>
      </w:tr>
      <w:tr w:rsidR="008D1F03" w:rsidRPr="0028081A" w14:paraId="551E149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B931AA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sec.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57157E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13090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844E7A4"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77726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Loss (VA)</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6D45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266549</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F70EA1"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6EADFD54" w14:textId="4C43FA9B" w:rsidR="008D1F03" w:rsidRPr="008D1F03" w:rsidRDefault="00A82253" w:rsidP="008D1F03">
            <w:pPr>
              <w:rPr>
                <w:rFonts w:ascii="Arial" w:hAnsi="Arial" w:cs="Arial"/>
                <w:sz w:val="18"/>
                <w:szCs w:val="18"/>
              </w:rPr>
            </w:pPr>
            <w:ins w:id="187" w:author="MWG 011425" w:date="2025-01-13T09:44:00Z">
              <w:r>
                <w:rPr>
                  <w:rFonts w:ascii="Arial" w:hAnsi="Arial" w:cs="Arial"/>
                  <w:sz w:val="18"/>
                  <w:szCs w:val="18"/>
                </w:rPr>
                <w:t>Average Series Reactor Resistance</w:t>
              </w:r>
            </w:ins>
            <w:ins w:id="188" w:author="RWE" w:date="2023-09-25T06:53:00Z">
              <w:del w:id="189" w:author="MWG 011425" w:date="2025-01-13T09:44:00Z">
                <w:r w:rsidR="008D1F03" w:rsidRPr="008D1F03" w:rsidDel="00A82253">
                  <w:rPr>
                    <w:rFonts w:ascii="Arial" w:hAnsi="Arial" w:cs="Arial"/>
                    <w:sz w:val="18"/>
                    <w:szCs w:val="18"/>
                  </w:rPr>
                  <w:delText>Average Reactor DC Resistance at Reference Temperature</w:delText>
                </w:r>
              </w:del>
              <w:r w:rsidR="008D1F03" w:rsidRPr="008D1F03">
                <w:rPr>
                  <w:rFonts w:ascii="Arial" w:hAnsi="Arial" w:cs="Arial"/>
                  <w:sz w:val="18"/>
                  <w:szCs w:val="18"/>
                </w:rPr>
                <w:t xml:space="preserv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7BF52FE6" w14:textId="77777777" w:rsidR="008D1F03" w:rsidRPr="008D1F03" w:rsidRDefault="008D1F03" w:rsidP="008D1F03">
            <w:pPr>
              <w:rPr>
                <w:ins w:id="190" w:author="RWE" w:date="2023-09-25T06:53:00Z"/>
                <w:rFonts w:ascii="Arial" w:hAnsi="Arial" w:cs="Arial"/>
                <w:sz w:val="18"/>
                <w:szCs w:val="18"/>
              </w:rPr>
            </w:pPr>
            <w:ins w:id="191" w:author="RWE" w:date="2023-09-25T06:53:00Z">
              <w:r w:rsidRPr="008D1F03">
                <w:rPr>
                  <w:rFonts w:ascii="Arial" w:hAnsi="Arial" w:cs="Arial"/>
                  <w:sz w:val="18"/>
                  <w:szCs w:val="18"/>
                </w:rPr>
                <w:t>.00731323</w:t>
              </w:r>
            </w:ins>
          </w:p>
          <w:p w14:paraId="2BBA2465" w14:textId="4749A0E3"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3E167FF2" w14:textId="119B902F"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037440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Number of elements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3A781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w:t>
            </w:r>
          </w:p>
        </w:tc>
      </w:tr>
      <w:tr w:rsidR="008D1F03" w:rsidRPr="0028081A" w14:paraId="53B3FDD7"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091E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No-Load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EABE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22200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18EA5"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6EA38B1"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28DB599"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00A158"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E3311BE" w14:textId="075C782A" w:rsidR="008D1F03" w:rsidRPr="008D1F03" w:rsidRDefault="008D1F03" w:rsidP="008D1F03">
            <w:pPr>
              <w:rPr>
                <w:rFonts w:ascii="Arial" w:hAnsi="Arial" w:cs="Arial"/>
                <w:sz w:val="18"/>
                <w:szCs w:val="18"/>
              </w:rPr>
            </w:pPr>
            <w:ins w:id="192" w:author="RWE" w:date="2023-09-25T06:53:00Z">
              <w:del w:id="193" w:author="MWG 011425" w:date="2025-01-13T09:44:00Z">
                <w:r w:rsidRPr="008D1F03" w:rsidDel="006A34D9">
                  <w:rPr>
                    <w:rFonts w:ascii="Arial" w:hAnsi="Arial" w:cs="Arial"/>
                    <w:sz w:val="18"/>
                    <w:szCs w:val="18"/>
                  </w:rPr>
                  <w:delText>Reactor Total Three Phase AC (Cu) Losses (Watts)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6A77886" w14:textId="4F480D9E" w:rsidR="008D1F03" w:rsidRPr="008D1F03" w:rsidDel="006A34D9" w:rsidRDefault="008D1F03" w:rsidP="008D1F03">
            <w:pPr>
              <w:rPr>
                <w:ins w:id="194" w:author="RWE" w:date="2023-09-25T06:53:00Z"/>
                <w:del w:id="195" w:author="MWG 011425" w:date="2025-01-13T09:44:00Z"/>
                <w:rFonts w:ascii="Arial" w:hAnsi="Arial" w:cs="Arial"/>
                <w:sz w:val="18"/>
                <w:szCs w:val="18"/>
              </w:rPr>
            </w:pPr>
            <w:ins w:id="196" w:author="RWE" w:date="2023-09-25T06:53:00Z">
              <w:del w:id="197" w:author="MWG 011425" w:date="2025-01-13T09:44:00Z">
                <w:r w:rsidRPr="008D1F03" w:rsidDel="006A34D9">
                  <w:rPr>
                    <w:rFonts w:ascii="Arial" w:hAnsi="Arial" w:cs="Arial"/>
                    <w:sz w:val="18"/>
                    <w:szCs w:val="18"/>
                  </w:rPr>
                  <w:delText>39349</w:delText>
                </w:r>
              </w:del>
            </w:ins>
          </w:p>
          <w:p w14:paraId="3D7A22F3" w14:textId="4242228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117C5326" w14:textId="27437588"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8EA4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Nominal Watts (</w:t>
            </w:r>
            <w:smartTag w:uri="urn:schemas-microsoft-com:office:smarttags" w:element="place">
              <w:r>
                <w:rPr>
                  <w:rFonts w:ascii="Arial" w:hAnsi="Arial" w:cs="Arial"/>
                  <w:sz w:val="18"/>
                  <w:szCs w:val="18"/>
                </w:rPr>
                <w:t>W</w:t>
              </w:r>
              <w:r w:rsidRPr="0028081A">
                <w:rPr>
                  <w:rFonts w:ascii="Arial" w:hAnsi="Arial" w:cs="Arial"/>
                  <w:sz w:val="18"/>
                  <w:szCs w:val="18"/>
                </w:rPr>
                <w:t>atts</w:t>
              </w:r>
            </w:smartTag>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057646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3600</w:t>
            </w:r>
          </w:p>
        </w:tc>
      </w:tr>
      <w:tr w:rsidR="008D1F03" w:rsidRPr="0028081A" w14:paraId="01CCB27E"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B1DF7F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Excitation Current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BDECC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C30B34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359AA38"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E3E581"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A83500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13A0218" w14:textId="30025BD8" w:rsidR="008D1F03" w:rsidRPr="008D1F03" w:rsidRDefault="008D1F03" w:rsidP="008D1F03">
            <w:pPr>
              <w:rPr>
                <w:rFonts w:ascii="Arial" w:hAnsi="Arial" w:cs="Arial"/>
                <w:sz w:val="18"/>
                <w:szCs w:val="18"/>
              </w:rPr>
            </w:pPr>
            <w:ins w:id="198" w:author="RWE" w:date="2023-09-25T06:53:00Z">
              <w:del w:id="199" w:author="MWG 011425" w:date="2025-01-13T09:45:00Z">
                <w:r w:rsidRPr="008D1F03" w:rsidDel="006A34D9">
                  <w:rPr>
                    <w:rFonts w:ascii="Arial" w:hAnsi="Arial" w:cs="Arial"/>
                    <w:sz w:val="18"/>
                    <w:szCs w:val="18"/>
                  </w:rPr>
                  <w:delText>*Reactor Reactance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7468405" w14:textId="3969EEFE" w:rsidR="008D1F03" w:rsidRPr="008D1F03" w:rsidRDefault="008D1F03" w:rsidP="008D1F03">
            <w:pPr>
              <w:rPr>
                <w:rFonts w:ascii="Arial" w:hAnsi="Arial" w:cs="Arial"/>
                <w:sz w:val="18"/>
                <w:szCs w:val="18"/>
              </w:rPr>
            </w:pPr>
            <w:ins w:id="200" w:author="RWE" w:date="2023-09-25T06:53:00Z">
              <w:del w:id="201" w:author="MWG 011425" w:date="2025-01-13T09:45:00Z">
                <w:r w:rsidRPr="008D1F03" w:rsidDel="006A34D9">
                  <w:rPr>
                    <w:rFonts w:ascii="Arial" w:hAnsi="Arial" w:cs="Arial"/>
                    <w:sz w:val="18"/>
                    <w:szCs w:val="18"/>
                  </w:rPr>
                  <w:delText>0.933807</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EE88AC9" w14:textId="040E7AA2"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4A2123D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CT Primary amp (A)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692C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w:t>
            </w:r>
          </w:p>
        </w:tc>
      </w:tr>
      <w:tr w:rsidR="008D1F03" w:rsidRPr="0028081A" w14:paraId="39744240"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0F6223" w14:textId="77777777" w:rsidR="008D1F03" w:rsidRDefault="008D1F03" w:rsidP="008D1F03">
            <w:pPr>
              <w:jc w:val="center"/>
              <w:rPr>
                <w:rFonts w:ascii="Arial" w:hAnsi="Arial" w:cs="Arial"/>
                <w:sz w:val="18"/>
                <w:szCs w:val="18"/>
              </w:rPr>
            </w:pPr>
            <w:r w:rsidRPr="0028081A">
              <w:rPr>
                <w:rFonts w:ascii="Arial" w:hAnsi="Arial" w:cs="Arial"/>
                <w:sz w:val="18"/>
                <w:szCs w:val="18"/>
              </w:rPr>
              <w:t>Xfmr. 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p w14:paraId="64395AA6" w14:textId="77777777" w:rsidR="004F5F9C" w:rsidRPr="004F5F9C" w:rsidRDefault="004F5F9C" w:rsidP="004F5F9C">
            <w:pPr>
              <w:rPr>
                <w:rFonts w:ascii="Arial" w:hAnsi="Arial" w:cs="Arial"/>
                <w:sz w:val="18"/>
                <w:szCs w:val="18"/>
              </w:rPr>
            </w:pPr>
          </w:p>
          <w:p w14:paraId="4158080B" w14:textId="77777777" w:rsidR="004F5F9C" w:rsidRPr="004F5F9C" w:rsidRDefault="004F5F9C" w:rsidP="004F5F9C">
            <w:pPr>
              <w:rPr>
                <w:rFonts w:ascii="Arial" w:hAnsi="Arial" w:cs="Arial"/>
                <w:sz w:val="18"/>
                <w:szCs w:val="18"/>
              </w:rPr>
            </w:pPr>
          </w:p>
          <w:p w14:paraId="59379B16" w14:textId="77777777" w:rsidR="004F5F9C" w:rsidRPr="004F5F9C" w:rsidRDefault="004F5F9C" w:rsidP="004F5F9C">
            <w:pPr>
              <w:rPr>
                <w:rFonts w:ascii="Arial" w:hAnsi="Arial" w:cs="Arial"/>
                <w:sz w:val="18"/>
                <w:szCs w:val="18"/>
              </w:rPr>
            </w:pPr>
          </w:p>
          <w:p w14:paraId="1796BEE9" w14:textId="77777777" w:rsidR="004F5F9C" w:rsidRPr="004F5F9C" w:rsidRDefault="004F5F9C" w:rsidP="004F5F9C">
            <w:pPr>
              <w:rPr>
                <w:rFonts w:ascii="Arial" w:hAnsi="Arial" w:cs="Arial"/>
                <w:sz w:val="18"/>
                <w:szCs w:val="18"/>
              </w:rPr>
            </w:pPr>
          </w:p>
          <w:p w14:paraId="2210A14B" w14:textId="77777777" w:rsidR="004F5F9C" w:rsidRPr="004F5F9C" w:rsidRDefault="004F5F9C" w:rsidP="004F5F9C">
            <w:pPr>
              <w:rPr>
                <w:rFonts w:ascii="Arial" w:hAnsi="Arial" w:cs="Arial"/>
                <w:sz w:val="18"/>
                <w:szCs w:val="18"/>
              </w:rPr>
            </w:pPr>
          </w:p>
          <w:p w14:paraId="27B08980" w14:textId="77777777" w:rsidR="004F5F9C" w:rsidRDefault="004F5F9C" w:rsidP="004F5F9C">
            <w:pPr>
              <w:rPr>
                <w:rFonts w:ascii="Arial" w:hAnsi="Arial" w:cs="Arial"/>
                <w:sz w:val="18"/>
                <w:szCs w:val="18"/>
              </w:rPr>
            </w:pPr>
          </w:p>
          <w:p w14:paraId="24E83A4E"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C11947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51360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794058"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BA642EA"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61E7C5"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00461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0E43231" w14:textId="6C4517F5" w:rsidR="008D1F03" w:rsidRPr="008D1F03" w:rsidRDefault="008D1F03" w:rsidP="008D1F03">
            <w:pPr>
              <w:rPr>
                <w:rFonts w:ascii="Arial" w:hAnsi="Arial" w:cs="Arial"/>
                <w:sz w:val="18"/>
                <w:szCs w:val="18"/>
              </w:rPr>
            </w:pPr>
            <w:ins w:id="202" w:author="RWE" w:date="2023-09-25T06:53:00Z">
              <w:del w:id="203" w:author="MWG 011425" w:date="2025-01-13T09:45:00Z">
                <w:r w:rsidRPr="008D1F03" w:rsidDel="006A34D9">
                  <w:rPr>
                    <w:rFonts w:ascii="Arial" w:hAnsi="Arial" w:cs="Arial"/>
                    <w:sz w:val="18"/>
                    <w:szCs w:val="18"/>
                  </w:rPr>
                  <w:delText>*Reactor Impedance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9C9F6D0" w14:textId="54200AA4" w:rsidR="008D1F03" w:rsidRPr="008D1F03" w:rsidRDefault="008D1F03" w:rsidP="008D1F03">
            <w:pPr>
              <w:rPr>
                <w:rFonts w:ascii="Arial" w:hAnsi="Arial" w:cs="Arial"/>
                <w:sz w:val="18"/>
                <w:szCs w:val="18"/>
              </w:rPr>
            </w:pPr>
            <w:ins w:id="204" w:author="RWE" w:date="2023-09-25T06:53:00Z">
              <w:del w:id="205" w:author="MWG 011425" w:date="2025-01-13T09:45:00Z">
                <w:r w:rsidRPr="008D1F03" w:rsidDel="006A34D9">
                  <w:rPr>
                    <w:rFonts w:ascii="Arial" w:hAnsi="Arial" w:cs="Arial"/>
                    <w:sz w:val="18"/>
                    <w:szCs w:val="18"/>
                  </w:rPr>
                  <w:delText>0.933836</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7B054575" w14:textId="118AAC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144691F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 Meter secondary test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5B73B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125.9586</w:t>
            </w:r>
          </w:p>
        </w:tc>
      </w:tr>
      <w:tr w:rsidR="008D1F03" w:rsidRPr="0028081A" w14:paraId="49972A3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3042A0" w14:textId="77777777" w:rsidR="008D1F03" w:rsidRDefault="008D1F03" w:rsidP="008D1F03">
            <w:pPr>
              <w:jc w:val="center"/>
              <w:rPr>
                <w:rFonts w:ascii="Arial" w:hAnsi="Arial" w:cs="Arial"/>
                <w:sz w:val="18"/>
                <w:szCs w:val="18"/>
              </w:rPr>
            </w:pPr>
            <w:r w:rsidRPr="0028081A">
              <w:rPr>
                <w:rFonts w:ascii="Arial" w:hAnsi="Arial" w:cs="Arial"/>
                <w:sz w:val="18"/>
                <w:szCs w:val="18"/>
              </w:rPr>
              <w:lastRenderedPageBreak/>
              <w:t>Xfmr Impedance (%)</w:t>
            </w:r>
          </w:p>
          <w:p w14:paraId="6A3F2C51" w14:textId="77777777" w:rsidR="004F5F9C" w:rsidRPr="004F5F9C" w:rsidRDefault="004F5F9C" w:rsidP="004F5F9C">
            <w:pPr>
              <w:rPr>
                <w:rFonts w:ascii="Arial" w:hAnsi="Arial" w:cs="Arial"/>
                <w:sz w:val="18"/>
                <w:szCs w:val="18"/>
              </w:rPr>
            </w:pPr>
          </w:p>
          <w:p w14:paraId="0C5E30EA" w14:textId="77777777" w:rsidR="004F5F9C" w:rsidRPr="004F5F9C" w:rsidRDefault="004F5F9C" w:rsidP="004F5F9C">
            <w:pPr>
              <w:rPr>
                <w:rFonts w:ascii="Arial" w:hAnsi="Arial" w:cs="Arial"/>
                <w:sz w:val="18"/>
                <w:szCs w:val="18"/>
              </w:rPr>
            </w:pPr>
          </w:p>
          <w:p w14:paraId="1FC1E412" w14:textId="77777777" w:rsidR="004F5F9C" w:rsidRPr="004F5F9C" w:rsidRDefault="004F5F9C" w:rsidP="004F5F9C">
            <w:pPr>
              <w:rPr>
                <w:rFonts w:ascii="Arial" w:hAnsi="Arial" w:cs="Arial"/>
                <w:sz w:val="18"/>
                <w:szCs w:val="18"/>
              </w:rPr>
            </w:pPr>
          </w:p>
          <w:p w14:paraId="6998BA47" w14:textId="77777777" w:rsidR="004F5F9C" w:rsidRDefault="004F5F9C" w:rsidP="004F5F9C">
            <w:pPr>
              <w:rPr>
                <w:rFonts w:ascii="Arial" w:hAnsi="Arial" w:cs="Arial"/>
                <w:sz w:val="18"/>
                <w:szCs w:val="18"/>
              </w:rPr>
            </w:pPr>
          </w:p>
          <w:p w14:paraId="3C1E5F67"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3EB73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8.84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0715FE"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E36B7F"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9F9FC7"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A45AF4"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514C3EDB" w14:textId="5011CFD6" w:rsidR="008D1F03" w:rsidRPr="008D1F03" w:rsidRDefault="008D1F03" w:rsidP="008D1F03">
            <w:pPr>
              <w:rPr>
                <w:rFonts w:ascii="Arial" w:hAnsi="Arial" w:cs="Arial"/>
                <w:sz w:val="18"/>
                <w:szCs w:val="18"/>
              </w:rPr>
            </w:pPr>
            <w:ins w:id="206" w:author="RWE" w:date="2023-09-25T06:53:00Z">
              <w:del w:id="207" w:author="MWG 011425" w:date="2025-01-13T09:45:00Z">
                <w:r w:rsidRPr="008D1F03" w:rsidDel="006A34D9">
                  <w:rPr>
                    <w:rFonts w:ascii="Arial" w:hAnsi="Arial" w:cs="Arial"/>
                    <w:sz w:val="18"/>
                    <w:szCs w:val="18"/>
                  </w:rPr>
                  <w:delText>*Reactor Impedance (%)</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5D7CA31E" w14:textId="7DA8CEC8" w:rsidR="008D1F03" w:rsidRPr="008D1F03" w:rsidRDefault="008D1F03" w:rsidP="008D1F03">
            <w:pPr>
              <w:rPr>
                <w:rFonts w:ascii="Arial" w:hAnsi="Arial" w:cs="Arial"/>
                <w:sz w:val="18"/>
                <w:szCs w:val="18"/>
              </w:rPr>
            </w:pPr>
            <w:ins w:id="208" w:author="RWE" w:date="2023-09-25T06:53:00Z">
              <w:del w:id="209" w:author="MWG 011425" w:date="2025-01-13T09:45:00Z">
                <w:r w:rsidRPr="008D1F03" w:rsidDel="006A34D9">
                  <w:rPr>
                    <w:rFonts w:ascii="Arial" w:hAnsi="Arial" w:cs="Arial"/>
                    <w:sz w:val="18"/>
                    <w:szCs w:val="18"/>
                  </w:rPr>
                  <w:delText>5.63</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CC1A1C8" w14:textId="0CED5361"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3B6865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Primary VA (VA)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F11668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25920000</w:t>
            </w:r>
          </w:p>
        </w:tc>
      </w:tr>
      <w:tr w:rsidR="002B53C3" w:rsidRPr="0028081A" w14:paraId="159E8ADC"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06F2FBB" w14:textId="77777777" w:rsidR="002B53C3" w:rsidRDefault="002B53C3" w:rsidP="000327E1">
            <w:pPr>
              <w:jc w:val="center"/>
              <w:rPr>
                <w:rFonts w:ascii="Arial" w:hAnsi="Arial" w:cs="Arial"/>
                <w:sz w:val="18"/>
                <w:szCs w:val="18"/>
              </w:rPr>
            </w:pPr>
            <w:r w:rsidRPr="0028081A">
              <w:rPr>
                <w:rFonts w:ascii="Arial" w:hAnsi="Arial" w:cs="Arial"/>
                <w:sz w:val="18"/>
                <w:szCs w:val="18"/>
              </w:rPr>
              <w:t>*X</w:t>
            </w:r>
            <w:r>
              <w:rPr>
                <w:rFonts w:ascii="Arial" w:hAnsi="Arial" w:cs="Arial"/>
                <w:sz w:val="18"/>
                <w:szCs w:val="18"/>
              </w:rPr>
              <w:t>f</w:t>
            </w:r>
            <w:r w:rsidRPr="0028081A">
              <w:rPr>
                <w:rFonts w:ascii="Arial" w:hAnsi="Arial" w:cs="Arial"/>
                <w:sz w:val="18"/>
                <w:szCs w:val="18"/>
              </w:rPr>
              <w:t>mr sec. Test amp (A)</w:t>
            </w:r>
          </w:p>
          <w:p w14:paraId="5A63ED59" w14:textId="77777777" w:rsidR="004F5F9C" w:rsidRPr="004F5F9C" w:rsidRDefault="004F5F9C" w:rsidP="004F5F9C">
            <w:pPr>
              <w:rPr>
                <w:rFonts w:ascii="Arial" w:hAnsi="Arial" w:cs="Arial"/>
                <w:sz w:val="18"/>
                <w:szCs w:val="18"/>
              </w:rPr>
            </w:pPr>
          </w:p>
          <w:p w14:paraId="473BBD19"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D2539A"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529.27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DE2DE2"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A93295F"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A6D523"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8D4E11A"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16E7B5D"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7D90DA5" w14:textId="79C0B862"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7D4B7F52" w14:textId="212F2616"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460644C" w14:textId="77777777" w:rsidR="002B53C3" w:rsidRPr="0028081A" w:rsidRDefault="002B53C3" w:rsidP="000327E1">
            <w:pPr>
              <w:jc w:val="cente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4AD06" w14:textId="77777777" w:rsidR="002B53C3" w:rsidRPr="0028081A" w:rsidRDefault="002B53C3" w:rsidP="000327E1">
            <w:pPr>
              <w:rPr>
                <w:rFonts w:ascii="Arial" w:hAnsi="Arial" w:cs="Arial"/>
                <w:sz w:val="18"/>
              </w:rPr>
            </w:pPr>
          </w:p>
        </w:tc>
      </w:tr>
      <w:tr w:rsidR="002B53C3" w:rsidRPr="0028081A" w14:paraId="621B0E6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41DEED" w14:textId="77777777" w:rsidR="002B53C3" w:rsidRPr="0028081A" w:rsidRDefault="002B53C3" w:rsidP="000327E1">
            <w:pPr>
              <w:jc w:val="center"/>
              <w:rPr>
                <w:rFonts w:ascii="Arial" w:hAnsi="Arial" w:cs="Arial"/>
                <w:sz w:val="18"/>
                <w:szCs w:val="18"/>
                <w:lang w:val="it-IT"/>
              </w:rPr>
            </w:pPr>
            <w:r w:rsidRPr="0028081A">
              <w:rPr>
                <w:rFonts w:ascii="Arial" w:hAnsi="Arial" w:cs="Arial"/>
                <w:sz w:val="18"/>
                <w:szCs w:val="18"/>
                <w:lang w:val="it-IT"/>
              </w:rPr>
              <w:t>*Xfmr Pri Amps @ 1/2 Mtr Cl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0123577"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142.80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99EA61"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CC13E0A"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75E551"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8AD7BD6"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46E48593"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CEAA7AC" w14:textId="1C5368B4"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1EB2C8B" w14:textId="111473DC"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76189B59" w14:textId="77777777" w:rsidR="002B53C3" w:rsidRPr="0028081A" w:rsidRDefault="002B53C3" w:rsidP="000327E1">
            <w:pP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90C90C8" w14:textId="77777777" w:rsidR="002B53C3" w:rsidRPr="0028081A" w:rsidRDefault="002B53C3" w:rsidP="000327E1">
            <w:pPr>
              <w:rPr>
                <w:rFonts w:ascii="Arial" w:hAnsi="Arial" w:cs="Arial"/>
                <w:sz w:val="18"/>
              </w:rPr>
            </w:pPr>
          </w:p>
        </w:tc>
      </w:tr>
      <w:tr w:rsidR="005066A1" w:rsidRPr="0028081A" w14:paraId="2BA48AE4"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304D678" w14:textId="77777777" w:rsidR="005066A1" w:rsidRPr="0028081A" w:rsidRDefault="005066A1" w:rsidP="000327E1">
            <w:pPr>
              <w:rPr>
                <w:rFonts w:ascii="Arial" w:hAnsi="Arial" w:cs="Arial"/>
              </w:rPr>
            </w:pPr>
          </w:p>
        </w:tc>
      </w:tr>
      <w:tr w:rsidR="005066A1" w:rsidRPr="0028081A" w14:paraId="2A5B1A7E"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7129BD" w14:textId="1C3B292A" w:rsidR="005066A1" w:rsidRPr="0028081A" w:rsidRDefault="008D1F03" w:rsidP="000327E1">
            <w:pPr>
              <w:jc w:val="center"/>
              <w:rPr>
                <w:rFonts w:ascii="Arial" w:hAnsi="Arial" w:cs="Arial"/>
                <w:b/>
                <w:bCs/>
              </w:rPr>
            </w:pPr>
            <w:ins w:id="210" w:author="RWE" w:date="2023-09-25T06:55:00Z">
              <w:r>
                <w:rPr>
                  <w:rFonts w:ascii="Arial" w:hAnsi="Arial" w:cs="Arial"/>
                  <w:b/>
                  <w:bCs/>
                </w:rPr>
                <w:t xml:space="preserve">XFMR </w:t>
              </w:r>
            </w:ins>
            <w:r w:rsidR="005066A1" w:rsidRPr="0028081A">
              <w:rPr>
                <w:rFonts w:ascii="Arial" w:hAnsi="Arial" w:cs="Arial"/>
                <w:b/>
                <w:bCs/>
              </w:rPr>
              <w:t>Loss Constants</w:t>
            </w:r>
          </w:p>
        </w:tc>
      </w:tr>
      <w:tr w:rsidR="005066A1" w:rsidRPr="0028081A" w14:paraId="12C26D42"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141DA8" w14:textId="77777777" w:rsidR="005066A1" w:rsidRPr="0028081A" w:rsidRDefault="005066A1" w:rsidP="000327E1">
            <w:pPr>
              <w:jc w:val="center"/>
              <w:rPr>
                <w:rFonts w:ascii="Arial" w:hAnsi="Arial" w:cs="Arial"/>
                <w:b/>
                <w:bCs/>
              </w:rPr>
            </w:pPr>
          </w:p>
        </w:tc>
      </w:tr>
      <w:tr w:rsidR="005066A1" w:rsidRPr="0028081A" w14:paraId="49748547"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E62B6F" w14:textId="77777777" w:rsidR="005066A1" w:rsidRPr="0028081A" w:rsidRDefault="005066A1" w:rsidP="000327E1">
            <w:pPr>
              <w:jc w:val="center"/>
              <w:rPr>
                <w:rFonts w:ascii="Arial" w:hAnsi="Arial" w:cs="Arial"/>
                <w:sz w:val="18"/>
                <w:lang w:val="it-IT"/>
              </w:rPr>
            </w:pPr>
            <w:r w:rsidRPr="0028081A">
              <w:rPr>
                <w:rFonts w:ascii="Arial" w:hAnsi="Arial" w:cs="Arial"/>
                <w:sz w:val="18"/>
                <w:lang w:val="it-IT"/>
              </w:rPr>
              <w:t>*No 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41D0C7A" w14:textId="77777777" w:rsidR="005066A1" w:rsidRPr="0028081A" w:rsidRDefault="005066A1" w:rsidP="000327E1">
            <w:pPr>
              <w:jc w:val="center"/>
              <w:rPr>
                <w:rFonts w:ascii="Arial" w:hAnsi="Arial" w:cs="Arial"/>
                <w:sz w:val="18"/>
              </w:rPr>
            </w:pPr>
            <w:r w:rsidRPr="0028081A">
              <w:rPr>
                <w:rFonts w:ascii="Arial" w:hAnsi="Arial" w:cs="Arial"/>
                <w:sz w:val="18"/>
              </w:rPr>
              <w:t>54000</w:t>
            </w:r>
          </w:p>
        </w:tc>
      </w:tr>
      <w:tr w:rsidR="005066A1" w:rsidRPr="0028081A" w14:paraId="69207DA9"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629D049" w14:textId="77777777" w:rsidR="005066A1" w:rsidRPr="0028081A" w:rsidRDefault="005066A1" w:rsidP="000327E1">
            <w:pPr>
              <w:jc w:val="center"/>
              <w:rPr>
                <w:rFonts w:ascii="Arial" w:hAnsi="Arial" w:cs="Arial"/>
                <w:sz w:val="18"/>
              </w:rPr>
            </w:pPr>
            <w:r w:rsidRPr="0028081A">
              <w:rPr>
                <w:rFonts w:ascii="Arial" w:hAnsi="Arial" w:cs="Arial"/>
                <w:sz w:val="18"/>
              </w:rPr>
              <w:t>*No Load loss phase angle (alpha)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5D282BAD" w14:textId="77777777" w:rsidR="005066A1" w:rsidRPr="0028081A" w:rsidRDefault="005066A1" w:rsidP="000327E1">
            <w:pPr>
              <w:jc w:val="center"/>
              <w:rPr>
                <w:rFonts w:ascii="Arial" w:hAnsi="Arial" w:cs="Arial"/>
                <w:sz w:val="18"/>
              </w:rPr>
            </w:pPr>
            <w:r w:rsidRPr="0028081A">
              <w:rPr>
                <w:rFonts w:ascii="Arial" w:hAnsi="Arial" w:cs="Arial"/>
                <w:sz w:val="18"/>
              </w:rPr>
              <w:t>65.73</w:t>
            </w:r>
          </w:p>
        </w:tc>
      </w:tr>
      <w:tr w:rsidR="005066A1" w:rsidRPr="0028081A" w14:paraId="62B4F8EC"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E81B93A" w14:textId="77777777" w:rsidR="005066A1" w:rsidRPr="000E64DA" w:rsidRDefault="005066A1" w:rsidP="000327E1">
            <w:pPr>
              <w:jc w:val="center"/>
              <w:rPr>
                <w:rFonts w:ascii="Arial" w:hAnsi="Arial" w:cs="Arial"/>
                <w:sz w:val="18"/>
              </w:rPr>
            </w:pPr>
            <w:r w:rsidRPr="008A130E">
              <w:rPr>
                <w:rFonts w:ascii="Arial" w:hAnsi="Arial" w:cs="Arial"/>
                <w:sz w:val="18"/>
                <w:lang w:val="it-IT"/>
              </w:rPr>
              <w:t>*No Load VAr loss (VAr)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1ABB112" w14:textId="77777777" w:rsidR="005066A1" w:rsidRPr="0028081A" w:rsidRDefault="005066A1" w:rsidP="000327E1">
            <w:pPr>
              <w:jc w:val="center"/>
              <w:rPr>
                <w:rFonts w:ascii="Arial" w:hAnsi="Arial" w:cs="Arial"/>
                <w:sz w:val="18"/>
              </w:rPr>
            </w:pPr>
            <w:r w:rsidRPr="0028081A">
              <w:rPr>
                <w:rFonts w:ascii="Arial" w:hAnsi="Arial" w:cs="Arial"/>
                <w:sz w:val="18"/>
              </w:rPr>
              <w:t>49226</w:t>
            </w:r>
          </w:p>
        </w:tc>
      </w:tr>
      <w:tr w:rsidR="005066A1" w:rsidRPr="0028081A" w14:paraId="30FC27DC"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3BE5977" w14:textId="77777777" w:rsidR="005066A1" w:rsidRPr="0028081A" w:rsidRDefault="005066A1" w:rsidP="000327E1">
            <w:pPr>
              <w:jc w:val="center"/>
              <w:rPr>
                <w:rFonts w:ascii="Arial" w:hAnsi="Arial" w:cs="Arial"/>
                <w:sz w:val="18"/>
              </w:rPr>
            </w:pPr>
            <w:r w:rsidRPr="0028081A">
              <w:rPr>
                <w:rFonts w:ascii="Arial" w:hAnsi="Arial" w:cs="Arial"/>
                <w:sz w:val="18"/>
              </w:rPr>
              <w:t>*Load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487AFB01" w14:textId="77777777" w:rsidR="005066A1" w:rsidRPr="0028081A" w:rsidRDefault="005066A1" w:rsidP="000327E1">
            <w:pPr>
              <w:jc w:val="center"/>
              <w:rPr>
                <w:rFonts w:ascii="Arial" w:hAnsi="Arial" w:cs="Arial"/>
              </w:rPr>
            </w:pPr>
            <w:r w:rsidRPr="0028081A">
              <w:rPr>
                <w:rFonts w:ascii="Arial" w:hAnsi="Arial" w:cs="Arial"/>
                <w:sz w:val="18"/>
              </w:rPr>
              <w:t>1060800</w:t>
            </w:r>
          </w:p>
        </w:tc>
      </w:tr>
      <w:tr w:rsidR="005066A1" w:rsidRPr="0028081A" w14:paraId="64A013BE"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91FC3C" w14:textId="77777777" w:rsidR="005066A1" w:rsidRPr="0028081A" w:rsidRDefault="005066A1" w:rsidP="000327E1">
            <w:pPr>
              <w:jc w:val="center"/>
              <w:rPr>
                <w:rFonts w:ascii="Arial" w:hAnsi="Arial" w:cs="Arial"/>
                <w:sz w:val="18"/>
              </w:rPr>
            </w:pPr>
            <w:r w:rsidRPr="0028081A">
              <w:rPr>
                <w:rFonts w:ascii="Arial" w:hAnsi="Arial" w:cs="Arial"/>
                <w:sz w:val="18"/>
              </w:rPr>
              <w:t>*Load loss phase angle (beta)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F86776A" w14:textId="77777777" w:rsidR="005066A1" w:rsidRPr="0028081A" w:rsidRDefault="005066A1" w:rsidP="000327E1">
            <w:pPr>
              <w:jc w:val="center"/>
              <w:rPr>
                <w:rFonts w:ascii="Arial" w:hAnsi="Arial" w:cs="Arial"/>
                <w:sz w:val="18"/>
              </w:rPr>
            </w:pPr>
            <w:r w:rsidRPr="0028081A">
              <w:rPr>
                <w:rFonts w:ascii="Arial" w:hAnsi="Arial" w:cs="Arial"/>
                <w:sz w:val="18"/>
              </w:rPr>
              <w:t>87.22</w:t>
            </w:r>
          </w:p>
        </w:tc>
      </w:tr>
      <w:tr w:rsidR="005066A1" w:rsidRPr="0028081A" w14:paraId="0F6D291F"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C225223" w14:textId="77777777" w:rsidR="005066A1" w:rsidRPr="0028081A" w:rsidRDefault="005066A1" w:rsidP="000327E1">
            <w:pPr>
              <w:jc w:val="center"/>
              <w:rPr>
                <w:rFonts w:ascii="Arial" w:hAnsi="Arial" w:cs="Arial"/>
                <w:sz w:val="18"/>
              </w:rPr>
            </w:pPr>
            <w:r w:rsidRPr="0028081A">
              <w:rPr>
                <w:rFonts w:ascii="Arial" w:hAnsi="Arial" w:cs="Arial"/>
                <w:sz w:val="18"/>
              </w:rPr>
              <w:t>*Load V</w:t>
            </w:r>
            <w:r>
              <w:rPr>
                <w:rFonts w:ascii="Arial" w:hAnsi="Arial" w:cs="Arial"/>
                <w:sz w:val="18"/>
              </w:rPr>
              <w:t>A</w:t>
            </w:r>
            <w:r w:rsidRPr="0028081A">
              <w:rPr>
                <w:rFonts w:ascii="Arial" w:hAnsi="Arial" w:cs="Arial"/>
                <w:sz w:val="18"/>
              </w:rPr>
              <w:t>r loss (V</w:t>
            </w:r>
            <w:r>
              <w:rPr>
                <w:rFonts w:ascii="Arial" w:hAnsi="Arial" w:cs="Arial"/>
                <w:sz w:val="18"/>
              </w:rPr>
              <w:t>A</w:t>
            </w:r>
            <w:r w:rsidRPr="0028081A">
              <w:rPr>
                <w:rFonts w:ascii="Arial" w:hAnsi="Arial" w:cs="Arial"/>
                <w:sz w:val="18"/>
              </w:rPr>
              <w:t>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BB5FB0D" w14:textId="77777777" w:rsidR="005066A1" w:rsidRPr="0028081A" w:rsidRDefault="005066A1" w:rsidP="000327E1">
            <w:pPr>
              <w:jc w:val="center"/>
              <w:rPr>
                <w:rFonts w:ascii="Arial" w:hAnsi="Arial" w:cs="Arial"/>
              </w:rPr>
            </w:pPr>
            <w:r w:rsidRPr="0028081A">
              <w:rPr>
                <w:rFonts w:ascii="Arial" w:hAnsi="Arial" w:cs="Arial"/>
                <w:sz w:val="18"/>
              </w:rPr>
              <w:t>1059556</w:t>
            </w:r>
          </w:p>
        </w:tc>
      </w:tr>
      <w:tr w:rsidR="005066A1" w:rsidRPr="0028081A" w14:paraId="4FCDBE54" w14:textId="77777777" w:rsidTr="008D1F03">
        <w:trPr>
          <w:cantSplit/>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CF466D" w14:textId="77777777" w:rsidR="005066A1" w:rsidRPr="0028081A" w:rsidRDefault="005066A1" w:rsidP="000327E1">
            <w:pPr>
              <w:rPr>
                <w:rFonts w:ascii="Arial" w:hAnsi="Arial" w:cs="Arial"/>
              </w:rPr>
            </w:pPr>
          </w:p>
        </w:tc>
      </w:tr>
      <w:tr w:rsidR="008D1F03" w:rsidRPr="0028081A" w14:paraId="168AA1D4" w14:textId="77777777" w:rsidTr="008D1F03">
        <w:trPr>
          <w:cantSplit/>
          <w:trHeight w:val="76"/>
          <w:ins w:id="211"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271CDA" w14:textId="62AD5314" w:rsidR="008D1F03" w:rsidRPr="0028081A" w:rsidRDefault="006A34D9" w:rsidP="008D1F03">
            <w:pPr>
              <w:jc w:val="center"/>
              <w:rPr>
                <w:ins w:id="212" w:author="RWE" w:date="2023-09-25T06:55:00Z"/>
                <w:rFonts w:ascii="Arial" w:hAnsi="Arial" w:cs="Arial"/>
              </w:rPr>
            </w:pPr>
            <w:ins w:id="213" w:author="MWG 011425" w:date="2025-01-13T09:45:00Z">
              <w:r>
                <w:rPr>
                  <w:rFonts w:ascii="Arial" w:hAnsi="Arial" w:cs="Arial"/>
                  <w:b/>
                  <w:bCs/>
                </w:rPr>
                <w:t xml:space="preserve">Series </w:t>
              </w:r>
            </w:ins>
            <w:ins w:id="214" w:author="RWE" w:date="2023-09-25T06:55:00Z">
              <w:r w:rsidR="008D1F03">
                <w:rPr>
                  <w:rFonts w:ascii="Arial" w:hAnsi="Arial" w:cs="Arial"/>
                  <w:b/>
                  <w:bCs/>
                </w:rPr>
                <w:t xml:space="preserve">Reactor </w:t>
              </w:r>
              <w:r w:rsidR="008D1F03" w:rsidRPr="0028081A">
                <w:rPr>
                  <w:rFonts w:ascii="Arial" w:hAnsi="Arial" w:cs="Arial"/>
                  <w:b/>
                  <w:bCs/>
                </w:rPr>
                <w:t>Loss</w:t>
              </w:r>
            </w:ins>
            <w:ins w:id="215" w:author="MWG 011425" w:date="2025-01-13T09:45:00Z">
              <w:r>
                <w:rPr>
                  <w:rFonts w:ascii="Arial" w:hAnsi="Arial" w:cs="Arial"/>
                  <w:b/>
                  <w:bCs/>
                </w:rPr>
                <w:t>es</w:t>
              </w:r>
            </w:ins>
            <w:ins w:id="216" w:author="RWE" w:date="2023-09-25T06:55:00Z">
              <w:del w:id="217" w:author="MWG 011425" w:date="2025-01-13T09:45:00Z">
                <w:r w:rsidR="008D1F03" w:rsidRPr="0028081A" w:rsidDel="006A34D9">
                  <w:rPr>
                    <w:rFonts w:ascii="Arial" w:hAnsi="Arial" w:cs="Arial"/>
                    <w:b/>
                    <w:bCs/>
                  </w:rPr>
                  <w:delText xml:space="preserve"> Constants</w:delText>
                </w:r>
              </w:del>
            </w:ins>
          </w:p>
        </w:tc>
      </w:tr>
      <w:tr w:rsidR="008D1F03" w:rsidRPr="0028081A" w14:paraId="7CCBF98F" w14:textId="77777777" w:rsidTr="008D1F03">
        <w:trPr>
          <w:cantSplit/>
          <w:trHeight w:val="76"/>
          <w:ins w:id="218"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1A7A1F" w14:textId="77777777" w:rsidR="008D1F03" w:rsidRPr="0028081A" w:rsidRDefault="008D1F03" w:rsidP="000327E1">
            <w:pPr>
              <w:rPr>
                <w:ins w:id="219" w:author="RWE" w:date="2023-09-25T06:55:00Z"/>
                <w:rFonts w:ascii="Arial" w:hAnsi="Arial" w:cs="Arial"/>
              </w:rPr>
            </w:pPr>
          </w:p>
        </w:tc>
      </w:tr>
      <w:tr w:rsidR="008D1F03" w:rsidRPr="0028081A" w14:paraId="6C1C00C9" w14:textId="77777777" w:rsidTr="008D1F03">
        <w:trPr>
          <w:cantSplit/>
          <w:trHeight w:val="290"/>
          <w:ins w:id="220"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40B8E50" w14:textId="671EB329" w:rsidR="008D1F03" w:rsidRPr="0028081A" w:rsidRDefault="006A34D9" w:rsidP="008D1F03">
            <w:pPr>
              <w:jc w:val="center"/>
              <w:rPr>
                <w:ins w:id="221" w:author="RWE" w:date="2023-09-25T06:55:00Z"/>
                <w:rFonts w:ascii="Arial" w:hAnsi="Arial" w:cs="Arial"/>
              </w:rPr>
            </w:pPr>
            <w:ins w:id="222" w:author="MWG 011425" w:date="2025-01-13T09:46:00Z">
              <w:r w:rsidRPr="00BE4A21">
                <w:rPr>
                  <w:rFonts w:ascii="Arial" w:hAnsi="Arial" w:cs="Arial"/>
                  <w:sz w:val="18"/>
                  <w:lang w:val="es-ES"/>
                </w:rPr>
                <w:t>*</w:t>
              </w:r>
              <w:r>
                <w:rPr>
                  <w:rFonts w:ascii="Arial" w:hAnsi="Arial" w:cs="Arial"/>
                  <w:sz w:val="18"/>
                  <w:szCs w:val="18"/>
                </w:rPr>
                <w:t>SR Loss Watts</w:t>
              </w:r>
            </w:ins>
            <w:ins w:id="223" w:author="RWE" w:date="2023-09-25T06:57:00Z">
              <w:del w:id="224" w:author="MWG 011425" w:date="2025-01-13T09:46:00Z">
                <w:r w:rsidR="008D1F03" w:rsidRPr="00BE4A21" w:rsidDel="006A34D9">
                  <w:rPr>
                    <w:rFonts w:ascii="Arial" w:hAnsi="Arial" w:cs="Arial"/>
                    <w:sz w:val="18"/>
                    <w:lang w:val="es-ES"/>
                  </w:rPr>
                  <w:delText>*Load VA Loss (VA)</w:delText>
                </w:r>
              </w:del>
            </w:ins>
          </w:p>
        </w:tc>
        <w:tc>
          <w:tcPr>
            <w:tcW w:w="6480" w:type="dxa"/>
            <w:gridSpan w:val="8"/>
            <w:tcBorders>
              <w:top w:val="single" w:sz="4" w:space="0" w:color="auto"/>
              <w:left w:val="single" w:sz="4" w:space="0" w:color="auto"/>
              <w:right w:val="single" w:sz="4" w:space="0" w:color="auto"/>
            </w:tcBorders>
            <w:vAlign w:val="bottom"/>
          </w:tcPr>
          <w:p w14:paraId="6C3FF161" w14:textId="3D1CEC02" w:rsidR="008D1F03" w:rsidRPr="0028081A" w:rsidRDefault="006A34D9" w:rsidP="008D1F03">
            <w:pPr>
              <w:jc w:val="center"/>
              <w:rPr>
                <w:ins w:id="225" w:author="RWE" w:date="2023-09-25T06:55:00Z"/>
                <w:rFonts w:ascii="Arial" w:hAnsi="Arial" w:cs="Arial"/>
              </w:rPr>
            </w:pPr>
            <w:ins w:id="226" w:author="MWG 011425" w:date="2025-01-13T09:48:00Z">
              <w:r>
                <w:rPr>
                  <w:rFonts w:ascii="Arial" w:hAnsi="Arial" w:cs="Arial"/>
                  <w:sz w:val="18"/>
                </w:rPr>
                <w:t>10531.0512</w:t>
              </w:r>
            </w:ins>
            <w:ins w:id="227" w:author="RWE" w:date="2023-09-25T06:57:00Z">
              <w:del w:id="228" w:author="MWG 011425" w:date="2025-01-13T09:48:00Z">
                <w:r w:rsidR="008D1F03" w:rsidRPr="00BE4A21" w:rsidDel="006A34D9">
                  <w:rPr>
                    <w:rFonts w:ascii="Arial" w:hAnsi="Arial" w:cs="Arial"/>
                    <w:sz w:val="18"/>
                  </w:rPr>
                  <w:delText>4034169.953</w:delText>
                </w:r>
              </w:del>
            </w:ins>
          </w:p>
        </w:tc>
      </w:tr>
      <w:tr w:rsidR="008D1F03" w:rsidRPr="0028081A" w14:paraId="1A59E819" w14:textId="77777777" w:rsidTr="008D1F03">
        <w:trPr>
          <w:cantSplit/>
          <w:trHeight w:val="290"/>
          <w:ins w:id="22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07B2C4E2" w14:textId="509A9321" w:rsidR="008D1F03" w:rsidRPr="0028081A" w:rsidRDefault="006A34D9" w:rsidP="008D1F03">
            <w:pPr>
              <w:jc w:val="center"/>
              <w:rPr>
                <w:ins w:id="230" w:author="RWE" w:date="2023-09-25T06:55:00Z"/>
                <w:rFonts w:ascii="Arial" w:hAnsi="Arial" w:cs="Arial"/>
              </w:rPr>
            </w:pPr>
            <w:ins w:id="231" w:author="MWG 011425" w:date="2025-01-13T09:46:00Z">
              <w:r w:rsidRPr="00BE4A21">
                <w:rPr>
                  <w:rFonts w:ascii="Arial" w:hAnsi="Arial" w:cs="Arial"/>
                  <w:sz w:val="18"/>
                </w:rPr>
                <w:t>*</w:t>
              </w:r>
              <w:r>
                <w:rPr>
                  <w:rFonts w:ascii="Arial" w:hAnsi="Arial" w:cs="Arial"/>
                  <w:sz w:val="18"/>
                  <w:szCs w:val="18"/>
                </w:rPr>
                <w:t>SR Loss Vars</w:t>
              </w:r>
            </w:ins>
            <w:ins w:id="232" w:author="RWE" w:date="2023-09-25T06:57:00Z">
              <w:del w:id="233" w:author="MWG 011425" w:date="2025-01-13T09:46:00Z">
                <w:r w:rsidR="008D1F03" w:rsidRPr="00BE4A21" w:rsidDel="006A34D9">
                  <w:rPr>
                    <w:rFonts w:ascii="Arial" w:hAnsi="Arial" w:cs="Arial"/>
                    <w:sz w:val="18"/>
                  </w:rPr>
                  <w:delText>*Load loss phase angle (beta)</w:delText>
                </w:r>
              </w:del>
            </w:ins>
          </w:p>
        </w:tc>
        <w:tc>
          <w:tcPr>
            <w:tcW w:w="6480" w:type="dxa"/>
            <w:gridSpan w:val="8"/>
            <w:tcBorders>
              <w:top w:val="single" w:sz="4" w:space="0" w:color="auto"/>
              <w:left w:val="single" w:sz="4" w:space="0" w:color="auto"/>
              <w:right w:val="single" w:sz="4" w:space="0" w:color="auto"/>
            </w:tcBorders>
            <w:vAlign w:val="bottom"/>
          </w:tcPr>
          <w:p w14:paraId="5ED7DD84" w14:textId="56C1D6EE" w:rsidR="008D1F03" w:rsidRPr="0028081A" w:rsidRDefault="006A34D9" w:rsidP="008D1F03">
            <w:pPr>
              <w:jc w:val="center"/>
              <w:rPr>
                <w:ins w:id="234" w:author="RWE" w:date="2023-09-25T06:55:00Z"/>
                <w:rFonts w:ascii="Arial" w:hAnsi="Arial" w:cs="Arial"/>
              </w:rPr>
            </w:pPr>
            <w:ins w:id="235" w:author="MWG 011425" w:date="2025-01-13T09:48:00Z">
              <w:r>
                <w:rPr>
                  <w:rFonts w:ascii="Arial" w:hAnsi="Arial" w:cs="Arial"/>
                  <w:sz w:val="18"/>
                </w:rPr>
                <w:t>3566880.00</w:t>
              </w:r>
            </w:ins>
            <w:ins w:id="236" w:author="RWE" w:date="2023-09-25T06:57:00Z">
              <w:del w:id="237" w:author="MWG 011425" w:date="2025-01-13T09:48:00Z">
                <w:r w:rsidR="008D1F03" w:rsidRPr="00BE4A21" w:rsidDel="006A34D9">
                  <w:rPr>
                    <w:rFonts w:ascii="Arial" w:hAnsi="Arial" w:cs="Arial"/>
                    <w:sz w:val="18"/>
                  </w:rPr>
                  <w:delText>89.44113</w:delText>
                </w:r>
              </w:del>
            </w:ins>
          </w:p>
        </w:tc>
      </w:tr>
      <w:tr w:rsidR="008D1F03" w:rsidRPr="0028081A" w14:paraId="0B53E133" w14:textId="77777777" w:rsidTr="008D1F03">
        <w:trPr>
          <w:cantSplit/>
          <w:trHeight w:val="290"/>
          <w:ins w:id="238"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735655F" w14:textId="2AAF6910" w:rsidR="008D1F03" w:rsidRPr="0028081A" w:rsidRDefault="006A34D9" w:rsidP="008D1F03">
            <w:pPr>
              <w:jc w:val="center"/>
              <w:rPr>
                <w:ins w:id="239" w:author="RWE" w:date="2023-09-25T06:55:00Z"/>
                <w:rFonts w:ascii="Arial" w:hAnsi="Arial" w:cs="Arial"/>
              </w:rPr>
            </w:pPr>
            <w:ins w:id="240" w:author="MWG 011425" w:date="2025-01-13T09:46:00Z">
              <w:r w:rsidRPr="00BE4A21">
                <w:rPr>
                  <w:rFonts w:ascii="Arial" w:hAnsi="Arial" w:cs="Arial"/>
                  <w:sz w:val="18"/>
                  <w:lang w:val="sv-SE"/>
                </w:rPr>
                <w:t>*</w:t>
              </w:r>
              <w:r>
                <w:rPr>
                  <w:rFonts w:ascii="Arial" w:hAnsi="Arial" w:cs="Arial"/>
                  <w:sz w:val="18"/>
                  <w:szCs w:val="18"/>
                </w:rPr>
                <w:t>SR % Watt Cu Losses</w:t>
              </w:r>
            </w:ins>
            <w:ins w:id="241" w:author="RWE" w:date="2023-09-25T06:57:00Z">
              <w:del w:id="242" w:author="MWG 011425" w:date="2025-01-13T09:46:00Z">
                <w:r w:rsidR="008D1F03" w:rsidRPr="00BE4A21" w:rsidDel="006A34D9">
                  <w:rPr>
                    <w:rFonts w:ascii="Arial" w:hAnsi="Arial" w:cs="Arial"/>
                    <w:sz w:val="18"/>
                    <w:lang w:val="sv-SE"/>
                  </w:rPr>
                  <w:delText>*Load Var loss (VAr):</w:delText>
                </w:r>
              </w:del>
            </w:ins>
          </w:p>
        </w:tc>
        <w:tc>
          <w:tcPr>
            <w:tcW w:w="6480" w:type="dxa"/>
            <w:gridSpan w:val="8"/>
            <w:tcBorders>
              <w:top w:val="single" w:sz="4" w:space="0" w:color="auto"/>
              <w:left w:val="single" w:sz="4" w:space="0" w:color="auto"/>
              <w:right w:val="single" w:sz="4" w:space="0" w:color="auto"/>
            </w:tcBorders>
            <w:vAlign w:val="bottom"/>
          </w:tcPr>
          <w:p w14:paraId="0629C414" w14:textId="2942762B" w:rsidR="008D1F03" w:rsidRPr="0028081A" w:rsidRDefault="006A34D9" w:rsidP="008D1F03">
            <w:pPr>
              <w:jc w:val="center"/>
              <w:rPr>
                <w:ins w:id="243" w:author="RWE" w:date="2023-09-25T06:55:00Z"/>
                <w:rFonts w:ascii="Arial" w:hAnsi="Arial" w:cs="Arial"/>
              </w:rPr>
            </w:pPr>
            <w:ins w:id="244" w:author="MWG 011425" w:date="2025-01-13T09:48:00Z">
              <w:r>
                <w:rPr>
                  <w:rFonts w:ascii="Arial" w:hAnsi="Arial" w:cs="Arial"/>
                  <w:sz w:val="18"/>
                </w:rPr>
                <w:t>-0.040629</w:t>
              </w:r>
            </w:ins>
            <w:ins w:id="245" w:author="RWE" w:date="2023-09-25T06:57:00Z">
              <w:del w:id="246" w:author="MWG 011425" w:date="2025-01-13T09:48:00Z">
                <w:r w:rsidR="008D1F03" w:rsidRPr="00BE4A21" w:rsidDel="006A34D9">
                  <w:rPr>
                    <w:rFonts w:ascii="Arial" w:hAnsi="Arial" w:cs="Arial"/>
                    <w:sz w:val="18"/>
                  </w:rPr>
                  <w:delText>4033978</w:delText>
                </w:r>
              </w:del>
            </w:ins>
          </w:p>
        </w:tc>
      </w:tr>
      <w:tr w:rsidR="006A34D9" w:rsidRPr="0028081A" w14:paraId="31CD5251" w14:textId="77777777" w:rsidTr="006A34D9">
        <w:trPr>
          <w:cantSplit/>
          <w:trHeight w:val="76"/>
          <w:ins w:id="247" w:author="RWE" w:date="2023-09-25T06:55:00Z"/>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A6C845" w14:textId="3EBC4A0E" w:rsidR="006A34D9" w:rsidRPr="0028081A" w:rsidRDefault="006A34D9" w:rsidP="006A34D9">
            <w:pPr>
              <w:jc w:val="center"/>
              <w:rPr>
                <w:ins w:id="248" w:author="RWE" w:date="2023-09-25T06:55:00Z"/>
                <w:rFonts w:ascii="Arial" w:hAnsi="Arial" w:cs="Arial"/>
              </w:rPr>
            </w:pPr>
            <w:ins w:id="249" w:author="MWG 011425" w:date="2025-01-13T09:47:00Z">
              <w:r w:rsidRPr="00BE4A21">
                <w:rPr>
                  <w:rFonts w:ascii="Arial" w:hAnsi="Arial" w:cs="Arial"/>
                  <w:sz w:val="18"/>
                  <w:lang w:val="sv-SE"/>
                </w:rPr>
                <w:t>*</w:t>
              </w:r>
              <w:r>
                <w:rPr>
                  <w:rFonts w:ascii="Arial" w:hAnsi="Arial" w:cs="Arial"/>
                  <w:sz w:val="18"/>
                  <w:szCs w:val="18"/>
                </w:rPr>
                <w:t>SR % Vars Cu Losses</w:t>
              </w:r>
            </w:ins>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3AE53AF" w14:textId="2804C0E0" w:rsidR="006A34D9" w:rsidRPr="0028081A" w:rsidRDefault="006A34D9" w:rsidP="006A34D9">
            <w:pPr>
              <w:jc w:val="center"/>
              <w:rPr>
                <w:ins w:id="250" w:author="RWE" w:date="2023-09-25T06:55:00Z"/>
                <w:rFonts w:ascii="Arial" w:hAnsi="Arial" w:cs="Arial"/>
              </w:rPr>
            </w:pPr>
            <w:ins w:id="251" w:author="MWG 011425" w:date="2025-01-13T09:48:00Z">
              <w:r>
                <w:rPr>
                  <w:rFonts w:ascii="Arial" w:hAnsi="Arial" w:cs="Arial"/>
                  <w:sz w:val="18"/>
                  <w:szCs w:val="14"/>
                </w:rPr>
                <w:t>-</w:t>
              </w:r>
              <w:r w:rsidRPr="00712984">
                <w:rPr>
                  <w:rFonts w:ascii="Arial" w:hAnsi="Arial" w:cs="Arial"/>
                  <w:sz w:val="18"/>
                  <w:szCs w:val="14"/>
                </w:rPr>
                <w:t>13.761111</w:t>
              </w:r>
            </w:ins>
          </w:p>
        </w:tc>
      </w:tr>
      <w:tr w:rsidR="006A34D9" w:rsidRPr="0028081A" w14:paraId="2D1A5B55" w14:textId="77777777" w:rsidTr="004F20E5">
        <w:trPr>
          <w:cantSplit/>
          <w:trHeight w:val="76"/>
          <w:ins w:id="252" w:author="MWG 011425" w:date="2025-01-13T09:47: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252C1F" w14:textId="77777777" w:rsidR="006A34D9" w:rsidRPr="0028081A" w:rsidRDefault="006A34D9" w:rsidP="000327E1">
            <w:pPr>
              <w:rPr>
                <w:ins w:id="253" w:author="MWG 011425" w:date="2025-01-13T09:47:00Z"/>
                <w:rFonts w:ascii="Arial" w:hAnsi="Arial" w:cs="Arial"/>
              </w:rPr>
            </w:pPr>
          </w:p>
        </w:tc>
      </w:tr>
      <w:tr w:rsidR="005066A1" w:rsidRPr="0028081A" w14:paraId="2297EBFE" w14:textId="77777777" w:rsidTr="008D1F03">
        <w:trPr>
          <w:cantSplit/>
          <w:trHeight w:val="255"/>
        </w:trPr>
        <w:tc>
          <w:tcPr>
            <w:tcW w:w="243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0B8A96" w14:textId="77777777" w:rsidR="005066A1" w:rsidRPr="0028081A" w:rsidRDefault="005066A1" w:rsidP="000327E1">
            <w:pPr>
              <w:jc w:val="center"/>
              <w:rPr>
                <w:rFonts w:ascii="Arial" w:hAnsi="Arial" w:cs="Arial"/>
                <w:b/>
                <w:bCs/>
              </w:rPr>
            </w:pPr>
            <w:r w:rsidRPr="0028081A">
              <w:rPr>
                <w:rFonts w:ascii="Arial" w:hAnsi="Arial" w:cs="Arial"/>
                <w:b/>
                <w:bCs/>
                <w:u w:val="single"/>
              </w:rPr>
              <w:t>% Transformer Losses</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D06FD1" w14:textId="77777777" w:rsidR="005066A1" w:rsidRPr="0028081A" w:rsidRDefault="005066A1" w:rsidP="000327E1">
            <w:pPr>
              <w:jc w:val="center"/>
              <w:rPr>
                <w:rFonts w:ascii="Arial" w:hAnsi="Arial" w:cs="Arial"/>
                <w:b/>
                <w:bCs/>
                <w:u w:val="single"/>
              </w:rPr>
            </w:pPr>
          </w:p>
        </w:tc>
        <w:tc>
          <w:tcPr>
            <w:tcW w:w="2700" w:type="dxa"/>
            <w:gridSpan w:val="7"/>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bottom"/>
          </w:tcPr>
          <w:p w14:paraId="335E57CE" w14:textId="77777777" w:rsidR="005066A1" w:rsidRPr="0028081A" w:rsidRDefault="005066A1" w:rsidP="000327E1">
            <w:pPr>
              <w:jc w:val="center"/>
              <w:rPr>
                <w:rFonts w:ascii="Arial" w:hAnsi="Arial" w:cs="Arial"/>
                <w:b/>
                <w:bCs/>
                <w:u w:val="single"/>
              </w:rPr>
            </w:pPr>
            <w:r w:rsidRPr="0028081A">
              <w:rPr>
                <w:rFonts w:ascii="Arial" w:hAnsi="Arial" w:cs="Arial"/>
                <w:b/>
                <w:bCs/>
                <w:u w:val="single"/>
              </w:rPr>
              <w:t>% Transmission Line Losses</w:t>
            </w: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55B3A20" w14:textId="3631E38B" w:rsidR="005066A1" w:rsidRPr="00B94AC3" w:rsidRDefault="00B94AC3" w:rsidP="000327E1">
            <w:pPr>
              <w:jc w:val="center"/>
              <w:rPr>
                <w:rFonts w:ascii="Arial" w:hAnsi="Arial" w:cs="Arial"/>
                <w:b/>
                <w:bCs/>
              </w:rPr>
            </w:pPr>
            <w:ins w:id="254" w:author="RWE" w:date="2023-09-25T06:59:00Z">
              <w:r w:rsidRPr="00B94AC3">
                <w:rPr>
                  <w:rFonts w:ascii="Arial" w:hAnsi="Arial" w:cs="Arial"/>
                  <w:b/>
                  <w:bCs/>
                </w:rPr>
                <w:t xml:space="preserve">% </w:t>
              </w:r>
            </w:ins>
            <w:ins w:id="255" w:author="MWG 011425" w:date="2025-01-13T09:51:00Z">
              <w:r w:rsidR="00331200">
                <w:rPr>
                  <w:rFonts w:ascii="Arial" w:hAnsi="Arial" w:cs="Arial"/>
                  <w:b/>
                  <w:bCs/>
                </w:rPr>
                <w:t xml:space="preserve">Series </w:t>
              </w:r>
            </w:ins>
            <w:ins w:id="256" w:author="RWE" w:date="2023-09-25T06:59:00Z">
              <w:r w:rsidRPr="00B94AC3">
                <w:rPr>
                  <w:rFonts w:ascii="Arial" w:hAnsi="Arial" w:cs="Arial"/>
                  <w:b/>
                  <w:bCs/>
                </w:rPr>
                <w:t>Reactor Losses</w:t>
              </w:r>
            </w:ins>
          </w:p>
        </w:tc>
        <w:tc>
          <w:tcPr>
            <w:tcW w:w="27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D1B19E" w14:textId="77777777" w:rsidR="005066A1" w:rsidRPr="0028081A" w:rsidRDefault="005066A1" w:rsidP="000327E1">
            <w:pPr>
              <w:jc w:val="center"/>
              <w:rPr>
                <w:rFonts w:ascii="Arial" w:hAnsi="Arial" w:cs="Arial"/>
              </w:rPr>
            </w:pPr>
            <w:r w:rsidRPr="0028081A">
              <w:rPr>
                <w:rFonts w:ascii="Arial" w:hAnsi="Arial" w:cs="Arial"/>
                <w:b/>
                <w:bCs/>
                <w:u w:val="single"/>
              </w:rPr>
              <w:t>% Total Losses</w:t>
            </w:r>
          </w:p>
        </w:tc>
      </w:tr>
      <w:tr w:rsidR="005066A1" w:rsidRPr="0028081A" w14:paraId="03EF4359"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30D6" w14:textId="77777777" w:rsidR="005066A1" w:rsidRPr="0028081A" w:rsidRDefault="005066A1" w:rsidP="000327E1">
            <w:pPr>
              <w:rPr>
                <w:rFonts w:ascii="Arial" w:hAnsi="Arial" w:cs="Arial"/>
                <w:sz w:val="16"/>
              </w:rPr>
            </w:pP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6F591C" w14:textId="77777777" w:rsidR="005066A1" w:rsidRPr="0028081A" w:rsidRDefault="005066A1" w:rsidP="000327E1">
            <w:pPr>
              <w:jc w:val="center"/>
              <w:rPr>
                <w:rFonts w:ascii="Arial" w:hAnsi="Arial" w:cs="Arial"/>
                <w:sz w:val="16"/>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BA5913" w14:textId="77777777" w:rsidR="005066A1" w:rsidRPr="0028081A" w:rsidRDefault="005066A1" w:rsidP="000327E1">
            <w:pPr>
              <w:rPr>
                <w:rFonts w:ascii="Arial" w:hAnsi="Arial" w:cs="Arial"/>
                <w:sz w:val="16"/>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F7CF79" w14:textId="77777777" w:rsidR="005066A1" w:rsidRPr="0028081A" w:rsidRDefault="005066A1" w:rsidP="000327E1">
            <w:pPr>
              <w:rPr>
                <w:rFonts w:ascii="Arial" w:hAnsi="Arial" w:cs="Arial"/>
                <w:sz w:val="16"/>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DF16D2" w14:textId="77777777" w:rsidR="005066A1" w:rsidRPr="0028081A" w:rsidRDefault="005066A1" w:rsidP="000327E1">
            <w:pPr>
              <w:rPr>
                <w:rFonts w:ascii="Arial" w:hAnsi="Arial" w:cs="Arial"/>
                <w:sz w:val="16"/>
              </w:rPr>
            </w:pP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7B4EAB" w14:textId="77777777" w:rsidR="005066A1" w:rsidRPr="0028081A" w:rsidRDefault="005066A1" w:rsidP="000327E1">
            <w:pPr>
              <w:rPr>
                <w:rFonts w:ascii="Arial" w:hAnsi="Arial" w:cs="Arial"/>
                <w:sz w:val="16"/>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85C625" w14:textId="77777777" w:rsidR="005066A1" w:rsidRPr="0028081A" w:rsidRDefault="005066A1" w:rsidP="000327E1">
            <w:pPr>
              <w:rPr>
                <w:rFonts w:ascii="Arial" w:hAnsi="Arial" w:cs="Arial"/>
                <w:sz w:val="16"/>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10F52FB" w14:textId="77777777" w:rsidR="005066A1" w:rsidRPr="0028081A" w:rsidRDefault="005066A1" w:rsidP="000327E1">
            <w:pPr>
              <w:rPr>
                <w:rFonts w:ascii="Arial" w:hAnsi="Arial" w:cs="Arial"/>
                <w:sz w:val="16"/>
              </w:rPr>
            </w:pPr>
          </w:p>
        </w:tc>
      </w:tr>
      <w:tr w:rsidR="00B94AC3" w:rsidRPr="0028081A" w14:paraId="65EC6757"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F770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Xfmr Watt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BB0DB33"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D5E701"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0BE30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211A9A9" w14:textId="77777777" w:rsidR="00B94AC3" w:rsidRPr="0028081A" w:rsidRDefault="00B94AC3" w:rsidP="000327E1">
            <w:pPr>
              <w:jc w:val="right"/>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6391AB"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6AA6869E" w14:textId="67B8C4D2"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1874D84"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Watt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EB58C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r>
      <w:tr w:rsidR="00B94AC3" w:rsidRPr="0028081A" w14:paraId="787B26F5"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6F7D"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Xfmr Watt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D2E40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1.01857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083B82A"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3CFD3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Line Watt Cu Loss</w:t>
            </w: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6CC397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1.02835</w:t>
            </w: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21416BA" w14:textId="7D0CBF02" w:rsidR="00B94AC3" w:rsidRPr="0028081A" w:rsidRDefault="00331200" w:rsidP="00B94AC3">
            <w:pPr>
              <w:jc w:val="center"/>
              <w:rPr>
                <w:rFonts w:ascii="Arial" w:hAnsi="Arial" w:cs="Arial"/>
                <w:sz w:val="18"/>
                <w:szCs w:val="18"/>
              </w:rPr>
            </w:pPr>
            <w:ins w:id="257" w:author="MWG 011425" w:date="2025-01-13T09:51:00Z">
              <w:r>
                <w:rPr>
                  <w:rFonts w:ascii="Arial" w:hAnsi="Arial" w:cs="Arial"/>
                  <w:sz w:val="18"/>
                  <w:szCs w:val="18"/>
                </w:rPr>
                <w:t xml:space="preserve">SR </w:t>
              </w:r>
            </w:ins>
            <w:ins w:id="258" w:author="RWE" w:date="2023-09-25T07:00:00Z">
              <w:r w:rsidR="00B94AC3" w:rsidRPr="00BE4A21">
                <w:rPr>
                  <w:rFonts w:ascii="Arial" w:hAnsi="Arial" w:cs="Arial"/>
                  <w:sz w:val="18"/>
                  <w:szCs w:val="18"/>
                </w:rPr>
                <w:t>% Watt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43C68E49" w14:textId="4509D523" w:rsidR="00B94AC3" w:rsidRPr="0028081A" w:rsidRDefault="00331200" w:rsidP="00B94AC3">
            <w:pPr>
              <w:jc w:val="center"/>
              <w:rPr>
                <w:rFonts w:ascii="Arial" w:hAnsi="Arial" w:cs="Arial"/>
                <w:sz w:val="18"/>
                <w:szCs w:val="18"/>
              </w:rPr>
            </w:pPr>
            <w:ins w:id="259" w:author="MWG 011425" w:date="2025-01-13T09:51:00Z">
              <w:r>
                <w:rPr>
                  <w:rFonts w:ascii="Arial" w:hAnsi="Arial" w:cs="Arial"/>
                  <w:sz w:val="18"/>
                  <w:szCs w:val="18"/>
                </w:rPr>
                <w:t>-0.040629</w:t>
              </w:r>
            </w:ins>
            <w:ins w:id="260" w:author="RWE" w:date="2023-09-25T07:00:00Z">
              <w:del w:id="261" w:author="MWG 011425" w:date="2025-01-13T09:51:00Z">
                <w:r w:rsidR="00B94AC3" w:rsidRPr="00BE4A21" w:rsidDel="00331200">
                  <w:rPr>
                    <w:rFonts w:ascii="Arial" w:hAnsi="Arial" w:cs="Arial"/>
                    <w:sz w:val="18"/>
                    <w:szCs w:val="18"/>
                  </w:rPr>
                  <w:delText>0.026024</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34D557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Watt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D5ADD9" w14:textId="60F61E61" w:rsidR="00B94AC3" w:rsidRPr="0028081A" w:rsidRDefault="00331200" w:rsidP="00B94AC3">
            <w:pPr>
              <w:jc w:val="center"/>
              <w:rPr>
                <w:rFonts w:ascii="Arial" w:hAnsi="Arial" w:cs="Arial"/>
                <w:sz w:val="18"/>
                <w:szCs w:val="18"/>
              </w:rPr>
            </w:pPr>
            <w:ins w:id="262" w:author="MWG 011425" w:date="2025-01-13T09:52:00Z">
              <w:r>
                <w:rPr>
                  <w:rFonts w:ascii="Arial" w:hAnsi="Arial" w:cs="Arial"/>
                  <w:sz w:val="18"/>
                  <w:szCs w:val="18"/>
                </w:rPr>
                <w:t>2.00063</w:t>
              </w:r>
            </w:ins>
            <w:del w:id="263" w:author="MWG 011425" w:date="2025-01-13T09:52:00Z">
              <w:r w:rsidR="00B94AC3" w:rsidRPr="0028081A" w:rsidDel="00331200">
                <w:rPr>
                  <w:rFonts w:ascii="Arial" w:hAnsi="Arial" w:cs="Arial"/>
                  <w:sz w:val="18"/>
                  <w:szCs w:val="18"/>
                </w:rPr>
                <w:delText>2.04692</w:delText>
              </w:r>
            </w:del>
          </w:p>
        </w:tc>
      </w:tr>
      <w:tr w:rsidR="00B94AC3" w:rsidRPr="0028081A" w14:paraId="2B533291"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7928FF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lastRenderedPageBreak/>
              <w:t>% Xfmr V</w:t>
            </w:r>
            <w:r>
              <w:rPr>
                <w:rFonts w:ascii="Arial" w:hAnsi="Arial" w:cs="Arial"/>
                <w:sz w:val="18"/>
                <w:szCs w:val="18"/>
              </w:rPr>
              <w:t>A</w:t>
            </w:r>
            <w:r w:rsidRPr="0028081A">
              <w:rPr>
                <w:rFonts w:ascii="Arial" w:hAnsi="Arial" w:cs="Arial"/>
                <w:sz w:val="18"/>
                <w:szCs w:val="18"/>
              </w:rPr>
              <w:t>r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AB0161"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60B49E"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FDC4BA" w14:textId="77777777" w:rsidR="00B94AC3" w:rsidRPr="0028081A" w:rsidRDefault="00B94AC3" w:rsidP="00B94AC3">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70D74E" w14:textId="77777777" w:rsidR="00B94AC3" w:rsidRPr="0028081A" w:rsidRDefault="00B94AC3" w:rsidP="00B94AC3">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23B04D" w14:textId="0ECBE981" w:rsidR="00B94AC3" w:rsidRPr="0028081A" w:rsidRDefault="00B94AC3" w:rsidP="00B94AC3">
            <w:pPr>
              <w:jc w:val="center"/>
              <w:rPr>
                <w:rFonts w:ascii="Arial" w:hAnsi="Arial" w:cs="Arial"/>
                <w:sz w:val="18"/>
                <w:szCs w:val="18"/>
              </w:rPr>
            </w:pPr>
            <w:ins w:id="264" w:author="RWE" w:date="2023-09-25T07:00:00Z">
              <w:del w:id="265" w:author="MWG 011425" w:date="2025-01-13T09:51:00Z">
                <w:r w:rsidRPr="00BE4A21" w:rsidDel="00331200">
                  <w:rPr>
                    <w:rFonts w:ascii="Arial" w:hAnsi="Arial" w:cs="Arial"/>
                    <w:sz w:val="18"/>
                    <w:szCs w:val="18"/>
                  </w:rPr>
                  <w:delText>% Var Cu Losses</w:delText>
                </w:r>
              </w:del>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5900ACF7" w14:textId="2CF6098F" w:rsidR="00B94AC3" w:rsidRPr="0028081A" w:rsidRDefault="00B94AC3" w:rsidP="00B94AC3">
            <w:pPr>
              <w:jc w:val="center"/>
              <w:rPr>
                <w:rFonts w:ascii="Arial" w:hAnsi="Arial" w:cs="Arial"/>
                <w:sz w:val="18"/>
                <w:szCs w:val="18"/>
              </w:rPr>
            </w:pPr>
            <w:ins w:id="266" w:author="RWE" w:date="2023-09-25T07:00:00Z">
              <w:del w:id="267" w:author="MWG 011425" w:date="2025-01-13T09:51:00Z">
                <w:r w:rsidRPr="00BE4A21" w:rsidDel="00331200">
                  <w:rPr>
                    <w:rFonts w:ascii="Arial" w:hAnsi="Arial" w:cs="Arial"/>
                    <w:sz w:val="18"/>
                    <w:szCs w:val="18"/>
                  </w:rPr>
                  <w:delText>2.66797</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F87393"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V</w:t>
            </w:r>
            <w:r>
              <w:rPr>
                <w:rFonts w:ascii="Arial" w:hAnsi="Arial" w:cs="Arial"/>
                <w:sz w:val="18"/>
                <w:szCs w:val="18"/>
              </w:rPr>
              <w:t>A</w:t>
            </w:r>
            <w:r w:rsidRPr="0028081A">
              <w:rPr>
                <w:rFonts w:ascii="Arial" w:hAnsi="Arial" w:cs="Arial"/>
                <w:sz w:val="18"/>
                <w:szCs w:val="18"/>
              </w:rPr>
              <w:t>r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767AD6"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r>
      <w:tr w:rsidR="00B94AC3" w:rsidRPr="0028081A" w14:paraId="2D44748C"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C7C1D0"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Xfmr V</w:t>
            </w:r>
            <w:r>
              <w:rPr>
                <w:rFonts w:ascii="Arial" w:hAnsi="Arial" w:cs="Arial"/>
                <w:sz w:val="18"/>
                <w:szCs w:val="18"/>
              </w:rPr>
              <w:t>A</w:t>
            </w:r>
            <w:r w:rsidRPr="0028081A">
              <w:rPr>
                <w:rFonts w:ascii="Arial" w:hAnsi="Arial" w:cs="Arial"/>
                <w:sz w:val="18"/>
                <w:szCs w:val="18"/>
              </w:rPr>
              <w:t>r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631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FE6C9B5"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D4DD1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32F8B3" w14:textId="77777777" w:rsidR="00B94AC3" w:rsidRPr="0028081A" w:rsidRDefault="00B94AC3" w:rsidP="000327E1">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CCDC0F" w14:textId="6A27AA4A" w:rsidR="00B94AC3" w:rsidRPr="0028081A" w:rsidRDefault="00331200" w:rsidP="00EF1D62">
            <w:pPr>
              <w:jc w:val="center"/>
              <w:rPr>
                <w:rFonts w:ascii="Arial" w:hAnsi="Arial" w:cs="Arial"/>
                <w:sz w:val="18"/>
                <w:szCs w:val="18"/>
              </w:rPr>
            </w:pPr>
            <w:ins w:id="268" w:author="MWG 011425" w:date="2025-01-13T09:52:00Z">
              <w:r>
                <w:rPr>
                  <w:rFonts w:ascii="Arial" w:hAnsi="Arial" w:cs="Arial"/>
                  <w:sz w:val="18"/>
                  <w:szCs w:val="18"/>
                </w:rPr>
                <w:t xml:space="preserve">SR </w:t>
              </w:r>
              <w:r w:rsidRPr="00BE4A21">
                <w:rPr>
                  <w:rFonts w:ascii="Arial" w:hAnsi="Arial" w:cs="Arial"/>
                  <w:sz w:val="18"/>
                  <w:szCs w:val="18"/>
                </w:rPr>
                <w:t>% Var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167BC518" w14:textId="5B9022DE" w:rsidR="00B94AC3" w:rsidRPr="0028081A" w:rsidRDefault="00331200" w:rsidP="00EF1D62">
            <w:pPr>
              <w:jc w:val="center"/>
              <w:rPr>
                <w:rFonts w:ascii="Arial" w:hAnsi="Arial" w:cs="Arial"/>
                <w:sz w:val="18"/>
                <w:szCs w:val="18"/>
              </w:rPr>
            </w:pPr>
            <w:ins w:id="269" w:author="MWG 011425" w:date="2025-01-13T09:52:00Z">
              <w:r>
                <w:rPr>
                  <w:rFonts w:ascii="Arial" w:hAnsi="Arial" w:cs="Arial"/>
                  <w:sz w:val="18"/>
                  <w:szCs w:val="18"/>
                </w:rPr>
                <w:t>-13.761111</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44E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V</w:t>
            </w:r>
            <w:r>
              <w:rPr>
                <w:rFonts w:ascii="Arial" w:hAnsi="Arial" w:cs="Arial"/>
                <w:sz w:val="18"/>
                <w:szCs w:val="18"/>
              </w:rPr>
              <w:t>A</w:t>
            </w:r>
            <w:r w:rsidRPr="0028081A">
              <w:rPr>
                <w:rFonts w:ascii="Arial" w:hAnsi="Arial" w:cs="Arial"/>
                <w:sz w:val="18"/>
                <w:szCs w:val="18"/>
              </w:rPr>
              <w:t>r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CF42D9" w14:textId="22016406" w:rsidR="00B94AC3" w:rsidRPr="0028081A" w:rsidRDefault="00331200" w:rsidP="000327E1">
            <w:pPr>
              <w:jc w:val="center"/>
              <w:rPr>
                <w:rFonts w:ascii="Arial" w:hAnsi="Arial" w:cs="Arial"/>
                <w:sz w:val="18"/>
                <w:szCs w:val="18"/>
              </w:rPr>
            </w:pPr>
            <w:ins w:id="270" w:author="MWG 011425" w:date="2025-01-13T09:52:00Z">
              <w:r>
                <w:rPr>
                  <w:rFonts w:ascii="Arial" w:hAnsi="Arial" w:cs="Arial"/>
                  <w:sz w:val="18"/>
                  <w:szCs w:val="18"/>
                </w:rPr>
                <w:t>7.251959</w:t>
              </w:r>
            </w:ins>
            <w:del w:id="271" w:author="MWG 011425" w:date="2025-01-13T09:52:00Z">
              <w:r w:rsidR="00B94AC3" w:rsidRPr="0028081A" w:rsidDel="00331200">
                <w:rPr>
                  <w:rFonts w:ascii="Arial" w:hAnsi="Arial" w:cs="Arial"/>
                  <w:sz w:val="18"/>
                  <w:szCs w:val="18"/>
                </w:rPr>
                <w:delText>21.01307</w:delText>
              </w:r>
            </w:del>
          </w:p>
        </w:tc>
      </w:tr>
    </w:tbl>
    <w:p w14:paraId="3637E00C" w14:textId="77777777" w:rsidR="005066A1" w:rsidRPr="0028081A" w:rsidRDefault="005066A1" w:rsidP="005066A1">
      <w:pPr>
        <w:jc w:val="center"/>
        <w:rPr>
          <w:b/>
        </w:rPr>
      </w:pPr>
    </w:p>
    <w:p w14:paraId="189B0740" w14:textId="77777777" w:rsidR="005066A1" w:rsidRPr="0028081A" w:rsidRDefault="005066A1" w:rsidP="005066A1">
      <w:pPr>
        <w:jc w:val="center"/>
        <w:rPr>
          <w:b/>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5"/>
        <w:gridCol w:w="7605"/>
      </w:tblGrid>
      <w:tr w:rsidR="005066A1" w:rsidRPr="0028081A" w14:paraId="4206DC63" w14:textId="77777777" w:rsidTr="000327E1">
        <w:trPr>
          <w:cantSplit/>
          <w:trHeight w:val="255"/>
          <w:jc w:val="center"/>
        </w:trPr>
        <w:tc>
          <w:tcPr>
            <w:tcW w:w="8370" w:type="dxa"/>
            <w:gridSpan w:val="2"/>
            <w:noWrap/>
            <w:vAlign w:val="bottom"/>
          </w:tcPr>
          <w:p w14:paraId="0E71E264" w14:textId="4D331A8A" w:rsidR="005066A1" w:rsidRPr="0028081A" w:rsidRDefault="005066A1" w:rsidP="000327E1">
            <w:pPr>
              <w:rPr>
                <w:rFonts w:ascii="Arial" w:hAnsi="Arial" w:cs="Arial"/>
              </w:rPr>
            </w:pPr>
            <w:r w:rsidRPr="0028081A">
              <w:rPr>
                <w:rFonts w:ascii="Arial" w:hAnsi="Arial" w:cs="Arial"/>
                <w:b/>
                <w:bCs/>
                <w:u w:val="single"/>
              </w:rPr>
              <w:t xml:space="preserve">*Calculated </w:t>
            </w:r>
            <w:r>
              <w:rPr>
                <w:rFonts w:ascii="Arial" w:hAnsi="Arial" w:cs="Arial"/>
                <w:b/>
                <w:bCs/>
                <w:u w:val="single"/>
              </w:rPr>
              <w:t>V</w:t>
            </w:r>
            <w:r w:rsidRPr="0028081A">
              <w:rPr>
                <w:rFonts w:ascii="Arial" w:hAnsi="Arial" w:cs="Arial"/>
                <w:b/>
                <w:bCs/>
                <w:u w:val="single"/>
              </w:rPr>
              <w:t>alues for the Transformer</w:t>
            </w:r>
            <w:ins w:id="272" w:author="MWG 011425" w:date="2025-01-13T09:53:00Z">
              <w:r w:rsidR="00EF1D62">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1B0EAA81" w14:textId="77777777" w:rsidTr="000327E1">
        <w:trPr>
          <w:cantSplit/>
          <w:trHeight w:val="255"/>
          <w:jc w:val="center"/>
        </w:trPr>
        <w:tc>
          <w:tcPr>
            <w:tcW w:w="8370" w:type="dxa"/>
            <w:gridSpan w:val="2"/>
            <w:noWrap/>
            <w:vAlign w:val="bottom"/>
          </w:tcPr>
          <w:p w14:paraId="1C419570" w14:textId="77777777" w:rsidR="005066A1" w:rsidRPr="0028081A" w:rsidRDefault="005066A1" w:rsidP="000327E1">
            <w:pPr>
              <w:rPr>
                <w:rFonts w:ascii="Arial" w:hAnsi="Arial" w:cs="Arial"/>
              </w:rPr>
            </w:pPr>
          </w:p>
        </w:tc>
      </w:tr>
      <w:tr w:rsidR="005066A1" w:rsidRPr="0028081A" w14:paraId="14ECE184" w14:textId="77777777" w:rsidTr="000327E1">
        <w:trPr>
          <w:trHeight w:val="255"/>
          <w:jc w:val="center"/>
        </w:trPr>
        <w:tc>
          <w:tcPr>
            <w:tcW w:w="765" w:type="dxa"/>
            <w:noWrap/>
            <w:vAlign w:val="bottom"/>
          </w:tcPr>
          <w:p w14:paraId="1CAFCEEA" w14:textId="77777777" w:rsidR="005066A1" w:rsidRPr="0028081A" w:rsidRDefault="005066A1" w:rsidP="000327E1">
            <w:pPr>
              <w:jc w:val="center"/>
              <w:rPr>
                <w:rFonts w:ascii="Arial" w:hAnsi="Arial" w:cs="Arial"/>
                <w:sz w:val="18"/>
                <w:szCs w:val="18"/>
              </w:rPr>
            </w:pPr>
            <w:r w:rsidRPr="0028081A">
              <w:rPr>
                <w:rFonts w:ascii="Arial" w:hAnsi="Arial" w:cs="Arial"/>
                <w:sz w:val="18"/>
                <w:szCs w:val="18"/>
              </w:rPr>
              <w:t>Where:</w:t>
            </w:r>
          </w:p>
        </w:tc>
        <w:tc>
          <w:tcPr>
            <w:tcW w:w="7605" w:type="dxa"/>
            <w:noWrap/>
            <w:vAlign w:val="bottom"/>
          </w:tcPr>
          <w:p w14:paraId="1FA19564" w14:textId="77777777" w:rsidR="005066A1" w:rsidRPr="0028081A" w:rsidRDefault="005066A1" w:rsidP="000327E1">
            <w:pPr>
              <w:rPr>
                <w:rFonts w:ascii="Arial" w:hAnsi="Arial" w:cs="Arial"/>
                <w:sz w:val="18"/>
                <w:szCs w:val="18"/>
              </w:rPr>
            </w:pPr>
            <w:r w:rsidRPr="0028081A">
              <w:rPr>
                <w:rFonts w:ascii="Arial" w:hAnsi="Arial" w:cs="Arial"/>
                <w:sz w:val="18"/>
                <w:szCs w:val="18"/>
              </w:rPr>
              <w:t>Xfmr Sec. test amps=(Xfmr rating in VA)/(Xfmr secondary test p-p volt x Sqrt 3)</w:t>
            </w:r>
          </w:p>
        </w:tc>
      </w:tr>
      <w:tr w:rsidR="005066A1" w:rsidRPr="0028081A" w14:paraId="63321CD7" w14:textId="77777777" w:rsidTr="000327E1">
        <w:trPr>
          <w:trHeight w:val="255"/>
          <w:jc w:val="center"/>
        </w:trPr>
        <w:tc>
          <w:tcPr>
            <w:tcW w:w="765" w:type="dxa"/>
            <w:noWrap/>
            <w:vAlign w:val="bottom"/>
          </w:tcPr>
          <w:p w14:paraId="5E9443AB" w14:textId="77777777" w:rsidR="005066A1" w:rsidRPr="0028081A" w:rsidRDefault="005066A1" w:rsidP="000327E1">
            <w:pPr>
              <w:rPr>
                <w:rFonts w:ascii="Arial" w:hAnsi="Arial" w:cs="Arial"/>
                <w:sz w:val="18"/>
                <w:szCs w:val="18"/>
              </w:rPr>
            </w:pPr>
          </w:p>
        </w:tc>
        <w:tc>
          <w:tcPr>
            <w:tcW w:w="7605" w:type="dxa"/>
            <w:noWrap/>
            <w:vAlign w:val="bottom"/>
          </w:tcPr>
          <w:p w14:paraId="78F4D23B" w14:textId="77777777" w:rsidR="005066A1" w:rsidRPr="0028081A" w:rsidRDefault="005066A1" w:rsidP="000327E1">
            <w:pPr>
              <w:rPr>
                <w:rFonts w:ascii="Arial" w:hAnsi="Arial" w:cs="Arial"/>
                <w:sz w:val="18"/>
                <w:szCs w:val="18"/>
              </w:rPr>
            </w:pPr>
            <w:r w:rsidRPr="0028081A">
              <w:rPr>
                <w:rFonts w:ascii="Arial" w:hAnsi="Arial" w:cs="Arial"/>
                <w:sz w:val="18"/>
                <w:szCs w:val="18"/>
              </w:rPr>
              <w:t>Xfmr Pri. Amp @ 1/2Mtr CL=(Xfmr Secondary test p-p volt/Xfmr Primary test p-p volt) x Nominal CT Primary Amp</w:t>
            </w:r>
          </w:p>
        </w:tc>
      </w:tr>
      <w:tr w:rsidR="005066A1" w:rsidRPr="0028081A" w14:paraId="68FA98B2" w14:textId="77777777" w:rsidTr="000327E1">
        <w:trPr>
          <w:trHeight w:val="255"/>
          <w:jc w:val="center"/>
        </w:trPr>
        <w:tc>
          <w:tcPr>
            <w:tcW w:w="765" w:type="dxa"/>
            <w:noWrap/>
            <w:vAlign w:val="bottom"/>
          </w:tcPr>
          <w:p w14:paraId="1489443E" w14:textId="77777777" w:rsidR="005066A1" w:rsidRPr="0028081A" w:rsidRDefault="005066A1" w:rsidP="000327E1">
            <w:pPr>
              <w:rPr>
                <w:rFonts w:ascii="Arial" w:hAnsi="Arial" w:cs="Arial"/>
                <w:sz w:val="18"/>
                <w:szCs w:val="18"/>
              </w:rPr>
            </w:pPr>
          </w:p>
        </w:tc>
        <w:tc>
          <w:tcPr>
            <w:tcW w:w="7605" w:type="dxa"/>
            <w:noWrap/>
            <w:vAlign w:val="bottom"/>
          </w:tcPr>
          <w:p w14:paraId="710BB3B8" w14:textId="77777777" w:rsidR="005066A1" w:rsidRPr="0028081A" w:rsidRDefault="005066A1" w:rsidP="000327E1">
            <w:pPr>
              <w:rPr>
                <w:rFonts w:ascii="Arial" w:hAnsi="Arial" w:cs="Arial"/>
                <w:sz w:val="18"/>
                <w:szCs w:val="18"/>
              </w:rPr>
            </w:pPr>
            <w:r w:rsidRPr="0028081A">
              <w:rPr>
                <w:rFonts w:ascii="Arial" w:hAnsi="Arial" w:cs="Arial"/>
                <w:sz w:val="18"/>
                <w:szCs w:val="18"/>
              </w:rPr>
              <w:t>Total Line Res.=Line Length x Line Res. (per mile)</w:t>
            </w:r>
          </w:p>
        </w:tc>
      </w:tr>
      <w:tr w:rsidR="005066A1" w:rsidRPr="0028081A" w14:paraId="66386413" w14:textId="77777777" w:rsidTr="000327E1">
        <w:trPr>
          <w:trHeight w:val="255"/>
          <w:jc w:val="center"/>
        </w:trPr>
        <w:tc>
          <w:tcPr>
            <w:tcW w:w="765" w:type="dxa"/>
            <w:noWrap/>
            <w:vAlign w:val="bottom"/>
          </w:tcPr>
          <w:p w14:paraId="70C0D26E" w14:textId="77777777" w:rsidR="005066A1" w:rsidRPr="0028081A" w:rsidRDefault="005066A1" w:rsidP="000327E1">
            <w:pPr>
              <w:rPr>
                <w:rFonts w:ascii="Arial" w:hAnsi="Arial" w:cs="Arial"/>
                <w:sz w:val="18"/>
                <w:szCs w:val="18"/>
              </w:rPr>
            </w:pPr>
          </w:p>
        </w:tc>
        <w:tc>
          <w:tcPr>
            <w:tcW w:w="7605" w:type="dxa"/>
            <w:noWrap/>
            <w:vAlign w:val="bottom"/>
          </w:tcPr>
          <w:p w14:paraId="3055CA23" w14:textId="77777777" w:rsidR="005066A1" w:rsidRPr="0028081A" w:rsidRDefault="005066A1" w:rsidP="000327E1">
            <w:pPr>
              <w:rPr>
                <w:rFonts w:ascii="Arial" w:hAnsi="Arial" w:cs="Arial"/>
                <w:sz w:val="18"/>
                <w:szCs w:val="18"/>
              </w:rPr>
            </w:pPr>
            <w:r w:rsidRPr="0028081A">
              <w:rPr>
                <w:rFonts w:ascii="Arial" w:hAnsi="Arial" w:cs="Arial"/>
                <w:sz w:val="18"/>
                <w:szCs w:val="18"/>
              </w:rPr>
              <w:t>Line Loss=3 x Total Line Res. x (Xfmr Primary Amp @ 1/2 Meter Class amp)^2</w:t>
            </w:r>
          </w:p>
        </w:tc>
      </w:tr>
      <w:tr w:rsidR="00B22D53" w:rsidRPr="0028081A" w14:paraId="3A9732EC" w14:textId="77777777" w:rsidTr="000327E1">
        <w:trPr>
          <w:trHeight w:val="255"/>
          <w:jc w:val="center"/>
          <w:ins w:id="273" w:author="MWG 011425" w:date="2025-01-13T09:54:00Z"/>
        </w:trPr>
        <w:tc>
          <w:tcPr>
            <w:tcW w:w="765" w:type="dxa"/>
            <w:noWrap/>
            <w:vAlign w:val="bottom"/>
          </w:tcPr>
          <w:p w14:paraId="5B841EA0" w14:textId="77777777" w:rsidR="00B22D53" w:rsidRPr="0028081A" w:rsidRDefault="00B22D53" w:rsidP="00B22D53">
            <w:pPr>
              <w:rPr>
                <w:ins w:id="274" w:author="MWG 011425" w:date="2025-01-13T09:54:00Z"/>
                <w:rFonts w:ascii="Arial" w:hAnsi="Arial" w:cs="Arial"/>
                <w:sz w:val="18"/>
                <w:szCs w:val="18"/>
              </w:rPr>
            </w:pPr>
          </w:p>
        </w:tc>
        <w:tc>
          <w:tcPr>
            <w:tcW w:w="7605" w:type="dxa"/>
            <w:noWrap/>
            <w:vAlign w:val="bottom"/>
          </w:tcPr>
          <w:p w14:paraId="7697DA1B" w14:textId="342EDFD4" w:rsidR="00B22D53" w:rsidRPr="0028081A" w:rsidRDefault="00B22D53" w:rsidP="00B22D53">
            <w:pPr>
              <w:rPr>
                <w:ins w:id="275" w:author="MWG 011425" w:date="2025-01-13T09:54:00Z"/>
                <w:rFonts w:ascii="Arial" w:hAnsi="Arial" w:cs="Arial"/>
                <w:sz w:val="18"/>
                <w:szCs w:val="18"/>
              </w:rPr>
            </w:pPr>
            <w:ins w:id="276" w:author="MWG 011425" w:date="2025-01-13T09:55:00Z">
              <w:r>
                <w:rPr>
                  <w:rFonts w:ascii="Arial" w:hAnsi="Arial" w:cs="Arial"/>
                  <w:sz w:val="18"/>
                  <w:szCs w:val="18"/>
                </w:rPr>
                <w:t>Average Series Reactor (SR) Resistance (3 Element)=(Phase A Reactor Resistance + Phase B Reactor Resistance + Phase C Reactor Resistance)/3</w:t>
              </w:r>
            </w:ins>
          </w:p>
        </w:tc>
      </w:tr>
      <w:tr w:rsidR="00B22D53" w:rsidRPr="0028081A" w14:paraId="4892CBDC" w14:textId="77777777" w:rsidTr="000327E1">
        <w:trPr>
          <w:trHeight w:val="255"/>
          <w:jc w:val="center"/>
          <w:ins w:id="277" w:author="MWG 011425" w:date="2025-01-13T09:54:00Z"/>
        </w:trPr>
        <w:tc>
          <w:tcPr>
            <w:tcW w:w="765" w:type="dxa"/>
            <w:noWrap/>
            <w:vAlign w:val="bottom"/>
          </w:tcPr>
          <w:p w14:paraId="0F12FC8A" w14:textId="77777777" w:rsidR="00B22D53" w:rsidRPr="0028081A" w:rsidRDefault="00B22D53" w:rsidP="00B22D53">
            <w:pPr>
              <w:rPr>
                <w:ins w:id="278" w:author="MWG 011425" w:date="2025-01-13T09:54:00Z"/>
                <w:rFonts w:ascii="Arial" w:hAnsi="Arial" w:cs="Arial"/>
                <w:sz w:val="18"/>
                <w:szCs w:val="18"/>
              </w:rPr>
            </w:pPr>
          </w:p>
        </w:tc>
        <w:tc>
          <w:tcPr>
            <w:tcW w:w="7605" w:type="dxa"/>
            <w:noWrap/>
            <w:vAlign w:val="bottom"/>
          </w:tcPr>
          <w:p w14:paraId="666EED4F" w14:textId="054D9485" w:rsidR="00B22D53" w:rsidRPr="0028081A" w:rsidRDefault="00B22D53" w:rsidP="00B22D53">
            <w:pPr>
              <w:rPr>
                <w:ins w:id="279" w:author="MWG 011425" w:date="2025-01-13T09:54:00Z"/>
                <w:rFonts w:ascii="Arial" w:hAnsi="Arial" w:cs="Arial"/>
                <w:sz w:val="18"/>
                <w:szCs w:val="18"/>
              </w:rPr>
            </w:pPr>
            <w:ins w:id="280" w:author="MWG 011425" w:date="2025-01-13T09:55:00Z">
              <w:r>
                <w:rPr>
                  <w:rFonts w:ascii="Arial" w:hAnsi="Arial" w:cs="Arial"/>
                  <w:sz w:val="18"/>
                  <w:szCs w:val="18"/>
                </w:rPr>
                <w:t>Average Series Reactor (SR) Resistance (2 Element)=(Phase A Reactor Resistance +  Phase C Reactor Resistance)/2</w:t>
              </w:r>
            </w:ins>
          </w:p>
        </w:tc>
      </w:tr>
      <w:tr w:rsidR="00B22D53" w:rsidRPr="0028081A" w14:paraId="2EB4DD94" w14:textId="77777777" w:rsidTr="000327E1">
        <w:trPr>
          <w:trHeight w:val="255"/>
          <w:jc w:val="center"/>
          <w:ins w:id="281" w:author="MWG 011425" w:date="2025-01-13T09:54:00Z"/>
        </w:trPr>
        <w:tc>
          <w:tcPr>
            <w:tcW w:w="765" w:type="dxa"/>
            <w:noWrap/>
            <w:vAlign w:val="bottom"/>
          </w:tcPr>
          <w:p w14:paraId="5A68FB73" w14:textId="77777777" w:rsidR="00B22D53" w:rsidRPr="0028081A" w:rsidRDefault="00B22D53" w:rsidP="00B22D53">
            <w:pPr>
              <w:rPr>
                <w:ins w:id="282" w:author="MWG 011425" w:date="2025-01-13T09:54:00Z"/>
                <w:rFonts w:ascii="Arial" w:hAnsi="Arial" w:cs="Arial"/>
                <w:sz w:val="18"/>
                <w:szCs w:val="18"/>
              </w:rPr>
            </w:pPr>
          </w:p>
        </w:tc>
        <w:tc>
          <w:tcPr>
            <w:tcW w:w="7605" w:type="dxa"/>
            <w:noWrap/>
            <w:vAlign w:val="bottom"/>
          </w:tcPr>
          <w:p w14:paraId="0883432D" w14:textId="0C477741" w:rsidR="00B22D53" w:rsidRPr="0028081A" w:rsidRDefault="00B22D53" w:rsidP="00B22D53">
            <w:pPr>
              <w:rPr>
                <w:ins w:id="283" w:author="MWG 011425" w:date="2025-01-13T09:54:00Z"/>
                <w:rFonts w:ascii="Arial" w:hAnsi="Arial" w:cs="Arial"/>
                <w:sz w:val="18"/>
                <w:szCs w:val="18"/>
              </w:rPr>
            </w:pPr>
            <w:ins w:id="284" w:author="MWG 011425" w:date="2025-01-13T09:55:00Z">
              <w:r>
                <w:rPr>
                  <w:rFonts w:ascii="Arial" w:hAnsi="Arial" w:cs="Arial"/>
                  <w:sz w:val="18"/>
                  <w:szCs w:val="18"/>
                </w:rPr>
                <w:t>Average Series Reactor (SR) Reactance (3 Element)=(Phase A Reactor Reactance + Phase B Reactor Reactance + Phase C Reactor Reactance)/3</w:t>
              </w:r>
            </w:ins>
          </w:p>
        </w:tc>
      </w:tr>
      <w:tr w:rsidR="00B22D53" w:rsidRPr="0028081A" w14:paraId="0AD24BAA" w14:textId="77777777" w:rsidTr="000327E1">
        <w:trPr>
          <w:trHeight w:val="255"/>
          <w:jc w:val="center"/>
          <w:ins w:id="285" w:author="MWG 011425" w:date="2025-01-13T09:54:00Z"/>
        </w:trPr>
        <w:tc>
          <w:tcPr>
            <w:tcW w:w="765" w:type="dxa"/>
            <w:noWrap/>
            <w:vAlign w:val="bottom"/>
          </w:tcPr>
          <w:p w14:paraId="61E491AE" w14:textId="77777777" w:rsidR="00B22D53" w:rsidRPr="0028081A" w:rsidRDefault="00B22D53" w:rsidP="00B22D53">
            <w:pPr>
              <w:rPr>
                <w:ins w:id="286" w:author="MWG 011425" w:date="2025-01-13T09:54:00Z"/>
                <w:rFonts w:ascii="Arial" w:hAnsi="Arial" w:cs="Arial"/>
                <w:sz w:val="18"/>
                <w:szCs w:val="18"/>
              </w:rPr>
            </w:pPr>
          </w:p>
        </w:tc>
        <w:tc>
          <w:tcPr>
            <w:tcW w:w="7605" w:type="dxa"/>
            <w:noWrap/>
            <w:vAlign w:val="bottom"/>
          </w:tcPr>
          <w:p w14:paraId="18B5A046" w14:textId="2CB6B049" w:rsidR="00B22D53" w:rsidRPr="0028081A" w:rsidRDefault="00B22D53" w:rsidP="00B22D53">
            <w:pPr>
              <w:rPr>
                <w:ins w:id="287" w:author="MWG 011425" w:date="2025-01-13T09:54:00Z"/>
                <w:rFonts w:ascii="Arial" w:hAnsi="Arial" w:cs="Arial"/>
                <w:sz w:val="18"/>
                <w:szCs w:val="18"/>
              </w:rPr>
            </w:pPr>
            <w:ins w:id="288" w:author="MWG 011425" w:date="2025-01-13T09:55:00Z">
              <w:r>
                <w:rPr>
                  <w:rFonts w:ascii="Arial" w:hAnsi="Arial" w:cs="Arial"/>
                  <w:sz w:val="18"/>
                  <w:szCs w:val="18"/>
                </w:rPr>
                <w:t>Average Series Reactor (SR) Reactance (2 Element)=(Phase A Reactor Reactance + Phase C Reactor Reactance)/2</w:t>
              </w:r>
            </w:ins>
          </w:p>
        </w:tc>
      </w:tr>
      <w:tr w:rsidR="00B22D53" w:rsidRPr="0028081A" w14:paraId="38D70879" w14:textId="77777777" w:rsidTr="000327E1">
        <w:trPr>
          <w:trHeight w:val="255"/>
          <w:jc w:val="center"/>
          <w:ins w:id="289" w:author="MWG 011425" w:date="2025-01-13T09:54:00Z"/>
        </w:trPr>
        <w:tc>
          <w:tcPr>
            <w:tcW w:w="765" w:type="dxa"/>
            <w:noWrap/>
            <w:vAlign w:val="bottom"/>
          </w:tcPr>
          <w:p w14:paraId="49A769A1" w14:textId="77777777" w:rsidR="00B22D53" w:rsidRPr="0028081A" w:rsidRDefault="00B22D53" w:rsidP="00B22D53">
            <w:pPr>
              <w:rPr>
                <w:ins w:id="290" w:author="MWG 011425" w:date="2025-01-13T09:54:00Z"/>
                <w:rFonts w:ascii="Arial" w:hAnsi="Arial" w:cs="Arial"/>
                <w:sz w:val="18"/>
                <w:szCs w:val="18"/>
              </w:rPr>
            </w:pPr>
          </w:p>
        </w:tc>
        <w:tc>
          <w:tcPr>
            <w:tcW w:w="7605" w:type="dxa"/>
            <w:noWrap/>
            <w:vAlign w:val="bottom"/>
          </w:tcPr>
          <w:p w14:paraId="368C20E7" w14:textId="7795B8C8" w:rsidR="00B22D53" w:rsidRPr="0028081A" w:rsidRDefault="00B22D53" w:rsidP="00B22D53">
            <w:pPr>
              <w:rPr>
                <w:ins w:id="291" w:author="MWG 011425" w:date="2025-01-13T09:54:00Z"/>
                <w:rFonts w:ascii="Arial" w:hAnsi="Arial" w:cs="Arial"/>
                <w:sz w:val="18"/>
                <w:szCs w:val="18"/>
              </w:rPr>
            </w:pPr>
            <w:ins w:id="292" w:author="MWG 011425" w:date="2025-01-13T09:55:00Z">
              <w:r>
                <w:rPr>
                  <w:rFonts w:ascii="Arial" w:hAnsi="Arial" w:cs="Arial"/>
                  <w:sz w:val="18"/>
                  <w:szCs w:val="18"/>
                </w:rPr>
                <w:t>SR Loss Watts=((</w:t>
              </w:r>
              <w:r w:rsidRPr="003A747D">
                <w:rPr>
                  <w:rFonts w:ascii="Arial" w:hAnsi="Arial" w:cs="Arial"/>
                  <w:sz w:val="18"/>
                  <w:szCs w:val="18"/>
                </w:rPr>
                <w:t>Nominal CT Primary Amps</w:t>
              </w:r>
              <w:r>
                <w:rPr>
                  <w:rFonts w:ascii="Arial" w:hAnsi="Arial" w:cs="Arial"/>
                  <w:sz w:val="18"/>
                  <w:szCs w:val="18"/>
                </w:rPr>
                <w:t>)^2)*Average SR Resistance</w:t>
              </w:r>
            </w:ins>
          </w:p>
        </w:tc>
      </w:tr>
      <w:tr w:rsidR="00B22D53" w:rsidRPr="0028081A" w14:paraId="6F127142" w14:textId="77777777" w:rsidTr="000327E1">
        <w:trPr>
          <w:trHeight w:val="255"/>
          <w:jc w:val="center"/>
          <w:ins w:id="293" w:author="MWG 011425" w:date="2025-01-13T09:54:00Z"/>
        </w:trPr>
        <w:tc>
          <w:tcPr>
            <w:tcW w:w="765" w:type="dxa"/>
            <w:noWrap/>
            <w:vAlign w:val="bottom"/>
          </w:tcPr>
          <w:p w14:paraId="023EF15C" w14:textId="77777777" w:rsidR="00B22D53" w:rsidRPr="0028081A" w:rsidRDefault="00B22D53" w:rsidP="00B22D53">
            <w:pPr>
              <w:rPr>
                <w:ins w:id="294" w:author="MWG 011425" w:date="2025-01-13T09:54:00Z"/>
                <w:rFonts w:ascii="Arial" w:hAnsi="Arial" w:cs="Arial"/>
                <w:sz w:val="18"/>
                <w:szCs w:val="18"/>
              </w:rPr>
            </w:pPr>
          </w:p>
        </w:tc>
        <w:tc>
          <w:tcPr>
            <w:tcW w:w="7605" w:type="dxa"/>
            <w:noWrap/>
            <w:vAlign w:val="bottom"/>
          </w:tcPr>
          <w:p w14:paraId="43BE1AAF" w14:textId="45DECFCF" w:rsidR="00B22D53" w:rsidRPr="0028081A" w:rsidRDefault="00B22D53" w:rsidP="00B22D53">
            <w:pPr>
              <w:rPr>
                <w:ins w:id="295" w:author="MWG 011425" w:date="2025-01-13T09:54:00Z"/>
                <w:rFonts w:ascii="Arial" w:hAnsi="Arial" w:cs="Arial"/>
                <w:sz w:val="18"/>
                <w:szCs w:val="18"/>
              </w:rPr>
            </w:pPr>
            <w:ins w:id="296" w:author="MWG 011425" w:date="2025-01-13T09:55:00Z">
              <w:r>
                <w:rPr>
                  <w:rFonts w:ascii="Arial" w:hAnsi="Arial" w:cs="Arial"/>
                  <w:sz w:val="18"/>
                  <w:szCs w:val="18"/>
                </w:rPr>
                <w:t>SR Loss Vars=((</w:t>
              </w:r>
              <w:r w:rsidRPr="003A747D">
                <w:rPr>
                  <w:rFonts w:ascii="Arial" w:hAnsi="Arial" w:cs="Arial"/>
                  <w:sz w:val="18"/>
                  <w:szCs w:val="18"/>
                </w:rPr>
                <w:t>Nominal CT Primary Amps</w:t>
              </w:r>
              <w:r>
                <w:rPr>
                  <w:rFonts w:ascii="Arial" w:hAnsi="Arial" w:cs="Arial"/>
                  <w:sz w:val="18"/>
                  <w:szCs w:val="18"/>
                </w:rPr>
                <w:t>)^2)*Average SR Reactance</w:t>
              </w:r>
            </w:ins>
          </w:p>
        </w:tc>
      </w:tr>
      <w:tr w:rsidR="00B22D53" w:rsidRPr="0028081A" w14:paraId="104B083F" w14:textId="77777777" w:rsidTr="000327E1">
        <w:trPr>
          <w:trHeight w:val="255"/>
          <w:jc w:val="center"/>
          <w:ins w:id="297" w:author="MWG 011425" w:date="2025-01-13T09:54:00Z"/>
        </w:trPr>
        <w:tc>
          <w:tcPr>
            <w:tcW w:w="765" w:type="dxa"/>
            <w:noWrap/>
            <w:vAlign w:val="bottom"/>
          </w:tcPr>
          <w:p w14:paraId="47D3F27D" w14:textId="77777777" w:rsidR="00B22D53" w:rsidRPr="0028081A" w:rsidRDefault="00B22D53" w:rsidP="00B22D53">
            <w:pPr>
              <w:rPr>
                <w:ins w:id="298" w:author="MWG 011425" w:date="2025-01-13T09:54:00Z"/>
                <w:rFonts w:ascii="Arial" w:hAnsi="Arial" w:cs="Arial"/>
                <w:sz w:val="18"/>
                <w:szCs w:val="18"/>
              </w:rPr>
            </w:pPr>
          </w:p>
        </w:tc>
        <w:tc>
          <w:tcPr>
            <w:tcW w:w="7605" w:type="dxa"/>
            <w:noWrap/>
            <w:vAlign w:val="bottom"/>
          </w:tcPr>
          <w:p w14:paraId="290A6ED7" w14:textId="0FD71B7C" w:rsidR="00B22D53" w:rsidRPr="0028081A" w:rsidRDefault="00B22D53" w:rsidP="00B22D53">
            <w:pPr>
              <w:rPr>
                <w:ins w:id="299" w:author="MWG 011425" w:date="2025-01-13T09:54:00Z"/>
                <w:rFonts w:ascii="Arial" w:hAnsi="Arial" w:cs="Arial"/>
                <w:sz w:val="18"/>
                <w:szCs w:val="18"/>
              </w:rPr>
            </w:pPr>
            <w:ins w:id="300" w:author="MWG 011425" w:date="2025-01-13T09:55:00Z">
              <w:r>
                <w:rPr>
                  <w:rFonts w:ascii="Arial" w:hAnsi="Arial" w:cs="Arial"/>
                  <w:sz w:val="18"/>
                  <w:szCs w:val="18"/>
                </w:rPr>
                <w:t>Meter Test Current=(Number of Elements * 1/2 Class Amps of Meter)</w:t>
              </w:r>
            </w:ins>
          </w:p>
        </w:tc>
      </w:tr>
      <w:tr w:rsidR="00B22D53" w:rsidRPr="0028081A" w14:paraId="637B36B8" w14:textId="77777777" w:rsidTr="000327E1">
        <w:trPr>
          <w:trHeight w:val="255"/>
          <w:jc w:val="center"/>
          <w:ins w:id="301" w:author="MWG 011425" w:date="2025-01-13T09:54:00Z"/>
        </w:trPr>
        <w:tc>
          <w:tcPr>
            <w:tcW w:w="765" w:type="dxa"/>
            <w:noWrap/>
            <w:vAlign w:val="bottom"/>
          </w:tcPr>
          <w:p w14:paraId="296549ED" w14:textId="77777777" w:rsidR="00B22D53" w:rsidRPr="0028081A" w:rsidRDefault="00B22D53" w:rsidP="00B22D53">
            <w:pPr>
              <w:rPr>
                <w:ins w:id="302" w:author="MWG 011425" w:date="2025-01-13T09:54:00Z"/>
                <w:rFonts w:ascii="Arial" w:hAnsi="Arial" w:cs="Arial"/>
                <w:sz w:val="18"/>
                <w:szCs w:val="18"/>
              </w:rPr>
            </w:pPr>
          </w:p>
        </w:tc>
        <w:tc>
          <w:tcPr>
            <w:tcW w:w="7605" w:type="dxa"/>
            <w:noWrap/>
            <w:vAlign w:val="bottom"/>
          </w:tcPr>
          <w:p w14:paraId="2DD1C4E4" w14:textId="7C2136F2" w:rsidR="00B22D53" w:rsidRPr="0028081A" w:rsidRDefault="00B22D53" w:rsidP="00B22D53">
            <w:pPr>
              <w:rPr>
                <w:ins w:id="303" w:author="MWG 011425" w:date="2025-01-13T09:54:00Z"/>
                <w:rFonts w:ascii="Arial" w:hAnsi="Arial" w:cs="Arial"/>
                <w:sz w:val="18"/>
                <w:szCs w:val="18"/>
              </w:rPr>
            </w:pPr>
            <w:ins w:id="304" w:author="MWG 011425" w:date="2025-01-13T09:55:00Z">
              <w:r>
                <w:rPr>
                  <w:rFonts w:ascii="Arial" w:hAnsi="Arial" w:cs="Arial"/>
                  <w:sz w:val="18"/>
                  <w:szCs w:val="18"/>
                </w:rPr>
                <w:t>SR % Watt Cu Losses= -(SR Loss Watts * 100)/(CTR*PTR*Meter Test Current*Meter Rated Volt)</w:t>
              </w:r>
            </w:ins>
          </w:p>
        </w:tc>
      </w:tr>
      <w:tr w:rsidR="00B22D53" w:rsidRPr="0028081A" w14:paraId="7688BBB3" w14:textId="77777777" w:rsidTr="000327E1">
        <w:trPr>
          <w:trHeight w:val="255"/>
          <w:jc w:val="center"/>
          <w:ins w:id="305" w:author="MWG 011425" w:date="2025-01-13T09:54:00Z"/>
        </w:trPr>
        <w:tc>
          <w:tcPr>
            <w:tcW w:w="765" w:type="dxa"/>
            <w:noWrap/>
            <w:vAlign w:val="bottom"/>
          </w:tcPr>
          <w:p w14:paraId="6F15B7AA" w14:textId="77777777" w:rsidR="00B22D53" w:rsidRPr="0028081A" w:rsidRDefault="00B22D53" w:rsidP="00B22D53">
            <w:pPr>
              <w:rPr>
                <w:ins w:id="306" w:author="MWG 011425" w:date="2025-01-13T09:54:00Z"/>
                <w:rFonts w:ascii="Arial" w:hAnsi="Arial" w:cs="Arial"/>
                <w:sz w:val="18"/>
                <w:szCs w:val="18"/>
              </w:rPr>
            </w:pPr>
          </w:p>
        </w:tc>
        <w:tc>
          <w:tcPr>
            <w:tcW w:w="7605" w:type="dxa"/>
            <w:noWrap/>
            <w:vAlign w:val="bottom"/>
          </w:tcPr>
          <w:p w14:paraId="2F33EFF1" w14:textId="10960F82" w:rsidR="00B22D53" w:rsidRPr="0028081A" w:rsidRDefault="00B22D53" w:rsidP="00B22D53">
            <w:pPr>
              <w:rPr>
                <w:ins w:id="307" w:author="MWG 011425" w:date="2025-01-13T09:54:00Z"/>
                <w:rFonts w:ascii="Arial" w:hAnsi="Arial" w:cs="Arial"/>
                <w:sz w:val="18"/>
                <w:szCs w:val="18"/>
              </w:rPr>
            </w:pPr>
            <w:ins w:id="308" w:author="MWG 011425" w:date="2025-01-13T09:55:00Z">
              <w:r>
                <w:rPr>
                  <w:rFonts w:ascii="Arial" w:hAnsi="Arial" w:cs="Arial"/>
                  <w:sz w:val="18"/>
                  <w:szCs w:val="18"/>
                </w:rPr>
                <w:t>SR % Var Cu Losses= -(SR Loss Vars * 100)/(CTR*PTR*Meter Test Current*Meter Rated Volt)</w:t>
              </w:r>
            </w:ins>
          </w:p>
        </w:tc>
      </w:tr>
      <w:tr w:rsidR="005066A1" w:rsidRPr="0028081A" w14:paraId="42A2938B" w14:textId="77777777" w:rsidTr="000327E1">
        <w:trPr>
          <w:trHeight w:val="255"/>
          <w:jc w:val="center"/>
        </w:trPr>
        <w:tc>
          <w:tcPr>
            <w:tcW w:w="765" w:type="dxa"/>
            <w:noWrap/>
            <w:vAlign w:val="bottom"/>
          </w:tcPr>
          <w:p w14:paraId="1C64120F" w14:textId="77777777" w:rsidR="005066A1" w:rsidRPr="0028081A" w:rsidRDefault="005066A1" w:rsidP="000327E1">
            <w:pPr>
              <w:rPr>
                <w:rFonts w:ascii="Arial" w:hAnsi="Arial" w:cs="Arial"/>
                <w:sz w:val="18"/>
                <w:szCs w:val="18"/>
              </w:rPr>
            </w:pPr>
          </w:p>
        </w:tc>
        <w:tc>
          <w:tcPr>
            <w:tcW w:w="7605" w:type="dxa"/>
            <w:noWrap/>
            <w:vAlign w:val="bottom"/>
          </w:tcPr>
          <w:p w14:paraId="4615852B" w14:textId="77777777" w:rsidR="005066A1" w:rsidRPr="0028081A" w:rsidRDefault="005066A1" w:rsidP="000327E1">
            <w:pPr>
              <w:rPr>
                <w:rFonts w:ascii="Arial" w:hAnsi="Arial" w:cs="Arial"/>
                <w:sz w:val="18"/>
                <w:szCs w:val="18"/>
              </w:rPr>
            </w:pPr>
            <w:r w:rsidRPr="0028081A">
              <w:rPr>
                <w:rFonts w:ascii="Arial" w:hAnsi="Arial" w:cs="Arial"/>
                <w:sz w:val="18"/>
                <w:szCs w:val="18"/>
              </w:rPr>
              <w:t>Meter Nominal Watts=(Meter Class amp/2) x Meter Rated voltage x Number of elements</w:t>
            </w:r>
          </w:p>
        </w:tc>
      </w:tr>
      <w:tr w:rsidR="005066A1" w:rsidRPr="0028081A" w14:paraId="225F31ED" w14:textId="77777777" w:rsidTr="000327E1">
        <w:trPr>
          <w:trHeight w:val="255"/>
          <w:jc w:val="center"/>
        </w:trPr>
        <w:tc>
          <w:tcPr>
            <w:tcW w:w="765" w:type="dxa"/>
            <w:noWrap/>
            <w:vAlign w:val="bottom"/>
          </w:tcPr>
          <w:p w14:paraId="72031BED" w14:textId="77777777" w:rsidR="005066A1" w:rsidRPr="0028081A" w:rsidRDefault="005066A1" w:rsidP="000327E1">
            <w:pPr>
              <w:rPr>
                <w:rFonts w:ascii="Arial" w:hAnsi="Arial" w:cs="Arial"/>
                <w:sz w:val="18"/>
                <w:szCs w:val="18"/>
              </w:rPr>
            </w:pPr>
          </w:p>
        </w:tc>
        <w:tc>
          <w:tcPr>
            <w:tcW w:w="7605" w:type="dxa"/>
            <w:noWrap/>
            <w:vAlign w:val="bottom"/>
          </w:tcPr>
          <w:p w14:paraId="7C534A88"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CT Primary Amps=(Meter Class amp/2) x CTR </w:t>
            </w:r>
          </w:p>
        </w:tc>
      </w:tr>
      <w:tr w:rsidR="005066A1" w:rsidRPr="0028081A" w14:paraId="5C5BE7AF" w14:textId="77777777" w:rsidTr="000327E1">
        <w:trPr>
          <w:trHeight w:val="255"/>
          <w:jc w:val="center"/>
        </w:trPr>
        <w:tc>
          <w:tcPr>
            <w:tcW w:w="765" w:type="dxa"/>
            <w:noWrap/>
            <w:vAlign w:val="bottom"/>
          </w:tcPr>
          <w:p w14:paraId="390B27F1" w14:textId="77777777" w:rsidR="005066A1" w:rsidRPr="0028081A" w:rsidRDefault="005066A1" w:rsidP="000327E1">
            <w:pPr>
              <w:rPr>
                <w:rFonts w:ascii="Arial" w:hAnsi="Arial" w:cs="Arial"/>
                <w:sz w:val="18"/>
                <w:szCs w:val="18"/>
              </w:rPr>
            </w:pPr>
          </w:p>
        </w:tc>
        <w:tc>
          <w:tcPr>
            <w:tcW w:w="7605" w:type="dxa"/>
            <w:noWrap/>
            <w:vAlign w:val="bottom"/>
          </w:tcPr>
          <w:p w14:paraId="7C081007" w14:textId="77777777" w:rsidR="005066A1" w:rsidRPr="0028081A" w:rsidRDefault="005066A1" w:rsidP="000327E1">
            <w:pPr>
              <w:rPr>
                <w:rFonts w:ascii="Arial" w:hAnsi="Arial" w:cs="Arial"/>
                <w:sz w:val="18"/>
                <w:szCs w:val="18"/>
              </w:rPr>
            </w:pPr>
            <w:r w:rsidRPr="0028081A">
              <w:rPr>
                <w:rFonts w:ascii="Arial" w:hAnsi="Arial" w:cs="Arial"/>
                <w:sz w:val="18"/>
                <w:szCs w:val="18"/>
              </w:rPr>
              <w:t>Meter secondary test Volt=(Xfmr sec test volt)/(PTR x Sqrt 3) for 3 elm; (Xfmr sec test volt)/(PTR) for 2 elm</w:t>
            </w:r>
          </w:p>
        </w:tc>
      </w:tr>
      <w:tr w:rsidR="005066A1" w:rsidRPr="0028081A" w14:paraId="1DA6EAD4" w14:textId="77777777" w:rsidTr="000327E1">
        <w:trPr>
          <w:trHeight w:val="255"/>
          <w:jc w:val="center"/>
        </w:trPr>
        <w:tc>
          <w:tcPr>
            <w:tcW w:w="765" w:type="dxa"/>
            <w:noWrap/>
            <w:vAlign w:val="bottom"/>
          </w:tcPr>
          <w:p w14:paraId="4CD40A40" w14:textId="77777777" w:rsidR="005066A1" w:rsidRPr="0028081A" w:rsidRDefault="005066A1" w:rsidP="000327E1">
            <w:pPr>
              <w:rPr>
                <w:rFonts w:ascii="Arial" w:hAnsi="Arial" w:cs="Arial"/>
                <w:sz w:val="18"/>
                <w:szCs w:val="18"/>
              </w:rPr>
            </w:pPr>
          </w:p>
        </w:tc>
        <w:tc>
          <w:tcPr>
            <w:tcW w:w="7605" w:type="dxa"/>
            <w:noWrap/>
            <w:vAlign w:val="bottom"/>
          </w:tcPr>
          <w:p w14:paraId="7D9A25BE"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Primary VA=CTR x PTR x Meter Nominal </w:t>
            </w:r>
            <w:smartTag w:uri="urn:schemas-microsoft-com:office:smarttags" w:element="place">
              <w:r w:rsidRPr="0028081A">
                <w:rPr>
                  <w:rFonts w:ascii="Arial" w:hAnsi="Arial" w:cs="Arial"/>
                  <w:sz w:val="18"/>
                  <w:szCs w:val="18"/>
                </w:rPr>
                <w:t>Watts</w:t>
              </w:r>
            </w:smartTag>
          </w:p>
        </w:tc>
      </w:tr>
      <w:tr w:rsidR="005066A1" w:rsidRPr="0028081A" w14:paraId="1FE40A3F" w14:textId="77777777" w:rsidTr="000327E1">
        <w:trPr>
          <w:trHeight w:val="255"/>
          <w:jc w:val="center"/>
        </w:trPr>
        <w:tc>
          <w:tcPr>
            <w:tcW w:w="765" w:type="dxa"/>
            <w:noWrap/>
            <w:vAlign w:val="bottom"/>
          </w:tcPr>
          <w:p w14:paraId="278B83C9" w14:textId="77777777" w:rsidR="005066A1" w:rsidRPr="0028081A" w:rsidRDefault="005066A1" w:rsidP="000327E1">
            <w:pPr>
              <w:rPr>
                <w:rFonts w:ascii="Arial" w:hAnsi="Arial" w:cs="Arial"/>
                <w:sz w:val="18"/>
                <w:szCs w:val="18"/>
              </w:rPr>
            </w:pPr>
          </w:p>
        </w:tc>
        <w:tc>
          <w:tcPr>
            <w:tcW w:w="7605" w:type="dxa"/>
            <w:noWrap/>
            <w:vAlign w:val="bottom"/>
          </w:tcPr>
          <w:p w14:paraId="2E4B7569" w14:textId="77777777" w:rsidR="005066A1" w:rsidRPr="0028081A" w:rsidRDefault="005066A1" w:rsidP="000327E1">
            <w:pPr>
              <w:rPr>
                <w:rFonts w:ascii="Arial" w:hAnsi="Arial" w:cs="Arial"/>
                <w:sz w:val="18"/>
                <w:szCs w:val="18"/>
              </w:rPr>
            </w:pPr>
            <w:r w:rsidRPr="0028081A">
              <w:rPr>
                <w:rFonts w:ascii="Arial" w:hAnsi="Arial" w:cs="Arial"/>
                <w:sz w:val="18"/>
                <w:szCs w:val="18"/>
              </w:rPr>
              <w:t>No Load VA loss=(Xfmr Excitation current x Xfmr rating in VA) / 100</w:t>
            </w:r>
          </w:p>
        </w:tc>
      </w:tr>
      <w:tr w:rsidR="005066A1" w:rsidRPr="0028081A" w14:paraId="389D4C0D" w14:textId="77777777" w:rsidTr="000327E1">
        <w:trPr>
          <w:trHeight w:val="255"/>
          <w:jc w:val="center"/>
        </w:trPr>
        <w:tc>
          <w:tcPr>
            <w:tcW w:w="765" w:type="dxa"/>
            <w:noWrap/>
            <w:vAlign w:val="bottom"/>
          </w:tcPr>
          <w:p w14:paraId="0A69E935" w14:textId="77777777" w:rsidR="005066A1" w:rsidRPr="0028081A" w:rsidRDefault="005066A1" w:rsidP="000327E1">
            <w:pPr>
              <w:rPr>
                <w:rFonts w:ascii="Arial" w:hAnsi="Arial" w:cs="Arial"/>
                <w:sz w:val="18"/>
                <w:szCs w:val="18"/>
              </w:rPr>
            </w:pPr>
          </w:p>
        </w:tc>
        <w:tc>
          <w:tcPr>
            <w:tcW w:w="7605" w:type="dxa"/>
            <w:noWrap/>
            <w:vAlign w:val="bottom"/>
          </w:tcPr>
          <w:p w14:paraId="1C245353" w14:textId="77777777" w:rsidR="005066A1" w:rsidRPr="0028081A" w:rsidRDefault="005066A1" w:rsidP="000327E1">
            <w:pPr>
              <w:rPr>
                <w:rFonts w:ascii="Arial" w:hAnsi="Arial" w:cs="Arial"/>
                <w:sz w:val="18"/>
                <w:szCs w:val="18"/>
              </w:rPr>
            </w:pPr>
            <w:r w:rsidRPr="0028081A">
              <w:rPr>
                <w:rFonts w:ascii="Arial" w:hAnsi="Arial" w:cs="Arial"/>
                <w:sz w:val="18"/>
                <w:szCs w:val="18"/>
              </w:rPr>
              <w:t>No Load loss phase angle=acos(Xfmr No Load watts loss/No Load VA loss)</w:t>
            </w:r>
          </w:p>
        </w:tc>
      </w:tr>
      <w:tr w:rsidR="005066A1" w:rsidRPr="0028081A" w14:paraId="20EA6C99" w14:textId="77777777" w:rsidTr="000327E1">
        <w:trPr>
          <w:trHeight w:val="255"/>
          <w:jc w:val="center"/>
        </w:trPr>
        <w:tc>
          <w:tcPr>
            <w:tcW w:w="765" w:type="dxa"/>
            <w:noWrap/>
            <w:vAlign w:val="bottom"/>
          </w:tcPr>
          <w:p w14:paraId="057B71B5" w14:textId="77777777" w:rsidR="005066A1" w:rsidRPr="0028081A" w:rsidRDefault="005066A1" w:rsidP="000327E1">
            <w:pPr>
              <w:rPr>
                <w:rFonts w:ascii="Arial" w:hAnsi="Arial" w:cs="Arial"/>
                <w:sz w:val="18"/>
                <w:szCs w:val="18"/>
              </w:rPr>
            </w:pPr>
          </w:p>
        </w:tc>
        <w:tc>
          <w:tcPr>
            <w:tcW w:w="7605" w:type="dxa"/>
            <w:noWrap/>
            <w:vAlign w:val="bottom"/>
          </w:tcPr>
          <w:p w14:paraId="6BC5DE34" w14:textId="77777777" w:rsidR="005066A1" w:rsidRPr="0028081A" w:rsidRDefault="005066A1" w:rsidP="000327E1">
            <w:pPr>
              <w:rPr>
                <w:rFonts w:ascii="Arial" w:hAnsi="Arial" w:cs="Arial"/>
                <w:sz w:val="18"/>
                <w:szCs w:val="18"/>
              </w:rPr>
            </w:pPr>
            <w:r w:rsidRPr="0028081A">
              <w:rPr>
                <w:rFonts w:ascii="Arial" w:hAnsi="Arial" w:cs="Arial"/>
                <w:sz w:val="18"/>
                <w:szCs w:val="18"/>
              </w:rPr>
              <w:t>No Load V</w:t>
            </w:r>
            <w:r>
              <w:rPr>
                <w:rFonts w:ascii="Arial" w:hAnsi="Arial" w:cs="Arial"/>
                <w:sz w:val="18"/>
                <w:szCs w:val="18"/>
              </w:rPr>
              <w:t>A</w:t>
            </w:r>
            <w:r w:rsidRPr="0028081A">
              <w:rPr>
                <w:rFonts w:ascii="Arial" w:hAnsi="Arial" w:cs="Arial"/>
                <w:sz w:val="18"/>
                <w:szCs w:val="18"/>
              </w:rPr>
              <w:t>r Loss=No Load VA loss x sin(No Load loss phase angle (alpha))</w:t>
            </w:r>
          </w:p>
        </w:tc>
      </w:tr>
      <w:tr w:rsidR="005066A1" w:rsidRPr="0028081A" w14:paraId="2247CECC" w14:textId="77777777" w:rsidTr="000327E1">
        <w:trPr>
          <w:trHeight w:val="255"/>
          <w:jc w:val="center"/>
        </w:trPr>
        <w:tc>
          <w:tcPr>
            <w:tcW w:w="765" w:type="dxa"/>
            <w:noWrap/>
            <w:vAlign w:val="bottom"/>
          </w:tcPr>
          <w:p w14:paraId="5C54FF39" w14:textId="77777777" w:rsidR="005066A1" w:rsidRPr="0028081A" w:rsidRDefault="005066A1" w:rsidP="000327E1">
            <w:pPr>
              <w:rPr>
                <w:rFonts w:ascii="Arial" w:hAnsi="Arial" w:cs="Arial"/>
                <w:sz w:val="18"/>
                <w:szCs w:val="18"/>
              </w:rPr>
            </w:pPr>
          </w:p>
        </w:tc>
        <w:tc>
          <w:tcPr>
            <w:tcW w:w="7605" w:type="dxa"/>
            <w:noWrap/>
            <w:vAlign w:val="bottom"/>
          </w:tcPr>
          <w:p w14:paraId="43D01F26" w14:textId="77777777" w:rsidR="005066A1" w:rsidRPr="0028081A" w:rsidRDefault="005066A1" w:rsidP="000327E1">
            <w:pPr>
              <w:rPr>
                <w:rFonts w:ascii="Arial" w:hAnsi="Arial" w:cs="Arial"/>
                <w:sz w:val="18"/>
                <w:szCs w:val="18"/>
              </w:rPr>
            </w:pP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Load</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loss=(Xfmr Impedance x Xfmr rating in VA ) / 100</w:t>
            </w:r>
          </w:p>
        </w:tc>
      </w:tr>
      <w:tr w:rsidR="005066A1" w:rsidRPr="0028081A" w14:paraId="2F9CCD3B" w14:textId="77777777" w:rsidTr="000327E1">
        <w:trPr>
          <w:trHeight w:val="255"/>
          <w:jc w:val="center"/>
        </w:trPr>
        <w:tc>
          <w:tcPr>
            <w:tcW w:w="765" w:type="dxa"/>
            <w:noWrap/>
            <w:vAlign w:val="bottom"/>
          </w:tcPr>
          <w:p w14:paraId="37D5215B" w14:textId="77777777" w:rsidR="005066A1" w:rsidRPr="0028081A" w:rsidRDefault="005066A1" w:rsidP="000327E1">
            <w:pPr>
              <w:rPr>
                <w:rFonts w:ascii="Arial" w:hAnsi="Arial" w:cs="Arial"/>
                <w:sz w:val="18"/>
                <w:szCs w:val="18"/>
              </w:rPr>
            </w:pPr>
          </w:p>
        </w:tc>
        <w:tc>
          <w:tcPr>
            <w:tcW w:w="7605" w:type="dxa"/>
            <w:noWrap/>
            <w:vAlign w:val="bottom"/>
          </w:tcPr>
          <w:p w14:paraId="066D7136" w14:textId="77777777" w:rsidR="005066A1" w:rsidRPr="0028081A" w:rsidRDefault="005066A1" w:rsidP="000327E1">
            <w:pPr>
              <w:rPr>
                <w:rFonts w:ascii="Arial" w:hAnsi="Arial" w:cs="Arial"/>
                <w:sz w:val="18"/>
                <w:szCs w:val="18"/>
              </w:rPr>
            </w:pPr>
            <w:r w:rsidRPr="0028081A">
              <w:rPr>
                <w:rFonts w:ascii="Arial" w:hAnsi="Arial" w:cs="Arial"/>
                <w:sz w:val="18"/>
                <w:szCs w:val="18"/>
              </w:rPr>
              <w:t>Load loss ph angle (beta)=acos(Xfmr load loss/Load VA loss)</w:t>
            </w:r>
          </w:p>
        </w:tc>
      </w:tr>
      <w:tr w:rsidR="005066A1" w:rsidRPr="0028081A" w14:paraId="2A9EC6AB" w14:textId="77777777" w:rsidTr="000327E1">
        <w:trPr>
          <w:trHeight w:val="255"/>
          <w:jc w:val="center"/>
        </w:trPr>
        <w:tc>
          <w:tcPr>
            <w:tcW w:w="765" w:type="dxa"/>
            <w:noWrap/>
            <w:vAlign w:val="bottom"/>
          </w:tcPr>
          <w:p w14:paraId="2D7A1525" w14:textId="77777777" w:rsidR="005066A1" w:rsidRPr="0028081A" w:rsidRDefault="005066A1" w:rsidP="000327E1">
            <w:pPr>
              <w:rPr>
                <w:rFonts w:ascii="Arial" w:hAnsi="Arial" w:cs="Arial"/>
                <w:sz w:val="18"/>
                <w:szCs w:val="18"/>
              </w:rPr>
            </w:pPr>
          </w:p>
        </w:tc>
        <w:tc>
          <w:tcPr>
            <w:tcW w:w="7605" w:type="dxa"/>
            <w:noWrap/>
            <w:vAlign w:val="bottom"/>
          </w:tcPr>
          <w:p w14:paraId="3F89F592" w14:textId="77777777" w:rsidR="005066A1" w:rsidRPr="0028081A" w:rsidRDefault="005066A1" w:rsidP="000327E1">
            <w:pPr>
              <w:rPr>
                <w:rFonts w:ascii="Arial" w:hAnsi="Arial" w:cs="Arial"/>
                <w:sz w:val="18"/>
                <w:szCs w:val="18"/>
              </w:rPr>
            </w:pPr>
            <w:r w:rsidRPr="0028081A">
              <w:rPr>
                <w:rFonts w:ascii="Arial" w:hAnsi="Arial" w:cs="Arial"/>
                <w:sz w:val="18"/>
                <w:szCs w:val="18"/>
              </w:rPr>
              <w:t>Load V</w:t>
            </w:r>
            <w:r>
              <w:rPr>
                <w:rFonts w:ascii="Arial" w:hAnsi="Arial" w:cs="Arial"/>
                <w:sz w:val="18"/>
                <w:szCs w:val="18"/>
              </w:rPr>
              <w:t>A</w:t>
            </w:r>
            <w:r w:rsidRPr="0028081A">
              <w:rPr>
                <w:rFonts w:ascii="Arial" w:hAnsi="Arial" w:cs="Arial"/>
                <w:sz w:val="18"/>
                <w:szCs w:val="18"/>
              </w:rPr>
              <w:t>r loss=</w:t>
            </w:r>
            <w:smartTag w:uri="urn:schemas-microsoft-com:office:smarttags" w:element="place">
              <w:smartTag w:uri="urn:schemas-microsoft-com:office:smarttags" w:element="City">
                <w:r w:rsidRPr="0028081A">
                  <w:rPr>
                    <w:rFonts w:ascii="Arial" w:hAnsi="Arial" w:cs="Arial"/>
                    <w:sz w:val="18"/>
                    <w:szCs w:val="18"/>
                  </w:rPr>
                  <w:t>Load</w:t>
                </w:r>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 x sin(Load loss phase angle (beta)</w:t>
            </w:r>
          </w:p>
        </w:tc>
      </w:tr>
      <w:tr w:rsidR="005066A1" w:rsidRPr="0028081A" w14:paraId="6F6ECC31" w14:textId="77777777" w:rsidTr="000327E1">
        <w:trPr>
          <w:trHeight w:val="255"/>
          <w:jc w:val="center"/>
        </w:trPr>
        <w:tc>
          <w:tcPr>
            <w:tcW w:w="765" w:type="dxa"/>
            <w:noWrap/>
            <w:vAlign w:val="bottom"/>
          </w:tcPr>
          <w:p w14:paraId="283865CA" w14:textId="77777777" w:rsidR="005066A1" w:rsidRPr="0028081A" w:rsidRDefault="005066A1" w:rsidP="000327E1">
            <w:pPr>
              <w:rPr>
                <w:rFonts w:ascii="Arial" w:hAnsi="Arial" w:cs="Arial"/>
                <w:sz w:val="18"/>
                <w:szCs w:val="18"/>
              </w:rPr>
            </w:pPr>
          </w:p>
        </w:tc>
        <w:tc>
          <w:tcPr>
            <w:tcW w:w="7605" w:type="dxa"/>
            <w:noWrap/>
            <w:vAlign w:val="bottom"/>
          </w:tcPr>
          <w:p w14:paraId="16A5BDCB" w14:textId="77777777" w:rsidR="005066A1" w:rsidRPr="0028081A" w:rsidRDefault="005066A1" w:rsidP="000327E1">
            <w:pPr>
              <w:rPr>
                <w:rFonts w:ascii="Arial" w:hAnsi="Arial" w:cs="Arial"/>
                <w:sz w:val="18"/>
                <w:szCs w:val="18"/>
              </w:rPr>
            </w:pPr>
            <w:r w:rsidRPr="0028081A">
              <w:rPr>
                <w:rFonts w:ascii="Arial" w:hAnsi="Arial" w:cs="Arial"/>
                <w:sz w:val="18"/>
                <w:szCs w:val="18"/>
              </w:rPr>
              <w:t>% Watt Fe Loss=((Xfmr No-load loss x (Meter rated volt/Meter sec. test volt)^2) / Nominal Primary VA) x 100</w:t>
            </w:r>
          </w:p>
        </w:tc>
      </w:tr>
      <w:tr w:rsidR="005066A1" w:rsidRPr="0028081A" w14:paraId="718E2754" w14:textId="77777777" w:rsidTr="000327E1">
        <w:trPr>
          <w:trHeight w:val="255"/>
          <w:jc w:val="center"/>
        </w:trPr>
        <w:tc>
          <w:tcPr>
            <w:tcW w:w="765" w:type="dxa"/>
            <w:noWrap/>
            <w:vAlign w:val="bottom"/>
          </w:tcPr>
          <w:p w14:paraId="089C5D87" w14:textId="77777777" w:rsidR="005066A1" w:rsidRPr="0028081A" w:rsidRDefault="005066A1" w:rsidP="000327E1">
            <w:pPr>
              <w:rPr>
                <w:rFonts w:ascii="Arial" w:hAnsi="Arial" w:cs="Arial"/>
                <w:sz w:val="18"/>
                <w:szCs w:val="18"/>
              </w:rPr>
            </w:pPr>
          </w:p>
        </w:tc>
        <w:tc>
          <w:tcPr>
            <w:tcW w:w="7605" w:type="dxa"/>
            <w:noWrap/>
            <w:vAlign w:val="bottom"/>
          </w:tcPr>
          <w:p w14:paraId="71BCC2E8" w14:textId="77777777" w:rsidR="005066A1" w:rsidRPr="0028081A" w:rsidRDefault="005066A1" w:rsidP="000327E1">
            <w:pPr>
              <w:rPr>
                <w:rFonts w:ascii="Arial" w:hAnsi="Arial" w:cs="Arial"/>
                <w:sz w:val="18"/>
                <w:szCs w:val="18"/>
              </w:rPr>
            </w:pPr>
            <w:r w:rsidRPr="0028081A">
              <w:rPr>
                <w:rFonts w:ascii="Arial" w:hAnsi="Arial" w:cs="Arial"/>
                <w:sz w:val="18"/>
                <w:szCs w:val="18"/>
              </w:rPr>
              <w:t>% Watt Cu Loss=((Xfmr Load loss x ((Meter Class amp/2) x (CTR/Xfmr sec. test amp))^2) / Nominal Primary VA) x 100</w:t>
            </w:r>
          </w:p>
        </w:tc>
      </w:tr>
      <w:tr w:rsidR="005066A1" w:rsidRPr="0028081A" w14:paraId="606C3918" w14:textId="77777777" w:rsidTr="000327E1">
        <w:trPr>
          <w:trHeight w:val="255"/>
          <w:jc w:val="center"/>
        </w:trPr>
        <w:tc>
          <w:tcPr>
            <w:tcW w:w="765" w:type="dxa"/>
            <w:noWrap/>
            <w:vAlign w:val="bottom"/>
          </w:tcPr>
          <w:p w14:paraId="7587B4D4" w14:textId="77777777" w:rsidR="005066A1" w:rsidRPr="0028081A" w:rsidRDefault="005066A1" w:rsidP="000327E1">
            <w:pPr>
              <w:rPr>
                <w:rFonts w:ascii="Arial" w:hAnsi="Arial" w:cs="Arial"/>
                <w:sz w:val="18"/>
                <w:szCs w:val="18"/>
              </w:rPr>
            </w:pPr>
          </w:p>
        </w:tc>
        <w:tc>
          <w:tcPr>
            <w:tcW w:w="7605" w:type="dxa"/>
            <w:noWrap/>
            <w:vAlign w:val="bottom"/>
          </w:tcPr>
          <w:p w14:paraId="723117D5" w14:textId="77777777" w:rsidR="005066A1" w:rsidRPr="0028081A" w:rsidRDefault="005066A1" w:rsidP="000327E1">
            <w:pPr>
              <w:rPr>
                <w:rFonts w:ascii="Arial" w:hAnsi="Arial" w:cs="Arial"/>
                <w:sz w:val="18"/>
                <w:szCs w:val="18"/>
              </w:rPr>
            </w:pPr>
            <w:r w:rsidRPr="0028081A">
              <w:rPr>
                <w:rFonts w:ascii="Arial" w:hAnsi="Arial" w:cs="Arial"/>
                <w:sz w:val="18"/>
                <w:szCs w:val="18"/>
              </w:rPr>
              <w:t>% V</w:t>
            </w:r>
            <w:r>
              <w:rPr>
                <w:rFonts w:ascii="Arial" w:hAnsi="Arial" w:cs="Arial"/>
                <w:sz w:val="18"/>
                <w:szCs w:val="18"/>
              </w:rPr>
              <w:t>A</w:t>
            </w:r>
            <w:r w:rsidRPr="0028081A">
              <w:rPr>
                <w:rFonts w:ascii="Arial" w:hAnsi="Arial" w:cs="Arial"/>
                <w:sz w:val="18"/>
                <w:szCs w:val="18"/>
              </w:rPr>
              <w:t>r Fe Loss=((No Load V</w:t>
            </w:r>
            <w:r>
              <w:rPr>
                <w:rFonts w:ascii="Arial" w:hAnsi="Arial" w:cs="Arial"/>
                <w:sz w:val="18"/>
                <w:szCs w:val="18"/>
              </w:rPr>
              <w:t>A</w:t>
            </w:r>
            <w:r w:rsidRPr="0028081A">
              <w:rPr>
                <w:rFonts w:ascii="Arial" w:hAnsi="Arial" w:cs="Arial"/>
                <w:sz w:val="18"/>
                <w:szCs w:val="18"/>
              </w:rPr>
              <w:t>r loss x (Meter Rated volt/Meter Sec. test volt)^4) / Nominal Primary VA) x 100</w:t>
            </w:r>
          </w:p>
        </w:tc>
      </w:tr>
      <w:tr w:rsidR="005066A1" w:rsidRPr="0028081A" w14:paraId="14DC09E8" w14:textId="77777777" w:rsidTr="000327E1">
        <w:trPr>
          <w:trHeight w:val="255"/>
          <w:jc w:val="center"/>
        </w:trPr>
        <w:tc>
          <w:tcPr>
            <w:tcW w:w="765" w:type="dxa"/>
            <w:noWrap/>
            <w:vAlign w:val="bottom"/>
          </w:tcPr>
          <w:p w14:paraId="32D72B28" w14:textId="77777777" w:rsidR="005066A1" w:rsidRPr="0028081A" w:rsidRDefault="005066A1" w:rsidP="000327E1">
            <w:pPr>
              <w:rPr>
                <w:rFonts w:ascii="Arial" w:hAnsi="Arial" w:cs="Arial"/>
                <w:sz w:val="18"/>
                <w:szCs w:val="18"/>
              </w:rPr>
            </w:pPr>
          </w:p>
        </w:tc>
        <w:tc>
          <w:tcPr>
            <w:tcW w:w="7605" w:type="dxa"/>
            <w:noWrap/>
            <w:vAlign w:val="bottom"/>
          </w:tcPr>
          <w:p w14:paraId="039F646B" w14:textId="77777777" w:rsidR="005066A1" w:rsidRPr="0028081A" w:rsidRDefault="005066A1" w:rsidP="000327E1">
            <w:pPr>
              <w:rPr>
                <w:rFonts w:ascii="Arial" w:hAnsi="Arial" w:cs="Arial"/>
                <w:sz w:val="18"/>
                <w:szCs w:val="18"/>
              </w:rPr>
            </w:pPr>
            <w:r w:rsidRPr="0028081A">
              <w:rPr>
                <w:rFonts w:ascii="Arial" w:hAnsi="Arial" w:cs="Arial"/>
                <w:sz w:val="18"/>
                <w:szCs w:val="18"/>
              </w:rPr>
              <w:t>% V</w:t>
            </w:r>
            <w:r>
              <w:rPr>
                <w:rFonts w:ascii="Arial" w:hAnsi="Arial" w:cs="Arial"/>
                <w:sz w:val="18"/>
                <w:szCs w:val="18"/>
              </w:rPr>
              <w:t>A</w:t>
            </w:r>
            <w:r w:rsidRPr="0028081A">
              <w:rPr>
                <w:rFonts w:ascii="Arial" w:hAnsi="Arial" w:cs="Arial"/>
                <w:sz w:val="18"/>
                <w:szCs w:val="18"/>
              </w:rPr>
              <w:t>r Cu Loss=((Load V</w:t>
            </w:r>
            <w:r>
              <w:rPr>
                <w:rFonts w:ascii="Arial" w:hAnsi="Arial" w:cs="Arial"/>
                <w:sz w:val="18"/>
                <w:szCs w:val="18"/>
              </w:rPr>
              <w:t>A</w:t>
            </w:r>
            <w:r w:rsidRPr="0028081A">
              <w:rPr>
                <w:rFonts w:ascii="Arial" w:hAnsi="Arial" w:cs="Arial"/>
                <w:sz w:val="18"/>
                <w:szCs w:val="18"/>
              </w:rPr>
              <w:t>r loss x ((Meter Class amp/2) x (CTR/Xfmr sec. test amp))^2) / Nominal Primary VA) x 100</w:t>
            </w:r>
          </w:p>
        </w:tc>
      </w:tr>
      <w:tr w:rsidR="005066A1" w:rsidRPr="0028081A" w14:paraId="34F723E7" w14:textId="77777777" w:rsidTr="000327E1">
        <w:trPr>
          <w:trHeight w:val="255"/>
          <w:jc w:val="center"/>
        </w:trPr>
        <w:tc>
          <w:tcPr>
            <w:tcW w:w="765" w:type="dxa"/>
            <w:noWrap/>
            <w:vAlign w:val="bottom"/>
          </w:tcPr>
          <w:p w14:paraId="5874C320" w14:textId="77777777" w:rsidR="005066A1" w:rsidRPr="0028081A" w:rsidRDefault="005066A1" w:rsidP="000327E1">
            <w:pPr>
              <w:rPr>
                <w:rFonts w:ascii="Arial" w:hAnsi="Arial" w:cs="Arial"/>
                <w:sz w:val="18"/>
                <w:szCs w:val="18"/>
              </w:rPr>
            </w:pPr>
          </w:p>
        </w:tc>
        <w:tc>
          <w:tcPr>
            <w:tcW w:w="7605" w:type="dxa"/>
            <w:noWrap/>
            <w:vAlign w:val="bottom"/>
          </w:tcPr>
          <w:p w14:paraId="126E8529"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Line Cu Loss=(Line </w:t>
            </w: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Loss</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Nominal Primary VA) x 100</w:t>
            </w:r>
          </w:p>
        </w:tc>
      </w:tr>
      <w:tr w:rsidR="005066A1" w:rsidRPr="0028081A" w14:paraId="13DD63A8" w14:textId="77777777" w:rsidTr="000327E1">
        <w:trPr>
          <w:trHeight w:val="255"/>
          <w:jc w:val="center"/>
        </w:trPr>
        <w:tc>
          <w:tcPr>
            <w:tcW w:w="765" w:type="dxa"/>
            <w:noWrap/>
            <w:vAlign w:val="bottom"/>
          </w:tcPr>
          <w:p w14:paraId="08291CA1" w14:textId="77777777" w:rsidR="005066A1" w:rsidRPr="0028081A" w:rsidRDefault="005066A1" w:rsidP="000327E1">
            <w:pPr>
              <w:rPr>
                <w:rFonts w:ascii="Arial" w:hAnsi="Arial" w:cs="Arial"/>
                <w:sz w:val="18"/>
                <w:szCs w:val="18"/>
              </w:rPr>
            </w:pPr>
          </w:p>
        </w:tc>
        <w:tc>
          <w:tcPr>
            <w:tcW w:w="7605" w:type="dxa"/>
            <w:noWrap/>
            <w:vAlign w:val="bottom"/>
          </w:tcPr>
          <w:p w14:paraId="2C3BF972" w14:textId="77777777" w:rsidR="005066A1" w:rsidRPr="0028081A" w:rsidRDefault="005066A1" w:rsidP="000327E1">
            <w:pPr>
              <w:rPr>
                <w:rFonts w:ascii="Arial" w:hAnsi="Arial" w:cs="Arial"/>
                <w:sz w:val="18"/>
                <w:szCs w:val="18"/>
              </w:rPr>
            </w:pPr>
            <w:r w:rsidRPr="0028081A">
              <w:rPr>
                <w:rFonts w:ascii="Arial" w:hAnsi="Arial" w:cs="Arial"/>
                <w:sz w:val="18"/>
                <w:szCs w:val="18"/>
              </w:rPr>
              <w:t>% Total Losses= %Xfmr(Fe or Cu) losses + %Line(Fe or Cu) losses</w:t>
            </w:r>
          </w:p>
        </w:tc>
      </w:tr>
      <w:tr w:rsidR="00332D3E" w:rsidRPr="0028081A" w14:paraId="3C82E133" w14:textId="77777777" w:rsidTr="00332D3E">
        <w:trPr>
          <w:trHeight w:val="255"/>
          <w:jc w:val="center"/>
          <w:ins w:id="309" w:author="RWE" w:date="2023-09-25T07:01:00Z"/>
        </w:trPr>
        <w:tc>
          <w:tcPr>
            <w:tcW w:w="765" w:type="dxa"/>
            <w:noWrap/>
            <w:vAlign w:val="bottom"/>
          </w:tcPr>
          <w:p w14:paraId="481E50A5" w14:textId="77777777" w:rsidR="00332D3E" w:rsidRPr="0028081A" w:rsidRDefault="00332D3E" w:rsidP="00332D3E">
            <w:pPr>
              <w:rPr>
                <w:ins w:id="310" w:author="RWE" w:date="2023-09-25T07:01:00Z"/>
                <w:rFonts w:ascii="Arial" w:hAnsi="Arial" w:cs="Arial"/>
                <w:sz w:val="18"/>
                <w:szCs w:val="18"/>
              </w:rPr>
            </w:pPr>
          </w:p>
        </w:tc>
        <w:tc>
          <w:tcPr>
            <w:tcW w:w="7605" w:type="dxa"/>
            <w:noWrap/>
          </w:tcPr>
          <w:p w14:paraId="4E08A3DB" w14:textId="1000440D" w:rsidR="00332D3E" w:rsidRPr="00332D3E" w:rsidRDefault="00332D3E" w:rsidP="00332D3E">
            <w:pPr>
              <w:rPr>
                <w:ins w:id="311" w:author="RWE" w:date="2023-09-25T07:01:00Z"/>
                <w:rFonts w:ascii="Arial" w:hAnsi="Arial" w:cs="Arial"/>
                <w:sz w:val="18"/>
                <w:szCs w:val="18"/>
              </w:rPr>
            </w:pPr>
            <w:ins w:id="312" w:author="RWE" w:date="2023-09-25T07:02:00Z">
              <w:del w:id="313" w:author="MWG 011425" w:date="2025-01-13T09:56:00Z">
                <w:r w:rsidRPr="00332D3E" w:rsidDel="0060377E">
                  <w:rPr>
                    <w:rFonts w:ascii="Arial" w:hAnsi="Arial" w:cs="Arial"/>
                    <w:sz w:val="18"/>
                    <w:szCs w:val="18"/>
                  </w:rPr>
                  <w:delText>SR Load VA loss=(SR calculated % Impedance x SR rating in VA ) / 100</w:delText>
                </w:r>
              </w:del>
            </w:ins>
          </w:p>
        </w:tc>
      </w:tr>
      <w:tr w:rsidR="00332D3E" w:rsidRPr="0028081A" w14:paraId="45021441" w14:textId="77777777" w:rsidTr="00332D3E">
        <w:trPr>
          <w:trHeight w:val="255"/>
          <w:jc w:val="center"/>
          <w:ins w:id="314" w:author="RWE" w:date="2023-09-25T07:01:00Z"/>
        </w:trPr>
        <w:tc>
          <w:tcPr>
            <w:tcW w:w="765" w:type="dxa"/>
            <w:noWrap/>
            <w:vAlign w:val="bottom"/>
          </w:tcPr>
          <w:p w14:paraId="7AFCD844" w14:textId="77777777" w:rsidR="00332D3E" w:rsidRPr="0028081A" w:rsidRDefault="00332D3E" w:rsidP="00332D3E">
            <w:pPr>
              <w:rPr>
                <w:ins w:id="315" w:author="RWE" w:date="2023-09-25T07:01:00Z"/>
                <w:rFonts w:ascii="Arial" w:hAnsi="Arial" w:cs="Arial"/>
                <w:sz w:val="18"/>
                <w:szCs w:val="18"/>
              </w:rPr>
            </w:pPr>
          </w:p>
        </w:tc>
        <w:tc>
          <w:tcPr>
            <w:tcW w:w="7605" w:type="dxa"/>
            <w:noWrap/>
          </w:tcPr>
          <w:p w14:paraId="510196C6" w14:textId="753F5819" w:rsidR="00332D3E" w:rsidRPr="00332D3E" w:rsidRDefault="00332D3E" w:rsidP="00332D3E">
            <w:pPr>
              <w:rPr>
                <w:ins w:id="316" w:author="RWE" w:date="2023-09-25T07:01:00Z"/>
                <w:rFonts w:ascii="Arial" w:hAnsi="Arial" w:cs="Arial"/>
                <w:sz w:val="18"/>
                <w:szCs w:val="18"/>
              </w:rPr>
            </w:pPr>
            <w:ins w:id="317" w:author="RWE" w:date="2023-09-25T07:02:00Z">
              <w:del w:id="318" w:author="MWG 011425" w:date="2025-01-13T09:56:00Z">
                <w:r w:rsidRPr="00332D3E" w:rsidDel="0060377E">
                  <w:rPr>
                    <w:rFonts w:ascii="Arial" w:hAnsi="Arial" w:cs="Arial"/>
                    <w:sz w:val="18"/>
                    <w:szCs w:val="18"/>
                  </w:rPr>
                  <w:delText>SR Load loss ph angle (beta)=acos(SR load loss/Load VA loss)</w:delText>
                </w:r>
              </w:del>
            </w:ins>
          </w:p>
        </w:tc>
      </w:tr>
      <w:tr w:rsidR="00332D3E" w:rsidRPr="0028081A" w14:paraId="19DB26C7" w14:textId="77777777" w:rsidTr="00332D3E">
        <w:trPr>
          <w:trHeight w:val="255"/>
          <w:jc w:val="center"/>
          <w:ins w:id="319" w:author="RWE" w:date="2023-09-25T07:01:00Z"/>
        </w:trPr>
        <w:tc>
          <w:tcPr>
            <w:tcW w:w="765" w:type="dxa"/>
            <w:noWrap/>
            <w:vAlign w:val="bottom"/>
          </w:tcPr>
          <w:p w14:paraId="3CAF56DF" w14:textId="77777777" w:rsidR="00332D3E" w:rsidRPr="0028081A" w:rsidRDefault="00332D3E" w:rsidP="00332D3E">
            <w:pPr>
              <w:rPr>
                <w:ins w:id="320" w:author="RWE" w:date="2023-09-25T07:01:00Z"/>
                <w:rFonts w:ascii="Arial" w:hAnsi="Arial" w:cs="Arial"/>
                <w:sz w:val="18"/>
                <w:szCs w:val="18"/>
              </w:rPr>
            </w:pPr>
          </w:p>
        </w:tc>
        <w:tc>
          <w:tcPr>
            <w:tcW w:w="7605" w:type="dxa"/>
            <w:noWrap/>
          </w:tcPr>
          <w:p w14:paraId="2DA479A3" w14:textId="1A23ABD3" w:rsidR="00332D3E" w:rsidRPr="00332D3E" w:rsidRDefault="00332D3E" w:rsidP="00332D3E">
            <w:pPr>
              <w:rPr>
                <w:ins w:id="321" w:author="RWE" w:date="2023-09-25T07:01:00Z"/>
                <w:rFonts w:ascii="Arial" w:hAnsi="Arial" w:cs="Arial"/>
                <w:sz w:val="18"/>
                <w:szCs w:val="18"/>
              </w:rPr>
            </w:pPr>
            <w:ins w:id="322" w:author="RWE" w:date="2023-09-25T07:02:00Z">
              <w:del w:id="323" w:author="MWG 011425" w:date="2025-01-13T09:56:00Z">
                <w:r w:rsidRPr="00332D3E" w:rsidDel="0060377E">
                  <w:rPr>
                    <w:rFonts w:ascii="Arial" w:hAnsi="Arial" w:cs="Arial"/>
                    <w:sz w:val="18"/>
                    <w:szCs w:val="18"/>
                  </w:rPr>
                  <w:delText>SR Load Var loss=Load VA loss x sin(Load loss phase angle (beta)</w:delText>
                </w:r>
              </w:del>
            </w:ins>
          </w:p>
        </w:tc>
      </w:tr>
    </w:tbl>
    <w:p w14:paraId="2F44E452" w14:textId="77777777" w:rsidR="005066A1" w:rsidRPr="0028081A" w:rsidRDefault="005066A1" w:rsidP="005066A1">
      <w:pPr>
        <w:jc w:val="center"/>
        <w:rPr>
          <w:b/>
        </w:rPr>
      </w:pPr>
    </w:p>
    <w:p w14:paraId="00F7F1CA" w14:textId="77777777" w:rsidR="005066A1" w:rsidRPr="0028081A" w:rsidRDefault="005066A1" w:rsidP="005066A1">
      <w:pPr>
        <w:jc w:val="center"/>
        <w:rPr>
          <w:b/>
        </w:rPr>
      </w:pPr>
    </w:p>
    <w:tbl>
      <w:tblPr>
        <w:tblW w:w="7020" w:type="dxa"/>
        <w:tblInd w:w="900" w:type="dxa"/>
        <w:tblLayout w:type="fixed"/>
        <w:tblCellMar>
          <w:left w:w="0" w:type="dxa"/>
          <w:right w:w="0" w:type="dxa"/>
        </w:tblCellMar>
        <w:tblLook w:val="0000" w:firstRow="0" w:lastRow="0" w:firstColumn="0" w:lastColumn="0" w:noHBand="0" w:noVBand="0"/>
      </w:tblPr>
      <w:tblGrid>
        <w:gridCol w:w="5040"/>
        <w:gridCol w:w="900"/>
        <w:gridCol w:w="1080"/>
      </w:tblGrid>
      <w:tr w:rsidR="005066A1" w:rsidRPr="0028081A" w14:paraId="770293CF"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4303773F" w14:textId="77777777" w:rsidR="005066A1" w:rsidRPr="0028081A" w:rsidRDefault="005066A1" w:rsidP="000327E1">
            <w:pPr>
              <w:jc w:val="center"/>
              <w:rPr>
                <w:b/>
              </w:rPr>
            </w:pPr>
            <w:r w:rsidRPr="0028081A">
              <w:rPr>
                <w:b/>
              </w:rPr>
              <w:t xml:space="preserve">Percent Error Calculations for </w:t>
            </w:r>
            <w:r>
              <w:rPr>
                <w:b/>
              </w:rPr>
              <w:t>M</w:t>
            </w:r>
            <w:r w:rsidRPr="0028081A">
              <w:rPr>
                <w:b/>
              </w:rPr>
              <w:t>eters</w:t>
            </w:r>
          </w:p>
        </w:tc>
      </w:tr>
      <w:tr w:rsidR="005066A1" w:rsidRPr="0028081A" w14:paraId="08BD6DA6"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38ED7565" w14:textId="77777777" w:rsidR="005066A1" w:rsidRPr="0028081A" w:rsidRDefault="005066A1" w:rsidP="000327E1">
            <w:pPr>
              <w:jc w:val="center"/>
              <w:rPr>
                <w:rFonts w:ascii="Arial" w:hAnsi="Arial" w:cs="Arial"/>
                <w:b/>
                <w:bCs/>
                <w:sz w:val="20"/>
              </w:rPr>
            </w:pPr>
            <w:r w:rsidRPr="0028081A">
              <w:rPr>
                <w:rFonts w:ascii="Arial" w:hAnsi="Arial" w:cs="Arial"/>
                <w:b/>
                <w:bCs/>
                <w:sz w:val="20"/>
              </w:rPr>
              <w:t>With Transformer/Line Loss Compensation</w:t>
            </w:r>
          </w:p>
        </w:tc>
      </w:tr>
      <w:tr w:rsidR="005066A1" w:rsidRPr="0028081A" w14:paraId="1671D3D6"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vAlign w:val="center"/>
          </w:tcPr>
          <w:p w14:paraId="6624377E" w14:textId="77777777" w:rsidR="005066A1" w:rsidRPr="0028081A" w:rsidRDefault="005066A1" w:rsidP="000327E1">
            <w:pPr>
              <w:rPr>
                <w:rFonts w:ascii="Arial" w:hAnsi="Arial" w:cs="Arial"/>
                <w:sz w:val="20"/>
              </w:rPr>
            </w:pPr>
          </w:p>
        </w:tc>
      </w:tr>
      <w:tr w:rsidR="005066A1" w:rsidRPr="0028081A" w14:paraId="26CBA9C9"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7D88446" w14:textId="77777777" w:rsidR="005066A1" w:rsidRPr="0028081A" w:rsidRDefault="005066A1" w:rsidP="000327E1">
            <w:pPr>
              <w:rPr>
                <w:rFonts w:ascii="Arial" w:hAnsi="Arial" w:cs="Arial"/>
                <w:sz w:val="20"/>
              </w:rPr>
            </w:pPr>
            <w:r w:rsidRPr="0028081A">
              <w:rPr>
                <w:rFonts w:ascii="Arial" w:hAnsi="Arial" w:cs="Arial"/>
                <w:sz w:val="20"/>
              </w:rPr>
              <w:t>FL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38572881" w14:textId="77777777" w:rsidR="005066A1" w:rsidRPr="0028081A" w:rsidRDefault="005066A1" w:rsidP="000327E1">
            <w:pPr>
              <w:jc w:val="center"/>
              <w:rPr>
                <w:rFonts w:ascii="Arial" w:hAnsi="Arial" w:cs="Arial"/>
                <w:b/>
                <w:bCs/>
                <w:sz w:val="20"/>
              </w:rPr>
            </w:pPr>
            <w:r w:rsidRPr="0028081A">
              <w:rPr>
                <w:rFonts w:ascii="Arial" w:hAnsi="Arial" w:cs="Arial"/>
                <w:b/>
                <w:bCs/>
                <w:sz w:val="20"/>
              </w:rPr>
              <w:t>FL=</w:t>
            </w:r>
          </w:p>
        </w:tc>
        <w:tc>
          <w:tcPr>
            <w:tcW w:w="1080" w:type="dxa"/>
            <w:tcBorders>
              <w:top w:val="single" w:sz="4" w:space="0" w:color="auto"/>
              <w:left w:val="single" w:sz="4" w:space="0" w:color="auto"/>
              <w:bottom w:val="single" w:sz="4" w:space="0" w:color="auto"/>
              <w:right w:val="single" w:sz="4" w:space="0" w:color="auto"/>
            </w:tcBorders>
            <w:noWrap/>
            <w:vAlign w:val="bottom"/>
          </w:tcPr>
          <w:p w14:paraId="02B9A3C0" w14:textId="77777777" w:rsidR="005066A1" w:rsidRPr="0028081A" w:rsidRDefault="005066A1" w:rsidP="000327E1">
            <w:pPr>
              <w:jc w:val="center"/>
              <w:rPr>
                <w:rFonts w:ascii="Arial" w:hAnsi="Arial" w:cs="Arial"/>
                <w:b/>
                <w:bCs/>
                <w:sz w:val="20"/>
              </w:rPr>
            </w:pPr>
            <w:r w:rsidRPr="0028081A">
              <w:rPr>
                <w:rFonts w:ascii="Arial" w:hAnsi="Arial" w:cs="Arial"/>
                <w:b/>
                <w:bCs/>
                <w:sz w:val="20"/>
              </w:rPr>
              <w:t>1.179</w:t>
            </w:r>
          </w:p>
        </w:tc>
      </w:tr>
      <w:tr w:rsidR="005066A1" w:rsidRPr="0028081A" w14:paraId="3E7B40D2"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6E3D3DDD" w14:textId="77777777" w:rsidR="005066A1" w:rsidRPr="0028081A" w:rsidRDefault="005066A1" w:rsidP="000327E1">
            <w:pPr>
              <w:rPr>
                <w:rFonts w:ascii="Arial" w:hAnsi="Arial" w:cs="Arial"/>
                <w:sz w:val="20"/>
              </w:rPr>
            </w:pPr>
          </w:p>
        </w:tc>
      </w:tr>
      <w:tr w:rsidR="005066A1" w:rsidRPr="0028081A" w14:paraId="5B8AB750"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197283BF" w14:textId="77777777" w:rsidR="005066A1" w:rsidRPr="0028081A" w:rsidRDefault="005066A1" w:rsidP="000327E1">
            <w:pPr>
              <w:rPr>
                <w:rFonts w:ascii="Arial" w:hAnsi="Arial" w:cs="Arial"/>
                <w:sz w:val="20"/>
              </w:rPr>
            </w:pPr>
            <w:r w:rsidRPr="0028081A">
              <w:rPr>
                <w:rFonts w:ascii="Arial" w:hAnsi="Arial" w:cs="Arial"/>
                <w:sz w:val="20"/>
              </w:rPr>
              <w:t>LL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5934E67D" w14:textId="77777777" w:rsidR="005066A1" w:rsidRPr="0028081A" w:rsidRDefault="005066A1" w:rsidP="000327E1">
            <w:pPr>
              <w:jc w:val="center"/>
              <w:rPr>
                <w:rFonts w:ascii="Arial" w:hAnsi="Arial" w:cs="Arial"/>
                <w:b/>
                <w:bCs/>
                <w:sz w:val="20"/>
              </w:rPr>
            </w:pPr>
            <w:r w:rsidRPr="0028081A">
              <w:rPr>
                <w:rFonts w:ascii="Arial" w:hAnsi="Arial" w:cs="Arial"/>
                <w:b/>
                <w:bCs/>
                <w:sz w:val="20"/>
              </w:rPr>
              <w:t>LL=</w:t>
            </w:r>
          </w:p>
        </w:tc>
        <w:tc>
          <w:tcPr>
            <w:tcW w:w="1080" w:type="dxa"/>
            <w:tcBorders>
              <w:top w:val="single" w:sz="4" w:space="0" w:color="auto"/>
              <w:left w:val="single" w:sz="4" w:space="0" w:color="auto"/>
              <w:bottom w:val="single" w:sz="4" w:space="0" w:color="auto"/>
              <w:right w:val="single" w:sz="4" w:space="0" w:color="auto"/>
            </w:tcBorders>
            <w:noWrap/>
            <w:vAlign w:val="bottom"/>
          </w:tcPr>
          <w:p w14:paraId="5D7B3AC6" w14:textId="77777777" w:rsidR="005066A1" w:rsidRPr="0028081A" w:rsidRDefault="005066A1" w:rsidP="000327E1">
            <w:pPr>
              <w:jc w:val="center"/>
              <w:rPr>
                <w:rFonts w:ascii="Arial" w:hAnsi="Arial" w:cs="Arial"/>
                <w:b/>
                <w:bCs/>
                <w:sz w:val="20"/>
              </w:rPr>
            </w:pPr>
            <w:r w:rsidRPr="0028081A">
              <w:rPr>
                <w:rFonts w:ascii="Arial" w:hAnsi="Arial" w:cs="Arial"/>
                <w:b/>
                <w:bCs/>
                <w:sz w:val="20"/>
              </w:rPr>
              <w:t>1.657</w:t>
            </w:r>
          </w:p>
        </w:tc>
      </w:tr>
      <w:tr w:rsidR="005066A1" w:rsidRPr="0028081A" w14:paraId="76794B84"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3A75BCA" w14:textId="77777777" w:rsidR="005066A1" w:rsidRPr="0028081A" w:rsidRDefault="005066A1" w:rsidP="000327E1">
            <w:pPr>
              <w:rPr>
                <w:rFonts w:ascii="Arial" w:hAnsi="Arial" w:cs="Arial"/>
                <w:sz w:val="20"/>
              </w:rPr>
            </w:pPr>
          </w:p>
        </w:tc>
      </w:tr>
      <w:tr w:rsidR="005066A1" w:rsidRPr="0028081A" w14:paraId="6B03F5CE"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652FFF7" w14:textId="77777777" w:rsidR="005066A1" w:rsidRPr="0028081A" w:rsidRDefault="005066A1" w:rsidP="000327E1">
            <w:pPr>
              <w:rPr>
                <w:rFonts w:ascii="Arial" w:hAnsi="Arial" w:cs="Arial"/>
                <w:sz w:val="20"/>
              </w:rPr>
            </w:pPr>
            <w:r w:rsidRPr="0028081A">
              <w:rPr>
                <w:rFonts w:ascii="Arial" w:hAnsi="Arial" w:cs="Arial"/>
                <w:sz w:val="20"/>
              </w:rPr>
              <w:t>PF = 120 VOLTS @ 5 AMPS @ 50%</w:t>
            </w:r>
          </w:p>
        </w:tc>
        <w:tc>
          <w:tcPr>
            <w:tcW w:w="900" w:type="dxa"/>
            <w:tcBorders>
              <w:top w:val="single" w:sz="4" w:space="0" w:color="auto"/>
              <w:left w:val="single" w:sz="4" w:space="0" w:color="auto"/>
              <w:bottom w:val="single" w:sz="4" w:space="0" w:color="auto"/>
              <w:right w:val="single" w:sz="4" w:space="0" w:color="auto"/>
            </w:tcBorders>
            <w:noWrap/>
            <w:vAlign w:val="bottom"/>
          </w:tcPr>
          <w:p w14:paraId="593267B1" w14:textId="77777777" w:rsidR="005066A1" w:rsidRPr="0028081A" w:rsidRDefault="005066A1" w:rsidP="000327E1">
            <w:pPr>
              <w:jc w:val="center"/>
              <w:rPr>
                <w:rFonts w:ascii="Arial" w:hAnsi="Arial" w:cs="Arial"/>
                <w:b/>
                <w:bCs/>
                <w:sz w:val="20"/>
              </w:rPr>
            </w:pPr>
            <w:r w:rsidRPr="0028081A">
              <w:rPr>
                <w:rFonts w:ascii="Arial" w:hAnsi="Arial" w:cs="Arial"/>
                <w:b/>
                <w:bCs/>
                <w:sz w:val="20"/>
              </w:rPr>
              <w:t>PF=</w:t>
            </w:r>
          </w:p>
        </w:tc>
        <w:tc>
          <w:tcPr>
            <w:tcW w:w="1080" w:type="dxa"/>
            <w:tcBorders>
              <w:top w:val="single" w:sz="4" w:space="0" w:color="auto"/>
              <w:left w:val="single" w:sz="4" w:space="0" w:color="auto"/>
              <w:bottom w:val="single" w:sz="4" w:space="0" w:color="auto"/>
              <w:right w:val="single" w:sz="4" w:space="0" w:color="auto"/>
            </w:tcBorders>
            <w:noWrap/>
            <w:vAlign w:val="bottom"/>
          </w:tcPr>
          <w:p w14:paraId="7DC0DDA5" w14:textId="77777777" w:rsidR="005066A1" w:rsidRPr="0028081A" w:rsidRDefault="005066A1" w:rsidP="000327E1">
            <w:pPr>
              <w:jc w:val="center"/>
              <w:rPr>
                <w:rFonts w:ascii="Arial" w:hAnsi="Arial" w:cs="Arial"/>
                <w:b/>
                <w:bCs/>
                <w:sz w:val="20"/>
              </w:rPr>
            </w:pPr>
            <w:r w:rsidRPr="0028081A">
              <w:rPr>
                <w:rFonts w:ascii="Arial" w:hAnsi="Arial" w:cs="Arial"/>
                <w:b/>
                <w:bCs/>
                <w:sz w:val="20"/>
              </w:rPr>
              <w:t>2.358</w:t>
            </w:r>
          </w:p>
        </w:tc>
      </w:tr>
      <w:tr w:rsidR="005066A1" w:rsidRPr="0028081A" w14:paraId="36F59555"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1F9CB36" w14:textId="77777777" w:rsidR="005066A1" w:rsidRPr="0028081A" w:rsidRDefault="005066A1" w:rsidP="000327E1">
            <w:pPr>
              <w:rPr>
                <w:rFonts w:ascii="Arial" w:hAnsi="Arial" w:cs="Arial"/>
                <w:sz w:val="20"/>
              </w:rPr>
            </w:pPr>
          </w:p>
        </w:tc>
      </w:tr>
      <w:tr w:rsidR="005066A1" w:rsidRPr="0028081A" w14:paraId="60BBBD51"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66EB8FF" w14:textId="77777777" w:rsidR="005066A1" w:rsidRPr="0028081A" w:rsidRDefault="005066A1" w:rsidP="000327E1">
            <w:pPr>
              <w:jc w:val="center"/>
              <w:rPr>
                <w:b/>
              </w:rPr>
            </w:pPr>
            <w:r w:rsidRPr="0028081A">
              <w:rPr>
                <w:b/>
              </w:rPr>
              <w:t>Calculations for Watt Loss Compensation</w:t>
            </w:r>
          </w:p>
        </w:tc>
      </w:tr>
      <w:tr w:rsidR="005066A1" w:rsidRPr="0028081A" w14:paraId="3A97E5A4"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D5AAC7C" w14:textId="77777777" w:rsidR="005066A1" w:rsidRPr="0028081A" w:rsidRDefault="005066A1" w:rsidP="000327E1">
            <w:pPr>
              <w:rPr>
                <w:rFonts w:ascii="Arial" w:hAnsi="Arial" w:cs="Arial"/>
                <w:sz w:val="20"/>
              </w:rPr>
            </w:pPr>
          </w:p>
        </w:tc>
      </w:tr>
      <w:tr w:rsidR="005066A1" w:rsidRPr="0028081A" w14:paraId="06A19BC3"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1A130" w14:textId="77777777" w:rsidR="005066A1" w:rsidRPr="0028081A" w:rsidRDefault="005066A1" w:rsidP="000327E1">
            <w:pPr>
              <w:rPr>
                <w:rFonts w:ascii="Arial" w:hAnsi="Arial" w:cs="Arial"/>
                <w:sz w:val="20"/>
              </w:rPr>
            </w:pPr>
            <w:r w:rsidRPr="0028081A">
              <w:rPr>
                <w:rFonts w:ascii="Arial" w:hAnsi="Arial" w:cs="Arial"/>
                <w:sz w:val="20"/>
              </w:rPr>
              <w:t>FL = 1/2 Watt CU losses + 2 * Watt FE losses</w:t>
            </w:r>
          </w:p>
        </w:tc>
      </w:tr>
      <w:tr w:rsidR="005066A1" w:rsidRPr="0028081A" w14:paraId="5BC46310"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0E13BEB" w14:textId="77777777" w:rsidR="005066A1" w:rsidRPr="0028081A" w:rsidRDefault="005066A1" w:rsidP="000327E1">
            <w:pPr>
              <w:rPr>
                <w:rFonts w:ascii="Arial" w:hAnsi="Arial" w:cs="Arial"/>
                <w:sz w:val="20"/>
              </w:rPr>
            </w:pPr>
          </w:p>
        </w:tc>
      </w:tr>
      <w:tr w:rsidR="005066A1" w:rsidRPr="0028081A" w14:paraId="1B103945"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8193B9A" w14:textId="77777777" w:rsidR="005066A1" w:rsidRPr="0028081A" w:rsidRDefault="005066A1" w:rsidP="000327E1">
            <w:pPr>
              <w:rPr>
                <w:rFonts w:ascii="Arial" w:hAnsi="Arial" w:cs="Arial"/>
                <w:sz w:val="20"/>
              </w:rPr>
            </w:pPr>
            <w:r w:rsidRPr="0028081A">
              <w:rPr>
                <w:rFonts w:ascii="Arial" w:hAnsi="Arial" w:cs="Arial"/>
                <w:sz w:val="20"/>
              </w:rPr>
              <w:t>LL = 1/20th Watt CU losses + 20 * Watt FE losses</w:t>
            </w:r>
          </w:p>
        </w:tc>
      </w:tr>
      <w:tr w:rsidR="005066A1" w:rsidRPr="0028081A" w14:paraId="22C4BB85"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5871D9FE" w14:textId="77777777" w:rsidR="005066A1" w:rsidRPr="0028081A" w:rsidRDefault="005066A1" w:rsidP="000327E1">
            <w:pPr>
              <w:rPr>
                <w:rFonts w:ascii="Arial" w:hAnsi="Arial" w:cs="Arial"/>
                <w:sz w:val="20"/>
              </w:rPr>
            </w:pPr>
          </w:p>
        </w:tc>
      </w:tr>
      <w:tr w:rsidR="005066A1" w:rsidRPr="0028081A" w14:paraId="5DD628E4"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A9369" w14:textId="77777777" w:rsidR="005066A1" w:rsidRPr="0028081A" w:rsidRDefault="005066A1" w:rsidP="000327E1">
            <w:pPr>
              <w:rPr>
                <w:rFonts w:ascii="Arial" w:hAnsi="Arial" w:cs="Arial"/>
                <w:sz w:val="20"/>
              </w:rPr>
            </w:pPr>
            <w:r w:rsidRPr="0028081A">
              <w:rPr>
                <w:rFonts w:ascii="Arial" w:hAnsi="Arial" w:cs="Arial"/>
                <w:sz w:val="20"/>
              </w:rPr>
              <w:t xml:space="preserve">PF = UNITY * 2 </w:t>
            </w:r>
          </w:p>
        </w:tc>
      </w:tr>
    </w:tbl>
    <w:p w14:paraId="7BEB9581" w14:textId="77777777" w:rsidR="00AA53D8" w:rsidRDefault="00AA53D8"/>
    <w:sectPr w:rsidR="00AA53D8" w:rsidSect="00F2614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47D6" w14:textId="77777777" w:rsidR="005066A1" w:rsidRDefault="005066A1" w:rsidP="005066A1">
      <w:r>
        <w:separator/>
      </w:r>
    </w:p>
  </w:endnote>
  <w:endnote w:type="continuationSeparator" w:id="0">
    <w:p w14:paraId="6852A466" w14:textId="77777777" w:rsidR="005066A1" w:rsidRDefault="005066A1" w:rsidP="0050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0FBF" w14:textId="017C8620" w:rsidR="005066A1" w:rsidRDefault="00094773" w:rsidP="005066A1">
    <w:pPr>
      <w:pStyle w:val="Footer"/>
      <w:rPr>
        <w:rFonts w:ascii="Arial" w:hAnsi="Arial" w:cs="Arial"/>
        <w:sz w:val="18"/>
      </w:rPr>
    </w:pPr>
    <w:r>
      <w:rPr>
        <w:rFonts w:ascii="Arial" w:hAnsi="Arial"/>
        <w:sz w:val="18"/>
      </w:rPr>
      <w:t>028</w:t>
    </w:r>
    <w:r w:rsidR="005066A1">
      <w:rPr>
        <w:rFonts w:ascii="Arial" w:hAnsi="Arial"/>
        <w:sz w:val="18"/>
      </w:rPr>
      <w:fldChar w:fldCharType="begin"/>
    </w:r>
    <w:r w:rsidR="005066A1">
      <w:rPr>
        <w:rFonts w:ascii="Arial" w:hAnsi="Arial"/>
        <w:sz w:val="18"/>
      </w:rPr>
      <w:instrText xml:space="preserve"> FILENAME   \* MERGEFORMAT </w:instrText>
    </w:r>
    <w:r w:rsidR="005066A1">
      <w:rPr>
        <w:rFonts w:ascii="Arial" w:hAnsi="Arial"/>
        <w:sz w:val="18"/>
      </w:rPr>
      <w:fldChar w:fldCharType="separate"/>
    </w:r>
    <w:r w:rsidR="005066A1">
      <w:rPr>
        <w:rFonts w:ascii="Arial" w:hAnsi="Arial"/>
        <w:noProof/>
        <w:sz w:val="18"/>
      </w:rPr>
      <w:t>SMOGR</w:t>
    </w:r>
    <w:r w:rsidR="003311D6">
      <w:rPr>
        <w:rFonts w:ascii="Arial" w:hAnsi="Arial"/>
        <w:noProof/>
        <w:sz w:val="18"/>
      </w:rPr>
      <w:t>R-</w:t>
    </w:r>
    <w:r w:rsidR="00125BD3">
      <w:rPr>
        <w:rFonts w:ascii="Arial" w:hAnsi="Arial"/>
        <w:noProof/>
        <w:sz w:val="18"/>
      </w:rPr>
      <w:t>0</w:t>
    </w:r>
    <w:r w:rsidR="00620693">
      <w:rPr>
        <w:rFonts w:ascii="Arial" w:hAnsi="Arial"/>
        <w:noProof/>
        <w:sz w:val="18"/>
      </w:rPr>
      <w:t>6</w:t>
    </w:r>
    <w:r w:rsidR="00125BD3">
      <w:rPr>
        <w:rFonts w:ascii="Arial" w:hAnsi="Arial"/>
        <w:noProof/>
        <w:sz w:val="18"/>
      </w:rPr>
      <w:t xml:space="preserve"> WMS Report 020525</w:t>
    </w:r>
    <w:r w:rsidR="005066A1">
      <w:rPr>
        <w:rFonts w:ascii="Arial" w:hAnsi="Arial"/>
        <w:sz w:val="18"/>
      </w:rPr>
      <w:fldChar w:fldCharType="end"/>
    </w:r>
    <w:r w:rsidR="005066A1">
      <w:rPr>
        <w:rFonts w:ascii="Arial" w:hAnsi="Arial" w:cs="Arial"/>
        <w:sz w:val="18"/>
      </w:rPr>
      <w:tab/>
    </w:r>
    <w:r w:rsidR="00834D49">
      <w:rPr>
        <w:rFonts w:ascii="Arial" w:hAnsi="Arial" w:cs="Arial"/>
        <w:sz w:val="18"/>
      </w:rPr>
      <w:tab/>
    </w:r>
    <w:r w:rsidR="005066A1">
      <w:rPr>
        <w:rFonts w:ascii="Arial" w:hAnsi="Arial" w:cs="Arial"/>
        <w:sz w:val="18"/>
      </w:rPr>
      <w:t>Pa</w:t>
    </w:r>
    <w:r w:rsidR="005066A1" w:rsidRPr="00412DCA">
      <w:rPr>
        <w:rFonts w:ascii="Arial" w:hAnsi="Arial" w:cs="Arial"/>
        <w:sz w:val="18"/>
      </w:rPr>
      <w:t xml:space="preserve">ge </w:t>
    </w:r>
    <w:r w:rsidR="005066A1" w:rsidRPr="00412DCA">
      <w:rPr>
        <w:rFonts w:ascii="Arial" w:hAnsi="Arial" w:cs="Arial"/>
        <w:sz w:val="18"/>
      </w:rPr>
      <w:fldChar w:fldCharType="begin"/>
    </w:r>
    <w:r w:rsidR="005066A1" w:rsidRPr="00412DCA">
      <w:rPr>
        <w:rFonts w:ascii="Arial" w:hAnsi="Arial" w:cs="Arial"/>
        <w:sz w:val="18"/>
      </w:rPr>
      <w:instrText xml:space="preserve"> PAGE </w:instrText>
    </w:r>
    <w:r w:rsidR="005066A1" w:rsidRPr="00412DCA">
      <w:rPr>
        <w:rFonts w:ascii="Arial" w:hAnsi="Arial" w:cs="Arial"/>
        <w:sz w:val="18"/>
      </w:rPr>
      <w:fldChar w:fldCharType="separate"/>
    </w:r>
    <w:r w:rsidR="005066A1">
      <w:rPr>
        <w:rFonts w:ascii="Arial" w:hAnsi="Arial" w:cs="Arial"/>
        <w:sz w:val="18"/>
      </w:rPr>
      <w:t>1</w:t>
    </w:r>
    <w:r w:rsidR="005066A1" w:rsidRPr="00412DCA">
      <w:rPr>
        <w:rFonts w:ascii="Arial" w:hAnsi="Arial" w:cs="Arial"/>
        <w:sz w:val="18"/>
      </w:rPr>
      <w:fldChar w:fldCharType="end"/>
    </w:r>
    <w:r w:rsidR="005066A1" w:rsidRPr="00412DCA">
      <w:rPr>
        <w:rFonts w:ascii="Arial" w:hAnsi="Arial" w:cs="Arial"/>
        <w:sz w:val="18"/>
      </w:rPr>
      <w:t xml:space="preserve"> of </w:t>
    </w:r>
    <w:r w:rsidR="005066A1" w:rsidRPr="00412DCA">
      <w:rPr>
        <w:rFonts w:ascii="Arial" w:hAnsi="Arial" w:cs="Arial"/>
        <w:sz w:val="18"/>
      </w:rPr>
      <w:fldChar w:fldCharType="begin"/>
    </w:r>
    <w:r w:rsidR="005066A1" w:rsidRPr="00412DCA">
      <w:rPr>
        <w:rFonts w:ascii="Arial" w:hAnsi="Arial" w:cs="Arial"/>
        <w:sz w:val="18"/>
      </w:rPr>
      <w:instrText xml:space="preserve"> NUMPAGES </w:instrText>
    </w:r>
    <w:r w:rsidR="005066A1" w:rsidRPr="00412DCA">
      <w:rPr>
        <w:rFonts w:ascii="Arial" w:hAnsi="Arial" w:cs="Arial"/>
        <w:sz w:val="18"/>
      </w:rPr>
      <w:fldChar w:fldCharType="separate"/>
    </w:r>
    <w:r w:rsidR="005066A1">
      <w:rPr>
        <w:rFonts w:ascii="Arial" w:hAnsi="Arial" w:cs="Arial"/>
        <w:sz w:val="18"/>
      </w:rPr>
      <w:t>10</w:t>
    </w:r>
    <w:r w:rsidR="005066A1" w:rsidRPr="00412DCA">
      <w:rPr>
        <w:rFonts w:ascii="Arial" w:hAnsi="Arial" w:cs="Arial"/>
        <w:sz w:val="18"/>
      </w:rPr>
      <w:fldChar w:fldCharType="end"/>
    </w:r>
  </w:p>
  <w:p w14:paraId="76ECD18C" w14:textId="77777777" w:rsidR="005066A1" w:rsidRPr="00412DCA" w:rsidRDefault="005066A1" w:rsidP="005066A1">
    <w:pPr>
      <w:pStyle w:val="Footer"/>
      <w:rPr>
        <w:rFonts w:ascii="Arial" w:hAnsi="Arial" w:cs="Arial"/>
        <w:sz w:val="18"/>
      </w:rPr>
    </w:pPr>
    <w:r>
      <w:rPr>
        <w:rFonts w:ascii="Arial" w:hAnsi="Arial" w:cs="Arial"/>
        <w:sz w:val="18"/>
      </w:rPr>
      <w:t>PUBLIC</w:t>
    </w:r>
  </w:p>
  <w:p w14:paraId="219ED620" w14:textId="762FECC7" w:rsidR="005066A1" w:rsidRDefault="005066A1" w:rsidP="005066A1">
    <w:pPr>
      <w:pStyle w:val="Footer"/>
      <w:tabs>
        <w:tab w:val="clear" w:pos="4680"/>
        <w:tab w:val="clear" w:pos="9360"/>
        <w:tab w:val="left" w:pos="38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8797" w14:textId="77777777" w:rsidR="005066A1" w:rsidRDefault="005066A1" w:rsidP="005066A1">
      <w:r>
        <w:separator/>
      </w:r>
    </w:p>
  </w:footnote>
  <w:footnote w:type="continuationSeparator" w:id="0">
    <w:p w14:paraId="3AAE7238" w14:textId="77777777" w:rsidR="005066A1" w:rsidRDefault="005066A1" w:rsidP="0050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D08A" w14:textId="2834E6E7" w:rsidR="005066A1" w:rsidRDefault="00B548C4" w:rsidP="005066A1">
    <w:pPr>
      <w:pStyle w:val="Header"/>
      <w:jc w:val="center"/>
      <w:rPr>
        <w:sz w:val="32"/>
      </w:rPr>
    </w:pPr>
    <w:r>
      <w:rPr>
        <w:sz w:val="32"/>
      </w:rPr>
      <w:t>WMS Report</w:t>
    </w:r>
  </w:p>
  <w:p w14:paraId="213DEAD0" w14:textId="77777777" w:rsidR="005066A1" w:rsidRDefault="0050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45425"/>
    <w:multiLevelType w:val="multilevel"/>
    <w:tmpl w:val="F0E8974E"/>
    <w:lvl w:ilvl="0">
      <w:start w:val="9"/>
      <w:numFmt w:val="decimal"/>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9533641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WE">
    <w15:presenceInfo w15:providerId="None" w15:userId="RWE"/>
  </w15:person>
  <w15:person w15:author="MWG 011425">
    <w15:presenceInfo w15:providerId="None" w15:userId="MWG 01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A1"/>
    <w:rsid w:val="00094773"/>
    <w:rsid w:val="00125BD3"/>
    <w:rsid w:val="001E4D5E"/>
    <w:rsid w:val="001F210E"/>
    <w:rsid w:val="00231983"/>
    <w:rsid w:val="00232F48"/>
    <w:rsid w:val="00292FCF"/>
    <w:rsid w:val="002B53C3"/>
    <w:rsid w:val="002D5097"/>
    <w:rsid w:val="003311D6"/>
    <w:rsid w:val="00331200"/>
    <w:rsid w:val="00332D3E"/>
    <w:rsid w:val="003676CB"/>
    <w:rsid w:val="003F26B6"/>
    <w:rsid w:val="003F5AE8"/>
    <w:rsid w:val="00443F9D"/>
    <w:rsid w:val="0045219F"/>
    <w:rsid w:val="00497731"/>
    <w:rsid w:val="004F5F9C"/>
    <w:rsid w:val="005066A1"/>
    <w:rsid w:val="005D2133"/>
    <w:rsid w:val="0060377E"/>
    <w:rsid w:val="00620693"/>
    <w:rsid w:val="006607C7"/>
    <w:rsid w:val="006A34D9"/>
    <w:rsid w:val="0070046B"/>
    <w:rsid w:val="00705DDA"/>
    <w:rsid w:val="00784285"/>
    <w:rsid w:val="00793845"/>
    <w:rsid w:val="007D6844"/>
    <w:rsid w:val="00822AE2"/>
    <w:rsid w:val="00834D49"/>
    <w:rsid w:val="00851983"/>
    <w:rsid w:val="0088560D"/>
    <w:rsid w:val="008D1F03"/>
    <w:rsid w:val="009F18E4"/>
    <w:rsid w:val="00A31226"/>
    <w:rsid w:val="00A82253"/>
    <w:rsid w:val="00A90F3A"/>
    <w:rsid w:val="00AA53D8"/>
    <w:rsid w:val="00AB1E38"/>
    <w:rsid w:val="00AC375B"/>
    <w:rsid w:val="00B13BF8"/>
    <w:rsid w:val="00B22D53"/>
    <w:rsid w:val="00B31AEE"/>
    <w:rsid w:val="00B36967"/>
    <w:rsid w:val="00B37106"/>
    <w:rsid w:val="00B548C4"/>
    <w:rsid w:val="00B91C68"/>
    <w:rsid w:val="00B94AC3"/>
    <w:rsid w:val="00C21602"/>
    <w:rsid w:val="00C21CA2"/>
    <w:rsid w:val="00C756DB"/>
    <w:rsid w:val="00CB16AB"/>
    <w:rsid w:val="00D05AE3"/>
    <w:rsid w:val="00D66EA9"/>
    <w:rsid w:val="00D849B3"/>
    <w:rsid w:val="00DC7BC5"/>
    <w:rsid w:val="00E060B9"/>
    <w:rsid w:val="00EF1D62"/>
    <w:rsid w:val="00F2614B"/>
    <w:rsid w:val="00FA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32"/>
    <o:shapelayout v:ext="edit">
      <o:idmap v:ext="edit" data="1"/>
    </o:shapelayout>
  </w:shapeDefaults>
  <w:decimalSymbol w:val="."/>
  <w:listSeparator w:val=","/>
  <w14:docId w14:val="318CF4F1"/>
  <w15:chartTrackingRefBased/>
  <w15:docId w15:val="{CE75C19D-1489-4355-AB37-786D16F8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6A1"/>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Normal"/>
    <w:link w:val="Heading1Char"/>
    <w:qFormat/>
    <w:rsid w:val="005066A1"/>
    <w:pPr>
      <w:keepLines/>
      <w:numPr>
        <w:numId w:val="1"/>
      </w:numPr>
      <w:tabs>
        <w:tab w:val="center" w:pos="4680"/>
      </w:tabs>
      <w:spacing w:before="60" w:after="60"/>
      <w:jc w:val="both"/>
      <w:outlineLvl w:val="0"/>
    </w:pPr>
    <w:rPr>
      <w:rFonts w:ascii="Arial" w:hAnsi="Arial"/>
      <w:b/>
      <w:caps/>
      <w:sz w:val="28"/>
    </w:rPr>
  </w:style>
  <w:style w:type="paragraph" w:styleId="Heading2">
    <w:name w:val="heading 2"/>
    <w:aliases w:val="h2"/>
    <w:basedOn w:val="Normal"/>
    <w:next w:val="Normal"/>
    <w:link w:val="Heading2Char"/>
    <w:qFormat/>
    <w:rsid w:val="005066A1"/>
    <w:pPr>
      <w:keepNext/>
      <w:numPr>
        <w:ilvl w:val="1"/>
        <w:numId w:val="1"/>
      </w:numPr>
      <w:outlineLvl w:val="1"/>
    </w:pPr>
    <w:rPr>
      <w:b/>
      <w:bCs/>
      <w:szCs w:val="24"/>
    </w:rPr>
  </w:style>
  <w:style w:type="paragraph" w:styleId="Heading3">
    <w:name w:val="heading 3"/>
    <w:aliases w:val="h3"/>
    <w:basedOn w:val="Normal"/>
    <w:next w:val="Normal"/>
    <w:link w:val="Heading3Char"/>
    <w:qFormat/>
    <w:rsid w:val="005066A1"/>
    <w:pPr>
      <w:keepNext/>
      <w:numPr>
        <w:ilvl w:val="2"/>
        <w:numId w:val="1"/>
      </w:numPr>
      <w:outlineLvl w:val="2"/>
    </w:pPr>
    <w:rPr>
      <w:b/>
      <w:i/>
    </w:rPr>
  </w:style>
  <w:style w:type="paragraph" w:styleId="Heading4">
    <w:name w:val="heading 4"/>
    <w:aliases w:val="h4"/>
    <w:basedOn w:val="Normal"/>
    <w:next w:val="Normal"/>
    <w:link w:val="Heading4Char"/>
    <w:qFormat/>
    <w:rsid w:val="005066A1"/>
    <w:pPr>
      <w:keepNext/>
      <w:numPr>
        <w:ilvl w:val="3"/>
        <w:numId w:val="1"/>
      </w:numPr>
      <w:jc w:val="center"/>
      <w:outlineLvl w:val="3"/>
    </w:pPr>
    <w:rPr>
      <w:b/>
    </w:rPr>
  </w:style>
  <w:style w:type="paragraph" w:styleId="Heading5">
    <w:name w:val="heading 5"/>
    <w:aliases w:val="h5"/>
    <w:basedOn w:val="Normal"/>
    <w:next w:val="Normal"/>
    <w:link w:val="Heading5Char"/>
    <w:qFormat/>
    <w:rsid w:val="005066A1"/>
    <w:pPr>
      <w:keepLines/>
      <w:numPr>
        <w:ilvl w:val="4"/>
        <w:numId w:val="1"/>
      </w:numPr>
      <w:tabs>
        <w:tab w:val="num" w:pos="2160"/>
      </w:tabs>
      <w:spacing w:before="60" w:after="60"/>
      <w:jc w:val="both"/>
      <w:outlineLvl w:val="4"/>
    </w:pPr>
    <w:rPr>
      <w:rFonts w:ascii="Arial" w:hAnsi="Arial"/>
    </w:rPr>
  </w:style>
  <w:style w:type="paragraph" w:styleId="Heading6">
    <w:name w:val="heading 6"/>
    <w:basedOn w:val="Normal"/>
    <w:next w:val="Normal"/>
    <w:link w:val="Heading6Char"/>
    <w:qFormat/>
    <w:rsid w:val="005066A1"/>
    <w:pPr>
      <w:keepNext/>
      <w:numPr>
        <w:ilvl w:val="5"/>
        <w:numId w:val="1"/>
      </w:numPr>
      <w:outlineLvl w:val="5"/>
    </w:pPr>
    <w:rPr>
      <w:b/>
      <w:bCs/>
    </w:rPr>
  </w:style>
  <w:style w:type="paragraph" w:styleId="Heading7">
    <w:name w:val="heading 7"/>
    <w:basedOn w:val="Normal"/>
    <w:next w:val="Normal"/>
    <w:link w:val="Heading7Char"/>
    <w:qFormat/>
    <w:rsid w:val="005066A1"/>
    <w:pPr>
      <w:keepNext/>
      <w:numPr>
        <w:ilvl w:val="6"/>
        <w:numId w:val="1"/>
      </w:numPr>
      <w:outlineLvl w:val="6"/>
    </w:pPr>
    <w:rPr>
      <w:rFonts w:ascii="Arial" w:hAnsi="Arial" w:cs="Arial"/>
    </w:rPr>
  </w:style>
  <w:style w:type="paragraph" w:styleId="Heading8">
    <w:name w:val="heading 8"/>
    <w:basedOn w:val="Normal"/>
    <w:next w:val="Normal"/>
    <w:link w:val="Heading8Char"/>
    <w:qFormat/>
    <w:rsid w:val="005066A1"/>
    <w:pPr>
      <w:keepNext/>
      <w:numPr>
        <w:ilvl w:val="7"/>
        <w:numId w:val="1"/>
      </w:numPr>
      <w:pBdr>
        <w:top w:val="single" w:sz="4" w:space="1" w:color="auto"/>
        <w:left w:val="single" w:sz="4" w:space="4" w:color="auto"/>
        <w:bottom w:val="single" w:sz="4" w:space="1" w:color="auto"/>
        <w:right w:val="single" w:sz="4" w:space="4" w:color="auto"/>
      </w:pBdr>
      <w:tabs>
        <w:tab w:val="left" w:pos="3600"/>
      </w:tabs>
      <w:jc w:val="both"/>
      <w:outlineLvl w:val="7"/>
    </w:pPr>
  </w:style>
  <w:style w:type="paragraph" w:styleId="Heading9">
    <w:name w:val="heading 9"/>
    <w:basedOn w:val="Normal"/>
    <w:next w:val="Normal"/>
    <w:link w:val="Heading9Char"/>
    <w:qFormat/>
    <w:rsid w:val="005066A1"/>
    <w:pPr>
      <w:keepNext/>
      <w:numPr>
        <w:ilvl w:val="8"/>
        <w:numId w:val="1"/>
      </w:numPr>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066A1"/>
    <w:rPr>
      <w:rFonts w:ascii="Arial" w:eastAsia="Times New Roman" w:hAnsi="Arial" w:cs="Times New Roman"/>
      <w:b/>
      <w:caps/>
      <w:sz w:val="28"/>
      <w:szCs w:val="20"/>
    </w:rPr>
  </w:style>
  <w:style w:type="character" w:customStyle="1" w:styleId="Heading2Char">
    <w:name w:val="Heading 2 Char"/>
    <w:aliases w:val="h2 Char"/>
    <w:basedOn w:val="DefaultParagraphFont"/>
    <w:link w:val="Heading2"/>
    <w:rsid w:val="005066A1"/>
    <w:rPr>
      <w:rFonts w:ascii="Times New Roman" w:eastAsia="Times New Roman" w:hAnsi="Times New Roman" w:cs="Times New Roman"/>
      <w:b/>
      <w:bCs/>
      <w:sz w:val="24"/>
      <w:szCs w:val="24"/>
    </w:rPr>
  </w:style>
  <w:style w:type="character" w:customStyle="1" w:styleId="Heading3Char">
    <w:name w:val="Heading 3 Char"/>
    <w:aliases w:val="h3 Char"/>
    <w:basedOn w:val="DefaultParagraphFont"/>
    <w:link w:val="Heading3"/>
    <w:rsid w:val="005066A1"/>
    <w:rPr>
      <w:rFonts w:ascii="Times New Roman" w:eastAsia="Times New Roman" w:hAnsi="Times New Roman" w:cs="Times New Roman"/>
      <w:b/>
      <w:i/>
      <w:sz w:val="24"/>
      <w:szCs w:val="20"/>
    </w:rPr>
  </w:style>
  <w:style w:type="character" w:customStyle="1" w:styleId="Heading4Char">
    <w:name w:val="Heading 4 Char"/>
    <w:aliases w:val="h4 Char"/>
    <w:basedOn w:val="DefaultParagraphFont"/>
    <w:link w:val="Heading4"/>
    <w:rsid w:val="005066A1"/>
    <w:rPr>
      <w:rFonts w:ascii="Times New Roman" w:eastAsia="Times New Roman" w:hAnsi="Times New Roman" w:cs="Times New Roman"/>
      <w:b/>
      <w:sz w:val="24"/>
      <w:szCs w:val="20"/>
    </w:rPr>
  </w:style>
  <w:style w:type="character" w:customStyle="1" w:styleId="Heading5Char">
    <w:name w:val="Heading 5 Char"/>
    <w:aliases w:val="h5 Char"/>
    <w:basedOn w:val="DefaultParagraphFont"/>
    <w:link w:val="Heading5"/>
    <w:rsid w:val="005066A1"/>
    <w:rPr>
      <w:rFonts w:ascii="Arial" w:eastAsia="Times New Roman" w:hAnsi="Arial" w:cs="Times New Roman"/>
      <w:sz w:val="24"/>
      <w:szCs w:val="20"/>
    </w:rPr>
  </w:style>
  <w:style w:type="character" w:customStyle="1" w:styleId="Heading6Char">
    <w:name w:val="Heading 6 Char"/>
    <w:basedOn w:val="DefaultParagraphFont"/>
    <w:link w:val="Heading6"/>
    <w:rsid w:val="005066A1"/>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5066A1"/>
    <w:rPr>
      <w:rFonts w:ascii="Arial" w:eastAsia="Times New Roman" w:hAnsi="Arial" w:cs="Arial"/>
      <w:sz w:val="24"/>
      <w:szCs w:val="20"/>
    </w:rPr>
  </w:style>
  <w:style w:type="character" w:customStyle="1" w:styleId="Heading8Char">
    <w:name w:val="Heading 8 Char"/>
    <w:basedOn w:val="DefaultParagraphFont"/>
    <w:link w:val="Heading8"/>
    <w:rsid w:val="005066A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5066A1"/>
    <w:rPr>
      <w:rFonts w:ascii="Times New Roman" w:eastAsia="Times New Roman" w:hAnsi="Times New Roman" w:cs="Times New Roman"/>
      <w:b/>
      <w:sz w:val="28"/>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066A1"/>
    <w:pPr>
      <w:spacing w:after="120"/>
      <w:ind w:left="1080"/>
    </w:pPr>
    <w:rPr>
      <w:rFonts w:ascii="Arial" w:hAnsi="Arial"/>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5066A1"/>
    <w:rPr>
      <w:rFonts w:ascii="Arial" w:eastAsia="Times New Roman" w:hAnsi="Arial" w:cs="Times New Roman"/>
      <w:sz w:val="24"/>
      <w:szCs w:val="20"/>
    </w:rPr>
  </w:style>
  <w:style w:type="paragraph" w:styleId="List">
    <w:name w:val="List"/>
    <w:aliases w:val=" Char2 Char Char Char Char, Char2 Char"/>
    <w:basedOn w:val="Normal"/>
    <w:link w:val="ListChar"/>
    <w:rsid w:val="005066A1"/>
    <w:pPr>
      <w:ind w:left="360" w:hanging="360"/>
    </w:pPr>
  </w:style>
  <w:style w:type="paragraph" w:customStyle="1" w:styleId="BodyTextNumbered">
    <w:name w:val="Body Text Numbered"/>
    <w:basedOn w:val="BodyText"/>
    <w:link w:val="BodyTextNumberedChar"/>
    <w:rsid w:val="005066A1"/>
    <w:pPr>
      <w:spacing w:after="240"/>
      <w:ind w:left="720" w:hanging="720"/>
    </w:pPr>
    <w:rPr>
      <w:rFonts w:ascii="Times New Roman" w:hAnsi="Times New Roman"/>
      <w:iCs/>
    </w:rPr>
  </w:style>
  <w:style w:type="character" w:customStyle="1" w:styleId="BodyTextNumberedChar">
    <w:name w:val="Body Text Numbered Char"/>
    <w:link w:val="BodyTextNumbered"/>
    <w:rsid w:val="005066A1"/>
    <w:rPr>
      <w:rFonts w:ascii="Times New Roman" w:eastAsia="Times New Roman" w:hAnsi="Times New Roman" w:cs="Times New Roman"/>
      <w:iCs/>
      <w:sz w:val="24"/>
      <w:szCs w:val="20"/>
    </w:rPr>
  </w:style>
  <w:style w:type="character" w:customStyle="1" w:styleId="ListChar">
    <w:name w:val="List Char"/>
    <w:aliases w:val=" Char2 Char Char Char Char Char, Char2 Char Char"/>
    <w:link w:val="List"/>
    <w:rsid w:val="005066A1"/>
    <w:rPr>
      <w:rFonts w:ascii="Times New Roman" w:eastAsia="Times New Roman" w:hAnsi="Times New Roman" w:cs="Times New Roman"/>
      <w:sz w:val="24"/>
      <w:szCs w:val="20"/>
    </w:rPr>
  </w:style>
  <w:style w:type="paragraph" w:styleId="Header">
    <w:name w:val="header"/>
    <w:basedOn w:val="Normal"/>
    <w:link w:val="HeaderChar"/>
    <w:rsid w:val="005066A1"/>
    <w:pPr>
      <w:tabs>
        <w:tab w:val="center" w:pos="4320"/>
        <w:tab w:val="right" w:pos="8640"/>
      </w:tabs>
    </w:pPr>
    <w:rPr>
      <w:rFonts w:ascii="Arial" w:hAnsi="Arial"/>
      <w:b/>
      <w:bCs/>
      <w:szCs w:val="24"/>
    </w:rPr>
  </w:style>
  <w:style w:type="character" w:customStyle="1" w:styleId="HeaderChar">
    <w:name w:val="Header Char"/>
    <w:basedOn w:val="DefaultParagraphFont"/>
    <w:link w:val="Header"/>
    <w:rsid w:val="005066A1"/>
    <w:rPr>
      <w:rFonts w:ascii="Arial" w:eastAsia="Times New Roman" w:hAnsi="Arial" w:cs="Times New Roman"/>
      <w:b/>
      <w:bCs/>
      <w:sz w:val="24"/>
      <w:szCs w:val="24"/>
    </w:rPr>
  </w:style>
  <w:style w:type="character" w:styleId="Hyperlink">
    <w:name w:val="Hyperlink"/>
    <w:rsid w:val="005066A1"/>
    <w:rPr>
      <w:color w:val="0000FF"/>
      <w:u w:val="single"/>
    </w:rPr>
  </w:style>
  <w:style w:type="paragraph" w:customStyle="1" w:styleId="NormalArial">
    <w:name w:val="Normal+Arial"/>
    <w:basedOn w:val="Normal"/>
    <w:link w:val="NormalArialChar"/>
    <w:rsid w:val="005066A1"/>
    <w:rPr>
      <w:rFonts w:ascii="Arial" w:hAnsi="Arial"/>
      <w:szCs w:val="24"/>
    </w:rPr>
  </w:style>
  <w:style w:type="character" w:customStyle="1" w:styleId="NormalArialChar">
    <w:name w:val="Normal+Arial Char"/>
    <w:link w:val="NormalArial"/>
    <w:rsid w:val="005066A1"/>
    <w:rPr>
      <w:rFonts w:ascii="Arial" w:eastAsia="Times New Roman" w:hAnsi="Arial" w:cs="Times New Roman"/>
      <w:sz w:val="24"/>
      <w:szCs w:val="24"/>
    </w:rPr>
  </w:style>
  <w:style w:type="paragraph" w:styleId="Footer">
    <w:name w:val="footer"/>
    <w:basedOn w:val="Normal"/>
    <w:link w:val="FooterChar"/>
    <w:unhideWhenUsed/>
    <w:rsid w:val="005066A1"/>
    <w:pPr>
      <w:tabs>
        <w:tab w:val="center" w:pos="4680"/>
        <w:tab w:val="right" w:pos="9360"/>
      </w:tabs>
    </w:pPr>
  </w:style>
  <w:style w:type="character" w:customStyle="1" w:styleId="FooterChar">
    <w:name w:val="Footer Char"/>
    <w:basedOn w:val="DefaultParagraphFont"/>
    <w:link w:val="Footer"/>
    <w:uiPriority w:val="99"/>
    <w:rsid w:val="005066A1"/>
    <w:rPr>
      <w:rFonts w:ascii="Times New Roman" w:eastAsia="Times New Roman" w:hAnsi="Times New Roman" w:cs="Times New Roman"/>
      <w:sz w:val="24"/>
      <w:szCs w:val="20"/>
    </w:rPr>
  </w:style>
  <w:style w:type="paragraph" w:styleId="Revision">
    <w:name w:val="Revision"/>
    <w:hidden/>
    <w:uiPriority w:val="99"/>
    <w:semiHidden/>
    <w:rsid w:val="005066A1"/>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5066A1"/>
    <w:rPr>
      <w:color w:val="605E5C"/>
      <w:shd w:val="clear" w:color="auto" w:fill="E1DFDD"/>
    </w:rPr>
  </w:style>
  <w:style w:type="character" w:styleId="CommentReference">
    <w:name w:val="annotation reference"/>
    <w:basedOn w:val="DefaultParagraphFont"/>
    <w:uiPriority w:val="99"/>
    <w:semiHidden/>
    <w:unhideWhenUsed/>
    <w:rsid w:val="00FA6016"/>
    <w:rPr>
      <w:sz w:val="16"/>
      <w:szCs w:val="16"/>
    </w:rPr>
  </w:style>
  <w:style w:type="paragraph" w:styleId="CommentText">
    <w:name w:val="annotation text"/>
    <w:basedOn w:val="Normal"/>
    <w:link w:val="CommentTextChar"/>
    <w:uiPriority w:val="99"/>
    <w:unhideWhenUsed/>
    <w:rsid w:val="00FA6016"/>
    <w:rPr>
      <w:sz w:val="20"/>
    </w:rPr>
  </w:style>
  <w:style w:type="character" w:customStyle="1" w:styleId="CommentTextChar">
    <w:name w:val="Comment Text Char"/>
    <w:basedOn w:val="DefaultParagraphFont"/>
    <w:link w:val="CommentText"/>
    <w:uiPriority w:val="99"/>
    <w:rsid w:val="00FA60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6016"/>
    <w:rPr>
      <w:b/>
      <w:bCs/>
    </w:rPr>
  </w:style>
  <w:style w:type="character" w:customStyle="1" w:styleId="CommentSubjectChar">
    <w:name w:val="Comment Subject Char"/>
    <w:basedOn w:val="CommentTextChar"/>
    <w:link w:val="CommentSubject"/>
    <w:uiPriority w:val="99"/>
    <w:semiHidden/>
    <w:rsid w:val="00FA6016"/>
    <w:rPr>
      <w:rFonts w:ascii="Times New Roman" w:eastAsia="Times New Roman" w:hAnsi="Times New Roman" w:cs="Times New Roman"/>
      <w:b/>
      <w:bCs/>
      <w:sz w:val="20"/>
      <w:szCs w:val="20"/>
    </w:rPr>
  </w:style>
  <w:style w:type="paragraph" w:customStyle="1" w:styleId="FormulaBold">
    <w:name w:val="Formula Bold"/>
    <w:basedOn w:val="Normal"/>
    <w:autoRedefine/>
    <w:rsid w:val="00834D49"/>
    <w:pPr>
      <w:tabs>
        <w:tab w:val="left" w:pos="2340"/>
        <w:tab w:val="left" w:pos="3420"/>
      </w:tabs>
      <w:spacing w:after="240"/>
      <w:ind w:left="3420" w:hanging="2700"/>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Thomas.burke@rw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35241-E900-43D3-911A-BF1675FF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2286</Words>
  <Characters>13034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Brittney Albracht</cp:lastModifiedBy>
  <cp:revision>6</cp:revision>
  <dcterms:created xsi:type="dcterms:W3CDTF">2025-02-10T16:25:00Z</dcterms:created>
  <dcterms:modified xsi:type="dcterms:W3CDTF">2025-02-11T04:47:00Z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2023-09-11T13:33:52Z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97a27c7a-80e7-4f4e-af6f-584ee4e54a5d</vt:lpwstr>
  </property>
  <property fmtid="{D5CDD505-2E9C-101B-9397-08002B2CF9AE}" pid="8" name="MSIP_Label_7084cbda-52b8-46fb-a7b7-cb5bd465ed85_ContentBits">
    <vt:lpwstr>0</vt:lpwstr>
  </property>
</Properties>
</file>