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97148" w14:paraId="3C6642E3" w14:textId="77777777" w:rsidTr="00F44236">
        <w:tc>
          <w:tcPr>
            <w:tcW w:w="1620" w:type="dxa"/>
            <w:tcBorders>
              <w:bottom w:val="single" w:sz="4" w:space="0" w:color="auto"/>
            </w:tcBorders>
            <w:shd w:val="clear" w:color="auto" w:fill="FFFFFF"/>
            <w:vAlign w:val="center"/>
          </w:tcPr>
          <w:p w14:paraId="1DB23675" w14:textId="77777777" w:rsidR="00597148" w:rsidRDefault="00597148" w:rsidP="00597148">
            <w:pPr>
              <w:pStyle w:val="Header"/>
            </w:pPr>
            <w:r>
              <w:t>NPRR Number</w:t>
            </w:r>
          </w:p>
        </w:tc>
        <w:tc>
          <w:tcPr>
            <w:tcW w:w="1260" w:type="dxa"/>
            <w:tcBorders>
              <w:bottom w:val="single" w:sz="4" w:space="0" w:color="auto"/>
            </w:tcBorders>
            <w:vAlign w:val="center"/>
          </w:tcPr>
          <w:p w14:paraId="58DFDEEC" w14:textId="331DC7DF" w:rsidR="00597148" w:rsidRDefault="00744267" w:rsidP="00597148">
            <w:pPr>
              <w:pStyle w:val="Header"/>
            </w:pPr>
            <w:hyperlink r:id="rId11" w:history="1">
              <w:r w:rsidRPr="00744267">
                <w:rPr>
                  <w:rStyle w:val="Hyperlink"/>
                </w:rPr>
                <w:t>1270</w:t>
              </w:r>
            </w:hyperlink>
          </w:p>
        </w:tc>
        <w:tc>
          <w:tcPr>
            <w:tcW w:w="900" w:type="dxa"/>
            <w:tcBorders>
              <w:bottom w:val="single" w:sz="4" w:space="0" w:color="auto"/>
            </w:tcBorders>
            <w:shd w:val="clear" w:color="auto" w:fill="FFFFFF"/>
            <w:vAlign w:val="center"/>
          </w:tcPr>
          <w:p w14:paraId="1F77FB52" w14:textId="77777777" w:rsidR="00597148" w:rsidRDefault="00597148" w:rsidP="00597148">
            <w:pPr>
              <w:pStyle w:val="Header"/>
            </w:pPr>
            <w:r>
              <w:t>NPRR Title</w:t>
            </w:r>
          </w:p>
        </w:tc>
        <w:tc>
          <w:tcPr>
            <w:tcW w:w="6660" w:type="dxa"/>
            <w:tcBorders>
              <w:bottom w:val="single" w:sz="4" w:space="0" w:color="auto"/>
            </w:tcBorders>
            <w:vAlign w:val="center"/>
          </w:tcPr>
          <w:p w14:paraId="58F14EBB" w14:textId="0C29BDF0" w:rsidR="00597148" w:rsidRDefault="00597148" w:rsidP="00597148">
            <w:pPr>
              <w:pStyle w:val="Header"/>
            </w:pPr>
            <w:r>
              <w:t xml:space="preserve">Additional Revisions Required for Implementation of </w:t>
            </w:r>
            <w:r w:rsidR="00DE60BF">
              <w:t>RTC</w:t>
            </w:r>
          </w:p>
        </w:tc>
      </w:tr>
      <w:tr w:rsidR="00597148" w:rsidRPr="00E01925" w14:paraId="398BCBF4" w14:textId="77777777" w:rsidTr="00BC2D06">
        <w:trPr>
          <w:trHeight w:val="518"/>
        </w:trPr>
        <w:tc>
          <w:tcPr>
            <w:tcW w:w="2880" w:type="dxa"/>
            <w:gridSpan w:val="2"/>
            <w:shd w:val="clear" w:color="auto" w:fill="FFFFFF"/>
            <w:vAlign w:val="center"/>
          </w:tcPr>
          <w:p w14:paraId="3A20C7F8" w14:textId="77777777" w:rsidR="00597148" w:rsidRPr="00E01925" w:rsidRDefault="00597148" w:rsidP="00597148">
            <w:pPr>
              <w:pStyle w:val="Header"/>
              <w:rPr>
                <w:bCs w:val="0"/>
              </w:rPr>
            </w:pPr>
            <w:r w:rsidRPr="00E01925">
              <w:rPr>
                <w:bCs w:val="0"/>
              </w:rPr>
              <w:t>Date Posted</w:t>
            </w:r>
          </w:p>
        </w:tc>
        <w:tc>
          <w:tcPr>
            <w:tcW w:w="7560" w:type="dxa"/>
            <w:gridSpan w:val="2"/>
            <w:vAlign w:val="center"/>
          </w:tcPr>
          <w:p w14:paraId="16A45634" w14:textId="7B9BCD37" w:rsidR="00597148" w:rsidRPr="00E01925" w:rsidRDefault="00744267" w:rsidP="00597148">
            <w:pPr>
              <w:pStyle w:val="NormalArial"/>
            </w:pPr>
            <w:r>
              <w:t>January 28, 2025</w:t>
            </w:r>
          </w:p>
        </w:tc>
      </w:tr>
      <w:tr w:rsidR="00597148"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597148" w:rsidRDefault="00597148" w:rsidP="00597148">
            <w:pPr>
              <w:pStyle w:val="NormalArial"/>
            </w:pPr>
          </w:p>
        </w:tc>
        <w:tc>
          <w:tcPr>
            <w:tcW w:w="7560" w:type="dxa"/>
            <w:gridSpan w:val="2"/>
            <w:tcBorders>
              <w:top w:val="nil"/>
              <w:left w:val="nil"/>
              <w:bottom w:val="nil"/>
              <w:right w:val="nil"/>
            </w:tcBorders>
            <w:vAlign w:val="center"/>
          </w:tcPr>
          <w:p w14:paraId="27F4E1F0" w14:textId="77777777" w:rsidR="00597148" w:rsidRDefault="00597148" w:rsidP="00597148">
            <w:pPr>
              <w:pStyle w:val="NormalArial"/>
            </w:pPr>
          </w:p>
        </w:tc>
      </w:tr>
      <w:tr w:rsidR="00597148"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597148" w:rsidRDefault="00597148" w:rsidP="00597148">
            <w:pPr>
              <w:pStyle w:val="Header"/>
            </w:pPr>
            <w:r>
              <w:t xml:space="preserve">Requested Resolution </w:t>
            </w:r>
          </w:p>
        </w:tc>
        <w:tc>
          <w:tcPr>
            <w:tcW w:w="7560" w:type="dxa"/>
            <w:gridSpan w:val="2"/>
            <w:tcBorders>
              <w:top w:val="single" w:sz="4" w:space="0" w:color="auto"/>
            </w:tcBorders>
            <w:vAlign w:val="center"/>
          </w:tcPr>
          <w:p w14:paraId="7B08BCA4" w14:textId="5701EEDC" w:rsidR="00597148" w:rsidRPr="00FB509B" w:rsidRDefault="00597148" w:rsidP="00597148">
            <w:pPr>
              <w:pStyle w:val="NormalArial"/>
              <w:spacing w:before="120" w:after="120"/>
            </w:pPr>
            <w:r w:rsidRPr="00FB509B">
              <w:t xml:space="preserve">Normal </w:t>
            </w:r>
          </w:p>
        </w:tc>
      </w:tr>
      <w:tr w:rsidR="00597148"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597148" w:rsidRDefault="00597148" w:rsidP="00597148">
            <w:pPr>
              <w:pStyle w:val="Header"/>
            </w:pPr>
            <w:r>
              <w:t xml:space="preserve">Nodal Protocol Sections Requiring Revision </w:t>
            </w:r>
          </w:p>
        </w:tc>
        <w:tc>
          <w:tcPr>
            <w:tcW w:w="7560" w:type="dxa"/>
            <w:gridSpan w:val="2"/>
            <w:tcBorders>
              <w:top w:val="single" w:sz="4" w:space="0" w:color="auto"/>
            </w:tcBorders>
            <w:vAlign w:val="center"/>
          </w:tcPr>
          <w:p w14:paraId="1BAE9426" w14:textId="5B620C33" w:rsidR="00BA0E38" w:rsidRDefault="00BA0E38" w:rsidP="00AD1D35">
            <w:pPr>
              <w:pStyle w:val="NormalArial"/>
              <w:spacing w:before="120"/>
            </w:pPr>
            <w:r w:rsidRPr="00BA0E38">
              <w:t>6.5.5.2</w:t>
            </w:r>
            <w:r>
              <w:t xml:space="preserve">, </w:t>
            </w:r>
            <w:r w:rsidRPr="00BA0E38">
              <w:t>Operational Data Requirements</w:t>
            </w:r>
          </w:p>
          <w:p w14:paraId="47223F62" w14:textId="181FEC07" w:rsidR="00597148" w:rsidRPr="008977CD" w:rsidRDefault="00597148" w:rsidP="00BA0E38">
            <w:pPr>
              <w:pStyle w:val="NormalArial"/>
            </w:pPr>
            <w:r w:rsidRPr="000452CF">
              <w:t>6.5.7.6.2.3</w:t>
            </w:r>
            <w:r w:rsidR="00AD1D35">
              <w:t xml:space="preserve">, </w:t>
            </w:r>
            <w:r w:rsidRPr="000452CF">
              <w:t>Non-Spinning Reserve Service Deploymen</w:t>
            </w:r>
            <w:r w:rsidRPr="008977CD">
              <w:t>t</w:t>
            </w:r>
          </w:p>
          <w:p w14:paraId="07E65EA8" w14:textId="1697E03A" w:rsidR="00597148" w:rsidRDefault="00597148" w:rsidP="00AD1D35">
            <w:pPr>
              <w:pStyle w:val="NormalArial"/>
            </w:pPr>
            <w:r w:rsidRPr="00AD3B4C">
              <w:t>6.5.9.4.2</w:t>
            </w:r>
            <w:r w:rsidR="00AD1D35">
              <w:t xml:space="preserve">, </w:t>
            </w:r>
            <w:r w:rsidRPr="00AD3B4C">
              <w:t>EEA Levels</w:t>
            </w:r>
          </w:p>
          <w:p w14:paraId="6E6F2FF2" w14:textId="48386F0E" w:rsidR="004A432B" w:rsidRDefault="004A432B" w:rsidP="00AD1D35">
            <w:pPr>
              <w:pStyle w:val="NormalArial"/>
            </w:pPr>
            <w:r w:rsidRPr="004A432B">
              <w:t>8.1.1.2.1.3</w:t>
            </w:r>
            <w:r w:rsidR="00AD1D35">
              <w:t xml:space="preserve">, </w:t>
            </w:r>
            <w:r w:rsidRPr="004A432B">
              <w:t>Non-Spinning Reserve Qualification</w:t>
            </w:r>
          </w:p>
          <w:p w14:paraId="43548799" w14:textId="20324588" w:rsidR="004A432B" w:rsidRPr="00AD1D35" w:rsidRDefault="004A432B" w:rsidP="00AD1D35">
            <w:pPr>
              <w:pStyle w:val="NormalArial"/>
            </w:pPr>
            <w:r w:rsidRPr="00AD1D35">
              <w:t>8.1.1.2.1.7</w:t>
            </w:r>
            <w:r w:rsidR="00AD1D35">
              <w:t xml:space="preserve">, </w:t>
            </w:r>
            <w:r w:rsidRPr="00AD1D35">
              <w:t>ERCOT Contingency Reserve Service Qualification</w:t>
            </w:r>
          </w:p>
          <w:p w14:paraId="3356516F" w14:textId="1A42AC24" w:rsidR="004A432B" w:rsidRPr="00AD1D35" w:rsidRDefault="00597148" w:rsidP="00AD1D35">
            <w:pPr>
              <w:pStyle w:val="NormalArial"/>
              <w:spacing w:after="120"/>
            </w:pPr>
            <w:r w:rsidRPr="008977CD">
              <w:t>8.1.1.4.3</w:t>
            </w:r>
            <w:r w:rsidR="00AD1D35">
              <w:t xml:space="preserve">, </w:t>
            </w:r>
            <w:r w:rsidRPr="008977CD">
              <w:t>Non-Spinning Reserve Service Energy Deployment Criteria</w:t>
            </w:r>
          </w:p>
        </w:tc>
      </w:tr>
      <w:tr w:rsidR="00597148"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597148" w:rsidRDefault="00597148" w:rsidP="00597148">
            <w:pPr>
              <w:pStyle w:val="Header"/>
            </w:pPr>
            <w:r>
              <w:t>Related Documents Requiring Revision/Related Revision Requests</w:t>
            </w:r>
          </w:p>
        </w:tc>
        <w:tc>
          <w:tcPr>
            <w:tcW w:w="7560" w:type="dxa"/>
            <w:gridSpan w:val="2"/>
            <w:tcBorders>
              <w:bottom w:val="single" w:sz="4" w:space="0" w:color="auto"/>
            </w:tcBorders>
            <w:vAlign w:val="center"/>
          </w:tcPr>
          <w:p w14:paraId="5D9AA7D2" w14:textId="43D3A541" w:rsidR="00597148" w:rsidRPr="00FB509B" w:rsidRDefault="004A432B" w:rsidP="00597148">
            <w:pPr>
              <w:pStyle w:val="NormalArial"/>
              <w:spacing w:before="120" w:after="120"/>
            </w:pPr>
            <w:r>
              <w:t>No</w:t>
            </w:r>
            <w:r w:rsidR="00A83C21">
              <w:t>dal Operating Guide Section 4.5.3.3, EEA Levels (Alignment NOGRR)</w:t>
            </w:r>
          </w:p>
        </w:tc>
      </w:tr>
      <w:tr w:rsidR="00597148"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597148" w:rsidRDefault="00597148" w:rsidP="00597148">
            <w:pPr>
              <w:pStyle w:val="Header"/>
            </w:pPr>
            <w:r>
              <w:t>Revision Description</w:t>
            </w:r>
          </w:p>
        </w:tc>
        <w:tc>
          <w:tcPr>
            <w:tcW w:w="7560" w:type="dxa"/>
            <w:gridSpan w:val="2"/>
            <w:tcBorders>
              <w:bottom w:val="single" w:sz="4" w:space="0" w:color="auto"/>
            </w:tcBorders>
            <w:vAlign w:val="center"/>
          </w:tcPr>
          <w:p w14:paraId="0055D2A8" w14:textId="55A62E35" w:rsidR="004A432B" w:rsidRDefault="008A2F28" w:rsidP="00597148">
            <w:pPr>
              <w:pStyle w:val="NormalArial"/>
              <w:spacing w:before="120" w:after="120"/>
            </w:pPr>
            <w:r>
              <w:t xml:space="preserve">This </w:t>
            </w:r>
            <w:r w:rsidR="00AD1D35">
              <w:t>Nodal Protocol Revision Request (</w:t>
            </w:r>
            <w:r>
              <w:t>NPRR</w:t>
            </w:r>
            <w:r w:rsidR="00AD1D35">
              <w:t>)</w:t>
            </w:r>
            <w:r w:rsidR="003F2F0F">
              <w:t>:</w:t>
            </w:r>
            <w:r>
              <w:t xml:space="preserve"> </w:t>
            </w:r>
          </w:p>
          <w:p w14:paraId="241E4376" w14:textId="2FF3C45A" w:rsidR="00AD1D35" w:rsidRDefault="00AD1D35" w:rsidP="00503DAC">
            <w:pPr>
              <w:pStyle w:val="NormalArial"/>
              <w:numPr>
                <w:ilvl w:val="0"/>
                <w:numId w:val="21"/>
              </w:numPr>
              <w:spacing w:before="120" w:after="120"/>
            </w:pPr>
            <w:r>
              <w:t>Updates r</w:t>
            </w:r>
            <w:r w:rsidR="008A2F28">
              <w:t xml:space="preserve">equirements </w:t>
            </w:r>
            <w:r w:rsidR="002E1853">
              <w:t>for Load Resources that are changing under</w:t>
            </w:r>
            <w:r>
              <w:t xml:space="preserve"> Real-Time Co-</w:t>
            </w:r>
            <w:r w:rsidR="00E744D2">
              <w:t>o</w:t>
            </w:r>
            <w:r>
              <w:t>ptimization (</w:t>
            </w:r>
            <w:r w:rsidR="002E1853">
              <w:t>RTC</w:t>
            </w:r>
            <w:r>
              <w:t>)</w:t>
            </w:r>
            <w:r w:rsidR="002E1853">
              <w:t xml:space="preserve"> and were not updated in earlier revisions</w:t>
            </w:r>
            <w:r>
              <w:t>;</w:t>
            </w:r>
            <w:r w:rsidR="00753D85">
              <w:t xml:space="preserve">  </w:t>
            </w:r>
          </w:p>
          <w:p w14:paraId="6DF326CB" w14:textId="2DCC84BE" w:rsidR="004A432B" w:rsidRDefault="00753D85" w:rsidP="00503DAC">
            <w:pPr>
              <w:pStyle w:val="NormalArial"/>
              <w:numPr>
                <w:ilvl w:val="0"/>
                <w:numId w:val="21"/>
              </w:numPr>
              <w:spacing w:before="120" w:after="120"/>
            </w:pPr>
            <w:r>
              <w:t>Removes language associated with Group assignments in the Day</w:t>
            </w:r>
            <w:r w:rsidR="003F2F0F">
              <w:t>-</w:t>
            </w:r>
            <w:r>
              <w:t>Ahead Market</w:t>
            </w:r>
            <w:r w:rsidR="00AD1D35">
              <w:t xml:space="preserve"> (DAM)</w:t>
            </w:r>
            <w:r>
              <w:t xml:space="preserve">; deployments are </w:t>
            </w:r>
            <w:r w:rsidR="003F2F0F">
              <w:t>R</w:t>
            </w:r>
            <w:r>
              <w:t>esource</w:t>
            </w:r>
            <w:r w:rsidR="003F2F0F">
              <w:t>-</w:t>
            </w:r>
            <w:r>
              <w:t xml:space="preserve">specific based on </w:t>
            </w:r>
            <w:r w:rsidR="00AD1D35">
              <w:t>R</w:t>
            </w:r>
            <w:r>
              <w:t>eal</w:t>
            </w:r>
            <w:r w:rsidR="003F2F0F">
              <w:t>-</w:t>
            </w:r>
            <w:r w:rsidR="00AD1D35">
              <w:t>T</w:t>
            </w:r>
            <w:r>
              <w:t>ime awards</w:t>
            </w:r>
            <w:r w:rsidR="00AD1D35">
              <w:t>; n</w:t>
            </w:r>
            <w:r>
              <w:t xml:space="preserve">o requirement to return to service in </w:t>
            </w:r>
            <w:r w:rsidR="00AD1D35">
              <w:t>three</w:t>
            </w:r>
            <w:r>
              <w:t xml:space="preserve"> hours as that capacity will be replaced with awarded capacity in </w:t>
            </w:r>
            <w:r w:rsidR="00AD1D35">
              <w:t>R</w:t>
            </w:r>
            <w:r>
              <w:t>eal</w:t>
            </w:r>
            <w:r w:rsidR="00AD1D35">
              <w:t>-T</w:t>
            </w:r>
            <w:r>
              <w:t>ime</w:t>
            </w:r>
            <w:r w:rsidR="00AD1D35">
              <w:t>;</w:t>
            </w:r>
          </w:p>
          <w:p w14:paraId="416E807A" w14:textId="4D592CF1" w:rsidR="004A432B" w:rsidRDefault="00AD1D35" w:rsidP="00503DAC">
            <w:pPr>
              <w:pStyle w:val="NormalArial"/>
              <w:numPr>
                <w:ilvl w:val="0"/>
                <w:numId w:val="21"/>
              </w:numPr>
              <w:spacing w:before="120" w:after="120"/>
            </w:pPr>
            <w:r>
              <w:t>E</w:t>
            </w:r>
            <w:r w:rsidR="004A432B">
              <w:t xml:space="preserve">liminates the automatic qualification of all Resources to provide </w:t>
            </w:r>
            <w:r>
              <w:t>O</w:t>
            </w:r>
            <w:r w:rsidR="004A432B">
              <w:t>n</w:t>
            </w:r>
            <w:r>
              <w:t>-L</w:t>
            </w:r>
            <w:r w:rsidR="004A432B">
              <w:t>ine Non-Spinning Reserve</w:t>
            </w:r>
            <w:r>
              <w:t xml:space="preserve"> (Non-Spin)</w:t>
            </w:r>
            <w:r w:rsidR="004A432B">
              <w:t xml:space="preserve"> and </w:t>
            </w:r>
            <w:r>
              <w:t>Security-Constrained Economic Dispatch (</w:t>
            </w:r>
            <w:r w:rsidR="004A432B">
              <w:t>SCED</w:t>
            </w:r>
            <w:r>
              <w:t>)-</w:t>
            </w:r>
            <w:r w:rsidR="004A432B">
              <w:t>dispatchable ERCOT Contingency Reserve Service</w:t>
            </w:r>
            <w:r w:rsidR="003F2F0F">
              <w:t xml:space="preserve"> (ECRS)</w:t>
            </w:r>
            <w:r w:rsidR="004A432B">
              <w:t xml:space="preserve">. Resources will be required to undergo a qualification test to provide </w:t>
            </w:r>
            <w:r w:rsidR="00E744D2">
              <w:t>each of</w:t>
            </w:r>
            <w:r w:rsidR="004A432B">
              <w:t xml:space="preserve"> these services</w:t>
            </w:r>
            <w:r>
              <w:t>; and</w:t>
            </w:r>
          </w:p>
          <w:p w14:paraId="0614A2AA" w14:textId="039C324C" w:rsidR="004A432B" w:rsidRDefault="004A432B" w:rsidP="00597148">
            <w:pPr>
              <w:pStyle w:val="NormalArial"/>
              <w:numPr>
                <w:ilvl w:val="0"/>
                <w:numId w:val="21"/>
              </w:numPr>
              <w:spacing w:before="120" w:after="120"/>
            </w:pPr>
            <w:r>
              <w:t>Adds additional pre-processing check</w:t>
            </w:r>
            <w:r w:rsidR="003F2F0F">
              <w:t>s</w:t>
            </w:r>
            <w:r>
              <w:t xml:space="preserve"> in the SCED process to validate </w:t>
            </w:r>
            <w:r w:rsidR="00E6295D">
              <w:t>A</w:t>
            </w:r>
            <w:r w:rsidR="00AD1D35">
              <w:t xml:space="preserve">ncillary </w:t>
            </w:r>
            <w:r w:rsidR="00E6295D">
              <w:t>S</w:t>
            </w:r>
            <w:r w:rsidR="00AD1D35">
              <w:t>ervice</w:t>
            </w:r>
            <w:r w:rsidR="00E6295D">
              <w:t xml:space="preserve"> capability </w:t>
            </w:r>
            <w:proofErr w:type="spellStart"/>
            <w:r w:rsidR="00E6295D">
              <w:t>telemetery</w:t>
            </w:r>
            <w:proofErr w:type="spellEnd"/>
            <w:r w:rsidR="00E6295D">
              <w:t xml:space="preserve"> that are sent</w:t>
            </w:r>
            <w:r w:rsidR="003F2F0F">
              <w:t xml:space="preserve"> by </w:t>
            </w:r>
            <w:r w:rsidR="00AD1D35">
              <w:t>Qualified Scheduling Entities (</w:t>
            </w:r>
            <w:r w:rsidR="003F2F0F">
              <w:t>QSEs</w:t>
            </w:r>
            <w:r w:rsidR="00AD1D35">
              <w:t>)</w:t>
            </w:r>
            <w:r w:rsidR="00E6295D">
              <w:t>.</w:t>
            </w:r>
          </w:p>
          <w:p w14:paraId="6A00AE95" w14:textId="43EBE471" w:rsidR="002E1853" w:rsidRPr="00FB509B" w:rsidRDefault="002E1853" w:rsidP="00597148">
            <w:pPr>
              <w:pStyle w:val="NormalArial"/>
              <w:spacing w:before="120" w:after="120"/>
            </w:pPr>
            <w:r>
              <w:t>ERCOT invites review of this NPRR from the RTC</w:t>
            </w:r>
            <w:r w:rsidR="00E744D2">
              <w:t xml:space="preserve"> plus </w:t>
            </w:r>
            <w:r>
              <w:t>B</w:t>
            </w:r>
            <w:r w:rsidR="00E744D2">
              <w:t>atteries (RTC+B)</w:t>
            </w:r>
            <w:r>
              <w:t xml:space="preserve"> Task Force.  </w:t>
            </w:r>
            <w:r w:rsidR="00E744D2">
              <w:t>Note</w:t>
            </w:r>
            <w:r>
              <w:t xml:space="preserve"> th</w:t>
            </w:r>
            <w:r w:rsidR="00C03DB8">
              <w:t>at the deployment changes for Load Resources</w:t>
            </w:r>
            <w:r>
              <w:t xml:space="preserve"> </w:t>
            </w:r>
            <w:r w:rsidR="00C03DB8">
              <w:t xml:space="preserve">identified above </w:t>
            </w:r>
            <w:r>
              <w:t>have no system impacts as they reflect the current RTC+B business requirements and interface requirements for Market Participants.</w:t>
            </w:r>
          </w:p>
        </w:tc>
      </w:tr>
      <w:tr w:rsidR="00597148" w14:paraId="7C0519CA" w14:textId="77777777" w:rsidTr="00625E5D">
        <w:trPr>
          <w:trHeight w:val="518"/>
        </w:trPr>
        <w:tc>
          <w:tcPr>
            <w:tcW w:w="2880" w:type="dxa"/>
            <w:gridSpan w:val="2"/>
            <w:shd w:val="clear" w:color="auto" w:fill="FFFFFF"/>
            <w:vAlign w:val="center"/>
          </w:tcPr>
          <w:p w14:paraId="3F1E5650" w14:textId="77777777" w:rsidR="00597148" w:rsidRDefault="00597148" w:rsidP="00597148">
            <w:pPr>
              <w:pStyle w:val="Header"/>
            </w:pPr>
            <w:r>
              <w:lastRenderedPageBreak/>
              <w:t>Reason for Revision</w:t>
            </w:r>
          </w:p>
        </w:tc>
        <w:tc>
          <w:tcPr>
            <w:tcW w:w="7560" w:type="dxa"/>
            <w:gridSpan w:val="2"/>
            <w:vAlign w:val="center"/>
          </w:tcPr>
          <w:p w14:paraId="43F2A15B" w14:textId="07AC851C" w:rsidR="00597148" w:rsidRDefault="00597148" w:rsidP="00597148">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491EC8A4" w:rsidR="00597148" w:rsidRPr="00BD53C5" w:rsidRDefault="00597148" w:rsidP="00597148">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3260ED3C" w:rsidR="00597148" w:rsidRPr="00BD53C5" w:rsidRDefault="00597148" w:rsidP="00597148">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5910A97" w:rsidR="00597148" w:rsidRDefault="00597148" w:rsidP="00597148">
            <w:pPr>
              <w:pStyle w:val="NormalArial"/>
              <w:spacing w:before="120"/>
              <w:rPr>
                <w:iCs/>
                <w:kern w:val="24"/>
              </w:rPr>
            </w:pPr>
            <w:r w:rsidRPr="006629C8">
              <w:object w:dxaOrig="225" w:dyaOrig="225" w14:anchorId="200A7673">
                <v:shape id="_x0000_i1043" type="#_x0000_t75" style="width:15.6pt;height:15pt" o:ole="">
                  <v:imagedata r:id="rId19" o:title=""/>
                </v:shape>
                <w:control r:id="rId20" w:name="TextBox13" w:shapeid="_x0000_i1043"/>
              </w:object>
            </w:r>
            <w:r w:rsidRPr="006629C8">
              <w:t xml:space="preserve">  </w:t>
            </w:r>
            <w:r w:rsidRPr="00344591">
              <w:rPr>
                <w:iCs/>
                <w:kern w:val="24"/>
              </w:rPr>
              <w:t>General system and/or process improvement(s)</w:t>
            </w:r>
          </w:p>
          <w:p w14:paraId="17096D73" w14:textId="263B034A" w:rsidR="00597148" w:rsidRDefault="00597148" w:rsidP="00597148">
            <w:pPr>
              <w:pStyle w:val="NormalArial"/>
              <w:spacing w:before="120"/>
              <w:rPr>
                <w:iCs/>
                <w:kern w:val="24"/>
              </w:rPr>
            </w:pPr>
            <w:r w:rsidRPr="006629C8">
              <w:object w:dxaOrig="225" w:dyaOrig="225" w14:anchorId="4C6ED319">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5FB89AD5" w14:textId="4FE7E1DE" w:rsidR="00597148" w:rsidRPr="00CD242D" w:rsidRDefault="00597148" w:rsidP="00597148">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2CABC3A3" w14:textId="77777777" w:rsidR="00597148" w:rsidRDefault="00597148" w:rsidP="00597148">
            <w:pPr>
              <w:pStyle w:val="NormalArial"/>
              <w:rPr>
                <w:i/>
                <w:sz w:val="20"/>
                <w:szCs w:val="20"/>
              </w:rPr>
            </w:pPr>
          </w:p>
          <w:p w14:paraId="4818D736" w14:textId="34047D8E" w:rsidR="00597148" w:rsidRPr="00176375" w:rsidRDefault="00597148" w:rsidP="00597148">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97148"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597148" w:rsidRDefault="00597148" w:rsidP="00597148">
            <w:pPr>
              <w:pStyle w:val="Header"/>
            </w:pPr>
            <w:r>
              <w:t>Justification of Reason for Revision and Market Impacts</w:t>
            </w:r>
          </w:p>
        </w:tc>
        <w:tc>
          <w:tcPr>
            <w:tcW w:w="7560" w:type="dxa"/>
            <w:gridSpan w:val="2"/>
            <w:tcBorders>
              <w:bottom w:val="single" w:sz="4" w:space="0" w:color="auto"/>
            </w:tcBorders>
            <w:vAlign w:val="center"/>
          </w:tcPr>
          <w:p w14:paraId="313E5647" w14:textId="573AED49" w:rsidR="00E6295D" w:rsidRPr="00AD1D35" w:rsidRDefault="00CD1A40" w:rsidP="00E6295D">
            <w:pPr>
              <w:pStyle w:val="NormalArial"/>
              <w:spacing w:before="120" w:after="120"/>
            </w:pPr>
            <w:r>
              <w:t>This NPRR provides improvements</w:t>
            </w:r>
            <w:r w:rsidR="00E744D2">
              <w:t xml:space="preserve"> and </w:t>
            </w:r>
            <w:r>
              <w:t xml:space="preserve">clarifications for the successful implementation of RTC+B as discussed with </w:t>
            </w:r>
            <w:r w:rsidR="009A3292">
              <w:t>RTC+B Task Force (</w:t>
            </w:r>
            <w:r>
              <w:t>RTCBTF</w:t>
            </w:r>
            <w:r w:rsidR="009A3292">
              <w:t>)</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22A1ECF4" w:rsidR="009A3772" w:rsidRDefault="004C3A02">
            <w:pPr>
              <w:pStyle w:val="NormalArial"/>
            </w:pPr>
            <w:r>
              <w:t>Nitika Mago / Matt Mereness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B50E746" w:rsidR="009A3772" w:rsidRDefault="00DE60BF">
            <w:pPr>
              <w:pStyle w:val="NormalArial"/>
            </w:pPr>
            <w:hyperlink r:id="rId23" w:history="1">
              <w:r w:rsidR="004C3A02" w:rsidRPr="00326966">
                <w:rPr>
                  <w:rStyle w:val="Hyperlink"/>
                </w:rPr>
                <w:t>Nitika.Mago@ercot.com</w:t>
              </w:r>
            </w:hyperlink>
            <w:r w:rsidR="004C3A02">
              <w:t xml:space="preserve"> / </w:t>
            </w:r>
            <w:hyperlink r:id="rId24" w:history="1">
              <w:r w:rsidR="004C3A02" w:rsidRPr="00326966">
                <w:rPr>
                  <w:rStyle w:val="Hyperlink"/>
                </w:rPr>
                <w:t>Matt.Mereness@ercot.com</w:t>
              </w:r>
            </w:hyperlink>
            <w:r w:rsidR="004C3A02">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51B60DB" w:rsidR="009A3772" w:rsidRDefault="00AD1D3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C6CB031" w:rsidR="009A3772" w:rsidRDefault="009A3292">
            <w:pPr>
              <w:pStyle w:val="NormalArial"/>
            </w:pPr>
            <w:r>
              <w:t xml:space="preserve">512-248-6601 / </w:t>
            </w:r>
            <w:r w:rsidR="004C3A02">
              <w:t>512</w:t>
            </w:r>
            <w:r>
              <w:t>-248-3089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0275AF1" w:rsidR="009A3772" w:rsidRDefault="00AD1D35">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78854C4" w:rsidR="009A3772" w:rsidRPr="00D56D61" w:rsidRDefault="009A329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C0EBFBC" w:rsidR="009A3772" w:rsidRPr="00D56D61" w:rsidRDefault="00DE60BF">
            <w:pPr>
              <w:pStyle w:val="NormalArial"/>
            </w:pPr>
            <w:hyperlink r:id="rId25" w:history="1">
              <w:r w:rsidR="009A3292" w:rsidRPr="002F614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15440CB" w:rsidR="009A3772" w:rsidRDefault="009A3292">
            <w:pPr>
              <w:pStyle w:val="NormalArial"/>
            </w:pPr>
            <w:r>
              <w:t>512-248-6464</w:t>
            </w:r>
          </w:p>
        </w:tc>
      </w:tr>
    </w:tbl>
    <w:p w14:paraId="3C66A11E" w14:textId="77777777" w:rsidR="009F527C" w:rsidRDefault="009F527C" w:rsidP="009F52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F527C" w14:paraId="51B89F32" w14:textId="77777777" w:rsidTr="00F91841">
        <w:trPr>
          <w:trHeight w:val="350"/>
        </w:trPr>
        <w:tc>
          <w:tcPr>
            <w:tcW w:w="10440" w:type="dxa"/>
            <w:tcBorders>
              <w:bottom w:val="single" w:sz="4" w:space="0" w:color="auto"/>
            </w:tcBorders>
            <w:shd w:val="clear" w:color="auto" w:fill="FFFFFF"/>
            <w:vAlign w:val="center"/>
          </w:tcPr>
          <w:p w14:paraId="483FC6C0" w14:textId="77777777" w:rsidR="009F527C" w:rsidRDefault="009F527C" w:rsidP="00F91841">
            <w:pPr>
              <w:pStyle w:val="Header"/>
              <w:jc w:val="center"/>
            </w:pPr>
            <w:r>
              <w:t>Market Rules Notes</w:t>
            </w:r>
          </w:p>
        </w:tc>
      </w:tr>
    </w:tbl>
    <w:p w14:paraId="32C02D23" w14:textId="77777777" w:rsidR="009F527C" w:rsidRDefault="009F527C" w:rsidP="009F527C">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119067BE" w14:textId="6F6342F2" w:rsidR="009F527C" w:rsidRDefault="009F527C" w:rsidP="009F527C">
      <w:pPr>
        <w:numPr>
          <w:ilvl w:val="0"/>
          <w:numId w:val="22"/>
        </w:numPr>
        <w:rPr>
          <w:rFonts w:ascii="Arial" w:hAnsi="Arial" w:cs="Arial"/>
        </w:rPr>
      </w:pPr>
      <w:r>
        <w:rPr>
          <w:rFonts w:ascii="Arial" w:hAnsi="Arial" w:cs="Arial"/>
        </w:rPr>
        <w:t xml:space="preserve">NPRR1235, </w:t>
      </w:r>
      <w:r w:rsidRPr="009F527C">
        <w:rPr>
          <w:rFonts w:ascii="Arial" w:hAnsi="Arial" w:cs="Arial"/>
        </w:rPr>
        <w:t>Dispatchable Reliability Reserve Service as a Stand-Alone Ancillary Service</w:t>
      </w:r>
    </w:p>
    <w:p w14:paraId="70F1CB5B" w14:textId="7D24F33C" w:rsidR="009F527C" w:rsidRPr="00A40067" w:rsidRDefault="009F527C" w:rsidP="009F527C">
      <w:pPr>
        <w:numPr>
          <w:ilvl w:val="1"/>
          <w:numId w:val="22"/>
        </w:numPr>
        <w:spacing w:after="120"/>
        <w:rPr>
          <w:rFonts w:ascii="Arial" w:hAnsi="Arial" w:cs="Arial"/>
        </w:rPr>
      </w:pPr>
      <w:r>
        <w:rPr>
          <w:rFonts w:ascii="Arial" w:hAnsi="Arial" w:cs="Arial"/>
        </w:rPr>
        <w:t>Section 6.5.5.2</w:t>
      </w:r>
    </w:p>
    <w:p w14:paraId="449F1CC6" w14:textId="6C3A7FE7" w:rsidR="001C5AB4" w:rsidRDefault="001C5AB4" w:rsidP="001C5AB4">
      <w:pPr>
        <w:numPr>
          <w:ilvl w:val="0"/>
          <w:numId w:val="22"/>
        </w:numPr>
        <w:rPr>
          <w:rFonts w:ascii="Arial" w:hAnsi="Arial" w:cs="Arial"/>
        </w:rPr>
      </w:pPr>
      <w:r>
        <w:rPr>
          <w:rFonts w:ascii="Arial" w:hAnsi="Arial" w:cs="Arial"/>
        </w:rPr>
        <w:t xml:space="preserve">NPRR1246, </w:t>
      </w:r>
      <w:r w:rsidRPr="001C5AB4">
        <w:rPr>
          <w:rFonts w:ascii="Arial" w:hAnsi="Arial" w:cs="Arial"/>
        </w:rPr>
        <w:t>Energy Storage Resource Terminology Alignment for the Single-Model Era</w:t>
      </w:r>
    </w:p>
    <w:p w14:paraId="271FA0D6" w14:textId="52877663" w:rsidR="001C5AB4" w:rsidRDefault="001C5AB4" w:rsidP="001C5AB4">
      <w:pPr>
        <w:numPr>
          <w:ilvl w:val="1"/>
          <w:numId w:val="22"/>
        </w:numPr>
        <w:rPr>
          <w:rFonts w:ascii="Arial" w:hAnsi="Arial" w:cs="Arial"/>
        </w:rPr>
      </w:pPr>
      <w:r>
        <w:rPr>
          <w:rFonts w:ascii="Arial" w:hAnsi="Arial" w:cs="Arial"/>
        </w:rPr>
        <w:t>Section 6.5.7.6.2.3</w:t>
      </w:r>
    </w:p>
    <w:p w14:paraId="3AD47743" w14:textId="04FD5EAF" w:rsidR="001C5AB4" w:rsidRDefault="001C5AB4" w:rsidP="001C5AB4">
      <w:pPr>
        <w:numPr>
          <w:ilvl w:val="1"/>
          <w:numId w:val="22"/>
        </w:numPr>
        <w:rPr>
          <w:rFonts w:ascii="Arial" w:hAnsi="Arial" w:cs="Arial"/>
        </w:rPr>
      </w:pPr>
      <w:r>
        <w:rPr>
          <w:rFonts w:ascii="Arial" w:hAnsi="Arial" w:cs="Arial"/>
        </w:rPr>
        <w:t>Section 6.5.9.4.2</w:t>
      </w:r>
    </w:p>
    <w:p w14:paraId="66203B1B" w14:textId="0988D2FD" w:rsidR="009A3772" w:rsidRPr="009A3292" w:rsidRDefault="001C5AB4" w:rsidP="009A3292">
      <w:pPr>
        <w:numPr>
          <w:ilvl w:val="1"/>
          <w:numId w:val="22"/>
        </w:numPr>
        <w:spacing w:after="120"/>
        <w:rPr>
          <w:rFonts w:ascii="Arial" w:hAnsi="Arial" w:cs="Arial"/>
        </w:rPr>
      </w:pPr>
      <w:r>
        <w:rPr>
          <w:rFonts w:ascii="Arial" w:hAnsi="Arial" w:cs="Arial"/>
        </w:rPr>
        <w:t>Section 8.1.1.2.1.7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A060999" w14:textId="77777777" w:rsidR="00195A24" w:rsidRDefault="00195A24" w:rsidP="00AD1D35">
      <w:pPr>
        <w:pStyle w:val="H4"/>
        <w:ind w:left="1267" w:hanging="1267"/>
      </w:pPr>
      <w:bookmarkStart w:id="1" w:name="_Toc175157362"/>
      <w:commentRangeStart w:id="2"/>
      <w:r>
        <w:t>6.5.5.2</w:t>
      </w:r>
      <w:commentRangeEnd w:id="2"/>
      <w:r w:rsidR="001C5AB4">
        <w:rPr>
          <w:rStyle w:val="CommentReference"/>
          <w:b w:val="0"/>
          <w:bCs w:val="0"/>
          <w:snapToGrid/>
        </w:rPr>
        <w:commentReference w:id="2"/>
      </w:r>
      <w:r>
        <w:tab/>
        <w:t>Operational Data Requirements</w:t>
      </w:r>
      <w:bookmarkEnd w:id="1"/>
    </w:p>
    <w:p w14:paraId="34AB2A9E" w14:textId="77777777" w:rsidR="00195A24" w:rsidRDefault="00195A24" w:rsidP="00195A24">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258EC8CA" w14:textId="77777777" w:rsidR="00195A24" w:rsidRDefault="00195A24" w:rsidP="00195A24">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1B9BB9B" w14:textId="77777777" w:rsidR="00195A24" w:rsidRDefault="00195A24" w:rsidP="00AD1D35">
      <w:pPr>
        <w:spacing w:after="240"/>
        <w:ind w:left="1440" w:hanging="72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7D5F1B6C" w14:textId="77777777" w:rsidR="00195A24" w:rsidRDefault="00195A24" w:rsidP="00AD1D35">
      <w:pPr>
        <w:spacing w:after="240"/>
        <w:ind w:left="1440" w:hanging="72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44ABF0A6" w14:textId="77777777" w:rsidR="00195A24" w:rsidRDefault="00195A24" w:rsidP="00AD1D35">
      <w:pPr>
        <w:spacing w:after="240"/>
        <w:ind w:left="1440" w:hanging="720"/>
      </w:pPr>
      <w:r>
        <w:t>(c)</w:t>
      </w:r>
      <w:r>
        <w:tab/>
        <w:t>Gross Reactive Power (in Megavolt-Amperes reactive (MVAr));</w:t>
      </w:r>
    </w:p>
    <w:p w14:paraId="133BF83C" w14:textId="77777777" w:rsidR="00195A24" w:rsidRDefault="00195A24" w:rsidP="00AD1D35">
      <w:pPr>
        <w:spacing w:after="240"/>
        <w:ind w:left="1440" w:hanging="720"/>
      </w:pPr>
      <w:r>
        <w:t>(d)</w:t>
      </w:r>
      <w:r>
        <w:tab/>
        <w:t>Net Reactive Power (in MVAr);</w:t>
      </w:r>
    </w:p>
    <w:p w14:paraId="7EAEC6CC" w14:textId="77777777" w:rsidR="00195A24" w:rsidRDefault="00195A24" w:rsidP="00AD1D35">
      <w:pPr>
        <w:spacing w:after="240"/>
        <w:ind w:left="1440" w:hanging="720"/>
      </w:pPr>
      <w:r>
        <w:lastRenderedPageBreak/>
        <w:t>(e)</w:t>
      </w:r>
      <w:r>
        <w:tab/>
        <w:t>Power to standby transformers serving plant auxiliary Load;</w:t>
      </w:r>
    </w:p>
    <w:p w14:paraId="120D785F" w14:textId="77777777" w:rsidR="00195A24" w:rsidRDefault="00195A24" w:rsidP="00AD1D35">
      <w:pPr>
        <w:spacing w:after="240"/>
        <w:ind w:left="1440" w:hanging="720"/>
      </w:pPr>
      <w:r>
        <w:t>(f)</w:t>
      </w:r>
      <w:r>
        <w:tab/>
        <w:t>Status of switching devices in the plant switchyard not monitored by the TSP or DSP affecting flows on the ERCOT Transmission Grid;</w:t>
      </w:r>
    </w:p>
    <w:p w14:paraId="29CF9C85" w14:textId="77777777" w:rsidR="00195A24" w:rsidRDefault="00195A24" w:rsidP="00AD1D35">
      <w:pPr>
        <w:spacing w:after="240"/>
        <w:ind w:left="1440" w:hanging="720"/>
      </w:pPr>
      <w:r>
        <w:t>(g)</w:t>
      </w:r>
      <w:r>
        <w:tab/>
        <w:t>Any data mutually agreed to by ERCOT and the QSE to adequately manage system reliability;</w:t>
      </w:r>
    </w:p>
    <w:p w14:paraId="1CB46326" w14:textId="77777777" w:rsidR="00195A24" w:rsidRDefault="00195A24" w:rsidP="00AD1D35">
      <w:pPr>
        <w:spacing w:after="240"/>
        <w:ind w:left="1440" w:hanging="720"/>
      </w:pPr>
      <w:r>
        <w:t>(h)</w:t>
      </w:r>
      <w:r>
        <w:tab/>
        <w:t>Generation Resource breaker and switch status;</w:t>
      </w:r>
    </w:p>
    <w:p w14:paraId="4F4C718F" w14:textId="77777777" w:rsidR="00195A24" w:rsidRDefault="00195A24" w:rsidP="00AD1D35">
      <w:pPr>
        <w:spacing w:after="240"/>
        <w:ind w:left="1440" w:hanging="720"/>
      </w:pPr>
      <w:r>
        <w:t>(i)</w:t>
      </w:r>
      <w:r>
        <w:tab/>
        <w:t xml:space="preserve">HSL (Combined Cycle Generation Resources) shall:  </w:t>
      </w:r>
    </w:p>
    <w:p w14:paraId="42AD631A" w14:textId="77777777" w:rsidR="00195A24" w:rsidRDefault="00195A24" w:rsidP="00195A24">
      <w:pPr>
        <w:pStyle w:val="List"/>
        <w:ind w:left="2160"/>
      </w:pPr>
      <w:r>
        <w:t>(i)</w:t>
      </w:r>
      <w:r>
        <w:tab/>
        <w:t xml:space="preserve">Submit the HSL of the current operating configuration; and </w:t>
      </w:r>
    </w:p>
    <w:p w14:paraId="10BFA25B" w14:textId="77777777" w:rsidR="00195A24" w:rsidRDefault="00195A24" w:rsidP="00195A24">
      <w:pPr>
        <w:pStyle w:val="List"/>
        <w:ind w:left="2160"/>
      </w:pPr>
      <w:r>
        <w:t>(ii)</w:t>
      </w:r>
      <w:r>
        <w:tab/>
        <w:t>When providing ECRS, update the HSL as needed, to be consistent with Resource performance limitations of ECRS provision;</w:t>
      </w:r>
    </w:p>
    <w:p w14:paraId="22C44298" w14:textId="77777777" w:rsidR="00195A24" w:rsidRDefault="00195A24" w:rsidP="00195A24">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5E3B8A46" w14:textId="77777777" w:rsidR="00195A24" w:rsidRDefault="00195A24" w:rsidP="00AD1D35">
      <w:pPr>
        <w:spacing w:after="240"/>
        <w:ind w:left="1440" w:hanging="720"/>
      </w:pPr>
      <w:r>
        <w:t>(k)</w:t>
      </w:r>
      <w:r>
        <w:tab/>
        <w:t>High Emergency Limit (HEL), under Section 6.5.9.2, Failure of the SCED Process;</w:t>
      </w:r>
    </w:p>
    <w:p w14:paraId="2D347D17" w14:textId="77777777" w:rsidR="00195A24" w:rsidRDefault="00195A24" w:rsidP="00AD1D35">
      <w:pPr>
        <w:spacing w:after="240"/>
        <w:ind w:left="1440" w:hanging="720"/>
      </w:pPr>
      <w:r>
        <w:t>(l)</w:t>
      </w:r>
      <w:r>
        <w:tab/>
        <w:t xml:space="preserve">Low Emergency Limit (LEL), under Section 6.5.9.2; </w:t>
      </w:r>
    </w:p>
    <w:p w14:paraId="51AFB724" w14:textId="77777777" w:rsidR="00195A24" w:rsidRDefault="00195A24" w:rsidP="00AD1D35">
      <w:pPr>
        <w:spacing w:after="240"/>
        <w:ind w:left="1440" w:hanging="720"/>
      </w:pPr>
      <w:r>
        <w:t>(m)</w:t>
      </w:r>
      <w:r>
        <w:tab/>
        <w:t>LSL;</w:t>
      </w:r>
    </w:p>
    <w:p w14:paraId="5D11CD79" w14:textId="77777777" w:rsidR="00195A24" w:rsidRDefault="00195A24" w:rsidP="00AD1D35">
      <w:pPr>
        <w:spacing w:after="240"/>
        <w:ind w:left="1440" w:hanging="720"/>
      </w:pPr>
      <w:r>
        <w:t>(n)</w:t>
      </w:r>
      <w:r>
        <w:tab/>
        <w:t>Configuration identification for Combined Cycle Generation Resources;</w:t>
      </w:r>
    </w:p>
    <w:p w14:paraId="0F047C4B" w14:textId="77777777" w:rsidR="00195A24" w:rsidRDefault="00195A24" w:rsidP="00AD1D35">
      <w:pPr>
        <w:spacing w:after="240"/>
        <w:ind w:left="1440" w:hanging="720"/>
      </w:pPr>
      <w:r>
        <w:t>(o)</w:t>
      </w:r>
      <w:r>
        <w:tab/>
        <w:t>Ancillary Service Schedule for each quantity of ECRS and Non-Spin which is equal to the Ancillary Service Resource Responsibility minus the amount of Ancillary Service deployment;</w:t>
      </w:r>
    </w:p>
    <w:p w14:paraId="3A20FAD9" w14:textId="77777777" w:rsidR="00195A24" w:rsidRDefault="00195A24" w:rsidP="00195A24">
      <w:pPr>
        <w:pStyle w:val="List"/>
        <w:ind w:left="2160"/>
      </w:pPr>
      <w:r>
        <w:t>(i)</w:t>
      </w:r>
      <w:r>
        <w:tab/>
        <w:t xml:space="preserve">For </w:t>
      </w:r>
      <w:r w:rsidRPr="00B6199F">
        <w:t>On-line Non-Spin</w:t>
      </w:r>
      <w:r>
        <w:t xml:space="preserve">, Ancillary Service Schedule shall be set to zero;  </w:t>
      </w:r>
    </w:p>
    <w:p w14:paraId="1E443A1D" w14:textId="77777777" w:rsidR="00195A24" w:rsidRDefault="00195A24" w:rsidP="00195A24">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3A7637DD" w14:textId="77777777" w:rsidR="00195A24" w:rsidRDefault="00195A24" w:rsidP="00AD1D35">
      <w:pPr>
        <w:spacing w:after="240"/>
        <w:ind w:left="1440" w:hanging="720"/>
      </w:pPr>
      <w:r>
        <w:t>(p)</w:t>
      </w:r>
      <w: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6449DE24" w14:textId="77777777" w:rsidR="00195A24" w:rsidRDefault="00195A24" w:rsidP="00195A24">
      <w:pPr>
        <w:spacing w:after="240"/>
        <w:ind w:left="1440" w:hanging="720"/>
      </w:pPr>
      <w:r>
        <w:t>(q)</w:t>
      </w:r>
      <w:r>
        <w:tab/>
        <w:t xml:space="preserve">Reg-Up and Reg-Down participation factors represent how a QSE is planning to deploy the Ancillary Service energy on a percentage basis to specific qualified Resource(s).  The Reg-Up and Reg-Down participation factors for a Resource </w:t>
      </w:r>
      <w:r>
        <w:lastRenderedPageBreak/>
        <w:t>providing Fast Responding Regulation Up Service (FRRS-Up) or Fast Responding Regulation Down Service (FRRS-Down) shall be zero;</w:t>
      </w:r>
    </w:p>
    <w:p w14:paraId="00DC0883" w14:textId="77777777" w:rsidR="00195A24" w:rsidRDefault="00195A24" w:rsidP="00195A24">
      <w:pPr>
        <w:spacing w:after="240"/>
        <w:ind w:left="1440" w:hanging="720"/>
      </w:pPr>
      <w:r w:rsidRPr="00957698">
        <w:t>(</w:t>
      </w:r>
      <w:r>
        <w:t>r</w:t>
      </w:r>
      <w:r w:rsidRPr="00957698">
        <w:t>)</w:t>
      </w:r>
      <w:r w:rsidRPr="00957698">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143F3F9E" w14:textId="77777777" w:rsidR="00195A24" w:rsidRDefault="00195A24" w:rsidP="00195A24">
      <w:pPr>
        <w:spacing w:after="240"/>
        <w:ind w:left="1440" w:hanging="720"/>
      </w:pPr>
      <w:r w:rsidRPr="00F06E8E">
        <w:t>(s)</w:t>
      </w:r>
      <w:r w:rsidRPr="00F06E8E">
        <w:tab/>
        <w:t>For an ESR, the next Operating Hour’s Ancillary Service Resource Responsibility for each quantity of Reg-Up, Reg-Down, ECRS,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0917CA50" w14:textId="77777777" w:rsidTr="00E5188C">
        <w:trPr>
          <w:trHeight w:val="566"/>
        </w:trPr>
        <w:tc>
          <w:tcPr>
            <w:tcW w:w="9576" w:type="dxa"/>
            <w:shd w:val="pct12" w:color="auto" w:fill="auto"/>
          </w:tcPr>
          <w:p w14:paraId="59784273" w14:textId="77777777" w:rsidR="00195A24" w:rsidRDefault="00195A24" w:rsidP="00E5188C">
            <w:pPr>
              <w:pStyle w:val="Instructions"/>
              <w:spacing w:before="120"/>
            </w:pPr>
            <w:r>
              <w:t>[NPRR1010, NPRR1014, and NPRR1029:  Replace applicable portions of paragraph (2) above with the following upon system implementation for NPRR1014 or NPRR1029; or upon system implementation of the Real-Time Co-Optimization (RTC) project for NPRR1010:]</w:t>
            </w:r>
          </w:p>
          <w:p w14:paraId="759A2801" w14:textId="77777777" w:rsidR="00195A24" w:rsidRPr="003161DC" w:rsidRDefault="00195A24" w:rsidP="00E5188C">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5FD9803" w14:textId="77777777" w:rsidR="00195A24" w:rsidRPr="003161DC" w:rsidRDefault="00195A24" w:rsidP="00E5188C">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5CBD896C" w14:textId="77777777" w:rsidR="00195A24" w:rsidRPr="003161DC" w:rsidRDefault="00195A24" w:rsidP="00E5188C">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E4DE85F" w14:textId="77777777" w:rsidR="00195A24" w:rsidRPr="003161DC" w:rsidRDefault="00195A24" w:rsidP="00E5188C">
            <w:pPr>
              <w:spacing w:after="240"/>
              <w:ind w:left="1440" w:hanging="720"/>
            </w:pPr>
            <w:r w:rsidRPr="003161DC">
              <w:t>(c)</w:t>
            </w:r>
            <w:r w:rsidRPr="003161DC">
              <w:tab/>
              <w:t>Gross Reactive Power (in Megavolt-Amperes reactive (MVAr));</w:t>
            </w:r>
          </w:p>
          <w:p w14:paraId="3DD8732E" w14:textId="77777777" w:rsidR="00195A24" w:rsidRPr="003161DC" w:rsidRDefault="00195A24" w:rsidP="00E5188C">
            <w:pPr>
              <w:spacing w:after="240"/>
              <w:ind w:left="1440" w:hanging="720"/>
            </w:pPr>
            <w:r w:rsidRPr="003161DC">
              <w:t>(d)</w:t>
            </w:r>
            <w:r w:rsidRPr="003161DC">
              <w:tab/>
              <w:t>Net Reactive Power (in MVAr);</w:t>
            </w:r>
          </w:p>
          <w:p w14:paraId="33C7907E" w14:textId="77777777" w:rsidR="00195A24" w:rsidRPr="003161DC" w:rsidRDefault="00195A24" w:rsidP="00E5188C">
            <w:pPr>
              <w:spacing w:after="240"/>
              <w:ind w:left="1440" w:hanging="720"/>
            </w:pPr>
            <w:r w:rsidRPr="003161DC">
              <w:t>(e)</w:t>
            </w:r>
            <w:r w:rsidRPr="003161DC">
              <w:tab/>
              <w:t>Power to standby transformers serving plant auxiliary Load;</w:t>
            </w:r>
          </w:p>
          <w:p w14:paraId="09FEF104" w14:textId="77777777" w:rsidR="00195A24" w:rsidRPr="003161DC" w:rsidRDefault="00195A24" w:rsidP="00E5188C">
            <w:pPr>
              <w:spacing w:after="240"/>
              <w:ind w:left="1440" w:hanging="720"/>
            </w:pPr>
            <w:r w:rsidRPr="003161DC">
              <w:lastRenderedPageBreak/>
              <w:t>(f)</w:t>
            </w:r>
            <w:r w:rsidRPr="003161DC">
              <w:tab/>
              <w:t>Status of switching devices in the plant switchyard not monitored by the TSP or DSP affecting flows on the ERCOT Transmission Grid;</w:t>
            </w:r>
          </w:p>
          <w:p w14:paraId="1470E59F" w14:textId="77777777" w:rsidR="00195A24" w:rsidRPr="003161DC" w:rsidRDefault="00195A24" w:rsidP="00E5188C">
            <w:pPr>
              <w:spacing w:after="240"/>
              <w:ind w:left="1440" w:hanging="720"/>
            </w:pPr>
            <w:r w:rsidRPr="003161DC">
              <w:t>(g)</w:t>
            </w:r>
            <w:r w:rsidRPr="003161DC">
              <w:tab/>
              <w:t>Any data mutually agreed to by ERCOT and the QSE to adequately manage system reliability;</w:t>
            </w:r>
          </w:p>
          <w:p w14:paraId="4A25BCF5" w14:textId="77777777" w:rsidR="00195A24" w:rsidRPr="003161DC" w:rsidRDefault="00195A24" w:rsidP="00E5188C">
            <w:pPr>
              <w:spacing w:after="240"/>
              <w:ind w:left="1440" w:hanging="720"/>
            </w:pPr>
            <w:r w:rsidRPr="003161DC">
              <w:t>(h)</w:t>
            </w:r>
            <w:r w:rsidRPr="003161DC">
              <w:tab/>
              <w:t>Generation Resource breaker and switch status;</w:t>
            </w:r>
          </w:p>
          <w:p w14:paraId="24CEE5B0" w14:textId="77777777" w:rsidR="00195A24" w:rsidRPr="003161DC" w:rsidRDefault="00195A24" w:rsidP="00E5188C">
            <w:pPr>
              <w:spacing w:after="240"/>
              <w:ind w:left="1440" w:hanging="720"/>
            </w:pPr>
            <w:r w:rsidRPr="003161DC">
              <w:t>(i)</w:t>
            </w:r>
            <w:r w:rsidRPr="003161DC">
              <w:tab/>
              <w:t xml:space="preserve">HSL (Combined Cycle Generation Resources) shall:  </w:t>
            </w:r>
          </w:p>
          <w:p w14:paraId="304E4CE2" w14:textId="77777777" w:rsidR="00195A24" w:rsidRPr="003161DC" w:rsidRDefault="00195A24" w:rsidP="00E5188C">
            <w:pPr>
              <w:spacing w:after="240"/>
              <w:ind w:left="2160" w:hanging="720"/>
            </w:pPr>
            <w:r w:rsidRPr="003161DC">
              <w:t>(i)</w:t>
            </w:r>
            <w:r w:rsidRPr="003161DC">
              <w:tab/>
              <w:t xml:space="preserve">Submit the HSL of the current operating configuration; and </w:t>
            </w:r>
          </w:p>
          <w:p w14:paraId="46E83991" w14:textId="77777777" w:rsidR="00195A24" w:rsidRPr="003161DC" w:rsidRDefault="00195A24" w:rsidP="00E5188C">
            <w:pPr>
              <w:spacing w:after="240"/>
              <w:ind w:left="2160" w:hanging="720"/>
            </w:pPr>
            <w:r w:rsidRPr="003161DC">
              <w:t>(ii)</w:t>
            </w:r>
            <w:r w:rsidRPr="003161DC">
              <w:tab/>
              <w:t>When providing ECRS, update the HSL as needed, to be consistent with Resource performance limitations of ECRS provision;</w:t>
            </w:r>
          </w:p>
          <w:p w14:paraId="55F543BF" w14:textId="77777777" w:rsidR="00195A24" w:rsidRPr="003161DC" w:rsidRDefault="00195A24" w:rsidP="00E5188C">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3D34C895" w14:textId="77777777" w:rsidR="00195A24" w:rsidRPr="003161DC" w:rsidRDefault="00195A24" w:rsidP="00E5188C">
            <w:pPr>
              <w:spacing w:after="240"/>
              <w:ind w:left="1440" w:hanging="720"/>
            </w:pPr>
            <w:r w:rsidRPr="003161DC">
              <w:t>(k)</w:t>
            </w:r>
            <w:r w:rsidRPr="003161DC">
              <w:tab/>
              <w:t>High Emergency Limit (HEL), under Section 6.5.9.2, Failure of the SCED Process;</w:t>
            </w:r>
          </w:p>
          <w:p w14:paraId="2CFFDFEF" w14:textId="77777777" w:rsidR="00195A24" w:rsidRPr="003161DC" w:rsidRDefault="00195A24" w:rsidP="00E5188C">
            <w:pPr>
              <w:spacing w:after="240"/>
              <w:ind w:left="1440" w:hanging="720"/>
            </w:pPr>
            <w:r w:rsidRPr="003161DC">
              <w:t>(l)</w:t>
            </w:r>
            <w:r w:rsidRPr="003161DC">
              <w:tab/>
              <w:t xml:space="preserve">Low Emergency Limit (LEL), under Section 6.5.9.2; </w:t>
            </w:r>
          </w:p>
          <w:p w14:paraId="6F3EAB90" w14:textId="77777777" w:rsidR="00195A24" w:rsidRPr="003161DC" w:rsidRDefault="00195A24" w:rsidP="00E5188C">
            <w:pPr>
              <w:spacing w:after="240"/>
              <w:ind w:left="1440" w:hanging="720"/>
            </w:pPr>
            <w:r w:rsidRPr="003161DC">
              <w:t>(m)</w:t>
            </w:r>
            <w:r w:rsidRPr="003161DC">
              <w:tab/>
              <w:t>LSL;</w:t>
            </w:r>
          </w:p>
          <w:p w14:paraId="5248A80D" w14:textId="77777777" w:rsidR="00195A24" w:rsidRDefault="00195A24" w:rsidP="00E5188C">
            <w:pPr>
              <w:spacing w:after="240"/>
              <w:ind w:left="1440" w:hanging="720"/>
            </w:pPr>
            <w:r w:rsidRPr="003161DC">
              <w:t>(n)</w:t>
            </w:r>
            <w:r w:rsidRPr="003161DC">
              <w:tab/>
              <w:t>Configuration identification for Combined Cycle Generation Resources;</w:t>
            </w:r>
          </w:p>
          <w:p w14:paraId="4863D490" w14:textId="77777777" w:rsidR="00195A24" w:rsidRDefault="00195A24" w:rsidP="00E5188C">
            <w:pPr>
              <w:spacing w:after="240"/>
              <w:ind w:left="1440" w:hanging="720"/>
            </w:pPr>
            <w:r>
              <w:t>(o)</w:t>
            </w:r>
            <w:r>
              <w:tab/>
              <w:t>For Resources with capacity that is not capable of providing PFR, the high and low limits in MW of the Resource’s capacity that is frequency responsive;</w:t>
            </w:r>
          </w:p>
          <w:p w14:paraId="38DE69FC" w14:textId="77777777" w:rsidR="00195A24" w:rsidRDefault="00195A24" w:rsidP="00E5188C">
            <w:pPr>
              <w:spacing w:after="240"/>
              <w:ind w:left="1440" w:hanging="720"/>
            </w:pPr>
            <w:r>
              <w:t>(p)</w:t>
            </w:r>
            <w:r>
              <w:tab/>
              <w:t>For RRS, including any sub-categories of RRS, the physical capability (in MW) of the Resource to provide RRS;</w:t>
            </w:r>
          </w:p>
          <w:p w14:paraId="4794C1F0" w14:textId="77777777" w:rsidR="00195A24" w:rsidRDefault="00195A24" w:rsidP="00E5188C">
            <w:pPr>
              <w:spacing w:after="240"/>
              <w:ind w:left="1440" w:hanging="720"/>
            </w:pPr>
            <w:r>
              <w:t>(q)</w:t>
            </w:r>
            <w:r>
              <w:tab/>
              <w:t>For Ancillary Services other than RRS, a blended Normal Ramp Rate (in MW/min) that reflects the physical capability of the Resource to provide that specific type of Ancillary Service;</w:t>
            </w:r>
          </w:p>
          <w:p w14:paraId="30E0E26A" w14:textId="77777777" w:rsidR="00195A24" w:rsidRDefault="00195A24" w:rsidP="00E5188C">
            <w:pPr>
              <w:spacing w:after="240"/>
              <w:ind w:left="1440" w:hanging="720"/>
            </w:pPr>
            <w:r>
              <w:t>(r)</w:t>
            </w:r>
            <w:r>
              <w:tab/>
              <w:t>Five-minute blended Normal Ramp Rates (up and down);</w:t>
            </w:r>
          </w:p>
          <w:p w14:paraId="3E5AC843" w14:textId="77777777" w:rsidR="00195A24" w:rsidRPr="003161DC" w:rsidRDefault="00195A24" w:rsidP="00E5188C">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3BC17E51" w14:textId="77777777" w:rsidR="00195A24" w:rsidRPr="00B37C4B" w:rsidRDefault="00195A24" w:rsidP="00E5188C">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34545DC5" w14:textId="77777777" w:rsidR="00AD1D35" w:rsidRDefault="00195A24" w:rsidP="00AD1D35">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2622015C" w14:textId="77777777" w:rsidR="00DB2DA3" w:rsidRDefault="00AD1D35" w:rsidP="00DB2DA3">
      <w:pPr>
        <w:pStyle w:val="List"/>
        <w:spacing w:before="240"/>
        <w:rPr>
          <w:ins w:id="3" w:author="ERCOT" w:date="2025-01-28T10:48:00Z"/>
        </w:rPr>
      </w:pPr>
      <w:ins w:id="4" w:author="ERCOT" w:date="2025-01-22T17:44:00Z">
        <w:r>
          <w:t>(4)</w:t>
        </w:r>
        <w:r>
          <w:tab/>
        </w:r>
      </w:ins>
      <w:ins w:id="5" w:author="ERCOT" w:date="2025-01-28T10:48:00Z">
        <w:r w:rsidR="00DB2DA3">
          <w:t xml:space="preserve">For each Resource, the QSE for the Resource shall consider the physical capability to provide a specific type of Ancillary Service based on the operating conditions for that specific Ancillary Service, including equipment availability, weather conditions and ability to meet the Ancillary Service criteria specified in Section 8.1.1.3, </w:t>
        </w:r>
        <w:r w:rsidR="00DB2DA3" w:rsidRPr="00011FC4">
          <w:t>Ancillary Service Capacity Compliance Criteri</w:t>
        </w:r>
        <w:r w:rsidR="00DB2DA3">
          <w:t>a.  ERCOT may perform validation of the QSE’s submission to ensure these criteria are considered and adhered to.</w:t>
        </w:r>
      </w:ins>
    </w:p>
    <w:p w14:paraId="063CF2FE" w14:textId="431D8C5A" w:rsidR="00195A24" w:rsidRDefault="00195A24" w:rsidP="00AD1D35">
      <w:pPr>
        <w:pStyle w:val="List"/>
        <w:spacing w:before="240"/>
      </w:pPr>
      <w:r w:rsidRPr="009E5389">
        <w:rPr>
          <w:iCs/>
        </w:rPr>
        <w:t>(</w:t>
      </w:r>
      <w:ins w:id="6" w:author="ERCOT" w:date="2025-01-22T17:44:00Z">
        <w:r w:rsidR="00AD1D35">
          <w:rPr>
            <w:iCs/>
          </w:rPr>
          <w:t>5</w:t>
        </w:r>
      </w:ins>
      <w:del w:id="7" w:author="ERCOT" w:date="2025-01-22T17:44:00Z">
        <w:r w:rsidRPr="009E5389" w:rsidDel="00AD1D35">
          <w:rPr>
            <w:iCs/>
          </w:rPr>
          <w:delText>4</w:delText>
        </w:r>
      </w:del>
      <w:r w:rsidRPr="009E5389">
        <w:rPr>
          <w:iCs/>
        </w:rPr>
        <w:t>)</w:t>
      </w:r>
      <w:r w:rsidRPr="009E5389">
        <w:rPr>
          <w:iCs/>
        </w:rPr>
        <w:tab/>
        <w:t>For each Aggregate Generation Resource (AGR), the QSE shall telemeter the number of its generators online.</w:t>
      </w:r>
    </w:p>
    <w:p w14:paraId="6B429F10" w14:textId="036D984C" w:rsidR="00195A24" w:rsidRDefault="00195A24" w:rsidP="00195A24">
      <w:pPr>
        <w:pStyle w:val="BodyTextNumbered"/>
      </w:pPr>
      <w:r>
        <w:t>(</w:t>
      </w:r>
      <w:ins w:id="8" w:author="ERCOT" w:date="2025-01-22T17:44:00Z">
        <w:r w:rsidR="00AD1D35">
          <w:t>6</w:t>
        </w:r>
      </w:ins>
      <w:del w:id="9" w:author="ERCOT" w:date="2025-01-22T17:44:00Z">
        <w:r w:rsidDel="00AD1D35">
          <w:delText>5</w:delText>
        </w:r>
      </w:del>
      <w:r>
        <w:t>)</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75DD09C4" w14:textId="77777777" w:rsidR="00195A24" w:rsidRDefault="00195A24" w:rsidP="00AD1D35">
      <w:pPr>
        <w:spacing w:after="240"/>
        <w:ind w:left="1440" w:hanging="720"/>
      </w:pPr>
      <w:r>
        <w:t>(a)</w:t>
      </w:r>
      <w:r>
        <w:tab/>
        <w:t>Load Resource net real power consumption (in MW);</w:t>
      </w:r>
    </w:p>
    <w:p w14:paraId="3BCCA634" w14:textId="77777777" w:rsidR="00195A24" w:rsidRDefault="00195A24" w:rsidP="00AD1D35">
      <w:pPr>
        <w:spacing w:after="240"/>
        <w:ind w:left="1440" w:hanging="720"/>
      </w:pPr>
      <w:r>
        <w:t>(b)</w:t>
      </w:r>
      <w:r>
        <w:tab/>
        <w:t>Any data mutually agreed to by ERCOT and the QSE to adequately manage system reliability;</w:t>
      </w:r>
    </w:p>
    <w:p w14:paraId="3510F86D" w14:textId="77777777" w:rsidR="00195A24" w:rsidRDefault="00195A24" w:rsidP="00AD1D35">
      <w:pPr>
        <w:spacing w:after="240"/>
        <w:ind w:left="1440" w:hanging="720"/>
      </w:pPr>
      <w:r>
        <w:t>(c)</w:t>
      </w:r>
      <w:r>
        <w:tab/>
        <w:t>Load Resource breaker status, if applicable;</w:t>
      </w:r>
    </w:p>
    <w:p w14:paraId="671737C6" w14:textId="77777777" w:rsidR="00195A24" w:rsidRPr="00AD1D35" w:rsidRDefault="00195A24" w:rsidP="00AD1D35">
      <w:pPr>
        <w:spacing w:after="240"/>
        <w:ind w:left="1440" w:hanging="720"/>
      </w:pPr>
      <w:r w:rsidRPr="00AD1D35">
        <w:t>(d)</w:t>
      </w:r>
      <w:r w:rsidRPr="00AD1D35">
        <w:tab/>
        <w:t>LPC (in MW);</w:t>
      </w:r>
    </w:p>
    <w:p w14:paraId="00C3A065" w14:textId="77777777" w:rsidR="00195A24" w:rsidRPr="00AD1D35" w:rsidRDefault="00195A24" w:rsidP="00AD1D35">
      <w:pPr>
        <w:spacing w:after="240"/>
        <w:ind w:left="1440" w:hanging="720"/>
      </w:pPr>
      <w:r w:rsidRPr="00AD1D35">
        <w:t>(e)</w:t>
      </w:r>
      <w:r w:rsidRPr="00AD1D35">
        <w:tab/>
        <w:t>MPC (in MW);</w:t>
      </w:r>
    </w:p>
    <w:p w14:paraId="6BECE0A9" w14:textId="77777777" w:rsidR="00195A24" w:rsidRDefault="00195A24" w:rsidP="00AD1D35">
      <w:pPr>
        <w:spacing w:after="240"/>
        <w:ind w:left="1440" w:hanging="720"/>
      </w:pPr>
      <w:r>
        <w:t>(f)</w:t>
      </w:r>
      <w:r>
        <w:tab/>
        <w:t xml:space="preserve">Ancillary Service Schedule (in MW) for each quantity of RRS, ECRS, and Non-Spin, </w:t>
      </w:r>
      <w:r w:rsidRPr="006A6281">
        <w:t>which is equal to the Ancillary Service Resource Responsibility minus the amount of Ancillary Service deployment</w:t>
      </w:r>
      <w:r>
        <w:t xml:space="preserve">; </w:t>
      </w:r>
    </w:p>
    <w:p w14:paraId="7973A668" w14:textId="77777777" w:rsidR="00195A24" w:rsidRDefault="00195A24" w:rsidP="00AD1D35">
      <w:pPr>
        <w:spacing w:after="240"/>
        <w:ind w:left="1440" w:hanging="720"/>
      </w:pPr>
      <w:r>
        <w:t>(g)</w:t>
      </w:r>
      <w:r>
        <w:tab/>
        <w:t>Ancillary Service Resource Responsibility (in MW) for each quantity of Reg-Up and Reg-Down for Controllable Load Resources (CLRs), and RRS, ECRS, and Non-Spin for all Load Resources;</w:t>
      </w:r>
    </w:p>
    <w:p w14:paraId="64C3E8A1" w14:textId="77777777" w:rsidR="00195A24" w:rsidRDefault="00195A24" w:rsidP="00AD1D35">
      <w:pPr>
        <w:spacing w:after="240"/>
        <w:ind w:left="1440" w:hanging="720"/>
      </w:pPr>
      <w:r>
        <w:t>(h)</w:t>
      </w:r>
      <w:r>
        <w:tab/>
        <w:t>The status of the high-set under-frequency relay, if required for qualification.</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 </w:t>
      </w:r>
    </w:p>
    <w:p w14:paraId="4AC04446" w14:textId="77777777" w:rsidR="00195A24" w:rsidRDefault="00195A24" w:rsidP="00AD1D35">
      <w:pPr>
        <w:spacing w:after="240"/>
        <w:ind w:left="1440" w:hanging="720"/>
      </w:pPr>
      <w:r>
        <w:lastRenderedPageBreak/>
        <w:t>(i)</w:t>
      </w:r>
      <w:r>
        <w:tab/>
        <w:t xml:space="preserve">For a CLR providing Non-Spin, the Scheduled Power Consumption that represents zero Ancillary Service deployments; </w:t>
      </w:r>
    </w:p>
    <w:p w14:paraId="4D081ED3" w14:textId="77777777" w:rsidR="00195A24" w:rsidRDefault="00195A24" w:rsidP="00AD1D35">
      <w:pPr>
        <w:spacing w:after="240"/>
        <w:ind w:left="1440" w:hanging="720"/>
      </w:pPr>
      <w:r>
        <w:t>(j)</w:t>
      </w:r>
      <w:r>
        <w:tab/>
        <w:t>For a single-site CLR with registered maximum Demand response capacity of ten MW or greater, net Reactive Power (in MVAr);</w:t>
      </w:r>
    </w:p>
    <w:p w14:paraId="4B9365FC" w14:textId="77777777" w:rsidR="00195A24" w:rsidRDefault="00195A24" w:rsidP="00AD1D35">
      <w:pPr>
        <w:spacing w:after="240"/>
        <w:ind w:left="1440" w:hanging="720"/>
      </w:pPr>
      <w:r>
        <w:t>(k)</w:t>
      </w:r>
      <w:r>
        <w:tab/>
        <w:t xml:space="preserve">Resource Status (Resource Status shall be ONRL if high-set under-frequency relay is active); </w:t>
      </w:r>
    </w:p>
    <w:p w14:paraId="70BC4C83" w14:textId="77777777" w:rsidR="00195A24" w:rsidRDefault="00195A24" w:rsidP="00195A24">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p>
    <w:p w14:paraId="02D020E0" w14:textId="77777777" w:rsidR="00195A24" w:rsidRDefault="00195A24" w:rsidP="00AD1D35">
      <w:pPr>
        <w:spacing w:after="240"/>
        <w:ind w:left="1440" w:hanging="720"/>
      </w:pPr>
      <w:r w:rsidRPr="006A6281">
        <w:t>(m)</w:t>
      </w:r>
      <w:r w:rsidRPr="006A6281">
        <w:tab/>
        <w:t>For a</w:t>
      </w:r>
      <w:r>
        <w:t>n</w:t>
      </w:r>
      <w:r w:rsidRPr="006A6281">
        <w:t xml:space="preserve"> </w:t>
      </w:r>
      <w:r>
        <w:t>Aggregate</w:t>
      </w:r>
      <w:r w:rsidRPr="006A6281">
        <w:t xml:space="preserve"> Load Resource</w:t>
      </w:r>
      <w:r>
        <w:t xml:space="preserve"> (ALR)</w:t>
      </w:r>
      <w:r w:rsidRPr="006A6281">
        <w:t xml:space="preserve"> providing Non-Spin,</w:t>
      </w:r>
      <w:r>
        <w:t xml:space="preserve"> the</w:t>
      </w:r>
      <w:r w:rsidRPr="006A6281">
        <w:t xml:space="preserve"> “Scheduled Power Consumption Plus Two Hours,” representing the QSE’s forecast of the </w:t>
      </w:r>
      <w:r>
        <w:t>CLR</w:t>
      </w:r>
      <w:r w:rsidRPr="006A6281">
        <w:t>’s instantaneous power consumption for a point two hours in the future</w:t>
      </w:r>
      <w:r>
        <w:t xml:space="preserve">; and </w:t>
      </w:r>
    </w:p>
    <w:p w14:paraId="0589D86B" w14:textId="77777777" w:rsidR="00195A24" w:rsidRDefault="00195A24" w:rsidP="00AD1D35">
      <w:pPr>
        <w:spacing w:after="240"/>
        <w:ind w:left="1440" w:hanging="720"/>
      </w:pPr>
      <w:r w:rsidRPr="00F06E8E">
        <w:t>(n)</w:t>
      </w:r>
      <w:r w:rsidRPr="00F06E8E">
        <w:tab/>
        <w:t>For an ESR, the next Operating Hour’s Ancillary Service Resource Responsibility for each quantity of Reg-Up, Reg-Down, ECRS,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3FB2748D" w14:textId="77777777" w:rsidTr="00E5188C">
        <w:trPr>
          <w:trHeight w:val="566"/>
        </w:trPr>
        <w:tc>
          <w:tcPr>
            <w:tcW w:w="9350" w:type="dxa"/>
            <w:shd w:val="pct12" w:color="auto" w:fill="auto"/>
          </w:tcPr>
          <w:p w14:paraId="14402657" w14:textId="77777777" w:rsidR="00195A24" w:rsidRDefault="00195A24" w:rsidP="00E5188C">
            <w:pPr>
              <w:pStyle w:val="Instructions"/>
              <w:spacing w:before="120"/>
            </w:pPr>
            <w:r>
              <w:t>[NPRR1010 and NPRR1029:  Replace applicable portions of paragraph (5) above with the following upon system implementation for NPRR1029; or upon system implementation of the Real-Time Co-Optimization (RTC) project for NPRR1010:]</w:t>
            </w:r>
          </w:p>
          <w:p w14:paraId="7C0B9B2E" w14:textId="77777777" w:rsidR="00195A24" w:rsidRPr="003161DC" w:rsidRDefault="00195A24" w:rsidP="00E5188C">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644D1E85" w14:textId="77777777" w:rsidR="00195A24" w:rsidRPr="003161DC" w:rsidRDefault="00195A24" w:rsidP="00E5188C">
            <w:pPr>
              <w:spacing w:after="240"/>
              <w:ind w:left="1440" w:hanging="720"/>
            </w:pPr>
            <w:r w:rsidRPr="003161DC">
              <w:t>(a)</w:t>
            </w:r>
            <w:r w:rsidRPr="003161DC">
              <w:tab/>
              <w:t>Load Resource net real power consumption (in MW);</w:t>
            </w:r>
          </w:p>
          <w:p w14:paraId="7D98BEA3" w14:textId="77777777" w:rsidR="00195A24" w:rsidRPr="003161DC" w:rsidRDefault="00195A24" w:rsidP="00E5188C">
            <w:pPr>
              <w:spacing w:after="240"/>
              <w:ind w:left="1440" w:hanging="720"/>
            </w:pPr>
            <w:r w:rsidRPr="003161DC">
              <w:t>(b)</w:t>
            </w:r>
            <w:r w:rsidRPr="003161DC">
              <w:tab/>
              <w:t>Any data mutually agreed to by ERCOT and the QSE to adequately manage system reliability;</w:t>
            </w:r>
          </w:p>
          <w:p w14:paraId="67D669C0" w14:textId="77777777" w:rsidR="00195A24" w:rsidRPr="003161DC" w:rsidRDefault="00195A24" w:rsidP="00E5188C">
            <w:pPr>
              <w:spacing w:after="240"/>
              <w:ind w:left="1440" w:hanging="720"/>
            </w:pPr>
            <w:r w:rsidRPr="003161DC">
              <w:t>(c)</w:t>
            </w:r>
            <w:r w:rsidRPr="003161DC">
              <w:tab/>
              <w:t>Load Resource breaker status</w:t>
            </w:r>
            <w:r>
              <w:t>, if applicable</w:t>
            </w:r>
            <w:r w:rsidRPr="003161DC">
              <w:t>;</w:t>
            </w:r>
          </w:p>
          <w:p w14:paraId="27A3D261" w14:textId="77777777" w:rsidR="00195A24" w:rsidRPr="003161DC" w:rsidRDefault="00195A24" w:rsidP="00E5188C">
            <w:pPr>
              <w:spacing w:after="240"/>
              <w:ind w:left="1440" w:hanging="720"/>
              <w:rPr>
                <w:lang w:val="it-IT"/>
              </w:rPr>
            </w:pPr>
            <w:r w:rsidRPr="003161DC">
              <w:rPr>
                <w:lang w:val="it-IT"/>
              </w:rPr>
              <w:t>(d)</w:t>
            </w:r>
            <w:r w:rsidRPr="003161DC">
              <w:rPr>
                <w:lang w:val="it-IT"/>
              </w:rPr>
              <w:tab/>
              <w:t>LPC (in MW);</w:t>
            </w:r>
          </w:p>
          <w:p w14:paraId="52CA8EBB" w14:textId="77777777" w:rsidR="00195A24" w:rsidRDefault="00195A24" w:rsidP="00E5188C">
            <w:pPr>
              <w:spacing w:after="240"/>
              <w:ind w:left="1440" w:hanging="720"/>
              <w:rPr>
                <w:lang w:val="it-IT"/>
              </w:rPr>
            </w:pPr>
            <w:r w:rsidRPr="003161DC">
              <w:rPr>
                <w:lang w:val="it-IT"/>
              </w:rPr>
              <w:t>(e)</w:t>
            </w:r>
            <w:r w:rsidRPr="003161DC">
              <w:rPr>
                <w:lang w:val="it-IT"/>
              </w:rPr>
              <w:tab/>
              <w:t>MPC (in MW);</w:t>
            </w:r>
          </w:p>
          <w:p w14:paraId="3FD27E51" w14:textId="77777777" w:rsidR="00195A24" w:rsidRPr="00591CB8" w:rsidRDefault="00195A24" w:rsidP="00E5188C">
            <w:pPr>
              <w:spacing w:after="240"/>
              <w:ind w:left="1440" w:hanging="720"/>
            </w:pPr>
            <w:r w:rsidRPr="00591CB8">
              <w:lastRenderedPageBreak/>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0944AFDD" w14:textId="77777777" w:rsidR="00195A24" w:rsidRPr="003161DC" w:rsidRDefault="00195A24" w:rsidP="00E5188C">
            <w:pPr>
              <w:spacing w:before="240" w:after="240"/>
              <w:ind w:left="1440" w:hanging="720"/>
            </w:pPr>
            <w:r w:rsidRPr="003161DC">
              <w:t>(</w:t>
            </w:r>
            <w:r>
              <w:t>g</w:t>
            </w:r>
            <w:r w:rsidRPr="003161DC">
              <w:t>)</w:t>
            </w:r>
            <w:r w:rsidRPr="003161DC">
              <w:tab/>
              <w:t>The status of the high-set under-frequency relay, if required for qualification</w:t>
            </w:r>
            <w:r>
              <w:t>.</w:t>
            </w:r>
            <w:r w:rsidRPr="0065726C">
              <w:t xml:space="preserve"> </w:t>
            </w:r>
            <w:r>
              <w:t xml:space="preserve"> The </w:t>
            </w:r>
            <w:r w:rsidRPr="0065726C">
              <w:t>under-frequency relay</w:t>
            </w:r>
            <w:r>
              <w:t xml:space="preserve"> for a Load Resource providing Non-Spin shall be disabled and the status of that relay shall indicate it as disabled or unarmed</w:t>
            </w:r>
            <w:r w:rsidRPr="003161DC">
              <w:t xml:space="preserve">; </w:t>
            </w:r>
          </w:p>
          <w:p w14:paraId="2B1B5ADF" w14:textId="77777777" w:rsidR="00195A24" w:rsidRPr="003161DC" w:rsidRDefault="00195A24" w:rsidP="00E5188C">
            <w:pPr>
              <w:spacing w:after="240"/>
              <w:ind w:left="1440" w:hanging="720"/>
            </w:pPr>
            <w:r w:rsidRPr="003161DC">
              <w:t>(</w:t>
            </w:r>
            <w:r>
              <w:t>h</w:t>
            </w:r>
            <w:r w:rsidRPr="003161DC">
              <w:t>)</w:t>
            </w:r>
            <w:r w:rsidRPr="003161DC">
              <w:tab/>
              <w:t>For a Controllable Load Resource</w:t>
            </w:r>
            <w:r>
              <w:t xml:space="preserve"> (CLR)</w:t>
            </w:r>
            <w:r w:rsidRPr="003161DC">
              <w:t xml:space="preserve"> providing Non-Spin, the Scheduled Power Consumption that represents zero Ancillary Service deployments; </w:t>
            </w:r>
          </w:p>
          <w:p w14:paraId="5379EF95" w14:textId="77777777" w:rsidR="00195A24" w:rsidRPr="003161DC" w:rsidRDefault="00195A24" w:rsidP="00E5188C">
            <w:pPr>
              <w:spacing w:after="240"/>
              <w:ind w:left="1440" w:hanging="720"/>
            </w:pPr>
            <w:r w:rsidRPr="003161DC">
              <w:t>(</w:t>
            </w:r>
            <w:r>
              <w:t>i</w:t>
            </w:r>
            <w:r w:rsidRPr="003161DC">
              <w:t>)</w:t>
            </w:r>
            <w:r w:rsidRPr="003161DC">
              <w:tab/>
              <w:t xml:space="preserve">For a single-site </w:t>
            </w:r>
            <w:r>
              <w:t>CLR</w:t>
            </w:r>
            <w:r w:rsidRPr="003161DC">
              <w:t xml:space="preserve"> with registered maximum Demand response capacity of ten MW or greater, net Reactive Power (in MVAr);</w:t>
            </w:r>
          </w:p>
          <w:p w14:paraId="07E9076A" w14:textId="77777777" w:rsidR="00195A24" w:rsidRPr="003161DC" w:rsidRDefault="00195A24" w:rsidP="00E5188C">
            <w:pPr>
              <w:spacing w:after="240"/>
              <w:ind w:left="1440" w:hanging="720"/>
            </w:pPr>
            <w:r w:rsidRPr="003161DC">
              <w:t>(</w:t>
            </w:r>
            <w:r>
              <w:t>j</w:t>
            </w:r>
            <w:r w:rsidRPr="003161DC">
              <w:t>)</w:t>
            </w:r>
            <w:r w:rsidRPr="003161DC">
              <w:tab/>
              <w:t xml:space="preserve">Resource Status; </w:t>
            </w:r>
          </w:p>
          <w:p w14:paraId="11CE30A6" w14:textId="77777777" w:rsidR="00195A24" w:rsidRDefault="00195A24" w:rsidP="00E5188C">
            <w:pPr>
              <w:spacing w:after="240"/>
              <w:ind w:left="1440" w:hanging="720"/>
            </w:pPr>
            <w:r w:rsidRPr="003161DC">
              <w:t>(</w:t>
            </w:r>
            <w:r>
              <w:t>k</w:t>
            </w:r>
            <w:r w:rsidRPr="003161DC">
              <w:t>)</w:t>
            </w:r>
            <w:r w:rsidRPr="003161DC">
              <w:tab/>
              <w:t>For a</w:t>
            </w:r>
            <w:r>
              <w:t>n</w:t>
            </w:r>
            <w:r w:rsidRPr="003161DC">
              <w:t xml:space="preserve"> </w:t>
            </w:r>
            <w:r>
              <w:t>Aggregate</w:t>
            </w:r>
            <w:r w:rsidRPr="003161DC">
              <w:t xml:space="preserve"> Load Resource </w:t>
            </w:r>
            <w:r>
              <w:t xml:space="preserve">(ALR) </w:t>
            </w:r>
            <w:r w:rsidRPr="003161DC">
              <w:t xml:space="preserve">providing Non-Spin, the “Scheduled Power Consumption Plus Two Hours,” representing the QSE’s forecast of the </w:t>
            </w:r>
            <w:r>
              <w:t>CLR</w:t>
            </w:r>
            <w:r w:rsidRPr="003161DC">
              <w:t>’s instantaneous power consumption for a point two hours in the future</w:t>
            </w:r>
            <w:r>
              <w:t>;</w:t>
            </w:r>
            <w:r w:rsidRPr="003161DC">
              <w:t xml:space="preserve"> </w:t>
            </w:r>
          </w:p>
          <w:p w14:paraId="2E2CFA31" w14:textId="77777777" w:rsidR="00195A24" w:rsidRDefault="00195A24" w:rsidP="00E5188C">
            <w:pPr>
              <w:spacing w:after="240"/>
              <w:ind w:left="1440" w:hanging="720"/>
            </w:pPr>
            <w:r>
              <w:t>(l)</w:t>
            </w:r>
            <w:r>
              <w:tab/>
              <w:t>For RRS, including any sub-categories of RRS, the current physical capability (in MW) of the Resource to provide RRS;</w:t>
            </w:r>
          </w:p>
          <w:p w14:paraId="0E86F1E3" w14:textId="77777777" w:rsidR="00195A24" w:rsidRDefault="00195A24" w:rsidP="00E5188C">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69FA3AE6" w14:textId="77777777" w:rsidR="00195A24" w:rsidRPr="00B37C4B" w:rsidRDefault="00195A24" w:rsidP="00E5188C">
            <w:pPr>
              <w:spacing w:after="240"/>
              <w:ind w:left="1440" w:hanging="720"/>
            </w:pPr>
            <w:r>
              <w:t>(n)</w:t>
            </w:r>
            <w:r>
              <w:tab/>
              <w:t>For a CLR, 5-minute blended Normal Ramp Rates (up and down).</w:t>
            </w:r>
          </w:p>
        </w:tc>
      </w:tr>
    </w:tbl>
    <w:p w14:paraId="3C2E2DC0" w14:textId="77777777" w:rsidR="00195A24" w:rsidRDefault="00195A24" w:rsidP="00195A24">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7511E408" w14:textId="77777777" w:rsidTr="00E5188C">
        <w:trPr>
          <w:trHeight w:val="206"/>
        </w:trPr>
        <w:tc>
          <w:tcPr>
            <w:tcW w:w="9350" w:type="dxa"/>
            <w:shd w:val="pct12" w:color="auto" w:fill="auto"/>
          </w:tcPr>
          <w:p w14:paraId="529DE123" w14:textId="77777777" w:rsidR="00195A24" w:rsidRDefault="00195A24" w:rsidP="00E5188C">
            <w:pPr>
              <w:pStyle w:val="Instructions"/>
              <w:spacing w:before="120"/>
            </w:pPr>
            <w:r>
              <w:t>[NPRR1014 and NPRR1029:  Insert applicable portions of paragraph (6) below upon system implementation and renumber accordingly:]</w:t>
            </w:r>
          </w:p>
          <w:p w14:paraId="0DD2D302" w14:textId="77777777" w:rsidR="00195A24" w:rsidRPr="00A552C3" w:rsidRDefault="00195A24" w:rsidP="00E5188C">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BF5BEA7" w14:textId="77777777" w:rsidR="00195A24" w:rsidRPr="00A552C3" w:rsidRDefault="00195A24" w:rsidP="00E5188C">
            <w:pPr>
              <w:spacing w:after="240"/>
              <w:ind w:left="1440" w:hanging="720"/>
            </w:pPr>
            <w:r w:rsidRPr="00A552C3">
              <w:t>(a)</w:t>
            </w:r>
            <w:r w:rsidRPr="00A552C3">
              <w:tab/>
              <w:t xml:space="preserve">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w:t>
            </w:r>
            <w:r w:rsidRPr="00A552C3">
              <w:lastRenderedPageBreak/>
              <w:t>Dispatch Limit (LDL) and is consistent with telemetered HSL, LSL and Frequency Responsive Capacity (FRC);</w:t>
            </w:r>
          </w:p>
          <w:p w14:paraId="4D9FFF15" w14:textId="77777777" w:rsidR="00195A24" w:rsidRPr="00A552C3" w:rsidRDefault="00195A24" w:rsidP="00E5188C">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E09B08F" w14:textId="77777777" w:rsidR="00195A24" w:rsidRPr="00A552C3" w:rsidRDefault="00195A24" w:rsidP="00E5188C">
            <w:pPr>
              <w:spacing w:after="240"/>
              <w:ind w:left="1440" w:hanging="720"/>
            </w:pPr>
            <w:r w:rsidRPr="00A552C3">
              <w:t>(c)</w:t>
            </w:r>
            <w:r w:rsidRPr="00A552C3">
              <w:tab/>
              <w:t>Gross Reactive Power (in Megavolt-Amperes reactive (MVAr));</w:t>
            </w:r>
          </w:p>
          <w:p w14:paraId="24C70EF4" w14:textId="77777777" w:rsidR="00195A24" w:rsidRPr="00A552C3" w:rsidRDefault="00195A24" w:rsidP="00E5188C">
            <w:pPr>
              <w:spacing w:after="240"/>
              <w:ind w:left="1440" w:hanging="720"/>
            </w:pPr>
            <w:r w:rsidRPr="00A552C3">
              <w:t>(d)</w:t>
            </w:r>
            <w:r w:rsidRPr="00A552C3">
              <w:tab/>
              <w:t>Net Reactive Power (in MVAr);</w:t>
            </w:r>
          </w:p>
          <w:p w14:paraId="0395788B" w14:textId="77777777" w:rsidR="00195A24" w:rsidRPr="00A552C3" w:rsidRDefault="00195A24" w:rsidP="00E5188C">
            <w:pPr>
              <w:spacing w:after="240"/>
              <w:ind w:left="1440" w:hanging="720"/>
            </w:pPr>
            <w:r w:rsidRPr="00A552C3">
              <w:t>(e)</w:t>
            </w:r>
            <w:r w:rsidRPr="00A552C3">
              <w:tab/>
              <w:t>Power to standby transformers serving plant auxiliary Load;</w:t>
            </w:r>
          </w:p>
          <w:p w14:paraId="183E0E11" w14:textId="77777777" w:rsidR="00195A24" w:rsidRPr="00A552C3" w:rsidRDefault="00195A24" w:rsidP="00E5188C">
            <w:pPr>
              <w:spacing w:after="240"/>
              <w:ind w:left="1440" w:hanging="720"/>
            </w:pPr>
            <w:r w:rsidRPr="00A552C3">
              <w:t>(f)</w:t>
            </w:r>
            <w:r w:rsidRPr="00A552C3">
              <w:tab/>
              <w:t>Status of switching devices in the plant switchyard not monitored by the TSP or DSP affecting flows on the ERCOT Transmission Grid;</w:t>
            </w:r>
          </w:p>
          <w:p w14:paraId="1FAE640A" w14:textId="77777777" w:rsidR="00195A24" w:rsidRPr="00A552C3" w:rsidRDefault="00195A24" w:rsidP="00E5188C">
            <w:pPr>
              <w:spacing w:after="240"/>
              <w:ind w:left="1440" w:hanging="720"/>
            </w:pPr>
            <w:r w:rsidRPr="00A552C3">
              <w:t>(g)</w:t>
            </w:r>
            <w:r w:rsidRPr="00A552C3">
              <w:tab/>
              <w:t>Any data mutually agreed to by ERCOT and the QSE to adequately manage system reliability;</w:t>
            </w:r>
          </w:p>
          <w:p w14:paraId="0040A083" w14:textId="77777777" w:rsidR="00195A24" w:rsidRPr="00A552C3" w:rsidRDefault="00195A24" w:rsidP="00E5188C">
            <w:pPr>
              <w:spacing w:after="240"/>
              <w:ind w:left="1440" w:hanging="720"/>
            </w:pPr>
            <w:r w:rsidRPr="00A552C3">
              <w:t>(h)</w:t>
            </w:r>
            <w:r w:rsidRPr="00A552C3">
              <w:tab/>
              <w:t>ESR breaker and switch status;</w:t>
            </w:r>
          </w:p>
          <w:p w14:paraId="4A5A8300" w14:textId="77777777" w:rsidR="00195A24" w:rsidRPr="00A552C3" w:rsidRDefault="00195A24" w:rsidP="00E5188C">
            <w:pPr>
              <w:spacing w:after="240"/>
              <w:ind w:left="1440" w:hanging="720"/>
            </w:pPr>
            <w:r w:rsidRPr="00A552C3">
              <w:t>(i)</w:t>
            </w:r>
            <w:r w:rsidRPr="00A552C3">
              <w:tab/>
              <w:t xml:space="preserve">HSL;  </w:t>
            </w:r>
          </w:p>
          <w:p w14:paraId="0D6086CC" w14:textId="77777777" w:rsidR="00195A24" w:rsidRPr="00A552C3" w:rsidRDefault="00195A24" w:rsidP="00E5188C">
            <w:pPr>
              <w:spacing w:after="240"/>
              <w:ind w:left="1440" w:hanging="720"/>
            </w:pPr>
            <w:r w:rsidRPr="00A552C3">
              <w:t>(j)</w:t>
            </w:r>
            <w:r w:rsidRPr="00A552C3">
              <w:tab/>
              <w:t>High Emergency Limit (HEL), under Section 6.5.9.2, Failure of the SCED Process;</w:t>
            </w:r>
          </w:p>
          <w:p w14:paraId="4B200245" w14:textId="77777777" w:rsidR="00195A24" w:rsidRPr="00A552C3" w:rsidRDefault="00195A24" w:rsidP="00E5188C">
            <w:pPr>
              <w:spacing w:after="240"/>
              <w:ind w:left="1440" w:hanging="720"/>
            </w:pPr>
            <w:r w:rsidRPr="00A552C3">
              <w:t>(k)</w:t>
            </w:r>
            <w:r w:rsidRPr="00A552C3">
              <w:tab/>
              <w:t xml:space="preserve">Low Emergency Limit (LEL), under Section 6.5.9.2; </w:t>
            </w:r>
          </w:p>
          <w:p w14:paraId="2603F9D1" w14:textId="77777777" w:rsidR="00195A24" w:rsidRPr="00A552C3" w:rsidRDefault="00195A24" w:rsidP="00E5188C">
            <w:pPr>
              <w:spacing w:after="240"/>
              <w:ind w:left="1440" w:hanging="720"/>
            </w:pPr>
            <w:r w:rsidRPr="00A552C3">
              <w:t>(l)</w:t>
            </w:r>
            <w:r w:rsidRPr="00A552C3">
              <w:tab/>
              <w:t>LSL;</w:t>
            </w:r>
          </w:p>
          <w:p w14:paraId="01939E39" w14:textId="77777777" w:rsidR="00195A24" w:rsidRPr="00A552C3" w:rsidRDefault="00195A24" w:rsidP="00E5188C">
            <w:pPr>
              <w:spacing w:after="240"/>
              <w:ind w:left="1440" w:hanging="720"/>
            </w:pPr>
            <w:r w:rsidRPr="00A552C3">
              <w:t>(m)</w:t>
            </w:r>
            <w:r w:rsidRPr="00A552C3">
              <w:tab/>
              <w:t>For RRS, including any sub-category of RRS, the current physical capability (in MW) of the Resource to provide RRS;</w:t>
            </w:r>
          </w:p>
          <w:p w14:paraId="17299546" w14:textId="77777777" w:rsidR="00195A24" w:rsidRPr="00A552C3" w:rsidRDefault="00195A24" w:rsidP="00E5188C">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31506A7C" w14:textId="77777777" w:rsidR="00195A24" w:rsidRPr="00B37C4B" w:rsidRDefault="00195A24" w:rsidP="00E5188C">
            <w:pPr>
              <w:spacing w:after="240"/>
              <w:ind w:left="1440" w:hanging="720"/>
            </w:pPr>
            <w:r w:rsidRPr="00A552C3">
              <w:t>(o)</w:t>
            </w:r>
            <w:r w:rsidRPr="00A552C3">
              <w:tab/>
              <w:t xml:space="preserve">Five-minute blended </w:t>
            </w:r>
            <w:r>
              <w:t>normal up and down ramp rates;</w:t>
            </w:r>
          </w:p>
        </w:tc>
      </w:tr>
    </w:tbl>
    <w:p w14:paraId="4A660C51" w14:textId="77777777" w:rsidR="00195A24" w:rsidRDefault="00195A24" w:rsidP="00195A24">
      <w:pPr>
        <w:pStyle w:val="BodyTextNumbered"/>
        <w:spacing w:before="240"/>
      </w:pPr>
      <w:r>
        <w:lastRenderedPageBreak/>
        <w:t>(6)</w:t>
      </w:r>
      <w:r>
        <w:tab/>
        <w:t>A QSE with Resources used in SCED shall provide communications equipment to receive ERCOT-telemetered control deployments.</w:t>
      </w:r>
    </w:p>
    <w:p w14:paraId="47F355F8" w14:textId="77777777" w:rsidR="00195A24" w:rsidRDefault="00195A24" w:rsidP="00195A24">
      <w:pPr>
        <w:pStyle w:val="BodyTextNumbered"/>
      </w:pPr>
      <w:r>
        <w:t>(7)</w:t>
      </w:r>
      <w:r>
        <w:tab/>
        <w:t xml:space="preserve">A QSE providing any Regulation Service shall provide telemetry indicating the appropriate status of Resources providing Reg-Up or Reg-Down, including status </w:t>
      </w:r>
      <w:r>
        <w:lastRenderedPageBreak/>
        <w:t>indicating whether the Resource is temporarily blocked from receiving Reg-Up and/or Reg-Down deployments from the QSE.  This temporary blocking will be indicated by the enabling of the Raise Block Status and/or Lower Block Status telemetry points.</w:t>
      </w:r>
    </w:p>
    <w:p w14:paraId="5D35DD10" w14:textId="77777777" w:rsidR="00195A24" w:rsidRDefault="00195A24" w:rsidP="00195A24">
      <w:pPr>
        <w:pStyle w:val="BodyTextNumbered"/>
        <w:ind w:left="1440"/>
      </w:pPr>
      <w:r>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14:paraId="766EA413" w14:textId="77777777" w:rsidR="00195A24" w:rsidRDefault="00195A24" w:rsidP="00195A24">
      <w:pPr>
        <w:pStyle w:val="BodyTextNumbered"/>
        <w:ind w:left="1440"/>
      </w:pPr>
      <w:r>
        <w:t>(b)</w:t>
      </w:r>
      <w:r>
        <w:tab/>
        <w:t xml:space="preserve">When one or </w:t>
      </w:r>
      <w:proofErr w:type="gramStart"/>
      <w:r>
        <w:t>both of the telemetry</w:t>
      </w:r>
      <w:proofErr w:type="gramEnd"/>
      <w:r>
        <w:t xml:space="preserve"> points are enabled for a Resource, ERCOT will cease using the regulation capacity assigned to that Resource for Ancillary Service deployment.</w:t>
      </w:r>
    </w:p>
    <w:p w14:paraId="0D995103" w14:textId="77777777" w:rsidR="00195A24" w:rsidRDefault="00195A24" w:rsidP="00195A24">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53E0F917" w14:textId="77777777" w:rsidTr="00E5188C">
        <w:trPr>
          <w:trHeight w:val="206"/>
        </w:trPr>
        <w:tc>
          <w:tcPr>
            <w:tcW w:w="9350" w:type="dxa"/>
            <w:shd w:val="pct12" w:color="auto" w:fill="auto"/>
          </w:tcPr>
          <w:p w14:paraId="4DC586FA" w14:textId="77777777" w:rsidR="00195A24" w:rsidRDefault="00195A24" w:rsidP="00E5188C">
            <w:pPr>
              <w:pStyle w:val="Instructions"/>
              <w:spacing w:before="120"/>
            </w:pPr>
            <w:r>
              <w:t>[NPRR1010, NPRR1014, and NPRR1029:  Replace applicable portions of paragraph (c) above with the following upon system implementation of the Real-Time Co-Optimization (RTC) project for NPRR1010; or upon system implementation for NPRR1014 or NPRR1029:]</w:t>
            </w:r>
          </w:p>
          <w:p w14:paraId="2DD80913" w14:textId="77777777" w:rsidR="00195A24" w:rsidRPr="00B37C4B" w:rsidRDefault="00195A24" w:rsidP="00E5188C">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78C0C35D" w14:textId="77777777" w:rsidR="00195A24" w:rsidRDefault="00195A24" w:rsidP="00195A24">
      <w:pPr>
        <w:pStyle w:val="BodyTextNumbered"/>
        <w:spacing w:before="240"/>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613C917" w14:textId="77777777" w:rsidR="00195A24" w:rsidRDefault="00195A24" w:rsidP="00195A24">
      <w:pPr>
        <w:pStyle w:val="BodyTextNumbered"/>
        <w:ind w:left="1440"/>
      </w:pPr>
      <w:r>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14:paraId="1016260A" w14:textId="77777777" w:rsidR="00195A24" w:rsidRDefault="00195A24" w:rsidP="00195A24">
      <w:pPr>
        <w:pStyle w:val="BodyTextNumbered"/>
      </w:pPr>
      <w:r>
        <w:t>(8)</w:t>
      </w:r>
      <w:r>
        <w:tab/>
        <w:t>Real-Time data for reliability purposes must be accurate to within three percent.  This telemetry may be provided from relaying accuracy instrumentation transformers.</w:t>
      </w:r>
    </w:p>
    <w:p w14:paraId="3CBE0754" w14:textId="77777777" w:rsidR="00195A24" w:rsidRDefault="00195A24" w:rsidP="00195A24">
      <w:pPr>
        <w:pStyle w:val="BodyTextNumbered"/>
      </w:pPr>
      <w:r>
        <w:t>(9)</w:t>
      </w:r>
      <w:r>
        <w:tab/>
        <w:t xml:space="preserve">Each QSE shall report the current configuration of combined-cycle Resources that it represents to ERCOT.  </w:t>
      </w:r>
      <w:r w:rsidRPr="00B840E3">
        <w:rPr>
          <w:iCs/>
        </w:rPr>
        <w:t xml:space="preserve">The telemetered Resource Status for a Combined Cycle Generation Resource may only be assigned a Resource Status of OFFNS if no generation units within that Combined Cycle Generation Resource </w:t>
      </w:r>
      <w:proofErr w:type="gramStart"/>
      <w:r>
        <w:rPr>
          <w:iCs/>
        </w:rPr>
        <w:t>are</w:t>
      </w:r>
      <w:r w:rsidRPr="00B840E3">
        <w:rPr>
          <w:iCs/>
        </w:rPr>
        <w:t xml:space="preserve"> On-Line</w:t>
      </w:r>
      <w:proofErr w:type="gramEnd"/>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429321FA" w14:textId="77777777" w:rsidTr="00E5188C">
        <w:trPr>
          <w:trHeight w:val="206"/>
        </w:trPr>
        <w:tc>
          <w:tcPr>
            <w:tcW w:w="9350" w:type="dxa"/>
            <w:shd w:val="pct12" w:color="auto" w:fill="auto"/>
          </w:tcPr>
          <w:p w14:paraId="612BF61C" w14:textId="77777777" w:rsidR="00195A24" w:rsidRDefault="00195A24" w:rsidP="00E5188C">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6E8D6CC8" w14:textId="77777777" w:rsidR="00195A24" w:rsidRPr="00B37C4B" w:rsidRDefault="00195A24" w:rsidP="00E5188C">
            <w:pPr>
              <w:spacing w:after="240"/>
              <w:ind w:left="720" w:hanging="720"/>
            </w:pPr>
            <w:r w:rsidRPr="007342BB">
              <w:lastRenderedPageBreak/>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218B4E43" w14:textId="77777777" w:rsidR="00195A24" w:rsidRDefault="00195A24" w:rsidP="00195A24">
      <w:pPr>
        <w:pStyle w:val="BodyTextNumbered"/>
        <w:spacing w:before="240"/>
      </w:pPr>
      <w:r>
        <w:lastRenderedPageBreak/>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78461D07" w14:textId="77777777" w:rsidR="00195A24" w:rsidRDefault="00195A24" w:rsidP="00AD1D35">
      <w:pPr>
        <w:spacing w:after="240"/>
        <w:ind w:left="1440" w:hanging="720"/>
      </w:pPr>
      <w:r>
        <w:t>(a)</w:t>
      </w:r>
      <w:r>
        <w:tab/>
        <w:t>Combustion turbine inlet air cooling methods;</w:t>
      </w:r>
    </w:p>
    <w:p w14:paraId="34D49AB1" w14:textId="77777777" w:rsidR="00195A24" w:rsidRDefault="00195A24" w:rsidP="00AD1D35">
      <w:pPr>
        <w:spacing w:after="240"/>
        <w:ind w:left="1440" w:hanging="720"/>
      </w:pPr>
      <w:r>
        <w:t>(b)</w:t>
      </w:r>
      <w:r>
        <w:tab/>
        <w:t xml:space="preserve">Duct firing; </w:t>
      </w:r>
    </w:p>
    <w:p w14:paraId="5B3F4999" w14:textId="77777777" w:rsidR="00195A24" w:rsidRDefault="00195A24" w:rsidP="00AD1D35">
      <w:pPr>
        <w:spacing w:after="240"/>
        <w:ind w:left="1440" w:hanging="720"/>
      </w:pPr>
      <w:r>
        <w:t>(c)</w:t>
      </w:r>
      <w:r>
        <w:tab/>
        <w:t>Other ways of temporarily increasing the output of Combined Cycle Generation Resources; and</w:t>
      </w:r>
    </w:p>
    <w:p w14:paraId="25F74F7F" w14:textId="77777777" w:rsidR="00195A24" w:rsidRDefault="00195A24" w:rsidP="00195A24">
      <w:pPr>
        <w:spacing w:after="240"/>
        <w:ind w:left="1440" w:hanging="72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1BB1779B" w14:textId="77777777" w:rsidR="00195A24" w:rsidRDefault="00195A24" w:rsidP="00195A24">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123BA501" w14:textId="77777777" w:rsidTr="00E5188C">
        <w:trPr>
          <w:trHeight w:val="206"/>
        </w:trPr>
        <w:tc>
          <w:tcPr>
            <w:tcW w:w="9350" w:type="dxa"/>
            <w:shd w:val="pct12" w:color="auto" w:fill="auto"/>
          </w:tcPr>
          <w:p w14:paraId="02463F31" w14:textId="77777777" w:rsidR="00195A24" w:rsidRDefault="00195A24" w:rsidP="00E5188C">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5BF2F206" w14:textId="77777777" w:rsidR="00195A24" w:rsidRPr="00B37C4B" w:rsidRDefault="00195A24" w:rsidP="00E5188C">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1535D329" w14:textId="77777777" w:rsidR="00195A24" w:rsidRPr="000F6D2E" w:rsidRDefault="00195A24" w:rsidP="00195A24">
      <w:pPr>
        <w:spacing w:before="240" w:after="240"/>
        <w:ind w:left="720" w:hanging="720"/>
      </w:pPr>
      <w:r w:rsidRPr="000F6D2E">
        <w:t>(12)</w:t>
      </w:r>
      <w:r w:rsidRPr="000F6D2E">
        <w:tab/>
        <w:t>A QSE representing an ESR shall provide the following Real-Time telemetry data to ERCOT for each ESR:</w:t>
      </w:r>
    </w:p>
    <w:p w14:paraId="4CF27D6C" w14:textId="77777777" w:rsidR="00195A24" w:rsidRPr="000F6D2E" w:rsidRDefault="00195A24" w:rsidP="00195A24">
      <w:pPr>
        <w:spacing w:after="240"/>
        <w:ind w:left="1440" w:hanging="720"/>
      </w:pPr>
      <w:r w:rsidRPr="000F6D2E">
        <w:t>(</w:t>
      </w:r>
      <w:r>
        <w:t>a</w:t>
      </w:r>
      <w:r w:rsidRPr="000F6D2E">
        <w:t>)</w:t>
      </w:r>
      <w:r w:rsidRPr="000F6D2E">
        <w:tab/>
        <w:t>Maximum State of Charge</w:t>
      </w:r>
      <w:r>
        <w:t xml:space="preserve"> (</w:t>
      </w:r>
      <w:proofErr w:type="spellStart"/>
      <w:r>
        <w:t>MaxSOC</w:t>
      </w:r>
      <w:proofErr w:type="spellEnd"/>
      <w:r>
        <w:t>)</w:t>
      </w:r>
      <w:r w:rsidRPr="000F6D2E">
        <w:t>, in MWh;</w:t>
      </w:r>
    </w:p>
    <w:p w14:paraId="0DC2748D" w14:textId="77777777" w:rsidR="00195A24" w:rsidRPr="000F6D2E" w:rsidRDefault="00195A24" w:rsidP="00195A24">
      <w:pPr>
        <w:spacing w:after="240"/>
        <w:ind w:left="1440" w:hanging="720"/>
      </w:pPr>
      <w:r w:rsidRPr="000F6D2E">
        <w:t>(</w:t>
      </w:r>
      <w:r>
        <w:t>b</w:t>
      </w:r>
      <w:r w:rsidRPr="000F6D2E">
        <w:t>)</w:t>
      </w:r>
      <w:r w:rsidRPr="000F6D2E">
        <w:tab/>
        <w:t>Minimum State of Charge</w:t>
      </w:r>
      <w:r>
        <w:t xml:space="preserve"> (</w:t>
      </w:r>
      <w:proofErr w:type="spellStart"/>
      <w:r>
        <w:t>MinSOC</w:t>
      </w:r>
      <w:proofErr w:type="spellEnd"/>
      <w:r>
        <w:t>)</w:t>
      </w:r>
      <w:r w:rsidRPr="000F6D2E">
        <w:t>, in MWh;</w:t>
      </w:r>
    </w:p>
    <w:p w14:paraId="77FDF04E" w14:textId="77777777" w:rsidR="00195A24" w:rsidRPr="000F6D2E" w:rsidRDefault="00195A24" w:rsidP="00195A24">
      <w:pPr>
        <w:spacing w:after="240"/>
        <w:ind w:left="1440" w:hanging="720"/>
      </w:pPr>
      <w:r>
        <w:lastRenderedPageBreak/>
        <w:t>(c</w:t>
      </w:r>
      <w:r w:rsidRPr="000F6D2E">
        <w:t>)</w:t>
      </w:r>
      <w:r w:rsidRPr="000F6D2E">
        <w:tab/>
        <w:t>State of Charge</w:t>
      </w:r>
      <w:r>
        <w:t xml:space="preserve"> (SOC)</w:t>
      </w:r>
      <w:r w:rsidRPr="000F6D2E">
        <w:t>, in MWh;</w:t>
      </w:r>
    </w:p>
    <w:p w14:paraId="63F8CB2F" w14:textId="77777777" w:rsidR="00195A24" w:rsidRPr="000F6D2E" w:rsidRDefault="00195A24" w:rsidP="00195A24">
      <w:pPr>
        <w:spacing w:after="240"/>
        <w:ind w:left="1440" w:hanging="720"/>
      </w:pPr>
      <w:r>
        <w:t>(d</w:t>
      </w:r>
      <w:r w:rsidRPr="000F6D2E">
        <w:t>)</w:t>
      </w:r>
      <w:r w:rsidRPr="000F6D2E">
        <w:tab/>
        <w:t>Maximum Operating Discharge Power Limit, in MW;</w:t>
      </w:r>
      <w:r>
        <w:t xml:space="preserve"> and</w:t>
      </w:r>
    </w:p>
    <w:p w14:paraId="5A97A4D0" w14:textId="77777777" w:rsidR="00195A24" w:rsidRDefault="00195A24" w:rsidP="00195A24">
      <w:pPr>
        <w:spacing w:after="240"/>
        <w:ind w:left="1440" w:hanging="720"/>
      </w:pPr>
      <w:r w:rsidRPr="000F6D2E">
        <w:t>(</w:t>
      </w:r>
      <w:r>
        <w:t>e</w:t>
      </w:r>
      <w:r w:rsidRPr="000F6D2E">
        <w:t>)</w:t>
      </w:r>
      <w:r w:rsidRPr="000F6D2E">
        <w:tab/>
        <w:t>Maximum Operating Charge Power Limit, in MW.</w:t>
      </w:r>
    </w:p>
    <w:p w14:paraId="069A9822" w14:textId="77777777" w:rsidR="00195A24" w:rsidRPr="006F5A43" w:rsidRDefault="00195A24" w:rsidP="00195A24">
      <w:pPr>
        <w:spacing w:after="240"/>
        <w:ind w:left="720" w:hanging="720"/>
      </w:pPr>
      <w:r w:rsidRPr="006F5A43">
        <w:t>(13)</w:t>
      </w:r>
      <w:r w:rsidRPr="006F5A43">
        <w:tab/>
        <w:t xml:space="preserve">The QSE shall ensure that the SOC is greater than or equal to the </w:t>
      </w:r>
      <w:proofErr w:type="spellStart"/>
      <w:r w:rsidRPr="006F5A43">
        <w:t>MinSOC</w:t>
      </w:r>
      <w:proofErr w:type="spellEnd"/>
      <w:r w:rsidRPr="006F5A43">
        <w:t xml:space="preserve"> and less than or equal to the </w:t>
      </w:r>
      <w:proofErr w:type="spellStart"/>
      <w:r w:rsidRPr="006F5A43">
        <w:t>MaxSOC</w:t>
      </w:r>
      <w:proofErr w:type="spellEnd"/>
      <w:r w:rsidRPr="006F5A43">
        <w:t>.</w:t>
      </w:r>
    </w:p>
    <w:p w14:paraId="73CAF849" w14:textId="77777777" w:rsidR="00195A24" w:rsidRPr="006F5A43" w:rsidRDefault="00195A24" w:rsidP="00195A24">
      <w:pPr>
        <w:spacing w:after="240"/>
        <w:ind w:left="720" w:hanging="720"/>
        <w:rPr>
          <w:iCs/>
        </w:rPr>
      </w:pPr>
      <w:r w:rsidRPr="006F5A43">
        <w:rPr>
          <w:iCs/>
        </w:rPr>
        <w:t>(14)</w:t>
      </w:r>
      <w:r w:rsidRPr="006F5A43">
        <w:rPr>
          <w:iCs/>
        </w:rPr>
        <w:tab/>
        <w:t>For each ESR, ERCOT shall include in the HASL calculation the SOC that is available for an injection Base Point or the additional energy that the ESR can charge in the next SCED interval.  For the purposes of paragraph (14), X equals 0.</w:t>
      </w:r>
    </w:p>
    <w:p w14:paraId="4CA4019A" w14:textId="77777777" w:rsidR="00195A24" w:rsidRPr="006F5A43" w:rsidRDefault="00195A24" w:rsidP="00195A24">
      <w:pPr>
        <w:spacing w:after="240"/>
        <w:ind w:left="1440" w:hanging="720"/>
      </w:pPr>
      <w:r w:rsidRPr="006F5A43">
        <w:t>(a)</w:t>
      </w:r>
      <w:r w:rsidRPr="006F5A43">
        <w:tab/>
        <w:t xml:space="preserve">SOC available for an injection Base Point in the next SCED interval is the: </w:t>
      </w:r>
    </w:p>
    <w:p w14:paraId="4ADE5F2A" w14:textId="77777777" w:rsidR="00195A24" w:rsidRPr="006F5A43" w:rsidRDefault="00195A24" w:rsidP="00195A24">
      <w:pPr>
        <w:spacing w:after="240"/>
        <w:ind w:left="2160" w:hanging="720"/>
        <w:rPr>
          <w:iCs/>
        </w:rPr>
      </w:pPr>
      <w:r w:rsidRPr="006F5A43">
        <w:rPr>
          <w:iCs/>
        </w:rPr>
        <w:t>(i)</w:t>
      </w:r>
      <w:r w:rsidRPr="006F5A43">
        <w:rPr>
          <w:iCs/>
        </w:rPr>
        <w:tab/>
        <w:t xml:space="preserve">Telemetered SOC; </w:t>
      </w:r>
    </w:p>
    <w:p w14:paraId="4FF5AF84" w14:textId="77777777" w:rsidR="00195A24" w:rsidRPr="006F5A43" w:rsidRDefault="00195A24" w:rsidP="00195A24">
      <w:pPr>
        <w:spacing w:after="240"/>
        <w:ind w:left="2160" w:hanging="720"/>
        <w:rPr>
          <w:iCs/>
        </w:rPr>
      </w:pPr>
      <w:r w:rsidRPr="006F5A43">
        <w:rPr>
          <w:iCs/>
        </w:rPr>
        <w:t>(ii)</w:t>
      </w:r>
      <w:r w:rsidRPr="006F5A43">
        <w:rPr>
          <w:iCs/>
        </w:rPr>
        <w:tab/>
        <w:t xml:space="preserve">Minus the sum of the individual SOC requirements for each up Ancillary Service (ECRS, Non-Spin, RRS, or Reg-Up) the ESR is carrying at that time; </w:t>
      </w:r>
    </w:p>
    <w:p w14:paraId="1F5B2BF4" w14:textId="77777777" w:rsidR="00195A24" w:rsidRPr="006F5A43" w:rsidRDefault="00195A24" w:rsidP="00195A24">
      <w:pPr>
        <w:spacing w:after="240"/>
        <w:ind w:left="2880" w:hanging="720"/>
        <w:rPr>
          <w:iCs/>
        </w:rPr>
      </w:pPr>
      <w:r w:rsidRPr="006F5A43">
        <w:rPr>
          <w:iCs/>
        </w:rPr>
        <w:t>(A)</w:t>
      </w:r>
      <w:r w:rsidRPr="006F5A43">
        <w:rPr>
          <w:iCs/>
        </w:rPr>
        <w:tab/>
        <w:t xml:space="preserve">The SOC requirement for each up Ancillary Service, excluding RRS from Fast Frequency Response (FFR) and Fast Responding Regulation Service (FRRS), is equal to the ESR’s Ancillary Service Resource Responsibility multiplied by the remaining time in the Operating Hour, in hours. </w:t>
      </w:r>
      <w:r>
        <w:rPr>
          <w:iCs/>
        </w:rPr>
        <w:t xml:space="preserve"> </w:t>
      </w:r>
      <w:r w:rsidRPr="006F5A43">
        <w:rPr>
          <w:iCs/>
        </w:rPr>
        <w:t xml:space="preserve">Prior to X minutes before the end of current Operating Hour, this requirement may increase to account for the </w:t>
      </w:r>
      <w:proofErr w:type="gramStart"/>
      <w:r w:rsidRPr="006F5A43">
        <w:rPr>
          <w:iCs/>
        </w:rPr>
        <w:t>up Ancillary</w:t>
      </w:r>
      <w:proofErr w:type="gramEnd"/>
      <w:r w:rsidRPr="006F5A43">
        <w:rPr>
          <w:iCs/>
        </w:rPr>
        <w:t xml:space="preserve"> Services that the ESR is required to provide in the next Operating Hour.  The SOC requirement for an ESR providing RRS from FFR is equal to the ESR’s Ancillary Service Resource Responsibility for FFR multiplied by 0.25 hours.  If FFR is deployed, an SOC credit will be given such that: </w:t>
      </w:r>
    </w:p>
    <w:p w14:paraId="07B1F0AF" w14:textId="77777777" w:rsidR="00195A24" w:rsidRPr="006F5A43" w:rsidRDefault="00195A24" w:rsidP="00195A24">
      <w:pPr>
        <w:spacing w:after="240"/>
        <w:ind w:left="3600" w:hanging="720"/>
        <w:rPr>
          <w:iCs/>
        </w:rPr>
      </w:pPr>
      <w:r w:rsidRPr="006F5A43">
        <w:rPr>
          <w:iCs/>
        </w:rPr>
        <w:t>(1)</w:t>
      </w:r>
      <w:r w:rsidRPr="006F5A43">
        <w:rPr>
          <w:iCs/>
        </w:rPr>
        <w:tab/>
        <w:t>Until FFR is recalled, the SOC credit is equal to the ESR’s Ancillary Service Resource Responsibility for FFR at the time of deployment multiplied by the lower of the elapsed time since the beginning of the deployment and 0.25 hours;</w:t>
      </w:r>
    </w:p>
    <w:p w14:paraId="506B1029" w14:textId="77777777" w:rsidR="00195A24" w:rsidRPr="006F5A43" w:rsidRDefault="00195A24" w:rsidP="00195A24">
      <w:pPr>
        <w:spacing w:after="240"/>
        <w:ind w:left="3600" w:hanging="720"/>
        <w:rPr>
          <w:iCs/>
        </w:rPr>
      </w:pPr>
      <w:r w:rsidRPr="006F5A43">
        <w:rPr>
          <w:iCs/>
        </w:rPr>
        <w:t>(2)</w:t>
      </w:r>
      <w:r w:rsidRPr="006F5A43">
        <w:rPr>
          <w:iCs/>
        </w:rPr>
        <w:tab/>
        <w:t>For the 15 minutes following the recall of FFR, the SOC credit is equal to the lower of the SOC credit just prior to FFR recall and the ESR’s Ancillary Service Resource Responsibility for FFR for the current hour multiplied by 0.25 hours;</w:t>
      </w:r>
    </w:p>
    <w:p w14:paraId="3657E3A4" w14:textId="77777777" w:rsidR="00195A24" w:rsidRPr="006F5A43" w:rsidRDefault="00195A24" w:rsidP="00195A24">
      <w:pPr>
        <w:spacing w:after="240"/>
        <w:ind w:left="3600" w:hanging="720"/>
        <w:rPr>
          <w:iCs/>
        </w:rPr>
      </w:pPr>
      <w:r w:rsidRPr="006F5A43">
        <w:rPr>
          <w:iCs/>
        </w:rPr>
        <w:t>(3)</w:t>
      </w:r>
      <w:r w:rsidRPr="006F5A43">
        <w:rPr>
          <w:iCs/>
        </w:rPr>
        <w:tab/>
        <w:t>Beginning 15 minutes after FFR recall, the SOC credit is zero; and</w:t>
      </w:r>
    </w:p>
    <w:p w14:paraId="64C4CFE3" w14:textId="77777777" w:rsidR="00195A24" w:rsidRPr="006F5A43" w:rsidRDefault="00195A24" w:rsidP="00195A24">
      <w:pPr>
        <w:spacing w:after="240"/>
        <w:ind w:left="3600" w:hanging="720"/>
        <w:rPr>
          <w:iCs/>
        </w:rPr>
      </w:pPr>
      <w:r w:rsidRPr="006F5A43">
        <w:rPr>
          <w:iCs/>
        </w:rPr>
        <w:lastRenderedPageBreak/>
        <w:t>(4)</w:t>
      </w:r>
      <w:r w:rsidRPr="006F5A43">
        <w:rPr>
          <w:iCs/>
        </w:rPr>
        <w:tab/>
        <w:t>If another FFR event occurs within 15 minutes after a previous FFR event has been recalled, the SOC credit for the first event calculated in paragraph (2) above will be applied to the SOC credit for each additional FFR event.</w:t>
      </w:r>
    </w:p>
    <w:p w14:paraId="6D6811FA" w14:textId="77777777" w:rsidR="00195A24" w:rsidRPr="006F5A43" w:rsidRDefault="00195A24" w:rsidP="00195A24">
      <w:pPr>
        <w:spacing w:after="240"/>
        <w:ind w:left="2160" w:hanging="720"/>
        <w:rPr>
          <w:iCs/>
        </w:rPr>
      </w:pPr>
      <w:r w:rsidRPr="006F5A43">
        <w:rPr>
          <w:iCs/>
        </w:rPr>
        <w:t>(iii)</w:t>
      </w:r>
      <w:r w:rsidRPr="006F5A43">
        <w:rPr>
          <w:iCs/>
        </w:rPr>
        <w:tab/>
        <w:t xml:space="preserve">Minus the telemetered </w:t>
      </w:r>
      <w:proofErr w:type="spellStart"/>
      <w:r w:rsidRPr="006F5A43">
        <w:rPr>
          <w:iCs/>
        </w:rPr>
        <w:t>MinSOC</w:t>
      </w:r>
      <w:proofErr w:type="spellEnd"/>
      <w:r w:rsidRPr="006F5A43">
        <w:rPr>
          <w:iCs/>
        </w:rPr>
        <w:t>.</w:t>
      </w:r>
    </w:p>
    <w:p w14:paraId="4C868DD8" w14:textId="77777777" w:rsidR="00195A24" w:rsidRPr="006F5A43" w:rsidRDefault="00195A24" w:rsidP="00195A24">
      <w:pPr>
        <w:spacing w:after="240"/>
        <w:ind w:left="1440" w:hanging="720"/>
      </w:pPr>
      <w:r w:rsidRPr="006F5A43">
        <w:t>(b)</w:t>
      </w:r>
      <w:r w:rsidRPr="006F5A43">
        <w:tab/>
        <w:t>The additional energy that the ESR can charge in the next SCED interval is the:</w:t>
      </w:r>
    </w:p>
    <w:p w14:paraId="60FC7235" w14:textId="77777777" w:rsidR="00195A24" w:rsidRPr="006F5A43" w:rsidRDefault="00195A24" w:rsidP="00195A24">
      <w:pPr>
        <w:spacing w:after="240"/>
        <w:ind w:left="2160" w:hanging="720"/>
        <w:rPr>
          <w:iCs/>
        </w:rPr>
      </w:pPr>
      <w:r w:rsidRPr="006F5A43">
        <w:rPr>
          <w:iCs/>
        </w:rPr>
        <w:t>(i)</w:t>
      </w:r>
      <w:r w:rsidRPr="006F5A43">
        <w:rPr>
          <w:iCs/>
        </w:rPr>
        <w:tab/>
        <w:t xml:space="preserve">Telemetered </w:t>
      </w:r>
      <w:proofErr w:type="spellStart"/>
      <w:r w:rsidRPr="006F5A43">
        <w:rPr>
          <w:iCs/>
        </w:rPr>
        <w:t>MaxSOC</w:t>
      </w:r>
      <w:proofErr w:type="spellEnd"/>
      <w:r w:rsidRPr="006F5A43">
        <w:rPr>
          <w:iCs/>
        </w:rPr>
        <w:t>;</w:t>
      </w:r>
    </w:p>
    <w:p w14:paraId="4FB633D2" w14:textId="77777777" w:rsidR="00195A24" w:rsidRPr="006F5A43" w:rsidRDefault="00195A24" w:rsidP="00195A24">
      <w:pPr>
        <w:spacing w:after="240"/>
        <w:ind w:left="2160" w:hanging="720"/>
        <w:rPr>
          <w:iCs/>
        </w:rPr>
      </w:pPr>
      <w:r w:rsidRPr="006F5A43">
        <w:rPr>
          <w:iCs/>
        </w:rPr>
        <w:t>(ii)</w:t>
      </w:r>
      <w:r w:rsidRPr="006F5A43">
        <w:rPr>
          <w:iCs/>
        </w:rPr>
        <w:tab/>
        <w:t>Minus the SOC margin required for the Reg-Down Ancillary Service Resource Responsibility the ESR is carrying at that time, which is calculated as the ESR’s Reg-Down Ancillary Service Resource Responsibility multiplied by the remaining time in the Operating Hour, in hours.  Prior to X minutes before the end of current Operating Hour, this SOC margin requirement may increase to account for the Regulation Down the ESR is planning to provide in the next Operating Hour;</w:t>
      </w:r>
    </w:p>
    <w:p w14:paraId="1BEECD97" w14:textId="77777777" w:rsidR="00195A24" w:rsidRDefault="00195A24" w:rsidP="00195A24">
      <w:pPr>
        <w:spacing w:after="240"/>
        <w:ind w:left="2160" w:hanging="720"/>
      </w:pPr>
      <w:r w:rsidRPr="006F5A43">
        <w:rPr>
          <w:iCs/>
        </w:rPr>
        <w:t>(iii)</w:t>
      </w:r>
      <w:r w:rsidRPr="006F5A43">
        <w:rPr>
          <w:iCs/>
        </w:rPr>
        <w:tab/>
        <w:t>Minus telemetered SOC.</w:t>
      </w:r>
    </w:p>
    <w:p w14:paraId="3351EC94" w14:textId="77777777" w:rsidR="00195A24" w:rsidRDefault="00195A24" w:rsidP="00195A24">
      <w:pPr>
        <w:spacing w:after="240"/>
        <w:ind w:left="720" w:hanging="720"/>
      </w:pPr>
      <w:r>
        <w:t>(15)</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1F4D1D26" w14:textId="77777777" w:rsidTr="00E5188C">
        <w:trPr>
          <w:trHeight w:val="566"/>
        </w:trPr>
        <w:tc>
          <w:tcPr>
            <w:tcW w:w="9350" w:type="dxa"/>
            <w:shd w:val="pct12" w:color="auto" w:fill="auto"/>
          </w:tcPr>
          <w:p w14:paraId="68EDB19F" w14:textId="77777777" w:rsidR="00195A24" w:rsidRDefault="00195A24" w:rsidP="00E5188C">
            <w:pPr>
              <w:pStyle w:val="Instructions"/>
              <w:spacing w:before="60"/>
            </w:pPr>
            <w:r>
              <w:t>[NPRR1077:  Insert paragraphs (16)-(18) below upon system implementation:]</w:t>
            </w:r>
          </w:p>
          <w:p w14:paraId="01C40206" w14:textId="77777777" w:rsidR="00195A24" w:rsidRDefault="00195A24" w:rsidP="00E5188C">
            <w:pPr>
              <w:spacing w:before="240" w:after="240"/>
              <w:ind w:left="720" w:hanging="720"/>
            </w:pPr>
            <w:r>
              <w:t>(16)</w:t>
            </w:r>
            <w:r>
              <w:tab/>
              <w:t xml:space="preserve">Except as provided in paragraph (15) </w:t>
            </w:r>
            <w:r w:rsidRPr="0044661A">
              <w:t>below</w:t>
            </w:r>
            <w:r>
              <w:t>, a</w:t>
            </w:r>
            <w:r w:rsidRPr="00F44E9E">
              <w:t xml:space="preserve"> QSE representing a S</w:t>
            </w:r>
            <w:r>
              <w:t>ettlement Only Generator (S</w:t>
            </w:r>
            <w:r w:rsidRPr="00F44E9E">
              <w:t>OG</w:t>
            </w:r>
            <w:r>
              <w:t>)</w:t>
            </w:r>
            <w:r w:rsidRPr="00F44E9E">
              <w:t xml:space="preserve"> shall provide ERCOT </w:t>
            </w:r>
            <w:r>
              <w:t xml:space="preserve">the following </w:t>
            </w:r>
            <w:r w:rsidRPr="00F44E9E">
              <w:t>Real-Time telemetry</w:t>
            </w:r>
            <w:r>
              <w:t>:</w:t>
            </w:r>
          </w:p>
          <w:p w14:paraId="578E4AD0" w14:textId="77777777" w:rsidR="00195A24" w:rsidRDefault="00195A24" w:rsidP="00E5188C">
            <w:pPr>
              <w:spacing w:after="240"/>
              <w:ind w:left="1440" w:hanging="720"/>
            </w:pPr>
            <w:r>
              <w:t>(a)</w:t>
            </w:r>
            <w:r>
              <w:tab/>
              <w:t>Net real power injection</w:t>
            </w:r>
            <w:r w:rsidRPr="00586653">
              <w:t xml:space="preserve"> at the Point of Interconnection</w:t>
            </w:r>
            <w:r>
              <w:t xml:space="preserve"> (POI)</w:t>
            </w:r>
            <w:r w:rsidRPr="00586653">
              <w:t xml:space="preserve"> or Point of Common Coupling</w:t>
            </w:r>
            <w:r>
              <w:t xml:space="preserve"> (POCC) for each site with one or more SOGs;</w:t>
            </w:r>
          </w:p>
          <w:p w14:paraId="08D8F4F8" w14:textId="77777777" w:rsidR="00195A24" w:rsidRDefault="00195A24" w:rsidP="00E5188C">
            <w:pPr>
              <w:spacing w:after="240"/>
              <w:ind w:left="1440" w:hanging="720"/>
            </w:pPr>
            <w:r>
              <w:t>(b)</w:t>
            </w:r>
            <w:r>
              <w:tab/>
              <w:t xml:space="preserve">For any site with one or more ESSs that are registered as an SOG, net real power withdrawal </w:t>
            </w:r>
            <w:r w:rsidRPr="00F44E9E">
              <w:t xml:space="preserve">at the </w:t>
            </w:r>
            <w:r>
              <w:t>POI</w:t>
            </w:r>
            <w:r w:rsidRPr="00F44E9E">
              <w:t xml:space="preserve"> or </w:t>
            </w:r>
            <w:r>
              <w:t>POCC;</w:t>
            </w:r>
          </w:p>
          <w:p w14:paraId="063A8BB0" w14:textId="77777777" w:rsidR="00195A24" w:rsidRDefault="00195A24" w:rsidP="00E5188C">
            <w:pPr>
              <w:spacing w:after="240"/>
              <w:ind w:left="1440" w:hanging="720"/>
            </w:pPr>
            <w:r>
              <w:t>(c)</w:t>
            </w:r>
            <w:r>
              <w:tab/>
              <w:t>For each inverter at the site, gross</w:t>
            </w:r>
            <w:r w:rsidRPr="003D61C8">
              <w:t xml:space="preserve"> </w:t>
            </w:r>
            <w:r>
              <w:t>real power output measured at the generator terminals for all SOGs that are located behind that inverter, separately aggregated by fuel type;</w:t>
            </w:r>
          </w:p>
          <w:p w14:paraId="0F0D9E41" w14:textId="77777777" w:rsidR="00195A24" w:rsidRDefault="00195A24" w:rsidP="00E5188C">
            <w:pPr>
              <w:spacing w:after="240"/>
              <w:ind w:left="1440" w:hanging="720"/>
            </w:pPr>
            <w:r>
              <w:t>(d)</w:t>
            </w:r>
            <w:r>
              <w:tab/>
              <w:t>For SOGs at the same site that are not located behind an inverter, gross real power output measured at the generator terminals for all SOGs, separately aggregated by fuel type;</w:t>
            </w:r>
          </w:p>
          <w:p w14:paraId="187CE9C0" w14:textId="77777777" w:rsidR="00195A24" w:rsidRDefault="00195A24" w:rsidP="00E5188C">
            <w:pPr>
              <w:spacing w:after="240"/>
              <w:ind w:left="1440" w:hanging="720"/>
            </w:pPr>
            <w:r>
              <w:lastRenderedPageBreak/>
              <w:t>(e)</w:t>
            </w:r>
            <w:r>
              <w:tab/>
              <w:t>For any site with one or more ESSs registered as an SOG, for each inverter, gross real power withdrawal by all such ESSs that are located behind that inverter, as measured at the generator terminals; and</w:t>
            </w:r>
          </w:p>
          <w:p w14:paraId="0B201ED4" w14:textId="77777777" w:rsidR="00195A24" w:rsidRDefault="00195A24" w:rsidP="00E5188C">
            <w:pPr>
              <w:spacing w:after="240"/>
              <w:ind w:left="1440" w:hanging="720"/>
            </w:pPr>
            <w:r>
              <w:t>(f)</w:t>
            </w:r>
            <w:r>
              <w:tab/>
              <w:t>Generator breaker status</w:t>
            </w:r>
            <w:r w:rsidRPr="003D61C8">
              <w:t>.</w:t>
            </w:r>
          </w:p>
          <w:p w14:paraId="6A4B67B5" w14:textId="77777777" w:rsidR="00195A24" w:rsidRDefault="00195A24" w:rsidP="00E5188C">
            <w:pPr>
              <w:spacing w:after="240"/>
              <w:ind w:left="720" w:hanging="720"/>
            </w:pPr>
            <w:r>
              <w:t>(17)</w:t>
            </w:r>
            <w:r>
              <w:tab/>
              <w:t>A QSE is not required to provide telemetry for a Settlement Only Distribution Generator (SODG) if</w:t>
            </w:r>
            <w:r w:rsidRPr="0044661A">
              <w:t>:</w:t>
            </w:r>
          </w:p>
          <w:p w14:paraId="69D66989" w14:textId="77777777" w:rsidR="00195A24" w:rsidRDefault="00195A24" w:rsidP="00E5188C">
            <w:pPr>
              <w:spacing w:after="240"/>
              <w:ind w:left="1440" w:hanging="720"/>
            </w:pPr>
            <w:r>
              <w:t>(a)</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p>
          <w:p w14:paraId="619BA45A" w14:textId="77777777" w:rsidR="00195A24" w:rsidRDefault="00195A24" w:rsidP="00E5188C">
            <w:pPr>
              <w:spacing w:after="240"/>
              <w:ind w:left="1440" w:hanging="720"/>
            </w:pPr>
            <w:r>
              <w:t>(b)</w:t>
            </w:r>
            <w:r>
              <w:tab/>
              <w:t>The QSE or Resource Entity for the SODG has submitted a written request to ERCOT seeking an exemption from the telemetry requirements under this paragraph; and</w:t>
            </w:r>
          </w:p>
          <w:p w14:paraId="2AFD0D01" w14:textId="77777777" w:rsidR="00195A24" w:rsidRDefault="00195A24" w:rsidP="00E5188C">
            <w:pPr>
              <w:spacing w:after="240"/>
              <w:ind w:left="1440" w:hanging="720"/>
            </w:pPr>
            <w:r>
              <w:t>(c)</w:t>
            </w:r>
            <w:r>
              <w:tab/>
              <w:t xml:space="preserve">ERCOT has provided the QSE or Resource Entity written confirmation that the SODG is exempt from providing telemetry under this paragraph. </w:t>
            </w:r>
          </w:p>
          <w:p w14:paraId="48E89FF4" w14:textId="77777777" w:rsidR="00195A24" w:rsidRPr="008E2BE2" w:rsidRDefault="00195A24" w:rsidP="00E5188C">
            <w:pPr>
              <w:spacing w:after="240"/>
              <w:ind w:left="720" w:hanging="720"/>
            </w:pPr>
            <w:r>
              <w:t>(18)</w:t>
            </w:r>
            <w:r>
              <w:tab/>
              <w:t xml:space="preserve">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w:t>
            </w:r>
            <w:r w:rsidRPr="0044661A">
              <w:t>above</w:t>
            </w:r>
            <w:r>
              <w:t>.</w:t>
            </w:r>
          </w:p>
        </w:tc>
      </w:tr>
    </w:tbl>
    <w:p w14:paraId="6C63F58C" w14:textId="77777777" w:rsidR="00195A24" w:rsidRDefault="00195A24" w:rsidP="00195A24">
      <w:pPr>
        <w:pStyle w:val="H3"/>
        <w:spacing w:before="0"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95A24" w14:paraId="0B8E668D" w14:textId="77777777" w:rsidTr="00E5188C">
        <w:trPr>
          <w:trHeight w:val="206"/>
        </w:trPr>
        <w:tc>
          <w:tcPr>
            <w:tcW w:w="9360" w:type="dxa"/>
            <w:shd w:val="pct12" w:color="auto" w:fill="auto"/>
          </w:tcPr>
          <w:p w14:paraId="51CFE548" w14:textId="77777777" w:rsidR="00195A24" w:rsidRDefault="00195A24" w:rsidP="00E5188C">
            <w:pPr>
              <w:pStyle w:val="Instructions"/>
              <w:spacing w:before="120"/>
            </w:pPr>
            <w:r>
              <w:t>[NPRR885:  Insert paragraph (19) below upon system implementation:]</w:t>
            </w:r>
          </w:p>
          <w:p w14:paraId="2F9BEAE0" w14:textId="77777777" w:rsidR="00195A24" w:rsidRPr="00B37C4B" w:rsidRDefault="00195A24" w:rsidP="00E5188C">
            <w:pPr>
              <w:spacing w:before="240" w:after="240"/>
              <w:ind w:left="720" w:hanging="720"/>
            </w:pPr>
            <w:r>
              <w:t>(19)</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7100D429" w14:textId="77777777" w:rsidR="00195A24" w:rsidRDefault="00195A24" w:rsidP="00195A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4CD494F2" w14:textId="77777777" w:rsidTr="00E5188C">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7D817CA" w14:textId="77777777" w:rsidR="00195A24" w:rsidRDefault="00195A24" w:rsidP="00E5188C">
            <w:pPr>
              <w:pStyle w:val="Instructions"/>
              <w:spacing w:before="120"/>
            </w:pPr>
            <w:r>
              <w:t>[NPRR1029:  Insert paragraph (20) below upon system implementation:]</w:t>
            </w:r>
          </w:p>
          <w:p w14:paraId="481573A1" w14:textId="77777777" w:rsidR="00195A24" w:rsidRDefault="00195A24" w:rsidP="00E5188C">
            <w:pPr>
              <w:spacing w:before="240" w:after="240"/>
              <w:ind w:left="720" w:hanging="720"/>
            </w:pPr>
            <w:r>
              <w:t>(20)</w:t>
            </w:r>
            <w:r>
              <w:tab/>
            </w:r>
            <w:r w:rsidRPr="002F52BF">
              <w:t xml:space="preserve">A QSE representing </w:t>
            </w:r>
            <w:r>
              <w:t>a DC-Coupled Resource shall provide the following Real-Time telemetry data in addition to that required for other ESRs:</w:t>
            </w:r>
          </w:p>
          <w:p w14:paraId="7A01B9C2" w14:textId="77777777" w:rsidR="00195A24" w:rsidRDefault="00195A24" w:rsidP="00E5188C">
            <w:pPr>
              <w:spacing w:after="240"/>
              <w:ind w:left="1440" w:hanging="720"/>
            </w:pPr>
            <w:r>
              <w:t>(a)</w:t>
            </w:r>
            <w: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2F403240" w14:textId="77777777" w:rsidR="00195A24" w:rsidRPr="00B37C4B" w:rsidRDefault="00195A24" w:rsidP="00E5188C">
            <w:pPr>
              <w:spacing w:after="240"/>
              <w:ind w:left="1440" w:hanging="720"/>
            </w:pPr>
            <w:r>
              <w:t>(b)</w:t>
            </w:r>
            <w:r>
              <w:tab/>
              <w:t>Gross AC MW capability of the intermittent renewable generation component of the DC-Coupled Resource, based on Real-Time conditions.</w:t>
            </w:r>
          </w:p>
        </w:tc>
      </w:tr>
    </w:tbl>
    <w:p w14:paraId="1262DDA3" w14:textId="77777777" w:rsidR="00195A24" w:rsidRDefault="00195A24" w:rsidP="00195A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5A24" w14:paraId="5B28315E" w14:textId="77777777" w:rsidTr="00E5188C">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75DD61E5" w14:textId="77777777" w:rsidR="00195A24" w:rsidRDefault="00195A24" w:rsidP="00E5188C">
            <w:pPr>
              <w:pStyle w:val="Instructions"/>
              <w:spacing w:before="120"/>
            </w:pPr>
            <w:r>
              <w:t>[NPRR995:  Insert paragraph (21) below upon system implementation:]</w:t>
            </w:r>
          </w:p>
          <w:p w14:paraId="49018A6C" w14:textId="77777777" w:rsidR="00195A24" w:rsidRPr="00125072" w:rsidRDefault="00195A24" w:rsidP="00E5188C">
            <w:pPr>
              <w:spacing w:before="240" w:after="240"/>
              <w:ind w:left="720" w:hanging="720"/>
              <w:rPr>
                <w:iCs/>
              </w:rPr>
            </w:pPr>
            <w:r>
              <w:t>(21)</w:t>
            </w:r>
            <w:r>
              <w:tab/>
              <w:t xml:space="preserve">A QSE representing a Settlement Only Energy Storage System (SOESS) that elects to include the </w:t>
            </w:r>
            <w:proofErr w:type="spellStart"/>
            <w:r>
              <w:t>net</w:t>
            </w:r>
            <w:proofErr w:type="spellEnd"/>
            <w:r>
              <w:t xml:space="preserve"> generation and/or net withdrawals of the SOESS in the estimate of Real-Time Liability (RTL) shall provide ERCOT Real-Time telemetry of the </w:t>
            </w:r>
            <w:proofErr w:type="spellStart"/>
            <w:r>
              <w:t>net</w:t>
            </w:r>
            <w:proofErr w:type="spellEnd"/>
            <w:r>
              <w:t xml:space="preserve"> generation and/or net withdrawals of the SOESS.</w:t>
            </w:r>
          </w:p>
        </w:tc>
      </w:tr>
    </w:tbl>
    <w:p w14:paraId="1E5218C1" w14:textId="75FD2890" w:rsidR="003F3FCE" w:rsidRDefault="003F3FCE" w:rsidP="003F3FCE">
      <w:pPr>
        <w:pStyle w:val="H6"/>
        <w:spacing w:before="480"/>
      </w:pPr>
      <w:commentRangeStart w:id="10"/>
      <w:r>
        <w:t>6.5.7.6.2.3</w:t>
      </w:r>
      <w:commentRangeEnd w:id="10"/>
      <w:r w:rsidR="001C5AB4">
        <w:rPr>
          <w:rStyle w:val="CommentReference"/>
          <w:b w:val="0"/>
          <w:bCs w:val="0"/>
        </w:rPr>
        <w:commentReference w:id="10"/>
      </w:r>
      <w:r>
        <w:tab/>
        <w:t xml:space="preserve">Non-Spinning Reserve Service Deployment </w:t>
      </w:r>
    </w:p>
    <w:p w14:paraId="4E8C58F0" w14:textId="77777777" w:rsidR="003F3FCE" w:rsidRDefault="003F3FCE" w:rsidP="003F3FCE">
      <w:pPr>
        <w:pStyle w:val="BodyTextNumbered"/>
      </w:pPr>
      <w:r>
        <w:t>(1)</w:t>
      </w:r>
      <w:r>
        <w:tab/>
        <w:t>ERCOT shall deploy Non-Spin Service by operator Dispatch Instruction for the portion of On-Line Generation Resources that is only available through power augmentation and participating as Off-Line Non-Spin, Off-Line Generation Resources, and Load Resources that are not Controllable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793CCB32" w14:textId="77777777" w:rsidR="003F3FCE" w:rsidRDefault="003F3FCE" w:rsidP="003F3FCE">
      <w:pPr>
        <w:pStyle w:val="BodyTextNumbered"/>
      </w:pPr>
      <w:r>
        <w:t>(2)</w:t>
      </w:r>
      <w:r>
        <w:tab/>
        <w:t>Once Non-Spin capacity from Off-Line Generation Resources providing Non-Spin is deployed and the Generation Resources are On-Line, ERCOT shall use SCED to determine the amount of energy to be dispatched from those Resources.</w:t>
      </w:r>
    </w:p>
    <w:p w14:paraId="2C4C3F77" w14:textId="77777777" w:rsidR="003F3FCE" w:rsidRDefault="003F3FCE" w:rsidP="003F3FCE">
      <w:pPr>
        <w:pStyle w:val="BodyTextNumbered"/>
      </w:pPr>
      <w:r>
        <w:t>(3)</w:t>
      </w:r>
      <w:r>
        <w:tab/>
        <w:t xml:space="preserve">Off-Line Generation Resources providing Non-Spin (OFFNS Resource Status) are required to provide an Energy Offer Curve for use by SCED. </w:t>
      </w:r>
    </w:p>
    <w:p w14:paraId="042B8D47" w14:textId="77777777" w:rsidR="003F3FCE" w:rsidRPr="00210F92" w:rsidRDefault="003F3FCE" w:rsidP="003F3FCE">
      <w:pPr>
        <w:pStyle w:val="BodyTextNumbered"/>
      </w:pPr>
      <w:r w:rsidRPr="006A6281">
        <w:t>(4)</w:t>
      </w:r>
      <w:r w:rsidRPr="006A6281">
        <w:tab/>
      </w:r>
      <w:r w:rsidRPr="0031442A">
        <w:t>Non-Spin can be provided by Controllable Load Resources that are SCED qualified or by Load Resources that are not Controllable Load Resource</w:t>
      </w:r>
      <w:r>
        <w:t xml:space="preserve">s </w:t>
      </w:r>
      <w:r w:rsidRPr="0031442A">
        <w:t>but do not have an under-frequency relay or the under-frequency relay is not armed.</w:t>
      </w:r>
      <w:r>
        <w:t xml:space="preserve">  A Load Resource</w:t>
      </w:r>
      <w:r w:rsidRPr="00113081">
        <w:t xml:space="preserve"> </w:t>
      </w:r>
      <w:r>
        <w:t xml:space="preserve">that is not a Controllable Load Resource shall be capable of being Dispatched to its Non-Spin </w:t>
      </w:r>
      <w:r w:rsidRPr="006A6281">
        <w:t>Ancillary Service Resource Responsibility within 30 minutes of a deployment instruction for capacity</w:t>
      </w:r>
      <w:r>
        <w:t xml:space="preserve">.  </w:t>
      </w:r>
      <w:r w:rsidRPr="000149E5">
        <w:t xml:space="preserve">Following a deployment instruction, the QSE </w:t>
      </w:r>
      <w:r w:rsidRPr="00210F92">
        <w:t>shall reduce the Non-Spin Ancillary Service Schedule by the amount of the deployment.</w:t>
      </w:r>
    </w:p>
    <w:p w14:paraId="15D7967E" w14:textId="77777777" w:rsidR="003F3FCE" w:rsidRDefault="003F3FCE" w:rsidP="003F3FCE">
      <w:pPr>
        <w:pStyle w:val="BodyTextNumbered"/>
      </w:pPr>
      <w:r>
        <w:t>(5)</w:t>
      </w:r>
      <w:r w:rsidRPr="00113081">
        <w:tab/>
        <w:t xml:space="preserve">ERCOT shall post </w:t>
      </w:r>
      <w:r w:rsidRPr="00C3318D">
        <w:t xml:space="preserve">a list of </w:t>
      </w:r>
      <w:r>
        <w:t xml:space="preserve">Off-Line Generation Resources and </w:t>
      </w:r>
      <w:r w:rsidRPr="00624167">
        <w:t>Load Resources</w:t>
      </w:r>
      <w:r>
        <w:t xml:space="preserve"> that are not Controllable Load Resources</w:t>
      </w:r>
      <w:r w:rsidRPr="00113081">
        <w:t xml:space="preserve"> on the MIS Certified Area immediately following the </w:t>
      </w:r>
      <w:r>
        <w:t>Day-Ahead Reliability Unit Commitment (</w:t>
      </w:r>
      <w:r w:rsidRPr="00113081">
        <w:t>DRUC</w:t>
      </w:r>
      <w:r>
        <w:t>)</w:t>
      </w:r>
      <w:r w:rsidRPr="00113081">
        <w:t xml:space="preserve"> for each QSE with a Load Resource N</w:t>
      </w:r>
      <w:r>
        <w:t>on-Spin</w:t>
      </w:r>
      <w:r w:rsidRPr="00210F92">
        <w:t xml:space="preserve"> award.  The list will be broken into groups of approximately 500 MW increments.  ERCOT shall develop a process for determining which individual Resource to place in each group based on a random sampling of individual Load Resources</w:t>
      </w:r>
      <w:r>
        <w:t xml:space="preserve"> that are not Controllable Load Resources awarded Non-Spin and Generation Resources carrying Off-Line Non-Spin</w:t>
      </w:r>
      <w:r w:rsidRPr="00210F92">
        <w:t>.  At ERCO</w:t>
      </w:r>
      <w:r w:rsidRPr="001710FA">
        <w:t xml:space="preserve">T’s discretion, ERCOT may deploy all groups </w:t>
      </w:r>
      <w:r w:rsidRPr="00C75DFD">
        <w:t xml:space="preserve">as specified </w:t>
      </w:r>
      <w:r w:rsidRPr="00C75DFD">
        <w:lastRenderedPageBreak/>
        <w:t xml:space="preserve">in the </w:t>
      </w:r>
      <w:r>
        <w:t>Other Binding Document</w:t>
      </w:r>
      <w:r w:rsidRPr="00C75DFD">
        <w:t xml:space="preserve"> </w:t>
      </w:r>
      <w:r>
        <w:t>titled</w:t>
      </w:r>
      <w:r w:rsidRPr="00C75DFD">
        <w:t xml:space="preserve"> “Non-Spinning Reserve Deployment and Recall Procedure</w:t>
      </w:r>
      <w:r>
        <w:t>.</w:t>
      </w:r>
      <w:r w:rsidRPr="00210F92">
        <w:t>”</w:t>
      </w:r>
    </w:p>
    <w:p w14:paraId="0AB50E02" w14:textId="77777777" w:rsidR="003F3FCE" w:rsidRDefault="003F3FCE" w:rsidP="003F3FCE">
      <w:pPr>
        <w:pStyle w:val="BodyTextNumbered"/>
        <w:ind w:left="1440"/>
      </w:pPr>
      <w:r>
        <w:t>(a)</w:t>
      </w:r>
      <w:r>
        <w:tab/>
        <w:t xml:space="preserve">On-Line Generation Resources participating in Off-Line Non-Spin using power augmentation will be randomly distributed in Real-Time among the groups created in the Day-Ahead for the purpose of manual deployment of </w:t>
      </w:r>
      <w:r w:rsidRPr="003161DC">
        <w:t>Non-Spin by operator Dispatch Instruction</w:t>
      </w:r>
      <w:r>
        <w:t>.</w:t>
      </w:r>
    </w:p>
    <w:p w14:paraId="5EE718F9" w14:textId="77777777" w:rsidR="003F3FCE" w:rsidRPr="00A22AE4" w:rsidRDefault="003F3FCE" w:rsidP="003F3FCE">
      <w:pPr>
        <w:pStyle w:val="BodyTextNumbered"/>
        <w:ind w:left="1440"/>
      </w:pPr>
      <w:r>
        <w:t>(b)</w:t>
      </w:r>
      <w:r>
        <w:tab/>
        <w:t xml:space="preserve">Any Generation Resource providing Off-Line Non-Spin that did not previously receive group assignment will be automatically considered in Group 1.  Any </w:t>
      </w:r>
      <w:r w:rsidRPr="00624167">
        <w:t>Load Resource</w:t>
      </w:r>
      <w:r>
        <w: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62B5F5C7" w14:textId="77777777" w:rsidR="003F3FCE" w:rsidRPr="000149E5" w:rsidRDefault="003F3FCE" w:rsidP="003F3FCE">
      <w:pPr>
        <w:pStyle w:val="BodyTextNumbered"/>
        <w:rPr>
          <w:iCs/>
        </w:rPr>
      </w:pPr>
      <w:r w:rsidRPr="000149E5">
        <w:rPr>
          <w:iCs/>
        </w:rPr>
        <w:t>(</w:t>
      </w:r>
      <w:r>
        <w:rPr>
          <w:iCs/>
        </w:rPr>
        <w:t>6</w:t>
      </w:r>
      <w:r w:rsidRPr="000149E5">
        <w:rPr>
          <w:iCs/>
        </w:rPr>
        <w:t>)</w:t>
      </w:r>
      <w:r w:rsidRPr="000149E5">
        <w:rPr>
          <w:iCs/>
        </w:rPr>
        <w:tab/>
        <w:t xml:space="preserve">Subject to the exceptions described in paragraphs (a) and (b) below, On-Line Generation Resources </w:t>
      </w:r>
      <w:r>
        <w:rPr>
          <w:iCs/>
        </w:rPr>
        <w:t xml:space="preserve">and Controllable Load Resources </w:t>
      </w:r>
      <w:r w:rsidRPr="000149E5">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Resources assigned Non-Spin Ancillary Service Resource Responsibility effective at the top-of-hour by adjusting the Non-Spin Ancillary Service Schedule telemetry. </w:t>
      </w:r>
      <w:r>
        <w:t xml:space="preserve"> For a Generation Resource, the </w:t>
      </w:r>
      <w:r w:rsidRPr="000149E5">
        <w:t xml:space="preserve">QSE shall set the Non-Spin Ancillary Service Schedule telemetry equal to the portion </w:t>
      </w:r>
      <w:r>
        <w:t xml:space="preserve">of Non-Spin </w:t>
      </w:r>
      <w:r w:rsidRPr="000149E5">
        <w:t>being provided from power augmentation if the portion being provided from power augmentation is participating as Off-Line Non-Spin</w:t>
      </w:r>
      <w:r>
        <w:t>,</w:t>
      </w:r>
      <w:r w:rsidRPr="000149E5">
        <w:t xml:space="preserve"> otherwise it shall be set to 0.</w:t>
      </w:r>
      <w:r w:rsidRPr="000149E5">
        <w:rPr>
          <w:iCs/>
        </w:rPr>
        <w:t xml:space="preserve">  </w:t>
      </w:r>
      <w:r>
        <w:rPr>
          <w:iCs/>
        </w:rPr>
        <w:t xml:space="preserve">For a Controllable Load Resource, the QSE shall set the Non-Spin Ancillary Service Schedule telemetry equal to 0.  </w:t>
      </w:r>
      <w:r w:rsidRPr="000149E5">
        <w:rPr>
          <w:iCs/>
        </w:rPr>
        <w:t xml:space="preserve">As described in Section 6.5.7.2, Resource Limit Calculator, ERCOT shall adjust the HASL and LASL based on the QSE’s telemetered Non-Spin Ancillary Service Schedule to account for such deployment </w:t>
      </w:r>
      <w:r w:rsidRPr="000149E5">
        <w:t>and to make the energy from the full amount of the Non-Spin Ancillary Service Resource Responsibility available to SCED</w:t>
      </w:r>
      <w:r w:rsidRPr="000149E5">
        <w:rPr>
          <w:iCs/>
        </w:rPr>
        <w:t xml:space="preserve">.  </w:t>
      </w:r>
      <w:r w:rsidRPr="000149E5">
        <w:t xml:space="preserve">A Non-Spin deployment Dispatch Instruction from ERCOT is not required and </w:t>
      </w:r>
      <w:r w:rsidRPr="000149E5">
        <w:rPr>
          <w:iCs/>
        </w:rPr>
        <w:t>these Resources must be able to Dispatch their Non-Spin Ancillary Service Resource Responsibility in response to a SCED Base Point deployment instruction.  The provisions of this paragraph (5) do not apply to:</w:t>
      </w:r>
    </w:p>
    <w:p w14:paraId="79A2ADA7" w14:textId="77777777" w:rsidR="003F3FCE" w:rsidRDefault="003F3FCE" w:rsidP="003F3FCE">
      <w:pPr>
        <w:spacing w:after="240"/>
        <w:ind w:left="1440" w:hanging="720"/>
        <w:rPr>
          <w:iCs/>
        </w:rPr>
      </w:pPr>
      <w:r>
        <w:rPr>
          <w:iCs/>
        </w:rPr>
        <w:t>(a)</w:t>
      </w:r>
      <w:r>
        <w:rPr>
          <w:iCs/>
        </w:rPr>
        <w:tab/>
        <w:t>QSGRs assigned Off-Line Non-Spin Ancillary Service Resource Responsibility and provided to SCED for deployment, which must follow the provisions of Section 3.8.3, Quick Start Generation Resources; or</w:t>
      </w:r>
    </w:p>
    <w:p w14:paraId="70ECE21E" w14:textId="77777777" w:rsidR="003F3FCE" w:rsidRDefault="003F3FCE" w:rsidP="003F3FCE">
      <w:pPr>
        <w:pStyle w:val="BodyTextNumbered"/>
        <w:ind w:left="1440"/>
      </w:pPr>
      <w:r w:rsidRPr="000149E5">
        <w:t>(b)</w:t>
      </w:r>
      <w:r w:rsidRPr="000149E5">
        <w:tab/>
        <w:t>The portion of On-Line Generation Resources that is only available through power augmentation if participating as Off-Line Non</w:t>
      </w:r>
      <w:r>
        <w:t>-</w:t>
      </w:r>
      <w:r w:rsidRPr="000149E5">
        <w:t>Spin.</w:t>
      </w:r>
    </w:p>
    <w:p w14:paraId="4AAB7BE1" w14:textId="77777777" w:rsidR="003F3FCE" w:rsidRDefault="003F3FCE" w:rsidP="003F3FCE">
      <w:pPr>
        <w:pStyle w:val="BodyTextNumbered"/>
        <w:spacing w:after="0"/>
      </w:pPr>
      <w:r w:rsidRPr="000149E5">
        <w:rPr>
          <w:iCs/>
        </w:rPr>
        <w:lastRenderedPageBreak/>
        <w:t>(</w:t>
      </w:r>
      <w:r>
        <w:rPr>
          <w:iCs/>
        </w:rPr>
        <w:t>7</w:t>
      </w:r>
      <w:r w:rsidRPr="000149E5">
        <w:rPr>
          <w:iCs/>
        </w:rPr>
        <w:t>)</w:t>
      </w:r>
      <w:r w:rsidRPr="000149E5">
        <w:rPr>
          <w:iCs/>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0149E5">
        <w:rPr>
          <w:bCs/>
          <w:iCs/>
          <w:szCs w:val="22"/>
        </w:rPr>
        <w:t xml:space="preserve">shall reduce the Non-Spin Ancillary Service Schedule by the amount of the deployment. </w:t>
      </w:r>
      <w:r w:rsidRPr="000149E5">
        <w:rPr>
          <w:iCs/>
        </w:rPr>
        <w:t xml:space="preserve"> An Off-Line Generation Resource providing Non-Spin must also be brought On-Line with an Energy Offer Curve at an output level greater than or equal to P1 multiplied by LSL</w:t>
      </w:r>
      <w:r w:rsidRPr="000149E5">
        <w:rPr>
          <w:bCs/>
          <w:iCs/>
          <w:szCs w:val="22"/>
        </w:rPr>
        <w:t xml:space="preserve"> where P1 is defined in the “ERCOT and QSE Operations Business Practices During the Operating Hour.”</w:t>
      </w:r>
      <w:r w:rsidRPr="000149E5">
        <w:rPr>
          <w:iCs/>
        </w:rPr>
        <w:t xml:space="preserve">  These actions must be done within a time frame that would allow SCED to fully dispatch the Resource’s Non-Spin Resource Responsibility within the </w:t>
      </w:r>
      <w:proofErr w:type="gramStart"/>
      <w:r w:rsidRPr="000149E5">
        <w:rPr>
          <w:iCs/>
        </w:rPr>
        <w:t>30 minute</w:t>
      </w:r>
      <w:proofErr w:type="gramEnd"/>
      <w:r w:rsidRPr="000149E5">
        <w:rPr>
          <w:iCs/>
        </w:rPr>
        <w:t xml:space="preserve"> period using the Resource’s Normal Ramp Rate curve.  The Resource Status indicating that a Generation Resource has come On-Line with an Energy Offer Curve is ON as described </w:t>
      </w:r>
      <w:r>
        <w:rPr>
          <w:bCs/>
          <w:iCs/>
          <w:szCs w:val="22"/>
        </w:rPr>
        <w:t>in paragraph (5</w:t>
      </w:r>
      <w:r w:rsidRPr="000149E5">
        <w:rPr>
          <w:bCs/>
          <w:iCs/>
          <w:szCs w:val="22"/>
        </w:rPr>
        <w:t>)(b)(i) of Section 3.9.1, Current Operating Plan (COP) Criteria.</w:t>
      </w:r>
    </w:p>
    <w:p w14:paraId="2FBC3EA1" w14:textId="77777777" w:rsidR="003F3FCE" w:rsidRDefault="003F3FCE" w:rsidP="003F3FCE">
      <w:pPr>
        <w:pStyle w:val="BodyTextNumbered"/>
        <w:spacing w:before="240"/>
      </w:pPr>
      <w:r>
        <w:t>(8)</w:t>
      </w:r>
      <w: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63BB82CC" w14:textId="77777777" w:rsidR="003F3FCE" w:rsidRDefault="003F3FCE" w:rsidP="003F3FCE">
      <w:pPr>
        <w:pStyle w:val="BodyTextNumbered"/>
      </w:pPr>
      <w:r>
        <w:t>(9)</w:t>
      </w:r>
      <w:r>
        <w:tab/>
        <w:t xml:space="preserve">Base Points for On-Line Generation Resources and Controllable Load Resources providing Non-Spin include Non-Spin energy as well as any other energy dispatched </w:t>
      </w:r>
      <w:proofErr w:type="gramStart"/>
      <w:r>
        <w:t>as a result of</w:t>
      </w:r>
      <w:proofErr w:type="gramEnd"/>
      <w:r>
        <w:t xml:space="preserve">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of a Generation Resource participating as Off-Line, SCED </w:t>
      </w:r>
      <w:r w:rsidRPr="006624C0">
        <w:t xml:space="preserve">should be able to be dispatch it within 30 minutes of the </w:t>
      </w:r>
      <w:r>
        <w:t>Non-</w:t>
      </w:r>
      <w:r w:rsidRPr="006624C0">
        <w:t xml:space="preserve">Spin deployment </w:t>
      </w:r>
      <w:r>
        <w:t>i</w:t>
      </w:r>
      <w:r w:rsidRPr="006624C0">
        <w:t>nstruction.</w:t>
      </w:r>
      <w:r>
        <w:t xml:space="preserve"> </w:t>
      </w:r>
    </w:p>
    <w:p w14:paraId="2B95C3EC" w14:textId="77777777" w:rsidR="003F3FCE" w:rsidRDefault="003F3FCE" w:rsidP="003F3FCE">
      <w:pPr>
        <w:pStyle w:val="BodyTextNumbered"/>
      </w:pPr>
      <w:r>
        <w:t>(10)</w:t>
      </w:r>
      <w: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B89F938" w14:textId="77777777" w:rsidR="003F3FCE" w:rsidRDefault="003F3FCE" w:rsidP="003F3FCE">
      <w:pPr>
        <w:pStyle w:val="BodyTextNumbered"/>
      </w:pPr>
      <w:r>
        <w:t>(11)</w:t>
      </w:r>
      <w:r>
        <w:tab/>
        <w:t>ERCOT may deploy Non-Spin at any time in a Settlement Interval.</w:t>
      </w:r>
    </w:p>
    <w:p w14:paraId="672AB3EE" w14:textId="77777777" w:rsidR="003F3FCE" w:rsidRDefault="003F3FCE" w:rsidP="003F3FCE">
      <w:pPr>
        <w:pStyle w:val="BodyTextNumbered"/>
      </w:pPr>
      <w:r>
        <w:t>(12)</w:t>
      </w:r>
      <w:r>
        <w:tab/>
        <w:t>ERCOT’s Non-Spin deployment Dispatch Instructions must include:</w:t>
      </w:r>
    </w:p>
    <w:p w14:paraId="6C45A273" w14:textId="77777777" w:rsidR="003F3FCE" w:rsidRDefault="003F3FCE" w:rsidP="00175A69">
      <w:pPr>
        <w:pStyle w:val="List"/>
        <w:ind w:left="1440"/>
      </w:pPr>
      <w:r>
        <w:t>(a)</w:t>
      </w:r>
      <w:r>
        <w:tab/>
        <w:t>The Resource name;</w:t>
      </w:r>
    </w:p>
    <w:p w14:paraId="467612AF" w14:textId="77777777" w:rsidR="003F3FCE" w:rsidRDefault="003F3FCE" w:rsidP="00175A69">
      <w:pPr>
        <w:pStyle w:val="List"/>
        <w:ind w:left="1440"/>
      </w:pPr>
      <w:r>
        <w:t>(b)</w:t>
      </w:r>
      <w:r>
        <w:tab/>
        <w:t xml:space="preserve">A MW level of capacity deployment for Generation Resources with Energy Offer Curve, a MW level of energy for Generation Resources with Output Schedules, </w:t>
      </w:r>
      <w:r>
        <w:lastRenderedPageBreak/>
        <w:t>and a Dispatch Instruction for Load Resources equal to their awarded Non-Spin Ancillary Service Resource Responsibility; and</w:t>
      </w:r>
    </w:p>
    <w:p w14:paraId="3AB7959F" w14:textId="77777777" w:rsidR="003F3FCE" w:rsidRDefault="003F3FCE" w:rsidP="00175A69">
      <w:pPr>
        <w:pStyle w:val="List"/>
        <w:ind w:left="1440"/>
      </w:pPr>
      <w:r>
        <w:t>(c)</w:t>
      </w:r>
      <w:r>
        <w:tab/>
        <w:t>The anticipated duration of deployment.</w:t>
      </w:r>
    </w:p>
    <w:p w14:paraId="2FF3CAA1" w14:textId="77777777" w:rsidR="003F3FCE" w:rsidRDefault="003F3FCE" w:rsidP="003F3FCE">
      <w:pPr>
        <w:pStyle w:val="List"/>
      </w:pPr>
      <w:r>
        <w:rPr>
          <w:iCs/>
        </w:rPr>
        <w:t>(13</w:t>
      </w:r>
      <w:r w:rsidRPr="000149E5">
        <w:rPr>
          <w:iCs/>
        </w:rPr>
        <w:t>)</w:t>
      </w:r>
      <w:r w:rsidRPr="000149E5">
        <w:rPr>
          <w:iCs/>
        </w:rPr>
        <w:tab/>
        <w:t>ERCOT shall provide a signal via ICCP to the QSE of a deployed Generation or Load Resource indicating that its Non-Spin capacity has been deployed.</w:t>
      </w:r>
    </w:p>
    <w:p w14:paraId="36B16279" w14:textId="77777777" w:rsidR="003F3FCE" w:rsidRDefault="003F3FCE" w:rsidP="003F3FCE">
      <w:pPr>
        <w:pStyle w:val="BodyTextNumbered"/>
      </w:pPr>
      <w:r>
        <w:t>(14)</w:t>
      </w:r>
      <w: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4E1B8995" w14:textId="77777777" w:rsidR="003F3FCE" w:rsidRDefault="003F3FCE" w:rsidP="003F3FCE">
      <w:pPr>
        <w:pStyle w:val="BodyTextNumbered"/>
        <w:rPr>
          <w:iCs/>
        </w:rPr>
      </w:pPr>
      <w:r>
        <w:rPr>
          <w:iCs/>
        </w:rPr>
        <w:t>(15</w:t>
      </w:r>
      <w:r w:rsidRPr="000149E5">
        <w:rPr>
          <w:iCs/>
        </w:rPr>
        <w:t>)</w:t>
      </w:r>
      <w:r w:rsidRPr="000149E5">
        <w:rPr>
          <w:iCs/>
        </w:rPr>
        <w:tab/>
        <w:t xml:space="preserve">ERCOT shall provide a notification to all QSEs via the </w:t>
      </w:r>
      <w:r>
        <w:t>ERCOT website</w:t>
      </w:r>
      <w:r w:rsidRPr="000149E5">
        <w:rPr>
          <w:iCs/>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3FCE" w14:paraId="03D6D82F" w14:textId="77777777" w:rsidTr="00D167DD">
        <w:trPr>
          <w:trHeight w:val="206"/>
        </w:trPr>
        <w:tc>
          <w:tcPr>
            <w:tcW w:w="9350" w:type="dxa"/>
            <w:shd w:val="pct12" w:color="auto" w:fill="auto"/>
          </w:tcPr>
          <w:p w14:paraId="1179F9DD" w14:textId="77777777" w:rsidR="003F3FCE" w:rsidRDefault="003F3FCE" w:rsidP="00D167DD">
            <w:pPr>
              <w:pStyle w:val="Instructions"/>
              <w:spacing w:before="120"/>
            </w:pPr>
            <w:r>
              <w:t>[NPRR1000 and NPRR1010:  Replace applicable portions of Section 6.5.7.6.2.3 above with the following upon system implementation for NPRR1000; or upon system implementation of the Real-Time Co-Optimization (RTC) project for NPRR1010:]</w:t>
            </w:r>
          </w:p>
          <w:p w14:paraId="0F7359DF" w14:textId="77777777" w:rsidR="003F3FCE" w:rsidRPr="003161DC" w:rsidRDefault="003F3FCE" w:rsidP="00D167DD">
            <w:pPr>
              <w:keepNext/>
              <w:tabs>
                <w:tab w:val="left" w:pos="1800"/>
              </w:tabs>
              <w:spacing w:before="240" w:after="240"/>
              <w:ind w:left="1800" w:hanging="1800"/>
              <w:outlineLvl w:val="5"/>
              <w:rPr>
                <w:b/>
                <w:bCs/>
                <w:szCs w:val="22"/>
              </w:rPr>
            </w:pPr>
            <w:r w:rsidRPr="003161DC">
              <w:rPr>
                <w:b/>
                <w:bCs/>
                <w:szCs w:val="22"/>
              </w:rPr>
              <w:t>6.5.7.6.2.3</w:t>
            </w:r>
            <w:r w:rsidRPr="003161DC">
              <w:rPr>
                <w:b/>
                <w:bCs/>
                <w:szCs w:val="22"/>
              </w:rPr>
              <w:tab/>
              <w:t xml:space="preserve">Non-Spinning Reserve Service Deployment </w:t>
            </w:r>
          </w:p>
          <w:p w14:paraId="574B7788" w14:textId="77777777" w:rsidR="003F3FCE" w:rsidRPr="003161DC" w:rsidRDefault="003F3FCE" w:rsidP="00D167DD">
            <w:pPr>
              <w:spacing w:after="240"/>
              <w:ind w:left="720" w:hanging="720"/>
            </w:pPr>
            <w:r w:rsidRPr="003161DC">
              <w:t>(1)</w:t>
            </w:r>
            <w:r w:rsidRPr="003161DC">
              <w:tab/>
              <w:t xml:space="preserve">ERCOT shall deploy Non-Spin Service by operator Dispatch Instruction for the portion of On-Line Generation Resources that is only available through power augmentation and participating as Off-Line Non-Spin </w:t>
            </w:r>
            <w:r>
              <w:t xml:space="preserve">and </w:t>
            </w:r>
            <w:r w:rsidRPr="003161DC">
              <w:t>Off-Line Generation Resources.  ERCOT shall develop a procedure approved by TAC to deploy Resources providing Non-Spin Service.  ERCOT Operators shall implement the deployment procedure when a specified threshold(s) in MW of capability available to SCED to increase generation is</w:t>
            </w:r>
            <w:r>
              <w:t xml:space="preserve"> </w:t>
            </w:r>
            <w:r w:rsidRPr="003161DC">
              <w:t xml:space="preserve">reached.  ERCOT Operators may implement the deployment procedure to recover deployed RRS, ECRS, or when other Emergency Conditions exist.  The deployment of Non-Spin must always be 100% of that </w:t>
            </w:r>
            <w:r>
              <w:t>awarded</w:t>
            </w:r>
            <w:r w:rsidRPr="003161DC">
              <w:t xml:space="preserve"> on an individual Resource.</w:t>
            </w:r>
          </w:p>
          <w:p w14:paraId="05358D1A" w14:textId="77777777" w:rsidR="003F3FCE" w:rsidRPr="003161DC" w:rsidRDefault="003F3FCE" w:rsidP="00D167DD">
            <w:pPr>
              <w:spacing w:after="240"/>
              <w:ind w:left="720" w:hanging="720"/>
            </w:pPr>
            <w:r w:rsidRPr="003161DC">
              <w:t>(2)</w:t>
            </w:r>
            <w:r w:rsidRPr="003161DC">
              <w:tab/>
              <w:t xml:space="preserve">Once Non-Spin capacity from Off-Line Generation Resources </w:t>
            </w:r>
            <w:r>
              <w:t xml:space="preserve">awarded </w:t>
            </w:r>
            <w:r w:rsidRPr="003161DC">
              <w:t>Non-Spin is deployed and the Generation Resources are On-Line, ERCOT shall use SCED to determine the amount of energy to be dispatched from those Resources.</w:t>
            </w:r>
          </w:p>
          <w:p w14:paraId="7272D91D" w14:textId="77777777" w:rsidR="003F3FCE" w:rsidRPr="003161DC" w:rsidRDefault="003F3FCE" w:rsidP="00D167DD">
            <w:pPr>
              <w:spacing w:after="240"/>
              <w:ind w:left="720" w:hanging="720"/>
            </w:pPr>
            <w:r w:rsidRPr="003161DC">
              <w:t>(3)</w:t>
            </w:r>
            <w:r w:rsidRPr="003161DC">
              <w:tab/>
              <w:t xml:space="preserve">Off-Line Generation Resources </w:t>
            </w:r>
            <w:r>
              <w:t xml:space="preserve">offering to </w:t>
            </w:r>
            <w:r w:rsidRPr="003161DC">
              <w:t>provid</w:t>
            </w:r>
            <w:r>
              <w:t>e</w:t>
            </w:r>
            <w:r w:rsidRPr="003161DC">
              <w:t xml:space="preserve"> Non-Spin </w:t>
            </w:r>
            <w:r>
              <w:t>must</w:t>
            </w:r>
            <w:r w:rsidRPr="003161DC">
              <w:t xml:space="preserve"> provide an Energy Offer Curve for use by SCED. </w:t>
            </w:r>
          </w:p>
          <w:p w14:paraId="3B000FFE" w14:textId="77777777" w:rsidR="003F3FCE" w:rsidRDefault="003F3FCE" w:rsidP="00D167DD">
            <w:pPr>
              <w:spacing w:after="240"/>
              <w:ind w:left="720" w:hanging="720"/>
              <w:rPr>
                <w:iCs/>
              </w:rPr>
            </w:pPr>
            <w:r w:rsidRPr="003161DC">
              <w:rPr>
                <w:iCs/>
              </w:rPr>
              <w:t>(4)</w:t>
            </w:r>
            <w:r w:rsidRPr="003161DC">
              <w:rPr>
                <w:iCs/>
              </w:rPr>
              <w:tab/>
            </w:r>
            <w:r>
              <w:rPr>
                <w:iCs/>
              </w:rPr>
              <w:t>Non-Spin can be provided by Controllable Load Resources that are SCED qualified or by Load Resources that are not Controllable Load Resources but do not have an under-frequency relay or the under-frequency relay is unarmed.</w:t>
            </w:r>
          </w:p>
          <w:p w14:paraId="0C7250D4" w14:textId="77777777" w:rsidR="003F3FCE" w:rsidRDefault="003F3FCE" w:rsidP="00D167DD">
            <w:pPr>
              <w:spacing w:after="240"/>
              <w:ind w:left="1415" w:hanging="720"/>
              <w:rPr>
                <w:iCs/>
              </w:rPr>
            </w:pPr>
            <w:r>
              <w:rPr>
                <w:iCs/>
              </w:rPr>
              <w:lastRenderedPageBreak/>
              <w:t>(a)</w:t>
            </w:r>
            <w:r w:rsidRPr="003161DC">
              <w:tab/>
            </w:r>
            <w:r w:rsidRPr="003161DC">
              <w:rPr>
                <w:iCs/>
              </w:rPr>
              <w:t xml:space="preserve">Controllable Load Resources </w:t>
            </w:r>
            <w:r>
              <w:rPr>
                <w:iCs/>
              </w:rPr>
              <w:t>awarded</w:t>
            </w:r>
            <w:r w:rsidRPr="003161DC">
              <w:rPr>
                <w:iCs/>
              </w:rPr>
              <w:t xml:space="preserve"> Non-Spin shall have an RTM Energy Bid for SCED and shall be capable of being Dispatched to its Non-Spin Ancillary Service</w:t>
            </w:r>
            <w:r>
              <w:rPr>
                <w:iCs/>
              </w:rPr>
              <w:t xml:space="preserve"> award within 30 minutes</w:t>
            </w:r>
            <w:r w:rsidRPr="003161DC">
              <w:rPr>
                <w:iCs/>
              </w:rPr>
              <w:t xml:space="preserve">, using the Resource’s Normal Ramp Rate curve.  An Aggregate Load Resource </w:t>
            </w:r>
            <w:r>
              <w:rPr>
                <w:iCs/>
              </w:rPr>
              <w:t xml:space="preserve">(ALR) </w:t>
            </w:r>
            <w:r w:rsidRPr="003161DC">
              <w:rPr>
                <w:iCs/>
              </w:rPr>
              <w:t xml:space="preserve">must comply with all requirements in </w:t>
            </w:r>
            <w:r>
              <w:t>Section 22, Attachment O,</w:t>
            </w:r>
            <w:r w:rsidRPr="003161DC">
              <w:rPr>
                <w:iCs/>
              </w:rPr>
              <w:t xml:space="preserve"> Requirements for Aggregate Load Resource Participation in the ERCOT Markets.</w:t>
            </w:r>
          </w:p>
          <w:p w14:paraId="1893886B" w14:textId="77777777" w:rsidR="003F3FCE" w:rsidRPr="003161DC" w:rsidRDefault="003F3FCE" w:rsidP="00D167DD">
            <w:pPr>
              <w:spacing w:after="240"/>
              <w:ind w:left="1410" w:hanging="720"/>
              <w:rPr>
                <w:iCs/>
              </w:rPr>
            </w:pPr>
            <w:r>
              <w:rPr>
                <w:iCs/>
              </w:rPr>
              <w:t>(b)</w:t>
            </w:r>
            <w:r w:rsidRPr="003161DC">
              <w:tab/>
            </w:r>
            <w:r w:rsidRPr="0077774D">
              <w:rPr>
                <w:iCs/>
              </w:rPr>
              <w:t>A Load Resource that is not a Controllable Load Resource shall be capable of being Dispatched to its Non-Spin Ancillary Service Resource Responsibility within 30 minutes of a deployment instruction for capacity.</w:t>
            </w:r>
          </w:p>
          <w:p w14:paraId="6EE53B92" w14:textId="77777777" w:rsidR="003F3FCE" w:rsidRPr="003161DC" w:rsidRDefault="003F3FCE" w:rsidP="00D167DD">
            <w:pPr>
              <w:spacing w:after="240"/>
              <w:ind w:left="720" w:hanging="720"/>
            </w:pPr>
            <w:r w:rsidRPr="003161DC">
              <w:rPr>
                <w:iCs/>
              </w:rPr>
              <w:t>(</w:t>
            </w:r>
            <w:r>
              <w:rPr>
                <w:iCs/>
              </w:rPr>
              <w:t>5</w:t>
            </w:r>
            <w:r w:rsidRPr="003161DC">
              <w:rPr>
                <w:iCs/>
              </w:rPr>
              <w:t>)</w:t>
            </w:r>
            <w:r w:rsidRPr="003161DC">
              <w:rPr>
                <w:iCs/>
              </w:rPr>
              <w:tab/>
              <w:t xml:space="preserve">Off-Line Generation Resources </w:t>
            </w:r>
            <w:r>
              <w:rPr>
                <w:iCs/>
              </w:rPr>
              <w:t>awarded</w:t>
            </w:r>
            <w:r w:rsidRPr="003161DC">
              <w:rPr>
                <w:iCs/>
              </w:rPr>
              <w:t xml:space="preserve"> Non-Spin, while Off-Line and before the receipt of any deployment instruction, shall be capable of being dispatched to their Non-Spin </w:t>
            </w:r>
            <w:r>
              <w:rPr>
                <w:iCs/>
              </w:rPr>
              <w:t>award</w:t>
            </w:r>
            <w:r w:rsidRPr="003161DC">
              <w:rPr>
                <w:iCs/>
              </w:rPr>
              <w:t xml:space="preserve"> within 30 minutes of a </w:t>
            </w:r>
            <w:r>
              <w:rPr>
                <w:iCs/>
              </w:rPr>
              <w:t>Dispatch</w:t>
            </w:r>
            <w:r w:rsidRPr="003161DC">
              <w:rPr>
                <w:iCs/>
              </w:rPr>
              <w:t xml:space="preserve"> </w:t>
            </w:r>
            <w:r>
              <w:rPr>
                <w:iCs/>
              </w:rPr>
              <w:t>I</w:t>
            </w:r>
            <w:r w:rsidRPr="003161DC">
              <w:rPr>
                <w:iCs/>
              </w:rPr>
              <w:t xml:space="preserve">nstruction.  </w:t>
            </w:r>
            <w:r w:rsidRPr="00006D35">
              <w:rPr>
                <w:iCs/>
              </w:rPr>
              <w:t>On-Line Generation Resources awarded Non-Spin on the power augmentation capacity shall be capable of being dispatched to their Non-Spin award within 30 minutes of a Dispatch Instruction.</w:t>
            </w:r>
          </w:p>
          <w:p w14:paraId="6B2B53E9" w14:textId="77777777" w:rsidR="003F3FCE" w:rsidRPr="003161DC" w:rsidRDefault="003F3FCE" w:rsidP="00D167DD">
            <w:pPr>
              <w:spacing w:after="240"/>
              <w:ind w:left="720" w:hanging="720"/>
            </w:pPr>
            <w:r w:rsidRPr="003161DC">
              <w:t>(</w:t>
            </w:r>
            <w:r>
              <w:t>6</w:t>
            </w:r>
            <w:r w:rsidRPr="003161DC">
              <w:t>)</w:t>
            </w:r>
            <w:r w:rsidRPr="003161DC">
              <w:tab/>
              <w:t>ERCOT may deploy Non-Spin at any time in a Settlement Interval.</w:t>
            </w:r>
          </w:p>
          <w:p w14:paraId="783F05DB" w14:textId="10C03DF6" w:rsidR="003F3FCE" w:rsidDel="00175A69" w:rsidRDefault="003F3FCE" w:rsidP="00175A69">
            <w:pPr>
              <w:pStyle w:val="BodyTextNumbered"/>
              <w:rPr>
                <w:del w:id="11" w:author="ERCOT" w:date="2025-01-22T17:47:00Z"/>
              </w:rPr>
            </w:pPr>
            <w:r>
              <w:t xml:space="preserve">(7)       </w:t>
            </w:r>
            <w:ins w:id="12" w:author="ERCOT" w:date="2025-01-22T17:46:00Z">
              <w:r w:rsidR="00175A69">
                <w:t xml:space="preserve">ERCOT shall develop a process to deploy Non-Spin awarded to Off-Line Generation Resources, Load Resources that are not Controllable Load Resources </w:t>
              </w:r>
            </w:ins>
            <w:ins w:id="13" w:author="ERCOT" w:date="2025-01-22T17:47:00Z">
              <w:r w:rsidR="00175A69">
                <w:t xml:space="preserve">(CLRs), </w:t>
              </w:r>
            </w:ins>
            <w:ins w:id="14" w:author="ERCOT" w:date="2025-01-22T17:46:00Z">
              <w:r w:rsidR="00175A69">
                <w:t xml:space="preserve">and On-Line Generation Resources participating in Off-Line Non-Spin using power augmentation based on a random sampling of Resources.  ERCOT at its discretion may deploy Non-Spin partially or fully as necessary.  </w:t>
              </w:r>
              <w:r w:rsidR="00175A69" w:rsidRPr="00FF5517">
                <w:t xml:space="preserve">If Non-Spin is deployed partially, it shall be deployed in increments of 100% of each Resource’s </w:t>
              </w:r>
              <w:r w:rsidR="00175A69">
                <w:t>Non-Spin award</w:t>
              </w:r>
              <w:r w:rsidR="00175A69" w:rsidRPr="00FF5517">
                <w:t>.</w:t>
              </w:r>
            </w:ins>
            <w:ins w:id="15" w:author="ERCOT" w:date="2025-01-28T10:49:00Z">
              <w:r w:rsidR="00DB2DA3" w:rsidRPr="00FF5517">
                <w:t xml:space="preserve">  </w:t>
              </w:r>
              <w:r w:rsidR="00DB2DA3" w:rsidRPr="00C9332E">
                <w:t xml:space="preserve">ERCOT shall issue notification of the deployment </w:t>
              </w:r>
              <w:r w:rsidR="00DB2DA3">
                <w:t xml:space="preserve">on a Resource-specific basis </w:t>
              </w:r>
              <w:r w:rsidR="00DB2DA3" w:rsidRPr="00C9332E">
                <w:t>via XML message.</w:t>
              </w:r>
            </w:ins>
            <w:r w:rsidR="00DB2DA3" w:rsidRPr="00CA3EEC" w:rsidDel="00175A69">
              <w:t xml:space="preserve"> </w:t>
            </w:r>
            <w:del w:id="16" w:author="ERCOT" w:date="2025-01-22T17:47:00Z">
              <w:r w:rsidRPr="00CA3EEC" w:rsidDel="00175A69">
                <w:delText>ERCOT shall develop a process</w:delText>
              </w:r>
              <w:r w:rsidDel="00175A69">
                <w:delText xml:space="preserve"> to</w:delText>
              </w:r>
              <w:r w:rsidRPr="00CA3EEC" w:rsidDel="00175A69">
                <w:delText xml:space="preserve"> place</w:delText>
              </w:r>
              <w:r w:rsidDel="00175A69">
                <w:delText xml:space="preserve"> Off-Line Generation Resources and </w:delText>
              </w:r>
              <w:r w:rsidRPr="00624167" w:rsidDel="00175A69">
                <w:delText>Load Resources</w:delText>
              </w:r>
              <w:r w:rsidDel="00175A69">
                <w:delText xml:space="preserve"> that are not Controllable Load Resources</w:delText>
              </w:r>
              <w:r w:rsidRPr="00113081" w:rsidDel="00175A69">
                <w:delText xml:space="preserve"> </w:delText>
              </w:r>
              <w:r w:rsidDel="00175A69">
                <w:delText>with Non-Spin award in a</w:delText>
              </w:r>
              <w:r w:rsidRPr="00CA3EEC" w:rsidDel="00175A69">
                <w:delText xml:space="preserve"> group based on a random sampling</w:delText>
              </w:r>
              <w:r w:rsidDel="00175A69">
                <w:delText xml:space="preserve"> for the purpose of deploying these Resources manually. </w:delText>
              </w:r>
              <w:r w:rsidRPr="00CA3EEC" w:rsidDel="00175A69">
                <w:delText xml:space="preserve"> </w:delText>
              </w:r>
              <w:r w:rsidRPr="00210F92" w:rsidDel="00175A69">
                <w:delText>At ERCO</w:delText>
              </w:r>
              <w:r w:rsidRPr="001710FA" w:rsidDel="00175A69">
                <w:delText xml:space="preserve">T’s discretion, ERCOT may deploy all groups </w:delText>
              </w:r>
              <w:r w:rsidRPr="00C75DFD" w:rsidDel="00175A69">
                <w:delText xml:space="preserve">as specified in the </w:delText>
              </w:r>
              <w:r w:rsidDel="00175A69">
                <w:delText>Other Binding Document</w:delText>
              </w:r>
              <w:r w:rsidRPr="00C75DFD" w:rsidDel="00175A69">
                <w:delText xml:space="preserve"> </w:delText>
              </w:r>
              <w:r w:rsidDel="00175A69">
                <w:delText>titled</w:delText>
              </w:r>
              <w:r w:rsidRPr="00C75DFD" w:rsidDel="00175A69">
                <w:delText xml:space="preserve"> “Non-Spinning Reserve Deployment and Recall Procedure</w:delText>
              </w:r>
              <w:r w:rsidDel="00175A69">
                <w:delText>.</w:delText>
              </w:r>
              <w:r w:rsidRPr="00210F92" w:rsidDel="00175A69">
                <w:delText>”</w:delText>
              </w:r>
            </w:del>
          </w:p>
          <w:p w14:paraId="24D09846" w14:textId="71295D36" w:rsidR="003F3FCE" w:rsidDel="00175A69" w:rsidRDefault="003F3FCE">
            <w:pPr>
              <w:pStyle w:val="BodyTextNumbered"/>
              <w:rPr>
                <w:del w:id="17" w:author="ERCOT" w:date="2025-01-22T17:47:00Z"/>
              </w:rPr>
              <w:pPrChange w:id="18" w:author="ERCOT" w:date="2025-01-22T17:47:00Z">
                <w:pPr>
                  <w:pStyle w:val="BodyTextNumbered"/>
                  <w:ind w:left="1440"/>
                </w:pPr>
              </w:pPrChange>
            </w:pPr>
            <w:del w:id="19" w:author="ERCOT" w:date="2025-01-22T17:47:00Z">
              <w:r w:rsidDel="00175A69">
                <w:delText>(a)</w:delText>
              </w:r>
              <w:r w:rsidDel="00175A69">
                <w:tab/>
                <w:delText xml:space="preserve">On-Line Generation Resources participating in Off-Line Non-Spin using power augmentation will be randomly distributed in Real-Time among the groups created in the Day-Ahead for the purpose of manual deployment of </w:delText>
              </w:r>
              <w:r w:rsidRPr="003161DC" w:rsidDel="00175A69">
                <w:delText>Non-Spin by operator Dispatch Instruction</w:delText>
              </w:r>
              <w:r w:rsidDel="00175A69">
                <w:delText>.</w:delText>
              </w:r>
            </w:del>
          </w:p>
          <w:p w14:paraId="716E76B1" w14:textId="043093A5" w:rsidR="003F3FCE" w:rsidRPr="003161DC" w:rsidRDefault="003F3FCE">
            <w:pPr>
              <w:pStyle w:val="BodyTextNumbered"/>
              <w:pPrChange w:id="20" w:author="ERCOT" w:date="2025-01-22T17:47:00Z">
                <w:pPr>
                  <w:pStyle w:val="BodyTextNumbered"/>
                  <w:ind w:left="1440"/>
                </w:pPr>
              </w:pPrChange>
            </w:pPr>
            <w:del w:id="21" w:author="ERCOT" w:date="2025-01-22T17:47:00Z">
              <w:r w:rsidDel="00175A69">
                <w:delText>(b)</w:delText>
              </w:r>
              <w:r w:rsidDel="00175A69">
                <w:tab/>
                <w:delText xml:space="preserve">Any Generation Resource providing Off-Line Non-Spin that did not previously receive group assignment will be automatically considered in Group 1.  Any </w:delText>
              </w:r>
              <w:r w:rsidRPr="00624167" w:rsidDel="00175A69">
                <w:delText>Load Resource</w:delText>
              </w:r>
              <w:r w:rsidDel="00175A69">
                <w:delText xml:space="preserv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delText>
              </w:r>
            </w:del>
          </w:p>
          <w:p w14:paraId="35CC4628" w14:textId="77777777" w:rsidR="003F3FCE" w:rsidRPr="003161DC" w:rsidRDefault="003F3FCE" w:rsidP="00D167DD">
            <w:pPr>
              <w:spacing w:after="240"/>
              <w:ind w:left="720" w:hanging="720"/>
            </w:pPr>
            <w:r w:rsidRPr="003161DC">
              <w:lastRenderedPageBreak/>
              <w:t>(</w:t>
            </w:r>
            <w:r>
              <w:t>8</w:t>
            </w:r>
            <w:r w:rsidRPr="003161DC">
              <w:t>)</w:t>
            </w:r>
            <w:r w:rsidRPr="003161DC">
              <w:tab/>
              <w:t>ERCOT’s Non-Spin deployment Dispatch Instructions must include:</w:t>
            </w:r>
          </w:p>
          <w:p w14:paraId="78AC4F0F" w14:textId="77777777" w:rsidR="003F3FCE" w:rsidRPr="003161DC" w:rsidRDefault="003F3FCE" w:rsidP="00D167DD">
            <w:pPr>
              <w:spacing w:after="240"/>
              <w:ind w:left="1440" w:hanging="720"/>
            </w:pPr>
            <w:r w:rsidRPr="003161DC">
              <w:t>(a)</w:t>
            </w:r>
            <w:r w:rsidRPr="003161DC">
              <w:tab/>
              <w:t>The Resource name;</w:t>
            </w:r>
          </w:p>
          <w:p w14:paraId="0561ED30" w14:textId="77777777" w:rsidR="003F3FCE" w:rsidRPr="003161DC" w:rsidRDefault="003F3FCE" w:rsidP="00D167DD">
            <w:pPr>
              <w:spacing w:after="240"/>
              <w:ind w:left="1440" w:hanging="720"/>
            </w:pPr>
            <w:r w:rsidRPr="003161DC">
              <w:t>(b)</w:t>
            </w:r>
            <w:r w:rsidRPr="003161DC">
              <w:tab/>
              <w:t xml:space="preserve">A MW level of capacity deployment for Generation Resources with Energy Offer Curve </w:t>
            </w:r>
            <w:r w:rsidRPr="00F468C2">
              <w:t>and</w:t>
            </w:r>
            <w:r>
              <w:t xml:space="preserve"> </w:t>
            </w:r>
            <w:r w:rsidRPr="003161DC">
              <w:t>a MW level of energy for Generation Resources with Output Schedules and a Dispatch Instruction for Load Resources</w:t>
            </w:r>
            <w:r w:rsidRPr="00F468C2">
              <w:t>, excluding Controllable Load Resources, at a minimum</w:t>
            </w:r>
            <w:r w:rsidRPr="003161DC">
              <w:t xml:space="preserve"> equal to their awarded Non-Spin Ancillary Service</w:t>
            </w:r>
            <w:r>
              <w:t xml:space="preserve"> amount</w:t>
            </w:r>
            <w:r w:rsidRPr="003161DC">
              <w:t>; and</w:t>
            </w:r>
          </w:p>
          <w:p w14:paraId="18D4EBEF" w14:textId="77777777" w:rsidR="003F3FCE" w:rsidRPr="003161DC" w:rsidRDefault="003F3FCE" w:rsidP="00D167DD">
            <w:pPr>
              <w:spacing w:after="240"/>
              <w:ind w:left="1440" w:hanging="720"/>
            </w:pPr>
            <w:r w:rsidRPr="003161DC">
              <w:t>(c)</w:t>
            </w:r>
            <w:r w:rsidRPr="003161DC">
              <w:tab/>
              <w:t>The anticipated duration of deployment.</w:t>
            </w:r>
          </w:p>
          <w:p w14:paraId="3B6BEAB8" w14:textId="77777777" w:rsidR="003F3FCE" w:rsidRPr="003161DC" w:rsidRDefault="003F3FCE" w:rsidP="00D167DD">
            <w:pPr>
              <w:spacing w:after="240"/>
              <w:ind w:left="720" w:hanging="720"/>
            </w:pPr>
            <w:r>
              <w:rPr>
                <w:iCs/>
              </w:rPr>
              <w:t>(9)</w:t>
            </w:r>
            <w:r>
              <w:rPr>
                <w:iCs/>
              </w:rPr>
              <w:tab/>
            </w:r>
            <w:r w:rsidRPr="003161DC">
              <w:rPr>
                <w:iCs/>
              </w:rPr>
              <w:t>ERCOT shall provide a signal via ICCP to the QSE of a deployed Generation or Load Resource indicating that its Non-Spin capacity has been deployed.</w:t>
            </w:r>
          </w:p>
          <w:p w14:paraId="361865D8" w14:textId="77777777" w:rsidR="003F3FCE" w:rsidRPr="003161DC" w:rsidRDefault="003F3FCE" w:rsidP="00D167DD">
            <w:pPr>
              <w:spacing w:after="240"/>
              <w:ind w:left="720" w:hanging="720"/>
            </w:pPr>
            <w:r w:rsidRPr="003161DC">
              <w:t>(</w:t>
            </w:r>
            <w:r>
              <w:t>10</w:t>
            </w:r>
            <w:r w:rsidRPr="003161DC">
              <w:t>)</w:t>
            </w:r>
            <w:r w:rsidRPr="003161DC">
              <w:tab/>
              <w:t xml:space="preserve">ERCOT shall, as part of its TAC-approved Non-Spin deployment procedure, provide for the recall of Non-Spin </w:t>
            </w:r>
            <w:r>
              <w:t xml:space="preserve">from </w:t>
            </w:r>
            <w:r w:rsidRPr="00006D35">
              <w:t>On-Line Resources that were previously Off-Line Resources providing Non-Spin capacity and from On-Line Resources providing Non-Spin through power augmentation</w:t>
            </w:r>
            <w:r w:rsidRPr="003161DC">
              <w:t>.</w:t>
            </w:r>
          </w:p>
          <w:p w14:paraId="6107D081" w14:textId="77777777" w:rsidR="003F3FCE" w:rsidRPr="00F61076" w:rsidRDefault="003F3FCE" w:rsidP="00D167DD">
            <w:pPr>
              <w:spacing w:after="240"/>
              <w:ind w:left="720" w:hanging="720"/>
              <w:rPr>
                <w:iCs/>
              </w:rPr>
            </w:pPr>
            <w:r w:rsidRPr="003161DC">
              <w:rPr>
                <w:iCs/>
              </w:rPr>
              <w:t>(1</w:t>
            </w:r>
            <w:r>
              <w:rPr>
                <w:iCs/>
              </w:rPr>
              <w:t>1</w:t>
            </w:r>
            <w:r w:rsidRPr="003161DC">
              <w:rPr>
                <w:iCs/>
              </w:rPr>
              <w:t>)</w:t>
            </w:r>
            <w:r w:rsidRPr="003161DC">
              <w:rPr>
                <w:iCs/>
              </w:rPr>
              <w:tab/>
              <w:t xml:space="preserve">ERCOT shall provide a notification to all QSEs via the </w:t>
            </w:r>
            <w:r>
              <w:t>ERCOT website</w:t>
            </w:r>
            <w:r w:rsidRPr="003161DC">
              <w:rPr>
                <w:iCs/>
              </w:rPr>
              <w:t xml:space="preserve"> when any Non-Spin capacity is deployed on the ERCOT System showing the time, MW quantity and the anticipated duration of the deployment.</w:t>
            </w:r>
          </w:p>
        </w:tc>
      </w:tr>
    </w:tbl>
    <w:p w14:paraId="48FA8AB9" w14:textId="77777777" w:rsidR="00C05042" w:rsidRDefault="00C05042" w:rsidP="00C05042">
      <w:pPr>
        <w:pStyle w:val="H5"/>
        <w:spacing w:before="480"/>
        <w:ind w:left="1627" w:hanging="1627"/>
      </w:pPr>
      <w:bookmarkStart w:id="22" w:name="_Toc175157413"/>
      <w:commentRangeStart w:id="23"/>
      <w:r>
        <w:lastRenderedPageBreak/>
        <w:t>6.5.9.4.2</w:t>
      </w:r>
      <w:commentRangeEnd w:id="23"/>
      <w:r w:rsidR="001C5AB4">
        <w:rPr>
          <w:rStyle w:val="CommentReference"/>
          <w:b w:val="0"/>
          <w:bCs w:val="0"/>
          <w:i w:val="0"/>
          <w:iCs w:val="0"/>
        </w:rPr>
        <w:commentReference w:id="23"/>
      </w:r>
      <w:r>
        <w:tab/>
        <w:t>EEA Levels</w:t>
      </w:r>
      <w:bookmarkEnd w:id="22"/>
    </w:p>
    <w:p w14:paraId="4EA8A9A8" w14:textId="77777777" w:rsidR="00C05042" w:rsidRDefault="00C05042" w:rsidP="00C05042">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378172B1" w14:textId="77777777" w:rsidR="00C05042" w:rsidRDefault="00C05042" w:rsidP="00175A69">
      <w:pPr>
        <w:pStyle w:val="List"/>
        <w:ind w:left="1440"/>
      </w:pPr>
      <w:r>
        <w:t>(a)</w:t>
      </w:r>
      <w:r>
        <w:tab/>
        <w:t>ERCOT shall</w:t>
      </w:r>
      <w:r w:rsidRPr="007F5A4E">
        <w:t xml:space="preserve"> </w:t>
      </w:r>
      <w:r>
        <w:t>take the following steps to maintain steady state system frequency near 60 Hz and maintain PRC above 2,000 MW:</w:t>
      </w:r>
    </w:p>
    <w:p w14:paraId="7C19AFE9" w14:textId="77777777" w:rsidR="00C05042" w:rsidRDefault="00C05042" w:rsidP="00175A69">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007E8605" w14:textId="77777777" w:rsidR="00C05042" w:rsidRDefault="00C05042" w:rsidP="00175A69">
      <w:pPr>
        <w:pStyle w:val="List2"/>
        <w:ind w:left="2160"/>
      </w:pPr>
      <w:r>
        <w:t>(ii)</w:t>
      </w:r>
      <w:r>
        <w:tab/>
        <w:t xml:space="preserve">Use available DC Tie import capacity that is not already being used; </w:t>
      </w:r>
    </w:p>
    <w:p w14:paraId="10E81169" w14:textId="77777777" w:rsidR="00C05042" w:rsidRDefault="00C05042" w:rsidP="00175A69">
      <w:pPr>
        <w:pStyle w:val="List2"/>
        <w:ind w:left="2160"/>
      </w:pPr>
      <w:r>
        <w:t>(iii)</w:t>
      </w:r>
      <w:r>
        <w:tab/>
        <w:t>Issue a Dispatch Instruction for Resources to remain On-Line which, before start of emergency, were scheduled to come Off-Line; and</w:t>
      </w:r>
    </w:p>
    <w:p w14:paraId="31F0A756" w14:textId="77777777" w:rsidR="00C05042" w:rsidRPr="00A0746D" w:rsidRDefault="00C05042" w:rsidP="00175A69">
      <w:pPr>
        <w:pStyle w:val="List2"/>
        <w:ind w:left="216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5042" w14:paraId="4C22CDF4" w14:textId="77777777" w:rsidTr="00D167DD">
        <w:trPr>
          <w:trHeight w:val="206"/>
        </w:trPr>
        <w:tc>
          <w:tcPr>
            <w:tcW w:w="9350" w:type="dxa"/>
            <w:shd w:val="pct12" w:color="auto" w:fill="auto"/>
          </w:tcPr>
          <w:p w14:paraId="78506A70" w14:textId="77777777" w:rsidR="00C05042" w:rsidRDefault="00C05042" w:rsidP="00D167DD">
            <w:pPr>
              <w:pStyle w:val="Instructions"/>
              <w:spacing w:before="120"/>
            </w:pPr>
            <w:r>
              <w:lastRenderedPageBreak/>
              <w:t>[NPRR1010:  Insert paragraph (v) below upon system implementation of the Real-Time Co-Optimization (RTC) project:]</w:t>
            </w:r>
          </w:p>
          <w:p w14:paraId="40104B3A" w14:textId="77777777" w:rsidR="00C05042" w:rsidRPr="00B37C4B" w:rsidRDefault="00C05042" w:rsidP="00D167DD">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6E43FA55" w14:textId="77777777" w:rsidR="00C05042" w:rsidRDefault="00C05042" w:rsidP="00175A69">
      <w:pPr>
        <w:pStyle w:val="List"/>
        <w:spacing w:before="240"/>
        <w:ind w:left="1440"/>
      </w:pPr>
      <w:r>
        <w:t>(b)</w:t>
      </w:r>
      <w:r>
        <w:tab/>
        <w:t>QSEs shall:</w:t>
      </w:r>
    </w:p>
    <w:p w14:paraId="40E76FE9" w14:textId="77777777" w:rsidR="00C05042" w:rsidRDefault="00C05042" w:rsidP="00C05042">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5042" w14:paraId="7F0E848C" w14:textId="77777777" w:rsidTr="00D167DD">
        <w:trPr>
          <w:trHeight w:val="206"/>
        </w:trPr>
        <w:tc>
          <w:tcPr>
            <w:tcW w:w="9350" w:type="dxa"/>
            <w:shd w:val="pct12" w:color="auto" w:fill="auto"/>
          </w:tcPr>
          <w:p w14:paraId="09BD202E" w14:textId="77777777" w:rsidR="00C05042" w:rsidRDefault="00C05042" w:rsidP="00D167DD">
            <w:pPr>
              <w:pStyle w:val="Instructions"/>
              <w:spacing w:before="120"/>
            </w:pPr>
            <w:r>
              <w:t>[NPRR1010:  Replace paragraph (i) above with the following upon system implementation of the Real-Time Co-Optimization (RTC) project:]</w:t>
            </w:r>
          </w:p>
          <w:p w14:paraId="378832B8" w14:textId="77777777" w:rsidR="00C05042" w:rsidRPr="00B37C4B" w:rsidRDefault="00C05042" w:rsidP="00D167DD">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6AFFE88A" w14:textId="77777777" w:rsidR="00C05042" w:rsidRDefault="00C05042" w:rsidP="00C05042">
      <w:pPr>
        <w:pStyle w:val="List"/>
        <w:spacing w:before="240"/>
        <w:ind w:left="2160"/>
      </w:pPr>
      <w:r>
        <w:t>(ii)</w:t>
      </w:r>
      <w:r>
        <w:tab/>
        <w:t>Ensure that each of its ESRs suspends charging until the EEA is recalled, except under the following circumstances:</w:t>
      </w:r>
    </w:p>
    <w:p w14:paraId="7688F5BC" w14:textId="77777777" w:rsidR="00C05042" w:rsidRDefault="00C05042" w:rsidP="00C05042">
      <w:pPr>
        <w:pStyle w:val="List"/>
        <w:ind w:left="2880"/>
      </w:pPr>
      <w:r>
        <w:t>(A)</w:t>
      </w:r>
      <w:r>
        <w:tab/>
        <w:t xml:space="preserve">The ESR has a current SCED Base Point Instruction, LFC Dispatch Instruction, or manual Dispatch Instruction to charge the ESR; </w:t>
      </w:r>
    </w:p>
    <w:p w14:paraId="7F481405" w14:textId="77777777" w:rsidR="00C05042" w:rsidRDefault="00C05042" w:rsidP="00C05042">
      <w:pPr>
        <w:pStyle w:val="List"/>
        <w:ind w:left="2880"/>
      </w:pPr>
      <w:r>
        <w:t>(B)</w:t>
      </w:r>
      <w:r>
        <w:tab/>
        <w:t xml:space="preserve">The ESR is actively providing Primary Frequency Response; or </w:t>
      </w:r>
    </w:p>
    <w:p w14:paraId="0B350539" w14:textId="77777777" w:rsidR="00C05042" w:rsidRDefault="00C05042" w:rsidP="00C05042">
      <w:pPr>
        <w:pStyle w:val="List"/>
        <w:ind w:left="2880"/>
      </w:pPr>
      <w:r>
        <w:t>(C)</w:t>
      </w:r>
      <w:r>
        <w:tab/>
        <w:t xml:space="preserve">The ESR is co-located behind a POI with onsite generation that is incapable of exporting additional power to the ERCOT System, in which case the ESR may continue to charge </w:t>
      </w:r>
      <w:proofErr w:type="gramStart"/>
      <w:r>
        <w:t>as long as</w:t>
      </w:r>
      <w:proofErr w:type="gramEnd"/>
      <w:r>
        <w:t xml:space="preserve">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05042" w14:paraId="638FC21C" w14:textId="77777777" w:rsidTr="00D167DD">
        <w:trPr>
          <w:trHeight w:val="206"/>
        </w:trPr>
        <w:tc>
          <w:tcPr>
            <w:tcW w:w="9576" w:type="dxa"/>
            <w:shd w:val="pct12" w:color="auto" w:fill="auto"/>
          </w:tcPr>
          <w:p w14:paraId="0C16037F" w14:textId="77777777" w:rsidR="00C05042" w:rsidRDefault="00C05042" w:rsidP="00D167DD">
            <w:pPr>
              <w:pStyle w:val="Instructions"/>
              <w:spacing w:before="120"/>
            </w:pPr>
            <w:r>
              <w:t>[NPRR995:  Replace paragraph (ii) above with the following upon system implementation:]</w:t>
            </w:r>
          </w:p>
          <w:p w14:paraId="4390E3EC" w14:textId="77777777" w:rsidR="00C05042" w:rsidRDefault="00C05042" w:rsidP="00D167DD">
            <w:pPr>
              <w:pStyle w:val="List"/>
              <w:ind w:left="2160"/>
            </w:pPr>
            <w:r>
              <w:t>(ii)</w:t>
            </w:r>
            <w:r>
              <w:tab/>
              <w:t>Ensure that each of its ESRs and SOESSs suspends charging until the EEA is recalled, except under the following circumstances:</w:t>
            </w:r>
          </w:p>
          <w:p w14:paraId="2884A4D6" w14:textId="77777777" w:rsidR="00C05042" w:rsidRDefault="00C05042" w:rsidP="00D167DD">
            <w:pPr>
              <w:pStyle w:val="List"/>
              <w:ind w:left="2880"/>
            </w:pPr>
            <w:r>
              <w:t>(A)</w:t>
            </w:r>
            <w:r>
              <w:tab/>
              <w:t xml:space="preserve">The ESR has a current SCED Base Point Instruction, LFC Dispatch Instruction, or manual Dispatch Instruction to charge the ESR; </w:t>
            </w:r>
          </w:p>
          <w:p w14:paraId="03B45FE4" w14:textId="77777777" w:rsidR="00C05042" w:rsidRDefault="00C05042" w:rsidP="00D167DD">
            <w:pPr>
              <w:pStyle w:val="List"/>
              <w:ind w:left="2880"/>
            </w:pPr>
            <w:r>
              <w:lastRenderedPageBreak/>
              <w:t>(B)</w:t>
            </w:r>
            <w:r>
              <w:tab/>
              <w:t xml:space="preserve">The ESR or SOESS is actively providing Primary Frequency Response; or </w:t>
            </w:r>
          </w:p>
          <w:p w14:paraId="39CF5F82" w14:textId="77777777" w:rsidR="00C05042" w:rsidRPr="008F39F7" w:rsidRDefault="00C05042" w:rsidP="00D167DD">
            <w:pPr>
              <w:pStyle w:val="List"/>
              <w:ind w:left="2880"/>
            </w:pPr>
            <w:r>
              <w:t>(C)</w:t>
            </w:r>
            <w:r>
              <w:tab/>
              <w:t xml:space="preserve">The ESR or SOESS is co-located behind a POI with onsite generation that is incapable of exporting additional power to the ERCOT System, in which case the ESR may continue to charge </w:t>
            </w:r>
            <w:proofErr w:type="gramStart"/>
            <w:r>
              <w:t>as long as</w:t>
            </w:r>
            <w:proofErr w:type="gramEnd"/>
            <w:r>
              <w:t xml:space="preserve"> maximum output to the ERCOT System is maintained</w:t>
            </w:r>
            <w:r w:rsidRPr="00E779DA">
              <w:t>.</w:t>
            </w:r>
          </w:p>
        </w:tc>
      </w:tr>
    </w:tbl>
    <w:p w14:paraId="1D169BBE" w14:textId="77777777" w:rsidR="00C05042" w:rsidRDefault="00C05042" w:rsidP="00C05042">
      <w:pPr>
        <w:pStyle w:val="BodyTextNumbered"/>
        <w:spacing w:before="240"/>
      </w:pPr>
      <w:r>
        <w:lastRenderedPageBreak/>
        <w:t>(2)</w:t>
      </w:r>
      <w:r>
        <w:tab/>
        <w:t xml:space="preserve">ERCOT may declare an EEA Level 2 when </w:t>
      </w:r>
      <w:r w:rsidRPr="00D46D2F">
        <w:t xml:space="preserve">the </w:t>
      </w:r>
      <w:r w:rsidRPr="00D46D2F">
        <w:rPr>
          <w:iCs/>
        </w:rPr>
        <w:t>clock-min</w:t>
      </w:r>
      <w:r>
        <w:rPr>
          <w:iCs/>
        </w:rPr>
        <w:t>ute average</w:t>
      </w:r>
      <w: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07618D43" w14:textId="77777777" w:rsidR="00C05042" w:rsidRDefault="00C05042" w:rsidP="00175A69">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4474F086" w14:textId="77777777" w:rsidR="00C05042" w:rsidRDefault="00C05042" w:rsidP="00175A69">
      <w:pPr>
        <w:spacing w:after="240"/>
        <w:ind w:left="2160" w:hanging="72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553C0C76" w14:textId="77777777" w:rsidR="00C05042" w:rsidRDefault="00C05042" w:rsidP="00175A69">
      <w:pPr>
        <w:spacing w:after="240"/>
        <w:ind w:left="2160" w:hanging="720"/>
      </w:pPr>
      <w:r w:rsidRPr="005456FD">
        <w:t>(ii)</w:t>
      </w:r>
      <w:r>
        <w:tab/>
        <w:t>Instruct TSPs and DSPs to implement any available Load management plans to reduce Customer Load.</w:t>
      </w:r>
    </w:p>
    <w:p w14:paraId="7BB6E527" w14:textId="51E89D70" w:rsidR="00C05042" w:rsidRDefault="00C05042" w:rsidP="00175A69">
      <w:pPr>
        <w:spacing w:after="240"/>
        <w:ind w:left="2160" w:hanging="720"/>
      </w:pPr>
      <w:bookmarkStart w:id="24"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w:t>
      </w:r>
      <w:ins w:id="25" w:author="ERCOT" w:date="2025-01-22T17:49:00Z">
        <w:r w:rsidR="00175A69">
          <w:t xml:space="preserve">from Load Resources </w:t>
        </w:r>
      </w:ins>
      <w:r>
        <w:t>simultaneously or separately</w:t>
      </w:r>
      <w:del w:id="26" w:author="ERCOT" w:date="2025-01-22T17:49:00Z">
        <w:r w:rsidDel="00175A69">
          <w:delText>, and in any order</w:delText>
        </w:r>
      </w:del>
      <w:r>
        <w:t xml:space="preserve">.  </w:t>
      </w:r>
      <w:r w:rsidRPr="005456FD">
        <w:t>ERCOT shall issue such Dispatch Instructions in accordance with the deployment methodologies described in paragraph (i</w:t>
      </w:r>
      <w:r>
        <w:t>v</w:t>
      </w:r>
      <w:r w:rsidRPr="005456FD">
        <w:t>) below</w:t>
      </w:r>
      <w:r>
        <w:t xml:space="preserve">. </w:t>
      </w:r>
    </w:p>
    <w:p w14:paraId="328204A7" w14:textId="14101348" w:rsidR="00C05042" w:rsidRDefault="00C05042" w:rsidP="00C05042">
      <w:pPr>
        <w:spacing w:after="240"/>
        <w:ind w:left="2160" w:hanging="720"/>
      </w:pPr>
      <w:bookmarkStart w:id="27" w:name="_Hlk135903540"/>
      <w:bookmarkEnd w:id="24"/>
      <w:r w:rsidRPr="00FA1244">
        <w:t>(</w:t>
      </w:r>
      <w:r>
        <w:t>i</w:t>
      </w:r>
      <w:r w:rsidRPr="00FA1244">
        <w:t>v)</w:t>
      </w:r>
      <w:r w:rsidRPr="00FA1244">
        <w:tab/>
      </w:r>
      <w:r>
        <w:t xml:space="preserve">Load Resources providing ECRS that are not controlled by high-set under-frequency relays shall be deployed prior to </w:t>
      </w:r>
      <w:del w:id="28" w:author="ERCOT" w:date="2025-01-22T17:50:00Z">
        <w:r w:rsidDel="00175A69">
          <w:delText xml:space="preserve">Group 1 </w:delText>
        </w:r>
      </w:del>
      <w:r>
        <w:t>deployment</w:t>
      </w:r>
      <w:ins w:id="29" w:author="ERCOT" w:date="2025-01-22T17:49:00Z">
        <w:r w:rsidR="00175A69">
          <w:t xml:space="preserve"> of those that have armed under-frequency relays</w:t>
        </w:r>
      </w:ins>
      <w:r>
        <w:t xml:space="preserve">.  </w:t>
      </w:r>
      <w:r w:rsidRPr="00FA1244">
        <w:t xml:space="preserve">ERCOT shall deploy </w:t>
      </w:r>
      <w:r>
        <w:t xml:space="preserve">ECRS and </w:t>
      </w:r>
      <w:r w:rsidRPr="00FA1244">
        <w:t>RRS capacity supplied by Load Resources (controlled by high-set under-frequency relays) in accordance with the following:</w:t>
      </w:r>
    </w:p>
    <w:p w14:paraId="40F93B55" w14:textId="78BB3694" w:rsidR="00C05042" w:rsidRDefault="00C05042" w:rsidP="007467C1">
      <w:pPr>
        <w:pStyle w:val="List3"/>
        <w:ind w:left="2880"/>
        <w:rPr>
          <w:sz w:val="20"/>
        </w:rPr>
      </w:pPr>
      <w:bookmarkStart w:id="30" w:name="_Hlk135903548"/>
      <w:bookmarkEnd w:id="27"/>
      <w:r>
        <w:t>(A)</w:t>
      </w:r>
      <w:r>
        <w:tab/>
        <w:t xml:space="preserve">Instruct QSEs to deploy </w:t>
      </w:r>
      <w:del w:id="31" w:author="ERCOT" w:date="2025-01-22T17:50:00Z">
        <w:r w:rsidDel="00175A69">
          <w:delText xml:space="preserve">RRS with a Group 1 designation and all of the </w:delText>
        </w:r>
      </w:del>
      <w:r>
        <w:t>ECRS that is supplied from Load Resources (controlled by high-set under-frequency relays)</w:t>
      </w:r>
      <w:ins w:id="32" w:author="ERCOT" w:date="2025-01-22T17:50:00Z">
        <w:r w:rsidR="00175A69">
          <w:t xml:space="preserve"> that are only providing ECRS</w:t>
        </w:r>
      </w:ins>
      <w:ins w:id="33" w:author="ERCOT" w:date="2025-01-22T17:51:00Z">
        <w:r w:rsidR="00175A69">
          <w:t xml:space="preserve"> and </w:t>
        </w:r>
        <w:r w:rsidR="00175A69">
          <w:lastRenderedPageBreak/>
          <w:t>then instruct QSEs to deploy Load Resources (controlled by high-set under-frequency relays)</w:t>
        </w:r>
      </w:ins>
      <w:del w:id="34" w:author="ERCOT" w:date="2025-01-22T17:52:00Z">
        <w:r w:rsidDel="00175A69">
          <w:delText xml:space="preserve"> by instructing the QSE representing the specific Load Resources to interrupt </w:delText>
        </w:r>
      </w:del>
      <w:del w:id="35" w:author="ERCOT" w:date="2025-01-22T17:51:00Z">
        <w:r w:rsidDel="00175A69">
          <w:delText>Group 1 Load Resources</w:delText>
        </w:r>
      </w:del>
      <w:r>
        <w:t xml:space="preserve"> providing ECRS and RRS.  </w:t>
      </w:r>
      <w:r>
        <w:rPr>
          <w:szCs w:val="24"/>
        </w:rPr>
        <w:t>QSEs</w:t>
      </w:r>
      <w:del w:id="36" w:author="ERCOT" w:date="2025-01-22T17:52:00Z">
        <w:r w:rsidDel="00175A69">
          <w:rPr>
            <w:szCs w:val="24"/>
          </w:rPr>
          <w:delText xml:space="preserve"> shall deploy Load Resources according to the group designation and</w:delText>
        </w:r>
      </w:del>
      <w:r>
        <w:rPr>
          <w:szCs w:val="24"/>
        </w:rPr>
        <w:t xml:space="preserve"> will be given some discretion to deploy additional Load Resources </w:t>
      </w:r>
      <w:del w:id="37" w:author="ERCOT" w:date="2025-01-22T17:52:00Z">
        <w:r w:rsidDel="00175A69">
          <w:rPr>
            <w:szCs w:val="24"/>
          </w:rPr>
          <w:delText xml:space="preserve">from </w:delText>
        </w:r>
        <w:r w:rsidDel="00175A69">
          <w:delText xml:space="preserve">any of the groups </w:delText>
        </w:r>
      </w:del>
      <w:r>
        <w:t>not designated for deployment</w:t>
      </w:r>
      <w:r>
        <w:rPr>
          <w:szCs w:val="24"/>
        </w:rPr>
        <w:t xml:space="preserve"> if Load Resource operational considerations require such.  ERCOT shall issue notification of the deployment via XML message.  The deployment time within the ERCOT XML deployment message shall initiate the ten-minute deployment period;  </w:t>
      </w:r>
    </w:p>
    <w:bookmarkEnd w:id="30"/>
    <w:p w14:paraId="3465FC5A" w14:textId="44508A7A" w:rsidR="00C05042" w:rsidRDefault="00C05042" w:rsidP="007467C1">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w:t>
      </w:r>
      <w:ins w:id="38" w:author="ERCOT" w:date="2025-01-22T17:53:00Z">
        <w:r w:rsidR="00175A69">
          <w:t xml:space="preserve">that are only </w:t>
        </w:r>
      </w:ins>
      <w:r w:rsidRPr="00C9332E">
        <w:t>providing RRS</w:t>
      </w:r>
      <w:del w:id="39" w:author="ERCOT" w:date="2025-01-22T17:53:00Z">
        <w:r w:rsidDel="00175A69">
          <w:delText xml:space="preserve"> based on their group designation</w:delText>
        </w:r>
      </w:del>
      <w:r w:rsidRPr="00C9332E">
        <w:t xml:space="preserve">. </w:t>
      </w:r>
      <w:r>
        <w:t xml:space="preserve"> </w:t>
      </w:r>
      <w:r w:rsidRPr="00C9332E">
        <w:t xml:space="preserve">ERCOT shall issue notification of the deployment via XML message.  </w:t>
      </w:r>
      <w:r>
        <w:t>The deployment time within the ERCOT XML deployment message</w:t>
      </w:r>
      <w:r w:rsidRPr="00C9332E">
        <w:t xml:space="preserve"> shall initiate the ten-minute deployment period;</w:t>
      </w:r>
      <w:r w:rsidDel="001A290D">
        <w:t xml:space="preserve"> </w:t>
      </w:r>
      <w:r>
        <w:t xml:space="preserve">   </w:t>
      </w:r>
    </w:p>
    <w:p w14:paraId="478EE5AE" w14:textId="5D591878" w:rsidR="00C05042" w:rsidRDefault="00C05042" w:rsidP="007467C1">
      <w:pPr>
        <w:pStyle w:val="List3"/>
        <w:ind w:left="2880"/>
      </w:pPr>
      <w:bookmarkStart w:id="40" w:name="_Hlk135903555"/>
      <w:r>
        <w:t>(C)</w:t>
      </w:r>
      <w:r>
        <w:tab/>
        <w:t xml:space="preserve">The ERCOT Operator may deploy </w:t>
      </w:r>
      <w:ins w:id="41" w:author="ERCOT" w:date="2025-01-22T17:53:00Z">
        <w:r w:rsidR="00175A69">
          <w:t xml:space="preserve">all </w:t>
        </w:r>
      </w:ins>
      <w:r w:rsidRPr="006C4989">
        <w:t>Load Resources</w:t>
      </w:r>
      <w:del w:id="42" w:author="ERCOT" w:date="2025-01-22T17:53:00Z">
        <w:r w:rsidRPr="006C4989" w:rsidDel="00175A69">
          <w:delText xml:space="preserve"> providing only ECRS (not controlled by high-set under-frequency relays) and</w:delText>
        </w:r>
        <w:r w:rsidDel="00175A69">
          <w:delText xml:space="preserve"> all groups of Load Resources</w:delText>
        </w:r>
      </w:del>
      <w:r>
        <w:t xml:space="preserve"> providing RRS and ECRS at the same time.  </w:t>
      </w:r>
      <w:r>
        <w:rPr>
          <w:szCs w:val="24"/>
        </w:rPr>
        <w:t>ERCOT shall issue notification of the deployment via XML message.  The deployment time within the ERCOT XML deployment message shall initiate the ten-minute deployment period</w:t>
      </w:r>
      <w:r>
        <w:t>; and</w:t>
      </w:r>
    </w:p>
    <w:bookmarkEnd w:id="40"/>
    <w:p w14:paraId="500E2E02" w14:textId="38D73170" w:rsidR="00C05042" w:rsidRDefault="00C05042" w:rsidP="00DB2DA3">
      <w:pPr>
        <w:pStyle w:val="List3"/>
        <w:ind w:left="2880"/>
      </w:pPr>
      <w:r>
        <w:t>(D)</w:t>
      </w:r>
      <w:r>
        <w:tab/>
      </w:r>
      <w:del w:id="43" w:author="ERCOT" w:date="2025-01-22T17:53:00Z">
        <w:r w:rsidDel="00175A69">
          <w:delText xml:space="preserve">ERCOT shall post a list of Load Resources on the MIS Certified Area immediately following the DRUC for each QSE with a Load Resource obligation which may be deployed to interrupt under paragraph (A) and paragraph (B).  </w:delText>
        </w:r>
      </w:del>
      <w:r>
        <w:t xml:space="preserve">ERCOT shall develop a </w:t>
      </w:r>
      <w:ins w:id="44" w:author="ERCOT" w:date="2025-01-22T17:53:00Z">
        <w:r w:rsidR="00175A69">
          <w:t xml:space="preserve">Real-Time </w:t>
        </w:r>
      </w:ins>
      <w:r>
        <w:t xml:space="preserve">process for </w:t>
      </w:r>
      <w:ins w:id="45" w:author="ERCOT" w:date="2025-01-22T17:54:00Z">
        <w:r w:rsidR="00175A69">
          <w:t>deploying</w:t>
        </w:r>
      </w:ins>
      <w:del w:id="46" w:author="ERCOT" w:date="2025-01-22T17:54:00Z">
        <w:r w:rsidDel="00175A69">
          <w:delText>determining which individual</w:delText>
        </w:r>
      </w:del>
      <w:r>
        <w:t xml:space="preserve"> Load Resource</w:t>
      </w:r>
      <w:ins w:id="47" w:author="ERCOT" w:date="2025-01-22T17:54:00Z">
        <w:r w:rsidR="00175A69">
          <w:t>s</w:t>
        </w:r>
      </w:ins>
      <w:del w:id="48" w:author="ERCOT" w:date="2025-01-22T17:54:00Z">
        <w:r w:rsidDel="00175A69">
          <w:delText xml:space="preserve"> to place in each group</w:delText>
        </w:r>
      </w:del>
      <w:r>
        <w:t xml:space="preserve">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05042" w14:paraId="0D23B50C" w14:textId="77777777" w:rsidTr="00D167DD">
        <w:trPr>
          <w:trHeight w:val="206"/>
        </w:trPr>
        <w:tc>
          <w:tcPr>
            <w:tcW w:w="5000" w:type="pct"/>
            <w:shd w:val="pct12" w:color="auto" w:fill="auto"/>
          </w:tcPr>
          <w:p w14:paraId="4B07EED9" w14:textId="77777777" w:rsidR="00C05042" w:rsidRDefault="00C05042" w:rsidP="00D167DD">
            <w:pPr>
              <w:pStyle w:val="Instructions"/>
              <w:spacing w:before="120"/>
            </w:pPr>
            <w:r>
              <w:t>[NPRR1010:  Replace paragraph (D) above with the following upon system implementation of the Real-Time Co-Optimization (RTC) project:]</w:t>
            </w:r>
          </w:p>
          <w:p w14:paraId="0A62D8CC" w14:textId="088A6343" w:rsidR="00C05042" w:rsidRPr="00C3334D" w:rsidRDefault="00C05042" w:rsidP="00D167DD">
            <w:pPr>
              <w:spacing w:before="240" w:after="240"/>
              <w:ind w:left="2880" w:hanging="720"/>
            </w:pPr>
            <w:r w:rsidRPr="00C9332E">
              <w:t>(D)</w:t>
            </w:r>
            <w:r w:rsidRPr="00C9332E">
              <w:tab/>
            </w:r>
            <w:del w:id="49" w:author="ERCOT" w:date="2025-01-22T17:54:00Z">
              <w:r w:rsidRPr="00C9332E" w:rsidDel="00175A69">
                <w:delText xml:space="preserve">ERCOT shall post a list of Load Resources on the MIS Certified Area immediately following the DRUC for each QSE with a Load Resource </w:delText>
              </w:r>
              <w:r w:rsidDel="00175A69">
                <w:delText>RRS or ECRS award,</w:delText>
              </w:r>
              <w:r w:rsidRPr="00C9332E" w:rsidDel="00175A69">
                <w:delText xml:space="preserve"> which may be deployed to interrupt under paragraph (A</w:delText>
              </w:r>
              <w:r w:rsidDel="00175A69">
                <w:delText>)</w:delText>
              </w:r>
              <w:r w:rsidRPr="00C9332E" w:rsidDel="00175A69">
                <w:delText xml:space="preserve"> and paragraph (B</w:delText>
              </w:r>
              <w:r w:rsidDel="00175A69">
                <w:delText>)</w:delText>
              </w:r>
              <w:r w:rsidRPr="00C9332E" w:rsidDel="00175A69">
                <w:delText xml:space="preserve">. </w:delText>
              </w:r>
            </w:del>
            <w:r w:rsidRPr="00C9332E">
              <w:t xml:space="preserve"> ERCOT shall develop a </w:t>
            </w:r>
            <w:ins w:id="50" w:author="ERCOT" w:date="2025-01-22T17:54:00Z">
              <w:r w:rsidR="00175A69">
                <w:t xml:space="preserve">Real-Time </w:t>
              </w:r>
            </w:ins>
            <w:r w:rsidRPr="00C9332E">
              <w:t xml:space="preserve">process for </w:t>
            </w:r>
            <w:ins w:id="51" w:author="ERCOT" w:date="2025-01-22T17:54:00Z">
              <w:r w:rsidR="00175A69">
                <w:t>deploying</w:t>
              </w:r>
            </w:ins>
            <w:del w:id="52" w:author="ERCOT" w:date="2025-01-22T17:55:00Z">
              <w:r w:rsidRPr="00C9332E" w:rsidDel="00175A69">
                <w:delText xml:space="preserve">determining which </w:delText>
              </w:r>
              <w:r w:rsidRPr="00C9332E" w:rsidDel="00175A69">
                <w:lastRenderedPageBreak/>
                <w:delText>individual</w:delText>
              </w:r>
            </w:del>
            <w:r w:rsidRPr="00C9332E">
              <w:t xml:space="preserve"> Load Resource</w:t>
            </w:r>
            <w:ins w:id="53" w:author="ERCOT" w:date="2025-01-22T17:55:00Z">
              <w:r w:rsidR="00175A69">
                <w:t>s</w:t>
              </w:r>
            </w:ins>
            <w:r w:rsidRPr="00C9332E">
              <w:t xml:space="preserve"> </w:t>
            </w:r>
            <w:del w:id="54" w:author="ERCOT" w:date="2025-01-22T17:55:00Z">
              <w:r w:rsidRPr="00C9332E" w:rsidDel="00175A69">
                <w:delText xml:space="preserve">to place in </w:delText>
              </w:r>
              <w:r w:rsidDel="00175A69">
                <w:delText>each g</w:delText>
              </w:r>
              <w:r w:rsidRPr="00C9332E" w:rsidDel="00175A69">
                <w:delText>roup</w:delText>
              </w:r>
              <w:r w:rsidDel="00175A69">
                <w:delText xml:space="preserve"> </w:delText>
              </w:r>
            </w:del>
            <w:r w:rsidRPr="00C9332E">
              <w:t>based on a random sampling of individual Load Resources.  At ERCOT’s discretion, ERCOT may deploy all Load Resources at any given time during EEA Level 2.</w:t>
            </w:r>
          </w:p>
        </w:tc>
      </w:tr>
    </w:tbl>
    <w:p w14:paraId="2DE543E9" w14:textId="77777777" w:rsidR="00C05042" w:rsidRPr="00500837" w:rsidRDefault="00C05042" w:rsidP="00C05042">
      <w:pPr>
        <w:spacing w:before="240" w:after="240"/>
        <w:ind w:left="2160" w:hanging="720"/>
      </w:pPr>
      <w:r w:rsidRPr="00500837">
        <w:lastRenderedPageBreak/>
        <w:t>(v)</w:t>
      </w:r>
      <w:r w:rsidRPr="00500837">
        <w:tab/>
        <w:t>Unless a media appeal is already in effect, ERCOT shall issue an appeal through the public news media fo</w:t>
      </w:r>
      <w:r>
        <w:t>r voluntary energy conservation; and</w:t>
      </w:r>
    </w:p>
    <w:p w14:paraId="4F6AFE1C" w14:textId="77777777" w:rsidR="00C05042" w:rsidRDefault="00C05042" w:rsidP="00C05042">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56A3686A" w14:textId="77777777" w:rsidR="00C05042" w:rsidRDefault="00C05042" w:rsidP="00175A69">
      <w:pPr>
        <w:pStyle w:val="List"/>
        <w:ind w:left="1440"/>
      </w:pPr>
      <w:r>
        <w:t>(b)</w:t>
      </w:r>
      <w:r>
        <w:tab/>
        <w:t>Confidentiality requirements regarding transmission operations and system capacity information will be lifted, as needed to restore reliability.</w:t>
      </w:r>
    </w:p>
    <w:p w14:paraId="55E98818" w14:textId="77777777" w:rsidR="00C05042" w:rsidRDefault="00C05042" w:rsidP="00C05042">
      <w:pPr>
        <w:pStyle w:val="BodyTextNumbered"/>
      </w:pPr>
      <w:r>
        <w:t>(3)</w:t>
      </w:r>
      <w:r>
        <w:tab/>
      </w:r>
      <w:r w:rsidRPr="00800225">
        <w:t xml:space="preserve">ERCOT </w:t>
      </w:r>
      <w:r>
        <w:t>may</w:t>
      </w:r>
      <w:r w:rsidRPr="00800225">
        <w:t xml:space="preserve"> declare an EEA Level </w:t>
      </w:r>
      <w:r>
        <w:t>3</w:t>
      </w:r>
      <w:r w:rsidRPr="00800225">
        <w:t xml:space="preserve"> wh</w:t>
      </w:r>
      <w:r w:rsidRPr="00D46D2F">
        <w:t xml:space="preserve">en the </w:t>
      </w:r>
      <w:r w:rsidRPr="00D46D2F">
        <w:rPr>
          <w:iCs/>
        </w:rPr>
        <w:t>clock</w:t>
      </w:r>
      <w:r>
        <w:rPr>
          <w:iCs/>
        </w:rPr>
        <w:t>-minute average</w:t>
      </w:r>
      <w:r w:rsidRPr="00800225">
        <w:t xml:space="preserve"> system frequency </w:t>
      </w:r>
      <w:r>
        <w:t>falls below</w:t>
      </w:r>
      <w:r w:rsidRPr="00800225">
        <w:t xml:space="preserve"> 59.91 Hz </w:t>
      </w:r>
      <w:r>
        <w:t>for 20 consecutive minutes</w:t>
      </w:r>
      <w:r w:rsidRPr="008C7E79">
        <w:t xml:space="preserve"> </w:t>
      </w:r>
      <w:r>
        <w:t xml:space="preserve">or when steady-state frequency falls below 59.8 Hz.  ERCOT will declare an EEA Level 3 when PRC cannot be maintained above 1,500 MW or when the </w:t>
      </w:r>
      <w:r>
        <w:rPr>
          <w:iCs/>
        </w:rPr>
        <w:t>clock-minute average</w:t>
      </w:r>
      <w:r>
        <w:t xml:space="preserve"> system frequency falls below 59.91 Hz for 25 consecutive minutes.  Upon declaration of an EEA Level 3, ERCOT shall take any of the following measures as necessary to recover frequency or PRC to the minimum required levels:</w:t>
      </w:r>
    </w:p>
    <w:p w14:paraId="7B16D589" w14:textId="77777777" w:rsidR="00C05042" w:rsidRDefault="00C05042" w:rsidP="00C05042">
      <w:pPr>
        <w:spacing w:after="240"/>
        <w:ind w:left="1440" w:hanging="720"/>
      </w:pPr>
      <w:bookmarkStart w:id="55"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w:t>
      </w:r>
      <w:proofErr w:type="gramStart"/>
      <w:r>
        <w:t>as long as</w:t>
      </w:r>
      <w:proofErr w:type="gramEnd"/>
      <w:r>
        <w:t xml:space="preserve">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05042" w14:paraId="13461AAE" w14:textId="77777777" w:rsidTr="00D167DD">
        <w:trPr>
          <w:trHeight w:val="206"/>
        </w:trPr>
        <w:tc>
          <w:tcPr>
            <w:tcW w:w="9576" w:type="dxa"/>
            <w:shd w:val="pct12" w:color="auto" w:fill="auto"/>
          </w:tcPr>
          <w:bookmarkEnd w:id="55"/>
          <w:p w14:paraId="360ADA49" w14:textId="77777777" w:rsidR="00C05042" w:rsidRDefault="00C05042" w:rsidP="00D167DD">
            <w:pPr>
              <w:pStyle w:val="Instructions"/>
              <w:spacing w:before="120"/>
            </w:pPr>
            <w:r>
              <w:t>[NPRR995:  Replace paragraph (a) above with the following upon system implementation:]</w:t>
            </w:r>
          </w:p>
          <w:p w14:paraId="5965038D" w14:textId="77777777" w:rsidR="00C05042" w:rsidRPr="008F39F7" w:rsidRDefault="00C05042" w:rsidP="00D167DD">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w:t>
            </w:r>
            <w:r>
              <w:lastRenderedPageBreak/>
              <w:t xml:space="preserve">may continue to charge </w:t>
            </w:r>
            <w:proofErr w:type="gramStart"/>
            <w:r>
              <w:t>as long as</w:t>
            </w:r>
            <w:proofErr w:type="gramEnd"/>
            <w:r>
              <w:t xml:space="preserve"> maximum output to the ERCOT System is maintained</w:t>
            </w:r>
            <w:r w:rsidRPr="00E779DA">
              <w:t>.</w:t>
            </w:r>
          </w:p>
        </w:tc>
      </w:tr>
    </w:tbl>
    <w:p w14:paraId="037A529E" w14:textId="77777777" w:rsidR="00C05042" w:rsidRDefault="00C05042" w:rsidP="00175A69">
      <w:pPr>
        <w:pStyle w:val="List"/>
        <w:spacing w:before="240"/>
        <w:ind w:left="1440"/>
      </w:pPr>
      <w:r>
        <w:lastRenderedPageBreak/>
        <w:t>(b)</w:t>
      </w:r>
      <w:r>
        <w:tab/>
        <w:t xml:space="preserve">Direct all TOs to shed firm Load, in 100 MW blocks, distributed as documented in the Operating Guides </w:t>
      </w:r>
      <w:proofErr w:type="gramStart"/>
      <w:r>
        <w:t>in order to</w:t>
      </w:r>
      <w:proofErr w:type="gramEnd"/>
      <w:r>
        <w:t xml:space="preserve"> maintain a steady state system frequency at a minimum of 59.91 Hz and to recover 1,500 MW of PRC within 30 minutes. </w:t>
      </w:r>
    </w:p>
    <w:p w14:paraId="06C01CDE" w14:textId="77777777" w:rsidR="00C05042" w:rsidRDefault="00C05042" w:rsidP="00C05042">
      <w:pPr>
        <w:pStyle w:val="List"/>
        <w:ind w:left="2160"/>
      </w:pPr>
      <w:r>
        <w:t>(i)</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13201D3C" w14:textId="77777777" w:rsidR="00C05042" w:rsidRDefault="00C05042" w:rsidP="00C05042">
      <w:pPr>
        <w:spacing w:after="240"/>
        <w:ind w:left="1440" w:hanging="720"/>
      </w:pPr>
      <w:r>
        <w:t>(c)</w:t>
      </w:r>
      <w:r>
        <w:tab/>
        <w:t>Implement any appropriate measures associated with EEA Levels 1 and 2 that have not already been implemented.</w:t>
      </w:r>
    </w:p>
    <w:p w14:paraId="7C828849" w14:textId="77777777" w:rsidR="007454B5" w:rsidRDefault="007454B5" w:rsidP="007454B5">
      <w:pPr>
        <w:pStyle w:val="H6"/>
        <w:spacing w:before="480"/>
      </w:pPr>
      <w:bookmarkStart w:id="56" w:name="_Toc162532143"/>
      <w:bookmarkStart w:id="57" w:name="_Toc162532162"/>
      <w:bookmarkStart w:id="58" w:name="_Hlk179386416"/>
      <w:r>
        <w:t>8.1.1.2.1.3</w:t>
      </w:r>
      <w:r>
        <w:tab/>
        <w:t>Non-Spinning Reserve Qualification</w:t>
      </w:r>
      <w:bookmarkEnd w:id="56"/>
    </w:p>
    <w:p w14:paraId="36B35846" w14:textId="77777777" w:rsidR="007454B5" w:rsidRDefault="007454B5" w:rsidP="00F80372">
      <w:pPr>
        <w:pStyle w:val="List"/>
      </w:pPr>
      <w:r>
        <w:t>(1)</w:t>
      </w:r>
      <w:r>
        <w:tab/>
        <w:t>Each Resource providing Non-Spin must be capable of being synchronized and ramped to its Ancillary Service Schedule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194E43BC" w14:textId="77777777" w:rsidR="007454B5" w:rsidRDefault="007454B5" w:rsidP="007454B5">
      <w:pPr>
        <w:pStyle w:val="List"/>
      </w:pPr>
      <w:r>
        <w:t>(2)</w:t>
      </w:r>
      <w:r>
        <w:tab/>
        <w:t xml:space="preserve">A Load Resource providing Non-Spin must provide a telemetered output signal. </w:t>
      </w:r>
    </w:p>
    <w:p w14:paraId="6A892FA7" w14:textId="77777777" w:rsidR="007454B5" w:rsidRDefault="007454B5" w:rsidP="007454B5">
      <w:pPr>
        <w:pStyle w:val="List"/>
      </w:pPr>
      <w:r>
        <w:t>(3)</w:t>
      </w:r>
      <w:r>
        <w:tab/>
        <w:t>Each Generation Resource and Load Resource providing Non-Spin must meet additional technical requirements specified in this Section.</w:t>
      </w:r>
    </w:p>
    <w:p w14:paraId="2BF607E4" w14:textId="77777777" w:rsidR="007454B5" w:rsidRDefault="007454B5" w:rsidP="007454B5">
      <w:pPr>
        <w:pStyle w:val="List"/>
      </w:pPr>
      <w:r>
        <w:t>(4)</w:t>
      </w:r>
      <w:r>
        <w:tab/>
        <w:t>QSEs using a Controllable Load Resource to provide Non-Spin must be capable of responding to ERCOT Dispatch Instructions in a similar manner to QSEs using Generation Resource to provide Non-Spin.</w:t>
      </w:r>
    </w:p>
    <w:p w14:paraId="189970B9" w14:textId="77777777" w:rsidR="007454B5" w:rsidRDefault="007454B5" w:rsidP="007454B5">
      <w:pPr>
        <w:pStyle w:val="List"/>
      </w:pPr>
      <w:r>
        <w:t>(5)</w:t>
      </w:r>
      <w:r>
        <w:tab/>
        <w:t>Each QSE shall ensure that each Resource is able to meet the Resource’s obligations to provide the Ancillary Service Resource Responsibility.  Each Generation Resource and Controllable Load Resource providing Non-Spin must meet additional technical requirements specified in this Section.</w:t>
      </w:r>
    </w:p>
    <w:p w14:paraId="51863A34" w14:textId="77777777" w:rsidR="007454B5" w:rsidRDefault="007454B5" w:rsidP="007454B5">
      <w:pPr>
        <w:pStyle w:val="List"/>
      </w:pPr>
      <w:r>
        <w:t>(6)</w:t>
      </w:r>
      <w:r>
        <w:tab/>
        <w:t xml:space="preserve">For any Resource requesting qualification for Non-Spin, a qualification test for each Resource to provide Non-Spin is conducted during a continuous </w:t>
      </w:r>
      <w:proofErr w:type="gramStart"/>
      <w:r>
        <w:t>eight hour</w:t>
      </w:r>
      <w:proofErr w:type="gramEnd"/>
      <w:r>
        <w:t xml:space="preserve"> period agreed to by the QSE and ERCOT.  ERCOT shall confirm the date and time of the test with the QSE. ERCOT shall administer the following test requirements. </w:t>
      </w:r>
    </w:p>
    <w:p w14:paraId="2573C44B" w14:textId="77777777" w:rsidR="007454B5" w:rsidRDefault="007454B5" w:rsidP="00F80372">
      <w:pPr>
        <w:pStyle w:val="List"/>
        <w:ind w:left="1440"/>
      </w:pPr>
      <w:r>
        <w:lastRenderedPageBreak/>
        <w:t>(a)</w:t>
      </w:r>
      <w: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653E3E32" w14:textId="77777777" w:rsidR="007454B5" w:rsidRDefault="007454B5" w:rsidP="00F80372">
      <w:pPr>
        <w:pStyle w:val="List"/>
        <w:ind w:left="1440"/>
      </w:pPr>
      <w:r>
        <w:t>(b)</w:t>
      </w:r>
      <w:r>
        <w:tab/>
        <w:t>For Generation Resources: during the test window, ERCOT shall send a message to the QSE representing a Generation Resources to deploy Non-Spin.  ERCOT shall monitor the adjustment of the Generation Resource’s Non-Spin Ancillary Service Schedule within five minutes for Resources On-Line.  ERCOT shall measure the test Resource’s response as described under Section 8.1.1.4.3, Non-Spinning Reserve Service Energy Deployment Criteria.  ERCOT shall evaluate the response of the Generation Resource given the current operating conditions of the system and determine the Resource’s qualification to provide Non-Spin.</w:t>
      </w:r>
    </w:p>
    <w:p w14:paraId="1FE4F2E9" w14:textId="77777777" w:rsidR="007454B5" w:rsidRDefault="007454B5" w:rsidP="00F80372">
      <w:pPr>
        <w:pStyle w:val="List"/>
        <w:ind w:left="1440"/>
      </w:pPr>
      <w:r>
        <w:t>(c)</w:t>
      </w:r>
      <w:r>
        <w:tab/>
        <w:t>For Load Resources, ERCOT shall send an instruction to deploy Non-Spin.  ERCOT shall measure the Resource’s response as described under Section 8.1.1.4.3.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454B5" w14:paraId="6030E6F2" w14:textId="77777777" w:rsidTr="007454B5">
        <w:tc>
          <w:tcPr>
            <w:tcW w:w="9350" w:type="dxa"/>
            <w:shd w:val="clear" w:color="auto" w:fill="E0E0E0"/>
          </w:tcPr>
          <w:p w14:paraId="2D4799F4" w14:textId="77777777" w:rsidR="007454B5" w:rsidRDefault="007454B5" w:rsidP="006B5A1B">
            <w:pPr>
              <w:pStyle w:val="Instructions"/>
              <w:spacing w:before="120"/>
            </w:pPr>
            <w:r>
              <w:t>[NPRR1011:  Replace Section 8.1.1.2.1.3 above with the following upon system implementation of the Real-Time Co-Optimization (RTC) project:]</w:t>
            </w:r>
          </w:p>
          <w:p w14:paraId="2EEA0028" w14:textId="77777777" w:rsidR="007454B5" w:rsidRPr="00497B63" w:rsidRDefault="007454B5" w:rsidP="006B5A1B">
            <w:pPr>
              <w:keepNext/>
              <w:tabs>
                <w:tab w:val="left" w:pos="1800"/>
              </w:tabs>
              <w:spacing w:before="240" w:after="240"/>
              <w:ind w:left="1800" w:hanging="1800"/>
              <w:outlineLvl w:val="5"/>
              <w:rPr>
                <w:b/>
                <w:bCs/>
                <w:szCs w:val="22"/>
              </w:rPr>
            </w:pPr>
            <w:bookmarkStart w:id="59" w:name="_Toc60045906"/>
            <w:bookmarkStart w:id="60" w:name="_Toc65157801"/>
            <w:bookmarkStart w:id="61" w:name="_Toc116564825"/>
            <w:bookmarkStart w:id="62" w:name="_Toc135994482"/>
            <w:bookmarkStart w:id="63" w:name="_Toc138931493"/>
            <w:bookmarkStart w:id="64" w:name="_Toc162532144"/>
            <w:r w:rsidRPr="00497B63">
              <w:rPr>
                <w:b/>
                <w:bCs/>
                <w:szCs w:val="22"/>
              </w:rPr>
              <w:t>8.1.1.2.1.3</w:t>
            </w:r>
            <w:r w:rsidRPr="00497B63">
              <w:rPr>
                <w:b/>
                <w:bCs/>
                <w:szCs w:val="22"/>
              </w:rPr>
              <w:tab/>
              <w:t>Non-Spinning Reserve Qualification</w:t>
            </w:r>
            <w:bookmarkEnd w:id="59"/>
            <w:bookmarkEnd w:id="60"/>
            <w:bookmarkEnd w:id="61"/>
            <w:bookmarkEnd w:id="62"/>
            <w:bookmarkEnd w:id="63"/>
            <w:bookmarkEnd w:id="64"/>
          </w:p>
          <w:p w14:paraId="6214C231" w14:textId="77777777" w:rsidR="007454B5" w:rsidRDefault="007454B5" w:rsidP="006B5A1B">
            <w:pPr>
              <w:spacing w:after="240"/>
              <w:ind w:left="720" w:hanging="720"/>
              <w:rPr>
                <w:iCs/>
              </w:rPr>
            </w:pPr>
            <w:r w:rsidRPr="00497B63">
              <w:rPr>
                <w:iCs/>
              </w:rPr>
              <w:t>(1)</w:t>
            </w:r>
            <w:r w:rsidRPr="00497B63">
              <w:rPr>
                <w:iCs/>
              </w:rPr>
              <w:tab/>
              <w:t xml:space="preserve">Each </w:t>
            </w:r>
            <w:r>
              <w:rPr>
                <w:iCs/>
              </w:rPr>
              <w:t xml:space="preserve">Off-Line </w:t>
            </w:r>
            <w:r w:rsidRPr="00497B63">
              <w:rPr>
                <w:iCs/>
              </w:rPr>
              <w:t xml:space="preserve">Resource </w:t>
            </w:r>
            <w:r>
              <w:rPr>
                <w:iCs/>
              </w:rPr>
              <w:t>being offered in to provide</w:t>
            </w:r>
            <w:r w:rsidRPr="00497B63">
              <w:rPr>
                <w:iCs/>
              </w:rPr>
              <w:t xml:space="preserve"> Non-Spin must be capable of being synchronized and ramped to its Ancillary Service </w:t>
            </w:r>
            <w:r>
              <w:rPr>
                <w:iCs/>
              </w:rPr>
              <w:t>award</w:t>
            </w:r>
            <w:r w:rsidRPr="00497B63">
              <w:rPr>
                <w:iCs/>
              </w:rPr>
              <w:t xml:space="preserve"> 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516AAC77" w14:textId="4A588DAA" w:rsidR="007454B5" w:rsidRPr="00497B63" w:rsidRDefault="007454B5" w:rsidP="006B5A1B">
            <w:pPr>
              <w:spacing w:after="240"/>
              <w:ind w:left="720" w:hanging="720"/>
              <w:rPr>
                <w:iCs/>
              </w:rPr>
            </w:pPr>
            <w:r>
              <w:rPr>
                <w:iCs/>
              </w:rPr>
              <w:t>(2)</w:t>
            </w:r>
            <w:r>
              <w:rPr>
                <w:iCs/>
              </w:rPr>
              <w:tab/>
            </w:r>
            <w:del w:id="65" w:author="ERCOT" w:date="2025-01-22T17:56:00Z">
              <w:r w:rsidDel="00F80372">
                <w:rPr>
                  <w:iCs/>
                </w:rPr>
                <w:delText xml:space="preserve">All </w:delText>
              </w:r>
            </w:del>
            <w:r>
              <w:rPr>
                <w:iCs/>
              </w:rPr>
              <w:t xml:space="preserve">Resources </w:t>
            </w:r>
            <w:ins w:id="66" w:author="ERCOT" w:date="2025-01-22T17:56:00Z">
              <w:r w:rsidR="00F80372">
                <w:rPr>
                  <w:iCs/>
                </w:rPr>
                <w:t>are required to undergo a qualification test</w:t>
              </w:r>
            </w:ins>
            <w:del w:id="67" w:author="ERCOT" w:date="2025-01-22T17:57:00Z">
              <w:r w:rsidDel="00F80372">
                <w:rPr>
                  <w:iCs/>
                </w:rPr>
                <w:delText>qualified to participate in SCED are also qualified</w:delText>
              </w:r>
            </w:del>
            <w:r>
              <w:rPr>
                <w:iCs/>
              </w:rPr>
              <w:t xml:space="preserve"> to provide Non-Spin when the Resource is On-Line</w:t>
            </w:r>
            <w:ins w:id="68" w:author="ERCOT" w:date="2025-01-22T17:57:00Z">
              <w:r w:rsidR="00F80372">
                <w:rPr>
                  <w:iCs/>
                </w:rPr>
                <w:t>,</w:t>
              </w:r>
            </w:ins>
            <w:ins w:id="69" w:author="ERCOT" w:date="2025-01-28T10:49:00Z">
              <w:r w:rsidR="00DB2DA3">
                <w:rPr>
                  <w:iCs/>
                </w:rPr>
                <w:t xml:space="preserve"> which shall at least include the ability to provide applicable telemetry and</w:t>
              </w:r>
            </w:ins>
            <w:ins w:id="70" w:author="ERCOT" w:date="2025-01-22T17:57:00Z">
              <w:r w:rsidR="00F80372">
                <w:rPr>
                  <w:iCs/>
                </w:rPr>
                <w:t xml:space="preserve"> market submissions</w:t>
              </w:r>
            </w:ins>
            <w:r>
              <w:rPr>
                <w:iCs/>
              </w:rPr>
              <w:t>.  The amount of Non-Spin for which the Resource is qualified when On-Line is limited to the amount of capacity that can be ramped or unloaded within 30 minutes.</w:t>
            </w:r>
          </w:p>
          <w:p w14:paraId="046722D5" w14:textId="77777777" w:rsidR="007454B5" w:rsidRPr="00497B63" w:rsidRDefault="007454B5" w:rsidP="006B5A1B">
            <w:pPr>
              <w:spacing w:after="240"/>
              <w:ind w:left="720" w:hanging="720"/>
            </w:pPr>
            <w:r w:rsidRPr="00497B63">
              <w:t>(</w:t>
            </w:r>
            <w:r>
              <w:t>3</w:t>
            </w:r>
            <w:r w:rsidRPr="00497B63">
              <w:t>)</w:t>
            </w:r>
            <w:r w:rsidRPr="00497B63">
              <w:tab/>
              <w:t xml:space="preserve">A Controllable Load Resource </w:t>
            </w:r>
            <w:r>
              <w:t>offering to provide</w:t>
            </w:r>
            <w:r w:rsidRPr="00497B63">
              <w:t xml:space="preserve"> Non-Spin must be qualified to participate in SCED and must provide a telemetered output signal, including breaker status. </w:t>
            </w:r>
          </w:p>
          <w:p w14:paraId="03AFF171" w14:textId="77777777" w:rsidR="007454B5" w:rsidRPr="00497B63" w:rsidRDefault="007454B5" w:rsidP="006B5A1B">
            <w:pPr>
              <w:spacing w:after="240"/>
              <w:ind w:left="720" w:hanging="720"/>
            </w:pPr>
            <w:r w:rsidRPr="00497B63">
              <w:t>(</w:t>
            </w:r>
            <w:r>
              <w:t>4</w:t>
            </w:r>
            <w:r w:rsidRPr="00497B63">
              <w:t>)</w:t>
            </w:r>
            <w:r w:rsidRPr="00497B63">
              <w:tab/>
              <w:t xml:space="preserve">Each Resource providing Non-Spin </w:t>
            </w:r>
            <w:r>
              <w:t>when Off-Line or providing Non-Spin as a Load Resource other than a Controllable Load Resource</w:t>
            </w:r>
            <w:r w:rsidRPr="00497B63">
              <w:t xml:space="preserve"> must meet additional technical requirements specified in this Section.</w:t>
            </w:r>
          </w:p>
          <w:p w14:paraId="0FCE2809" w14:textId="77777777" w:rsidR="007454B5" w:rsidRPr="00497B63" w:rsidRDefault="007454B5" w:rsidP="006B5A1B">
            <w:pPr>
              <w:spacing w:after="240"/>
              <w:ind w:left="720" w:hanging="720"/>
            </w:pPr>
            <w:r w:rsidRPr="00497B63">
              <w:lastRenderedPageBreak/>
              <w:t>(</w:t>
            </w:r>
            <w:r>
              <w:t>5</w:t>
            </w:r>
            <w:r w:rsidRPr="00497B63">
              <w:t>)</w:t>
            </w:r>
            <w:r w:rsidRPr="00497B63">
              <w:tab/>
              <w:t>QSEs using a Controllable Load Resource to provide Non-Spin must be capable of responding to ERCOT Dispatch Instructions in a similar manner to QSEs using Generation Resource to provide Non-Spin.</w:t>
            </w:r>
          </w:p>
          <w:p w14:paraId="72E2ACA5" w14:textId="77777777" w:rsidR="007454B5" w:rsidRPr="00497B63" w:rsidRDefault="007454B5" w:rsidP="006B5A1B">
            <w:pPr>
              <w:spacing w:after="240"/>
              <w:ind w:left="720" w:hanging="720"/>
            </w:pPr>
            <w:r w:rsidRPr="00497B63">
              <w:t>(</w:t>
            </w:r>
            <w:r>
              <w:t>6</w:t>
            </w:r>
            <w:r w:rsidRPr="00497B63">
              <w:t>)</w:t>
            </w:r>
            <w:r w:rsidRPr="00497B63">
              <w:tab/>
              <w:t xml:space="preserve">Each QSE shall ensure that each Resource is able to meet the Resource’s obligations to provide the Ancillary Service </w:t>
            </w:r>
            <w:r>
              <w:t>award</w:t>
            </w:r>
            <w:r w:rsidRPr="00497B63">
              <w:t>.</w:t>
            </w:r>
          </w:p>
          <w:p w14:paraId="7D062BCD" w14:textId="77777777" w:rsidR="007454B5" w:rsidRPr="00497B63" w:rsidRDefault="007454B5" w:rsidP="006B5A1B">
            <w:pPr>
              <w:spacing w:after="240"/>
              <w:ind w:left="720" w:hanging="720"/>
            </w:pPr>
            <w:r w:rsidRPr="00497B63">
              <w:t>(</w:t>
            </w:r>
            <w:r>
              <w:t>7</w:t>
            </w:r>
            <w:r w:rsidRPr="00497B63">
              <w:t>)</w:t>
            </w:r>
            <w:r w:rsidRPr="00497B63">
              <w:tab/>
              <w:t xml:space="preserve">For any Resource requesting qualification for </w:t>
            </w:r>
            <w:r>
              <w:t xml:space="preserve">providing </w:t>
            </w:r>
            <w:r w:rsidRPr="00497B63">
              <w:t>Non-Spin</w:t>
            </w:r>
            <w:r>
              <w:t xml:space="preserve"> when Off-Line or providing Non-Spin as a Load Resource other than a Controllable Load Resource</w:t>
            </w:r>
            <w:r w:rsidRPr="00497B63">
              <w:t xml:space="preserve">, a qualification test for each Resource to provide Non-Spin is conducted during a continuous </w:t>
            </w:r>
            <w:proofErr w:type="gramStart"/>
            <w:r w:rsidRPr="00497B63">
              <w:t>eight hour</w:t>
            </w:r>
            <w:proofErr w:type="gramEnd"/>
            <w:r w:rsidRPr="00497B63">
              <w:t xml:space="preserve"> period agreed to by the QSE and ERCOT.  ERCOT shall confirm the date and time of the test with the QSE. ERCOT shall administer the following test requirements. </w:t>
            </w:r>
          </w:p>
          <w:p w14:paraId="70CB4D08" w14:textId="77777777" w:rsidR="007454B5" w:rsidRPr="00497B63" w:rsidRDefault="007454B5" w:rsidP="006B5A1B">
            <w:pPr>
              <w:spacing w:after="240"/>
              <w:ind w:left="1440" w:hanging="720"/>
            </w:pPr>
            <w:r w:rsidRPr="00497B63">
              <w:t>(a)</w:t>
            </w:r>
            <w:r w:rsidRPr="00497B63">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42572BF5" w14:textId="77777777" w:rsidR="007454B5" w:rsidRPr="00497B63" w:rsidRDefault="007454B5" w:rsidP="006B5A1B">
            <w:pPr>
              <w:spacing w:after="240"/>
              <w:ind w:left="1440" w:hanging="720"/>
            </w:pPr>
            <w:r w:rsidRPr="00497B63">
              <w:t>(b)</w:t>
            </w:r>
            <w:r w:rsidRPr="00497B63">
              <w:tab/>
              <w:t xml:space="preserve">For </w:t>
            </w:r>
            <w:r>
              <w:t>the</w:t>
            </w:r>
            <w:r w:rsidRPr="00497B63">
              <w:t xml:space="preserve"> Resources </w:t>
            </w:r>
            <w:r>
              <w:t xml:space="preserve">being tested </w:t>
            </w:r>
            <w:r w:rsidRPr="00497B63">
              <w:t>during the test window, ERCOT shall send a message to the QSE representing a Resource to deploy Non-Spin.  ERCOT shall measure the test Resource’s response as described under Section 8.1.1.4.3, Non-Spinning Reserve Service Energy Deployment Criteria.  ERCOT shall evaluate the response of the Resource given the current operating conditions of the system and determine the Resource’s qualification to provide Non-Spin.</w:t>
            </w:r>
          </w:p>
          <w:p w14:paraId="253E402E" w14:textId="1D7ABE04" w:rsidR="007454B5" w:rsidRPr="00D30081" w:rsidRDefault="007454B5" w:rsidP="006B5A1B">
            <w:pPr>
              <w:spacing w:after="240"/>
              <w:ind w:left="720" w:hanging="720"/>
            </w:pPr>
            <w:r>
              <w:t>(8)</w:t>
            </w:r>
            <w:r>
              <w:tab/>
            </w:r>
            <w:r>
              <w:rPr>
                <w:iCs/>
              </w:rPr>
              <w:t>The maximum quantity of Non-Spin that an individual Resource is qualified to provide is limited to the amount of Non-Spin that can be sustained by the Resource for at least one hour.</w:t>
            </w:r>
          </w:p>
        </w:tc>
      </w:tr>
    </w:tbl>
    <w:p w14:paraId="45C459B2" w14:textId="77777777" w:rsidR="007454B5" w:rsidRPr="0003648D" w:rsidRDefault="007454B5" w:rsidP="007454B5">
      <w:pPr>
        <w:pStyle w:val="H6"/>
      </w:pPr>
      <w:bookmarkStart w:id="71" w:name="_Toc162532148"/>
      <w:commentRangeStart w:id="72"/>
      <w:r w:rsidRPr="0003648D">
        <w:lastRenderedPageBreak/>
        <w:t>8.1.1.2.1.</w:t>
      </w:r>
      <w:r>
        <w:t>7</w:t>
      </w:r>
      <w:commentRangeEnd w:id="72"/>
      <w:r w:rsidR="001C5AB4">
        <w:rPr>
          <w:rStyle w:val="CommentReference"/>
          <w:b w:val="0"/>
          <w:bCs w:val="0"/>
        </w:rPr>
        <w:commentReference w:id="72"/>
      </w:r>
      <w:r w:rsidRPr="0003648D">
        <w:tab/>
      </w:r>
      <w:r>
        <w:t>ERCOT Contingency Reserve Service</w:t>
      </w:r>
      <w:r w:rsidRPr="0003648D">
        <w:t xml:space="preserve"> Qualification</w:t>
      </w:r>
      <w:bookmarkEnd w:id="71"/>
    </w:p>
    <w:p w14:paraId="18B1D895" w14:textId="77777777" w:rsidR="007454B5" w:rsidRPr="0003648D" w:rsidRDefault="007454B5" w:rsidP="007454B5">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79CE9A93" w14:textId="77777777" w:rsidR="007454B5" w:rsidRPr="0003648D" w:rsidRDefault="007454B5" w:rsidP="007454B5">
      <w:pPr>
        <w:spacing w:after="240"/>
        <w:ind w:left="1440" w:hanging="720"/>
        <w:rPr>
          <w:iCs/>
        </w:rPr>
      </w:pPr>
      <w:r w:rsidRPr="0003648D">
        <w:rPr>
          <w:iCs/>
        </w:rPr>
        <w:t>(a)</w:t>
      </w:r>
      <w:r w:rsidRPr="0003648D">
        <w:rPr>
          <w:iCs/>
        </w:rPr>
        <w:tab/>
        <w:t xml:space="preserve">Unloaded Generation Resources that are On-Line; </w:t>
      </w:r>
    </w:p>
    <w:p w14:paraId="060D006D" w14:textId="77777777" w:rsidR="007454B5" w:rsidRPr="0003648D" w:rsidRDefault="007454B5" w:rsidP="007454B5">
      <w:pPr>
        <w:spacing w:after="240"/>
        <w:ind w:left="1440" w:hanging="720"/>
        <w:rPr>
          <w:iCs/>
        </w:rPr>
      </w:pPr>
      <w:r w:rsidRPr="0003648D">
        <w:t>(b)</w:t>
      </w:r>
      <w:r w:rsidRPr="0003648D">
        <w:tab/>
        <w:t xml:space="preserve">Quick Start Generation Resources (QSGRs); </w:t>
      </w:r>
    </w:p>
    <w:p w14:paraId="3BD6155D" w14:textId="77777777" w:rsidR="007454B5" w:rsidRPr="0003648D" w:rsidRDefault="007454B5" w:rsidP="007454B5">
      <w:pPr>
        <w:spacing w:after="240"/>
        <w:ind w:left="1440" w:hanging="720"/>
        <w:rPr>
          <w:iCs/>
        </w:rPr>
      </w:pPr>
      <w:r w:rsidRPr="0003648D">
        <w:rPr>
          <w:iCs/>
        </w:rPr>
        <w:t>(c)</w:t>
      </w:r>
      <w:r w:rsidRPr="0003648D">
        <w:rPr>
          <w:iCs/>
        </w:rPr>
        <w:tab/>
      </w:r>
      <w:bookmarkStart w:id="73" w:name="_Hlk510021823"/>
      <w:r w:rsidRPr="0003648D">
        <w:rPr>
          <w:iCs/>
        </w:rPr>
        <w:t>Load Resources that may or may not be controlled by high-set under-frequency relays</w:t>
      </w:r>
      <w:bookmarkEnd w:id="73"/>
      <w:r w:rsidRPr="0003648D">
        <w:rPr>
          <w:iCs/>
        </w:rPr>
        <w:t xml:space="preserve">; </w:t>
      </w:r>
    </w:p>
    <w:p w14:paraId="1EFE5A5E" w14:textId="77777777" w:rsidR="007454B5" w:rsidRPr="0003648D" w:rsidRDefault="007454B5" w:rsidP="007454B5">
      <w:pPr>
        <w:spacing w:after="240"/>
        <w:ind w:left="1440" w:hanging="720"/>
        <w:rPr>
          <w:iCs/>
        </w:rPr>
      </w:pPr>
      <w:r w:rsidRPr="0003648D">
        <w:rPr>
          <w:iCs/>
        </w:rPr>
        <w:t>(d)</w:t>
      </w:r>
      <w:r w:rsidRPr="0003648D">
        <w:rPr>
          <w:iCs/>
        </w:rPr>
        <w:tab/>
      </w:r>
      <w:r w:rsidRPr="0003648D">
        <w:t>Generation Resources operating in the synchronous condenser fast-response mode</w:t>
      </w:r>
      <w:r w:rsidRPr="0003648D">
        <w:rPr>
          <w:iCs/>
        </w:rPr>
        <w:t xml:space="preserve">; or </w:t>
      </w:r>
    </w:p>
    <w:p w14:paraId="1EDD89DD" w14:textId="77777777" w:rsidR="007454B5" w:rsidRPr="0003648D" w:rsidRDefault="007454B5" w:rsidP="007454B5">
      <w:pPr>
        <w:spacing w:after="240"/>
        <w:ind w:left="1440" w:hanging="720"/>
        <w:rPr>
          <w:iCs/>
        </w:rPr>
      </w:pPr>
      <w:r w:rsidRPr="0003648D">
        <w:rPr>
          <w:iCs/>
        </w:rPr>
        <w:t>(e)</w:t>
      </w:r>
      <w:r w:rsidRPr="0003648D">
        <w:rPr>
          <w:iCs/>
        </w:rPr>
        <w:tab/>
        <w:t xml:space="preserve">Controllable Load Resources. </w:t>
      </w:r>
    </w:p>
    <w:p w14:paraId="33FEA23A" w14:textId="77777777" w:rsidR="007454B5" w:rsidRPr="0003648D" w:rsidRDefault="007454B5" w:rsidP="007454B5">
      <w:pPr>
        <w:spacing w:after="240"/>
        <w:ind w:left="720" w:hanging="720"/>
        <w:rPr>
          <w:iCs/>
        </w:rPr>
      </w:pPr>
      <w:r w:rsidRPr="0003648D">
        <w:rPr>
          <w:iCs/>
        </w:rPr>
        <w:lastRenderedPageBreak/>
        <w:t>(2)</w:t>
      </w:r>
      <w:r w:rsidRPr="0003648D">
        <w:rPr>
          <w:iCs/>
        </w:rPr>
        <w:tab/>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Resources Responsibility for </w:t>
      </w:r>
      <w:r>
        <w:rPr>
          <w:iCs/>
        </w:rPr>
        <w:t>ECRS</w:t>
      </w:r>
      <w:r w:rsidRPr="0003648D">
        <w:rPr>
          <w:iCs/>
        </w:rPr>
        <w:t xml:space="preserve"> within ten minutes of the notice to deploy </w:t>
      </w:r>
      <w:r>
        <w:rPr>
          <w:iCs/>
        </w:rPr>
        <w:t>ECRS</w:t>
      </w:r>
      <w:r w:rsidRPr="0003648D">
        <w:rPr>
          <w:iCs/>
        </w:rPr>
        <w:t xml:space="preserve">,  and must be able to maintain the scheduled level of deployment for the period of service commitment.  The amount of </w:t>
      </w:r>
      <w:r>
        <w:rPr>
          <w:iCs/>
        </w:rPr>
        <w:t>ECRS</w:t>
      </w:r>
      <w:r w:rsidRPr="0003648D">
        <w:rPr>
          <w:iCs/>
        </w:rPr>
        <w:t xml:space="preserve"> on a Generation Resource may be further limited by requirements of the Operating Guides.</w:t>
      </w:r>
    </w:p>
    <w:p w14:paraId="4AA254B9" w14:textId="77777777" w:rsidR="007454B5" w:rsidRPr="0003648D" w:rsidRDefault="007454B5" w:rsidP="007454B5">
      <w:pPr>
        <w:spacing w:after="240"/>
        <w:ind w:left="720" w:hanging="720"/>
        <w:rPr>
          <w:iCs/>
        </w:rPr>
      </w:pPr>
      <w:r w:rsidRPr="0003648D">
        <w:rPr>
          <w:iCs/>
        </w:rPr>
        <w:t>(3)</w:t>
      </w:r>
      <w:r w:rsidRPr="0003648D">
        <w:rPr>
          <w:iCs/>
        </w:rPr>
        <w:tab/>
        <w:t xml:space="preserve">A Load Resource must be loaded and capable of unloading the scheduled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50992C40" w14:textId="77777777" w:rsidR="007454B5" w:rsidRPr="0003648D" w:rsidRDefault="007454B5" w:rsidP="007454B5">
      <w:pPr>
        <w:spacing w:after="240"/>
        <w:ind w:left="720" w:hanging="720"/>
      </w:pPr>
      <w:r w:rsidRPr="0003648D">
        <w:t>(4)</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1F43746F" w14:textId="77777777" w:rsidR="007454B5" w:rsidRPr="0003648D" w:rsidRDefault="007454B5" w:rsidP="007454B5">
      <w:pPr>
        <w:tabs>
          <w:tab w:val="left" w:pos="990"/>
        </w:tabs>
        <w:spacing w:after="240"/>
        <w:ind w:left="720" w:hanging="720"/>
        <w:rPr>
          <w:iCs/>
        </w:rPr>
      </w:pPr>
      <w:r w:rsidRPr="0003648D">
        <w:rPr>
          <w:iCs/>
        </w:rPr>
        <w:t>(</w:t>
      </w:r>
      <w:r>
        <w:rPr>
          <w:iCs/>
        </w:rPr>
        <w:t>5</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79D6905A" w14:textId="77777777" w:rsidR="007454B5" w:rsidRPr="0003648D" w:rsidRDefault="007454B5" w:rsidP="007454B5">
      <w:pPr>
        <w:tabs>
          <w:tab w:val="left" w:pos="990"/>
        </w:tabs>
        <w:spacing w:after="240"/>
        <w:ind w:left="720" w:hanging="720"/>
        <w:rPr>
          <w:iCs/>
        </w:rPr>
      </w:pPr>
      <w:r w:rsidRPr="0003648D">
        <w:rPr>
          <w:iCs/>
        </w:rPr>
        <w:t>(</w:t>
      </w:r>
      <w:r>
        <w:rPr>
          <w:iCs/>
        </w:rPr>
        <w:t>6</w:t>
      </w:r>
      <w:r w:rsidRPr="0003648D">
        <w:rPr>
          <w:iCs/>
        </w:rPr>
        <w:t>)</w:t>
      </w:r>
      <w:r w:rsidRPr="0003648D">
        <w:rPr>
          <w:iCs/>
        </w:rPr>
        <w:tab/>
        <w:t xml:space="preserve">Each QSE shall ensure that each Resource is able to meet the Resource’s obligations to provide the Ancillary Service Resource Responsibility.  Each Generation Resource and Load Resource providing </w:t>
      </w:r>
      <w:r>
        <w:rPr>
          <w:iCs/>
        </w:rPr>
        <w:t>ECRS</w:t>
      </w:r>
      <w:r w:rsidRPr="0003648D">
        <w:rPr>
          <w:iCs/>
        </w:rPr>
        <w:t xml:space="preserve"> must meet additional technical requirements specified in this Section.</w:t>
      </w:r>
    </w:p>
    <w:p w14:paraId="376CB838" w14:textId="77777777" w:rsidR="007454B5" w:rsidRPr="0003648D" w:rsidRDefault="007454B5" w:rsidP="007454B5">
      <w:pPr>
        <w:spacing w:after="240"/>
        <w:ind w:left="720" w:hanging="720"/>
      </w:pPr>
      <w:r w:rsidRPr="0003648D">
        <w:t>(</w:t>
      </w:r>
      <w:r>
        <w:t>7</w:t>
      </w:r>
      <w:r w:rsidRPr="0003648D">
        <w:t>)</w:t>
      </w:r>
      <w:r w:rsidRPr="0003648D">
        <w:tab/>
        <w:t xml:space="preserve">A qualification test for each Resource to provide </w:t>
      </w:r>
      <w:r>
        <w:t>ECRS</w:t>
      </w:r>
      <w:r w:rsidRPr="0003648D">
        <w:t xml:space="preserve"> is conducted during a continuous eight-hour period agreed to by the QSE and ERCOT.  ERCOT shall confirm the date and time of the test with the QSE.  ERCOT shall administer the following test requirements:</w:t>
      </w:r>
    </w:p>
    <w:p w14:paraId="60E408FE" w14:textId="77777777" w:rsidR="007454B5" w:rsidRPr="0003648D" w:rsidRDefault="007454B5" w:rsidP="007454B5">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2739F182" w14:textId="77777777" w:rsidR="007454B5" w:rsidRPr="0003648D" w:rsidRDefault="007454B5" w:rsidP="007454B5">
      <w:pPr>
        <w:spacing w:after="240"/>
        <w:ind w:left="1440" w:hanging="720"/>
      </w:pPr>
      <w:r w:rsidRPr="0003648D">
        <w:t>(b)</w:t>
      </w:r>
      <w:r w:rsidRPr="0003648D">
        <w:tab/>
        <w:t xml:space="preserve">For Generation Resources desiring qualification to provide </w:t>
      </w:r>
      <w:r>
        <w:t>ECRS</w:t>
      </w:r>
      <w:r w:rsidRPr="0003648D">
        <w:t xml:space="preserve">, ERCOT shall send a signal to the Resource’s QSE to deploy </w:t>
      </w:r>
      <w:r>
        <w:t>ECRS</w:t>
      </w:r>
      <w:r w:rsidRPr="0003648D">
        <w:t>, indicating the MW amount.  ERCOT shall monitor the QSEs telemetry of the Resource’s Ancillary Service Schedule for an update within 15 seconds.  ERCOT shall measure the test Resource’s response as described under Section 8.1.1.4.</w:t>
      </w:r>
      <w:r>
        <w:t>4</w:t>
      </w:r>
      <w:r w:rsidRPr="0003648D">
        <w:t xml:space="preserve">, </w:t>
      </w:r>
      <w:r>
        <w:t>ERCOT Contingency Reserve Service</w:t>
      </w:r>
      <w:r w:rsidRPr="0003648D">
        <w:t xml:space="preserve"> Energy Deployment Criteria.  ERCOT shall evaluate the response of the Generation Resource given the current operating conditions of the system and determine the Resource’s qualification to provide </w:t>
      </w:r>
      <w:r>
        <w:t>ECRS</w:t>
      </w:r>
      <w:r w:rsidRPr="0003648D">
        <w:t>.</w:t>
      </w:r>
    </w:p>
    <w:p w14:paraId="74F2DE04" w14:textId="77777777" w:rsidR="007454B5" w:rsidRPr="0003648D" w:rsidRDefault="007454B5" w:rsidP="007454B5">
      <w:pPr>
        <w:spacing w:after="240"/>
        <w:ind w:left="1440" w:hanging="720"/>
      </w:pPr>
      <w:r w:rsidRPr="0003648D">
        <w:t>(c)</w:t>
      </w:r>
      <w:r w:rsidRPr="0003648D">
        <w:tab/>
        <w:t xml:space="preserve">For Controllable Load Resources desiring qualification to provide </w:t>
      </w:r>
      <w:r>
        <w:t>ECRS</w:t>
      </w:r>
      <w:r w:rsidRPr="0003648D">
        <w:t xml:space="preserve">, ERCOT shall send a signal to the Resource’s QSE to deploy </w:t>
      </w:r>
      <w:r>
        <w:t>ECRS</w:t>
      </w:r>
      <w:r w:rsidRPr="0003648D">
        <w:t>, indicating the MW amount.  ERCOT shall measure the test Resource’s response as described under Section 8.1.1.4.</w:t>
      </w:r>
      <w:r>
        <w:t>4</w:t>
      </w:r>
      <w:r w:rsidRPr="0003648D">
        <w:t xml:space="preserve">.  ERCOT shall evaluate the response of the Controllable Load </w:t>
      </w:r>
      <w:r w:rsidRPr="0003648D">
        <w:lastRenderedPageBreak/>
        <w:t xml:space="preserve">Resource given the current operating conditions of the system and determine the Controllable Load Resource’s qualification to provide </w:t>
      </w:r>
      <w:r>
        <w:t>ECRS</w:t>
      </w:r>
      <w:r w:rsidRPr="0003648D">
        <w:t xml:space="preserve">.  </w:t>
      </w:r>
    </w:p>
    <w:p w14:paraId="243C3ED5" w14:textId="77777777" w:rsidR="007454B5" w:rsidRPr="0003648D" w:rsidRDefault="007454B5" w:rsidP="007454B5">
      <w:pPr>
        <w:spacing w:after="240"/>
        <w:ind w:left="1440" w:hanging="720"/>
      </w:pPr>
      <w:r w:rsidRPr="0003648D">
        <w:t>(d)</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t>4</w:t>
      </w:r>
      <w:r w:rsidRPr="0003648D">
        <w:t>.</w:t>
      </w:r>
    </w:p>
    <w:p w14:paraId="36434320" w14:textId="77777777" w:rsidR="007454B5" w:rsidRPr="0003648D" w:rsidRDefault="007454B5" w:rsidP="007454B5">
      <w:pPr>
        <w:spacing w:after="240"/>
        <w:ind w:left="1440" w:hanging="720"/>
        <w:rPr>
          <w:iCs/>
        </w:rPr>
      </w:pPr>
      <w:r w:rsidRPr="0003648D">
        <w:rPr>
          <w:iCs/>
        </w:rPr>
        <w:t>(e)</w:t>
      </w:r>
      <w:r w:rsidRPr="0003648D">
        <w:rPr>
          <w:iCs/>
        </w:rPr>
        <w:tab/>
        <w:t xml:space="preserve">On successful demonstration of all test criteria, ERCOT shall qualify that the Resource </w:t>
      </w:r>
      <w:proofErr w:type="gramStart"/>
      <w:r w:rsidRPr="0003648D">
        <w:rPr>
          <w:iCs/>
        </w:rPr>
        <w:t>is capable of providing</w:t>
      </w:r>
      <w:proofErr w:type="gramEnd"/>
      <w:r w:rsidRPr="0003648D">
        <w:rPr>
          <w:iCs/>
        </w:rPr>
        <w:t xml:space="preserve"> </w:t>
      </w:r>
      <w:r>
        <w:rPr>
          <w:iCs/>
        </w:rPr>
        <w:t>ECRS</w:t>
      </w:r>
      <w:r w:rsidRPr="0003648D">
        <w:rPr>
          <w:iCs/>
        </w:rPr>
        <w:t xml:space="preserve"> and shall provide a copy of the certificate to </w:t>
      </w:r>
      <w:r w:rsidRPr="00AA0126">
        <w:t>the</w:t>
      </w:r>
      <w:r w:rsidRPr="0003648D">
        <w:rPr>
          <w:iCs/>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454B5" w14:paraId="2E79296D" w14:textId="77777777" w:rsidTr="006B5A1B">
        <w:tc>
          <w:tcPr>
            <w:tcW w:w="9350" w:type="dxa"/>
            <w:shd w:val="clear" w:color="auto" w:fill="E0E0E0"/>
          </w:tcPr>
          <w:p w14:paraId="4D7302FB" w14:textId="77777777" w:rsidR="007454B5" w:rsidRDefault="007454B5" w:rsidP="006B5A1B">
            <w:pPr>
              <w:pStyle w:val="Instructions"/>
              <w:spacing w:before="120"/>
            </w:pPr>
            <w:r>
              <w:t>[NPRR1011:  Replace Section 8.1.1.2.1.7 above with the following upon system implementation of the Real-Time Co-Optimization (RTC) project:]</w:t>
            </w:r>
          </w:p>
          <w:p w14:paraId="504647A6" w14:textId="77777777" w:rsidR="007454B5" w:rsidRPr="0003648D" w:rsidRDefault="007454B5" w:rsidP="006B5A1B">
            <w:pPr>
              <w:pStyle w:val="H6"/>
            </w:pPr>
            <w:bookmarkStart w:id="74" w:name="_Toc116564829"/>
            <w:bookmarkStart w:id="75" w:name="_Toc135994487"/>
            <w:bookmarkStart w:id="76" w:name="_Toc138931498"/>
            <w:bookmarkStart w:id="77" w:name="_Toc162532149"/>
            <w:r w:rsidRPr="0003648D">
              <w:t>8.1.1.2.1.</w:t>
            </w:r>
            <w:r>
              <w:t>7</w:t>
            </w:r>
            <w:r w:rsidRPr="0003648D">
              <w:tab/>
            </w:r>
            <w:r>
              <w:t>ERCOT Contingency Reserve Service</w:t>
            </w:r>
            <w:r w:rsidRPr="0003648D">
              <w:t xml:space="preserve"> Qualification</w:t>
            </w:r>
            <w:bookmarkEnd w:id="74"/>
            <w:bookmarkEnd w:id="75"/>
            <w:bookmarkEnd w:id="76"/>
            <w:bookmarkEnd w:id="77"/>
          </w:p>
          <w:p w14:paraId="33379DCC" w14:textId="77777777" w:rsidR="007454B5" w:rsidRPr="0003648D" w:rsidRDefault="007454B5" w:rsidP="006B5A1B">
            <w:pPr>
              <w:spacing w:after="240"/>
              <w:ind w:left="720" w:hanging="720"/>
              <w:rPr>
                <w:iCs/>
              </w:rPr>
            </w:pPr>
            <w:r w:rsidRPr="0003648D">
              <w:rPr>
                <w:iCs/>
              </w:rPr>
              <w:t>(1)</w:t>
            </w:r>
            <w:r w:rsidRPr="0003648D">
              <w:rPr>
                <w:iCs/>
              </w:rPr>
              <w:tab/>
            </w:r>
            <w:r>
              <w:rPr>
                <w:iCs/>
              </w:rPr>
              <w:t>ECRS</w:t>
            </w:r>
            <w:r w:rsidRPr="0003648D">
              <w:rPr>
                <w:iCs/>
              </w:rPr>
              <w:t xml:space="preserve"> may be provided by:  </w:t>
            </w:r>
          </w:p>
          <w:p w14:paraId="77AD6390" w14:textId="77777777" w:rsidR="007454B5" w:rsidRPr="0003648D" w:rsidRDefault="007454B5" w:rsidP="006B5A1B">
            <w:pPr>
              <w:spacing w:after="240"/>
              <w:ind w:left="1440" w:hanging="720"/>
              <w:rPr>
                <w:iCs/>
              </w:rPr>
            </w:pPr>
            <w:r w:rsidRPr="0003648D">
              <w:rPr>
                <w:iCs/>
              </w:rPr>
              <w:t xml:space="preserve">(a) </w:t>
            </w:r>
            <w:r w:rsidRPr="0003648D">
              <w:rPr>
                <w:iCs/>
              </w:rPr>
              <w:tab/>
              <w:t xml:space="preserve">Unloaded Generation Resources that are On-Line; </w:t>
            </w:r>
          </w:p>
          <w:p w14:paraId="51D17DF4" w14:textId="77777777" w:rsidR="007454B5" w:rsidRPr="0003648D" w:rsidRDefault="007454B5" w:rsidP="006B5A1B">
            <w:pPr>
              <w:spacing w:after="240"/>
              <w:ind w:left="1440" w:hanging="720"/>
              <w:rPr>
                <w:iCs/>
              </w:rPr>
            </w:pPr>
            <w:r w:rsidRPr="0003648D">
              <w:t>(b)</w:t>
            </w:r>
            <w:r w:rsidRPr="0003648D">
              <w:tab/>
              <w:t xml:space="preserve">Quick Start Generation Resources (QSGRs); </w:t>
            </w:r>
          </w:p>
          <w:p w14:paraId="6CD9D02E" w14:textId="77777777" w:rsidR="007454B5" w:rsidRPr="0003648D" w:rsidRDefault="007454B5" w:rsidP="006B5A1B">
            <w:pPr>
              <w:spacing w:after="240"/>
              <w:ind w:left="1440" w:hanging="720"/>
              <w:rPr>
                <w:iCs/>
              </w:rPr>
            </w:pPr>
            <w:r w:rsidRPr="0003648D">
              <w:rPr>
                <w:iCs/>
              </w:rPr>
              <w:t xml:space="preserve">(c) </w:t>
            </w:r>
            <w:r w:rsidRPr="0003648D">
              <w:rPr>
                <w:iCs/>
              </w:rPr>
              <w:tab/>
              <w:t xml:space="preserve">Load Resources that may or may not be controlled by high-set under-frequency relays; </w:t>
            </w:r>
          </w:p>
          <w:p w14:paraId="7B146D0B" w14:textId="77777777" w:rsidR="007454B5" w:rsidRPr="0003648D" w:rsidRDefault="007454B5" w:rsidP="006B5A1B">
            <w:pPr>
              <w:spacing w:after="240"/>
              <w:ind w:left="1440" w:hanging="720"/>
              <w:rPr>
                <w:iCs/>
              </w:rPr>
            </w:pPr>
            <w:r w:rsidRPr="0003648D">
              <w:rPr>
                <w:iCs/>
              </w:rPr>
              <w:t xml:space="preserve">(d) </w:t>
            </w:r>
            <w:r w:rsidRPr="0003648D">
              <w:rPr>
                <w:iCs/>
              </w:rPr>
              <w:tab/>
            </w:r>
            <w:r w:rsidRPr="0003648D">
              <w:t>Generation Resources operating in the synchronous condenser fast-response mode</w:t>
            </w:r>
            <w:r w:rsidRPr="0003648D">
              <w:rPr>
                <w:iCs/>
              </w:rPr>
              <w:t xml:space="preserve">; or </w:t>
            </w:r>
          </w:p>
          <w:p w14:paraId="59A83468" w14:textId="77777777" w:rsidR="007454B5" w:rsidRPr="0003648D" w:rsidRDefault="007454B5" w:rsidP="006B5A1B">
            <w:pPr>
              <w:spacing w:after="240"/>
              <w:ind w:left="1440" w:hanging="720"/>
              <w:rPr>
                <w:iCs/>
              </w:rPr>
            </w:pPr>
            <w:r w:rsidRPr="0003648D">
              <w:rPr>
                <w:iCs/>
              </w:rPr>
              <w:t xml:space="preserve">(e) </w:t>
            </w:r>
            <w:r w:rsidRPr="0003648D">
              <w:rPr>
                <w:iCs/>
              </w:rPr>
              <w:tab/>
              <w:t xml:space="preserve">Controllable Load Resources. </w:t>
            </w:r>
          </w:p>
          <w:p w14:paraId="24EF6BE6" w14:textId="1F30A5A1" w:rsidR="007454B5" w:rsidRDefault="007454B5" w:rsidP="006B5A1B">
            <w:pPr>
              <w:spacing w:after="240"/>
              <w:ind w:left="720" w:hanging="720"/>
              <w:rPr>
                <w:iCs/>
              </w:rPr>
            </w:pPr>
            <w:r w:rsidRPr="0003648D">
              <w:rPr>
                <w:iCs/>
              </w:rPr>
              <w:t>(2)</w:t>
            </w:r>
            <w:r w:rsidRPr="0003648D">
              <w:rPr>
                <w:iCs/>
              </w:rPr>
              <w:tab/>
            </w:r>
            <w:del w:id="78" w:author="ERCOT" w:date="2025-01-22T18:13:00Z">
              <w:r w:rsidDel="00BA0E38">
                <w:rPr>
                  <w:iCs/>
                </w:rPr>
                <w:delText xml:space="preserve">All </w:delText>
              </w:r>
            </w:del>
            <w:r>
              <w:rPr>
                <w:iCs/>
              </w:rPr>
              <w:t xml:space="preserve">Resources </w:t>
            </w:r>
            <w:ins w:id="79" w:author="ERCOT" w:date="2025-01-22T18:13:00Z">
              <w:r w:rsidR="00BA0E38">
                <w:rPr>
                  <w:iCs/>
                </w:rPr>
                <w:t>are required to undergo a qualification test</w:t>
              </w:r>
            </w:ins>
            <w:del w:id="80" w:author="ERCOT" w:date="2025-01-22T18:13:00Z">
              <w:r w:rsidDel="00BA0E38">
                <w:rPr>
                  <w:iCs/>
                </w:rPr>
                <w:delText>qualified to participate in SCED or qualified to telemeter a Resource Status of ONSC are also qualified</w:delText>
              </w:r>
            </w:del>
            <w:r>
              <w:rPr>
                <w:iCs/>
              </w:rPr>
              <w:t xml:space="preserve"> to provide ECRS when the Resource is On-Line</w:t>
            </w:r>
            <w:ins w:id="81" w:author="ERCOT" w:date="2025-01-22T18:13:00Z">
              <w:r w:rsidR="00BA0E38">
                <w:rPr>
                  <w:iCs/>
                </w:rPr>
                <w:t>,</w:t>
              </w:r>
            </w:ins>
            <w:ins w:id="82" w:author="ERCOT" w:date="2025-01-28T10:50:00Z">
              <w:r w:rsidR="00DB2DA3">
                <w:rPr>
                  <w:iCs/>
                </w:rPr>
                <w:t xml:space="preserve"> which shall at least include the ability to provide applicable telemetry and market submissions</w:t>
              </w:r>
            </w:ins>
            <w:r>
              <w:rPr>
                <w:iCs/>
              </w:rPr>
              <w:t xml:space="preserve">.  The amount of ECRS for which the Resource is qualified when On-Line will be limited to the amount of capacity that can be ramped or unloaded within ten minutes.  Off-Line ECRS can only be provided by qualified QSGRs. </w:t>
            </w:r>
          </w:p>
          <w:p w14:paraId="100B2289" w14:textId="3AD5D966" w:rsidR="007454B5" w:rsidRPr="0003648D" w:rsidRDefault="007454B5" w:rsidP="006B5A1B">
            <w:pPr>
              <w:spacing w:after="240"/>
              <w:ind w:left="720" w:hanging="720"/>
              <w:rPr>
                <w:iCs/>
              </w:rPr>
            </w:pPr>
            <w:r>
              <w:rPr>
                <w:iCs/>
              </w:rPr>
              <w:t xml:space="preserve">(3)       </w:t>
            </w:r>
            <w:r w:rsidRPr="0003648D">
              <w:rPr>
                <w:iCs/>
              </w:rPr>
              <w:t xml:space="preserve">The amount of </w:t>
            </w:r>
            <w:r>
              <w:rPr>
                <w:iCs/>
              </w:rPr>
              <w:t>ECRS</w:t>
            </w:r>
            <w:r w:rsidRPr="0003648D">
              <w:rPr>
                <w:iCs/>
              </w:rPr>
              <w:t xml:space="preserve"> provided by individual Generation Resources and Load Resources is limited to ten times its telemetered emergency ramp rate.  Each Resource providing </w:t>
            </w:r>
            <w:r>
              <w:rPr>
                <w:iCs/>
              </w:rPr>
              <w:t>ECRS</w:t>
            </w:r>
            <w:r w:rsidRPr="0003648D">
              <w:rPr>
                <w:iCs/>
              </w:rPr>
              <w:t xml:space="preserve"> must be capable of ramping the Resource’s Ancillary Service </w:t>
            </w:r>
            <w:r>
              <w:rPr>
                <w:iCs/>
              </w:rPr>
              <w:t>award</w:t>
            </w:r>
            <w:r w:rsidRPr="0003648D">
              <w:rPr>
                <w:iCs/>
              </w:rPr>
              <w:t xml:space="preserve"> for </w:t>
            </w:r>
            <w:r>
              <w:rPr>
                <w:iCs/>
              </w:rPr>
              <w:t>ECRS</w:t>
            </w:r>
            <w:r w:rsidRPr="0003648D">
              <w:rPr>
                <w:iCs/>
              </w:rPr>
              <w:t xml:space="preserve"> within ten minutes of the notice to deploy </w:t>
            </w:r>
            <w:r>
              <w:rPr>
                <w:iCs/>
              </w:rPr>
              <w:t>ECRS</w:t>
            </w:r>
            <w:r w:rsidRPr="0003648D">
              <w:rPr>
                <w:iCs/>
              </w:rPr>
              <w:t>,</w:t>
            </w:r>
            <w:r>
              <w:rPr>
                <w:iCs/>
              </w:rPr>
              <w:t xml:space="preserve"> </w:t>
            </w:r>
            <w:r w:rsidRPr="0003648D">
              <w:rPr>
                <w:iCs/>
              </w:rPr>
              <w:t xml:space="preserve">and must be able to maintain the </w:t>
            </w:r>
            <w:r>
              <w:rPr>
                <w:iCs/>
              </w:rPr>
              <w:t>awarded</w:t>
            </w:r>
            <w:r w:rsidRPr="0003648D">
              <w:rPr>
                <w:iCs/>
              </w:rPr>
              <w:t xml:space="preserve"> level of deployment for </w:t>
            </w:r>
            <w:r>
              <w:rPr>
                <w:iCs/>
              </w:rPr>
              <w:t>at least one hour</w:t>
            </w:r>
            <w:r w:rsidRPr="0003648D">
              <w:rPr>
                <w:iCs/>
              </w:rPr>
              <w:t xml:space="preserve">.  The amount of </w:t>
            </w:r>
            <w:r>
              <w:rPr>
                <w:iCs/>
              </w:rPr>
              <w:t>ECRS</w:t>
            </w:r>
            <w:r w:rsidRPr="0003648D">
              <w:rPr>
                <w:iCs/>
              </w:rPr>
              <w:t xml:space="preserve"> on a Generation Resource may be further limited by requirements of the Operating Guides.</w:t>
            </w:r>
          </w:p>
          <w:p w14:paraId="16389C4B" w14:textId="77777777" w:rsidR="007454B5" w:rsidRPr="0003648D" w:rsidRDefault="007454B5" w:rsidP="006B5A1B">
            <w:pPr>
              <w:spacing w:after="240"/>
              <w:ind w:left="720" w:hanging="720"/>
              <w:rPr>
                <w:iCs/>
              </w:rPr>
            </w:pPr>
            <w:r w:rsidRPr="0003648D">
              <w:rPr>
                <w:iCs/>
              </w:rPr>
              <w:lastRenderedPageBreak/>
              <w:t>(</w:t>
            </w:r>
            <w:r>
              <w:rPr>
                <w:iCs/>
              </w:rPr>
              <w:t>4</w:t>
            </w:r>
            <w:r w:rsidRPr="0003648D">
              <w:rPr>
                <w:iCs/>
              </w:rPr>
              <w:t>)</w:t>
            </w:r>
            <w:r w:rsidRPr="0003648D">
              <w:rPr>
                <w:iCs/>
              </w:rPr>
              <w:tab/>
              <w:t xml:space="preserve">A Load Resource must be loaded and capable of unloading the </w:t>
            </w:r>
            <w:r>
              <w:rPr>
                <w:iCs/>
              </w:rPr>
              <w:t>awarded</w:t>
            </w:r>
            <w:r w:rsidRPr="0003648D">
              <w:rPr>
                <w:iCs/>
              </w:rPr>
              <w:t xml:space="preserve"> amount of </w:t>
            </w:r>
            <w:r>
              <w:rPr>
                <w:iCs/>
              </w:rPr>
              <w:t>ECRS</w:t>
            </w:r>
            <w:r w:rsidRPr="0003648D">
              <w:rPr>
                <w:iCs/>
              </w:rPr>
              <w:t xml:space="preserve"> within ten minutes of instruction by ERCOT and must either be immediately responsive to system frequency or be interrupted by action of under-frequency relays with settings as specified by the Operating Guides.</w:t>
            </w:r>
          </w:p>
          <w:p w14:paraId="14D09768" w14:textId="77777777" w:rsidR="007454B5" w:rsidRPr="0003648D" w:rsidRDefault="007454B5" w:rsidP="006B5A1B">
            <w:pPr>
              <w:spacing w:after="240"/>
              <w:ind w:left="720" w:hanging="720"/>
            </w:pPr>
            <w:r w:rsidRPr="0003648D">
              <w:t>(</w:t>
            </w:r>
            <w:r>
              <w:t>5</w:t>
            </w:r>
            <w:r w:rsidRPr="0003648D">
              <w:t>)</w:t>
            </w:r>
            <w:r w:rsidRPr="0003648D">
              <w:tab/>
              <w:t xml:space="preserve">Any QSE providing </w:t>
            </w:r>
            <w:r>
              <w:t>ECRS</w:t>
            </w:r>
            <w:r w:rsidRPr="0003648D">
              <w:t xml:space="preserve"> shall provide communications equipment to receive ERCOT telemetered control deployments of </w:t>
            </w:r>
            <w:r>
              <w:t>ECRS</w:t>
            </w:r>
            <w:r w:rsidRPr="0003648D">
              <w:t>.</w:t>
            </w:r>
          </w:p>
          <w:p w14:paraId="214D2010" w14:textId="77777777" w:rsidR="007454B5" w:rsidRPr="0003648D" w:rsidRDefault="007454B5" w:rsidP="006B5A1B">
            <w:pPr>
              <w:tabs>
                <w:tab w:val="left" w:pos="990"/>
              </w:tabs>
              <w:spacing w:after="240"/>
              <w:ind w:left="720" w:hanging="720"/>
              <w:rPr>
                <w:iCs/>
              </w:rPr>
            </w:pPr>
            <w:r w:rsidRPr="0003648D">
              <w:rPr>
                <w:iCs/>
              </w:rPr>
              <w:t>(</w:t>
            </w:r>
            <w:r>
              <w:rPr>
                <w:iCs/>
              </w:rPr>
              <w:t>6</w:t>
            </w:r>
            <w:r w:rsidRPr="0003648D">
              <w:rPr>
                <w:iCs/>
              </w:rPr>
              <w:t>)</w:t>
            </w:r>
            <w:r w:rsidRPr="0003648D">
              <w:rPr>
                <w:iCs/>
              </w:rPr>
              <w:tab/>
              <w:t xml:space="preserve">Load Resources providing </w:t>
            </w:r>
            <w:r>
              <w:rPr>
                <w:iCs/>
              </w:rPr>
              <w:t>ECRS</w:t>
            </w:r>
            <w:r w:rsidRPr="0003648D">
              <w:rPr>
                <w:iCs/>
              </w:rPr>
              <w:t xml:space="preserve"> must provide a telemetered output signal, including breaker status and status of the under-frequency relay</w:t>
            </w:r>
            <w:r>
              <w:rPr>
                <w:iCs/>
              </w:rPr>
              <w:t>, if applicable</w:t>
            </w:r>
            <w:r w:rsidRPr="0003648D">
              <w:rPr>
                <w:iCs/>
              </w:rPr>
              <w:t xml:space="preserve">. </w:t>
            </w:r>
          </w:p>
          <w:p w14:paraId="26D3D0E4" w14:textId="77777777" w:rsidR="007454B5" w:rsidRPr="0003648D" w:rsidRDefault="007454B5" w:rsidP="006B5A1B">
            <w:pPr>
              <w:tabs>
                <w:tab w:val="left" w:pos="990"/>
              </w:tabs>
              <w:spacing w:after="240"/>
              <w:ind w:left="720" w:hanging="720"/>
              <w:rPr>
                <w:iCs/>
              </w:rPr>
            </w:pPr>
            <w:r w:rsidRPr="0003648D">
              <w:rPr>
                <w:iCs/>
              </w:rPr>
              <w:t>(</w:t>
            </w:r>
            <w:r>
              <w:rPr>
                <w:iCs/>
              </w:rPr>
              <w:t>7</w:t>
            </w:r>
            <w:r w:rsidRPr="0003648D">
              <w:rPr>
                <w:iCs/>
              </w:rPr>
              <w:t>)</w:t>
            </w:r>
            <w:r w:rsidRPr="0003648D">
              <w:rPr>
                <w:iCs/>
              </w:rPr>
              <w:tab/>
              <w:t xml:space="preserve">Each QSE shall ensure that each Resource is able to meet the Resource’s obligations to provide the Ancillary Service </w:t>
            </w:r>
            <w:r>
              <w:rPr>
                <w:iCs/>
              </w:rPr>
              <w:t>award</w:t>
            </w:r>
            <w:r w:rsidRPr="0003648D">
              <w:rPr>
                <w:iCs/>
              </w:rPr>
              <w:t xml:space="preserve">.  Each Generation Resource and Load Resource providing </w:t>
            </w:r>
            <w:r>
              <w:rPr>
                <w:iCs/>
              </w:rPr>
              <w:t>ECRS</w:t>
            </w:r>
            <w:r w:rsidRPr="0003648D">
              <w:rPr>
                <w:iCs/>
              </w:rPr>
              <w:t xml:space="preserve"> </w:t>
            </w:r>
            <w:r>
              <w:t xml:space="preserve">when Off-Line as a QSGR with an OFFQS Resource Status, or when not qualified to participate in SCED, </w:t>
            </w:r>
            <w:r w:rsidRPr="0003648D">
              <w:rPr>
                <w:iCs/>
              </w:rPr>
              <w:t>must meet additional technical requirements specified in this Section.</w:t>
            </w:r>
          </w:p>
          <w:p w14:paraId="270194D2" w14:textId="77777777" w:rsidR="007454B5" w:rsidRPr="0003648D" w:rsidRDefault="007454B5" w:rsidP="006B5A1B">
            <w:pPr>
              <w:spacing w:after="240"/>
              <w:ind w:left="720" w:hanging="720"/>
            </w:pPr>
            <w:r w:rsidRPr="0003648D">
              <w:t>(</w:t>
            </w:r>
            <w:r>
              <w:t>8</w:t>
            </w:r>
            <w:r w:rsidRPr="0003648D">
              <w:t>)</w:t>
            </w:r>
            <w:r w:rsidRPr="0003648D">
              <w:tab/>
              <w:t xml:space="preserve">A qualification test for each Resource to provide </w:t>
            </w:r>
            <w:r>
              <w:t>ECRS</w:t>
            </w:r>
            <w:r w:rsidRPr="0003648D">
              <w:t xml:space="preserve"> </w:t>
            </w:r>
            <w:r>
              <w:t xml:space="preserve">when Off-Line as a QSGR with an OFFQS Resource Status or as a Load Resource, excluding Controllable Load Resources, </w:t>
            </w:r>
            <w:r w:rsidRPr="0003648D">
              <w:t>is conducted during a continuous eight-hour period agreed to by the QSE and ERCOT.  ERCOT shall confirm the date and time of the test with the QSE.  ERCOT shall administer the following test requirements:</w:t>
            </w:r>
          </w:p>
          <w:p w14:paraId="02B6F58A" w14:textId="77777777" w:rsidR="007454B5" w:rsidRPr="0003648D" w:rsidRDefault="007454B5" w:rsidP="006B5A1B">
            <w:pPr>
              <w:tabs>
                <w:tab w:val="left" w:pos="1440"/>
              </w:tabs>
              <w:spacing w:after="240"/>
              <w:ind w:left="1440" w:hanging="720"/>
            </w:pPr>
            <w:r w:rsidRPr="0003648D">
              <w:t>(a)</w:t>
            </w:r>
            <w:r w:rsidRPr="0003648D">
              <w:tab/>
              <w:t xml:space="preserve">At any time during the window (selected by ERCOT when market and reliability conditions allow and not previously disclosed to the QSE), ERCOT shall notify the QSE it is to provide an amount of </w:t>
            </w:r>
            <w:r>
              <w:t>ECRS</w:t>
            </w:r>
            <w:r w:rsidRPr="0003648D">
              <w:t xml:space="preserve"> from its Resource to be qualified equal to the amount that the QSE is requesting qualification.  The QSE shall acknowledge the start of the test.</w:t>
            </w:r>
          </w:p>
          <w:p w14:paraId="3FF659EB" w14:textId="77777777" w:rsidR="007454B5" w:rsidRPr="0003648D" w:rsidRDefault="007454B5" w:rsidP="006B5A1B">
            <w:pPr>
              <w:spacing w:after="240"/>
              <w:ind w:left="1440" w:hanging="720"/>
            </w:pPr>
            <w:r w:rsidRPr="0003648D">
              <w:t>(b)</w:t>
            </w:r>
            <w:r w:rsidRPr="0003648D">
              <w:tab/>
            </w:r>
            <w:r w:rsidRPr="00497B63">
              <w:t>Generation Resources desiring qualification to provide ECRS</w:t>
            </w:r>
            <w:r>
              <w:t xml:space="preserve"> when Off-Line </w:t>
            </w:r>
            <w:r w:rsidRPr="00070B18">
              <w:t xml:space="preserve">must meet the QSGR qualification criteria outlined under </w:t>
            </w:r>
            <w:r>
              <w:t>S</w:t>
            </w:r>
            <w:r w:rsidRPr="00070B18">
              <w:t xml:space="preserve">ection </w:t>
            </w:r>
            <w:r w:rsidRPr="00842541">
              <w:rPr>
                <w:bCs/>
                <w:sz w:val="23"/>
                <w:szCs w:val="23"/>
              </w:rPr>
              <w:t>8.1.1.2</w:t>
            </w:r>
            <w:r>
              <w:rPr>
                <w:bCs/>
                <w:sz w:val="23"/>
                <w:szCs w:val="23"/>
              </w:rPr>
              <w:t>,</w:t>
            </w:r>
            <w:r w:rsidRPr="00842541">
              <w:rPr>
                <w:bCs/>
                <w:sz w:val="23"/>
                <w:szCs w:val="23"/>
              </w:rPr>
              <w:t xml:space="preserve"> General Capacity Testing Requirements. </w:t>
            </w:r>
            <w:r w:rsidRPr="00070B18">
              <w:t xml:space="preserve"> ERCOT shall measure the test Resource’s response as described under </w:t>
            </w:r>
            <w:r w:rsidRPr="00070F89">
              <w:t xml:space="preserve">Section </w:t>
            </w:r>
            <w:r w:rsidRPr="001D5503">
              <w:rPr>
                <w:bCs/>
              </w:rPr>
              <w:t>8.1.1.2</w:t>
            </w:r>
            <w:r>
              <w:rPr>
                <w:bCs/>
              </w:rPr>
              <w:t xml:space="preserve"> </w:t>
            </w:r>
            <w:r w:rsidRPr="001D5503">
              <w:rPr>
                <w:bCs/>
              </w:rPr>
              <w:t>for QSGR</w:t>
            </w:r>
            <w:r w:rsidRPr="00070B18">
              <w:t>.  ERCOT shall evaluate the response of the Generation Resource given the current operating</w:t>
            </w:r>
            <w:r w:rsidRPr="00497B63">
              <w:t xml:space="preserve"> conditions of the system and determine the Resource’s qualification to provide ECRS.</w:t>
            </w:r>
          </w:p>
          <w:p w14:paraId="68E45B58" w14:textId="77777777" w:rsidR="007454B5" w:rsidRPr="0003648D" w:rsidRDefault="007454B5" w:rsidP="006B5A1B">
            <w:pPr>
              <w:spacing w:after="240"/>
              <w:ind w:left="1440" w:hanging="720"/>
            </w:pPr>
            <w:r w:rsidRPr="0003648D">
              <w:t>(</w:t>
            </w:r>
            <w:r>
              <w:t>c</w:t>
            </w:r>
            <w:r w:rsidRPr="0003648D">
              <w:t>)</w:t>
            </w:r>
            <w:r w:rsidRPr="0003648D">
              <w:tab/>
              <w:t xml:space="preserve">For Load Resources, excluding Controllable Load Resources, desiring qualification to provide </w:t>
            </w:r>
            <w:r>
              <w:t>ECRS</w:t>
            </w:r>
            <w:r w:rsidRPr="0003648D">
              <w:t xml:space="preserve">, ERCOT shall deploy </w:t>
            </w:r>
            <w:r>
              <w:t>ECRS</w:t>
            </w:r>
            <w:r w:rsidRPr="0003648D">
              <w:t>, indicating the MW amount.  ERCOT shall measure the test Resource’s response as described under Section 8.1.1.4.</w:t>
            </w:r>
            <w:r>
              <w:t>4</w:t>
            </w:r>
            <w:r w:rsidRPr="0003648D">
              <w:t>.</w:t>
            </w:r>
          </w:p>
          <w:p w14:paraId="1B91410C" w14:textId="77777777" w:rsidR="007454B5" w:rsidRPr="00452059" w:rsidRDefault="007454B5" w:rsidP="006B5A1B">
            <w:pPr>
              <w:spacing w:after="240"/>
              <w:ind w:left="1440" w:hanging="720"/>
              <w:rPr>
                <w:iCs/>
              </w:rPr>
            </w:pPr>
            <w:r w:rsidRPr="0003648D">
              <w:rPr>
                <w:iCs/>
              </w:rPr>
              <w:t>(</w:t>
            </w:r>
            <w:r>
              <w:rPr>
                <w:iCs/>
              </w:rPr>
              <w:t>d</w:t>
            </w:r>
            <w:r w:rsidRPr="0003648D">
              <w:rPr>
                <w:iCs/>
              </w:rPr>
              <w:t>)</w:t>
            </w:r>
            <w:r w:rsidRPr="0003648D">
              <w:rPr>
                <w:iCs/>
              </w:rPr>
              <w:tab/>
              <w:t xml:space="preserve">On successful demonstration of all test criteria, ERCOT shall qualify that the Resource </w:t>
            </w:r>
            <w:proofErr w:type="gramStart"/>
            <w:r w:rsidRPr="0003648D">
              <w:rPr>
                <w:iCs/>
              </w:rPr>
              <w:t>is capable of providing</w:t>
            </w:r>
            <w:proofErr w:type="gramEnd"/>
            <w:r w:rsidRPr="0003648D">
              <w:rPr>
                <w:iCs/>
              </w:rPr>
              <w:t xml:space="preserve"> </w:t>
            </w:r>
            <w:r>
              <w:rPr>
                <w:iCs/>
              </w:rPr>
              <w:t>ECRS</w:t>
            </w:r>
            <w:r w:rsidRPr="0003648D">
              <w:rPr>
                <w:iCs/>
              </w:rPr>
              <w:t xml:space="preserve"> and shall provide a copy of the certificate to the QSE and the Resource Entity.</w:t>
            </w:r>
          </w:p>
        </w:tc>
      </w:tr>
    </w:tbl>
    <w:p w14:paraId="1952542E" w14:textId="4CB6E2EB" w:rsidR="008A2F28" w:rsidRPr="00EB6A56" w:rsidRDefault="008A2F28" w:rsidP="00BA0E38">
      <w:pPr>
        <w:pStyle w:val="H5"/>
        <w:rPr>
          <w:b w:val="0"/>
        </w:rPr>
      </w:pPr>
      <w:r w:rsidRPr="00EB6A56">
        <w:lastRenderedPageBreak/>
        <w:t>8.1.1.4.3</w:t>
      </w:r>
      <w:r w:rsidRPr="00EB6A56">
        <w:tab/>
        <w:t>Non-Spinning Reserve Service Energy Deployment Criteria</w:t>
      </w:r>
      <w:bookmarkEnd w:id="57"/>
    </w:p>
    <w:p w14:paraId="06743A63" w14:textId="77777777" w:rsidR="008A2F28" w:rsidRDefault="008A2F28" w:rsidP="00BA0E38">
      <w:pPr>
        <w:tabs>
          <w:tab w:val="left" w:pos="990"/>
        </w:tabs>
        <w:spacing w:after="240"/>
        <w:ind w:left="720" w:hanging="720"/>
      </w:pPr>
      <w:r>
        <w:t>(1)</w:t>
      </w:r>
      <w:r>
        <w:tab/>
        <w:t xml:space="preserve">ERCOT shall, as part of its Ancillary Service deployment procedure under Section </w:t>
      </w:r>
      <w:r w:rsidRPr="00B95A4F">
        <w:t>6.5.7.6.2.3, Non-Spinning Reserve Service Deployment,</w:t>
      </w:r>
      <w:r>
        <w:t xml:space="preserve"> include all performance metrics for a Resource receiving a Non-Spin recall instruction from ERCOT. </w:t>
      </w:r>
    </w:p>
    <w:p w14:paraId="33F09AFE" w14:textId="77777777" w:rsidR="008A2F28" w:rsidRDefault="008A2F28" w:rsidP="00BA0E38">
      <w:pPr>
        <w:tabs>
          <w:tab w:val="left" w:pos="990"/>
        </w:tabs>
        <w:spacing w:after="240"/>
        <w:ind w:left="720" w:hanging="720"/>
      </w:pPr>
      <w:r>
        <w:t>(2)</w:t>
      </w:r>
      <w:r>
        <w:tab/>
        <w:t xml:space="preserve">A Non-Spin </w:t>
      </w:r>
      <w:r w:rsidRPr="00BA0E38">
        <w:t xml:space="preserve">Dispatch Instruction from ERCOT must respect the minimum runtime of a Generation Resource.  After the recall of a Non-Spin Dispatch Instruction, any Generation Resource previously Off-Line providing Non-Spin is allowed to remain On-Line for 30 minutes following the recall.  During that </w:t>
      </w:r>
      <w:proofErr w:type="gramStart"/>
      <w:r w:rsidRPr="00BA0E38">
        <w:t>time period</w:t>
      </w:r>
      <w:proofErr w:type="gramEnd"/>
      <w:r w:rsidRPr="00BA0E38">
        <w:t xml:space="preserve">, the On-Line Generation Resource is treated as if the Non-Spin is being provided.  </w:t>
      </w:r>
    </w:p>
    <w:p w14:paraId="3076D080" w14:textId="77777777" w:rsidR="008A2F28" w:rsidRDefault="008A2F28" w:rsidP="00BA0E38">
      <w:pPr>
        <w:tabs>
          <w:tab w:val="left" w:pos="990"/>
        </w:tabs>
        <w:spacing w:after="240"/>
        <w:ind w:left="720" w:hanging="720"/>
      </w:pPr>
      <w:r>
        <w:t>(3)</w:t>
      </w:r>
      <w:r>
        <w:tab/>
      </w:r>
      <w:r w:rsidRPr="00451E30">
        <w:t xml:space="preserve">Control performance during periods in which ERCOT has deployed Non-Spin shall be based on the requirements below and failure to meet any one of these requirements </w:t>
      </w:r>
      <w:r>
        <w:t xml:space="preserve">for the greater of one or 5% of Non-Spin deployments during a month </w:t>
      </w:r>
      <w:r w:rsidRPr="00451E30">
        <w:t xml:space="preserve">shall be reported to </w:t>
      </w:r>
      <w:r>
        <w:t>the Reliability Monitor</w:t>
      </w:r>
      <w:r w:rsidRPr="00451E30">
        <w:t xml:space="preserve"> as non-compliance:</w:t>
      </w:r>
    </w:p>
    <w:p w14:paraId="59298A40" w14:textId="77777777" w:rsidR="008A2F28" w:rsidRDefault="008A2F28" w:rsidP="00BA0E38">
      <w:pPr>
        <w:pStyle w:val="BodyTextNumbered"/>
        <w:ind w:left="1440"/>
      </w:pPr>
      <w:r>
        <w:t>(a)</w:t>
      </w:r>
      <w:r>
        <w:tab/>
        <w:t>Within 20 minutes following a deployment instruction, the QSE must update the telemetered Ancillary Service Schedule for Non-Spin for Generation Resources and Controllable Load Resources to reflect the deployment amount.</w:t>
      </w:r>
    </w:p>
    <w:p w14:paraId="29A9AB98" w14:textId="77777777" w:rsidR="008A2F28" w:rsidRPr="00BA0E38" w:rsidRDefault="008A2F28" w:rsidP="00BA0E38">
      <w:pPr>
        <w:pStyle w:val="BodyTextNumbered"/>
        <w:ind w:left="1440"/>
      </w:pPr>
      <w:r>
        <w:t>(b)</w:t>
      </w:r>
      <w:r>
        <w:tab/>
        <w:t xml:space="preserve">Off-Line Generation Resources, within 25 minutes following a deployment instruction, </w:t>
      </w:r>
      <w:r w:rsidRPr="008447F6">
        <w:t>must be On-Line</w:t>
      </w:r>
      <w:r>
        <w:t xml:space="preserve"> with an Energy Offer Curve</w:t>
      </w:r>
      <w:r w:rsidRPr="008447F6">
        <w:t xml:space="preserve"> and </w:t>
      </w:r>
      <w:r>
        <w:t>the telemetered net generation must be greater than or equal to the Resource’s telemetered LSL multiplied by P1</w:t>
      </w:r>
      <w:r w:rsidRPr="00BA0E38">
        <w:t xml:space="preserve"> where P1 is defined in the “ERCOT and QSE Operations Business Practices During the Operating Hour.”</w:t>
      </w:r>
      <w:r>
        <w:t xml:space="preserve">  The Resource Status that must be telemetered indicating that the Resource has come On-Line with an Energy Offer Curve is ON as described </w:t>
      </w:r>
      <w:r w:rsidRPr="00BA0E38">
        <w:t>in paragraph (5)(b)(i) of Section 3.9.1, Current Operating Plan (COP) Criteria.</w:t>
      </w:r>
    </w:p>
    <w:p w14:paraId="6D28A0BC" w14:textId="77777777" w:rsidR="008A2F28" w:rsidRDefault="008A2F28" w:rsidP="008A2F28">
      <w:pPr>
        <w:pStyle w:val="BodyTextNumbered"/>
        <w:ind w:left="1440"/>
      </w:pPr>
      <w:r>
        <w:t>(c)</w:t>
      </w:r>
      <w:r>
        <w:tab/>
      </w:r>
      <w:r w:rsidRPr="008447F6">
        <w:t xml:space="preserve">If an Off-Line Generation Resource experiences a Startup Loading Failure (excluding </w:t>
      </w:r>
      <w:r>
        <w:t xml:space="preserve">those caused by </w:t>
      </w:r>
      <w:r w:rsidRPr="008447F6">
        <w:t>operator error), the Resource may be considered for exclusion from performance non-compliance if the QSE provide</w:t>
      </w:r>
      <w:r>
        <w:t>s</w:t>
      </w:r>
      <w:r w:rsidRPr="008447F6">
        <w:t xml:space="preserve"> to ERCOT the following documentation regarding the incident:</w:t>
      </w:r>
    </w:p>
    <w:p w14:paraId="4AAB472E" w14:textId="77777777" w:rsidR="008A2F28" w:rsidRDefault="008A2F28" w:rsidP="00BA0E38">
      <w:pPr>
        <w:pStyle w:val="List"/>
        <w:ind w:left="2160"/>
        <w:rPr>
          <w:iCs/>
        </w:rPr>
      </w:pPr>
      <w:r>
        <w:rPr>
          <w:iCs/>
        </w:rPr>
        <w:t>(i)</w:t>
      </w:r>
      <w:r>
        <w:rPr>
          <w:iCs/>
        </w:rPr>
        <w:tab/>
        <w:t xml:space="preserve">Its generation log documenting the Startup Loading Failure; and </w:t>
      </w:r>
    </w:p>
    <w:p w14:paraId="27D6855B" w14:textId="77777777" w:rsidR="008A2F28" w:rsidRDefault="008A2F28" w:rsidP="008A2F28">
      <w:pPr>
        <w:pStyle w:val="List"/>
        <w:ind w:left="2160"/>
      </w:pPr>
      <w:r>
        <w:rPr>
          <w:iCs/>
        </w:rPr>
        <w:t>(ii)</w:t>
      </w:r>
      <w:r>
        <w:rPr>
          <w:iCs/>
        </w:rPr>
        <w:tab/>
      </w:r>
      <w:r w:rsidRPr="00FD1B0E">
        <w:rPr>
          <w:iCs/>
        </w:rPr>
        <w:t>Equipment</w:t>
      </w:r>
      <w:r>
        <w:t xml:space="preserve"> failure documentation such as, but not limited to, GADS reports, plant operator logs, work orders, or other applicable information.  </w:t>
      </w:r>
    </w:p>
    <w:p w14:paraId="6BC6BF22" w14:textId="77777777" w:rsidR="008A2F28" w:rsidRPr="00706B45" w:rsidRDefault="008A2F28" w:rsidP="008A2F28">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 xml:space="preserve">minutes following deployment instruction the sum of the QSE’s Load Resource response shall not be less than 95% of the requested MW </w:t>
      </w:r>
      <w:r w:rsidRPr="00706B45">
        <w:t xml:space="preserve">deployment, nor more than 150% of the lesser of the following: </w:t>
      </w:r>
    </w:p>
    <w:p w14:paraId="429F7BB4" w14:textId="77777777" w:rsidR="008A2F28" w:rsidRPr="00706B45" w:rsidRDefault="008A2F28" w:rsidP="008A2F28">
      <w:pPr>
        <w:spacing w:after="240"/>
        <w:ind w:left="2160" w:hanging="720"/>
      </w:pPr>
      <w:r w:rsidRPr="00706B45">
        <w:t>(i)</w:t>
      </w:r>
      <w:r w:rsidRPr="00706B45">
        <w:tab/>
        <w:t>The QSE’s award for Non-Spin from Load Resources that are not Controllable Load Resources; or</w:t>
      </w:r>
    </w:p>
    <w:p w14:paraId="7B598812" w14:textId="77777777" w:rsidR="008A2F28" w:rsidRPr="0003648D" w:rsidRDefault="008A2F28" w:rsidP="008A2F28">
      <w:pPr>
        <w:spacing w:after="240"/>
        <w:ind w:left="2160" w:hanging="720"/>
      </w:pPr>
      <w:r w:rsidRPr="00706B45">
        <w:lastRenderedPageBreak/>
        <w:t>(ii)</w:t>
      </w:r>
      <w:r w:rsidRPr="00706B45">
        <w:tab/>
        <w:t>The requested MW deployment.</w:t>
      </w:r>
    </w:p>
    <w:p w14:paraId="34C61905" w14:textId="77777777" w:rsidR="008A2F28" w:rsidRPr="0003648D" w:rsidRDefault="008A2F28" w:rsidP="008A2F28">
      <w:pPr>
        <w:spacing w:after="240"/>
        <w:ind w:left="1440" w:hanging="720"/>
      </w:pPr>
      <w:r w:rsidRPr="0003648D">
        <w:tab/>
        <w:t>The QSE’s portfolio shall maintain this response until recalled.</w:t>
      </w:r>
    </w:p>
    <w:p w14:paraId="2EBA9FAC" w14:textId="77777777" w:rsidR="008A2F28" w:rsidRDefault="008A2F28" w:rsidP="00BA0E38">
      <w:pPr>
        <w:pStyle w:val="List"/>
        <w:ind w:left="1440"/>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w:t>
      </w:r>
      <w:bookmarkStart w:id="83" w:name="_Hlk82075424"/>
      <w:r>
        <w:t>the difference between the Baseline and</w:t>
      </w:r>
      <w:bookmarkEnd w:id="83"/>
      <w:r w:rsidRPr="0003648D">
        <w:t xml:space="preserve"> 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 xml:space="preserve">.  The instantaneous response at any point in time during the sustained response period must be no less than 95% and </w:t>
      </w:r>
      <w:r w:rsidRPr="0003648D">
        <w:t>no more than 150%</w:t>
      </w:r>
      <w:r>
        <w:t xml:space="preserve"> of the Dispatch Instruction.</w:t>
      </w:r>
    </w:p>
    <w:p w14:paraId="488C4E91" w14:textId="77777777" w:rsidR="008A2F28" w:rsidRDefault="008A2F28" w:rsidP="008A2F28">
      <w:pPr>
        <w:spacing w:after="240"/>
        <w:ind w:left="720" w:hanging="720"/>
      </w:pPr>
      <w:r>
        <w:t>(4)</w:t>
      </w:r>
      <w:r>
        <w:tab/>
      </w:r>
      <w:r w:rsidRPr="0003648D">
        <w:t>A Load Resource</w:t>
      </w:r>
      <w:r>
        <w:t xml:space="preserve"> that is not a Controllable Load Resource</w:t>
      </w:r>
      <w:r w:rsidRPr="0003648D">
        <w:t xml:space="preserve"> providing </w:t>
      </w:r>
      <w:r>
        <w:t>Non-Spin</w:t>
      </w:r>
      <w:r w:rsidRPr="0003648D">
        <w:t xml:space="preserve"> must return to at least 95% of its Ancillary Service Resource Responsibility for </w:t>
      </w:r>
      <w:r>
        <w:t>Non-Spin</w:t>
      </w:r>
      <w:r w:rsidRPr="0003648D">
        <w:t xml:space="preserve"> within three hours following a recall instruction unless replaced by another Resource as described below.  However, the Load Resource should attempt to return to at least 95% of its Ancillary Service Resource Responsibility for </w:t>
      </w:r>
      <w:r>
        <w:t>Non-Spin</w:t>
      </w:r>
      <w:r w:rsidRPr="0003648D">
        <w: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r>
        <w:t>Non-Spin</w:t>
      </w:r>
      <w:r w:rsidRPr="0003648D">
        <w:t xml:space="preserve"> capacity within that same three hours using other Resources not previously committed to provide </w:t>
      </w:r>
      <w:r>
        <w:t>Non-Spin</w:t>
      </w:r>
      <w:r w:rsidRPr="0003648D">
        <w:t>.</w:t>
      </w:r>
    </w:p>
    <w:p w14:paraId="49AEFCA6" w14:textId="77777777" w:rsidR="008A2F28" w:rsidRPr="00F37D2E" w:rsidRDefault="008A2F28" w:rsidP="008A2F28">
      <w:pPr>
        <w:spacing w:after="240"/>
        <w:ind w:left="720" w:hanging="720"/>
        <w:rPr>
          <w:iCs/>
        </w:rPr>
      </w:pPr>
      <w:r>
        <w:t>(5)</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031719">
        <w:t>Section 8.1.1.1</w:t>
      </w:r>
      <w:r>
        <w:t xml:space="preserve">, </w:t>
      </w:r>
      <w:r w:rsidRPr="00CB0CC9">
        <w:t>Ancillary Service Qualification and Testing</w:t>
      </w:r>
      <w:r w:rsidRPr="0003171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8A2F28" w14:paraId="17DE4026" w14:textId="77777777" w:rsidTr="00D167DD">
        <w:tc>
          <w:tcPr>
            <w:tcW w:w="9350" w:type="dxa"/>
            <w:shd w:val="clear" w:color="auto" w:fill="E0E0E0"/>
          </w:tcPr>
          <w:p w14:paraId="591F3C54" w14:textId="77777777" w:rsidR="008A2F28" w:rsidRDefault="008A2F28" w:rsidP="00D167DD">
            <w:pPr>
              <w:pStyle w:val="Instructions"/>
              <w:spacing w:before="120"/>
            </w:pPr>
            <w:r>
              <w:t>[NPRR1011:  Replace Section 8.1.1.4.3 above with the following upon system implementation of the Real-Time Co-Optimization (RTC) project:]</w:t>
            </w:r>
          </w:p>
          <w:p w14:paraId="1E5A3C0F" w14:textId="77777777" w:rsidR="008A2F28" w:rsidRPr="00497B63" w:rsidRDefault="008A2F28" w:rsidP="00D167DD">
            <w:pPr>
              <w:keepNext/>
              <w:tabs>
                <w:tab w:val="left" w:pos="1620"/>
              </w:tabs>
              <w:spacing w:before="240" w:after="240"/>
              <w:ind w:left="1620" w:hanging="1620"/>
              <w:outlineLvl w:val="4"/>
              <w:rPr>
                <w:b/>
                <w:szCs w:val="26"/>
              </w:rPr>
            </w:pPr>
            <w:bookmarkStart w:id="84" w:name="_Toc60045922"/>
            <w:bookmarkStart w:id="85" w:name="_Toc65157818"/>
            <w:bookmarkStart w:id="86" w:name="_Toc116564843"/>
            <w:bookmarkStart w:id="87" w:name="_Toc135994502"/>
            <w:bookmarkStart w:id="88" w:name="_Toc138931513"/>
            <w:bookmarkStart w:id="89" w:name="_Toc162532163"/>
            <w:r w:rsidRPr="00497B63">
              <w:rPr>
                <w:b/>
                <w:szCs w:val="26"/>
              </w:rPr>
              <w:lastRenderedPageBreak/>
              <w:t>8.1.1.4.3</w:t>
            </w:r>
            <w:r w:rsidRPr="00497B63">
              <w:rPr>
                <w:b/>
                <w:szCs w:val="26"/>
              </w:rPr>
              <w:tab/>
              <w:t>Non-Spinning Reserve Service Energy Deployment Criteria</w:t>
            </w:r>
            <w:bookmarkEnd w:id="84"/>
            <w:bookmarkEnd w:id="85"/>
            <w:bookmarkEnd w:id="86"/>
            <w:bookmarkEnd w:id="87"/>
            <w:bookmarkEnd w:id="88"/>
            <w:bookmarkEnd w:id="89"/>
          </w:p>
          <w:p w14:paraId="06BEC140" w14:textId="77777777" w:rsidR="008A2F28" w:rsidRPr="00497B63" w:rsidRDefault="008A2F28" w:rsidP="00D167DD">
            <w:pPr>
              <w:spacing w:after="240"/>
              <w:ind w:left="720" w:hanging="720"/>
              <w:rPr>
                <w:iCs/>
              </w:rPr>
            </w:pPr>
            <w:r w:rsidRPr="00497B63">
              <w:rPr>
                <w:iCs/>
              </w:rPr>
              <w:t>(1)</w:t>
            </w:r>
            <w:r w:rsidRPr="00497B63">
              <w:rPr>
                <w:iCs/>
              </w:rPr>
              <w:tab/>
              <w:t xml:space="preserve">ERCOT shall, as part of its Ancillary Service deployment procedure under Section 6.5.7.6.2.3, Non-Spinning Reserve Service Deployment, include all performance metrics for a Resource receiving a Non-Spin recall instruction from ERCOT. </w:t>
            </w:r>
          </w:p>
          <w:p w14:paraId="5F0877C2" w14:textId="77777777" w:rsidR="008A2F28" w:rsidRPr="00497B63" w:rsidRDefault="008A2F28" w:rsidP="00D167DD">
            <w:pPr>
              <w:spacing w:after="240"/>
              <w:ind w:left="720" w:hanging="720"/>
              <w:rPr>
                <w:iCs/>
              </w:rPr>
            </w:pPr>
            <w:r w:rsidRPr="00497B63">
              <w:rPr>
                <w:iCs/>
              </w:rPr>
              <w:t>(2)</w:t>
            </w:r>
            <w:r w:rsidRPr="00497B63">
              <w:rPr>
                <w:iCs/>
              </w:rPr>
              <w:tab/>
              <w:t xml:space="preserve">A Non-Spin </w:t>
            </w:r>
            <w:r w:rsidRPr="00497B63">
              <w:rPr>
                <w:iCs/>
                <w:color w:val="000000"/>
              </w:rPr>
              <w:t xml:space="preserve">Dispatch Instruction from ERCOT must respect the minimum runtime of a Generation Resource. </w:t>
            </w:r>
          </w:p>
          <w:p w14:paraId="62E74091" w14:textId="77777777" w:rsidR="008A2F28" w:rsidRPr="00497B63" w:rsidRDefault="008A2F28" w:rsidP="00D167DD">
            <w:pPr>
              <w:spacing w:after="240"/>
              <w:ind w:left="720" w:hanging="720"/>
              <w:rPr>
                <w:iCs/>
              </w:rPr>
            </w:pPr>
            <w:r w:rsidRPr="00497B63">
              <w:rPr>
                <w:iCs/>
              </w:rPr>
              <w:t>(3)</w:t>
            </w:r>
            <w:r w:rsidRPr="00497B63">
              <w:rPr>
                <w:iCs/>
              </w:rPr>
              <w:tab/>
              <w:t>Control performance d</w:t>
            </w:r>
            <w:r w:rsidRPr="00497B63">
              <w:t xml:space="preserve">uring periods in which ERCOT has </w:t>
            </w:r>
            <w:r>
              <w:t xml:space="preserve">manually </w:t>
            </w:r>
            <w:r w:rsidRPr="00497B63">
              <w:t xml:space="preserve">deployed Non-Spin shall be based on the requirements below and failure to meet any one of these requirements for the greater of one or 5% of Non-Spin deployments during a month shall be reported to </w:t>
            </w:r>
            <w:r w:rsidRPr="00497B63">
              <w:rPr>
                <w:iCs/>
              </w:rPr>
              <w:t>the Reliability Monitor</w:t>
            </w:r>
            <w:r w:rsidRPr="00497B63">
              <w:t xml:space="preserve"> as non-compliance:</w:t>
            </w:r>
          </w:p>
          <w:p w14:paraId="5CA4D483" w14:textId="77777777" w:rsidR="008A2F28" w:rsidRPr="00497B63" w:rsidRDefault="008A2F28" w:rsidP="00D167DD">
            <w:pPr>
              <w:spacing w:after="240"/>
              <w:ind w:left="1440" w:hanging="720"/>
              <w:rPr>
                <w:bCs/>
                <w:szCs w:val="22"/>
              </w:rPr>
            </w:pPr>
            <w:r w:rsidRPr="00497B63">
              <w:t>(</w:t>
            </w:r>
            <w:r>
              <w:t>a</w:t>
            </w:r>
            <w:r w:rsidRPr="00497B63">
              <w:t>)</w:t>
            </w:r>
            <w:r w:rsidRPr="00497B63">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3A799DA0" w14:textId="77777777" w:rsidR="008A2F28" w:rsidRPr="00497B63" w:rsidRDefault="008A2F28" w:rsidP="00D167DD">
            <w:pPr>
              <w:spacing w:after="240"/>
              <w:ind w:left="1440" w:hanging="720"/>
              <w:rPr>
                <w:iCs/>
              </w:rPr>
            </w:pPr>
            <w:r w:rsidRPr="00497B63">
              <w:rPr>
                <w:iCs/>
              </w:rPr>
              <w:t>(</w:t>
            </w:r>
            <w:r>
              <w:rPr>
                <w:iCs/>
              </w:rPr>
              <w:t>b</w:t>
            </w:r>
            <w:r w:rsidRPr="00497B63">
              <w:rPr>
                <w:iCs/>
              </w:rPr>
              <w:t>)</w:t>
            </w:r>
            <w:r w:rsidRPr="00497B63">
              <w:rPr>
                <w:iCs/>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66A0DC83" w14:textId="77777777" w:rsidR="008A2F28" w:rsidRPr="00497B63" w:rsidRDefault="008A2F28" w:rsidP="00D167DD">
            <w:pPr>
              <w:spacing w:after="240"/>
              <w:ind w:left="2160" w:hanging="720"/>
              <w:rPr>
                <w:iCs/>
              </w:rPr>
            </w:pPr>
            <w:r w:rsidRPr="00497B63">
              <w:rPr>
                <w:iCs/>
              </w:rPr>
              <w:t>(i)</w:t>
            </w:r>
            <w:r w:rsidRPr="00497B63">
              <w:rPr>
                <w:iCs/>
              </w:rPr>
              <w:tab/>
              <w:t xml:space="preserve">Its generation log documenting the Startup Loading Failure; and </w:t>
            </w:r>
          </w:p>
          <w:p w14:paraId="4438822E" w14:textId="77777777" w:rsidR="008A2F28" w:rsidRPr="00497B63" w:rsidRDefault="008A2F28" w:rsidP="00D167DD">
            <w:pPr>
              <w:spacing w:after="240"/>
              <w:ind w:left="2160" w:hanging="720"/>
            </w:pPr>
            <w:r w:rsidRPr="00497B63">
              <w:rPr>
                <w:iCs/>
              </w:rPr>
              <w:t>(ii)</w:t>
            </w:r>
            <w:r w:rsidRPr="00497B63">
              <w:rPr>
                <w:iCs/>
              </w:rPr>
              <w:tab/>
              <w:t>Equipment</w:t>
            </w:r>
            <w:r w:rsidRPr="00497B63">
              <w:t xml:space="preserve"> failure documentation such as, but not limited to, GADS reports, plant operator logs, work orders, or other applicable information.  </w:t>
            </w:r>
          </w:p>
          <w:p w14:paraId="46E6EA77" w14:textId="77777777" w:rsidR="008A2F28" w:rsidRDefault="008A2F28" w:rsidP="00D167DD">
            <w:pPr>
              <w:spacing w:after="240"/>
              <w:ind w:left="1440" w:hanging="720"/>
              <w:rPr>
                <w:iCs/>
              </w:rPr>
            </w:pPr>
            <w:r w:rsidRPr="00497B63">
              <w:rPr>
                <w:iCs/>
              </w:rPr>
              <w:t>(</w:t>
            </w:r>
            <w:r>
              <w:rPr>
                <w:iCs/>
              </w:rPr>
              <w:t>c</w:t>
            </w:r>
            <w:r w:rsidRPr="00497B63">
              <w:rPr>
                <w:iCs/>
              </w:rPr>
              <w:t>)</w:t>
            </w:r>
            <w:r w:rsidRPr="00497B63">
              <w:rPr>
                <w:iCs/>
              </w:rPr>
              <w:tab/>
              <w:t xml:space="preserve">Controllable Load Resources must be available to SCED, and must have a Real-Time Market (RTM) Energy Bid and the telemetered net real power consumption must be greater than or equal to the Resource’s telemetered LPC. </w:t>
            </w:r>
          </w:p>
          <w:p w14:paraId="23BDA336" w14:textId="77777777" w:rsidR="008A2F28" w:rsidRPr="0003648D" w:rsidRDefault="008A2F28" w:rsidP="00D167DD">
            <w:pPr>
              <w:spacing w:after="240"/>
              <w:ind w:left="1440" w:hanging="720"/>
            </w:pPr>
            <w:r>
              <w:t>(d)</w:t>
            </w:r>
            <w:r>
              <w:tab/>
            </w:r>
            <w:r w:rsidRPr="0003648D">
              <w:t>For QSEs with Load Resources</w:t>
            </w:r>
            <w:r>
              <w:t xml:space="preserve"> that are not</w:t>
            </w:r>
            <w:r w:rsidRPr="0003648D">
              <w:t xml:space="preserve"> Controllable Load Resources, </w:t>
            </w:r>
            <w:r>
              <w:t xml:space="preserve">30 </w:t>
            </w:r>
            <w:r w:rsidRPr="0003648D">
              <w:t>minutes following deployment instruction</w:t>
            </w:r>
            <w:r>
              <w:t xml:space="preserve">, </w:t>
            </w:r>
            <w:r w:rsidRPr="0003648D">
              <w:t xml:space="preserve">the sum of the QSE’s Load Resource response shall not be less than 95% of the requested MW deployment, nor more than 150% of the lesser of the following: </w:t>
            </w:r>
          </w:p>
          <w:p w14:paraId="3D2B0923" w14:textId="77777777" w:rsidR="008A2F28" w:rsidRDefault="008A2F28" w:rsidP="00D167DD">
            <w:pPr>
              <w:spacing w:after="240"/>
              <w:ind w:left="2160" w:hanging="720"/>
            </w:pPr>
            <w:r w:rsidRPr="0003648D">
              <w:t>(i)</w:t>
            </w:r>
            <w:r w:rsidRPr="0003648D">
              <w:tab/>
              <w:t xml:space="preserve">The QSE’s </w:t>
            </w:r>
            <w:r>
              <w:t>award</w:t>
            </w:r>
            <w:r w:rsidRPr="0003648D">
              <w:t xml:space="preserve"> for </w:t>
            </w:r>
            <w:r>
              <w:t>Non-Spin</w:t>
            </w:r>
            <w:r w:rsidRPr="0003648D">
              <w:t xml:space="preserve"> from </w:t>
            </w:r>
            <w:r>
              <w:t xml:space="preserve">Load Resources that are not </w:t>
            </w:r>
            <w:r w:rsidRPr="0003648D">
              <w:t>Controllable Load Resources; or</w:t>
            </w:r>
          </w:p>
          <w:p w14:paraId="370A583C" w14:textId="77777777" w:rsidR="008A2F28" w:rsidRPr="0003648D" w:rsidRDefault="008A2F28" w:rsidP="00D167DD">
            <w:pPr>
              <w:spacing w:after="240"/>
              <w:ind w:left="2160" w:hanging="720"/>
            </w:pPr>
            <w:r w:rsidRPr="0003648D">
              <w:t>(ii)</w:t>
            </w:r>
            <w:r w:rsidRPr="0003648D">
              <w:tab/>
              <w:t>The requested MW deployment.</w:t>
            </w:r>
          </w:p>
          <w:p w14:paraId="22E7CB71" w14:textId="77777777" w:rsidR="008A2F28" w:rsidRPr="0003648D" w:rsidRDefault="008A2F28" w:rsidP="00D167DD">
            <w:pPr>
              <w:spacing w:after="240"/>
              <w:ind w:left="1440" w:hanging="720"/>
            </w:pPr>
            <w:r w:rsidRPr="0003648D">
              <w:lastRenderedPageBreak/>
              <w:tab/>
              <w:t>The QSE’s portfolio shall maintain this response until recalled.</w:t>
            </w:r>
          </w:p>
          <w:p w14:paraId="31747921" w14:textId="77777777" w:rsidR="008A2F28" w:rsidRDefault="008A2F28" w:rsidP="00BA0E38">
            <w:pPr>
              <w:spacing w:after="240"/>
              <w:ind w:left="1440" w:hanging="720"/>
            </w:pPr>
            <w:r>
              <w:t>(e)</w:t>
            </w:r>
            <w:r>
              <w:tab/>
            </w:r>
            <w:r w:rsidRPr="0003648D">
              <w:t xml:space="preserve">During periods when the Load level of a Load Resource </w:t>
            </w:r>
            <w:r>
              <w:t xml:space="preserve">that is not a </w:t>
            </w:r>
            <w:r w:rsidRPr="0003648D">
              <w:t xml:space="preserve">Controllable Load Resource </w:t>
            </w:r>
            <w:r>
              <w:t xml:space="preserve">providing Non-Spin </w:t>
            </w:r>
            <w:r w:rsidRPr="0003648D">
              <w:t>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w:t>
            </w:r>
            <w:r>
              <w:t xml:space="preserve"> the difference between the Baseline and </w:t>
            </w:r>
            <w:r w:rsidRPr="0003648D">
              <w:t>the average of the real power consumption data being telemetered to ERCOT</w:t>
            </w:r>
            <w:r>
              <w:t xml:space="preserve"> over </w:t>
            </w:r>
            <w:r w:rsidRPr="0003648D">
              <w:t>the Settlement Interval</w:t>
            </w:r>
            <w:r>
              <w:t xml:space="preserve"> for the period beginning</w:t>
            </w:r>
            <w:r w:rsidRPr="00C45AB1">
              <w:t xml:space="preserve"> 30 minutes after the Dispatch Instruction and end</w:t>
            </w:r>
            <w:r>
              <w:t>ing</w:t>
            </w:r>
            <w:r w:rsidRPr="00C45AB1">
              <w:t xml:space="preserve"> at the time of recall</w:t>
            </w:r>
            <w:r>
              <w:t>.</w:t>
            </w:r>
            <w:r w:rsidRPr="0003648D">
              <w:t xml:space="preserve">  </w:t>
            </w:r>
            <w:r>
              <w:t xml:space="preserve">The instantaneous response at any point in time during the sustained response period must be no less than 95% and </w:t>
            </w:r>
            <w:r w:rsidRPr="0003648D">
              <w:t>no more than 150%</w:t>
            </w:r>
            <w:r>
              <w:t xml:space="preserve"> of the Dispatch Instruction.</w:t>
            </w:r>
          </w:p>
          <w:p w14:paraId="5C57C0FA" w14:textId="77777777" w:rsidR="008A2F28" w:rsidRDefault="008A2F28" w:rsidP="00D167DD">
            <w:pPr>
              <w:spacing w:after="240"/>
              <w:ind w:left="720" w:hanging="720"/>
              <w:rPr>
                <w:iCs/>
              </w:rPr>
            </w:pPr>
            <w:r>
              <w:rPr>
                <w:iCs/>
              </w:rPr>
              <w:t>(4)</w:t>
            </w:r>
            <w:r>
              <w:rPr>
                <w:iCs/>
              </w:rPr>
              <w:tab/>
            </w:r>
            <w:r w:rsidRPr="00AE0D06">
              <w:rPr>
                <w:iCs/>
              </w:rPr>
              <w:t xml:space="preserve">Once Non-Spin capacity has been </w:t>
            </w:r>
            <w:r>
              <w:rPr>
                <w:iCs/>
              </w:rPr>
              <w:t xml:space="preserve">manually </w:t>
            </w:r>
            <w:r w:rsidRPr="00AE0D06">
              <w:rPr>
                <w:iCs/>
              </w:rPr>
              <w:t>deployed</w:t>
            </w:r>
            <w:r>
              <w:rPr>
                <w:iCs/>
              </w:rPr>
              <w:t xml:space="preserve"> by ERCOT</w:t>
            </w:r>
            <w:r w:rsidRPr="00AE0D06">
              <w:rPr>
                <w:iCs/>
              </w:rPr>
              <w:t>, the Resource’s Non-Spin capacity shall remain available for dispatch by SCED until ERCOT issues a recall instruction</w:t>
            </w:r>
            <w:r>
              <w:rPr>
                <w:iCs/>
              </w:rPr>
              <w:t xml:space="preserve"> </w:t>
            </w:r>
            <w:r w:rsidRPr="008E743D">
              <w:rPr>
                <w:iCs/>
              </w:rPr>
              <w:t>or the Resource has exhausted its ability to maintain the deployed capacity</w:t>
            </w:r>
            <w:r>
              <w:rPr>
                <w:iCs/>
              </w:rPr>
              <w:t xml:space="preserve"> after meeting the requirements of paragraph (2) of Section 8.1.1.3.3</w:t>
            </w:r>
            <w:r w:rsidRPr="008E743D">
              <w:rPr>
                <w:iCs/>
              </w:rPr>
              <w:t xml:space="preserve">, </w:t>
            </w:r>
            <w:r w:rsidRPr="009B0F2C">
              <w:rPr>
                <w:iCs/>
              </w:rPr>
              <w:t>Non-Spinning Reserve Capacity Monitoring Criteria</w:t>
            </w:r>
            <w:r>
              <w:rPr>
                <w:iCs/>
              </w:rPr>
              <w:t>,</w:t>
            </w:r>
            <w:r w:rsidRPr="009B0F2C">
              <w:rPr>
                <w:iCs/>
              </w:rPr>
              <w:t xml:space="preserve"> </w:t>
            </w:r>
            <w:r w:rsidRPr="008E743D">
              <w:rPr>
                <w:iCs/>
              </w:rPr>
              <w:t>whichever occurs first</w:t>
            </w:r>
            <w:r w:rsidRPr="00AE0D06">
              <w:rPr>
                <w:iCs/>
              </w:rPr>
              <w:t>.</w:t>
            </w:r>
          </w:p>
          <w:p w14:paraId="2D93166E" w14:textId="17B6D3DD" w:rsidR="008A2F28" w:rsidDel="00BA0E38" w:rsidRDefault="008A2F28" w:rsidP="00D167DD">
            <w:pPr>
              <w:spacing w:after="240"/>
              <w:ind w:left="720" w:hanging="720"/>
              <w:rPr>
                <w:del w:id="90" w:author="ERCOT" w:date="2025-01-22T18:16:00Z"/>
              </w:rPr>
            </w:pPr>
            <w:del w:id="91" w:author="ERCOT" w:date="2025-01-22T18:16:00Z">
              <w:r w:rsidDel="00BA0E38">
                <w:delText>(5)</w:delText>
              </w:r>
              <w:r w:rsidDel="00BA0E38">
                <w:tab/>
              </w:r>
              <w:r w:rsidRPr="0003648D" w:rsidDel="00BA0E38">
                <w:delText>A Load Resource</w:delText>
              </w:r>
              <w:r w:rsidDel="00BA0E38">
                <w:delText xml:space="preserve"> that is not a Controllable Load Resource</w:delText>
              </w:r>
              <w:r w:rsidRPr="0003648D" w:rsidDel="00BA0E38">
                <w:delText xml:space="preserve"> providing </w:delText>
              </w:r>
              <w:r w:rsidDel="00BA0E38">
                <w:delText>Non-Spin</w:delText>
              </w:r>
              <w:r w:rsidRPr="0003648D" w:rsidDel="00BA0E38">
                <w:delText xml:space="preserve"> must return to at least 95% of its Ancillary Service Resource Responsibility for </w:delText>
              </w:r>
              <w:r w:rsidDel="00BA0E38">
                <w:delText>Non-Spin</w:delText>
              </w:r>
              <w:r w:rsidRPr="0003648D" w:rsidDel="00BA0E38">
                <w:delText xml:space="preserve"> </w:delText>
              </w:r>
              <w:r w:rsidRPr="00706B45" w:rsidDel="00BA0E38">
                <w:delText>within three hours</w:delText>
              </w:r>
              <w:r w:rsidRPr="0003648D" w:rsidDel="00BA0E38">
                <w:delText xml:space="preserve"> following a recall instruction unless replaced by another Resource as described below.  However, the Load Resource should attempt to return to at least 95% of its Ancillary Service Resource Responsibility for </w:delText>
              </w:r>
              <w:r w:rsidDel="00BA0E38">
                <w:delText>Non-Spin</w:delText>
              </w:r>
              <w:r w:rsidRPr="0003648D" w:rsidDel="00BA0E38">
                <w:delTex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delText>
              </w:r>
              <w:r w:rsidDel="00BA0E38">
                <w:delText>Non-Spin</w:delText>
              </w:r>
              <w:r w:rsidRPr="0003648D" w:rsidDel="00BA0E38">
                <w:delText xml:space="preserve"> capacity within that same three hours using other Resources not previously committed to provide </w:delText>
              </w:r>
              <w:r w:rsidDel="00BA0E38">
                <w:delText>Non-Spin</w:delText>
              </w:r>
              <w:r w:rsidRPr="0003648D" w:rsidDel="00BA0E38">
                <w:delText>.</w:delText>
              </w:r>
            </w:del>
          </w:p>
          <w:p w14:paraId="7ED04B1B" w14:textId="0BA905DB" w:rsidR="008A2F28" w:rsidRPr="00C07D55" w:rsidRDefault="008A2F28" w:rsidP="00D167DD">
            <w:pPr>
              <w:spacing w:after="240"/>
              <w:ind w:left="720" w:hanging="720"/>
              <w:rPr>
                <w:iCs/>
              </w:rPr>
            </w:pPr>
            <w:r>
              <w:t>(</w:t>
            </w:r>
            <w:ins w:id="92" w:author="ERCOT" w:date="2025-01-22T18:16:00Z">
              <w:r w:rsidR="00BA0E38">
                <w:t>5</w:t>
              </w:r>
            </w:ins>
            <w:del w:id="93" w:author="ERCOT" w:date="2025-01-22T18:16:00Z">
              <w:r w:rsidDel="00BA0E38">
                <w:delText>6</w:delText>
              </w:r>
            </w:del>
            <w:r>
              <w:t>)</w:t>
            </w:r>
            <w:r>
              <w:tab/>
            </w:r>
            <w:r w:rsidRPr="0047371E">
              <w:t>ERCOT may revoke the Ancillary Service qualification of any Load Resource</w:t>
            </w:r>
            <w:r>
              <w:t xml:space="preserve"> that is not a</w:t>
            </w:r>
            <w:r w:rsidRPr="0047371E">
              <w:t xml:space="preserve"> Controllable Load Resource for failure to comply with the required performance standards, based on the evaluation it performed under</w:t>
            </w:r>
            <w:r>
              <w:t xml:space="preserve"> this Section</w:t>
            </w:r>
            <w:r w:rsidRPr="0047371E">
              <w:t>.  Specifically, if a Load Resource</w:t>
            </w:r>
            <w:r>
              <w:t xml:space="preserve"> that is not a Controllable Load Resource</w:t>
            </w:r>
            <w:r w:rsidRPr="0047371E">
              <w:t xml:space="preserve"> that is providing</w:t>
            </w:r>
            <w:r>
              <w:t xml:space="preserve"> Non-Spin</w:t>
            </w:r>
            <w:r w:rsidRPr="0047371E">
              <w:t xml:space="preserve"> fails to respond with at least 95% of its </w:t>
            </w:r>
            <w:r>
              <w:t xml:space="preserve">Dispatch Instruction </w:t>
            </w:r>
            <w:r w:rsidRPr="0047371E">
              <w:t xml:space="preserve">for </w:t>
            </w:r>
            <w:r>
              <w:t>Non-Spin</w:t>
            </w:r>
            <w:r w:rsidRPr="0047371E">
              <w:t xml:space="preserve"> within</w:t>
            </w:r>
            <w:r>
              <w:t xml:space="preserve"> 30</w:t>
            </w:r>
            <w:r w:rsidRPr="00031719">
              <w:t xml:space="preserve"> minutes of an ERCOT Dispatch Instruction, that response shall be considered a failure.  Two Load Resource performance failures</w:t>
            </w:r>
            <w:r>
              <w:t xml:space="preserve"> </w:t>
            </w:r>
            <w:r w:rsidRPr="00031719">
              <w:t xml:space="preserve">within any rolling </w:t>
            </w:r>
            <w:r>
              <w:t>365-day</w:t>
            </w:r>
            <w:r w:rsidRPr="00031719">
              <w:t xml:space="preserve"> period shall result in disqualification of that Load Resource. </w:t>
            </w:r>
            <w:r>
              <w:t xml:space="preserve"> </w:t>
            </w:r>
            <w:r w:rsidRPr="00031719">
              <w:t>After six months of disqualification, the</w:t>
            </w:r>
            <w:r>
              <w:t xml:space="preserve"> Load Resource</w:t>
            </w:r>
            <w:r w:rsidRPr="00031719">
              <w:t xml:space="preserve"> may reapply for qualification provided it submits a corrective action plan to ERCOT that identifies actions taken to correct performance deficiencies and the disqualified </w:t>
            </w:r>
            <w:r>
              <w:t>Load Resource</w:t>
            </w:r>
            <w:r w:rsidRPr="00031719">
              <w:t xml:space="preserve"> successfully </w:t>
            </w:r>
            <w:r>
              <w:t xml:space="preserve">passes qualification </w:t>
            </w:r>
            <w:r w:rsidRPr="00031719">
              <w:t xml:space="preserve">test as specified </w:t>
            </w:r>
            <w:r>
              <w:t xml:space="preserve">in </w:t>
            </w:r>
            <w:r w:rsidRPr="004264E1">
              <w:t>Section 8.1.1.1</w:t>
            </w:r>
            <w:r>
              <w:t xml:space="preserve">, </w:t>
            </w:r>
            <w:r w:rsidRPr="00932DDD">
              <w:t>Ancillary Service Qualification and Testing</w:t>
            </w:r>
            <w:r w:rsidRPr="004264E1">
              <w:t>.</w:t>
            </w:r>
          </w:p>
        </w:tc>
      </w:tr>
      <w:bookmarkEnd w:id="58"/>
    </w:tbl>
    <w:p w14:paraId="0EBC5594" w14:textId="77777777" w:rsidR="00C05042" w:rsidRPr="00BA2009" w:rsidRDefault="00C05042" w:rsidP="00BC2D06"/>
    <w:sectPr w:rsidR="00C05042" w:rsidRPr="00BA2009">
      <w:headerReference w:type="even" r:id="rId30"/>
      <w:headerReference w:type="default" r:id="rId31"/>
      <w:footerReference w:type="even" r:id="rId32"/>
      <w:footerReference w:type="default" r:id="rId33"/>
      <w:headerReference w:type="firs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5-01-22T18:22:00Z" w:initials="CP">
    <w:p w14:paraId="156791D9" w14:textId="715D9B51" w:rsidR="001C5AB4" w:rsidRDefault="001C5AB4">
      <w:pPr>
        <w:pStyle w:val="CommentText"/>
      </w:pPr>
      <w:r>
        <w:rPr>
          <w:rStyle w:val="CommentReference"/>
        </w:rPr>
        <w:annotationRef/>
      </w:r>
      <w:r>
        <w:t>Please note NPRR1235 also proposes revisions to this section.</w:t>
      </w:r>
    </w:p>
  </w:comment>
  <w:comment w:id="10" w:author="ERCOT Market Rules" w:date="2025-01-22T18:22:00Z" w:initials="CP">
    <w:p w14:paraId="1CF84FE1" w14:textId="337CF18D" w:rsidR="001C5AB4" w:rsidRDefault="001C5AB4">
      <w:pPr>
        <w:pStyle w:val="CommentText"/>
      </w:pPr>
      <w:r>
        <w:rPr>
          <w:rStyle w:val="CommentReference"/>
        </w:rPr>
        <w:annotationRef/>
      </w:r>
      <w:r>
        <w:t>Please note NPRR1246 also proposes revisions to this section.</w:t>
      </w:r>
    </w:p>
  </w:comment>
  <w:comment w:id="23" w:author="ERCOT Market Rules" w:date="2025-01-22T18:22:00Z" w:initials="CP">
    <w:p w14:paraId="512B3541" w14:textId="3B610FF6" w:rsidR="001C5AB4" w:rsidRDefault="001C5AB4">
      <w:pPr>
        <w:pStyle w:val="CommentText"/>
      </w:pPr>
      <w:r>
        <w:rPr>
          <w:rStyle w:val="CommentReference"/>
        </w:rPr>
        <w:annotationRef/>
      </w:r>
      <w:r>
        <w:t>Please note NPRR1246 also proposes revisions to this section.</w:t>
      </w:r>
    </w:p>
  </w:comment>
  <w:comment w:id="72" w:author="ERCOT Market Rules" w:date="2025-01-22T18:23:00Z" w:initials="CP">
    <w:p w14:paraId="41E6E306" w14:textId="66CADF3F" w:rsidR="001C5AB4" w:rsidRDefault="001C5AB4">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6791D9" w15:done="0"/>
  <w15:commentEx w15:paraId="1CF84FE1" w15:done="0"/>
  <w15:commentEx w15:paraId="512B3541" w15:done="0"/>
  <w15:commentEx w15:paraId="41E6E3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BB5D4" w16cex:dateUtc="2025-01-23T00:22:00Z"/>
  <w16cex:commentExtensible w16cex:durableId="2B3BB5EE" w16cex:dateUtc="2025-01-23T00:22:00Z"/>
  <w16cex:commentExtensible w16cex:durableId="2B3BB5FC" w16cex:dateUtc="2025-01-23T00:22:00Z"/>
  <w16cex:commentExtensible w16cex:durableId="2B3BB60A" w16cex:dateUtc="2025-01-23T0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6791D9" w16cid:durableId="2B3BB5D4"/>
  <w16cid:commentId w16cid:paraId="1CF84FE1" w16cid:durableId="2B3BB5EE"/>
  <w16cid:commentId w16cid:paraId="512B3541" w16cid:durableId="2B3BB5FC"/>
  <w16cid:commentId w16cid:paraId="41E6E306" w16cid:durableId="2B3BB6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FFD65E0" w:rsidR="00D176CF" w:rsidRDefault="00744267">
    <w:pPr>
      <w:pStyle w:val="Footer"/>
      <w:tabs>
        <w:tab w:val="clear" w:pos="4320"/>
        <w:tab w:val="clear" w:pos="8640"/>
        <w:tab w:val="right" w:pos="9360"/>
      </w:tabs>
      <w:rPr>
        <w:rFonts w:ascii="Arial" w:hAnsi="Arial" w:cs="Arial"/>
        <w:sz w:val="18"/>
      </w:rPr>
    </w:pPr>
    <w:r>
      <w:rPr>
        <w:rFonts w:ascii="Arial" w:hAnsi="Arial" w:cs="Arial"/>
        <w:sz w:val="18"/>
      </w:rPr>
      <w:t>1270</w:t>
    </w:r>
    <w:r w:rsidR="00D176CF">
      <w:rPr>
        <w:rFonts w:ascii="Arial" w:hAnsi="Arial" w:cs="Arial"/>
        <w:sz w:val="18"/>
      </w:rPr>
      <w:t>NPRR</w:t>
    </w:r>
    <w:r w:rsidR="00AD1D35">
      <w:rPr>
        <w:rFonts w:ascii="Arial" w:hAnsi="Arial" w:cs="Arial"/>
        <w:sz w:val="18"/>
      </w:rPr>
      <w:t xml:space="preserve">-01 </w:t>
    </w:r>
    <w:r w:rsidR="00AD1D35" w:rsidRPr="00AD1D35">
      <w:rPr>
        <w:rFonts w:ascii="Arial" w:hAnsi="Arial" w:cs="Arial"/>
        <w:sz w:val="18"/>
      </w:rPr>
      <w:t xml:space="preserve">Additional Revisions Required for Implementation of </w:t>
    </w:r>
    <w:r w:rsidR="00DE60BF">
      <w:rPr>
        <w:rFonts w:ascii="Arial" w:hAnsi="Arial" w:cs="Arial"/>
        <w:sz w:val="18"/>
      </w:rPr>
      <w:t>RTC</w:t>
    </w:r>
    <w:r w:rsidR="00AD1D35">
      <w:rPr>
        <w:rFonts w:ascii="Arial" w:hAnsi="Arial" w:cs="Arial"/>
        <w:sz w:val="18"/>
      </w:rPr>
      <w:t xml:space="preserve"> </w:t>
    </w:r>
    <w:r>
      <w:rPr>
        <w:rFonts w:ascii="Arial" w:hAnsi="Arial" w:cs="Arial"/>
        <w:sz w:val="18"/>
      </w:rPr>
      <w:t>0128</w:t>
    </w:r>
    <w:r w:rsidR="00AD1D3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5D497" w14:textId="77777777" w:rsidR="00DE60BF" w:rsidRDefault="00DE6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7D68D" w14:textId="77777777" w:rsidR="00DE60BF" w:rsidRDefault="00DE60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68F255E"/>
    <w:multiLevelType w:val="hybridMultilevel"/>
    <w:tmpl w:val="9ABA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59719593">
    <w:abstractNumId w:val="12"/>
  </w:num>
  <w:num w:numId="22" w16cid:durableId="6549943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FC4"/>
    <w:rsid w:val="00045E1A"/>
    <w:rsid w:val="00060A5A"/>
    <w:rsid w:val="00064B44"/>
    <w:rsid w:val="00067FE2"/>
    <w:rsid w:val="0007682E"/>
    <w:rsid w:val="000D1AEB"/>
    <w:rsid w:val="000D3E64"/>
    <w:rsid w:val="000F13C5"/>
    <w:rsid w:val="00105A36"/>
    <w:rsid w:val="001313B4"/>
    <w:rsid w:val="0014546D"/>
    <w:rsid w:val="001500D9"/>
    <w:rsid w:val="0015583D"/>
    <w:rsid w:val="00156DB7"/>
    <w:rsid w:val="00157228"/>
    <w:rsid w:val="00160C3C"/>
    <w:rsid w:val="00175A69"/>
    <w:rsid w:val="00176375"/>
    <w:rsid w:val="0017783C"/>
    <w:rsid w:val="0019314C"/>
    <w:rsid w:val="00195A24"/>
    <w:rsid w:val="001C5AB4"/>
    <w:rsid w:val="001F38F0"/>
    <w:rsid w:val="00237430"/>
    <w:rsid w:val="0026307D"/>
    <w:rsid w:val="00276A99"/>
    <w:rsid w:val="00286AD9"/>
    <w:rsid w:val="002966F3"/>
    <w:rsid w:val="002B69F3"/>
    <w:rsid w:val="002B763A"/>
    <w:rsid w:val="002C4C61"/>
    <w:rsid w:val="002D382A"/>
    <w:rsid w:val="002E1853"/>
    <w:rsid w:val="002E7743"/>
    <w:rsid w:val="002F1EDD"/>
    <w:rsid w:val="003013F2"/>
    <w:rsid w:val="0030232A"/>
    <w:rsid w:val="0030694A"/>
    <w:rsid w:val="003069F4"/>
    <w:rsid w:val="00360920"/>
    <w:rsid w:val="00384709"/>
    <w:rsid w:val="00386C35"/>
    <w:rsid w:val="003A3D77"/>
    <w:rsid w:val="003B5AED"/>
    <w:rsid w:val="003C6B7B"/>
    <w:rsid w:val="003F2F0F"/>
    <w:rsid w:val="003F3FCE"/>
    <w:rsid w:val="004135BD"/>
    <w:rsid w:val="0041615A"/>
    <w:rsid w:val="004302A4"/>
    <w:rsid w:val="004463BA"/>
    <w:rsid w:val="004822D4"/>
    <w:rsid w:val="0049290B"/>
    <w:rsid w:val="004A432B"/>
    <w:rsid w:val="004A4451"/>
    <w:rsid w:val="004C3A02"/>
    <w:rsid w:val="004D3958"/>
    <w:rsid w:val="005008DF"/>
    <w:rsid w:val="005045D0"/>
    <w:rsid w:val="0052142B"/>
    <w:rsid w:val="00534C6C"/>
    <w:rsid w:val="00555554"/>
    <w:rsid w:val="005841C0"/>
    <w:rsid w:val="0059260F"/>
    <w:rsid w:val="00597148"/>
    <w:rsid w:val="005E5074"/>
    <w:rsid w:val="00612E4F"/>
    <w:rsid w:val="00613501"/>
    <w:rsid w:val="00615D5E"/>
    <w:rsid w:val="00622E99"/>
    <w:rsid w:val="00625E5D"/>
    <w:rsid w:val="00657C61"/>
    <w:rsid w:val="0066370F"/>
    <w:rsid w:val="00677E5A"/>
    <w:rsid w:val="00686C97"/>
    <w:rsid w:val="006A0784"/>
    <w:rsid w:val="006A697B"/>
    <w:rsid w:val="006B4DDE"/>
    <w:rsid w:val="006B5062"/>
    <w:rsid w:val="006E4597"/>
    <w:rsid w:val="006F27AF"/>
    <w:rsid w:val="0072433C"/>
    <w:rsid w:val="00743968"/>
    <w:rsid w:val="00744267"/>
    <w:rsid w:val="007454B5"/>
    <w:rsid w:val="007467C1"/>
    <w:rsid w:val="00753D85"/>
    <w:rsid w:val="00780DF9"/>
    <w:rsid w:val="00785415"/>
    <w:rsid w:val="00786294"/>
    <w:rsid w:val="00791CB9"/>
    <w:rsid w:val="00793130"/>
    <w:rsid w:val="00797DEE"/>
    <w:rsid w:val="007A1BE1"/>
    <w:rsid w:val="007B3233"/>
    <w:rsid w:val="007B5A42"/>
    <w:rsid w:val="007C199B"/>
    <w:rsid w:val="007D3073"/>
    <w:rsid w:val="007D64B9"/>
    <w:rsid w:val="007D72D4"/>
    <w:rsid w:val="007D7FE0"/>
    <w:rsid w:val="007E0452"/>
    <w:rsid w:val="007E0FC9"/>
    <w:rsid w:val="008070C0"/>
    <w:rsid w:val="00811C12"/>
    <w:rsid w:val="00845778"/>
    <w:rsid w:val="00887E28"/>
    <w:rsid w:val="008A2F28"/>
    <w:rsid w:val="008D5C3A"/>
    <w:rsid w:val="008E2870"/>
    <w:rsid w:val="008E6DA2"/>
    <w:rsid w:val="008F11C0"/>
    <w:rsid w:val="008F6DD5"/>
    <w:rsid w:val="00907B1E"/>
    <w:rsid w:val="00943AFD"/>
    <w:rsid w:val="0095406F"/>
    <w:rsid w:val="0095628B"/>
    <w:rsid w:val="00963A51"/>
    <w:rsid w:val="00983B6E"/>
    <w:rsid w:val="009936F8"/>
    <w:rsid w:val="009A3292"/>
    <w:rsid w:val="009A3772"/>
    <w:rsid w:val="009B4565"/>
    <w:rsid w:val="009D17F0"/>
    <w:rsid w:val="009F527C"/>
    <w:rsid w:val="00A014CA"/>
    <w:rsid w:val="00A42796"/>
    <w:rsid w:val="00A50B3C"/>
    <w:rsid w:val="00A5311D"/>
    <w:rsid w:val="00A83C21"/>
    <w:rsid w:val="00A9431A"/>
    <w:rsid w:val="00AD1D35"/>
    <w:rsid w:val="00AD3B58"/>
    <w:rsid w:val="00AE704F"/>
    <w:rsid w:val="00AF56C6"/>
    <w:rsid w:val="00AF7CB2"/>
    <w:rsid w:val="00B032E8"/>
    <w:rsid w:val="00B1702B"/>
    <w:rsid w:val="00B23AB8"/>
    <w:rsid w:val="00B526E8"/>
    <w:rsid w:val="00B57F96"/>
    <w:rsid w:val="00B63894"/>
    <w:rsid w:val="00B67892"/>
    <w:rsid w:val="00BA0E38"/>
    <w:rsid w:val="00BA4D33"/>
    <w:rsid w:val="00BC2D06"/>
    <w:rsid w:val="00BC7633"/>
    <w:rsid w:val="00C03DB8"/>
    <w:rsid w:val="00C05042"/>
    <w:rsid w:val="00C56615"/>
    <w:rsid w:val="00C744EB"/>
    <w:rsid w:val="00C90702"/>
    <w:rsid w:val="00C917FF"/>
    <w:rsid w:val="00C9766A"/>
    <w:rsid w:val="00CC4F39"/>
    <w:rsid w:val="00CD1A40"/>
    <w:rsid w:val="00CD544C"/>
    <w:rsid w:val="00CF4256"/>
    <w:rsid w:val="00D04FE8"/>
    <w:rsid w:val="00D176CF"/>
    <w:rsid w:val="00D17AD5"/>
    <w:rsid w:val="00D271E3"/>
    <w:rsid w:val="00D41FAA"/>
    <w:rsid w:val="00D47A80"/>
    <w:rsid w:val="00D85807"/>
    <w:rsid w:val="00D87349"/>
    <w:rsid w:val="00D91EE9"/>
    <w:rsid w:val="00D9627A"/>
    <w:rsid w:val="00D97220"/>
    <w:rsid w:val="00DB2DA3"/>
    <w:rsid w:val="00DE60BF"/>
    <w:rsid w:val="00DF64E2"/>
    <w:rsid w:val="00E14D47"/>
    <w:rsid w:val="00E1641C"/>
    <w:rsid w:val="00E26708"/>
    <w:rsid w:val="00E34958"/>
    <w:rsid w:val="00E37AB0"/>
    <w:rsid w:val="00E600AA"/>
    <w:rsid w:val="00E6295D"/>
    <w:rsid w:val="00E71C39"/>
    <w:rsid w:val="00E744D2"/>
    <w:rsid w:val="00EA56E6"/>
    <w:rsid w:val="00EA694D"/>
    <w:rsid w:val="00EB50A2"/>
    <w:rsid w:val="00EC335F"/>
    <w:rsid w:val="00EC3744"/>
    <w:rsid w:val="00EC48FB"/>
    <w:rsid w:val="00ED3965"/>
    <w:rsid w:val="00EF232A"/>
    <w:rsid w:val="00EF3957"/>
    <w:rsid w:val="00F05A69"/>
    <w:rsid w:val="00F23ED8"/>
    <w:rsid w:val="00F41C61"/>
    <w:rsid w:val="00F43FFD"/>
    <w:rsid w:val="00F44236"/>
    <w:rsid w:val="00F52517"/>
    <w:rsid w:val="00F54C23"/>
    <w:rsid w:val="00F80372"/>
    <w:rsid w:val="00FA57B2"/>
    <w:rsid w:val="00FB186F"/>
    <w:rsid w:val="00FB509B"/>
    <w:rsid w:val="00FC3D4B"/>
    <w:rsid w:val="00FC496F"/>
    <w:rsid w:val="00FC6312"/>
    <w:rsid w:val="00FD040F"/>
    <w:rsid w:val="00FE36E3"/>
    <w:rsid w:val="00FE6B01"/>
    <w:rsid w:val="00FF5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F3FCE"/>
    <w:pPr>
      <w:ind w:left="720" w:hanging="720"/>
    </w:pPr>
    <w:rPr>
      <w:szCs w:val="20"/>
    </w:rPr>
  </w:style>
  <w:style w:type="character" w:customStyle="1" w:styleId="BodyTextNumberedChar">
    <w:name w:val="Body Text Numbered Char"/>
    <w:link w:val="BodyTextNumbered"/>
    <w:rsid w:val="003F3FCE"/>
    <w:rPr>
      <w:sz w:val="24"/>
    </w:rPr>
  </w:style>
  <w:style w:type="character" w:customStyle="1" w:styleId="InstructionsChar">
    <w:name w:val="Instructions Char"/>
    <w:link w:val="Instructions"/>
    <w:rsid w:val="003F3FCE"/>
    <w:rPr>
      <w:b/>
      <w:i/>
      <w:iCs/>
      <w:sz w:val="24"/>
      <w:szCs w:val="24"/>
    </w:rPr>
  </w:style>
  <w:style w:type="character" w:customStyle="1" w:styleId="H6Char">
    <w:name w:val="H6 Char"/>
    <w:link w:val="H6"/>
    <w:rsid w:val="003F3FCE"/>
    <w:rPr>
      <w:b/>
      <w:bCs/>
      <w:sz w:val="24"/>
      <w:szCs w:val="22"/>
    </w:rPr>
  </w:style>
  <w:style w:type="character" w:customStyle="1" w:styleId="H5Char">
    <w:name w:val="H5 Char"/>
    <w:link w:val="H5"/>
    <w:rsid w:val="00C05042"/>
    <w:rPr>
      <w:b/>
      <w:bCs/>
      <w:i/>
      <w:iCs/>
      <w:sz w:val="24"/>
      <w:szCs w:val="26"/>
    </w:rPr>
  </w:style>
  <w:style w:type="character" w:customStyle="1" w:styleId="H4Char">
    <w:name w:val="H4 Char"/>
    <w:link w:val="H4"/>
    <w:rsid w:val="00195A24"/>
    <w:rPr>
      <w:b/>
      <w:bCs/>
      <w:snapToGrid w:val="0"/>
      <w:sz w:val="24"/>
    </w:rPr>
  </w:style>
  <w:style w:type="character" w:customStyle="1" w:styleId="H3Char">
    <w:name w:val="H3 Char"/>
    <w:link w:val="H3"/>
    <w:rsid w:val="00195A24"/>
    <w:rPr>
      <w:b/>
      <w:bCs/>
      <w:i/>
      <w:sz w:val="24"/>
    </w:rPr>
  </w:style>
  <w:style w:type="character" w:customStyle="1" w:styleId="HeaderChar">
    <w:name w:val="Header Char"/>
    <w:link w:val="Header"/>
    <w:rsid w:val="009F52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7111118">
      <w:bodyDiv w:val="1"/>
      <w:marLeft w:val="0"/>
      <w:marRight w:val="0"/>
      <w:marTop w:val="0"/>
      <w:marBottom w:val="0"/>
      <w:divBdr>
        <w:top w:val="none" w:sz="0" w:space="0" w:color="auto"/>
        <w:left w:val="none" w:sz="0" w:space="0" w:color="auto"/>
        <w:bottom w:val="none" w:sz="0" w:space="0" w:color="auto"/>
        <w:right w:val="none" w:sz="0" w:space="0" w:color="auto"/>
      </w:divBdr>
      <w:divsChild>
        <w:div w:id="1959294198">
          <w:marLeft w:val="403"/>
          <w:marRight w:val="0"/>
          <w:marTop w:val="67"/>
          <w:marBottom w:val="0"/>
          <w:divBdr>
            <w:top w:val="none" w:sz="0" w:space="0" w:color="auto"/>
            <w:left w:val="none" w:sz="0" w:space="0" w:color="auto"/>
            <w:bottom w:val="none" w:sz="0" w:space="0" w:color="auto"/>
            <w:right w:val="none" w:sz="0" w:space="0" w:color="auto"/>
          </w:divBdr>
        </w:div>
      </w:divsChild>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21" Type="http://schemas.openxmlformats.org/officeDocument/2006/relationships/control" Target="activeX/activeX5.xm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70" TargetMode="External"/><Relationship Id="rId24" Type="http://schemas.openxmlformats.org/officeDocument/2006/relationships/hyperlink" Target="mailto:Matt.Mereness@ercot.com" TargetMode="Externa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ika.Mago@ercot.com" TargetMode="External"/><Relationship Id="rId28" Type="http://schemas.microsoft.com/office/2016/09/relationships/commentsIds" Target="commentsIds.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3" ma:contentTypeDescription="Create a new document." ma:contentTypeScope="" ma:versionID="6d7d99816bdca0ad4e237c028f70ff0f">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01932a68ee240eb5a65dcdb3421687b5"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_activity" minOccurs="0"/>
                <xsd:element ref="ns4:MediaServiceMetadata" minOccurs="0"/>
                <xsd:element ref="ns4:MediaServiceFastMetadata" minOccurs="0"/>
                <xsd:element ref="ns4:MediaServiceObjectDetectorVersions" minOccurs="0"/>
                <xsd:element ref="ns4:MediaServiceSearchProperties" minOccurs="0"/>
                <xsd:element ref="ns4:MediaServiceDateTaken" minOccurs="0"/>
                <xsd:element ref="ns4:MediaServiceSystemTag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_activity" ma:index="11"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Props1.xml><?xml version="1.0" encoding="utf-8"?>
<ds:datastoreItem xmlns:ds="http://schemas.openxmlformats.org/officeDocument/2006/customXml" ds:itemID="{6F3B81BD-C26A-4688-A917-9925A77556D5}">
  <ds:schemaRefs>
    <ds:schemaRef ds:uri="http://schemas.microsoft.com/sharepoint/v3/contenttype/forms"/>
  </ds:schemaRefs>
</ds:datastoreItem>
</file>

<file path=customXml/itemProps2.xml><?xml version="1.0" encoding="utf-8"?>
<ds:datastoreItem xmlns:ds="http://schemas.openxmlformats.org/officeDocument/2006/customXml" ds:itemID="{6AB31955-A181-4A15-BD15-E60E91F36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965BD4E6-7163-49B8-82B2-8810AB64534C}">
  <ds:schemaRefs>
    <ds:schemaRef ds:uri="http://schemas.openxmlformats.org/package/2006/metadata/core-properties"/>
    <ds:schemaRef ds:uri="http://purl.org/dc/dcmitype/"/>
    <ds:schemaRef ds:uri="http://schemas.microsoft.com/office/2006/documentManagement/types"/>
    <ds:schemaRef ds:uri="http://purl.org/dc/elements/1.1/"/>
    <ds:schemaRef ds:uri="97deaf5a-01d9-4834-89d2-802f43df07d1"/>
    <ds:schemaRef ds:uri="ded7f6be-006e-48d8-8435-0405bc84a9a7"/>
    <ds:schemaRef ds:uri="http://schemas.microsoft.com/office/2006/metadata/properties"/>
    <ds:schemaRef ds:uri="http://www.w3.org/XML/1998/namespace"/>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36</Pages>
  <Words>12013</Words>
  <Characters>71403</Characters>
  <Application>Microsoft Office Word</Application>
  <DocSecurity>0</DocSecurity>
  <Lines>595</Lines>
  <Paragraphs>166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83250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Street;ERCOT</dc:creator>
  <cp:keywords/>
  <cp:lastModifiedBy>ERCOT</cp:lastModifiedBy>
  <cp:revision>3</cp:revision>
  <cp:lastPrinted>2013-11-15T22:11:00Z</cp:lastPrinted>
  <dcterms:created xsi:type="dcterms:W3CDTF">2025-01-28T18:15:00Z</dcterms:created>
  <dcterms:modified xsi:type="dcterms:W3CDTF">2025-01-28T18:16:00Z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y fmtid="{D5CDD505-2E9C-101B-9397-08002B2CF9AE}" pid="3" name="MSIP_Label_c144db1d-993e-40da-980d-6eea152adc50_Enabled">
    <vt:lpwstr>true</vt:lpwstr>
  </property>
  <property fmtid="{D5CDD505-2E9C-101B-9397-08002B2CF9AE}" pid="4" name="MSIP_Label_c144db1d-993e-40da-980d-6eea152adc50_SetDate">
    <vt:lpwstr>2025-01-28T16:51:23Z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f95ffcaa-42f7-44b6-ab76-539f019a03cd</vt:lpwstr>
  </property>
  <property fmtid="{D5CDD505-2E9C-101B-9397-08002B2CF9AE}" pid="9" name="MSIP_Label_c144db1d-993e-40da-980d-6eea152adc50_ContentBits">
    <vt:lpwstr>0</vt:lpwstr>
  </property>
</Properties>
</file>