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F3CC2" w14:textId="7FC6086C" w:rsidR="009E6887" w:rsidRPr="0036686A" w:rsidRDefault="0018026C" w:rsidP="009A6A90">
      <w:pPr>
        <w:pStyle w:val="Heading1"/>
        <w:rPr>
          <w:rFonts w:asciiTheme="minorHAnsi" w:eastAsiaTheme="minorEastAsia" w:hAnsiTheme="minorHAnsi" w:cstheme="minorHAnsi"/>
          <w:b/>
          <w:bCs/>
          <w:color w:val="auto"/>
          <w:u w:val="single"/>
        </w:rPr>
      </w:pPr>
      <w:r w:rsidRPr="0036686A">
        <w:rPr>
          <w:rFonts w:asciiTheme="minorHAnsi" w:eastAsiaTheme="minorEastAsia" w:hAnsiTheme="minorHAnsi" w:cstheme="minorHAnsi"/>
          <w:b/>
          <w:bCs/>
          <w:color w:val="auto"/>
          <w:u w:val="single"/>
        </w:rPr>
        <w:t>202</w:t>
      </w:r>
      <w:r w:rsidR="00005377" w:rsidRPr="0036686A">
        <w:rPr>
          <w:rFonts w:asciiTheme="minorHAnsi" w:eastAsiaTheme="minorEastAsia" w:hAnsiTheme="minorHAnsi" w:cstheme="minorHAnsi"/>
          <w:b/>
          <w:bCs/>
          <w:color w:val="auto"/>
          <w:u w:val="single"/>
        </w:rPr>
        <w:t>4</w:t>
      </w:r>
      <w:r w:rsidRPr="0036686A">
        <w:rPr>
          <w:rFonts w:asciiTheme="minorHAnsi" w:eastAsiaTheme="minorEastAsia" w:hAnsiTheme="minorHAnsi" w:cstheme="minorHAnsi"/>
          <w:b/>
          <w:bCs/>
          <w:color w:val="auto"/>
          <w:u w:val="single"/>
        </w:rPr>
        <w:t xml:space="preserve"> </w:t>
      </w:r>
      <w:r w:rsidR="009E6887" w:rsidRPr="0036686A">
        <w:rPr>
          <w:rFonts w:asciiTheme="minorHAnsi" w:eastAsiaTheme="minorEastAsia" w:hAnsiTheme="minorHAnsi" w:cstheme="minorHAnsi"/>
          <w:b/>
          <w:bCs/>
          <w:color w:val="auto"/>
          <w:u w:val="single"/>
        </w:rPr>
        <w:t>ACCOMPLISHMENTS</w:t>
      </w:r>
    </w:p>
    <w:p w14:paraId="74A1F62E" w14:textId="77777777" w:rsidR="00B73CE4" w:rsidRPr="0036686A" w:rsidRDefault="00B73CE4" w:rsidP="009A00DF">
      <w:pPr>
        <w:spacing w:line="192" w:lineRule="auto"/>
        <w:rPr>
          <w:rFonts w:eastAsiaTheme="minorEastAsia" w:cstheme="minorHAnsi"/>
          <w:kern w:val="24"/>
        </w:rPr>
      </w:pPr>
    </w:p>
    <w:p w14:paraId="610411AF" w14:textId="0C640860" w:rsidR="00B41FA2" w:rsidRPr="0036686A" w:rsidRDefault="00B73CE4" w:rsidP="009A00DF">
      <w:pPr>
        <w:spacing w:line="192" w:lineRule="auto"/>
        <w:rPr>
          <w:rFonts w:eastAsiaTheme="minorEastAsia" w:cstheme="minorHAnsi"/>
          <w:kern w:val="24"/>
        </w:rPr>
      </w:pPr>
      <w:r w:rsidRPr="0036686A">
        <w:rPr>
          <w:rFonts w:eastAsiaTheme="minorEastAsia" w:cstheme="minorHAnsi"/>
          <w:kern w:val="24"/>
        </w:rPr>
        <w:t>For TEXAS SET 5.0</w:t>
      </w:r>
      <w:r w:rsidR="00B41FA2" w:rsidRPr="0036686A">
        <w:rPr>
          <w:rFonts w:eastAsiaTheme="minorEastAsia" w:cstheme="minorHAnsi"/>
          <w:kern w:val="24"/>
        </w:rPr>
        <w:t>:</w:t>
      </w:r>
    </w:p>
    <w:p w14:paraId="5F4FFFA2" w14:textId="4726CF2A" w:rsidR="00042793" w:rsidRDefault="00630B56" w:rsidP="009A00DF">
      <w:pPr>
        <w:pStyle w:val="ListParagraph"/>
        <w:numPr>
          <w:ilvl w:val="0"/>
          <w:numId w:val="9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36686A">
        <w:rPr>
          <w:rFonts w:asciiTheme="minorHAnsi" w:eastAsiaTheme="minorEastAsia" w:hAnsiTheme="minorHAnsi" w:cstheme="minorHAnsi"/>
          <w:kern w:val="24"/>
          <w:sz w:val="22"/>
          <w:szCs w:val="22"/>
        </w:rPr>
        <w:t>Collaborated</w:t>
      </w:r>
      <w:r w:rsidR="00042793" w:rsidRPr="0036686A"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 with TDTMS and </w:t>
      </w:r>
      <w:r w:rsidRPr="0036686A">
        <w:rPr>
          <w:rFonts w:asciiTheme="minorHAnsi" w:eastAsiaTheme="minorEastAsia" w:hAnsiTheme="minorHAnsi" w:cstheme="minorHAnsi"/>
          <w:kern w:val="24"/>
          <w:sz w:val="22"/>
          <w:szCs w:val="22"/>
        </w:rPr>
        <w:t>MCT in holding TEXAS SET 5.0 training.</w:t>
      </w:r>
    </w:p>
    <w:p w14:paraId="3AC4C2F1" w14:textId="4C050CE9" w:rsidR="0054560C" w:rsidRDefault="00D82C4A" w:rsidP="009A00DF">
      <w:pPr>
        <w:pStyle w:val="ListParagraph"/>
        <w:numPr>
          <w:ilvl w:val="0"/>
          <w:numId w:val="9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>
        <w:rPr>
          <w:rFonts w:asciiTheme="minorHAnsi" w:eastAsiaTheme="minorEastAsia" w:hAnsiTheme="minorHAnsi" w:cstheme="minorHAnsi"/>
          <w:kern w:val="24"/>
          <w:sz w:val="22"/>
          <w:szCs w:val="22"/>
        </w:rPr>
        <w:t>Reviewed TEXAS SET 5.0 scripts prior to Flight 10</w:t>
      </w:r>
      <w:r w:rsidR="00E715B2">
        <w:rPr>
          <w:rFonts w:asciiTheme="minorHAnsi" w:eastAsiaTheme="minorEastAsia" w:hAnsiTheme="minorHAnsi" w:cstheme="minorHAnsi"/>
          <w:kern w:val="24"/>
          <w:sz w:val="22"/>
          <w:szCs w:val="22"/>
        </w:rPr>
        <w:t>24</w:t>
      </w:r>
    </w:p>
    <w:p w14:paraId="0B210B96" w14:textId="75433E25" w:rsidR="00EF5ED2" w:rsidRDefault="00EF5ED2" w:rsidP="00EF5ED2">
      <w:pPr>
        <w:pStyle w:val="ListParagraph"/>
        <w:numPr>
          <w:ilvl w:val="0"/>
          <w:numId w:val="9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>
        <w:rPr>
          <w:rFonts w:asciiTheme="minorHAnsi" w:eastAsiaTheme="minorEastAsia" w:hAnsiTheme="minorHAnsi" w:cstheme="minorHAnsi"/>
          <w:kern w:val="24"/>
          <w:sz w:val="22"/>
          <w:szCs w:val="22"/>
        </w:rPr>
        <w:t>Worked with MCT on TEXAS SET 5.0 implementation timeline</w:t>
      </w:r>
    </w:p>
    <w:p w14:paraId="2943F922" w14:textId="369D9547" w:rsidR="00DD246E" w:rsidRDefault="00DD246E" w:rsidP="00DD246E">
      <w:pPr>
        <w:pStyle w:val="ListParagraph"/>
        <w:numPr>
          <w:ilvl w:val="1"/>
          <w:numId w:val="9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Held </w:t>
      </w:r>
      <w:r w:rsidR="00810F71">
        <w:rPr>
          <w:rFonts w:asciiTheme="minorHAnsi" w:eastAsiaTheme="minorEastAsia" w:hAnsiTheme="minorHAnsi" w:cstheme="minorHAnsi"/>
          <w:kern w:val="24"/>
          <w:sz w:val="22"/>
          <w:szCs w:val="22"/>
        </w:rPr>
        <w:t>meetings to review the TEXAS SET implementation schedule</w:t>
      </w:r>
      <w:r w:rsidR="00EB2C9F"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 to address any market questions/concerns prior to go live</w:t>
      </w:r>
    </w:p>
    <w:p w14:paraId="59632E14" w14:textId="571BB2FA" w:rsidR="00AF547E" w:rsidRPr="00EF5ED2" w:rsidRDefault="00AF547E" w:rsidP="00DD246E">
      <w:pPr>
        <w:pStyle w:val="ListParagraph"/>
        <w:numPr>
          <w:ilvl w:val="1"/>
          <w:numId w:val="9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Worked with ERCOT </w:t>
      </w:r>
      <w:r w:rsidR="00304E63">
        <w:rPr>
          <w:rFonts w:asciiTheme="minorHAnsi" w:eastAsiaTheme="minorEastAsia" w:hAnsiTheme="minorHAnsi" w:cstheme="minorHAnsi"/>
          <w:kern w:val="24"/>
          <w:sz w:val="22"/>
          <w:szCs w:val="22"/>
        </w:rPr>
        <w:t>to facilitate calls to clarify confusion around testing tasks</w:t>
      </w:r>
    </w:p>
    <w:p w14:paraId="3B106260" w14:textId="7A16FF60" w:rsidR="00B73CE4" w:rsidRPr="0036686A" w:rsidRDefault="00AB04CA" w:rsidP="009A00DF">
      <w:pPr>
        <w:pStyle w:val="ListParagraph"/>
        <w:numPr>
          <w:ilvl w:val="0"/>
          <w:numId w:val="9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36686A">
        <w:rPr>
          <w:rFonts w:asciiTheme="minorHAnsi" w:eastAsiaTheme="minorEastAsia" w:hAnsiTheme="minorHAnsi" w:cstheme="minorHAnsi"/>
          <w:kern w:val="24"/>
          <w:sz w:val="22"/>
          <w:szCs w:val="22"/>
        </w:rPr>
        <w:t>Change Controls</w:t>
      </w:r>
    </w:p>
    <w:p w14:paraId="4F5725D3" w14:textId="77777777" w:rsidR="00AF1F9C" w:rsidRPr="00AF1F9C" w:rsidRDefault="00AF1F9C" w:rsidP="00AF1F9C">
      <w:pPr>
        <w:numPr>
          <w:ilvl w:val="1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</w:rPr>
      </w:pPr>
      <w:r w:rsidRPr="00AF1F9C">
        <w:rPr>
          <w:rFonts w:eastAsia="Times New Roman" w:cstheme="minorHAnsi"/>
          <w:b/>
          <w:bCs/>
        </w:rPr>
        <w:t>TXSETCC 846</w:t>
      </w:r>
      <w:r w:rsidRPr="00AF1F9C">
        <w:rPr>
          <w:rFonts w:eastAsia="Times New Roman" w:cstheme="minorHAnsi"/>
        </w:rPr>
        <w:t>: Update the 814_04 to clarify the use of PCI and TMI reject codes</w:t>
      </w:r>
    </w:p>
    <w:p w14:paraId="60AC78C7" w14:textId="0BB9E661" w:rsidR="00C80B17" w:rsidRPr="0036686A" w:rsidRDefault="00C80B17" w:rsidP="00C80B17">
      <w:pPr>
        <w:pStyle w:val="ListParagraph"/>
        <w:numPr>
          <w:ilvl w:val="1"/>
          <w:numId w:val="9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A21C37">
        <w:rPr>
          <w:rFonts w:asciiTheme="minorHAnsi" w:eastAsiaTheme="minorEastAsia" w:hAnsiTheme="minorHAnsi" w:cstheme="minorHAnsi"/>
          <w:b/>
          <w:bCs/>
          <w:kern w:val="24"/>
          <w:sz w:val="22"/>
          <w:szCs w:val="22"/>
        </w:rPr>
        <w:t>TXSETCC847</w:t>
      </w:r>
      <w:r w:rsidR="00195C10"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: </w:t>
      </w:r>
      <w:r w:rsidRPr="0036686A">
        <w:rPr>
          <w:rFonts w:asciiTheme="minorHAnsi" w:eastAsiaTheme="minorEastAsia" w:hAnsiTheme="minorHAnsi" w:cstheme="minorHAnsi"/>
          <w:kern w:val="24"/>
          <w:sz w:val="22"/>
          <w:szCs w:val="22"/>
        </w:rPr>
        <w:t>Update TXSETCC827 to require at least one form of communication (Telephone, Cellular, Email) when using the PER~PO (Power Outage Contact Information)</w:t>
      </w:r>
      <w:r w:rsidRPr="0036686A">
        <w:rPr>
          <w:rFonts w:asciiTheme="minorHAnsi" w:eastAsiaTheme="minorEastAsia" w:hAnsiTheme="minorHAnsi" w:cstheme="minorHAnsi"/>
          <w:kern w:val="24"/>
          <w:sz w:val="22"/>
          <w:szCs w:val="22"/>
        </w:rPr>
        <w:tab/>
      </w:r>
      <w:r w:rsidRPr="0036686A">
        <w:rPr>
          <w:rFonts w:asciiTheme="minorHAnsi" w:eastAsiaTheme="minorEastAsia" w:hAnsiTheme="minorHAnsi" w:cstheme="minorHAnsi"/>
          <w:kern w:val="24"/>
          <w:sz w:val="22"/>
          <w:szCs w:val="22"/>
        </w:rPr>
        <w:tab/>
      </w:r>
    </w:p>
    <w:p w14:paraId="2B1E2574" w14:textId="4540F568" w:rsidR="004977BD" w:rsidRPr="0036686A" w:rsidRDefault="00C80B17" w:rsidP="004977BD">
      <w:pPr>
        <w:pStyle w:val="ListParagraph"/>
        <w:numPr>
          <w:ilvl w:val="1"/>
          <w:numId w:val="9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195C10">
        <w:rPr>
          <w:rFonts w:asciiTheme="minorHAnsi" w:eastAsiaTheme="minorEastAsia" w:hAnsiTheme="minorHAnsi" w:cstheme="minorHAnsi"/>
          <w:b/>
          <w:bCs/>
          <w:kern w:val="24"/>
          <w:sz w:val="22"/>
          <w:szCs w:val="22"/>
        </w:rPr>
        <w:t>TXSETCC848</w:t>
      </w:r>
      <w:r w:rsidR="00195C10"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: </w:t>
      </w:r>
      <w:r w:rsidRPr="0036686A">
        <w:rPr>
          <w:rFonts w:asciiTheme="minorHAnsi" w:eastAsiaTheme="minorEastAsia" w:hAnsiTheme="minorHAnsi" w:cstheme="minorHAnsi"/>
          <w:kern w:val="24"/>
          <w:sz w:val="22"/>
          <w:szCs w:val="22"/>
        </w:rPr>
        <w:t>This change control provides clarification by adding gray box language that State or Province Code(s) will only contain uppercase letters (A to Z) and if applicable digits (0-9).</w:t>
      </w:r>
    </w:p>
    <w:p w14:paraId="71422948" w14:textId="1F330DA1" w:rsidR="00DC1736" w:rsidRPr="0036686A" w:rsidRDefault="004977BD" w:rsidP="004977BD">
      <w:pPr>
        <w:pStyle w:val="ListParagraph"/>
        <w:numPr>
          <w:ilvl w:val="1"/>
          <w:numId w:val="9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195C10">
        <w:rPr>
          <w:rFonts w:asciiTheme="minorHAnsi" w:hAnsiTheme="minorHAnsi" w:cstheme="minorHAnsi"/>
          <w:b/>
          <w:bCs/>
          <w:sz w:val="22"/>
          <w:szCs w:val="22"/>
        </w:rPr>
        <w:t>TXSETCC849</w:t>
      </w:r>
      <w:r w:rsidR="00195C10">
        <w:rPr>
          <w:rFonts w:asciiTheme="minorHAnsi" w:hAnsiTheme="minorHAnsi" w:cstheme="minorHAnsi"/>
          <w:sz w:val="22"/>
          <w:szCs w:val="22"/>
        </w:rPr>
        <w:t xml:space="preserve">: </w:t>
      </w:r>
      <w:r w:rsidRPr="0036686A">
        <w:rPr>
          <w:rFonts w:asciiTheme="minorHAnsi" w:hAnsiTheme="minorHAnsi" w:cstheme="minorHAnsi"/>
          <w:sz w:val="22"/>
          <w:szCs w:val="22"/>
        </w:rPr>
        <w:t>This change control provides clarification by adding gray box language that State or Province Code(s) will only contain uppercase letters (A to Z) and if applicable digits (0-9) to additional transactions not included in TXSETCC848.</w:t>
      </w:r>
    </w:p>
    <w:p w14:paraId="53A241CF" w14:textId="0601A9AD" w:rsidR="00C80B17" w:rsidRPr="0036686A" w:rsidRDefault="00DC1736" w:rsidP="00DC1736">
      <w:pPr>
        <w:pStyle w:val="ListParagraph"/>
        <w:numPr>
          <w:ilvl w:val="1"/>
          <w:numId w:val="9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195C10">
        <w:rPr>
          <w:rFonts w:asciiTheme="minorHAnsi" w:hAnsiTheme="minorHAnsi" w:cstheme="minorHAnsi"/>
          <w:b/>
          <w:bCs/>
          <w:sz w:val="22"/>
          <w:szCs w:val="22"/>
        </w:rPr>
        <w:t>TXSETCC850</w:t>
      </w:r>
      <w:r w:rsidR="00195C10">
        <w:rPr>
          <w:rFonts w:asciiTheme="minorHAnsi" w:hAnsiTheme="minorHAnsi" w:cstheme="minorHAnsi"/>
          <w:sz w:val="22"/>
          <w:szCs w:val="22"/>
        </w:rPr>
        <w:t xml:space="preserve">: </w:t>
      </w:r>
      <w:r w:rsidRPr="0036686A">
        <w:rPr>
          <w:rFonts w:asciiTheme="minorHAnsi" w:hAnsiTheme="minorHAnsi" w:cstheme="minorHAnsi"/>
          <w:sz w:val="22"/>
          <w:szCs w:val="22"/>
        </w:rPr>
        <w:t>Update the 824 Guide to reflect current process. ERCOT and CRs send 824 rejects for all 3 types of 867s (867_02, 867_03 or 867_04).</w:t>
      </w:r>
    </w:p>
    <w:p w14:paraId="7902C39B" w14:textId="7D40B2B2" w:rsidR="00042793" w:rsidRPr="00E15D62" w:rsidRDefault="00AC7386" w:rsidP="005F0500">
      <w:pPr>
        <w:pStyle w:val="ListParagraph"/>
        <w:numPr>
          <w:ilvl w:val="1"/>
          <w:numId w:val="9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195C10">
        <w:rPr>
          <w:rFonts w:asciiTheme="minorHAnsi" w:eastAsiaTheme="minorEastAsia" w:hAnsiTheme="minorHAnsi" w:cstheme="minorHAnsi"/>
          <w:b/>
          <w:bCs/>
          <w:kern w:val="24"/>
          <w:sz w:val="22"/>
          <w:szCs w:val="22"/>
        </w:rPr>
        <w:t>TXSETCC 851</w:t>
      </w:r>
      <w:r w:rsidRPr="0036686A">
        <w:rPr>
          <w:rFonts w:asciiTheme="minorHAnsi" w:eastAsiaTheme="minorEastAsia" w:hAnsiTheme="minorHAnsi" w:cstheme="minorHAnsi"/>
          <w:kern w:val="24"/>
          <w:sz w:val="22"/>
          <w:szCs w:val="22"/>
        </w:rPr>
        <w:t>: Update the gray box in the 814_04 for the SHF (Switch Hold Indicator) to reflect the SHF Reject Code is not valid when the LIN07 or LIN09 = MVO</w:t>
      </w:r>
    </w:p>
    <w:p w14:paraId="64ECB708" w14:textId="77777777" w:rsidR="00B41FA2" w:rsidRPr="0036686A" w:rsidRDefault="00B41FA2" w:rsidP="003161F1">
      <w:pPr>
        <w:pStyle w:val="ListParagraph"/>
        <w:spacing w:line="192" w:lineRule="auto"/>
        <w:ind w:left="1440"/>
        <w:rPr>
          <w:rFonts w:asciiTheme="minorHAnsi" w:eastAsiaTheme="minorEastAsia" w:hAnsiTheme="minorHAnsi" w:cstheme="minorHAnsi"/>
          <w:kern w:val="24"/>
          <w:sz w:val="22"/>
          <w:szCs w:val="22"/>
        </w:rPr>
      </w:pPr>
    </w:p>
    <w:p w14:paraId="372D8370" w14:textId="3794DCF0" w:rsidR="00F65C5A" w:rsidRPr="0036686A" w:rsidRDefault="00B41FA2" w:rsidP="003161F1">
      <w:pPr>
        <w:spacing w:line="192" w:lineRule="auto"/>
        <w:rPr>
          <w:rFonts w:eastAsiaTheme="minorEastAsia" w:cstheme="minorHAnsi"/>
          <w:kern w:val="24"/>
        </w:rPr>
      </w:pPr>
      <w:r w:rsidRPr="0036686A">
        <w:rPr>
          <w:rFonts w:eastAsiaTheme="minorEastAsia" w:cstheme="minorHAnsi"/>
          <w:kern w:val="24"/>
        </w:rPr>
        <w:t>Continued to support Market Testing</w:t>
      </w:r>
    </w:p>
    <w:p w14:paraId="11FD67A1" w14:textId="7AEA2741" w:rsidR="00B41FA2" w:rsidRPr="00391F5A" w:rsidRDefault="00B41FA2" w:rsidP="009A00DF">
      <w:pPr>
        <w:pStyle w:val="ListParagraph"/>
        <w:numPr>
          <w:ilvl w:val="0"/>
          <w:numId w:val="11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391F5A">
        <w:rPr>
          <w:rFonts w:asciiTheme="minorHAnsi" w:eastAsiaTheme="minorEastAsia" w:hAnsiTheme="minorHAnsi" w:cstheme="minorHAnsi"/>
          <w:kern w:val="24"/>
          <w:sz w:val="22"/>
          <w:szCs w:val="22"/>
        </w:rPr>
        <w:t>Recommended Approval 202</w:t>
      </w:r>
      <w:r w:rsidR="00192C82" w:rsidRPr="00391F5A">
        <w:rPr>
          <w:rFonts w:asciiTheme="minorHAnsi" w:eastAsiaTheme="minorEastAsia" w:hAnsiTheme="minorHAnsi" w:cstheme="minorHAnsi"/>
          <w:kern w:val="24"/>
          <w:sz w:val="22"/>
          <w:szCs w:val="22"/>
        </w:rPr>
        <w:t>5</w:t>
      </w:r>
      <w:r w:rsidRPr="00391F5A"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 Flight Schedule</w:t>
      </w:r>
    </w:p>
    <w:p w14:paraId="38F1A8AE" w14:textId="369221DF" w:rsidR="007802E6" w:rsidRPr="0036686A" w:rsidRDefault="007802E6" w:rsidP="007802E6">
      <w:pPr>
        <w:spacing w:line="192" w:lineRule="auto"/>
        <w:rPr>
          <w:rFonts w:eastAsiaTheme="minorEastAsia" w:cstheme="minorHAnsi"/>
          <w:kern w:val="24"/>
        </w:rPr>
      </w:pPr>
    </w:p>
    <w:p w14:paraId="054CED61" w14:textId="651CC716" w:rsidR="00B86B86" w:rsidRPr="0036686A" w:rsidRDefault="00B86B86" w:rsidP="009A00DF">
      <w:pPr>
        <w:spacing w:line="192" w:lineRule="auto"/>
        <w:rPr>
          <w:rFonts w:eastAsiaTheme="minorEastAsia" w:cstheme="minorHAnsi"/>
          <w:kern w:val="24"/>
        </w:rPr>
      </w:pPr>
      <w:r w:rsidRPr="0036686A">
        <w:rPr>
          <w:rFonts w:eastAsiaTheme="minorEastAsia" w:cstheme="minorHAnsi"/>
          <w:kern w:val="24"/>
        </w:rPr>
        <w:t>Supported Summer and Winter Preparedness Workshops</w:t>
      </w:r>
    </w:p>
    <w:p w14:paraId="45CB39D3" w14:textId="14E81C97" w:rsidR="00B41FA2" w:rsidRPr="0036686A" w:rsidRDefault="0024655E" w:rsidP="00F65C5A">
      <w:pPr>
        <w:spacing w:line="192" w:lineRule="auto"/>
        <w:rPr>
          <w:rFonts w:cstheme="minorHAnsi"/>
        </w:rPr>
      </w:pPr>
      <w:r>
        <w:rPr>
          <w:rFonts w:cstheme="minorHAnsi"/>
        </w:rPr>
        <w:t>Reviewed</w:t>
      </w:r>
      <w:r w:rsidR="00773232">
        <w:rPr>
          <w:rFonts w:cstheme="minorHAnsi"/>
        </w:rPr>
        <w:t xml:space="preserve"> </w:t>
      </w:r>
      <w:r w:rsidR="00773232" w:rsidRPr="00773232">
        <w:rPr>
          <w:rFonts w:cstheme="minorHAnsi"/>
        </w:rPr>
        <w:t>NPRR1237: Retail Market Qualification Testing Requirements</w:t>
      </w:r>
    </w:p>
    <w:p w14:paraId="2691FE1B" w14:textId="290B3DC0" w:rsidR="00F65C5A" w:rsidRPr="0036686A" w:rsidRDefault="003161F1" w:rsidP="009A00DF">
      <w:pPr>
        <w:pStyle w:val="Heading1"/>
        <w:rPr>
          <w:rFonts w:asciiTheme="minorHAnsi" w:eastAsiaTheme="minorEastAsia" w:hAnsiTheme="minorHAnsi" w:cstheme="minorHAnsi"/>
          <w:b/>
          <w:bCs/>
          <w:color w:val="auto"/>
          <w:u w:val="single"/>
        </w:rPr>
      </w:pPr>
      <w:r w:rsidRPr="0036686A">
        <w:rPr>
          <w:rFonts w:asciiTheme="minorHAnsi" w:eastAsiaTheme="minorEastAsia" w:hAnsiTheme="minorHAnsi" w:cstheme="minorHAnsi"/>
          <w:b/>
          <w:bCs/>
          <w:color w:val="auto"/>
          <w:u w:val="single"/>
        </w:rPr>
        <w:t>202</w:t>
      </w:r>
      <w:r w:rsidR="000E60C4" w:rsidRPr="0036686A">
        <w:rPr>
          <w:rFonts w:asciiTheme="minorHAnsi" w:eastAsiaTheme="minorEastAsia" w:hAnsiTheme="minorHAnsi" w:cstheme="minorHAnsi"/>
          <w:b/>
          <w:bCs/>
          <w:color w:val="auto"/>
          <w:u w:val="single"/>
        </w:rPr>
        <w:t>5</w:t>
      </w:r>
      <w:r w:rsidRPr="0036686A">
        <w:rPr>
          <w:rFonts w:asciiTheme="minorHAnsi" w:eastAsiaTheme="minorEastAsia" w:hAnsiTheme="minorHAnsi" w:cstheme="minorHAnsi"/>
          <w:b/>
          <w:bCs/>
          <w:color w:val="auto"/>
          <w:u w:val="single"/>
        </w:rPr>
        <w:t xml:space="preserve"> </w:t>
      </w:r>
      <w:r w:rsidR="00F65C5A" w:rsidRPr="0036686A">
        <w:rPr>
          <w:rFonts w:asciiTheme="minorHAnsi" w:eastAsiaTheme="minorEastAsia" w:hAnsiTheme="minorHAnsi" w:cstheme="minorHAnsi"/>
          <w:b/>
          <w:bCs/>
          <w:color w:val="auto"/>
          <w:u w:val="single"/>
        </w:rPr>
        <w:t>GOALS</w:t>
      </w:r>
    </w:p>
    <w:p w14:paraId="2F9A0BC0" w14:textId="77777777" w:rsidR="009A00DF" w:rsidRPr="0036686A" w:rsidRDefault="009A00DF" w:rsidP="009A00DF">
      <w:pPr>
        <w:rPr>
          <w:rFonts w:cstheme="minorHAnsi"/>
        </w:rPr>
      </w:pPr>
    </w:p>
    <w:p w14:paraId="49CE2461" w14:textId="288BAA93" w:rsidR="00F65C5A" w:rsidRPr="0036686A" w:rsidRDefault="00F65C5A" w:rsidP="003161F1">
      <w:pPr>
        <w:pStyle w:val="ListParagraph"/>
        <w:numPr>
          <w:ilvl w:val="0"/>
          <w:numId w:val="7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36686A">
        <w:rPr>
          <w:rFonts w:asciiTheme="minorHAnsi" w:eastAsiaTheme="minorEastAsia" w:hAnsiTheme="minorHAnsi" w:cstheme="minorHAnsi"/>
          <w:kern w:val="24"/>
          <w:sz w:val="22"/>
          <w:szCs w:val="22"/>
        </w:rPr>
        <w:t>Continue to Update Texas SET procedures, Retail Market Guide and Protocols as directed by RMS</w:t>
      </w:r>
    </w:p>
    <w:p w14:paraId="04567D86" w14:textId="77777777" w:rsidR="00F65C5A" w:rsidRPr="0036686A" w:rsidRDefault="00F65C5A" w:rsidP="003161F1">
      <w:pPr>
        <w:pStyle w:val="ListParagraph"/>
        <w:numPr>
          <w:ilvl w:val="0"/>
          <w:numId w:val="7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36686A">
        <w:rPr>
          <w:rFonts w:asciiTheme="minorHAnsi" w:eastAsiaTheme="minorEastAsia" w:hAnsiTheme="minorHAnsi" w:cstheme="minorHAnsi"/>
          <w:kern w:val="24"/>
          <w:sz w:val="22"/>
          <w:szCs w:val="22"/>
        </w:rPr>
        <w:t>Support and Review Changes to the Texas Market Test Plan (TMTP)</w:t>
      </w:r>
    </w:p>
    <w:p w14:paraId="051A40D2" w14:textId="77777777" w:rsidR="00F65C5A" w:rsidRPr="0036686A" w:rsidRDefault="00F65C5A" w:rsidP="003161F1">
      <w:pPr>
        <w:pStyle w:val="ListParagraph"/>
        <w:numPr>
          <w:ilvl w:val="0"/>
          <w:numId w:val="7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36686A">
        <w:rPr>
          <w:rFonts w:asciiTheme="minorHAnsi" w:eastAsiaTheme="minorEastAsia" w:hAnsiTheme="minorHAnsi" w:cstheme="minorHAnsi"/>
          <w:kern w:val="24"/>
          <w:sz w:val="22"/>
          <w:szCs w:val="22"/>
        </w:rPr>
        <w:t>Analyze Issues as they are presented to Texas SET</w:t>
      </w:r>
    </w:p>
    <w:p w14:paraId="5B35622C" w14:textId="75194B7B" w:rsidR="00F65C5A" w:rsidRPr="0036686A" w:rsidRDefault="00F65C5A" w:rsidP="003161F1">
      <w:pPr>
        <w:pStyle w:val="ListParagraph"/>
        <w:numPr>
          <w:ilvl w:val="0"/>
          <w:numId w:val="7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36686A">
        <w:rPr>
          <w:rFonts w:asciiTheme="minorHAnsi" w:eastAsiaTheme="minorEastAsia" w:hAnsiTheme="minorHAnsi" w:cstheme="minorHAnsi"/>
          <w:kern w:val="24"/>
          <w:sz w:val="22"/>
          <w:szCs w:val="22"/>
        </w:rPr>
        <w:t>Monitor Flight Testing and Recommend Changes to Scripts as Needed</w:t>
      </w:r>
    </w:p>
    <w:p w14:paraId="2A04206E" w14:textId="77777777" w:rsidR="00F65C5A" w:rsidRPr="0036686A" w:rsidRDefault="00F65C5A" w:rsidP="003161F1">
      <w:pPr>
        <w:pStyle w:val="ListParagraph"/>
        <w:numPr>
          <w:ilvl w:val="0"/>
          <w:numId w:val="7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36686A">
        <w:rPr>
          <w:rFonts w:asciiTheme="minorHAnsi" w:eastAsiaTheme="minorEastAsia" w:hAnsiTheme="minorHAnsi" w:cstheme="minorHAnsi"/>
          <w:kern w:val="24"/>
          <w:sz w:val="22"/>
          <w:szCs w:val="22"/>
        </w:rPr>
        <w:t>Review and Endorse Flight Testing Schedule Changes as Needed</w:t>
      </w:r>
    </w:p>
    <w:p w14:paraId="7B5CEBC2" w14:textId="65E2B35A" w:rsidR="00F65C5A" w:rsidRPr="0036686A" w:rsidRDefault="00F65C5A" w:rsidP="003161F1">
      <w:pPr>
        <w:pStyle w:val="ListParagraph"/>
        <w:numPr>
          <w:ilvl w:val="0"/>
          <w:numId w:val="7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36686A">
        <w:rPr>
          <w:rFonts w:asciiTheme="minorHAnsi" w:eastAsiaTheme="minorEastAsia" w:hAnsiTheme="minorHAnsi" w:cstheme="minorHAnsi"/>
          <w:kern w:val="24"/>
          <w:sz w:val="22"/>
          <w:szCs w:val="22"/>
        </w:rPr>
        <w:t>Su</w:t>
      </w:r>
      <w:r w:rsidR="00DB127B" w:rsidRPr="0036686A">
        <w:rPr>
          <w:rFonts w:asciiTheme="minorHAnsi" w:eastAsiaTheme="minorEastAsia" w:hAnsiTheme="minorHAnsi" w:cstheme="minorHAnsi"/>
          <w:kern w:val="24"/>
          <w:sz w:val="22"/>
          <w:szCs w:val="22"/>
        </w:rPr>
        <w:t>ppor</w:t>
      </w:r>
      <w:r w:rsidRPr="0036686A"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t </w:t>
      </w:r>
      <w:r w:rsidR="00DB127B" w:rsidRPr="0036686A">
        <w:rPr>
          <w:rFonts w:asciiTheme="minorHAnsi" w:eastAsiaTheme="minorEastAsia" w:hAnsiTheme="minorHAnsi" w:cstheme="minorHAnsi"/>
          <w:kern w:val="24"/>
          <w:sz w:val="22"/>
          <w:szCs w:val="22"/>
        </w:rPr>
        <w:t>the</w:t>
      </w:r>
      <w:r w:rsidRPr="0036686A"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 Business and Functional Requirements for Texas SET 5.0 </w:t>
      </w:r>
    </w:p>
    <w:p w14:paraId="36CD5C7A" w14:textId="7C0A0C13" w:rsidR="00F65C5A" w:rsidRPr="0036686A" w:rsidRDefault="00F65C5A" w:rsidP="003161F1">
      <w:pPr>
        <w:pStyle w:val="ListParagraph"/>
        <w:numPr>
          <w:ilvl w:val="0"/>
          <w:numId w:val="7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36686A">
        <w:rPr>
          <w:rFonts w:asciiTheme="minorHAnsi" w:eastAsiaTheme="minorEastAsia" w:hAnsiTheme="minorHAnsi" w:cstheme="minorHAnsi"/>
          <w:kern w:val="24"/>
          <w:sz w:val="22"/>
          <w:szCs w:val="22"/>
        </w:rPr>
        <w:t>Monitor Mass Transition Preparedness Testing</w:t>
      </w:r>
    </w:p>
    <w:p w14:paraId="0875B449" w14:textId="77777777" w:rsidR="00F65C5A" w:rsidRPr="003161F1" w:rsidRDefault="00F65C5A" w:rsidP="003161F1">
      <w:pPr>
        <w:pStyle w:val="ListParagraph"/>
        <w:spacing w:line="192" w:lineRule="auto"/>
        <w:ind w:left="1440"/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</w:pPr>
    </w:p>
    <w:sectPr w:rsidR="00F65C5A" w:rsidRPr="003161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671F7"/>
    <w:multiLevelType w:val="hybridMultilevel"/>
    <w:tmpl w:val="AEE4D6A2"/>
    <w:lvl w:ilvl="0" w:tplc="7E645E7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9A63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C8A6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88B8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D85444"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B8BED8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9E51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8A7E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669B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35515"/>
    <w:multiLevelType w:val="hybridMultilevel"/>
    <w:tmpl w:val="836426F6"/>
    <w:lvl w:ilvl="0" w:tplc="24B0BC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4EB4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F808A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B6EF80"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6E8382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54879E"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4E2E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92B8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92C9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0B2117"/>
    <w:multiLevelType w:val="multilevel"/>
    <w:tmpl w:val="3BEC3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9B7247"/>
    <w:multiLevelType w:val="multilevel"/>
    <w:tmpl w:val="D62E3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A2223"/>
    <w:multiLevelType w:val="hybridMultilevel"/>
    <w:tmpl w:val="A38E1A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3C349F"/>
    <w:multiLevelType w:val="hybridMultilevel"/>
    <w:tmpl w:val="D22A2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B10DA5"/>
    <w:multiLevelType w:val="hybridMultilevel"/>
    <w:tmpl w:val="6FDA7A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A14CB0"/>
    <w:multiLevelType w:val="multilevel"/>
    <w:tmpl w:val="97ECD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B46BB9"/>
    <w:multiLevelType w:val="hybridMultilevel"/>
    <w:tmpl w:val="EC12087A"/>
    <w:lvl w:ilvl="0" w:tplc="77DCB3F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5AE4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DA098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3602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902FCC"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68B290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AC5F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74DB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266C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A162C82"/>
    <w:multiLevelType w:val="hybridMultilevel"/>
    <w:tmpl w:val="FD322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5035D8"/>
    <w:multiLevelType w:val="hybridMultilevel"/>
    <w:tmpl w:val="A74CC2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065FA7"/>
    <w:multiLevelType w:val="hybridMultilevel"/>
    <w:tmpl w:val="870EC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C25C80"/>
    <w:multiLevelType w:val="hybridMultilevel"/>
    <w:tmpl w:val="A852C8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2623D5"/>
    <w:multiLevelType w:val="hybridMultilevel"/>
    <w:tmpl w:val="946EE8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49C56D4"/>
    <w:multiLevelType w:val="hybridMultilevel"/>
    <w:tmpl w:val="B58AFCB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270894142">
    <w:abstractNumId w:val="1"/>
  </w:num>
  <w:num w:numId="2" w16cid:durableId="1321693453">
    <w:abstractNumId w:val="11"/>
  </w:num>
  <w:num w:numId="3" w16cid:durableId="1356271810">
    <w:abstractNumId w:val="0"/>
  </w:num>
  <w:num w:numId="4" w16cid:durableId="767386998">
    <w:abstractNumId w:val="8"/>
  </w:num>
  <w:num w:numId="5" w16cid:durableId="332687866">
    <w:abstractNumId w:val="10"/>
  </w:num>
  <w:num w:numId="6" w16cid:durableId="2043288608">
    <w:abstractNumId w:val="5"/>
  </w:num>
  <w:num w:numId="7" w16cid:durableId="1999306941">
    <w:abstractNumId w:val="13"/>
  </w:num>
  <w:num w:numId="8" w16cid:durableId="694884569">
    <w:abstractNumId w:val="9"/>
  </w:num>
  <w:num w:numId="9" w16cid:durableId="1934242722">
    <w:abstractNumId w:val="6"/>
  </w:num>
  <w:num w:numId="10" w16cid:durableId="1793161969">
    <w:abstractNumId w:val="4"/>
  </w:num>
  <w:num w:numId="11" w16cid:durableId="1715497348">
    <w:abstractNumId w:val="12"/>
  </w:num>
  <w:num w:numId="12" w16cid:durableId="1187450216">
    <w:abstractNumId w:val="14"/>
  </w:num>
  <w:num w:numId="13" w16cid:durableId="1592273189">
    <w:abstractNumId w:val="7"/>
  </w:num>
  <w:num w:numId="14" w16cid:durableId="1354382475">
    <w:abstractNumId w:val="2"/>
  </w:num>
  <w:num w:numId="15" w16cid:durableId="8141786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4CA"/>
    <w:rsid w:val="00005377"/>
    <w:rsid w:val="00042793"/>
    <w:rsid w:val="000473AE"/>
    <w:rsid w:val="000D158E"/>
    <w:rsid w:val="000E60C4"/>
    <w:rsid w:val="000E787B"/>
    <w:rsid w:val="001204FD"/>
    <w:rsid w:val="0018026C"/>
    <w:rsid w:val="00192C82"/>
    <w:rsid w:val="00195C10"/>
    <w:rsid w:val="001B40F0"/>
    <w:rsid w:val="001E1E69"/>
    <w:rsid w:val="0024655E"/>
    <w:rsid w:val="00304E63"/>
    <w:rsid w:val="003161F1"/>
    <w:rsid w:val="0036686A"/>
    <w:rsid w:val="00391F5A"/>
    <w:rsid w:val="003D0149"/>
    <w:rsid w:val="003D3BD8"/>
    <w:rsid w:val="003F47F9"/>
    <w:rsid w:val="004662DE"/>
    <w:rsid w:val="00467F5C"/>
    <w:rsid w:val="004977BD"/>
    <w:rsid w:val="0054560C"/>
    <w:rsid w:val="005C3EFB"/>
    <w:rsid w:val="005F0500"/>
    <w:rsid w:val="00630B56"/>
    <w:rsid w:val="006669E1"/>
    <w:rsid w:val="00673315"/>
    <w:rsid w:val="00680A8E"/>
    <w:rsid w:val="00773232"/>
    <w:rsid w:val="007802E6"/>
    <w:rsid w:val="00810F71"/>
    <w:rsid w:val="008D508C"/>
    <w:rsid w:val="009A00DF"/>
    <w:rsid w:val="009A6A90"/>
    <w:rsid w:val="009B4BAD"/>
    <w:rsid w:val="009C4F38"/>
    <w:rsid w:val="009E6887"/>
    <w:rsid w:val="00A21C37"/>
    <w:rsid w:val="00A95C2A"/>
    <w:rsid w:val="00AB04CA"/>
    <w:rsid w:val="00AC7386"/>
    <w:rsid w:val="00AF1F9C"/>
    <w:rsid w:val="00AF547E"/>
    <w:rsid w:val="00B0348A"/>
    <w:rsid w:val="00B035C5"/>
    <w:rsid w:val="00B04542"/>
    <w:rsid w:val="00B41FA2"/>
    <w:rsid w:val="00B56885"/>
    <w:rsid w:val="00B73CE4"/>
    <w:rsid w:val="00B86B86"/>
    <w:rsid w:val="00C31E0E"/>
    <w:rsid w:val="00C4381B"/>
    <w:rsid w:val="00C80B17"/>
    <w:rsid w:val="00C938AA"/>
    <w:rsid w:val="00D3147C"/>
    <w:rsid w:val="00D82C4A"/>
    <w:rsid w:val="00DB127B"/>
    <w:rsid w:val="00DC1736"/>
    <w:rsid w:val="00DD246E"/>
    <w:rsid w:val="00E15D62"/>
    <w:rsid w:val="00E715B2"/>
    <w:rsid w:val="00EB2C9F"/>
    <w:rsid w:val="00EC139A"/>
    <w:rsid w:val="00EC4B20"/>
    <w:rsid w:val="00EF5ED2"/>
    <w:rsid w:val="00F65C5A"/>
    <w:rsid w:val="00F67452"/>
    <w:rsid w:val="00FC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00FC5"/>
  <w15:chartTrackingRefBased/>
  <w15:docId w15:val="{3B36E4C5-D036-43CF-8DE9-66741E1F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6A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04C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A6A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Strong">
    <w:name w:val="Strong"/>
    <w:basedOn w:val="DefaultParagraphFont"/>
    <w:uiPriority w:val="22"/>
    <w:qFormat/>
    <w:rsid w:val="00AF1F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4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9886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608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7061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33939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6522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5220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2259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43732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4380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1078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6770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4456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3742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34297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6846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5219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2627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3312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12344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77959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7876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6275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8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8720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00235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6744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66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92229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5108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577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684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9034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570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6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6050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823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49360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496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77103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18297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5206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535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5811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1316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D52C68E94E5F49ABD948F4220AB448" ma:contentTypeVersion="10" ma:contentTypeDescription="Create a new document." ma:contentTypeScope="" ma:versionID="af96d8c1b9a48d4d71513939bd6d7999">
  <xsd:schema xmlns:xsd="http://www.w3.org/2001/XMLSchema" xmlns:xs="http://www.w3.org/2001/XMLSchema" xmlns:p="http://schemas.microsoft.com/office/2006/metadata/properties" xmlns:ns3="4e52d435-ed96-4e9f-964a-7428bd6d6338" xmlns:ns4="1102b79c-a49c-4635-9056-f1d3d0f82902" targetNamespace="http://schemas.microsoft.com/office/2006/metadata/properties" ma:root="true" ma:fieldsID="e493d5850152fe43981c481b2be191f6" ns3:_="" ns4:_="">
    <xsd:import namespace="4e52d435-ed96-4e9f-964a-7428bd6d6338"/>
    <xsd:import namespace="1102b79c-a49c-4635-9056-f1d3d0f8290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2d435-ed96-4e9f-964a-7428bd6d63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02b79c-a49c-4635-9056-f1d3d0f82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D3979F-1260-48A4-A16C-50CCD1AC43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679CAF-69D4-4817-BE06-E85D2FDCAA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B758F3-8088-4E91-B62E-3F7A149C0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2d435-ed96-4e9f-964a-7428bd6d6338"/>
    <ds:schemaRef ds:uri="1102b79c-a49c-4635-9056-f1d3d0f82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7f7157e-03dd-4df4-a10b-f59d8fe642d0}" enabled="0" method="" siteId="{f7f7157e-03dd-4df4-a10b-f59d8fe642d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Patrick, Kyle</dc:creator>
  <cp:keywords/>
  <dc:description/>
  <cp:lastModifiedBy>Patrick, Kyle</cp:lastModifiedBy>
  <cp:revision>36</cp:revision>
  <dcterms:created xsi:type="dcterms:W3CDTF">2025-01-27T14:54:00Z</dcterms:created>
  <dcterms:modified xsi:type="dcterms:W3CDTF">2025-01-30T15:11:00Z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0x010100B0D52C68E94E5F49ABD948F4220AB448</vt:lpwstr>
  </property>
</Properties>
</file>