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054DA" w14:paraId="67991AB5" w14:textId="77777777">
        <w:tc>
          <w:tcPr>
            <w:tcW w:w="1620" w:type="dxa"/>
            <w:tcBorders>
              <w:bottom w:val="single" w:sz="4" w:space="0" w:color="auto"/>
            </w:tcBorders>
            <w:shd w:val="clear" w:color="auto" w:fill="FFFFFF"/>
            <w:vAlign w:val="center"/>
          </w:tcPr>
          <w:p w14:paraId="55B62537" w14:textId="77777777" w:rsidR="00A054DA" w:rsidRDefault="00A054DA" w:rsidP="00A054DA">
            <w:pPr>
              <w:pStyle w:val="Header"/>
              <w:rPr>
                <w:rFonts w:ascii="Verdana" w:hAnsi="Verdana"/>
                <w:sz w:val="22"/>
              </w:rPr>
            </w:pPr>
            <w:r>
              <w:t>NPRR Number</w:t>
            </w:r>
          </w:p>
        </w:tc>
        <w:tc>
          <w:tcPr>
            <w:tcW w:w="1260" w:type="dxa"/>
            <w:tcBorders>
              <w:bottom w:val="single" w:sz="4" w:space="0" w:color="auto"/>
            </w:tcBorders>
            <w:vAlign w:val="center"/>
          </w:tcPr>
          <w:p w14:paraId="47BE8FCA" w14:textId="3A2ACEAC" w:rsidR="00A054DA" w:rsidRDefault="00CB17BA" w:rsidP="00A054DA">
            <w:pPr>
              <w:pStyle w:val="Header"/>
            </w:pPr>
            <w:hyperlink r:id="rId7" w:history="1">
              <w:r w:rsidR="00A054DA" w:rsidRPr="00450194">
                <w:rPr>
                  <w:rStyle w:val="Hyperlink"/>
                </w:rPr>
                <w:t>1229</w:t>
              </w:r>
            </w:hyperlink>
          </w:p>
        </w:tc>
        <w:tc>
          <w:tcPr>
            <w:tcW w:w="900" w:type="dxa"/>
            <w:tcBorders>
              <w:bottom w:val="single" w:sz="4" w:space="0" w:color="auto"/>
            </w:tcBorders>
            <w:shd w:val="clear" w:color="auto" w:fill="FFFFFF"/>
            <w:vAlign w:val="center"/>
          </w:tcPr>
          <w:p w14:paraId="749F05EE" w14:textId="2B5C8248" w:rsidR="00A054DA" w:rsidRDefault="00A054DA" w:rsidP="00A054DA">
            <w:pPr>
              <w:pStyle w:val="Header"/>
            </w:pPr>
            <w:r>
              <w:t>NPRR Title</w:t>
            </w:r>
          </w:p>
        </w:tc>
        <w:tc>
          <w:tcPr>
            <w:tcW w:w="6660" w:type="dxa"/>
            <w:tcBorders>
              <w:bottom w:val="single" w:sz="4" w:space="0" w:color="auto"/>
            </w:tcBorders>
            <w:vAlign w:val="center"/>
          </w:tcPr>
          <w:p w14:paraId="13B37B97" w14:textId="4AC26F5E" w:rsidR="00A054DA" w:rsidRDefault="00A054DA" w:rsidP="00A054DA">
            <w:pPr>
              <w:pStyle w:val="Header"/>
            </w:pPr>
            <w:r>
              <w:t>Real-Time Constraint Management Plan Energy Payment</w:t>
            </w:r>
          </w:p>
        </w:tc>
      </w:tr>
      <w:tr w:rsidR="00152993" w14:paraId="26D5739A" w14:textId="77777777">
        <w:trPr>
          <w:trHeight w:val="413"/>
        </w:trPr>
        <w:tc>
          <w:tcPr>
            <w:tcW w:w="2880" w:type="dxa"/>
            <w:gridSpan w:val="2"/>
            <w:tcBorders>
              <w:top w:val="nil"/>
              <w:left w:val="nil"/>
              <w:bottom w:val="single" w:sz="4" w:space="0" w:color="auto"/>
              <w:right w:val="nil"/>
            </w:tcBorders>
            <w:vAlign w:val="center"/>
          </w:tcPr>
          <w:p w14:paraId="77A27D3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A9F980" w14:textId="77777777" w:rsidR="00152993" w:rsidRDefault="00152993">
            <w:pPr>
              <w:pStyle w:val="NormalArial"/>
            </w:pPr>
          </w:p>
        </w:tc>
      </w:tr>
      <w:tr w:rsidR="00152993" w14:paraId="1838EBF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5C0951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246B66" w14:textId="3B93DFF4" w:rsidR="00152993" w:rsidRDefault="004A4110">
            <w:pPr>
              <w:pStyle w:val="NormalArial"/>
            </w:pPr>
            <w:r>
              <w:t xml:space="preserve">January </w:t>
            </w:r>
            <w:r w:rsidR="00557DD9">
              <w:t>28</w:t>
            </w:r>
            <w:r>
              <w:t>, 2025</w:t>
            </w:r>
          </w:p>
        </w:tc>
      </w:tr>
      <w:tr w:rsidR="00152993" w14:paraId="5E2C61A9" w14:textId="77777777">
        <w:trPr>
          <w:trHeight w:val="467"/>
        </w:trPr>
        <w:tc>
          <w:tcPr>
            <w:tcW w:w="2880" w:type="dxa"/>
            <w:gridSpan w:val="2"/>
            <w:tcBorders>
              <w:top w:val="single" w:sz="4" w:space="0" w:color="auto"/>
              <w:left w:val="nil"/>
              <w:bottom w:val="nil"/>
              <w:right w:val="nil"/>
            </w:tcBorders>
            <w:shd w:val="clear" w:color="auto" w:fill="FFFFFF"/>
            <w:vAlign w:val="center"/>
          </w:tcPr>
          <w:p w14:paraId="5AC045C1" w14:textId="77777777" w:rsidR="00152993" w:rsidRDefault="00152993">
            <w:pPr>
              <w:pStyle w:val="NormalArial"/>
            </w:pPr>
          </w:p>
        </w:tc>
        <w:tc>
          <w:tcPr>
            <w:tcW w:w="7560" w:type="dxa"/>
            <w:gridSpan w:val="2"/>
            <w:tcBorders>
              <w:top w:val="nil"/>
              <w:left w:val="nil"/>
              <w:bottom w:val="nil"/>
              <w:right w:val="nil"/>
            </w:tcBorders>
            <w:vAlign w:val="center"/>
          </w:tcPr>
          <w:p w14:paraId="1D40E8B6" w14:textId="77777777" w:rsidR="00152993" w:rsidRDefault="00152993">
            <w:pPr>
              <w:pStyle w:val="NormalArial"/>
            </w:pPr>
          </w:p>
        </w:tc>
      </w:tr>
      <w:tr w:rsidR="00152993" w14:paraId="39224E6C" w14:textId="77777777">
        <w:trPr>
          <w:trHeight w:val="440"/>
        </w:trPr>
        <w:tc>
          <w:tcPr>
            <w:tcW w:w="10440" w:type="dxa"/>
            <w:gridSpan w:val="4"/>
            <w:tcBorders>
              <w:top w:val="single" w:sz="4" w:space="0" w:color="auto"/>
            </w:tcBorders>
            <w:shd w:val="clear" w:color="auto" w:fill="FFFFFF"/>
            <w:vAlign w:val="center"/>
          </w:tcPr>
          <w:p w14:paraId="67AB7E89" w14:textId="77777777" w:rsidR="00152993" w:rsidRDefault="00152993">
            <w:pPr>
              <w:pStyle w:val="Header"/>
              <w:jc w:val="center"/>
            </w:pPr>
            <w:r>
              <w:t>Submitter’s Information</w:t>
            </w:r>
          </w:p>
        </w:tc>
      </w:tr>
      <w:tr w:rsidR="00152993" w14:paraId="44C82AC1" w14:textId="77777777">
        <w:trPr>
          <w:trHeight w:val="350"/>
        </w:trPr>
        <w:tc>
          <w:tcPr>
            <w:tcW w:w="2880" w:type="dxa"/>
            <w:gridSpan w:val="2"/>
            <w:shd w:val="clear" w:color="auto" w:fill="FFFFFF"/>
            <w:vAlign w:val="center"/>
          </w:tcPr>
          <w:p w14:paraId="74275A5A" w14:textId="77777777" w:rsidR="00152993" w:rsidRPr="00EC55B3" w:rsidRDefault="00152993" w:rsidP="00EC55B3">
            <w:pPr>
              <w:pStyle w:val="Header"/>
            </w:pPr>
            <w:r w:rsidRPr="00EC55B3">
              <w:t>Name</w:t>
            </w:r>
          </w:p>
        </w:tc>
        <w:tc>
          <w:tcPr>
            <w:tcW w:w="7560" w:type="dxa"/>
            <w:gridSpan w:val="2"/>
            <w:vAlign w:val="center"/>
          </w:tcPr>
          <w:p w14:paraId="24C215B9" w14:textId="76879A74" w:rsidR="00152993" w:rsidRDefault="00A5633D">
            <w:pPr>
              <w:pStyle w:val="NormalArial"/>
            </w:pPr>
            <w:r>
              <w:t>Magie Shanks</w:t>
            </w:r>
            <w:r w:rsidR="00A054DA">
              <w:t xml:space="preserve"> </w:t>
            </w:r>
            <w:r w:rsidR="00452D00">
              <w:t>/</w:t>
            </w:r>
            <w:r w:rsidR="00A054DA">
              <w:t xml:space="preserve"> </w:t>
            </w:r>
            <w:r w:rsidR="00452D00">
              <w:t>Ino Gonzalez</w:t>
            </w:r>
          </w:p>
        </w:tc>
      </w:tr>
      <w:tr w:rsidR="00152993" w14:paraId="73ACC6B0" w14:textId="77777777">
        <w:trPr>
          <w:trHeight w:val="350"/>
        </w:trPr>
        <w:tc>
          <w:tcPr>
            <w:tcW w:w="2880" w:type="dxa"/>
            <w:gridSpan w:val="2"/>
            <w:shd w:val="clear" w:color="auto" w:fill="FFFFFF"/>
            <w:vAlign w:val="center"/>
          </w:tcPr>
          <w:p w14:paraId="4E1D1211" w14:textId="77777777" w:rsidR="00152993" w:rsidRPr="00EC55B3" w:rsidRDefault="00152993" w:rsidP="00EC55B3">
            <w:pPr>
              <w:pStyle w:val="Header"/>
            </w:pPr>
            <w:r w:rsidRPr="00EC55B3">
              <w:t>E-mail Address</w:t>
            </w:r>
          </w:p>
        </w:tc>
        <w:tc>
          <w:tcPr>
            <w:tcW w:w="7560" w:type="dxa"/>
            <w:gridSpan w:val="2"/>
            <w:vAlign w:val="center"/>
          </w:tcPr>
          <w:p w14:paraId="4C4AFBDA" w14:textId="3E5E48F0" w:rsidR="00152993" w:rsidRDefault="00CB17BA">
            <w:pPr>
              <w:pStyle w:val="NormalArial"/>
            </w:pPr>
            <w:hyperlink r:id="rId8" w:history="1">
              <w:r w:rsidR="00A054DA" w:rsidRPr="00922502">
                <w:rPr>
                  <w:rStyle w:val="Hyperlink"/>
                </w:rPr>
                <w:t>magie.shanks@ercot.com</w:t>
              </w:r>
            </w:hyperlink>
            <w:r w:rsidR="00A054DA">
              <w:t xml:space="preserve"> / </w:t>
            </w:r>
            <w:hyperlink r:id="rId9" w:history="1">
              <w:r w:rsidR="00A054DA" w:rsidRPr="00922502">
                <w:rPr>
                  <w:rStyle w:val="Hyperlink"/>
                </w:rPr>
                <w:t>ino.gonzalez@ercot.com</w:t>
              </w:r>
            </w:hyperlink>
          </w:p>
        </w:tc>
      </w:tr>
      <w:tr w:rsidR="00152993" w14:paraId="09DBAA24" w14:textId="77777777">
        <w:trPr>
          <w:trHeight w:val="350"/>
        </w:trPr>
        <w:tc>
          <w:tcPr>
            <w:tcW w:w="2880" w:type="dxa"/>
            <w:gridSpan w:val="2"/>
            <w:shd w:val="clear" w:color="auto" w:fill="FFFFFF"/>
            <w:vAlign w:val="center"/>
          </w:tcPr>
          <w:p w14:paraId="464F4EBD" w14:textId="77777777" w:rsidR="00152993" w:rsidRPr="00EC55B3" w:rsidRDefault="00152993" w:rsidP="00EC55B3">
            <w:pPr>
              <w:pStyle w:val="Header"/>
            </w:pPr>
            <w:r w:rsidRPr="00EC55B3">
              <w:t>Company</w:t>
            </w:r>
          </w:p>
        </w:tc>
        <w:tc>
          <w:tcPr>
            <w:tcW w:w="7560" w:type="dxa"/>
            <w:gridSpan w:val="2"/>
            <w:vAlign w:val="center"/>
          </w:tcPr>
          <w:p w14:paraId="6B8C8BCA" w14:textId="638C3649" w:rsidR="00152993" w:rsidRDefault="00A054DA">
            <w:pPr>
              <w:pStyle w:val="NormalArial"/>
            </w:pPr>
            <w:r>
              <w:t>ERCOT</w:t>
            </w:r>
          </w:p>
        </w:tc>
      </w:tr>
      <w:tr w:rsidR="00152993" w14:paraId="19017EBD" w14:textId="77777777">
        <w:trPr>
          <w:trHeight w:val="350"/>
        </w:trPr>
        <w:tc>
          <w:tcPr>
            <w:tcW w:w="2880" w:type="dxa"/>
            <w:gridSpan w:val="2"/>
            <w:tcBorders>
              <w:bottom w:val="single" w:sz="4" w:space="0" w:color="auto"/>
            </w:tcBorders>
            <w:shd w:val="clear" w:color="auto" w:fill="FFFFFF"/>
            <w:vAlign w:val="center"/>
          </w:tcPr>
          <w:p w14:paraId="4B1ACDF7"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E5C60FC" w14:textId="495BB4A2" w:rsidR="00152993" w:rsidRDefault="00A054DA">
            <w:pPr>
              <w:pStyle w:val="NormalArial"/>
            </w:pPr>
            <w:r w:rsidRPr="00A054DA">
              <w:t>512</w:t>
            </w:r>
            <w:r>
              <w:t>-</w:t>
            </w:r>
            <w:r w:rsidRPr="00A054DA">
              <w:t>248</w:t>
            </w:r>
            <w:r>
              <w:t>-</w:t>
            </w:r>
            <w:r w:rsidRPr="00A054DA">
              <w:t>6472</w:t>
            </w:r>
            <w:r>
              <w:t xml:space="preserve"> / </w:t>
            </w:r>
            <w:r w:rsidRPr="00A054DA">
              <w:t>512</w:t>
            </w:r>
            <w:r>
              <w:t>-</w:t>
            </w:r>
            <w:r w:rsidRPr="00A054DA">
              <w:t>248</w:t>
            </w:r>
            <w:r>
              <w:t>-</w:t>
            </w:r>
            <w:r w:rsidRPr="00A054DA">
              <w:t>3954</w:t>
            </w:r>
          </w:p>
        </w:tc>
      </w:tr>
      <w:tr w:rsidR="00152993" w14:paraId="3520AA2F" w14:textId="77777777">
        <w:trPr>
          <w:trHeight w:val="350"/>
        </w:trPr>
        <w:tc>
          <w:tcPr>
            <w:tcW w:w="2880" w:type="dxa"/>
            <w:gridSpan w:val="2"/>
            <w:shd w:val="clear" w:color="auto" w:fill="FFFFFF"/>
            <w:vAlign w:val="center"/>
          </w:tcPr>
          <w:p w14:paraId="6967CE4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E6288A3" w14:textId="77777777" w:rsidR="00152993" w:rsidRDefault="00152993">
            <w:pPr>
              <w:pStyle w:val="NormalArial"/>
            </w:pPr>
          </w:p>
        </w:tc>
      </w:tr>
      <w:tr w:rsidR="00075A94" w14:paraId="02BD39B3" w14:textId="77777777">
        <w:trPr>
          <w:trHeight w:val="350"/>
        </w:trPr>
        <w:tc>
          <w:tcPr>
            <w:tcW w:w="2880" w:type="dxa"/>
            <w:gridSpan w:val="2"/>
            <w:tcBorders>
              <w:bottom w:val="single" w:sz="4" w:space="0" w:color="auto"/>
            </w:tcBorders>
            <w:shd w:val="clear" w:color="auto" w:fill="FFFFFF"/>
            <w:vAlign w:val="center"/>
          </w:tcPr>
          <w:p w14:paraId="412DA62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F4C71FA" w14:textId="607A0F4C" w:rsidR="00075A94" w:rsidRDefault="00A054DA">
            <w:pPr>
              <w:pStyle w:val="NormalArial"/>
            </w:pPr>
            <w:r>
              <w:t>Not applicable</w:t>
            </w:r>
          </w:p>
        </w:tc>
      </w:tr>
    </w:tbl>
    <w:p w14:paraId="34B9500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51B6BDA" w14:textId="77777777" w:rsidTr="00B5080A">
        <w:trPr>
          <w:trHeight w:val="422"/>
          <w:jc w:val="center"/>
        </w:trPr>
        <w:tc>
          <w:tcPr>
            <w:tcW w:w="10440" w:type="dxa"/>
            <w:vAlign w:val="center"/>
          </w:tcPr>
          <w:p w14:paraId="4440CD93" w14:textId="77777777" w:rsidR="00075A94" w:rsidRPr="00075A94" w:rsidRDefault="00075A94" w:rsidP="00B5080A">
            <w:pPr>
              <w:pStyle w:val="Header"/>
              <w:jc w:val="center"/>
            </w:pPr>
            <w:r w:rsidRPr="00075A94">
              <w:t>Comments</w:t>
            </w:r>
          </w:p>
        </w:tc>
      </w:tr>
    </w:tbl>
    <w:p w14:paraId="1E5E0E77" w14:textId="2F8A9487" w:rsidR="00DB5158" w:rsidRDefault="00DB5158" w:rsidP="00A054DA">
      <w:pPr>
        <w:pStyle w:val="NormalArial"/>
        <w:spacing w:before="120" w:after="120"/>
      </w:pPr>
      <w:r>
        <w:t xml:space="preserve">ERCOT submits these comments to Nodal Protocol Revision Request (NPRR) 1229 to </w:t>
      </w:r>
      <w:r w:rsidR="00C426DE">
        <w:t>reinstate language that was deleted in</w:t>
      </w:r>
      <w:r>
        <w:t xml:space="preserve"> </w:t>
      </w:r>
      <w:r w:rsidR="00C426DE">
        <w:t xml:space="preserve">Section 6.6.3.11, Miscellaneous </w:t>
      </w:r>
      <w:r w:rsidR="00C426DE" w:rsidRPr="00C426DE">
        <w:t>Invoice for Cost Recovery Payments and Charges for a Real-Time Constraint Management Plan</w:t>
      </w:r>
      <w:r w:rsidR="00C426DE">
        <w:t xml:space="preserve">, that clarifies the miscellaneous Invoices issued for this Settlement will be a one-time Invoice that will use the most recent Settlement data available at the time the Invoice was issued. In addition, edits have been made to Section 9.5.3, Real-Time Market Settlement Charge Types, to list the two new Real-Time Constraint Management Settlement amounts that will be added to the Real-Time Statement upon system implementation. </w:t>
      </w:r>
      <w:r w:rsidR="008B0782">
        <w:t xml:space="preserve"> Finally, ERCOT made a few correction</w:t>
      </w:r>
      <w:r w:rsidR="00232033">
        <w:t>s</w:t>
      </w:r>
      <w:r w:rsidR="008B0782">
        <w:t xml:space="preserve"> to </w:t>
      </w:r>
      <w:r w:rsidR="00232033">
        <w:t xml:space="preserve">some </w:t>
      </w:r>
      <w:r w:rsidR="008B0782">
        <w:t xml:space="preserve">billing determinant subscripts to provide clarity and consistency with other </w:t>
      </w:r>
      <w:r w:rsidR="004949BD">
        <w:t>S</w:t>
      </w:r>
      <w:r w:rsidR="008B0782">
        <w:t>ections of the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7F7736B" w14:textId="77777777" w:rsidTr="00B5080A">
        <w:trPr>
          <w:trHeight w:val="350"/>
        </w:trPr>
        <w:tc>
          <w:tcPr>
            <w:tcW w:w="10440" w:type="dxa"/>
            <w:tcBorders>
              <w:bottom w:val="single" w:sz="4" w:space="0" w:color="auto"/>
            </w:tcBorders>
            <w:shd w:val="clear" w:color="auto" w:fill="FFFFFF"/>
            <w:vAlign w:val="center"/>
          </w:tcPr>
          <w:p w14:paraId="195DA108" w14:textId="77777777" w:rsidR="00BD7258" w:rsidRDefault="00BD7258" w:rsidP="00B5080A">
            <w:pPr>
              <w:pStyle w:val="Header"/>
              <w:jc w:val="center"/>
            </w:pPr>
            <w:r>
              <w:t>Revised Cover Page Language</w:t>
            </w:r>
          </w:p>
        </w:tc>
      </w:tr>
    </w:tbl>
    <w:p w14:paraId="2B139C99"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816FC" w14:paraId="4100DDBE" w14:textId="77777777" w:rsidTr="00C30B9E">
        <w:tc>
          <w:tcPr>
            <w:tcW w:w="1620" w:type="dxa"/>
            <w:tcBorders>
              <w:bottom w:val="single" w:sz="4" w:space="0" w:color="auto"/>
            </w:tcBorders>
            <w:shd w:val="clear" w:color="auto" w:fill="FFFFFF"/>
            <w:vAlign w:val="center"/>
          </w:tcPr>
          <w:p w14:paraId="2A6B736C" w14:textId="77777777" w:rsidR="007816FC" w:rsidRDefault="007816FC" w:rsidP="00C30B9E">
            <w:pPr>
              <w:pStyle w:val="Header"/>
            </w:pPr>
            <w:r>
              <w:t>NPRR Number</w:t>
            </w:r>
          </w:p>
        </w:tc>
        <w:tc>
          <w:tcPr>
            <w:tcW w:w="1260" w:type="dxa"/>
            <w:tcBorders>
              <w:bottom w:val="single" w:sz="4" w:space="0" w:color="auto"/>
            </w:tcBorders>
            <w:vAlign w:val="center"/>
          </w:tcPr>
          <w:p w14:paraId="7737C7E7" w14:textId="77777777" w:rsidR="007816FC" w:rsidRDefault="00CB17BA" w:rsidP="00C30B9E">
            <w:pPr>
              <w:pStyle w:val="Header"/>
            </w:pPr>
            <w:hyperlink r:id="rId10" w:history="1">
              <w:r w:rsidR="007816FC" w:rsidRPr="00450194">
                <w:rPr>
                  <w:rStyle w:val="Hyperlink"/>
                </w:rPr>
                <w:t>1229</w:t>
              </w:r>
            </w:hyperlink>
          </w:p>
        </w:tc>
        <w:tc>
          <w:tcPr>
            <w:tcW w:w="900" w:type="dxa"/>
            <w:tcBorders>
              <w:bottom w:val="single" w:sz="4" w:space="0" w:color="auto"/>
            </w:tcBorders>
            <w:shd w:val="clear" w:color="auto" w:fill="FFFFFF"/>
            <w:vAlign w:val="center"/>
          </w:tcPr>
          <w:p w14:paraId="31FCE8AC" w14:textId="77777777" w:rsidR="007816FC" w:rsidRDefault="007816FC" w:rsidP="00C30B9E">
            <w:pPr>
              <w:pStyle w:val="Header"/>
            </w:pPr>
            <w:r>
              <w:t>NPRR Title</w:t>
            </w:r>
          </w:p>
        </w:tc>
        <w:tc>
          <w:tcPr>
            <w:tcW w:w="6660" w:type="dxa"/>
            <w:tcBorders>
              <w:bottom w:val="single" w:sz="4" w:space="0" w:color="auto"/>
            </w:tcBorders>
            <w:vAlign w:val="center"/>
          </w:tcPr>
          <w:p w14:paraId="4E76DCC9" w14:textId="77777777" w:rsidR="007816FC" w:rsidRDefault="007816FC" w:rsidP="00C30B9E">
            <w:pPr>
              <w:pStyle w:val="Header"/>
            </w:pPr>
            <w:r>
              <w:t xml:space="preserve">Real-Time Constraint Management Plan </w:t>
            </w:r>
            <w:del w:id="0" w:author="STEC 010225" w:date="2025-01-02T10:01:00Z">
              <w:r w:rsidDel="001C0ACD">
                <w:delText>Energy</w:delText>
              </w:r>
            </w:del>
            <w:ins w:id="1" w:author="STEC 010225" w:date="2025-01-02T10:01:00Z">
              <w:r>
                <w:t>Cost Recover</w:t>
              </w:r>
            </w:ins>
            <w:ins w:id="2" w:author="STEC 010225" w:date="2025-01-02T10:02:00Z">
              <w:r>
                <w:t>y</w:t>
              </w:r>
            </w:ins>
            <w:r>
              <w:t xml:space="preserve"> Payment</w:t>
            </w:r>
          </w:p>
        </w:tc>
      </w:tr>
      <w:tr w:rsidR="007816FC" w:rsidRPr="00FB509B" w14:paraId="4874D30E" w14:textId="77777777" w:rsidTr="004A4110">
        <w:trPr>
          <w:trHeight w:val="440"/>
        </w:trPr>
        <w:tc>
          <w:tcPr>
            <w:tcW w:w="2880" w:type="dxa"/>
            <w:gridSpan w:val="2"/>
            <w:tcBorders>
              <w:top w:val="single" w:sz="4" w:space="0" w:color="auto"/>
              <w:bottom w:val="single" w:sz="4" w:space="0" w:color="auto"/>
            </w:tcBorders>
            <w:shd w:val="clear" w:color="auto" w:fill="FFFFFF"/>
            <w:vAlign w:val="center"/>
          </w:tcPr>
          <w:p w14:paraId="594789E1" w14:textId="77777777" w:rsidR="007816FC" w:rsidRDefault="007816FC" w:rsidP="00C30B9E">
            <w:pPr>
              <w:pStyle w:val="Header"/>
            </w:pPr>
            <w:r>
              <w:t xml:space="preserve">Nodal Protocol Sections Requiring Revision </w:t>
            </w:r>
          </w:p>
        </w:tc>
        <w:tc>
          <w:tcPr>
            <w:tcW w:w="7560" w:type="dxa"/>
            <w:gridSpan w:val="2"/>
            <w:tcBorders>
              <w:top w:val="single" w:sz="4" w:space="0" w:color="auto"/>
            </w:tcBorders>
            <w:vAlign w:val="center"/>
          </w:tcPr>
          <w:p w14:paraId="28815DFF" w14:textId="77777777" w:rsidR="007816FC" w:rsidRDefault="007816FC" w:rsidP="00C30B9E">
            <w:pPr>
              <w:pStyle w:val="NormalArial"/>
              <w:spacing w:before="120"/>
            </w:pPr>
            <w:r>
              <w:t xml:space="preserve">6.6.3.9, </w:t>
            </w:r>
            <w:r w:rsidRPr="002069C2">
              <w:t xml:space="preserve">Real-Time Constraint Management Plan </w:t>
            </w:r>
            <w:del w:id="3" w:author="STEC 010225" w:date="2025-01-02T10:40:00Z">
              <w:r w:rsidRPr="002069C2" w:rsidDel="00042A6A">
                <w:delText>Energy</w:delText>
              </w:r>
            </w:del>
            <w:ins w:id="4" w:author="STEC 010225" w:date="2025-01-02T10:40:00Z">
              <w:r>
                <w:rPr>
                  <w:bCs/>
                  <w:iCs/>
                </w:rPr>
                <w:t>Cost Recovery</w:t>
              </w:r>
            </w:ins>
            <w:r w:rsidRPr="002069C2">
              <w:t xml:space="preserve"> Payment</w:t>
            </w:r>
            <w:r>
              <w:t xml:space="preserve"> (new)</w:t>
            </w:r>
          </w:p>
          <w:p w14:paraId="05FFD0A3" w14:textId="77777777" w:rsidR="007816FC" w:rsidRDefault="007816FC" w:rsidP="00C30B9E">
            <w:pPr>
              <w:pStyle w:val="NormalArial"/>
            </w:pPr>
            <w:ins w:id="5" w:author="STEC 050824" w:date="2024-05-08T14:48:00Z">
              <w:r w:rsidRPr="000F5600">
                <w:t>6.6.3.10</w:t>
              </w:r>
              <w:r>
                <w:t xml:space="preserve">, </w:t>
              </w:r>
              <w:r w:rsidRPr="000F5600">
                <w:t xml:space="preserve">Real-Time Constraint Management Plan </w:t>
              </w:r>
              <w:del w:id="6" w:author="STEC 010225" w:date="2025-01-02T10:40:00Z">
                <w:r w:rsidRPr="000F5600" w:rsidDel="00042A6A">
                  <w:delText>Energy</w:delText>
                </w:r>
              </w:del>
            </w:ins>
            <w:ins w:id="7" w:author="STEC 010225" w:date="2025-01-02T10:40:00Z">
              <w:r>
                <w:rPr>
                  <w:bCs/>
                  <w:iCs/>
                </w:rPr>
                <w:t>Cost Recovery</w:t>
              </w:r>
            </w:ins>
            <w:ins w:id="8" w:author="STEC 050824" w:date="2024-05-08T14:48:00Z">
              <w:r w:rsidRPr="000F5600">
                <w:t xml:space="preserve"> Charge</w:t>
              </w:r>
              <w:r>
                <w:t xml:space="preserve"> (new)</w:t>
              </w:r>
            </w:ins>
          </w:p>
          <w:p w14:paraId="41F3BE41" w14:textId="77777777" w:rsidR="007816FC" w:rsidRDefault="007816FC" w:rsidP="00A054DA">
            <w:pPr>
              <w:pStyle w:val="NormalArial"/>
            </w:pPr>
            <w:ins w:id="9" w:author="STEC 061224" w:date="2024-06-12T13:39:00Z">
              <w:r w:rsidRPr="00AA1C69">
                <w:t>6.6.3.11</w:t>
              </w:r>
              <w:r>
                <w:t xml:space="preserve">, </w:t>
              </w:r>
              <w:r w:rsidRPr="00AA1C69">
                <w:t xml:space="preserve">Miscellaneous Invoice for </w:t>
              </w:r>
            </w:ins>
            <w:ins w:id="10" w:author="STEC 010225" w:date="2025-01-02T10:40:00Z">
              <w:r>
                <w:rPr>
                  <w:bCs/>
                  <w:iCs/>
                </w:rPr>
                <w:t xml:space="preserve">Cost Recovery </w:t>
              </w:r>
            </w:ins>
            <w:ins w:id="11" w:author="STEC 061224" w:date="2024-06-12T13:39:00Z">
              <w:r w:rsidRPr="00AA1C69">
                <w:t>Payments and Charges for a Real-Time Constraint Management Plan</w:t>
              </w:r>
              <w:r>
                <w:t xml:space="preserve"> (new)</w:t>
              </w:r>
            </w:ins>
          </w:p>
          <w:p w14:paraId="3ED69091" w14:textId="77777777" w:rsidR="007816FC" w:rsidRPr="00FB509B" w:rsidRDefault="007816FC" w:rsidP="00C30B9E">
            <w:pPr>
              <w:pStyle w:val="NormalArial"/>
              <w:spacing w:after="120"/>
            </w:pPr>
            <w:ins w:id="12" w:author="ERCOT 012825" w:date="2025-01-14T13:10:00Z">
              <w:r>
                <w:t>9.5.3, Real-Time Market Settlement Charge Types</w:t>
              </w:r>
            </w:ins>
          </w:p>
        </w:tc>
      </w:tr>
    </w:tbl>
    <w:p w14:paraId="44D1ABC2"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A098E02" w14:textId="77777777">
        <w:trPr>
          <w:trHeight w:val="350"/>
        </w:trPr>
        <w:tc>
          <w:tcPr>
            <w:tcW w:w="10440" w:type="dxa"/>
            <w:tcBorders>
              <w:bottom w:val="single" w:sz="4" w:space="0" w:color="auto"/>
            </w:tcBorders>
            <w:shd w:val="clear" w:color="auto" w:fill="FFFFFF"/>
            <w:vAlign w:val="center"/>
          </w:tcPr>
          <w:p w14:paraId="79CFF57C" w14:textId="77777777" w:rsidR="00152993" w:rsidRDefault="00152993">
            <w:pPr>
              <w:pStyle w:val="Header"/>
              <w:jc w:val="center"/>
            </w:pPr>
            <w:r>
              <w:t>Revised Proposed Protocol Language</w:t>
            </w:r>
          </w:p>
        </w:tc>
      </w:tr>
    </w:tbl>
    <w:p w14:paraId="1B99B53A" w14:textId="77777777" w:rsidR="00C64806" w:rsidRDefault="00C64806" w:rsidP="00C64806">
      <w:bookmarkStart w:id="13" w:name="_Hlk176602888"/>
    </w:p>
    <w:p w14:paraId="72CA2505" w14:textId="77777777" w:rsidR="00A56B6C" w:rsidRDefault="00A56B6C" w:rsidP="00A56B6C">
      <w:pPr>
        <w:keepNext/>
        <w:widowControl w:val="0"/>
        <w:tabs>
          <w:tab w:val="left" w:pos="1260"/>
        </w:tabs>
        <w:spacing w:before="240" w:after="240"/>
        <w:ind w:left="1267" w:hanging="1267"/>
        <w:outlineLvl w:val="3"/>
        <w:rPr>
          <w:ins w:id="14" w:author="STEC" w:date="2024-05-06T16:13:00Z"/>
          <w:b/>
        </w:rPr>
      </w:pPr>
      <w:bookmarkStart w:id="15" w:name="_Toc481502895"/>
      <w:bookmarkStart w:id="16" w:name="_Toc496080063"/>
      <w:bookmarkStart w:id="17" w:name="_Toc135992344"/>
      <w:bookmarkEnd w:id="13"/>
      <w:ins w:id="18" w:author="STEC" w:date="2024-05-06T16:13:00Z">
        <w:r>
          <w:rPr>
            <w:b/>
          </w:rPr>
          <w:lastRenderedPageBreak/>
          <w:t>6.6.3.9</w:t>
        </w:r>
        <w:r>
          <w:rPr>
            <w:b/>
          </w:rPr>
          <w:tab/>
          <w:t xml:space="preserve">Real-Time Constraint Management Plan </w:t>
        </w:r>
      </w:ins>
      <w:ins w:id="19" w:author="STEC 010225" w:date="2025-01-02T10:03:00Z">
        <w:r>
          <w:rPr>
            <w:b/>
          </w:rPr>
          <w:t>Cost Recovery</w:t>
        </w:r>
      </w:ins>
      <w:ins w:id="20" w:author="STEC" w:date="2024-05-06T16:13:00Z">
        <w:del w:id="21" w:author="STEC 010225" w:date="2025-01-02T10:03:00Z">
          <w:r w:rsidDel="00510353">
            <w:rPr>
              <w:b/>
            </w:rPr>
            <w:delText>Energy</w:delText>
          </w:r>
        </w:del>
        <w:r>
          <w:rPr>
            <w:b/>
          </w:rPr>
          <w:t xml:space="preserve"> Payment</w:t>
        </w:r>
        <w:bookmarkEnd w:id="15"/>
        <w:bookmarkEnd w:id="16"/>
        <w:bookmarkEnd w:id="17"/>
        <w:r>
          <w:rPr>
            <w:b/>
          </w:rPr>
          <w:t xml:space="preserve"> </w:t>
        </w:r>
      </w:ins>
    </w:p>
    <w:p w14:paraId="4FFB1E70" w14:textId="77777777" w:rsidR="00A56B6C" w:rsidRDefault="00A56B6C" w:rsidP="00A56B6C">
      <w:pPr>
        <w:spacing w:after="240"/>
        <w:ind w:left="720" w:hanging="720"/>
        <w:rPr>
          <w:ins w:id="22" w:author="STEC 010225" w:date="2025-01-02T10:06:00Z"/>
          <w:color w:val="000000"/>
        </w:rPr>
      </w:pPr>
      <w:ins w:id="23" w:author="STEC" w:date="2024-05-06T16:13:00Z">
        <w:r>
          <w:rPr>
            <w:color w:val="000000"/>
          </w:rPr>
          <w:t>(1)</w:t>
        </w:r>
        <w:r>
          <w:rPr>
            <w:color w:val="000000"/>
          </w:rPr>
          <w:tab/>
          <w:t xml:space="preserve">If a Generation Resource trips </w:t>
        </w:r>
      </w:ins>
      <w:ins w:id="24" w:author="STEC" w:date="2024-05-06T16:17:00Z">
        <w:r>
          <w:rPr>
            <w:color w:val="000000"/>
          </w:rPr>
          <w:t>O</w:t>
        </w:r>
      </w:ins>
      <w:ins w:id="25" w:author="STEC" w:date="2024-05-06T16:13:00Z">
        <w:r>
          <w:rPr>
            <w:color w:val="000000"/>
          </w:rPr>
          <w:t>ff</w:t>
        </w:r>
      </w:ins>
      <w:ins w:id="26" w:author="STEC" w:date="2024-05-06T16:17:00Z">
        <w:r>
          <w:rPr>
            <w:color w:val="000000"/>
          </w:rPr>
          <w:t>-L</w:t>
        </w:r>
      </w:ins>
      <w:ins w:id="27" w:author="STEC" w:date="2024-05-06T16:13:00Z">
        <w:r>
          <w:rPr>
            <w:color w:val="000000"/>
          </w:rPr>
          <w:t xml:space="preserve">ine </w:t>
        </w:r>
      </w:ins>
      <w:ins w:id="28" w:author="STEC 061224" w:date="2024-06-12T13:44:00Z">
        <w:r>
          <w:rPr>
            <w:color w:val="000000"/>
          </w:rPr>
          <w:t>from a transmission equipment operation that would have normally not tripped the unit Off-Line but for</w:t>
        </w:r>
      </w:ins>
      <w:ins w:id="29" w:author="STEC" w:date="2024-05-06T16:13:00Z">
        <w:del w:id="30" w:author="STEC 061224" w:date="2024-06-12T13:44:00Z">
          <w:r w:rsidDel="000C1C0B">
            <w:rPr>
              <w:color w:val="000000"/>
            </w:rPr>
            <w:delText>as a result of or subsequent to</w:delText>
          </w:r>
        </w:del>
        <w:r>
          <w:rPr>
            <w:color w:val="000000"/>
          </w:rPr>
          <w:t xml:space="preserve"> the </w:t>
        </w:r>
      </w:ins>
      <w:ins w:id="31" w:author="STEC 061224" w:date="2024-06-12T13:45:00Z">
        <w:r>
          <w:rPr>
            <w:color w:val="000000"/>
          </w:rPr>
          <w:t>activation</w:t>
        </w:r>
      </w:ins>
      <w:ins w:id="32" w:author="STEC" w:date="2024-05-06T16:13:00Z">
        <w:del w:id="33" w:author="STEC 061224" w:date="2024-06-12T13:45:00Z">
          <w:r w:rsidDel="000C1C0B">
            <w:rPr>
              <w:color w:val="000000"/>
            </w:rPr>
            <w:delText>implementation</w:delText>
          </w:r>
        </w:del>
        <w:r>
          <w:rPr>
            <w:color w:val="000000"/>
          </w:rPr>
          <w:t xml:space="preserve"> of a Constraint Management Plan</w:t>
        </w:r>
      </w:ins>
      <w:ins w:id="34" w:author="STEC" w:date="2024-05-06T16:17:00Z">
        <w:r>
          <w:rPr>
            <w:color w:val="000000"/>
          </w:rPr>
          <w:t xml:space="preserve"> (CMP)</w:t>
        </w:r>
      </w:ins>
      <w:ins w:id="35" w:author="STEC" w:date="2024-05-06T16:13:00Z">
        <w:r>
          <w:rPr>
            <w:color w:val="000000"/>
          </w:rPr>
          <w:t xml:space="preserve"> </w:t>
        </w:r>
      </w:ins>
      <w:ins w:id="36" w:author="STEC 010225" w:date="2025-01-02T10:03:00Z">
        <w:r>
          <w:rPr>
            <w:color w:val="000000"/>
          </w:rPr>
          <w:t>or a Verbal Dispatch Instruction (VDI) issued by ERCOT</w:t>
        </w:r>
        <w:r w:rsidDel="000C1C0B">
          <w:rPr>
            <w:color w:val="000000"/>
          </w:rPr>
          <w:t xml:space="preserve"> </w:t>
        </w:r>
      </w:ins>
      <w:ins w:id="37" w:author="STEC" w:date="2024-05-06T16:13:00Z">
        <w:del w:id="38" w:author="STEC 061224" w:date="2024-06-12T13:45:00Z">
          <w:r w:rsidDel="000C1C0B">
            <w:rPr>
              <w:color w:val="000000"/>
            </w:rPr>
            <w:delText xml:space="preserve">directly impacting transmission equipment connected to the Generation Resource </w:delText>
          </w:r>
        </w:del>
      </w:ins>
      <w:ins w:id="39" w:author="STEC 061224" w:date="2024-06-12T13:45:00Z">
        <w:r>
          <w:rPr>
            <w:color w:val="000000"/>
          </w:rPr>
          <w:t>which subjects a Generation Resource to N-1 contingency that could trip the Generation Resource Off-Line</w:t>
        </w:r>
        <w:del w:id="40" w:author="STEC 010225" w:date="2025-01-02T10:04:00Z">
          <w:r w:rsidDel="00510353">
            <w:rPr>
              <w:color w:val="000000"/>
            </w:rPr>
            <w:delText xml:space="preserve"> </w:delText>
          </w:r>
        </w:del>
      </w:ins>
      <w:ins w:id="41" w:author="STEC" w:date="2024-05-06T16:13:00Z">
        <w:del w:id="42" w:author="STEC 010225" w:date="2025-01-02T10:04:00Z">
          <w:r w:rsidDel="00510353">
            <w:rPr>
              <w:color w:val="000000"/>
            </w:rPr>
            <w:delText xml:space="preserve">or </w:delText>
          </w:r>
        </w:del>
      </w:ins>
      <w:ins w:id="43" w:author="STEC 061224" w:date="2024-06-12T13:45:00Z">
        <w:del w:id="44" w:author="STEC 010225" w:date="2025-01-02T10:04:00Z">
          <w:r w:rsidDel="00510353">
            <w:rPr>
              <w:color w:val="000000"/>
            </w:rPr>
            <w:delText xml:space="preserve">ERCOT </w:delText>
          </w:r>
        </w:del>
      </w:ins>
      <w:ins w:id="45" w:author="STEC" w:date="2024-05-06T16:13:00Z">
        <w:del w:id="46" w:author="STEC 010225" w:date="2025-01-02T10:04:00Z">
          <w:r w:rsidDel="00510353">
            <w:rPr>
              <w:color w:val="000000"/>
            </w:rPr>
            <w:delText xml:space="preserve">issues a Verbal Dispatch Instruction (VDI) to a Generation Resource or its Transmission Operator to operate its equipment to produce the same effect, </w:delText>
          </w:r>
        </w:del>
        <w:del w:id="47"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w:t>
        </w:r>
      </w:ins>
      <w:ins w:id="48" w:author="STEC 010225" w:date="2025-01-02T10:04:00Z">
        <w:r>
          <w:rPr>
            <w:color w:val="000000"/>
          </w:rPr>
          <w:t>Cost Recovery</w:t>
        </w:r>
      </w:ins>
      <w:ins w:id="49" w:author="STEC" w:date="2024-05-06T16:13:00Z">
        <w:del w:id="50" w:author="STEC 010225" w:date="2025-01-02T10:04:00Z">
          <w:r w:rsidDel="00510353">
            <w:rPr>
              <w:color w:val="000000"/>
            </w:rPr>
            <w:delText>Energy</w:delText>
          </w:r>
        </w:del>
        <w:r>
          <w:rPr>
            <w:color w:val="000000"/>
          </w:rPr>
          <w:t xml:space="preserve"> Payment, as calculated </w:t>
        </w:r>
      </w:ins>
      <w:ins w:id="51" w:author="STEC 010225" w:date="2025-01-02T10:04:00Z">
        <w:r>
          <w:rPr>
            <w:color w:val="000000"/>
          </w:rPr>
          <w:t xml:space="preserve">in paragraph (6) </w:t>
        </w:r>
      </w:ins>
      <w:ins w:id="52" w:author="STEC" w:date="2024-05-06T16:13:00Z">
        <w:r>
          <w:rPr>
            <w:color w:val="000000"/>
          </w:rPr>
          <w:t xml:space="preserve">below, upon providing documented proof of </w:t>
        </w:r>
      </w:ins>
      <w:ins w:id="53" w:author="STEC 010225" w:date="2025-01-02T10:05:00Z">
        <w:r>
          <w:rPr>
            <w:color w:val="000000"/>
          </w:rPr>
          <w:t>the financial and repair cost</w:t>
        </w:r>
      </w:ins>
      <w:ins w:id="54" w:author="STEC" w:date="2024-05-06T16:13:00Z">
        <w:del w:id="55" w:author="STEC 010225" w:date="2025-01-02T10:05:00Z">
          <w:r w:rsidDel="00510353">
            <w:rPr>
              <w:color w:val="000000"/>
            </w:rPr>
            <w:delText>that loss</w:delText>
          </w:r>
        </w:del>
        <w:r>
          <w:rPr>
            <w:color w:val="000000"/>
          </w:rPr>
          <w:t xml:space="preserve">.  </w:t>
        </w:r>
      </w:ins>
      <w:ins w:id="56" w:author="STEC 061224" w:date="2024-06-12T13:47:00Z">
        <w:del w:id="57" w:author="STEC 010225" w:date="2025-01-02T10:05:00Z">
          <w:r w:rsidRPr="00C545DC" w:rsidDel="00510353">
            <w:rPr>
              <w:color w:val="000000"/>
            </w:rPr>
            <w:delText>The</w:delText>
          </w:r>
        </w:del>
      </w:ins>
      <w:ins w:id="58" w:author="STEC 010225" w:date="2025-01-02T10:05:00Z">
        <w:r>
          <w:rPr>
            <w:color w:val="000000"/>
          </w:rPr>
          <w:t>A</w:t>
        </w:r>
      </w:ins>
      <w:ins w:id="59" w:author="STEC 061224" w:date="2024-06-12T13:47:00Z">
        <w:r w:rsidRPr="00C545DC">
          <w:rPr>
            <w:color w:val="000000"/>
          </w:rPr>
          <w:t xml:space="preserve"> Generation Resource</w:t>
        </w:r>
      </w:ins>
      <w:ins w:id="60" w:author="STEC 010225" w:date="2025-01-02T10:05:00Z">
        <w:r w:rsidRPr="00510353">
          <w:rPr>
            <w:color w:val="000000"/>
          </w:rPr>
          <w:t xml:space="preserve"> </w:t>
        </w:r>
        <w:r w:rsidRPr="002478EF">
          <w:rPr>
            <w:color w:val="000000"/>
          </w:rPr>
          <w:t>impacted by the CMP or VDI</w:t>
        </w:r>
      </w:ins>
      <w:ins w:id="61" w:author="STEC 061224" w:date="2024-06-12T13:47:00Z">
        <w:r w:rsidRPr="00C545DC">
          <w:rPr>
            <w:color w:val="000000"/>
          </w:rPr>
          <w:t xml:space="preserve"> shall not be eligible for </w:t>
        </w:r>
        <w:del w:id="62" w:author="STEC 010225" w:date="2025-01-02T10:05:00Z">
          <w:r w:rsidRPr="00C545DC" w:rsidDel="00510353">
            <w:rPr>
              <w:color w:val="000000"/>
            </w:rPr>
            <w:delText>this</w:delText>
          </w:r>
        </w:del>
      </w:ins>
      <w:ins w:id="63" w:author="STEC 010225" w:date="2025-01-02T10:05:00Z">
        <w:r w:rsidRPr="002478EF">
          <w:rPr>
            <w:color w:val="000000"/>
          </w:rPr>
          <w:t>a CMP cost recovery</w:t>
        </w:r>
      </w:ins>
      <w:ins w:id="64" w:author="STEC 061224" w:date="2024-06-12T13:47:00Z">
        <w:r w:rsidRPr="00C545DC">
          <w:rPr>
            <w:color w:val="000000"/>
          </w:rPr>
          <w:t xml:space="preserve"> payment</w:t>
        </w:r>
      </w:ins>
      <w:ins w:id="65" w:author="STEC 010225" w:date="2025-01-02T10:06:00Z">
        <w:r w:rsidRPr="00510353">
          <w:rPr>
            <w:color w:val="000000"/>
          </w:rPr>
          <w:t xml:space="preserve"> </w:t>
        </w:r>
        <w:r w:rsidRPr="002478EF">
          <w:rPr>
            <w:color w:val="000000"/>
          </w:rPr>
          <w:t>under</w:t>
        </w:r>
        <w:r>
          <w:rPr>
            <w:color w:val="000000"/>
          </w:rPr>
          <w:t xml:space="preserve"> any of</w:t>
        </w:r>
        <w:r w:rsidRPr="002478EF">
          <w:rPr>
            <w:color w:val="000000"/>
          </w:rPr>
          <w:t xml:space="preserve"> the following two conditions:</w:t>
        </w:r>
      </w:ins>
      <w:ins w:id="66" w:author="STEC 061224" w:date="2024-06-12T13:47:00Z">
        <w:r w:rsidRPr="00C545DC">
          <w:rPr>
            <w:color w:val="000000"/>
          </w:rPr>
          <w:t xml:space="preserve"> </w:t>
        </w:r>
      </w:ins>
    </w:p>
    <w:p w14:paraId="6FCB7EA2" w14:textId="77777777" w:rsidR="00A56B6C" w:rsidRDefault="00A56B6C" w:rsidP="00A56B6C">
      <w:pPr>
        <w:spacing w:after="240"/>
        <w:ind w:left="1440" w:hanging="720"/>
        <w:rPr>
          <w:ins w:id="67" w:author="STEC 010225" w:date="2025-01-02T10:06:00Z"/>
          <w:color w:val="000000"/>
        </w:rPr>
      </w:pPr>
      <w:ins w:id="68" w:author="STEC 010225" w:date="2025-01-02T10:06:00Z">
        <w:r>
          <w:rPr>
            <w:color w:val="000000"/>
          </w:rPr>
          <w:t>(a)</w:t>
        </w:r>
        <w:r>
          <w:rPr>
            <w:color w:val="000000"/>
          </w:rPr>
          <w:tab/>
        </w:r>
      </w:ins>
      <w:ins w:id="69" w:author="STEC 061224" w:date="2024-06-12T13:47:00Z">
        <w:del w:id="70" w:author="STEC 010225" w:date="2025-01-02T10:06:00Z">
          <w:r w:rsidRPr="00C545DC" w:rsidDel="00510353">
            <w:rPr>
              <w:color w:val="000000"/>
            </w:rPr>
            <w:delText>i</w:delText>
          </w:r>
        </w:del>
      </w:ins>
      <w:ins w:id="71" w:author="STEC 010225" w:date="2025-01-02T10:06:00Z">
        <w:r>
          <w:rPr>
            <w:color w:val="000000"/>
          </w:rPr>
          <w:t>I</w:t>
        </w:r>
      </w:ins>
      <w:ins w:id="72" w:author="STEC 061224" w:date="2024-06-12T13:47:00Z">
        <w:r w:rsidRPr="00C545DC">
          <w:rPr>
            <w:color w:val="000000"/>
          </w:rPr>
          <w:t xml:space="preserve">f </w:t>
        </w:r>
      </w:ins>
      <w:ins w:id="73" w:author="STEC 110424" w:date="2024-11-04T11:15:00Z">
        <w:r w:rsidRPr="0058312D">
          <w:rPr>
            <w:color w:val="000000"/>
          </w:rPr>
          <w:t xml:space="preserve">the Resource Entity for this Generation Resource agreed with the CMP to subject the Generation </w:t>
        </w:r>
        <w:r w:rsidRPr="00510353">
          <w:t>Resource</w:t>
        </w:r>
        <w:r w:rsidRPr="0058312D">
          <w:rPr>
            <w:color w:val="000000"/>
          </w:rPr>
          <w:t xml:space="preserve"> to the N-0 condition.  </w:t>
        </w:r>
      </w:ins>
    </w:p>
    <w:p w14:paraId="6CC605C9" w14:textId="77777777" w:rsidR="00A56B6C" w:rsidDel="00510353" w:rsidRDefault="00A56B6C" w:rsidP="00A56B6C">
      <w:pPr>
        <w:spacing w:after="240"/>
        <w:ind w:left="1440" w:hanging="720"/>
        <w:rPr>
          <w:ins w:id="74" w:author="STEC" w:date="2024-05-06T16:13:00Z"/>
          <w:del w:id="75" w:author="STEC 010225" w:date="2025-01-02T10:08:00Z"/>
          <w:color w:val="000000"/>
        </w:rPr>
      </w:pPr>
      <w:ins w:id="76" w:author="STEC 010225" w:date="2025-01-02T10:06:00Z">
        <w:r>
          <w:rPr>
            <w:color w:val="000000"/>
          </w:rPr>
          <w:t>(b)</w:t>
        </w:r>
        <w:r>
          <w:rPr>
            <w:color w:val="000000"/>
          </w:rPr>
          <w:tab/>
        </w:r>
      </w:ins>
      <w:ins w:id="77" w:author="STEC 110424" w:date="2024-11-04T11:15:00Z">
        <w:del w:id="78" w:author="STEC 010225" w:date="2025-01-02T10:06:00Z">
          <w:r w:rsidRPr="0058312D" w:rsidDel="00510353">
            <w:rPr>
              <w:color w:val="000000"/>
            </w:rPr>
            <w:delText>A Generation Resource shall not be eligible for this payment i</w:delText>
          </w:r>
        </w:del>
      </w:ins>
      <w:ins w:id="79" w:author="STEC 010225" w:date="2025-01-02T10:06:00Z">
        <w:r>
          <w:rPr>
            <w:color w:val="000000"/>
          </w:rPr>
          <w:t>I</w:t>
        </w:r>
      </w:ins>
      <w:ins w:id="80" w:author="STEC 110424" w:date="2024-11-04T11:15:00Z">
        <w:r w:rsidRPr="0058312D">
          <w:rPr>
            <w:color w:val="000000"/>
          </w:rPr>
          <w:t xml:space="preserve">f </w:t>
        </w:r>
      </w:ins>
      <w:ins w:id="81" w:author="STEC 061224" w:date="2024-06-12T13:47:00Z">
        <w:r w:rsidRPr="00C545DC">
          <w:rPr>
            <w:color w:val="000000"/>
          </w:rPr>
          <w:t>ERCOT must issue a V</w:t>
        </w:r>
        <w:del w:id="82" w:author="STEC 010225" w:date="2025-01-02T10:07:00Z">
          <w:r w:rsidRPr="00C545DC" w:rsidDel="00510353">
            <w:rPr>
              <w:color w:val="000000"/>
            </w:rPr>
            <w:delText xml:space="preserve">erbal </w:delText>
          </w:r>
        </w:del>
        <w:r w:rsidRPr="00C545DC">
          <w:rPr>
            <w:color w:val="000000"/>
          </w:rPr>
          <w:t>D</w:t>
        </w:r>
        <w:del w:id="83" w:author="STEC 010225" w:date="2025-01-02T10:07:00Z">
          <w:r w:rsidRPr="00C545DC" w:rsidDel="00510353">
            <w:rPr>
              <w:color w:val="000000"/>
            </w:rPr>
            <w:delText xml:space="preserve">ispatch </w:delText>
          </w:r>
        </w:del>
        <w:r w:rsidRPr="00C545DC">
          <w:rPr>
            <w:color w:val="000000"/>
          </w:rPr>
          <w:t>I</w:t>
        </w:r>
        <w:del w:id="84" w:author="STEC 010225" w:date="2025-01-02T10:07:00Z">
          <w:r w:rsidRPr="00C545DC" w:rsidDel="00510353">
            <w:rPr>
              <w:color w:val="000000"/>
            </w:rPr>
            <w:delText>nstruction</w:delText>
          </w:r>
        </w:del>
        <w:r w:rsidRPr="00C545DC">
          <w:rPr>
            <w:color w:val="000000"/>
          </w:rPr>
          <w:t xml:space="preserve"> to open the Generation Resource’s breaker due to </w:t>
        </w:r>
      </w:ins>
      <w:ins w:id="85" w:author="STEC 010225" w:date="2025-01-02T10:07:00Z">
        <w:r>
          <w:rPr>
            <w:color w:val="000000"/>
          </w:rPr>
          <w:t>the Generation Resource</w:t>
        </w:r>
        <w:r w:rsidRPr="00C545DC">
          <w:rPr>
            <w:color w:val="000000"/>
          </w:rPr>
          <w:t xml:space="preserve"> </w:t>
        </w:r>
      </w:ins>
      <w:ins w:id="86" w:author="STEC 061224" w:date="2024-06-12T13:47:00Z">
        <w:r w:rsidRPr="00C545DC">
          <w:rPr>
            <w:color w:val="000000"/>
          </w:rPr>
          <w:t xml:space="preserve">improperly following ERCOT instructions without </w:t>
        </w:r>
        <w:del w:id="87" w:author="STEC 010225" w:date="2025-01-02T10:07:00Z">
          <w:r w:rsidDel="00510353">
            <w:rPr>
              <w:color w:val="000000"/>
            </w:rPr>
            <w:delText xml:space="preserve">the Generation Resource </w:delText>
          </w:r>
        </w:del>
        <w:r>
          <w:rPr>
            <w:color w:val="000000"/>
          </w:rPr>
          <w:t>notifying ERCOT t</w:t>
        </w:r>
        <w:r w:rsidRPr="00C545DC">
          <w:rPr>
            <w:color w:val="000000"/>
          </w:rPr>
          <w:t>hat</w:t>
        </w:r>
      </w:ins>
      <w:ins w:id="88" w:author="STEC 010225" w:date="2025-01-02T10:08:00Z">
        <w:r w:rsidRPr="00510353">
          <w:rPr>
            <w:color w:val="000000"/>
          </w:rPr>
          <w:t xml:space="preserve"> </w:t>
        </w:r>
        <w:r>
          <w:rPr>
            <w:color w:val="000000"/>
          </w:rPr>
          <w:t>the CMP or VDI</w:t>
        </w:r>
      </w:ins>
      <w:ins w:id="89" w:author="STEC 061224" w:date="2024-06-12T13:47:00Z">
        <w:del w:id="90" w:author="STEC 010225" w:date="2025-01-02T10:08:00Z">
          <w:r w:rsidRPr="00C545DC" w:rsidDel="00510353">
            <w:rPr>
              <w:color w:val="000000"/>
            </w:rPr>
            <w:delText xml:space="preserve"> doing so</w:delText>
          </w:r>
        </w:del>
        <w:r w:rsidRPr="00C545DC">
          <w:rPr>
            <w:color w:val="000000"/>
          </w:rPr>
          <w:t xml:space="preserve"> would </w:t>
        </w:r>
      </w:ins>
      <w:ins w:id="91" w:author="STEC 010225" w:date="2025-01-02T10:08:00Z">
        <w:r>
          <w:rPr>
            <w:color w:val="000000"/>
          </w:rPr>
          <w:t xml:space="preserve">physically </w:t>
        </w:r>
      </w:ins>
      <w:ins w:id="92" w:author="STEC 061224" w:date="2024-06-12T13:47:00Z">
        <w:r w:rsidRPr="00C545DC">
          <w:rPr>
            <w:color w:val="000000"/>
          </w:rPr>
          <w:t>harm the Resource.</w:t>
        </w:r>
        <w:del w:id="93" w:author="STEC 010225" w:date="2025-01-02T10:08:00Z">
          <w:r w:rsidDel="00510353">
            <w:rPr>
              <w:color w:val="000000"/>
            </w:rPr>
            <w:delText xml:space="preserve">  </w:delText>
          </w:r>
        </w:del>
      </w:ins>
      <w:ins w:id="94" w:author="STEC" w:date="2024-05-06T16:13:00Z">
        <w:del w:id="95" w:author="STEC 010225" w:date="2025-01-02T10:08:00Z">
          <w:r w:rsidDel="00510353">
            <w:rPr>
              <w:color w:val="000000"/>
            </w:rPr>
            <w:delText>In order to qualify for this payment the QSE must:</w:delText>
          </w:r>
        </w:del>
      </w:ins>
    </w:p>
    <w:p w14:paraId="03D8D075" w14:textId="77777777" w:rsidR="00A56B6C" w:rsidDel="00510353" w:rsidRDefault="00A56B6C" w:rsidP="00A56B6C">
      <w:pPr>
        <w:spacing w:after="240"/>
        <w:ind w:left="1440" w:hanging="720"/>
        <w:rPr>
          <w:ins w:id="96" w:author="STEC" w:date="2024-05-06T16:13:00Z"/>
          <w:del w:id="97" w:author="STEC 010225" w:date="2025-01-02T10:08:00Z"/>
        </w:rPr>
      </w:pPr>
      <w:ins w:id="98" w:author="STEC" w:date="2024-05-06T16:13:00Z">
        <w:del w:id="99" w:author="STEC 010225" w:date="2025-01-02T10:08:00Z">
          <w:r w:rsidDel="00510353">
            <w:delText>(a)</w:delText>
          </w:r>
          <w:r w:rsidDel="00510353">
            <w:tab/>
            <w:delText>Have impacted the Generation Resource On-line with breaker closed;</w:delText>
          </w:r>
        </w:del>
      </w:ins>
    </w:p>
    <w:p w14:paraId="2FC1C34A" w14:textId="77777777" w:rsidR="00A56B6C" w:rsidDel="00510353" w:rsidRDefault="00A56B6C" w:rsidP="00A56B6C">
      <w:pPr>
        <w:spacing w:after="240"/>
        <w:ind w:left="1440" w:hanging="720"/>
        <w:rPr>
          <w:ins w:id="100" w:author="STEC" w:date="2024-05-06T16:13:00Z"/>
          <w:del w:id="101" w:author="STEC 010225" w:date="2025-01-02T10:08:00Z"/>
        </w:rPr>
      </w:pPr>
      <w:ins w:id="102" w:author="STEC" w:date="2024-05-06T16:13:00Z">
        <w:del w:id="103" w:author="STEC 010225" w:date="2025-01-02T10:08:00Z">
          <w:r w:rsidDel="00510353">
            <w:delText>(b)</w:delText>
          </w:r>
          <w:r w:rsidDel="00510353">
            <w:tab/>
          </w:r>
        </w:del>
      </w:ins>
      <w:ins w:id="104" w:author="STEC 061224" w:date="2024-06-12T13:48:00Z">
        <w:del w:id="105" w:author="STEC 010225" w:date="2025-01-02T10:08:00Z">
          <w:r w:rsidRPr="00C62524" w:rsidDel="00510353">
            <w:delText xml:space="preserve">The Generation Resource tripped Off-Line from a transmission </w:delText>
          </w:r>
          <w:r w:rsidDel="00510353">
            <w:delText>equipment</w:delText>
          </w:r>
          <w:r w:rsidRPr="00C62524" w:rsidDel="00510353">
            <w:delText xml:space="preserve"> operation in an N-1 </w:delText>
          </w:r>
        </w:del>
      </w:ins>
      <w:ins w:id="106" w:author="STEC 061224" w:date="2024-06-12T13:50:00Z">
        <w:del w:id="107" w:author="STEC 010225" w:date="2025-01-02T10:08:00Z">
          <w:r w:rsidDel="00510353">
            <w:delText>c</w:delText>
          </w:r>
        </w:del>
      </w:ins>
      <w:ins w:id="108" w:author="STEC 061224" w:date="2024-06-12T13:48:00Z">
        <w:del w:id="109" w:author="STEC 010225" w:date="2025-01-02T10:08:00Z">
          <w:r w:rsidRPr="00C62524" w:rsidDel="00510353">
            <w:delText xml:space="preserve">ontingency following </w:delText>
          </w:r>
          <w:r w:rsidDel="00510353">
            <w:delText>activation</w:delText>
          </w:r>
          <w:r w:rsidRPr="00C62524" w:rsidDel="00510353">
            <w:delText xml:space="preserve"> of a CMP directly impacting transmission equipment connected to the Generation Resource or an equivalent VDI issued by ERCOT to the Generation Resource or its Transmission Operator to operate equipment to produce the same effec</w:delText>
          </w:r>
          <w:r w:rsidDel="00510353">
            <w:delText>t</w:delText>
          </w:r>
        </w:del>
      </w:ins>
      <w:ins w:id="110" w:author="STEC" w:date="2024-05-06T16:13:00Z">
        <w:del w:id="111" w:author="STEC 010225" w:date="2025-01-02T10:08:00Z">
          <w:r w:rsidDel="00510353">
            <w:delText xml:space="preserve">Have tripped </w:delText>
          </w:r>
        </w:del>
      </w:ins>
      <w:ins w:id="112" w:author="STEC" w:date="2024-05-06T16:18:00Z">
        <w:del w:id="113" w:author="STEC 010225" w:date="2025-01-02T10:08:00Z">
          <w:r w:rsidDel="00510353">
            <w:delText>O</w:delText>
          </w:r>
        </w:del>
      </w:ins>
      <w:ins w:id="114" w:author="STEC" w:date="2024-05-06T16:13:00Z">
        <w:del w:id="115" w:author="STEC 010225" w:date="2025-01-02T10:08:00Z">
          <w:r w:rsidDel="00510353">
            <w:delText>ff</w:delText>
          </w:r>
        </w:del>
      </w:ins>
      <w:ins w:id="116" w:author="STEC" w:date="2024-05-06T16:18:00Z">
        <w:del w:id="117" w:author="STEC 010225" w:date="2025-01-02T10:08:00Z">
          <w:r w:rsidDel="00510353">
            <w:delText>-L</w:delText>
          </w:r>
        </w:del>
      </w:ins>
      <w:ins w:id="118" w:author="STEC" w:date="2024-05-06T16:13:00Z">
        <w:del w:id="119" w:author="STEC 010225" w:date="2025-01-02T10:08:00Z">
          <w:r w:rsidDel="00510353">
            <w:delText xml:space="preserve">ine following implementation of a </w:delText>
          </w:r>
        </w:del>
      </w:ins>
      <w:ins w:id="120" w:author="STEC" w:date="2024-05-06T16:18:00Z">
        <w:del w:id="121" w:author="STEC 010225" w:date="2025-01-02T10:08:00Z">
          <w:r w:rsidDel="00510353">
            <w:delText>CM</w:delText>
          </w:r>
        </w:del>
      </w:ins>
      <w:ins w:id="122" w:author="STEC" w:date="2024-05-06T16:13:00Z">
        <w:del w:id="123" w:author="STEC 010225" w:date="2025-01-02T10:08:00Z">
          <w:r w:rsidDel="00510353">
            <w:delText>P directly impacting transmission equipment connected to the Generation Resource or a VDI to the Generation Resource or its Transmission Operator to operate equipment to produce the same effect;</w:delText>
          </w:r>
        </w:del>
      </w:ins>
    </w:p>
    <w:p w14:paraId="376DBCDC" w14:textId="77777777" w:rsidR="00A56B6C" w:rsidRDefault="00A56B6C" w:rsidP="00A56B6C">
      <w:pPr>
        <w:spacing w:after="240"/>
        <w:ind w:left="1440" w:hanging="720"/>
        <w:rPr>
          <w:ins w:id="124" w:author="STEC" w:date="2024-05-06T16:13:00Z"/>
        </w:rPr>
      </w:pPr>
      <w:ins w:id="125" w:author="STEC" w:date="2024-05-06T16:13:00Z">
        <w:del w:id="126" w:author="STEC 010225" w:date="2025-01-02T10:08:00Z">
          <w:r w:rsidDel="00510353">
            <w:delText>(c)</w:delText>
          </w:r>
          <w:r w:rsidDel="00510353">
            <w:tab/>
            <w:delText xml:space="preserve">Have incurred a demonstrable financial loss in consequence of the </w:delText>
          </w:r>
        </w:del>
      </w:ins>
      <w:ins w:id="127" w:author="STEC" w:date="2024-05-06T16:18:00Z">
        <w:del w:id="128" w:author="STEC 010225" w:date="2025-01-02T10:08:00Z">
          <w:r w:rsidDel="00510353">
            <w:delText>CMP</w:delText>
          </w:r>
        </w:del>
      </w:ins>
      <w:ins w:id="129" w:author="STEC" w:date="2024-05-06T16:13:00Z">
        <w:del w:id="130" w:author="STEC 010225" w:date="2025-01-02T10:08:00Z">
          <w:r w:rsidDel="00510353">
            <w:delText xml:space="preserve"> </w:delText>
          </w:r>
          <w:r w:rsidRPr="00037CED" w:rsidDel="00510353">
            <w:delText>directly impacting transmission equipment connected to the Generation Resource or a VDI to the Generation Resource or its Transmission Operator to operate equipment to produce the same effect</w:delText>
          </w:r>
          <w:r w:rsidDel="00510353">
            <w:delText>; and</w:delText>
          </w:r>
        </w:del>
      </w:ins>
    </w:p>
    <w:p w14:paraId="07F308A3" w14:textId="77777777" w:rsidR="00A56B6C" w:rsidRPr="00306516" w:rsidRDefault="00A56B6C" w:rsidP="00A56B6C">
      <w:pPr>
        <w:spacing w:after="240"/>
        <w:ind w:left="720" w:hanging="720"/>
        <w:rPr>
          <w:ins w:id="131" w:author="STEC 010225" w:date="2025-01-02T10:09:00Z"/>
        </w:rPr>
      </w:pPr>
      <w:ins w:id="132" w:author="STEC 010225" w:date="2025-01-02T10:09:00Z">
        <w:r w:rsidRPr="00306516">
          <w:rPr>
            <w:color w:val="000000"/>
          </w:rPr>
          <w:t>(2)</w:t>
        </w:r>
        <w:r w:rsidRPr="00306516">
          <w:rPr>
            <w:color w:val="000000"/>
          </w:rPr>
          <w:tab/>
          <w:t>To qualify for a Constraint Management Plan Cost Recovery Payment the following condition</w:t>
        </w:r>
        <w:r>
          <w:rPr>
            <w:color w:val="000000"/>
          </w:rPr>
          <w:t>s must be met</w:t>
        </w:r>
        <w:r w:rsidRPr="00306516">
          <w:rPr>
            <w:color w:val="000000"/>
          </w:rPr>
          <w:t>:</w:t>
        </w:r>
      </w:ins>
    </w:p>
    <w:p w14:paraId="119EF7FC" w14:textId="77777777" w:rsidR="00A56B6C" w:rsidRPr="00306516" w:rsidRDefault="00A56B6C" w:rsidP="00A56B6C">
      <w:pPr>
        <w:spacing w:after="240"/>
        <w:ind w:left="1440" w:hanging="720"/>
        <w:rPr>
          <w:ins w:id="133" w:author="STEC 010225" w:date="2025-01-02T10:09:00Z"/>
        </w:rPr>
      </w:pPr>
      <w:ins w:id="134" w:author="STEC 010225" w:date="2025-01-02T10:09:00Z">
        <w:r>
          <w:t>(a)</w:t>
        </w:r>
        <w:r>
          <w:tab/>
        </w:r>
        <w:r w:rsidRPr="00306516">
          <w:t xml:space="preserve">The </w:t>
        </w:r>
        <w:r w:rsidRPr="00510353">
          <w:rPr>
            <w:color w:val="000000"/>
          </w:rPr>
          <w:t>CMP</w:t>
        </w:r>
        <w:r w:rsidRPr="00306516">
          <w:t xml:space="preserve"> </w:t>
        </w:r>
        <w:r>
          <w:t xml:space="preserve">or VDI </w:t>
        </w:r>
        <w:r w:rsidRPr="00306516">
          <w:t xml:space="preserve">must have </w:t>
        </w:r>
        <w:r>
          <w:t xml:space="preserve">financially </w:t>
        </w:r>
        <w:r w:rsidRPr="00306516">
          <w:t xml:space="preserve">impacted the Generation Resource </w:t>
        </w:r>
        <w:r>
          <w:t xml:space="preserve">that tripped </w:t>
        </w:r>
      </w:ins>
      <w:ins w:id="135" w:author="STEC 010225" w:date="2025-01-02T10:10:00Z">
        <w:r>
          <w:t>O</w:t>
        </w:r>
      </w:ins>
      <w:ins w:id="136" w:author="STEC 010225" w:date="2025-01-02T10:09:00Z">
        <w:r>
          <w:t>ff-</w:t>
        </w:r>
      </w:ins>
      <w:ins w:id="137" w:author="STEC 010225" w:date="2025-01-02T10:10:00Z">
        <w:r>
          <w:t>L</w:t>
        </w:r>
      </w:ins>
      <w:ins w:id="138" w:author="STEC 010225" w:date="2025-01-02T10:09:00Z">
        <w:r>
          <w:t>ine</w:t>
        </w:r>
        <w:r w:rsidRPr="00306516">
          <w:t>;</w:t>
        </w:r>
      </w:ins>
    </w:p>
    <w:p w14:paraId="1A9C3CD1" w14:textId="77777777" w:rsidR="00A56B6C" w:rsidRPr="00306516" w:rsidRDefault="00A56B6C" w:rsidP="00A56B6C">
      <w:pPr>
        <w:spacing w:after="240"/>
        <w:ind w:left="1440" w:hanging="720"/>
        <w:rPr>
          <w:ins w:id="139" w:author="STEC 010225" w:date="2025-01-02T10:09:00Z"/>
        </w:rPr>
      </w:pPr>
      <w:ins w:id="140" w:author="STEC 010225" w:date="2025-01-02T10:09:00Z">
        <w:r>
          <w:lastRenderedPageBreak/>
          <w:t>(b)</w:t>
        </w:r>
        <w:r>
          <w:tab/>
        </w:r>
        <w:r w:rsidRPr="00306516">
          <w:t xml:space="preserve">The Generation Resource </w:t>
        </w:r>
        <w:r w:rsidRPr="00510353">
          <w:t xml:space="preserve">must have </w:t>
        </w:r>
        <w:r w:rsidRPr="00306516">
          <w:t>tripped Off-Line from a transmission equipment operation in an N-1 contingency following activation of a CMP directly impacting transmission equipment connected to the Generation Resource or an equivalent VDI issued by ERCOT to the Generation Resource or its Transmission Operator to operate equipment to produce the same effect; and</w:t>
        </w:r>
      </w:ins>
    </w:p>
    <w:p w14:paraId="76D5CF3A" w14:textId="77777777" w:rsidR="00A56B6C" w:rsidRDefault="00A56B6C" w:rsidP="00A56B6C">
      <w:pPr>
        <w:spacing w:after="240"/>
        <w:ind w:left="1440" w:hanging="720"/>
        <w:rPr>
          <w:ins w:id="141" w:author="STEC" w:date="2024-05-06T16:13:00Z"/>
        </w:rPr>
      </w:pPr>
      <w:ins w:id="142" w:author="STEC" w:date="2024-05-06T16:13:00Z">
        <w:r>
          <w:t>(</w:t>
        </w:r>
      </w:ins>
      <w:ins w:id="143" w:author="STEC 061224" w:date="2024-06-12T13:49:00Z">
        <w:r>
          <w:t>c</w:t>
        </w:r>
      </w:ins>
      <w:ins w:id="144" w:author="STEC" w:date="2024-05-06T16:13:00Z">
        <w:del w:id="145" w:author="STEC 061224" w:date="2024-06-12T13:49:00Z">
          <w:r w:rsidDel="000C1C0B">
            <w:delText>d</w:delText>
          </w:r>
        </w:del>
        <w:r>
          <w:t>)</w:t>
        </w:r>
        <w:r>
          <w:tab/>
        </w:r>
      </w:ins>
      <w:ins w:id="146" w:author="STEC 010225" w:date="2025-01-02T10:10:00Z">
        <w:r>
          <w:t xml:space="preserve">The </w:t>
        </w:r>
      </w:ins>
      <w:ins w:id="147" w:author="STEC 010225" w:date="2025-01-02T10:11:00Z">
        <w:r>
          <w:t xml:space="preserve">QSE must </w:t>
        </w:r>
      </w:ins>
      <w:ins w:id="148" w:author="STEC" w:date="2024-05-06T16:13:00Z">
        <w:del w:id="149" w:author="STEC 010225" w:date="2025-01-02T10:11:00Z">
          <w:r w:rsidDel="00347672">
            <w:delText>F</w:delText>
          </w:r>
        </w:del>
      </w:ins>
      <w:ins w:id="150" w:author="STEC 010225" w:date="2025-01-02T10:11:00Z">
        <w:r>
          <w:t>f</w:t>
        </w:r>
      </w:ins>
      <w:ins w:id="151" w:author="STEC" w:date="2024-05-06T16:13:00Z">
        <w:r>
          <w:t xml:space="preserve">ile a timely Settlement and billing dispute, including the following items: </w:t>
        </w:r>
      </w:ins>
    </w:p>
    <w:p w14:paraId="037BD1D8" w14:textId="77777777" w:rsidR="00A56B6C" w:rsidRDefault="00A56B6C" w:rsidP="00A56B6C">
      <w:pPr>
        <w:spacing w:after="240"/>
        <w:ind w:left="2160" w:hanging="720"/>
        <w:rPr>
          <w:ins w:id="152" w:author="STEC" w:date="2024-05-06T16:13:00Z"/>
        </w:rPr>
      </w:pPr>
      <w:ins w:id="153" w:author="STEC" w:date="2024-05-06T16:13:00Z">
        <w:r>
          <w:t>(i)</w:t>
        </w:r>
        <w:r>
          <w:tab/>
          <w:t>An attestation signed by an officer or executive with authority to bind the QSE;</w:t>
        </w:r>
      </w:ins>
    </w:p>
    <w:p w14:paraId="402E02FE" w14:textId="77777777" w:rsidR="00A56B6C" w:rsidRDefault="00A56B6C" w:rsidP="00A56B6C">
      <w:pPr>
        <w:spacing w:after="240"/>
        <w:ind w:left="2160" w:hanging="720"/>
        <w:rPr>
          <w:ins w:id="154" w:author="STEC" w:date="2024-05-06T16:13:00Z"/>
        </w:rPr>
      </w:pPr>
      <w:ins w:id="155" w:author="STEC" w:date="2024-05-06T16:13:00Z">
        <w:r>
          <w:t>(ii)</w:t>
        </w:r>
        <w:r>
          <w:tab/>
          <w:t xml:space="preserve">The dollar amount and calculation of the </w:t>
        </w:r>
      </w:ins>
      <w:ins w:id="156" w:author="STEC 010225" w:date="2025-01-02T10:11:00Z">
        <w:r>
          <w:t xml:space="preserve">demonstrable </w:t>
        </w:r>
      </w:ins>
      <w:ins w:id="157" w:author="STEC" w:date="2024-05-06T16:13:00Z">
        <w:r>
          <w:t>financial loss by Settlement Interval</w:t>
        </w:r>
      </w:ins>
      <w:ins w:id="158" w:author="STEC 010225" w:date="2025-01-02T10:11:00Z">
        <w:r>
          <w:t xml:space="preserve"> and the total repair cost for the CMP event</w:t>
        </w:r>
      </w:ins>
      <w:ins w:id="159" w:author="STEC" w:date="2024-05-06T16:13:00Z">
        <w:r>
          <w:t>, including:</w:t>
        </w:r>
      </w:ins>
    </w:p>
    <w:p w14:paraId="4035949A" w14:textId="77777777" w:rsidR="00A56B6C" w:rsidRDefault="00A56B6C" w:rsidP="00A56B6C">
      <w:pPr>
        <w:pStyle w:val="ListParagraph"/>
        <w:spacing w:after="240" w:line="276" w:lineRule="auto"/>
        <w:ind w:left="2880" w:hanging="720"/>
        <w:contextualSpacing w:val="0"/>
        <w:rPr>
          <w:ins w:id="160" w:author="STEC" w:date="2024-05-06T16:13:00Z"/>
        </w:rPr>
      </w:pPr>
      <w:ins w:id="161" w:author="STEC" w:date="2024-05-06T16:13:00Z">
        <w:r>
          <w:t>(A)</w:t>
        </w:r>
        <w:r>
          <w:tab/>
        </w:r>
      </w:ins>
      <w:ins w:id="162" w:author="STEC 010225" w:date="2025-01-02T10:12:00Z">
        <w:r>
          <w:t xml:space="preserve">Demonstrable </w:t>
        </w:r>
      </w:ins>
      <w:ins w:id="163" w:author="STEC" w:date="2024-05-06T16:13:00Z">
        <w:del w:id="164" w:author="STEC 010225" w:date="2025-01-02T10:12:00Z">
          <w:r w:rsidDel="00347672">
            <w:delText>F</w:delText>
          </w:r>
        </w:del>
      </w:ins>
      <w:ins w:id="165" w:author="STEC 010225" w:date="2025-01-02T10:12:00Z">
        <w:r>
          <w:t>f</w:t>
        </w:r>
      </w:ins>
      <w:ins w:id="166" w:author="STEC" w:date="2024-05-06T16:13:00Z">
        <w:r>
          <w:t xml:space="preserve">inancial losses </w:t>
        </w:r>
      </w:ins>
      <w:ins w:id="167" w:author="STEC 010225" w:date="2025-01-02T10:12:00Z">
        <w:r w:rsidRPr="00347672">
          <w:t xml:space="preserve">(excluding lost opportunity costs) while Resource is in an </w:t>
        </w:r>
        <w:r>
          <w:t>O</w:t>
        </w:r>
        <w:r w:rsidRPr="00347672">
          <w:t xml:space="preserve">utage caused by the CMP or equivalent VDI unit trip </w:t>
        </w:r>
        <w:r>
          <w:t>O</w:t>
        </w:r>
        <w:r w:rsidRPr="00347672">
          <w:t>ff</w:t>
        </w:r>
        <w:r>
          <w:t>-L</w:t>
        </w:r>
        <w:r w:rsidRPr="00347672">
          <w:t xml:space="preserve">ine and with a Resource </w:t>
        </w:r>
        <w:r>
          <w:t>S</w:t>
        </w:r>
        <w:r w:rsidRPr="00347672">
          <w:t>tatus of OUT</w:t>
        </w:r>
        <w:r>
          <w:t xml:space="preserve">, </w:t>
        </w:r>
      </w:ins>
      <w:ins w:id="168" w:author="STEC" w:date="2024-05-06T16:13:00Z">
        <w:r>
          <w:t>associated with</w:t>
        </w:r>
      </w:ins>
      <w:ins w:id="169" w:author="STEC 010225" w:date="2025-01-02T10:13:00Z">
        <w:r>
          <w:t xml:space="preserve"> one of the following</w:t>
        </w:r>
      </w:ins>
      <w:ins w:id="170" w:author="STEC" w:date="2024-05-06T16:13:00Z">
        <w:r>
          <w:t xml:space="preserve">: </w:t>
        </w:r>
      </w:ins>
    </w:p>
    <w:p w14:paraId="6292B8FA" w14:textId="77777777" w:rsidR="00A56B6C" w:rsidRDefault="00A56B6C" w:rsidP="00A56B6C">
      <w:pPr>
        <w:pStyle w:val="ListParagraph"/>
        <w:spacing w:after="240" w:line="276" w:lineRule="auto"/>
        <w:ind w:left="3600" w:hanging="720"/>
        <w:contextualSpacing w:val="0"/>
        <w:rPr>
          <w:ins w:id="171" w:author="STEC" w:date="2024-05-06T16:13:00Z"/>
        </w:rPr>
      </w:pPr>
      <w:ins w:id="172" w:author="STEC" w:date="2024-05-06T16:13:00Z">
        <w:r>
          <w:t>(1)</w:t>
        </w:r>
        <w:r>
          <w:tab/>
        </w:r>
      </w:ins>
      <w:ins w:id="173" w:author="STEC 061224" w:date="2024-06-12T13:50:00Z">
        <w:r w:rsidRPr="00945F51">
          <w:t>QSEs representing Generation Resources in their portfolio</w:t>
        </w:r>
        <w:del w:id="174" w:author="STEC 010225" w:date="2025-01-02T10:13:00Z">
          <w:r w:rsidRPr="00945F51" w:rsidDel="00347672">
            <w:delText xml:space="preserve"> with the outage for a Resource</w:delText>
          </w:r>
        </w:del>
        <w:r w:rsidRPr="00945F51">
          <w:t xml:space="preserve"> with a bilateral contract to sell energy at its Resource Node</w:t>
        </w:r>
      </w:ins>
      <w:ins w:id="175" w:author="STEC" w:date="2024-05-06T16:13:00Z">
        <w:del w:id="176" w:author="STEC 061224" w:date="2024-06-12T13:50:00Z">
          <w:r w:rsidDel="000C1C0B">
            <w:delText>Variable cost components of DAM obligations</w:delText>
          </w:r>
        </w:del>
        <w:r>
          <w:t xml:space="preserve">; or </w:t>
        </w:r>
      </w:ins>
    </w:p>
    <w:p w14:paraId="31CF3147" w14:textId="77777777" w:rsidR="00A56B6C" w:rsidRDefault="00A56B6C" w:rsidP="00A56B6C">
      <w:pPr>
        <w:pStyle w:val="ListParagraph"/>
        <w:spacing w:after="240" w:line="276" w:lineRule="auto"/>
        <w:ind w:left="3600" w:hanging="720"/>
        <w:contextualSpacing w:val="0"/>
        <w:rPr>
          <w:ins w:id="177" w:author="STEC" w:date="2024-05-06T16:13:00Z"/>
        </w:rPr>
      </w:pPr>
      <w:ins w:id="178" w:author="STEC" w:date="2024-05-06T16:13:00Z">
        <w:r>
          <w:t>(2)</w:t>
        </w:r>
        <w:r>
          <w:tab/>
        </w:r>
      </w:ins>
      <w:ins w:id="179" w:author="STEC 061224" w:date="2024-06-12T13:51:00Z">
        <w:r w:rsidRPr="00945F51">
          <w:t xml:space="preserve">Incremental costs incurred by a QSE in the Real-Time Market (RTM) to serve its Load if the outage for the Resource </w:t>
        </w:r>
        <w:r>
          <w:t xml:space="preserve">is </w:t>
        </w:r>
        <w:r w:rsidRPr="00945F51">
          <w:t>in the same QSE portfolio as the Load,</w:t>
        </w:r>
      </w:ins>
      <w:ins w:id="180" w:author="STEC 010225" w:date="2025-01-02T10:13:00Z">
        <w:r>
          <w:t xml:space="preserve"> and</w:t>
        </w:r>
      </w:ins>
      <w:ins w:id="181" w:author="STEC 061224" w:date="2024-06-12T13:51:00Z">
        <w:r w:rsidRPr="00945F51">
          <w:t xml:space="preserve"> causes the QSE to be short energy compared to its Load for the intervals affected by the outage</w:t>
        </w:r>
      </w:ins>
      <w:ins w:id="182" w:author="STEC" w:date="2024-05-06T16:13:00Z">
        <w:del w:id="183" w:author="STEC 061224" w:date="2024-06-12T13:51:00Z">
          <w:r w:rsidDel="000C1C0B">
            <w:delText xml:space="preserve">Energy purchase or sale provisions of bilateral contracts, including wholesale power contracts or other contracts of </w:delText>
          </w:r>
        </w:del>
      </w:ins>
      <w:ins w:id="184" w:author="STEC" w:date="2024-05-06T16:19:00Z">
        <w:del w:id="185" w:author="STEC 061224" w:date="2024-06-12T13:51:00Z">
          <w:r w:rsidDel="000C1C0B">
            <w:delText xml:space="preserve">Electric </w:delText>
          </w:r>
        </w:del>
      </w:ins>
      <w:ins w:id="186" w:author="STEC" w:date="2024-05-06T16:13:00Z">
        <w:del w:id="187" w:author="STEC 061224" w:date="2024-06-12T13:51:00Z">
          <w:r w:rsidDel="000C1C0B">
            <w:delText>Cooperatives</w:delText>
          </w:r>
        </w:del>
      </w:ins>
      <w:ins w:id="188" w:author="STEC" w:date="2024-05-06T16:19:00Z">
        <w:del w:id="189" w:author="STEC 061224" w:date="2024-06-12T13:51:00Z">
          <w:r w:rsidDel="000C1C0B">
            <w:delText xml:space="preserve"> (ECs)</w:delText>
          </w:r>
        </w:del>
      </w:ins>
      <w:ins w:id="190" w:author="STEC" w:date="2024-05-06T16:13:00Z">
        <w:del w:id="191" w:author="STEC 061224" w:date="2024-06-12T13:51:00Z">
          <w:r w:rsidDel="000C1C0B">
            <w:delText xml:space="preserve"> or Municipal</w:delText>
          </w:r>
        </w:del>
      </w:ins>
      <w:ins w:id="192" w:author="STEC" w:date="2024-05-06T16:19:00Z">
        <w:del w:id="193" w:author="STEC 061224" w:date="2024-06-12T13:51:00Z">
          <w:r w:rsidDel="000C1C0B">
            <w:delText>ly Owned Utilities (MOUs)</w:delText>
          </w:r>
        </w:del>
      </w:ins>
      <w:ins w:id="194" w:author="STEC" w:date="2024-05-06T16:13:00Z">
        <w:del w:id="195" w:author="STEC 061224" w:date="2024-06-12T13:51:00Z">
          <w:r w:rsidDel="000C1C0B">
            <w:delText xml:space="preserve"> to serve their Loads</w:delText>
          </w:r>
        </w:del>
        <w:r>
          <w:t>; or</w:t>
        </w:r>
      </w:ins>
    </w:p>
    <w:p w14:paraId="74A23E31" w14:textId="77777777" w:rsidR="00A56B6C" w:rsidRDefault="00A56B6C" w:rsidP="00A56B6C">
      <w:pPr>
        <w:pStyle w:val="ListParagraph"/>
        <w:spacing w:after="240" w:line="276" w:lineRule="auto"/>
        <w:ind w:left="3600" w:hanging="720"/>
        <w:contextualSpacing w:val="0"/>
        <w:rPr>
          <w:ins w:id="196" w:author="STEC" w:date="2024-05-06T16:13:00Z"/>
        </w:rPr>
      </w:pPr>
      <w:ins w:id="197" w:author="STEC" w:date="2024-05-06T16:13:00Z">
        <w:r>
          <w:t>(3)</w:t>
        </w:r>
        <w:r>
          <w:tab/>
        </w:r>
        <w:del w:id="198" w:author="STEC 110424" w:date="2024-11-04T11:15:00Z">
          <w:r w:rsidDel="0058312D">
            <w:delText xml:space="preserve">Opportunity costs in the Real-Time Market (RTM) if the Resource does not meet </w:delText>
          </w:r>
        </w:del>
      </w:ins>
      <w:ins w:id="199" w:author="STEC" w:date="2024-05-06T16:19:00Z">
        <w:del w:id="200" w:author="STEC 110424" w:date="2024-11-04T11:15:00Z">
          <w:r w:rsidDel="0058312D">
            <w:delText xml:space="preserve">items </w:delText>
          </w:r>
        </w:del>
      </w:ins>
      <w:ins w:id="201" w:author="STEC" w:date="2024-05-06T16:13:00Z">
        <w:del w:id="202" w:author="STEC 110424" w:date="2024-11-04T11:15:00Z">
          <w:r w:rsidDel="0058312D">
            <w:delText>(1) or (2) above</w:delText>
          </w:r>
        </w:del>
      </w:ins>
      <w:ins w:id="203" w:author="STEC 110424" w:date="2024-11-04T11:15:00Z">
        <w:r w:rsidRPr="0058312D">
          <w:t>Variable cost components of DAM obligations</w:t>
        </w:r>
      </w:ins>
      <w:ins w:id="204" w:author="STEC" w:date="2024-05-06T16:13:00Z">
        <w:r>
          <w:t xml:space="preserve">; and </w:t>
        </w:r>
      </w:ins>
    </w:p>
    <w:p w14:paraId="0F38CFFF" w14:textId="77777777" w:rsidR="00A56B6C" w:rsidRPr="00B83808" w:rsidRDefault="00A56B6C" w:rsidP="00A56B6C">
      <w:pPr>
        <w:pStyle w:val="ListParagraph"/>
        <w:spacing w:after="240" w:line="276" w:lineRule="auto"/>
        <w:ind w:left="2880" w:hanging="720"/>
        <w:contextualSpacing w:val="0"/>
        <w:rPr>
          <w:ins w:id="205" w:author="STEC" w:date="2024-05-06T16:13:00Z"/>
          <w:rFonts w:ascii="Aptos" w:hAnsi="Aptos"/>
        </w:rPr>
      </w:pPr>
      <w:ins w:id="206" w:author="STEC" w:date="2024-05-06T16:13:00Z">
        <w:r>
          <w:t>(B)</w:t>
        </w:r>
        <w:r>
          <w:tab/>
          <w:t xml:space="preserve">Actual </w:t>
        </w:r>
        <w:del w:id="207" w:author="STEC 061224" w:date="2024-06-12T13:43:00Z">
          <w:r w:rsidDel="000C1C0B">
            <w:delText xml:space="preserve">and indirect </w:delText>
          </w:r>
        </w:del>
        <w:r>
          <w:t xml:space="preserve">costs incurred </w:t>
        </w:r>
      </w:ins>
      <w:ins w:id="208" w:author="STEC 092024" w:date="2024-09-19T13:21:00Z">
        <w:r>
          <w:t>to repair the plant equipment directly attributable to the</w:t>
        </w:r>
      </w:ins>
      <w:ins w:id="209" w:author="STEC" w:date="2024-05-06T16:13:00Z">
        <w:del w:id="210" w:author="STEC 092024" w:date="2024-09-19T13:21:00Z">
          <w:r w:rsidDel="00695C46">
            <w:delText>due a</w:delText>
          </w:r>
        </w:del>
        <w:r>
          <w:t xml:space="preserve"> Forced Outage</w:t>
        </w:r>
      </w:ins>
      <w:ins w:id="211" w:author="STEC 092024" w:date="2024-09-19T13:21:00Z">
        <w:r>
          <w:t xml:space="preserve"> caused by the CMP activation or equivalent VDI</w:t>
        </w:r>
      </w:ins>
      <w:ins w:id="212" w:author="STEC" w:date="2024-05-06T16:13:00Z">
        <w:r>
          <w:t xml:space="preserve">.  </w:t>
        </w:r>
      </w:ins>
      <w:ins w:id="213" w:author="STEC 110424" w:date="2024-11-04T11:16:00Z">
        <w:r w:rsidRPr="0058312D">
          <w:t>The maximum amount recoverable shall be capped at $500,000</w:t>
        </w:r>
      </w:ins>
      <w:ins w:id="214" w:author="STEC 010225" w:date="2025-01-02T10:13:00Z">
        <w:r>
          <w:t xml:space="preserve"> per event</w:t>
        </w:r>
      </w:ins>
      <w:ins w:id="215" w:author="STEC 110424" w:date="2024-11-04T11:16:00Z">
        <w:r>
          <w:t xml:space="preserve">.  </w:t>
        </w:r>
      </w:ins>
      <w:ins w:id="216" w:author="STEC" w:date="2024-05-06T16:13:00Z">
        <w:r>
          <w:t>Such costs include, but are not limited to:</w:t>
        </w:r>
      </w:ins>
    </w:p>
    <w:p w14:paraId="11901639" w14:textId="77777777" w:rsidR="00A56B6C" w:rsidRDefault="00A56B6C" w:rsidP="00A56B6C">
      <w:pPr>
        <w:pStyle w:val="ListParagraph"/>
        <w:spacing w:after="240" w:line="276" w:lineRule="auto"/>
        <w:ind w:left="3600" w:hanging="720"/>
        <w:contextualSpacing w:val="0"/>
        <w:rPr>
          <w:ins w:id="217" w:author="STEC" w:date="2024-05-06T16:13:00Z"/>
        </w:rPr>
      </w:pPr>
      <w:ins w:id="218" w:author="STEC" w:date="2024-05-06T16:13:00Z">
        <w:r>
          <w:lastRenderedPageBreak/>
          <w:t>(1)</w:t>
        </w:r>
        <w:r>
          <w:tab/>
          <w:t>Costs associated with a Forced Outage if the result of the trip is due to the implementation of the CMP or equivalent VDI;</w:t>
        </w:r>
      </w:ins>
    </w:p>
    <w:p w14:paraId="5FB13F1A" w14:textId="77777777" w:rsidR="00A56B6C" w:rsidRDefault="00A56B6C" w:rsidP="00A56B6C">
      <w:pPr>
        <w:pStyle w:val="ListParagraph"/>
        <w:spacing w:after="240" w:line="276" w:lineRule="auto"/>
        <w:ind w:left="3600" w:hanging="720"/>
        <w:contextualSpacing w:val="0"/>
        <w:rPr>
          <w:ins w:id="219" w:author="STEC" w:date="2024-05-06T16:13:00Z"/>
        </w:rPr>
      </w:pPr>
      <w:ins w:id="220" w:author="STEC" w:date="2024-05-06T16:13:00Z">
        <w:r>
          <w:t>(2)</w:t>
        </w:r>
        <w:r>
          <w:tab/>
          <w:t xml:space="preserve">Additional staff or contractor time </w:t>
        </w:r>
        <w:proofErr w:type="gramStart"/>
        <w:r>
          <w:t>as a result of</w:t>
        </w:r>
        <w:proofErr w:type="gramEnd"/>
        <w:r>
          <w:t xml:space="preserve"> the Forced Outage;</w:t>
        </w:r>
      </w:ins>
    </w:p>
    <w:p w14:paraId="2DCEC3B4" w14:textId="77777777" w:rsidR="00A56B6C" w:rsidRDefault="00A56B6C" w:rsidP="00A56B6C">
      <w:pPr>
        <w:pStyle w:val="ListParagraph"/>
        <w:spacing w:after="240" w:line="276" w:lineRule="auto"/>
        <w:ind w:left="3600" w:hanging="720"/>
        <w:contextualSpacing w:val="0"/>
        <w:rPr>
          <w:ins w:id="221" w:author="STEC" w:date="2024-05-06T16:13:00Z"/>
        </w:rPr>
      </w:pPr>
      <w:ins w:id="222" w:author="STEC" w:date="2024-05-06T16:13:00Z">
        <w:r>
          <w:t>(3)</w:t>
        </w:r>
        <w:r>
          <w:tab/>
          <w:t>Costs of equipment rental (including but not limited to cranes, manlifts, welding machines, etc.);</w:t>
        </w:r>
      </w:ins>
    </w:p>
    <w:p w14:paraId="7036A282" w14:textId="77777777" w:rsidR="00A56B6C" w:rsidRDefault="00A56B6C" w:rsidP="00A56B6C">
      <w:pPr>
        <w:pStyle w:val="ListParagraph"/>
        <w:spacing w:after="240" w:line="276" w:lineRule="auto"/>
        <w:ind w:left="3600" w:hanging="720"/>
        <w:contextualSpacing w:val="0"/>
        <w:rPr>
          <w:ins w:id="223" w:author="STEC" w:date="2024-05-06T16:13:00Z"/>
        </w:rPr>
      </w:pPr>
      <w:ins w:id="224" w:author="STEC" w:date="2024-05-06T16:13:00Z">
        <w:r>
          <w:t>(4)</w:t>
        </w:r>
        <w:r>
          <w:tab/>
          <w:t>Costs of facility rentals and other incidental incremental costs incurred by the Resource</w:t>
        </w:r>
        <w:del w:id="225" w:author="STEC 061224" w:date="2024-06-12T13:43:00Z">
          <w:r w:rsidDel="000C1C0B">
            <w:delText>,</w:delText>
          </w:r>
        </w:del>
      </w:ins>
      <w:ins w:id="226" w:author="STEC 061224" w:date="2024-06-12T13:43:00Z">
        <w:r>
          <w:t xml:space="preserve"> or</w:t>
        </w:r>
      </w:ins>
      <w:ins w:id="227" w:author="STEC" w:date="2024-05-06T16:13:00Z">
        <w:r>
          <w:t xml:space="preserve"> its QSE</w:t>
        </w:r>
        <w:del w:id="228" w:author="STEC 061224" w:date="2024-06-12T13:43:00Z">
          <w:r w:rsidDel="000C1C0B">
            <w:delText>, or its fuel supplier (e.g. mine-related expenses)</w:delText>
          </w:r>
        </w:del>
        <w:r>
          <w:t xml:space="preserve"> created by the Forced Outage; and</w:t>
        </w:r>
      </w:ins>
    </w:p>
    <w:p w14:paraId="7B05586C" w14:textId="77777777" w:rsidR="00A56B6C" w:rsidRDefault="00A56B6C" w:rsidP="00A56B6C">
      <w:pPr>
        <w:pStyle w:val="ListParagraph"/>
        <w:spacing w:after="240" w:line="276" w:lineRule="auto"/>
        <w:ind w:left="3600" w:hanging="720"/>
        <w:contextualSpacing w:val="0"/>
        <w:rPr>
          <w:ins w:id="229" w:author="STEC 092024" w:date="2024-09-19T13:22:00Z"/>
        </w:rPr>
      </w:pPr>
      <w:ins w:id="230" w:author="STEC" w:date="2024-05-06T16:13:00Z">
        <w:r>
          <w:t>(5)</w:t>
        </w:r>
        <w:r>
          <w:tab/>
          <w:t>The cost of materials to be repaired</w:t>
        </w:r>
        <w:del w:id="231" w:author="STEC 061224" w:date="2024-06-12T13:43:00Z">
          <w:r w:rsidDel="000C1C0B">
            <w:delText xml:space="preserve"> or replaced</w:delText>
          </w:r>
        </w:del>
        <w:r>
          <w:t xml:space="preserve"> that is a direct result of the Forced Outage.</w:t>
        </w:r>
      </w:ins>
    </w:p>
    <w:p w14:paraId="171E298A" w14:textId="77777777" w:rsidR="00A56B6C" w:rsidRDefault="00A56B6C" w:rsidP="00A56B6C">
      <w:pPr>
        <w:pStyle w:val="ListParagraph"/>
        <w:spacing w:after="240" w:line="276" w:lineRule="auto"/>
        <w:ind w:left="2880" w:hanging="720"/>
        <w:contextualSpacing w:val="0"/>
        <w:rPr>
          <w:ins w:id="232" w:author="STEC 092024" w:date="2024-09-19T13:23:00Z"/>
        </w:rPr>
      </w:pPr>
      <w:ins w:id="233" w:author="STEC 092024" w:date="2024-09-19T13:22:00Z">
        <w:r>
          <w:t>(C)</w:t>
        </w:r>
        <w:r>
          <w:tab/>
          <w:t>Costs covered under paragraph</w:t>
        </w:r>
      </w:ins>
      <w:ins w:id="234" w:author="STEC 010225" w:date="2025-01-02T10:15:00Z">
        <w:r>
          <w:t>s</w:t>
        </w:r>
      </w:ins>
      <w:ins w:id="235" w:author="STEC 092024" w:date="2024-09-19T13:22:00Z">
        <w:r>
          <w:t xml:space="preserve"> </w:t>
        </w:r>
      </w:ins>
      <w:ins w:id="236" w:author="STEC 010225" w:date="2025-01-02T10:15:00Z">
        <w:r>
          <w:t xml:space="preserve">(A) and </w:t>
        </w:r>
      </w:ins>
      <w:ins w:id="237" w:author="STEC 092024" w:date="2024-09-19T13:22:00Z">
        <w:r>
          <w:t xml:space="preserve">(B) above </w:t>
        </w:r>
      </w:ins>
      <w:ins w:id="238" w:author="STEC 092024" w:date="2024-09-19T13:23:00Z">
        <w:r>
          <w:t>do not include:</w:t>
        </w:r>
      </w:ins>
    </w:p>
    <w:p w14:paraId="7B2C41CF" w14:textId="77777777" w:rsidR="00A56B6C" w:rsidRPr="001F28EB" w:rsidRDefault="00A56B6C" w:rsidP="00A56B6C">
      <w:pPr>
        <w:pStyle w:val="ListParagraph"/>
        <w:spacing w:after="240" w:line="276" w:lineRule="auto"/>
        <w:ind w:left="3600" w:hanging="720"/>
        <w:contextualSpacing w:val="0"/>
        <w:rPr>
          <w:ins w:id="239" w:author="STEC" w:date="2024-05-06T16:13:00Z"/>
        </w:rPr>
      </w:pPr>
      <w:ins w:id="240" w:author="STEC 092024" w:date="2024-09-19T13:23:00Z">
        <w:r>
          <w:t>(1)</w:t>
        </w:r>
        <w:r>
          <w:tab/>
          <w:t>Capital expenditures.</w:t>
        </w:r>
      </w:ins>
    </w:p>
    <w:p w14:paraId="6BE5A89E" w14:textId="77777777" w:rsidR="00A56B6C" w:rsidRDefault="00A56B6C" w:rsidP="00A56B6C">
      <w:pPr>
        <w:spacing w:after="240"/>
        <w:ind w:left="2160" w:hanging="720"/>
        <w:rPr>
          <w:ins w:id="241" w:author="STEC" w:date="2024-05-06T16:13:00Z"/>
        </w:rPr>
      </w:pPr>
      <w:ins w:id="242" w:author="STEC" w:date="2024-05-06T16:13:00Z">
        <w:r>
          <w:t>(iii)</w:t>
        </w:r>
        <w:r>
          <w:tab/>
          <w:t xml:space="preserve">An explanation of the nature of the loss and how it was attributable to the CMP or equivalent VDI issued by ERCOT; and </w:t>
        </w:r>
      </w:ins>
    </w:p>
    <w:p w14:paraId="6482B081" w14:textId="77777777" w:rsidR="00A56B6C" w:rsidRDefault="00A56B6C" w:rsidP="00A56B6C">
      <w:pPr>
        <w:spacing w:after="240"/>
        <w:ind w:left="2160" w:hanging="720"/>
        <w:rPr>
          <w:ins w:id="243" w:author="STEC" w:date="2024-05-06T16:13:00Z"/>
        </w:rPr>
      </w:pPr>
      <w:ins w:id="244" w:author="STEC" w:date="2024-05-06T16:13:00Z">
        <w:r>
          <w:t>(iv)</w:t>
        </w:r>
        <w:r>
          <w:tab/>
          <w:t>Sufficient documentation to support the QSE’s calculation of the amount of the financial loss.</w:t>
        </w:r>
      </w:ins>
    </w:p>
    <w:p w14:paraId="04BA2F7D" w14:textId="77777777" w:rsidR="00A56B6C" w:rsidRDefault="00A56B6C" w:rsidP="00A56B6C">
      <w:pPr>
        <w:spacing w:after="240"/>
        <w:ind w:left="720" w:hanging="720"/>
        <w:rPr>
          <w:ins w:id="245" w:author="STEC" w:date="2024-05-06T16:13:00Z"/>
        </w:rPr>
      </w:pPr>
      <w:ins w:id="246" w:author="STEC" w:date="2024-05-06T16:13:00Z">
        <w:r>
          <w:t>(</w:t>
        </w:r>
      </w:ins>
      <w:ins w:id="247" w:author="STEC 010225" w:date="2025-01-02T10:15:00Z">
        <w:r>
          <w:t>3</w:t>
        </w:r>
      </w:ins>
      <w:ins w:id="248" w:author="STEC" w:date="2024-05-06T16:13:00Z">
        <w:del w:id="249" w:author="STEC 010225" w:date="2025-01-02T10:15:00Z">
          <w:r w:rsidDel="00347672">
            <w:delText>2</w:delText>
          </w:r>
        </w:del>
        <w:r>
          <w:t>)</w:t>
        </w:r>
        <w:r>
          <w:tab/>
          <w:t xml:space="preserve">The </w:t>
        </w:r>
        <w:del w:id="250" w:author="STEC 010225" w:date="2025-01-02T10:16:00Z">
          <w:r w:rsidDel="00347672">
            <w:delText>time frame to be included</w:delText>
          </w:r>
        </w:del>
      </w:ins>
      <w:ins w:id="251" w:author="STEC 010225" w:date="2025-01-02T10:16:00Z">
        <w:r>
          <w:t>period used to calculate the</w:t>
        </w:r>
        <w:r w:rsidRPr="00347672">
          <w:t xml:space="preserve"> </w:t>
        </w:r>
        <w:r w:rsidRPr="00E6184F">
          <w:t>Constraint Management Plan Cost Recovery</w:t>
        </w:r>
      </w:ins>
      <w:ins w:id="252" w:author="STEC" w:date="2024-05-06T16:13:00Z">
        <w:del w:id="253" w:author="STEC 010225" w:date="2025-01-02T10:16:00Z">
          <w:r w:rsidDel="00347672">
            <w:delText xml:space="preserve"> in CMP Ener</w:delText>
          </w:r>
        </w:del>
        <w:del w:id="254" w:author="STEC 010225" w:date="2025-01-02T10:17:00Z">
          <w:r w:rsidDel="00347672">
            <w:delText>gy</w:delText>
          </w:r>
        </w:del>
        <w:r>
          <w:t xml:space="preserve"> Payment calculation will start at the Settlement Interval of initial trip and will conclude in the Settlement Interval at the soonest of:</w:t>
        </w:r>
      </w:ins>
    </w:p>
    <w:p w14:paraId="75BC9417" w14:textId="77777777" w:rsidR="00A56B6C" w:rsidRPr="008835F0" w:rsidRDefault="00A56B6C" w:rsidP="00A56B6C">
      <w:pPr>
        <w:spacing w:after="240"/>
        <w:ind w:left="1440" w:hanging="720"/>
        <w:rPr>
          <w:ins w:id="255" w:author="STEC" w:date="2024-05-06T16:13:00Z"/>
        </w:rPr>
      </w:pPr>
      <w:ins w:id="256" w:author="STEC" w:date="2024-05-06T16:13:00Z">
        <w:r>
          <w:rPr>
            <w:color w:val="000000"/>
          </w:rPr>
          <w:t>(a)</w:t>
        </w:r>
        <w:r>
          <w:rPr>
            <w:color w:val="000000"/>
          </w:rPr>
          <w:tab/>
        </w:r>
        <w:r>
          <w:t>The Generation Resource is On-Line and available for Dispatch as per telemetry;</w:t>
        </w:r>
      </w:ins>
      <w:ins w:id="257" w:author="STEC 010225" w:date="2025-01-02T10:18:00Z">
        <w:r>
          <w:t xml:space="preserve"> or</w:t>
        </w:r>
      </w:ins>
    </w:p>
    <w:p w14:paraId="5E8A33B5" w14:textId="77777777" w:rsidR="00A56B6C" w:rsidRDefault="00A56B6C" w:rsidP="00A56B6C">
      <w:pPr>
        <w:spacing w:after="240"/>
        <w:ind w:left="1440" w:hanging="720"/>
        <w:rPr>
          <w:ins w:id="258" w:author="STEC" w:date="2024-05-06T16:13:00Z"/>
        </w:rPr>
      </w:pPr>
      <w:ins w:id="259" w:author="STEC" w:date="2024-05-06T16:13:00Z">
        <w:r>
          <w:t>(b)</w:t>
        </w:r>
        <w:r>
          <w:tab/>
        </w:r>
      </w:ins>
      <w:ins w:id="260" w:author="STEC 010225" w:date="2025-01-02T10:18:00Z">
        <w:r>
          <w:t>Ninety</w:t>
        </w:r>
      </w:ins>
      <w:ins w:id="261" w:author="ERCOT 012825" w:date="2025-01-14T12:49:00Z">
        <w:r w:rsidR="00831DBA">
          <w:t>-</w:t>
        </w:r>
      </w:ins>
      <w:ins w:id="262" w:author="STEC 010225" w:date="2025-01-02T10:18:00Z">
        <w:del w:id="263" w:author="ERCOT 012825" w:date="2025-01-14T12:49:00Z">
          <w:r w:rsidDel="00831DBA">
            <w:delText xml:space="preserve"> </w:delText>
          </w:r>
        </w:del>
        <w:r>
          <w:t>six Operating Hours after the Resource trips Off-Line</w:t>
        </w:r>
      </w:ins>
      <w:ins w:id="264" w:author="STEC" w:date="2024-05-06T16:13:00Z">
        <w:del w:id="265" w:author="STEC 010225" w:date="2025-01-02T10:18:00Z">
          <w:r w:rsidDel="00347672">
            <w:delText>The first hour of availability for ERCOT Dispatch (e.g. Resource Status other than OUT) as per the COP</w:delText>
          </w:r>
        </w:del>
      </w:ins>
      <w:ins w:id="266" w:author="STEC 010225" w:date="2025-01-02T10:18:00Z">
        <w:r>
          <w:t>.</w:t>
        </w:r>
      </w:ins>
      <w:ins w:id="267" w:author="STEC" w:date="2024-05-06T16:13:00Z">
        <w:del w:id="268" w:author="STEC 010225" w:date="2025-01-02T10:18:00Z">
          <w:r w:rsidDel="00347672">
            <w:delText>; or</w:delText>
          </w:r>
        </w:del>
      </w:ins>
    </w:p>
    <w:p w14:paraId="76EEA29B" w14:textId="77777777" w:rsidR="00A56B6C" w:rsidDel="00347672" w:rsidRDefault="00A56B6C" w:rsidP="00A56B6C">
      <w:pPr>
        <w:spacing w:after="240"/>
        <w:ind w:left="1440" w:hanging="720"/>
        <w:rPr>
          <w:ins w:id="269" w:author="STEC" w:date="2024-05-06T16:13:00Z"/>
          <w:del w:id="270" w:author="STEC 010225" w:date="2025-01-02T10:18:00Z"/>
        </w:rPr>
      </w:pPr>
      <w:ins w:id="271" w:author="STEC" w:date="2024-05-06T16:13:00Z">
        <w:del w:id="272" w:author="STEC 010225" w:date="2025-01-02T10:18:00Z">
          <w:r w:rsidDel="00347672">
            <w:delText>(c)</w:delText>
          </w:r>
          <w:r w:rsidDel="00347672">
            <w:tab/>
            <w:delText>The latest planned end of the Generation Resource Outage as shown in the Outage Scheduler</w:delText>
          </w:r>
        </w:del>
      </w:ins>
      <w:ins w:id="273" w:author="STEC 092024" w:date="2024-09-19T13:23:00Z">
        <w:del w:id="274" w:author="STEC 010225" w:date="2025-01-02T10:18:00Z">
          <w:r w:rsidDel="00347672">
            <w:delText>Ten</w:delText>
          </w:r>
        </w:del>
      </w:ins>
      <w:ins w:id="275" w:author="STEC 110424" w:date="2024-11-04T11:17:00Z">
        <w:del w:id="276" w:author="STEC 010225" w:date="2025-01-02T10:18:00Z">
          <w:r w:rsidDel="00347672">
            <w:delText>Four</w:delText>
          </w:r>
        </w:del>
      </w:ins>
      <w:ins w:id="277" w:author="STEC 092024" w:date="2024-09-19T13:23:00Z">
        <w:del w:id="278" w:author="STEC 010225" w:date="2025-01-02T10:18:00Z">
          <w:r w:rsidDel="00347672">
            <w:delText xml:space="preserve"> Operating Days following the first Operating Day</w:delText>
          </w:r>
        </w:del>
      </w:ins>
      <w:ins w:id="279" w:author="STEC 092024" w:date="2024-09-19T13:24:00Z">
        <w:del w:id="280" w:author="STEC 010225" w:date="2025-01-02T10:18:00Z">
          <w:r w:rsidDel="00347672">
            <w:delText xml:space="preserve"> after the Resource trips Off-Line</w:delText>
          </w:r>
        </w:del>
      </w:ins>
      <w:ins w:id="281" w:author="STEC" w:date="2024-05-06T16:13:00Z">
        <w:del w:id="282" w:author="STEC 010225" w:date="2025-01-02T10:18:00Z">
          <w:r w:rsidDel="00347672">
            <w:delText>.</w:delText>
          </w:r>
        </w:del>
      </w:ins>
    </w:p>
    <w:p w14:paraId="3BE11E2D" w14:textId="77777777" w:rsidR="00A56B6C" w:rsidRDefault="00A56B6C" w:rsidP="00A56B6C">
      <w:pPr>
        <w:spacing w:after="240"/>
        <w:ind w:left="720" w:hanging="720"/>
        <w:rPr>
          <w:ins w:id="283" w:author="STEC" w:date="2024-05-06T17:54:00Z"/>
          <w:color w:val="000000"/>
        </w:rPr>
      </w:pPr>
      <w:ins w:id="284" w:author="STEC" w:date="2024-05-06T16:13:00Z">
        <w:r>
          <w:rPr>
            <w:color w:val="000000"/>
          </w:rPr>
          <w:t>(</w:t>
        </w:r>
      </w:ins>
      <w:ins w:id="285" w:author="STEC 010225" w:date="2025-01-02T10:19:00Z">
        <w:r>
          <w:rPr>
            <w:color w:val="000000"/>
          </w:rPr>
          <w:t>4</w:t>
        </w:r>
      </w:ins>
      <w:ins w:id="286" w:author="STEC" w:date="2024-05-06T16:13:00Z">
        <w:del w:id="287" w:author="STEC 010225" w:date="2025-01-02T10:19:00Z">
          <w:r w:rsidDel="00347672">
            <w:rPr>
              <w:color w:val="000000"/>
            </w:rPr>
            <w:delText>3</w:delText>
          </w:r>
        </w:del>
        <w:r>
          <w:rPr>
            <w:color w:val="000000"/>
          </w:rPr>
          <w:t>)</w:t>
        </w:r>
        <w:r>
          <w:rPr>
            <w:color w:val="000000"/>
          </w:rPr>
          <w:tab/>
          <w:t xml:space="preserve">ERCOT may request additional supporting documentation or explanation with respect to the submitted materials within </w:t>
        </w:r>
        <w:del w:id="288" w:author="STEC 061224" w:date="2024-06-12T13:42:00Z">
          <w:r w:rsidDel="000C1C0B">
            <w:rPr>
              <w:color w:val="000000"/>
            </w:rPr>
            <w:delText>15</w:delText>
          </w:r>
        </w:del>
      </w:ins>
      <w:ins w:id="289" w:author="STEC 061224" w:date="2024-06-12T13:42:00Z">
        <w:r>
          <w:rPr>
            <w:color w:val="000000"/>
          </w:rPr>
          <w:t>60</w:t>
        </w:r>
      </w:ins>
      <w:ins w:id="290" w:author="STEC" w:date="2024-05-06T16:13:00Z">
        <w:r>
          <w:rPr>
            <w:color w:val="000000"/>
          </w:rPr>
          <w:t xml:space="preserve"> Business Days of receipt.  Additional information requested by ERCOT must be provided by the QSE within 15 </w:t>
        </w:r>
      </w:ins>
      <w:ins w:id="291" w:author="STEC" w:date="2024-05-06T17:54:00Z">
        <w:r>
          <w:rPr>
            <w:color w:val="000000"/>
          </w:rPr>
          <w:t>B</w:t>
        </w:r>
      </w:ins>
      <w:ins w:id="292" w:author="STEC" w:date="2024-05-06T16:13:00Z">
        <w:r>
          <w:rPr>
            <w:color w:val="000000"/>
          </w:rPr>
          <w:t xml:space="preserve">usiness </w:t>
        </w:r>
      </w:ins>
      <w:ins w:id="293" w:author="STEC" w:date="2024-05-06T17:54:00Z">
        <w:r>
          <w:rPr>
            <w:color w:val="000000"/>
          </w:rPr>
          <w:t>D</w:t>
        </w:r>
      </w:ins>
      <w:ins w:id="294" w:author="STEC" w:date="2024-05-06T16:13:00Z">
        <w:r>
          <w:rPr>
            <w:color w:val="000000"/>
          </w:rPr>
          <w:t xml:space="preserve">ays of </w:t>
        </w:r>
        <w:r>
          <w:rPr>
            <w:color w:val="000000"/>
          </w:rPr>
          <w:lastRenderedPageBreak/>
          <w:t xml:space="preserve">ERCOT’s </w:t>
        </w:r>
      </w:ins>
      <w:ins w:id="295" w:author="STEC" w:date="2024-05-06T17:54:00Z">
        <w:r>
          <w:rPr>
            <w:color w:val="000000"/>
          </w:rPr>
          <w:t>request.  ERCOT will provide Notice of its acceptance or rejection of the claim for the Real-Time Constraint Management Plan Energy Payment within 15 Business Days of the updated submission</w:t>
        </w:r>
      </w:ins>
      <w:ins w:id="296" w:author="STEC 010225" w:date="2025-01-02T10:19:00Z">
        <w:r w:rsidRPr="009D3CED">
          <w:rPr>
            <w:color w:val="000000"/>
          </w:rPr>
          <w:t>, or request additional clarification as needed</w:t>
        </w:r>
      </w:ins>
      <w:ins w:id="297" w:author="STEC" w:date="2024-05-06T17:54:00Z">
        <w:r>
          <w:rPr>
            <w:color w:val="000000"/>
          </w:rPr>
          <w:t xml:space="preserve">. </w:t>
        </w:r>
      </w:ins>
    </w:p>
    <w:p w14:paraId="464F8694" w14:textId="77777777" w:rsidR="00A56B6C" w:rsidDel="000C1C0B" w:rsidRDefault="00A56B6C" w:rsidP="00A56B6C">
      <w:pPr>
        <w:spacing w:after="240"/>
        <w:ind w:left="720" w:hanging="720"/>
        <w:rPr>
          <w:ins w:id="298" w:author="STEC" w:date="2024-05-06T16:13:00Z"/>
          <w:del w:id="299" w:author="STEC 061224" w:date="2024-06-12T13:42:00Z"/>
          <w:color w:val="000000"/>
        </w:rPr>
      </w:pPr>
      <w:ins w:id="300" w:author="STEC" w:date="2024-05-06T16:13:00Z">
        <w:del w:id="301"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02" w:author="STEC" w:date="2024-05-06T17:56:00Z">
        <w:del w:id="303" w:author="STEC 061224" w:date="2024-06-12T13:42:00Z">
          <w:r w:rsidDel="000C1C0B">
            <w:rPr>
              <w:color w:val="000000"/>
            </w:rPr>
            <w:delText>.</w:delText>
          </w:r>
        </w:del>
      </w:ins>
    </w:p>
    <w:p w14:paraId="73EABA9F" w14:textId="77777777" w:rsidR="00A56B6C" w:rsidRDefault="00A56B6C" w:rsidP="00A56B6C">
      <w:pPr>
        <w:spacing w:after="240"/>
        <w:ind w:left="720" w:hanging="720"/>
        <w:rPr>
          <w:ins w:id="304" w:author="STEC" w:date="2024-05-06T16:13:00Z"/>
          <w:color w:val="000000"/>
        </w:rPr>
      </w:pPr>
      <w:ins w:id="305" w:author="STEC" w:date="2024-05-06T16:13:00Z">
        <w:r>
          <w:rPr>
            <w:color w:val="000000"/>
          </w:rPr>
          <w:t>(</w:t>
        </w:r>
      </w:ins>
      <w:ins w:id="306" w:author="STEC 010225" w:date="2025-01-02T10:19:00Z">
        <w:r>
          <w:rPr>
            <w:color w:val="000000"/>
          </w:rPr>
          <w:t>5</w:t>
        </w:r>
      </w:ins>
      <w:ins w:id="307" w:author="STEC 061224" w:date="2024-06-12T13:42:00Z">
        <w:del w:id="308" w:author="STEC 010225" w:date="2025-01-02T10:19:00Z">
          <w:r w:rsidDel="00347672">
            <w:rPr>
              <w:color w:val="000000"/>
            </w:rPr>
            <w:delText>4</w:delText>
          </w:r>
        </w:del>
      </w:ins>
      <w:ins w:id="309" w:author="STEC" w:date="2024-05-06T16:13:00Z">
        <w:del w:id="310" w:author="STEC 061224" w:date="2024-06-12T13:42:00Z">
          <w:r w:rsidDel="000C1C0B">
            <w:rPr>
              <w:color w:val="000000"/>
            </w:rPr>
            <w:delText>5</w:delText>
          </w:r>
        </w:del>
        <w:r>
          <w:rPr>
            <w:color w:val="000000"/>
          </w:rPr>
          <w:t>)</w:t>
        </w:r>
        <w:r>
          <w:rPr>
            <w:color w:val="000000"/>
          </w:rPr>
          <w:tab/>
          <w:t xml:space="preserve">The Startup costs available for the Generation Resource will be </w:t>
        </w:r>
      </w:ins>
      <w:ins w:id="311" w:author="STEC 010225" w:date="2025-01-02T10:19:00Z">
        <w:r w:rsidRPr="009D3CED">
          <w:rPr>
            <w:color w:val="000000"/>
          </w:rPr>
          <w:t>based on</w:t>
        </w:r>
      </w:ins>
      <w:ins w:id="312" w:author="STEC" w:date="2024-05-06T16:13:00Z">
        <w:del w:id="313" w:author="STEC 010225" w:date="2025-01-02T10:20:00Z">
          <w:r w:rsidDel="00347672">
            <w:rPr>
              <w:color w:val="000000"/>
            </w:rPr>
            <w:delText>limited to the lesser of</w:delText>
          </w:r>
        </w:del>
      </w:ins>
      <w:ins w:id="314" w:author="STEC 010225" w:date="2025-01-02T10:20:00Z">
        <w:r w:rsidRPr="00986B46">
          <w:rPr>
            <w:color w:val="000000"/>
          </w:rPr>
          <w:t xml:space="preserve"> </w:t>
        </w:r>
        <w:r w:rsidRPr="009D3CED">
          <w:rPr>
            <w:color w:val="000000"/>
          </w:rPr>
          <w:t xml:space="preserve">the Resource’s Category Startup Offer Generic Cap unless ERCOT has approved verifiable unit-specific Startup Costs for the Resource.  If applicable, the calculated Verifiable Startup costs will be based on FIP or FOP fuel prices for the Operating Day when the Resource tripped </w:t>
        </w:r>
        <w:r>
          <w:rPr>
            <w:color w:val="000000"/>
          </w:rPr>
          <w:t>O</w:t>
        </w:r>
        <w:r w:rsidRPr="009D3CED">
          <w:rPr>
            <w:color w:val="000000"/>
          </w:rPr>
          <w:t>ff</w:t>
        </w:r>
        <w:r>
          <w:rPr>
            <w:color w:val="000000"/>
          </w:rPr>
          <w:t>-L</w:t>
        </w:r>
        <w:r w:rsidRPr="009D3CED">
          <w:rPr>
            <w:color w:val="000000"/>
          </w:rPr>
          <w:t>ine.</w:t>
        </w:r>
      </w:ins>
      <w:ins w:id="315" w:author="STEC" w:date="2024-05-06T16:13:00Z">
        <w:del w:id="316" w:author="STEC 010225" w:date="2025-01-02T10:20:00Z">
          <w:r w:rsidDel="00986B46">
            <w:rPr>
              <w:color w:val="000000"/>
            </w:rPr>
            <w:delText>:</w:delText>
          </w:r>
        </w:del>
      </w:ins>
    </w:p>
    <w:p w14:paraId="0F066452" w14:textId="77777777" w:rsidR="00A56B6C" w:rsidDel="00986B46" w:rsidRDefault="00A56B6C" w:rsidP="00A56B6C">
      <w:pPr>
        <w:spacing w:after="240"/>
        <w:ind w:left="1440" w:hanging="720"/>
        <w:rPr>
          <w:ins w:id="317" w:author="STEC" w:date="2024-05-06T16:13:00Z"/>
          <w:del w:id="318" w:author="STEC 010225" w:date="2025-01-02T10:21:00Z"/>
          <w:color w:val="000000"/>
        </w:rPr>
      </w:pPr>
      <w:ins w:id="319" w:author="STEC" w:date="2024-05-06T16:13:00Z">
        <w:del w:id="320" w:author="STEC 010225" w:date="2025-01-02T10:21:00Z">
          <w:r w:rsidDel="00986B46">
            <w:rPr>
              <w:color w:val="000000"/>
            </w:rPr>
            <w:delText>(a)</w:delText>
          </w:r>
          <w:r w:rsidDel="00986B46">
            <w:rPr>
              <w:color w:val="000000"/>
            </w:rPr>
            <w:tab/>
            <w:delText>The most recent valid Day-Ahead Startup Offer received for the Generation Resource; or</w:delText>
          </w:r>
        </w:del>
      </w:ins>
    </w:p>
    <w:p w14:paraId="03434954" w14:textId="77777777" w:rsidR="00A56B6C" w:rsidDel="00986B46" w:rsidRDefault="00A56B6C" w:rsidP="00A56B6C">
      <w:pPr>
        <w:spacing w:after="240"/>
        <w:ind w:left="1440" w:hanging="720"/>
        <w:rPr>
          <w:ins w:id="321" w:author="STEC" w:date="2024-05-06T16:13:00Z"/>
          <w:del w:id="322" w:author="STEC 010225" w:date="2025-01-02T10:21:00Z"/>
          <w:color w:val="000000"/>
        </w:rPr>
      </w:pPr>
      <w:ins w:id="323" w:author="STEC" w:date="2024-05-06T16:13:00Z">
        <w:del w:id="324" w:author="STEC 010225" w:date="2025-01-02T10:21:00Z">
          <w:r w:rsidDel="00986B46">
            <w:rPr>
              <w:color w:val="000000"/>
            </w:rPr>
            <w:delText>(b)</w:delText>
          </w:r>
          <w:r w:rsidDel="00986B46">
            <w:rPr>
              <w:color w:val="000000"/>
            </w:rPr>
            <w:tab/>
            <w:delText>The Day-Ahead Startup Cap for the Resource’s Category Startup Offer Generic Cap unless ERCOT has approved verifiable unit-specific Startup Costs for the Resource.</w:delText>
          </w:r>
        </w:del>
      </w:ins>
    </w:p>
    <w:p w14:paraId="4760BD15" w14:textId="77777777" w:rsidR="00A56B6C" w:rsidRDefault="00A56B6C" w:rsidP="00A56B6C">
      <w:pPr>
        <w:spacing w:after="240"/>
        <w:ind w:left="720" w:hanging="720"/>
        <w:rPr>
          <w:ins w:id="325" w:author="STEC" w:date="2024-05-06T16:13:00Z"/>
          <w:color w:val="000000"/>
        </w:rPr>
      </w:pPr>
      <w:ins w:id="326" w:author="STEC" w:date="2024-05-06T16:13:00Z">
        <w:r>
          <w:rPr>
            <w:color w:val="000000"/>
          </w:rPr>
          <w:t>(</w:t>
        </w:r>
      </w:ins>
      <w:ins w:id="327" w:author="STEC 010225" w:date="2025-01-02T10:21:00Z">
        <w:r>
          <w:rPr>
            <w:color w:val="000000"/>
          </w:rPr>
          <w:t>6</w:t>
        </w:r>
      </w:ins>
      <w:ins w:id="328" w:author="STEC 061224" w:date="2024-06-12T13:42:00Z">
        <w:del w:id="329" w:author="STEC 010225" w:date="2025-01-02T10:21:00Z">
          <w:r w:rsidDel="00986B46">
            <w:rPr>
              <w:color w:val="000000"/>
            </w:rPr>
            <w:delText>5</w:delText>
          </w:r>
        </w:del>
      </w:ins>
      <w:ins w:id="330" w:author="STEC" w:date="2024-05-06T16:13:00Z">
        <w:del w:id="331" w:author="STEC 061224" w:date="2024-06-12T13:42:00Z">
          <w:r w:rsidDel="000C1C0B">
            <w:rPr>
              <w:color w:val="000000"/>
            </w:rPr>
            <w:delText>6</w:delText>
          </w:r>
        </w:del>
        <w:r>
          <w:rPr>
            <w:color w:val="000000"/>
          </w:rPr>
          <w:t>)</w:t>
        </w:r>
        <w:r>
          <w:rPr>
            <w:color w:val="000000"/>
          </w:rPr>
          <w:tab/>
          <w:t xml:space="preserve">The </w:t>
        </w:r>
      </w:ins>
      <w:ins w:id="332" w:author="STEC 010225" w:date="2025-01-02T10:21:00Z">
        <w:r w:rsidRPr="009D3CED">
          <w:rPr>
            <w:color w:val="000000"/>
          </w:rPr>
          <w:t>Constraint Management Plan Cost Recovery P</w:t>
        </w:r>
      </w:ins>
      <w:ins w:id="333" w:author="STEC" w:date="2024-05-06T16:13:00Z">
        <w:del w:id="334" w:author="STEC 010225" w:date="2025-01-02T10:21:00Z">
          <w:r w:rsidDel="00986B46">
            <w:rPr>
              <w:color w:val="000000"/>
            </w:rPr>
            <w:delText>p</w:delText>
          </w:r>
        </w:del>
        <w:r>
          <w:rPr>
            <w:color w:val="000000"/>
          </w:rPr>
          <w:t xml:space="preserve">ayment shall be calculated </w:t>
        </w:r>
      </w:ins>
      <w:ins w:id="335" w:author="STEC 010225" w:date="2025-01-02T10:21:00Z">
        <w:r w:rsidRPr="009D3CED">
          <w:rPr>
            <w:color w:val="000000"/>
          </w:rPr>
          <w:t xml:space="preserve">for the period described in </w:t>
        </w:r>
        <w:r>
          <w:rPr>
            <w:color w:val="000000"/>
          </w:rPr>
          <w:t xml:space="preserve">paragraphs </w:t>
        </w:r>
        <w:r w:rsidRPr="009D3CED">
          <w:rPr>
            <w:color w:val="000000"/>
          </w:rPr>
          <w:t>(3)</w:t>
        </w:r>
        <w:del w:id="336" w:author="ERCOT 012825" w:date="2025-01-14T13:30:00Z">
          <w:r w:rsidRPr="009D3CED" w:rsidDel="007C4E5E">
            <w:rPr>
              <w:color w:val="000000"/>
            </w:rPr>
            <w:delText xml:space="preserve"> and (5)</w:delText>
          </w:r>
        </w:del>
        <w:r w:rsidRPr="009D3CED">
          <w:rPr>
            <w:color w:val="000000"/>
          </w:rPr>
          <w:t xml:space="preserve"> above</w:t>
        </w:r>
        <w:r>
          <w:rPr>
            <w:color w:val="000000"/>
          </w:rPr>
          <w:t xml:space="preserve"> </w:t>
        </w:r>
      </w:ins>
      <w:ins w:id="337" w:author="STEC" w:date="2024-05-06T16:13:00Z">
        <w:r>
          <w:rPr>
            <w:color w:val="000000"/>
          </w:rPr>
          <w:t>as follows</w:t>
        </w:r>
      </w:ins>
      <w:ins w:id="338" w:author="STEC 061224" w:date="2024-06-12T13:41:00Z">
        <w:del w:id="339" w:author="STEC 010225" w:date="2025-01-02T10:24:00Z">
          <w:r w:rsidRPr="000C1C0B" w:rsidDel="00986B46">
            <w:delText xml:space="preserve"> </w:delText>
          </w:r>
          <w:r w:rsidRPr="000C1C0B" w:rsidDel="00986B46">
            <w:rPr>
              <w:color w:val="000000"/>
            </w:rPr>
            <w:delText xml:space="preserve">whereas the similar variables included herein shall have the same meaning as defined in </w:delText>
          </w:r>
        </w:del>
      </w:ins>
      <w:ins w:id="340" w:author="STEC 061224" w:date="2024-06-12T13:51:00Z">
        <w:del w:id="341" w:author="STEC 010225" w:date="2025-01-02T10:24:00Z">
          <w:r w:rsidDel="00986B46">
            <w:rPr>
              <w:color w:val="000000"/>
            </w:rPr>
            <w:delText xml:space="preserve">Section </w:delText>
          </w:r>
        </w:del>
      </w:ins>
      <w:ins w:id="342" w:author="STEC 061224" w:date="2024-06-12T13:41:00Z">
        <w:del w:id="343" w:author="STEC 010225" w:date="2025-01-02T10:24:00Z">
          <w:r w:rsidRPr="000C1C0B" w:rsidDel="00986B46">
            <w:rPr>
              <w:color w:val="000000"/>
            </w:rPr>
            <w:delText>5.6.5.2</w:delText>
          </w:r>
        </w:del>
      </w:ins>
      <w:ins w:id="344" w:author="STEC 061224" w:date="2024-06-12T13:51:00Z">
        <w:del w:id="345" w:author="STEC 010225" w:date="2025-01-02T10:24:00Z">
          <w:r w:rsidDel="00986B46">
            <w:rPr>
              <w:color w:val="000000"/>
            </w:rPr>
            <w:delText>,</w:delText>
          </w:r>
        </w:del>
      </w:ins>
      <w:ins w:id="346" w:author="STEC 061224" w:date="2024-06-12T13:41:00Z">
        <w:del w:id="347" w:author="STEC 010225" w:date="2025-01-02T10:24:00Z">
          <w:r w:rsidRPr="000C1C0B" w:rsidDel="00986B46">
            <w:rPr>
              <w:color w:val="000000"/>
            </w:rPr>
            <w:delText xml:space="preserve"> RUC Make-Whole Payment and RUC Clawback Charge for Resources</w:delText>
          </w:r>
        </w:del>
      </w:ins>
      <w:ins w:id="348" w:author="STEC 061224" w:date="2024-06-12T13:52:00Z">
        <w:del w:id="349" w:author="STEC 010225" w:date="2025-01-02T10:24:00Z">
          <w:r w:rsidDel="00986B46">
            <w:rPr>
              <w:color w:val="000000"/>
            </w:rPr>
            <w:delText>,</w:delText>
          </w:r>
        </w:del>
      </w:ins>
      <w:ins w:id="350" w:author="STEC 061224" w:date="2024-06-12T13:41:00Z">
        <w:del w:id="351" w:author="STEC 010225" w:date="2025-01-02T10:24:00Z">
          <w:r w:rsidRPr="000C1C0B" w:rsidDel="00986B46">
            <w:rPr>
              <w:color w:val="000000"/>
            </w:rPr>
            <w:delText xml:space="preserve"> and </w:delText>
          </w:r>
        </w:del>
      </w:ins>
      <w:ins w:id="352" w:author="STEC 061224" w:date="2024-06-12T13:52:00Z">
        <w:del w:id="353" w:author="STEC 010225" w:date="2025-01-02T10:24:00Z">
          <w:r w:rsidDel="00986B46">
            <w:rPr>
              <w:color w:val="000000"/>
            </w:rPr>
            <w:delText xml:space="preserve">Section </w:delText>
          </w:r>
        </w:del>
      </w:ins>
      <w:ins w:id="354" w:author="STEC 061224" w:date="2024-06-12T13:41:00Z">
        <w:del w:id="355" w:author="STEC 010225" w:date="2025-01-02T10:24:00Z">
          <w:r w:rsidRPr="000C1C0B" w:rsidDel="00986B46">
            <w:rPr>
              <w:color w:val="000000"/>
            </w:rPr>
            <w:delText>5.7.1.1</w:delText>
          </w:r>
        </w:del>
      </w:ins>
      <w:ins w:id="356" w:author="STEC 061224" w:date="2024-06-12T13:52:00Z">
        <w:del w:id="357" w:author="STEC 010225" w:date="2025-01-02T10:24:00Z">
          <w:r w:rsidDel="00986B46">
            <w:rPr>
              <w:color w:val="000000"/>
            </w:rPr>
            <w:delText>,</w:delText>
          </w:r>
        </w:del>
      </w:ins>
      <w:ins w:id="358" w:author="STEC 061224" w:date="2024-06-12T13:41:00Z">
        <w:del w:id="359" w:author="STEC 010225" w:date="2025-01-02T10:24:00Z">
          <w:r w:rsidRPr="000C1C0B" w:rsidDel="00986B46">
            <w:rPr>
              <w:color w:val="000000"/>
            </w:rPr>
            <w:delText xml:space="preserve"> RUC Guarantee</w:delText>
          </w:r>
        </w:del>
      </w:ins>
      <w:ins w:id="360" w:author="STEC" w:date="2024-05-06T16:13:00Z">
        <w:r>
          <w:rPr>
            <w:color w:val="000000"/>
          </w:rPr>
          <w:t xml:space="preserve">:  </w:t>
        </w:r>
      </w:ins>
    </w:p>
    <w:p w14:paraId="6542B6DB" w14:textId="77777777" w:rsidR="00A56B6C" w:rsidRPr="009D3CED" w:rsidRDefault="00A56B6C" w:rsidP="00A56B6C">
      <w:pPr>
        <w:spacing w:after="240"/>
        <w:ind w:left="2160" w:hanging="1440"/>
        <w:rPr>
          <w:ins w:id="361" w:author="STEC 010225" w:date="2025-01-02T10:24:00Z"/>
          <w:color w:val="000000"/>
        </w:rPr>
      </w:pPr>
      <w:ins w:id="362" w:author="STEC 010225" w:date="2025-01-02T10:24:00Z">
        <w:r w:rsidRPr="009D3CED">
          <w:rPr>
            <w:color w:val="000000"/>
          </w:rPr>
          <w:t>CMPCRAMT</w:t>
        </w:r>
        <w:r w:rsidRPr="009D3CED">
          <w:rPr>
            <w:bCs/>
            <w:i/>
            <w:iCs/>
            <w:kern w:val="2"/>
            <w:sz w:val="20"/>
            <w:vertAlign w:val="subscript"/>
          </w:rPr>
          <w:t xml:space="preserve"> q, r, p, i</w:t>
        </w:r>
        <w:r w:rsidRPr="009D3CED">
          <w:rPr>
            <w:color w:val="000000"/>
          </w:rPr>
          <w:t xml:space="preserve">   = </w:t>
        </w:r>
        <w:r>
          <w:rPr>
            <w:color w:val="000000"/>
          </w:rPr>
          <w:t>(-1) * (</w:t>
        </w:r>
        <w:r w:rsidRPr="009D3CED">
          <w:t xml:space="preserve">CMPFALA </w:t>
        </w:r>
        <w:r w:rsidRPr="009D3CED">
          <w:rPr>
            <w:bCs/>
            <w:i/>
            <w:iCs/>
            <w:kern w:val="2"/>
            <w:sz w:val="20"/>
            <w:vertAlign w:val="subscript"/>
          </w:rPr>
          <w:t>q, r, p, i</w:t>
        </w:r>
        <w:r w:rsidRPr="009D3CED">
          <w:rPr>
            <w:i/>
            <w:iCs/>
            <w:color w:val="000000"/>
            <w:vertAlign w:val="subscript"/>
          </w:rPr>
          <w:t xml:space="preserve"> </w:t>
        </w:r>
        <w:r w:rsidRPr="009D3CED">
          <w:rPr>
            <w:color w:val="000000"/>
          </w:rPr>
          <w:t xml:space="preserve"> + </w:t>
        </w:r>
        <w:r w:rsidRPr="009D3CED">
          <w:t>CMPR</w:t>
        </w:r>
        <w:r>
          <w:t>A</w:t>
        </w:r>
        <w:r w:rsidRPr="009D3CED">
          <w:t>L</w:t>
        </w:r>
        <w:r>
          <w:t>A</w:t>
        </w:r>
        <w:r w:rsidRPr="009D3CED">
          <w:t xml:space="preserve"> </w:t>
        </w:r>
        <w:r w:rsidRPr="009D3CED">
          <w:rPr>
            <w:bCs/>
            <w:i/>
            <w:iCs/>
            <w:kern w:val="2"/>
            <w:sz w:val="20"/>
            <w:vertAlign w:val="subscript"/>
          </w:rPr>
          <w:t>q, r, p, i</w:t>
        </w:r>
        <w:r w:rsidRPr="00613720" w:rsidDel="00613720">
          <w:rPr>
            <w:i/>
            <w:iCs/>
            <w:color w:val="000000"/>
            <w:vertAlign w:val="subscript"/>
          </w:rPr>
          <w:t xml:space="preserve"> </w:t>
        </w:r>
        <w:r w:rsidRPr="009D3CED">
          <w:rPr>
            <w:color w:val="000000"/>
          </w:rPr>
          <w:t xml:space="preserve"> + CMPSUPR</w:t>
        </w:r>
        <w:r w:rsidRPr="009D3CED">
          <w:rPr>
            <w:color w:val="000000"/>
            <w:vertAlign w:val="subscript"/>
          </w:rPr>
          <w:t xml:space="preserve"> </w:t>
        </w:r>
        <w:r w:rsidRPr="009D3CED">
          <w:rPr>
            <w:bCs/>
            <w:i/>
            <w:iCs/>
            <w:kern w:val="2"/>
            <w:sz w:val="20"/>
            <w:vertAlign w:val="subscript"/>
          </w:rPr>
          <w:t>q, r, p, i</w:t>
        </w:r>
        <w:r>
          <w:rPr>
            <w:color w:val="000000"/>
          </w:rPr>
          <w:t>)</w:t>
        </w:r>
      </w:ins>
    </w:p>
    <w:p w14:paraId="4B6DD370" w14:textId="77777777" w:rsidR="00A56B6C" w:rsidRPr="00FF4673" w:rsidRDefault="00A56B6C" w:rsidP="00A56B6C">
      <w:pPr>
        <w:tabs>
          <w:tab w:val="left" w:pos="1440"/>
          <w:tab w:val="left" w:pos="2340"/>
        </w:tabs>
        <w:spacing w:after="240"/>
        <w:ind w:left="3420" w:hanging="2700"/>
        <w:jc w:val="both"/>
        <w:rPr>
          <w:ins w:id="363" w:author="STEC 010225" w:date="2025-01-02T10:24:00Z"/>
          <w:lang w:val="pt-BR"/>
        </w:rPr>
      </w:pPr>
      <w:ins w:id="364" w:author="STEC 010225" w:date="2025-01-02T10:24:00Z">
        <w:r w:rsidRPr="00FF4673">
          <w:rPr>
            <w:lang w:val="pt-BR"/>
          </w:rPr>
          <w:t>Where</w:t>
        </w:r>
        <w:r>
          <w:rPr>
            <w:lang w:val="pt-BR"/>
          </w:rPr>
          <w:t>:</w:t>
        </w:r>
        <w:r w:rsidRPr="00FF4673">
          <w:rPr>
            <w:lang w:val="pt-BR"/>
          </w:rPr>
          <w:t xml:space="preserve"> </w:t>
        </w:r>
      </w:ins>
    </w:p>
    <w:p w14:paraId="4F554E65" w14:textId="77777777" w:rsidR="00A56B6C" w:rsidRPr="00FF4673" w:rsidRDefault="00A56B6C" w:rsidP="00A56B6C">
      <w:pPr>
        <w:tabs>
          <w:tab w:val="left" w:pos="1440"/>
          <w:tab w:val="left" w:pos="2340"/>
        </w:tabs>
        <w:spacing w:after="240"/>
        <w:ind w:left="3420" w:hanging="2700"/>
        <w:jc w:val="both"/>
        <w:rPr>
          <w:ins w:id="365" w:author="STEC 010225" w:date="2025-01-02T10:24:00Z"/>
          <w:lang w:val="pt-BR"/>
        </w:rPr>
      </w:pPr>
      <w:ins w:id="366" w:author="STEC 010225" w:date="2025-01-02T10:24:00Z">
        <w:r w:rsidRPr="00FF4673">
          <w:rPr>
            <w:lang w:val="pt-BR"/>
          </w:rPr>
          <w:t xml:space="preserve">CMPFALA </w:t>
        </w:r>
        <w:r w:rsidRPr="00FF4673">
          <w:rPr>
            <w:i/>
            <w:iCs/>
            <w:kern w:val="2"/>
            <w:sz w:val="20"/>
            <w:vertAlign w:val="subscript"/>
            <w:lang w:val="pt-BR"/>
          </w:rPr>
          <w:t xml:space="preserve">q, r, p, i </w:t>
        </w:r>
        <w:r w:rsidRPr="00A054DA">
          <w:rPr>
            <w:i/>
            <w:vertAlign w:val="subscript"/>
            <w:lang w:val="pt-BR"/>
          </w:rPr>
          <w:t xml:space="preserve">  </w:t>
        </w:r>
        <w:r w:rsidRPr="00FF4673">
          <w:rPr>
            <w:lang w:val="pt-BR"/>
          </w:rPr>
          <w:t xml:space="preserve">= </w:t>
        </w:r>
        <w:r w:rsidRPr="00FF4673">
          <w:rPr>
            <w:lang w:val="pt-BR"/>
          </w:rPr>
          <w:tab/>
          <w:t xml:space="preserve">Min (CMPFAL </w:t>
        </w:r>
        <w:r w:rsidRPr="00FF4673">
          <w:rPr>
            <w:i/>
            <w:iCs/>
            <w:kern w:val="2"/>
            <w:sz w:val="20"/>
            <w:vertAlign w:val="subscript"/>
            <w:lang w:val="pt-BR"/>
          </w:rPr>
          <w:t>q, r, p, i</w:t>
        </w:r>
      </w:ins>
      <w:ins w:id="367" w:author="ERCOT 012825" w:date="2025-01-14T12:53:00Z">
        <w:r w:rsidR="00831DBA">
          <w:rPr>
            <w:i/>
            <w:iCs/>
            <w:kern w:val="2"/>
            <w:sz w:val="20"/>
            <w:vertAlign w:val="subscript"/>
            <w:lang w:val="pt-BR"/>
          </w:rPr>
          <w:t xml:space="preserve"> </w:t>
        </w:r>
      </w:ins>
      <w:ins w:id="368" w:author="STEC 010225" w:date="2025-01-02T10:24:00Z">
        <w:r w:rsidRPr="00A054DA">
          <w:rPr>
            <w:i/>
            <w:iCs/>
            <w:lang w:val="pt-BR"/>
          </w:rPr>
          <w:t>,</w:t>
        </w:r>
        <w:r w:rsidRPr="00831DBA">
          <w:rPr>
            <w:lang w:val="pt-BR"/>
          </w:rPr>
          <w:t xml:space="preserve"> </w:t>
        </w:r>
        <w:r w:rsidRPr="00FF4673">
          <w:rPr>
            <w:lang w:val="pt-BR"/>
          </w:rPr>
          <w:t xml:space="preserve">Max (0, (RTSPP </w:t>
        </w:r>
        <w:r w:rsidRPr="00FF4673">
          <w:rPr>
            <w:i/>
            <w:iCs/>
            <w:kern w:val="2"/>
            <w:sz w:val="20"/>
            <w:vertAlign w:val="subscript"/>
            <w:lang w:val="pt-BR"/>
          </w:rPr>
          <w:t>p, i</w:t>
        </w:r>
        <w:r w:rsidRPr="00FF4673" w:rsidDel="00613720">
          <w:rPr>
            <w:i/>
            <w:vertAlign w:val="subscript"/>
            <w:lang w:val="pt-BR"/>
          </w:rPr>
          <w:t xml:space="preserve"> </w:t>
        </w:r>
        <w:r w:rsidRPr="00FF4673">
          <w:rPr>
            <w:lang w:val="pt-BR"/>
          </w:rPr>
          <w:t xml:space="preserve"> – RTRSVPOR</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RTRDP</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RTEOCOST </w:t>
        </w:r>
        <w:r w:rsidRPr="00FF4673">
          <w:rPr>
            <w:i/>
            <w:iCs/>
            <w:kern w:val="2"/>
            <w:sz w:val="20"/>
            <w:vertAlign w:val="subscript"/>
            <w:lang w:val="pt-BR"/>
          </w:rPr>
          <w:t>q, r, p, i</w:t>
        </w:r>
        <w:r w:rsidRPr="00FF4673">
          <w:rPr>
            <w:lang w:val="pt-BR"/>
          </w:rPr>
          <w:t>) * (1/4) * CMPHSL</w:t>
        </w:r>
        <w:r w:rsidRPr="00FF4673">
          <w:rPr>
            <w:i/>
            <w:vertAlign w:val="subscript"/>
            <w:lang w:val="pt-BR"/>
          </w:rPr>
          <w:t xml:space="preserve"> </w:t>
        </w:r>
        <w:r w:rsidRPr="00FF4673">
          <w:rPr>
            <w:i/>
            <w:iCs/>
            <w:kern w:val="2"/>
            <w:sz w:val="20"/>
            <w:vertAlign w:val="subscript"/>
            <w:lang w:val="pt-BR"/>
          </w:rPr>
          <w:t>q, r, p, h</w:t>
        </w:r>
        <w:r w:rsidRPr="00FF4673" w:rsidDel="00613720">
          <w:rPr>
            <w:i/>
            <w:vertAlign w:val="subscript"/>
            <w:lang w:val="pt-BR"/>
          </w:rPr>
          <w:t xml:space="preserve"> </w:t>
        </w:r>
        <w:r w:rsidRPr="00FF4673">
          <w:rPr>
            <w:lang w:val="pt-BR"/>
          </w:rPr>
          <w:t>))</w:t>
        </w:r>
      </w:ins>
    </w:p>
    <w:p w14:paraId="16AD6950" w14:textId="77777777" w:rsidR="00A56B6C" w:rsidRPr="00FF4673" w:rsidRDefault="00A56B6C" w:rsidP="00A56B6C">
      <w:pPr>
        <w:tabs>
          <w:tab w:val="left" w:pos="1440"/>
          <w:tab w:val="left" w:pos="2340"/>
        </w:tabs>
        <w:spacing w:after="240"/>
        <w:ind w:left="3420" w:hanging="2700"/>
        <w:jc w:val="both"/>
        <w:rPr>
          <w:ins w:id="369" w:author="STEC 010225" w:date="2025-01-02T10:24:00Z"/>
        </w:rPr>
      </w:pPr>
      <w:ins w:id="370" w:author="STEC 010225" w:date="2025-01-02T10:24:00Z">
        <w:r w:rsidRPr="00FF4673">
          <w:t xml:space="preserve">And, </w:t>
        </w:r>
      </w:ins>
    </w:p>
    <w:p w14:paraId="15ADD5C4" w14:textId="77777777" w:rsidR="00A56B6C" w:rsidRPr="00FF4673" w:rsidRDefault="00A56B6C" w:rsidP="00A56B6C">
      <w:pPr>
        <w:tabs>
          <w:tab w:val="left" w:pos="1440"/>
          <w:tab w:val="left" w:pos="2340"/>
        </w:tabs>
        <w:spacing w:after="240"/>
        <w:ind w:left="720"/>
        <w:jc w:val="both"/>
        <w:rPr>
          <w:ins w:id="371" w:author="STEC 010225" w:date="2025-01-02T10:24:00Z"/>
          <w:color w:val="000000"/>
        </w:rPr>
      </w:pPr>
      <w:ins w:id="372" w:author="STEC 010225" w:date="2025-01-02T10:24:00Z">
        <w:r w:rsidRPr="00FF4673">
          <w:rPr>
            <w:color w:val="000000"/>
          </w:rPr>
          <w:t>Where the repair costs are allocated equally over the intervals corresponding to the period determined in paragraph (3) above</w:t>
        </w:r>
      </w:ins>
      <w:ins w:id="373" w:author="ERCOT 012825" w:date="2025-01-14T12:56:00Z">
        <w:r w:rsidR="00831DBA">
          <w:rPr>
            <w:color w:val="000000"/>
          </w:rPr>
          <w:t>:</w:t>
        </w:r>
      </w:ins>
    </w:p>
    <w:p w14:paraId="48EE806B" w14:textId="77777777" w:rsidR="00A56B6C" w:rsidRPr="00FF4673" w:rsidRDefault="00A56B6C" w:rsidP="00A56B6C">
      <w:pPr>
        <w:tabs>
          <w:tab w:val="left" w:pos="1440"/>
          <w:tab w:val="left" w:pos="2340"/>
        </w:tabs>
        <w:spacing w:after="240"/>
        <w:ind w:left="3420" w:hanging="2700"/>
        <w:jc w:val="both"/>
        <w:rPr>
          <w:ins w:id="374" w:author="STEC 010225" w:date="2025-01-02T10:24:00Z"/>
        </w:rPr>
      </w:pPr>
      <w:ins w:id="375" w:author="STEC 010225" w:date="2025-01-02T10:24:00Z">
        <w:r w:rsidRPr="00FF4673">
          <w:t xml:space="preserve">CMPRALA </w:t>
        </w:r>
        <w:r w:rsidRPr="00FF4673">
          <w:rPr>
            <w:i/>
            <w:iCs/>
            <w:kern w:val="2"/>
            <w:sz w:val="20"/>
            <w:vertAlign w:val="subscript"/>
          </w:rPr>
          <w:t xml:space="preserve">q, r, p, i  </w:t>
        </w:r>
        <w:r w:rsidRPr="00925696">
          <w:rPr>
            <w:i/>
            <w:vertAlign w:val="subscript"/>
          </w:rPr>
          <w:t xml:space="preserve">  </w:t>
        </w:r>
        <w:r w:rsidRPr="00FF4673">
          <w:rPr>
            <w:lang w:val="pt-BR"/>
          </w:rPr>
          <w:t xml:space="preserve">= </w:t>
        </w:r>
        <w:r w:rsidRPr="00FF4673">
          <w:t xml:space="preserve"> </w:t>
        </w:r>
        <w:r w:rsidRPr="00FF4673">
          <w:tab/>
          <w:t>Min ($500,000</w:t>
        </w:r>
        <w:r w:rsidRPr="00FF4673">
          <w:rPr>
            <w:i/>
            <w:iCs/>
          </w:rPr>
          <w:t xml:space="preserve">, </w:t>
        </w:r>
        <w:r w:rsidRPr="00FF4673">
          <w:t xml:space="preserve">CMPRAL </w:t>
        </w:r>
        <w:r w:rsidRPr="00FF4673">
          <w:rPr>
            <w:i/>
            <w:iCs/>
            <w:kern w:val="2"/>
            <w:sz w:val="20"/>
            <w:vertAlign w:val="subscript"/>
          </w:rPr>
          <w:t>q, r, p</w:t>
        </w:r>
        <w:r w:rsidRPr="00FF4673">
          <w:t>) / Total number of intervals in CMP period</w:t>
        </w:r>
      </w:ins>
    </w:p>
    <w:p w14:paraId="00C155E7" w14:textId="77777777" w:rsidR="00A56B6C" w:rsidRPr="00FF4673" w:rsidRDefault="00A56B6C" w:rsidP="00A56B6C">
      <w:pPr>
        <w:tabs>
          <w:tab w:val="left" w:pos="1440"/>
          <w:tab w:val="left" w:pos="2340"/>
        </w:tabs>
        <w:spacing w:after="240"/>
        <w:ind w:left="3420" w:hanging="2700"/>
        <w:jc w:val="both"/>
        <w:rPr>
          <w:ins w:id="376" w:author="STEC 010225" w:date="2025-01-02T10:24:00Z"/>
        </w:rPr>
      </w:pPr>
      <w:ins w:id="377" w:author="STEC 010225" w:date="2025-01-02T10:24:00Z">
        <w:r w:rsidRPr="00FF4673">
          <w:t xml:space="preserve">And, </w:t>
        </w:r>
      </w:ins>
    </w:p>
    <w:p w14:paraId="140927E8" w14:textId="77777777" w:rsidR="00A56B6C" w:rsidRDefault="00A56B6C" w:rsidP="00A56B6C">
      <w:pPr>
        <w:tabs>
          <w:tab w:val="left" w:pos="1440"/>
          <w:tab w:val="left" w:pos="2340"/>
        </w:tabs>
        <w:spacing w:after="240"/>
        <w:ind w:left="720"/>
        <w:jc w:val="both"/>
        <w:rPr>
          <w:ins w:id="378" w:author="STEC 010225" w:date="2025-01-02T10:24:00Z"/>
          <w:color w:val="000000"/>
        </w:rPr>
      </w:pPr>
      <w:ins w:id="379" w:author="STEC 010225" w:date="2025-01-02T10:24:00Z">
        <w:r w:rsidRPr="007E1CC1">
          <w:rPr>
            <w:color w:val="000000"/>
          </w:rPr>
          <w:t xml:space="preserve">Where </w:t>
        </w:r>
        <w:r>
          <w:rPr>
            <w:color w:val="000000"/>
          </w:rPr>
          <w:t xml:space="preserve">on the first Operating Day of the period determined in </w:t>
        </w:r>
        <w:r w:rsidRPr="007E1CC1">
          <w:rPr>
            <w:color w:val="000000"/>
          </w:rPr>
          <w:t>paragraph (3) above</w:t>
        </w:r>
        <w:r>
          <w:rPr>
            <w:color w:val="000000"/>
          </w:rPr>
          <w:t>, a cold startup cost is allocated evenly across the CMP event intervals.  Subsequent Operating Days in the CMP event will not have startup cost allocations.</w:t>
        </w:r>
      </w:ins>
    </w:p>
    <w:p w14:paraId="3E4CB078" w14:textId="77777777" w:rsidR="00A56B6C" w:rsidRPr="006A7ABC" w:rsidRDefault="00A56B6C" w:rsidP="00A56B6C">
      <w:pPr>
        <w:tabs>
          <w:tab w:val="left" w:pos="1440"/>
          <w:tab w:val="left" w:pos="2340"/>
        </w:tabs>
        <w:spacing w:after="240"/>
        <w:ind w:left="3420" w:hanging="2700"/>
        <w:jc w:val="both"/>
        <w:rPr>
          <w:ins w:id="380" w:author="STEC 010225" w:date="2025-01-02T10:24:00Z"/>
        </w:rPr>
      </w:pPr>
      <w:ins w:id="381" w:author="STEC 010225" w:date="2025-01-02T10:24:00Z">
        <w:r>
          <w:lastRenderedPageBreak/>
          <w:t>CMP</w:t>
        </w:r>
        <w:r w:rsidRPr="009D3CED">
          <w:t xml:space="preserve">SUPR </w:t>
        </w:r>
        <w:r w:rsidRPr="009D3CED">
          <w:rPr>
            <w:i/>
            <w:iCs/>
            <w:kern w:val="2"/>
            <w:sz w:val="20"/>
            <w:vertAlign w:val="subscript"/>
          </w:rPr>
          <w:t>q, r, p</w:t>
        </w:r>
        <w:r>
          <w:rPr>
            <w:i/>
            <w:iCs/>
            <w:kern w:val="2"/>
            <w:sz w:val="20"/>
            <w:vertAlign w:val="subscript"/>
          </w:rPr>
          <w:t xml:space="preserve">, i  </w:t>
        </w:r>
        <w:r w:rsidRPr="009D3CED">
          <w:rPr>
            <w:kern w:val="2"/>
            <w:sz w:val="20"/>
          </w:rPr>
          <w:t xml:space="preserve"> </w:t>
        </w:r>
        <w:r w:rsidRPr="009D3CED">
          <w:rPr>
            <w:lang w:val="pt-BR"/>
          </w:rPr>
          <w:t xml:space="preserve">= </w:t>
        </w:r>
        <w:r>
          <w:rPr>
            <w:lang w:val="pt-BR"/>
          </w:rPr>
          <w:tab/>
        </w:r>
        <w:r w:rsidRPr="009D3CED">
          <w:t>CMPSUCAP</w:t>
        </w:r>
        <w:r w:rsidRPr="009D3CED">
          <w:rPr>
            <w:bCs/>
            <w:iCs/>
          </w:rPr>
          <w:t xml:space="preserve"> </w:t>
        </w:r>
        <w:r w:rsidRPr="009D3CED">
          <w:rPr>
            <w:bCs/>
            <w:i/>
            <w:iCs/>
            <w:kern w:val="2"/>
            <w:sz w:val="20"/>
            <w:vertAlign w:val="subscript"/>
          </w:rPr>
          <w:t xml:space="preserve">q, r, p, </w:t>
        </w:r>
        <w:r>
          <w:rPr>
            <w:bCs/>
            <w:i/>
            <w:iCs/>
            <w:kern w:val="2"/>
            <w:sz w:val="20"/>
            <w:vertAlign w:val="subscript"/>
          </w:rPr>
          <w:t>cold</w:t>
        </w:r>
        <w:r w:rsidRPr="009D3CED" w:rsidDel="00613720">
          <w:rPr>
            <w:i/>
            <w:iCs/>
            <w:kern w:val="2"/>
            <w:sz w:val="20"/>
            <w:vertAlign w:val="subscript"/>
          </w:rPr>
          <w:t xml:space="preserve"> </w:t>
        </w:r>
        <w:r w:rsidRPr="009D3CED">
          <w:t xml:space="preserve"> </w:t>
        </w:r>
        <w:r>
          <w:t>/ Total number of CMP period intervals in the first Operating Day of the CMP event</w:t>
        </w:r>
      </w:ins>
    </w:p>
    <w:p w14:paraId="1F1AD1FC" w14:textId="77777777" w:rsidR="00A56B6C" w:rsidDel="00986B46" w:rsidRDefault="00A56B6C" w:rsidP="00A56B6C">
      <w:pPr>
        <w:spacing w:after="240"/>
        <w:ind w:left="2160" w:hanging="1440"/>
        <w:rPr>
          <w:ins w:id="382" w:author="STEC" w:date="2024-05-06T16:13:00Z"/>
          <w:del w:id="383" w:author="STEC 010225" w:date="2025-01-02T10:24:00Z"/>
          <w:color w:val="000000"/>
        </w:rPr>
      </w:pPr>
      <w:ins w:id="384" w:author="STEC" w:date="2024-05-06T16:13:00Z">
        <w:del w:id="385" w:author="STEC 010225" w:date="2025-01-02T10:24:00Z">
          <w:r w:rsidDel="00986B46">
            <w:rPr>
              <w:color w:val="000000"/>
            </w:rPr>
            <w:delText>CMP</w:delText>
          </w:r>
        </w:del>
        <w:del w:id="386" w:author="STEC 010225" w:date="2025-01-02T10:22:00Z">
          <w:r w:rsidDel="00986B46">
            <w:rPr>
              <w:color w:val="000000"/>
            </w:rPr>
            <w:delText>E</w:delText>
          </w:r>
        </w:del>
        <w:del w:id="387" w:author="STEC 010225" w:date="2025-01-02T10:24:00Z">
          <w:r w:rsidDel="00986B46">
            <w:rPr>
              <w:color w:val="000000"/>
            </w:rPr>
            <w:delText>AMT   = (-1){</w:delText>
          </w:r>
        </w:del>
      </w:ins>
      <w:ins w:id="388" w:author="STEC" w:date="2024-05-06T16:13:00Z">
        <w:del w:id="389" w:author="STEC 010225" w:date="2025-01-02T10:24:00Z">
          <w:r w:rsidDel="00986B46">
            <w:rPr>
              <w:position w:val="-20"/>
            </w:rPr>
            <w:object w:dxaOrig="285" w:dyaOrig="435" w14:anchorId="5CB88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pt" o:ole="">
                <v:imagedata r:id="rId11" o:title=""/>
              </v:shape>
              <o:OLEObject Type="Embed" ProgID="Equation.3" ShapeID="_x0000_i1025" DrawAspect="Content" ObjectID="_1799591268" r:id="rId12"/>
            </w:object>
          </w:r>
        </w:del>
      </w:ins>
      <w:ins w:id="390" w:author="STEC" w:date="2024-05-06T16:13:00Z">
        <w:del w:id="391" w:author="STEC 010225" w:date="2025-01-02T10:24:00Z">
          <w:r w:rsidDel="00986B46">
            <w:rPr>
              <w:color w:val="000000"/>
            </w:rPr>
            <w:delText>(Max (0, (RTSPP</w:delText>
          </w:r>
          <w:r w:rsidDel="00986B46">
            <w:rPr>
              <w:b/>
              <w:bCs/>
              <w:i/>
              <w:vertAlign w:val="subscript"/>
            </w:rPr>
            <w:delText xml:space="preserve"> </w:delText>
          </w:r>
          <w:r w:rsidRPr="00490892" w:rsidDel="00986B46">
            <w:rPr>
              <w:i/>
              <w:iCs/>
              <w:color w:val="000000"/>
              <w:vertAlign w:val="subscript"/>
            </w:rPr>
            <w:delText>p</w:delText>
          </w:r>
          <w:r w:rsidDel="00986B46">
            <w:rPr>
              <w:color w:val="000000"/>
            </w:rPr>
            <w:delText xml:space="preserve"> – MOC</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 HSL</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xml:space="preserve"> * (¼))} + SUPR</w:delText>
          </w:r>
          <w:r w:rsidRPr="00490892" w:rsidDel="00986B46">
            <w:rPr>
              <w:color w:val="000000"/>
              <w:vertAlign w:val="subscript"/>
            </w:rPr>
            <w:delText xml:space="preserve"> </w:delText>
          </w:r>
          <w:r w:rsidRPr="00490892" w:rsidDel="00986B46">
            <w:rPr>
              <w:i/>
              <w:iCs/>
              <w:color w:val="000000"/>
              <w:vertAlign w:val="subscript"/>
            </w:rPr>
            <w:delText>q, p, r</w:delText>
          </w:r>
          <w:r w:rsidDel="00986B46">
            <w:rPr>
              <w:color w:val="000000"/>
            </w:rPr>
            <w:delText xml:space="preserve"> + CMPLOAL</w:delText>
          </w:r>
          <w:r w:rsidRPr="00490892" w:rsidDel="00986B46">
            <w:rPr>
              <w:vertAlign w:val="subscript"/>
            </w:rPr>
            <w:delText xml:space="preserve"> </w:delText>
          </w:r>
          <w:r w:rsidRPr="00490892" w:rsidDel="00986B46">
            <w:rPr>
              <w:i/>
              <w:iCs/>
              <w:color w:val="000000"/>
              <w:vertAlign w:val="subscript"/>
            </w:rPr>
            <w:delText>q, r, p, i</w:delText>
          </w:r>
        </w:del>
      </w:ins>
      <w:ins w:id="392" w:author="STEC 050824" w:date="2024-05-08T14:44:00Z">
        <w:del w:id="393" w:author="STEC 010225" w:date="2025-01-02T10:24:00Z">
          <w:r w:rsidDel="00986B46">
            <w:rPr>
              <w:color w:val="000000"/>
            </w:rPr>
            <w:delText>}</w:delText>
          </w:r>
        </w:del>
      </w:ins>
    </w:p>
    <w:p w14:paraId="62F67F5F" w14:textId="77777777" w:rsidR="00A56B6C" w:rsidDel="000C1C0B" w:rsidRDefault="00A56B6C" w:rsidP="00A56B6C">
      <w:pPr>
        <w:spacing w:after="240"/>
        <w:ind w:left="720"/>
        <w:rPr>
          <w:ins w:id="394" w:author="STEC" w:date="2024-05-06T16:13:00Z"/>
          <w:del w:id="395" w:author="STEC 061224" w:date="2024-06-12T13:41:00Z"/>
          <w:color w:val="000000"/>
        </w:rPr>
      </w:pPr>
      <w:ins w:id="396" w:author="STEC" w:date="2024-05-06T16:13:00Z">
        <w:del w:id="397"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5813CA6" w14:textId="77777777" w:rsidR="00A56B6C" w:rsidDel="000C1C0B" w:rsidRDefault="00A56B6C" w:rsidP="00A56B6C">
      <w:pPr>
        <w:spacing w:after="240"/>
        <w:ind w:left="720"/>
        <w:rPr>
          <w:ins w:id="398" w:author="STEC" w:date="2024-05-06T16:13:00Z"/>
          <w:del w:id="399" w:author="STEC 061224" w:date="2024-06-12T13:41:00Z"/>
        </w:rPr>
      </w:pPr>
      <w:ins w:id="400" w:author="STEC" w:date="2024-05-06T16:13:00Z">
        <w:del w:id="401" w:author="STEC 061224" w:date="2024-06-12T13:41:00Z">
          <w:r w:rsidDel="000C1C0B">
            <w:delText>Where: If the QSE submitted a validated Three-Part Supply Offer for the Resource,</w:delText>
          </w:r>
        </w:del>
      </w:ins>
    </w:p>
    <w:p w14:paraId="6A007DAD" w14:textId="77777777" w:rsidR="00A56B6C" w:rsidDel="000C1C0B" w:rsidRDefault="00A56B6C" w:rsidP="00A56B6C">
      <w:pPr>
        <w:spacing w:after="240"/>
        <w:ind w:left="720"/>
        <w:rPr>
          <w:ins w:id="402" w:author="STEC" w:date="2024-05-06T16:13:00Z"/>
          <w:del w:id="403" w:author="STEC 061224" w:date="2024-06-12T13:41:00Z"/>
        </w:rPr>
      </w:pPr>
      <w:ins w:id="404" w:author="STEC" w:date="2024-05-06T16:13:00Z">
        <w:del w:id="405" w:author="STEC 061224" w:date="2024-06-12T13:41:00Z">
          <w:r w:rsidDel="000C1C0B">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2FE239BA" w14:textId="77777777" w:rsidR="00A56B6C" w:rsidDel="000C1C0B" w:rsidRDefault="00A56B6C" w:rsidP="00A56B6C">
      <w:pPr>
        <w:spacing w:after="240"/>
        <w:ind w:left="720"/>
        <w:rPr>
          <w:ins w:id="406" w:author="STEC" w:date="2024-05-06T16:13:00Z"/>
          <w:del w:id="407" w:author="STEC 061224" w:date="2024-06-12T13:41:00Z"/>
        </w:rPr>
      </w:pPr>
      <w:ins w:id="408" w:author="STEC" w:date="2024-05-06T16:13:00Z">
        <w:del w:id="409"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14CD7348" w14:textId="77777777" w:rsidR="00A56B6C" w:rsidDel="000C1C0B" w:rsidRDefault="00A56B6C" w:rsidP="00A56B6C">
      <w:pPr>
        <w:spacing w:after="240"/>
        <w:ind w:left="720"/>
        <w:rPr>
          <w:ins w:id="410" w:author="STEC" w:date="2024-05-06T16:13:00Z"/>
          <w:del w:id="411" w:author="STEC 061224" w:date="2024-06-12T13:41:00Z"/>
        </w:rPr>
      </w:pPr>
      <w:ins w:id="412" w:author="STEC" w:date="2024-05-06T16:13:00Z">
        <w:del w:id="413" w:author="STEC 061224" w:date="2024-06-12T13:41:00Z">
          <w:r w:rsidDel="000C1C0B">
            <w:delText xml:space="preserve">If ERCOT has approved verifiable Startup Costs and minimum-energy costs for the Resource, </w:delText>
          </w:r>
        </w:del>
      </w:ins>
    </w:p>
    <w:p w14:paraId="28CC5B69" w14:textId="77777777" w:rsidR="00A56B6C" w:rsidDel="000C1C0B" w:rsidRDefault="00A56B6C" w:rsidP="00A56B6C">
      <w:pPr>
        <w:spacing w:after="240"/>
        <w:ind w:left="720"/>
        <w:rPr>
          <w:ins w:id="414" w:author="STEC" w:date="2024-05-06T16:13:00Z"/>
          <w:del w:id="415" w:author="STEC 061224" w:date="2024-06-12T13:41:00Z"/>
        </w:rPr>
      </w:pPr>
      <w:ins w:id="416" w:author="STEC" w:date="2024-05-06T16:13:00Z">
        <w:del w:id="417"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42DBA535" w14:textId="77777777" w:rsidR="00A56B6C" w:rsidDel="000C1C0B" w:rsidRDefault="00A56B6C" w:rsidP="00A56B6C">
      <w:pPr>
        <w:spacing w:after="240"/>
        <w:ind w:left="720"/>
        <w:rPr>
          <w:ins w:id="418" w:author="STEC" w:date="2024-05-06T16:13:00Z"/>
          <w:del w:id="419" w:author="STEC 061224" w:date="2024-06-12T13:41:00Z"/>
          <w:color w:val="000000"/>
        </w:rPr>
      </w:pPr>
      <w:ins w:id="420" w:author="STEC" w:date="2024-05-06T16:13:00Z">
        <w:del w:id="421"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7F5DC8D4" w14:textId="77777777" w:rsidR="00A56B6C" w:rsidRDefault="00A56B6C" w:rsidP="00A56B6C">
      <w:pPr>
        <w:rPr>
          <w:ins w:id="422" w:author="STEC 010225" w:date="2025-01-02T10:26:00Z"/>
          <w:color w:val="000000"/>
        </w:rPr>
      </w:pPr>
      <w:ins w:id="423"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A56B6C" w:rsidRPr="009D3CED" w14:paraId="08578B06" w14:textId="77777777" w:rsidTr="00733619">
        <w:trPr>
          <w:cantSplit/>
          <w:trHeight w:val="146"/>
          <w:tblHeader/>
          <w:ins w:id="42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BEE6068" w14:textId="77777777" w:rsidR="00A56B6C" w:rsidRPr="009D3CED" w:rsidRDefault="00A56B6C" w:rsidP="00733619">
            <w:pPr>
              <w:spacing w:after="240" w:line="276" w:lineRule="auto"/>
              <w:rPr>
                <w:ins w:id="425" w:author="STEC 010225" w:date="2025-01-02T10:26:00Z"/>
                <w:b/>
                <w:iCs/>
                <w:kern w:val="2"/>
                <w:sz w:val="20"/>
              </w:rPr>
            </w:pPr>
            <w:ins w:id="426" w:author="STEC 010225" w:date="2025-01-02T10:26:00Z">
              <w:r w:rsidRPr="009D3CED">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12F54522" w14:textId="77777777" w:rsidR="00A56B6C" w:rsidRPr="009D3CED" w:rsidRDefault="00A56B6C" w:rsidP="00733619">
            <w:pPr>
              <w:spacing w:after="240" w:line="276" w:lineRule="auto"/>
              <w:rPr>
                <w:ins w:id="427" w:author="STEC 010225" w:date="2025-01-02T10:26:00Z"/>
                <w:b/>
                <w:iCs/>
                <w:kern w:val="2"/>
                <w:sz w:val="20"/>
              </w:rPr>
            </w:pPr>
            <w:ins w:id="428" w:author="STEC 010225" w:date="2025-01-02T10:26:00Z">
              <w:r w:rsidRPr="009D3CED">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6669EA8A" w14:textId="77777777" w:rsidR="00A56B6C" w:rsidRPr="009D3CED" w:rsidRDefault="00A56B6C" w:rsidP="00733619">
            <w:pPr>
              <w:spacing w:after="240" w:line="276" w:lineRule="auto"/>
              <w:rPr>
                <w:ins w:id="429" w:author="STEC 010225" w:date="2025-01-02T10:26:00Z"/>
                <w:b/>
                <w:iCs/>
                <w:kern w:val="2"/>
                <w:sz w:val="20"/>
              </w:rPr>
            </w:pPr>
            <w:ins w:id="430" w:author="STEC 010225" w:date="2025-01-02T10:26:00Z">
              <w:r w:rsidRPr="009D3CED">
                <w:rPr>
                  <w:b/>
                  <w:iCs/>
                  <w:kern w:val="2"/>
                  <w:sz w:val="20"/>
                </w:rPr>
                <w:t>Definition</w:t>
              </w:r>
            </w:ins>
          </w:p>
        </w:tc>
      </w:tr>
      <w:tr w:rsidR="00A56B6C" w:rsidRPr="009D3CED" w14:paraId="18BAE927" w14:textId="77777777" w:rsidTr="00733619">
        <w:trPr>
          <w:cantSplit/>
          <w:trHeight w:val="146"/>
          <w:ins w:id="43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17D2552" w14:textId="77777777" w:rsidR="00A56B6C" w:rsidRPr="009D3CED" w:rsidRDefault="00A56B6C" w:rsidP="00733619">
            <w:pPr>
              <w:spacing w:after="60" w:line="276" w:lineRule="auto"/>
              <w:rPr>
                <w:ins w:id="432" w:author="STEC 010225" w:date="2025-01-02T10:26:00Z"/>
                <w:iCs/>
                <w:kern w:val="2"/>
                <w:sz w:val="20"/>
              </w:rPr>
            </w:pPr>
            <w:ins w:id="433" w:author="STEC 010225" w:date="2025-01-02T10:26:00Z">
              <w:r w:rsidRPr="009D3CED">
                <w:rPr>
                  <w:iCs/>
                  <w:kern w:val="2"/>
                  <w:sz w:val="20"/>
                </w:rPr>
                <w:t>CMPCRAMT</w:t>
              </w:r>
              <w:r w:rsidRPr="009D3CED">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590D80D9" w14:textId="77777777" w:rsidR="00A56B6C" w:rsidRPr="009D3CED" w:rsidRDefault="00A56B6C" w:rsidP="00733619">
            <w:pPr>
              <w:spacing w:after="60" w:line="276" w:lineRule="auto"/>
              <w:rPr>
                <w:ins w:id="434" w:author="STEC 010225" w:date="2025-01-02T10:26:00Z"/>
                <w:iCs/>
                <w:kern w:val="2"/>
                <w:sz w:val="20"/>
              </w:rPr>
            </w:pPr>
            <w:ins w:id="435"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7614D84D" w14:textId="77777777" w:rsidR="00A56B6C" w:rsidRPr="009D3CED" w:rsidRDefault="00A56B6C" w:rsidP="00733619">
            <w:pPr>
              <w:spacing w:after="60" w:line="276" w:lineRule="auto"/>
              <w:rPr>
                <w:ins w:id="436" w:author="STEC 010225" w:date="2025-01-02T10:26:00Z"/>
                <w:i/>
                <w:iCs/>
                <w:kern w:val="2"/>
                <w:sz w:val="20"/>
              </w:rPr>
            </w:pPr>
            <w:ins w:id="437" w:author="STEC 010225" w:date="2025-01-02T10:26:00Z">
              <w:r w:rsidRPr="009D3CED">
                <w:rPr>
                  <w:i/>
                  <w:iCs/>
                  <w:kern w:val="2"/>
                  <w:sz w:val="20"/>
                  <w:szCs w:val="20"/>
                </w:rPr>
                <w:t>Constraint Management Plan Cost Recovery Amount</w:t>
              </w:r>
              <w:r w:rsidRPr="009D3CED">
                <w:t xml:space="preserve"> </w:t>
              </w:r>
              <w:r w:rsidRPr="009D3CED">
                <w:rPr>
                  <w:sz w:val="20"/>
                  <w:szCs w:val="20"/>
                </w:rPr>
                <w:t xml:space="preserve">per QSE per Generation Resource—The payment to QSE </w:t>
              </w:r>
              <w:r w:rsidRPr="00FF4673">
                <w:rPr>
                  <w:i/>
                  <w:iCs/>
                  <w:sz w:val="20"/>
                  <w:szCs w:val="20"/>
                </w:rPr>
                <w:t>q</w:t>
              </w:r>
              <w:r w:rsidRPr="009D3CED">
                <w:rPr>
                  <w:sz w:val="20"/>
                  <w:szCs w:val="20"/>
                </w:rPr>
                <w:t xml:space="preserve"> during eligible </w:t>
              </w:r>
              <w:r>
                <w:rPr>
                  <w:sz w:val="20"/>
                  <w:szCs w:val="20"/>
                </w:rPr>
                <w:t xml:space="preserve">intervals </w:t>
              </w:r>
              <w:r w:rsidRPr="009D3CED">
                <w:rPr>
                  <w:sz w:val="20"/>
                  <w:szCs w:val="20"/>
                </w:rPr>
                <w:t xml:space="preserve">of a Resource trip offline from an </w:t>
              </w:r>
              <w:r w:rsidRPr="009D3CED">
                <w:rPr>
                  <w:iCs/>
                  <w:kern w:val="2"/>
                  <w:sz w:val="20"/>
                </w:rPr>
                <w:t>ERCOT-issued</w:t>
              </w:r>
              <w:r w:rsidRPr="009D3CED">
                <w:rPr>
                  <w:sz w:val="20"/>
                  <w:szCs w:val="20"/>
                </w:rPr>
                <w:t xml:space="preserve"> CMP unit trip or equivalent VDI for Resource </w:t>
              </w:r>
              <w:r w:rsidRPr="00FF4673">
                <w:rPr>
                  <w:i/>
                  <w:iCs/>
                  <w:sz w:val="20"/>
                  <w:szCs w:val="20"/>
                </w:rPr>
                <w:t>r</w:t>
              </w:r>
              <w:r w:rsidRPr="009D3CED">
                <w:rPr>
                  <w:sz w:val="20"/>
                  <w:szCs w:val="20"/>
                </w:rPr>
                <w:t xml:space="preserve">, at Settlement Point </w:t>
              </w:r>
              <w:r w:rsidRPr="00FF4673">
                <w:rPr>
                  <w:i/>
                  <w:iCs/>
                  <w:sz w:val="20"/>
                  <w:szCs w:val="20"/>
                </w:rPr>
                <w:t>p</w:t>
              </w:r>
              <w:r w:rsidRPr="009D3CED">
                <w:rPr>
                  <w:sz w:val="20"/>
                  <w:szCs w:val="20"/>
                </w:rPr>
                <w:t xml:space="preserve"> for the 15-minute Settlement Interval </w:t>
              </w:r>
              <w:r w:rsidRPr="00FF4673">
                <w:rPr>
                  <w:i/>
                  <w:iCs/>
                  <w:sz w:val="20"/>
                  <w:szCs w:val="20"/>
                </w:rPr>
                <w:t>i</w:t>
              </w:r>
              <w:r w:rsidRPr="009D3CED">
                <w:rPr>
                  <w:sz w:val="20"/>
                  <w:szCs w:val="20"/>
                </w:rPr>
                <w:t xml:space="preserve">.  Where, for a Combined Cycle Resource, </w:t>
              </w:r>
              <w:r w:rsidRPr="00FF4673">
                <w:rPr>
                  <w:i/>
                  <w:iCs/>
                  <w:sz w:val="20"/>
                  <w:szCs w:val="20"/>
                </w:rPr>
                <w:t>r</w:t>
              </w:r>
              <w:r w:rsidRPr="009D3CED">
                <w:rPr>
                  <w:sz w:val="20"/>
                  <w:szCs w:val="20"/>
                </w:rPr>
                <w:t xml:space="preserve"> is a Combined Cycle Train.</w:t>
              </w:r>
            </w:ins>
          </w:p>
        </w:tc>
      </w:tr>
      <w:tr w:rsidR="00A56B6C" w:rsidRPr="009D3CED" w14:paraId="00748379" w14:textId="77777777" w:rsidTr="00733619">
        <w:trPr>
          <w:cantSplit/>
          <w:trHeight w:val="146"/>
          <w:ins w:id="43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558F354A" w14:textId="77777777" w:rsidR="00A56B6C" w:rsidRPr="009D3CED" w:rsidRDefault="00A56B6C" w:rsidP="00733619">
            <w:pPr>
              <w:spacing w:after="60" w:line="276" w:lineRule="auto"/>
              <w:rPr>
                <w:ins w:id="439" w:author="STEC 010225" w:date="2025-01-02T10:26:00Z"/>
                <w:iCs/>
                <w:kern w:val="2"/>
                <w:sz w:val="20"/>
              </w:rPr>
            </w:pPr>
            <w:ins w:id="440" w:author="STEC 010225" w:date="2025-01-02T10:26:00Z">
              <w:r w:rsidRPr="009D3CED">
                <w:rPr>
                  <w:iCs/>
                  <w:kern w:val="2"/>
                  <w:sz w:val="20"/>
                </w:rPr>
                <w:t>CMPFALA</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1FC3398" w14:textId="77777777" w:rsidR="00A56B6C" w:rsidRPr="009D3CED" w:rsidRDefault="00A56B6C" w:rsidP="00733619">
            <w:pPr>
              <w:spacing w:after="60" w:line="276" w:lineRule="auto"/>
              <w:rPr>
                <w:ins w:id="441" w:author="STEC 010225" w:date="2025-01-02T10:26:00Z"/>
              </w:rPr>
            </w:pPr>
            <w:ins w:id="442"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735434A5" w14:textId="77777777" w:rsidR="00A56B6C" w:rsidRPr="009D3CED" w:rsidRDefault="00A56B6C" w:rsidP="00733619">
            <w:pPr>
              <w:spacing w:after="60" w:line="276" w:lineRule="auto"/>
              <w:rPr>
                <w:ins w:id="443" w:author="STEC 010225" w:date="2025-01-02T10:26:00Z"/>
                <w:i/>
                <w:iCs/>
                <w:kern w:val="2"/>
                <w:sz w:val="20"/>
                <w:szCs w:val="20"/>
              </w:rPr>
            </w:pPr>
            <w:ins w:id="444" w:author="STEC 010225" w:date="2025-01-02T10:26:00Z">
              <w:r w:rsidRPr="009D3CED">
                <w:rPr>
                  <w:i/>
                  <w:iCs/>
                  <w:sz w:val="20"/>
                  <w:szCs w:val="20"/>
                </w:rPr>
                <w:t xml:space="preserve">Constraint Management Plan Financial </w:t>
              </w:r>
              <w:r w:rsidRPr="009D3CED">
                <w:rPr>
                  <w:i/>
                  <w:iCs/>
                  <w:kern w:val="2"/>
                  <w:sz w:val="20"/>
                  <w:szCs w:val="20"/>
                </w:rPr>
                <w:t>Attested Losses</w:t>
              </w:r>
              <w:r w:rsidRPr="009D3CED">
                <w:rPr>
                  <w:i/>
                  <w:iCs/>
                  <w:sz w:val="20"/>
                  <w:szCs w:val="20"/>
                </w:rPr>
                <w:t xml:space="preserve"> Allowed per QSE per Generation Resource</w:t>
              </w:r>
              <w:r w:rsidRPr="009D3CED">
                <w:rPr>
                  <w:sz w:val="20"/>
                  <w:szCs w:val="20"/>
                </w:rPr>
                <w:t>—</w:t>
              </w:r>
              <w:r w:rsidRPr="009D3CED">
                <w:rPr>
                  <w:iCs/>
                  <w:sz w:val="20"/>
                </w:rPr>
                <w:t xml:space="preserve"> The payment for financial attested losses to QSE </w:t>
              </w:r>
              <w:r w:rsidRPr="009D3CED">
                <w:rPr>
                  <w:i/>
                  <w:iCs/>
                  <w:sz w:val="20"/>
                </w:rPr>
                <w:t>q</w:t>
              </w:r>
              <w:r w:rsidRPr="009D3CED">
                <w:rPr>
                  <w:iCs/>
                  <w:sz w:val="20"/>
                </w:rPr>
                <w:t xml:space="preserve"> for an </w:t>
              </w:r>
              <w:r w:rsidRPr="009D3CED">
                <w:rPr>
                  <w:iCs/>
                  <w:kern w:val="2"/>
                  <w:sz w:val="20"/>
                </w:rPr>
                <w:t>ERCOT-issued</w:t>
              </w:r>
              <w:r w:rsidRPr="009D3CED">
                <w:rPr>
                  <w:iCs/>
                  <w:sz w:val="20"/>
                </w:rPr>
                <w:t xml:space="preserve"> CMP unit trip or equivalent VDI for Generation Resource </w:t>
              </w:r>
              <w:r w:rsidRPr="009D3CED">
                <w:rPr>
                  <w:i/>
                  <w:iCs/>
                  <w:sz w:val="20"/>
                </w:rPr>
                <w:t>r,</w:t>
              </w:r>
              <w:r w:rsidRPr="009D3CED">
                <w:rPr>
                  <w:iCs/>
                  <w:sz w:val="20"/>
                </w:rPr>
                <w:t xml:space="preserve"> at Settlement Point </w:t>
              </w:r>
              <w:r w:rsidRPr="009D3CED">
                <w:rPr>
                  <w:i/>
                  <w:iCs/>
                  <w:sz w:val="20"/>
                </w:rPr>
                <w:t xml:space="preserve">p </w:t>
              </w:r>
              <w:r w:rsidRPr="009D3CED">
                <w:rPr>
                  <w:iCs/>
                  <w:sz w:val="20"/>
                </w:rPr>
                <w:t xml:space="preserve">for the 15-minute Settlement Interval </w:t>
              </w:r>
              <w:r w:rsidRPr="009D3CED">
                <w:rPr>
                  <w:i/>
                  <w:iCs/>
                  <w:sz w:val="20"/>
                </w:rPr>
                <w:t>i</w:t>
              </w:r>
              <w:r w:rsidRPr="009D3CED">
                <w:rPr>
                  <w:iCs/>
                  <w:sz w:val="20"/>
                </w:rPr>
                <w:t xml:space="preserve">.  Where, for a Combined Cycle Resource, </w:t>
              </w:r>
              <w:r w:rsidRPr="009D3CED">
                <w:rPr>
                  <w:i/>
                  <w:iCs/>
                  <w:sz w:val="20"/>
                </w:rPr>
                <w:t>r</w:t>
              </w:r>
              <w:r w:rsidRPr="009D3CED">
                <w:rPr>
                  <w:iCs/>
                  <w:sz w:val="20"/>
                </w:rPr>
                <w:t xml:space="preserve"> is a Combined Cycle Train.</w:t>
              </w:r>
            </w:ins>
          </w:p>
        </w:tc>
      </w:tr>
      <w:tr w:rsidR="00A56B6C" w:rsidRPr="009D3CED" w14:paraId="07A45AE6" w14:textId="77777777" w:rsidTr="00733619">
        <w:trPr>
          <w:cantSplit/>
          <w:trHeight w:val="146"/>
          <w:ins w:id="44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0E4713B" w14:textId="77777777" w:rsidR="00A56B6C" w:rsidRPr="009D3CED" w:rsidRDefault="00A56B6C" w:rsidP="00733619">
            <w:pPr>
              <w:spacing w:after="60" w:line="276" w:lineRule="auto"/>
              <w:rPr>
                <w:ins w:id="446" w:author="STEC 010225" w:date="2025-01-02T10:26:00Z"/>
                <w:iCs/>
                <w:kern w:val="2"/>
                <w:sz w:val="20"/>
              </w:rPr>
            </w:pPr>
            <w:ins w:id="447" w:author="STEC 010225" w:date="2025-01-02T10:26:00Z">
              <w:r w:rsidRPr="009D3CED">
                <w:rPr>
                  <w:sz w:val="20"/>
                  <w:szCs w:val="20"/>
                </w:rPr>
                <w:t>CMPFAL</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26D8A7B9" w14:textId="77777777" w:rsidR="00A56B6C" w:rsidRPr="009D3CED" w:rsidRDefault="00A56B6C" w:rsidP="00733619">
            <w:pPr>
              <w:spacing w:after="60" w:line="276" w:lineRule="auto"/>
              <w:rPr>
                <w:ins w:id="448" w:author="STEC 010225" w:date="2025-01-02T10:26:00Z"/>
                <w:iCs/>
                <w:kern w:val="2"/>
                <w:sz w:val="20"/>
              </w:rPr>
            </w:pPr>
            <w:ins w:id="449"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60A72787" w14:textId="77777777" w:rsidR="00A56B6C" w:rsidRPr="009D3CED" w:rsidRDefault="00A56B6C" w:rsidP="00733619">
            <w:pPr>
              <w:spacing w:after="60" w:line="276" w:lineRule="auto"/>
              <w:rPr>
                <w:ins w:id="450" w:author="STEC 010225" w:date="2025-01-02T10:26:00Z"/>
                <w:i/>
                <w:iCs/>
                <w:kern w:val="2"/>
                <w:sz w:val="20"/>
                <w:szCs w:val="20"/>
              </w:rPr>
            </w:pPr>
            <w:ins w:id="451" w:author="STEC 010225" w:date="2025-01-02T10:26:00Z">
              <w:r w:rsidRPr="009D3CED">
                <w:rPr>
                  <w:i/>
                  <w:iCs/>
                  <w:kern w:val="2"/>
                  <w:sz w:val="20"/>
                  <w:szCs w:val="20"/>
                </w:rPr>
                <w:t>Constraint Management Plan Demonstrable Financial Attested Losses</w:t>
              </w:r>
              <w:r w:rsidRPr="009D3CED">
                <w:rPr>
                  <w:sz w:val="20"/>
                  <w:szCs w:val="20"/>
                </w:rPr>
                <w:t xml:space="preserve"> —The demonstrable financial loss to QSE </w:t>
              </w:r>
              <w:r w:rsidRPr="00FF4673">
                <w:rPr>
                  <w:i/>
                  <w:iCs/>
                  <w:sz w:val="20"/>
                  <w:szCs w:val="20"/>
                </w:rPr>
                <w:t>q</w:t>
              </w:r>
              <w:r w:rsidRPr="009D3CED">
                <w:rPr>
                  <w:sz w:val="20"/>
                  <w:szCs w:val="20"/>
                </w:rPr>
                <w:t xml:space="preserve"> for Resource </w:t>
              </w:r>
              <w:r w:rsidRPr="00FF4673">
                <w:rPr>
                  <w:i/>
                  <w:iCs/>
                  <w:sz w:val="20"/>
                  <w:szCs w:val="20"/>
                </w:rPr>
                <w:t>r</w:t>
              </w:r>
              <w:r>
                <w:rPr>
                  <w:i/>
                  <w:iCs/>
                  <w:sz w:val="20"/>
                  <w:szCs w:val="20"/>
                </w:rPr>
                <w:t xml:space="preserve">, </w:t>
              </w:r>
              <w:r>
                <w:rPr>
                  <w:sz w:val="20"/>
                  <w:szCs w:val="20"/>
                </w:rPr>
                <w:t xml:space="preserve">at Settlement Point </w:t>
              </w:r>
              <w:r w:rsidRPr="00FF4673">
                <w:rPr>
                  <w:i/>
                  <w:iCs/>
                  <w:sz w:val="20"/>
                  <w:szCs w:val="20"/>
                </w:rPr>
                <w:t>p</w:t>
              </w:r>
              <w:r>
                <w:rPr>
                  <w:sz w:val="20"/>
                  <w:szCs w:val="20"/>
                </w:rPr>
                <w:t xml:space="preserve"> </w:t>
              </w:r>
              <w:r w:rsidRPr="009D3CED">
                <w:rPr>
                  <w:sz w:val="20"/>
                  <w:szCs w:val="20"/>
                </w:rPr>
                <w:t xml:space="preserve">due to </w:t>
              </w:r>
              <w:r w:rsidRPr="009D3CED">
                <w:rPr>
                  <w:iCs/>
                  <w:sz w:val="20"/>
                </w:rPr>
                <w:t xml:space="preserve">an </w:t>
              </w:r>
              <w:r w:rsidRPr="009D3CED">
                <w:rPr>
                  <w:iCs/>
                  <w:kern w:val="2"/>
                  <w:sz w:val="20"/>
                </w:rPr>
                <w:t>ERCOT-issued</w:t>
              </w:r>
              <w:r w:rsidRPr="009D3CED">
                <w:rPr>
                  <w:iCs/>
                  <w:sz w:val="20"/>
                </w:rPr>
                <w:t xml:space="preserve"> CMP unit trip or equivalent VDI, </w:t>
              </w:r>
              <w:r w:rsidRPr="009D3CED">
                <w:rPr>
                  <w:sz w:val="20"/>
                  <w:szCs w:val="20"/>
                </w:rPr>
                <w:t>as attested by the QSE, and in accordance with costs described in paragraph (2)</w:t>
              </w:r>
            </w:ins>
            <w:ins w:id="452" w:author="ERCOT 012825" w:date="2025-01-06T12:38:00Z">
              <w:r>
                <w:rPr>
                  <w:sz w:val="20"/>
                  <w:szCs w:val="20"/>
                </w:rPr>
                <w:t>(c)</w:t>
              </w:r>
            </w:ins>
            <w:ins w:id="453" w:author="STEC 010225" w:date="2025-01-02T10:26:00Z">
              <w:r w:rsidRPr="009D3CED">
                <w:rPr>
                  <w:sz w:val="20"/>
                  <w:szCs w:val="20"/>
                </w:rPr>
                <w:t>(</w:t>
              </w:r>
              <w:del w:id="454" w:author="ERCOT 012825" w:date="2025-01-06T12:38:00Z">
                <w:r w:rsidRPr="009D3CED" w:rsidDel="00A56B6C">
                  <w:rPr>
                    <w:sz w:val="20"/>
                    <w:szCs w:val="20"/>
                  </w:rPr>
                  <w:delText>i</w:delText>
                </w:r>
              </w:del>
              <w:r w:rsidRPr="009D3CED">
                <w:rPr>
                  <w:sz w:val="20"/>
                  <w:szCs w:val="20"/>
                </w:rPr>
                <w:t>ii)</w:t>
              </w:r>
              <w:del w:id="455" w:author="ERCOT 012825" w:date="2025-01-06T12:39:00Z">
                <w:r w:rsidRPr="009D3CED" w:rsidDel="00A56B6C">
                  <w:rPr>
                    <w:sz w:val="20"/>
                    <w:szCs w:val="20"/>
                  </w:rPr>
                  <w:delText>(b)</w:delText>
                </w:r>
              </w:del>
              <w:r w:rsidRPr="009D3CED">
                <w:rPr>
                  <w:sz w:val="20"/>
                  <w:szCs w:val="20"/>
                </w:rPr>
                <w:t>(A) above</w:t>
              </w:r>
              <w:r>
                <w:rPr>
                  <w:sz w:val="20"/>
                  <w:szCs w:val="20"/>
                </w:rPr>
                <w:t xml:space="preserve">, for the 15-minute Settlement Interval </w:t>
              </w:r>
              <w:r w:rsidRPr="00FF4673">
                <w:rPr>
                  <w:i/>
                  <w:iCs/>
                  <w:sz w:val="20"/>
                  <w:szCs w:val="20"/>
                </w:rPr>
                <w:t>i</w:t>
              </w:r>
              <w:r w:rsidRPr="009D3CED">
                <w:rPr>
                  <w:sz w:val="20"/>
                  <w:szCs w:val="20"/>
                </w:rPr>
                <w:t xml:space="preserve">. </w:t>
              </w:r>
              <w:r w:rsidRPr="009D3CED">
                <w:rPr>
                  <w:iCs/>
                  <w:sz w:val="20"/>
                </w:rPr>
                <w:t xml:space="preserve">Where, for a Combined Cycle Resource, </w:t>
              </w:r>
              <w:r w:rsidRPr="009D3CED">
                <w:rPr>
                  <w:i/>
                  <w:iCs/>
                  <w:sz w:val="20"/>
                </w:rPr>
                <w:t>r</w:t>
              </w:r>
              <w:r w:rsidRPr="009D3CED">
                <w:rPr>
                  <w:iCs/>
                  <w:sz w:val="20"/>
                </w:rPr>
                <w:t xml:space="preserve"> is a Combined Cycle Train.</w:t>
              </w:r>
            </w:ins>
          </w:p>
        </w:tc>
      </w:tr>
      <w:tr w:rsidR="00A56B6C" w:rsidRPr="009D3CED" w14:paraId="243984C7" w14:textId="77777777" w:rsidTr="00733619">
        <w:trPr>
          <w:cantSplit/>
          <w:trHeight w:val="146"/>
          <w:ins w:id="45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73FD41D" w14:textId="77777777" w:rsidR="00A56B6C" w:rsidRPr="009D3CED" w:rsidRDefault="00A56B6C" w:rsidP="00733619">
            <w:pPr>
              <w:spacing w:after="60" w:line="276" w:lineRule="auto"/>
              <w:rPr>
                <w:ins w:id="457" w:author="STEC 010225" w:date="2025-01-02T10:26:00Z"/>
                <w:sz w:val="20"/>
                <w:szCs w:val="20"/>
              </w:rPr>
            </w:pPr>
            <w:ins w:id="458" w:author="STEC 010225" w:date="2025-01-02T10:26:00Z">
              <w:r w:rsidRPr="00FF4673">
                <w:rPr>
                  <w:sz w:val="20"/>
                  <w:szCs w:val="20"/>
                </w:rPr>
                <w:t>CMPRAL</w:t>
              </w:r>
              <w:r>
                <w:rPr>
                  <w:sz w:val="20"/>
                  <w:szCs w:val="20"/>
                </w:rPr>
                <w:t>A</w:t>
              </w:r>
              <w:r w:rsidRPr="009D3CED">
                <w:t xml:space="preserve"> </w:t>
              </w:r>
              <w:r w:rsidRPr="00FF4673">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6B93CF7" w14:textId="77777777" w:rsidR="00A56B6C" w:rsidRPr="009D3CED" w:rsidRDefault="00A56B6C" w:rsidP="00733619">
            <w:pPr>
              <w:spacing w:after="60" w:line="276" w:lineRule="auto"/>
              <w:rPr>
                <w:ins w:id="459" w:author="STEC 010225" w:date="2025-01-02T10:26:00Z"/>
              </w:rPr>
            </w:pPr>
            <w:ins w:id="460"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3B64C72B" w14:textId="77777777" w:rsidR="00A56B6C" w:rsidRPr="009D3CED" w:rsidRDefault="00A56B6C" w:rsidP="00733619">
            <w:pPr>
              <w:spacing w:after="60" w:line="276" w:lineRule="auto"/>
              <w:rPr>
                <w:ins w:id="461" w:author="STEC 010225" w:date="2025-01-02T10:26:00Z"/>
                <w:i/>
                <w:iCs/>
                <w:kern w:val="2"/>
                <w:sz w:val="20"/>
                <w:szCs w:val="20"/>
              </w:rPr>
            </w:pPr>
            <w:ins w:id="462" w:author="STEC 010225" w:date="2025-01-02T10:26:00Z">
              <w:r w:rsidRPr="00FF4673">
                <w:rPr>
                  <w:i/>
                  <w:iCs/>
                  <w:kern w:val="2"/>
                  <w:sz w:val="20"/>
                  <w:szCs w:val="20"/>
                </w:rPr>
                <w:t>Constraint Management Plan Repair Cost Attested Losses Allowed per QSE per Generation Resource —</w:t>
              </w:r>
              <w:r w:rsidRPr="00FF4673">
                <w:rPr>
                  <w:kern w:val="2"/>
                  <w:sz w:val="20"/>
                  <w:szCs w:val="20"/>
                </w:rPr>
                <w:t xml:space="preserve"> The payment for repair costs attested losses to QSE </w:t>
              </w:r>
              <w:r w:rsidRPr="00FF4673">
                <w:rPr>
                  <w:i/>
                  <w:iCs/>
                  <w:kern w:val="2"/>
                  <w:sz w:val="20"/>
                  <w:szCs w:val="20"/>
                </w:rPr>
                <w:t>q</w:t>
              </w:r>
              <w:r w:rsidRPr="00FF4673">
                <w:rPr>
                  <w:kern w:val="2"/>
                  <w:sz w:val="20"/>
                  <w:szCs w:val="20"/>
                </w:rPr>
                <w:t xml:space="preserve"> for an ERCOT-issued CMP unit trip or equivalent VDI for Generation Resource </w:t>
              </w:r>
              <w:r w:rsidRPr="00FF4673">
                <w:rPr>
                  <w:i/>
                  <w:iCs/>
                  <w:kern w:val="2"/>
                  <w:sz w:val="20"/>
                  <w:szCs w:val="20"/>
                </w:rPr>
                <w:t>r</w:t>
              </w:r>
              <w:r w:rsidRPr="00FF4673">
                <w:rPr>
                  <w:kern w:val="2"/>
                  <w:sz w:val="20"/>
                  <w:szCs w:val="20"/>
                </w:rPr>
                <w:t xml:space="preserve">, at Settlement Point </w:t>
              </w:r>
              <w:r w:rsidRPr="00FF4673">
                <w:rPr>
                  <w:i/>
                  <w:iCs/>
                  <w:kern w:val="2"/>
                  <w:sz w:val="20"/>
                  <w:szCs w:val="20"/>
                </w:rPr>
                <w:t>p</w:t>
              </w:r>
              <w:r w:rsidRPr="00FF4673">
                <w:rPr>
                  <w:kern w:val="2"/>
                  <w:sz w:val="20"/>
                  <w:szCs w:val="20"/>
                </w:rPr>
                <w:t xml:space="preserve"> for the 15-minute Settlement Interval </w:t>
              </w:r>
              <w:r w:rsidRPr="00FF4673">
                <w:rPr>
                  <w:i/>
                  <w:iCs/>
                  <w:kern w:val="2"/>
                  <w:sz w:val="20"/>
                  <w:szCs w:val="20"/>
                </w:rPr>
                <w:t>i</w:t>
              </w:r>
              <w:r w:rsidRPr="00FF4673">
                <w:rPr>
                  <w:kern w:val="2"/>
                  <w:sz w:val="20"/>
                  <w:szCs w:val="20"/>
                </w:rPr>
                <w:t xml:space="preserve">.  Where for a Combined Cycle Resource, </w:t>
              </w:r>
              <w:r w:rsidRPr="00FF4673">
                <w:rPr>
                  <w:i/>
                  <w:iCs/>
                  <w:kern w:val="2"/>
                  <w:sz w:val="20"/>
                  <w:szCs w:val="20"/>
                </w:rPr>
                <w:t>r</w:t>
              </w:r>
              <w:r w:rsidRPr="00FF4673">
                <w:rPr>
                  <w:kern w:val="2"/>
                  <w:sz w:val="20"/>
                  <w:szCs w:val="20"/>
                </w:rPr>
                <w:t xml:space="preserve"> is a Combined Cycle Train.</w:t>
              </w:r>
            </w:ins>
          </w:p>
        </w:tc>
      </w:tr>
      <w:tr w:rsidR="00A56B6C" w:rsidRPr="009D3CED" w14:paraId="5C5B13F3" w14:textId="77777777" w:rsidTr="00733619">
        <w:trPr>
          <w:cantSplit/>
          <w:trHeight w:val="146"/>
          <w:ins w:id="46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DA79D0F" w14:textId="77777777" w:rsidR="00A56B6C" w:rsidRPr="009D3CED" w:rsidRDefault="00A56B6C" w:rsidP="00733619">
            <w:pPr>
              <w:spacing w:after="60" w:line="276" w:lineRule="auto"/>
              <w:rPr>
                <w:ins w:id="464" w:author="STEC 010225" w:date="2025-01-02T10:26:00Z"/>
                <w:sz w:val="20"/>
                <w:szCs w:val="20"/>
              </w:rPr>
            </w:pPr>
            <w:ins w:id="465" w:author="STEC 010225" w:date="2025-01-02T10:26:00Z">
              <w:r w:rsidRPr="00FF4673">
                <w:rPr>
                  <w:sz w:val="20"/>
                  <w:szCs w:val="20"/>
                </w:rPr>
                <w:lastRenderedPageBreak/>
                <w:t>CMPRAL</w:t>
              </w:r>
              <w:r w:rsidRPr="009D3CED">
                <w:t xml:space="preserve"> </w:t>
              </w:r>
              <w:r w:rsidRPr="00FF4673">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32412F54" w14:textId="77777777" w:rsidR="00A56B6C" w:rsidRPr="009D3CED" w:rsidRDefault="00A56B6C" w:rsidP="00733619">
            <w:pPr>
              <w:spacing w:after="60" w:line="276" w:lineRule="auto"/>
              <w:rPr>
                <w:ins w:id="466" w:author="STEC 010225" w:date="2025-01-02T10:26:00Z"/>
              </w:rPr>
            </w:pPr>
            <w:ins w:id="467"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09C16C0E" w14:textId="77777777" w:rsidR="00A56B6C" w:rsidRPr="00FF4673" w:rsidRDefault="00A56B6C" w:rsidP="00733619">
            <w:pPr>
              <w:spacing w:after="60" w:line="276" w:lineRule="auto"/>
              <w:rPr>
                <w:ins w:id="468" w:author="STEC 010225" w:date="2025-01-02T10:26:00Z"/>
                <w:kern w:val="2"/>
                <w:sz w:val="20"/>
                <w:szCs w:val="20"/>
              </w:rPr>
            </w:pPr>
            <w:ins w:id="469" w:author="STEC 010225" w:date="2025-01-02T10:26:00Z">
              <w:r w:rsidRPr="00FF4673">
                <w:rPr>
                  <w:i/>
                  <w:iCs/>
                  <w:kern w:val="2"/>
                  <w:sz w:val="20"/>
                  <w:szCs w:val="20"/>
                </w:rPr>
                <w:t>Constraint Management Plan Repair Attested Losses</w:t>
              </w:r>
              <w:r w:rsidRPr="00FF4673">
                <w:rPr>
                  <w:kern w:val="2"/>
                  <w:sz w:val="20"/>
                  <w:szCs w:val="20"/>
                </w:rPr>
                <w:t xml:space="preserve">— The total Generation Resource repair cost due to trip off-Line of Resource following implementation of an ERCOT-issued CMP or equivalent VDI as attested by the QSE </w:t>
              </w:r>
              <w:r w:rsidRPr="00FF4673">
                <w:rPr>
                  <w:i/>
                  <w:iCs/>
                  <w:kern w:val="2"/>
                  <w:sz w:val="20"/>
                  <w:szCs w:val="20"/>
                </w:rPr>
                <w:t>q</w:t>
              </w:r>
              <w:r>
                <w:rPr>
                  <w:kern w:val="2"/>
                  <w:sz w:val="20"/>
                  <w:szCs w:val="20"/>
                </w:rPr>
                <w:t xml:space="preserve"> </w:t>
              </w:r>
              <w:r w:rsidRPr="00FF4673">
                <w:rPr>
                  <w:kern w:val="2"/>
                  <w:sz w:val="20"/>
                  <w:szCs w:val="20"/>
                </w:rPr>
                <w:t>and in accordance with costs described in paragraph (2)</w:t>
              </w:r>
            </w:ins>
            <w:ins w:id="470" w:author="ERCOT 012825" w:date="2025-01-06T12:40:00Z">
              <w:r>
                <w:rPr>
                  <w:kern w:val="2"/>
                  <w:sz w:val="20"/>
                  <w:szCs w:val="20"/>
                </w:rPr>
                <w:t>(c)</w:t>
              </w:r>
            </w:ins>
            <w:ins w:id="471" w:author="STEC 010225" w:date="2025-01-02T10:26:00Z">
              <w:r w:rsidRPr="00FF4673">
                <w:rPr>
                  <w:kern w:val="2"/>
                  <w:sz w:val="20"/>
                  <w:szCs w:val="20"/>
                </w:rPr>
                <w:t>(</w:t>
              </w:r>
              <w:del w:id="472" w:author="ERCOT 012825" w:date="2025-01-06T12:40:00Z">
                <w:r w:rsidRPr="00FF4673" w:rsidDel="00A56B6C">
                  <w:rPr>
                    <w:kern w:val="2"/>
                    <w:sz w:val="20"/>
                    <w:szCs w:val="20"/>
                  </w:rPr>
                  <w:delText>i</w:delText>
                </w:r>
              </w:del>
              <w:r w:rsidRPr="00FF4673">
                <w:rPr>
                  <w:kern w:val="2"/>
                  <w:sz w:val="20"/>
                  <w:szCs w:val="20"/>
                </w:rPr>
                <w:t>ii)</w:t>
              </w:r>
              <w:del w:id="473" w:author="ERCOT 012825" w:date="2025-01-06T12:40:00Z">
                <w:r w:rsidRPr="00FF4673" w:rsidDel="00A56B6C">
                  <w:rPr>
                    <w:kern w:val="2"/>
                    <w:sz w:val="20"/>
                    <w:szCs w:val="20"/>
                  </w:rPr>
                  <w:delText>(b)</w:delText>
                </w:r>
              </w:del>
              <w:r w:rsidRPr="00FF4673">
                <w:rPr>
                  <w:kern w:val="2"/>
                  <w:sz w:val="20"/>
                  <w:szCs w:val="20"/>
                </w:rPr>
                <w:t xml:space="preserve">(B) above.  For a combined cycle Resource, </w:t>
              </w:r>
              <w:r w:rsidRPr="00FF4673">
                <w:rPr>
                  <w:i/>
                  <w:iCs/>
                  <w:kern w:val="2"/>
                  <w:sz w:val="20"/>
                  <w:szCs w:val="20"/>
                </w:rPr>
                <w:t>r</w:t>
              </w:r>
              <w:r w:rsidRPr="00FF4673">
                <w:rPr>
                  <w:kern w:val="2"/>
                  <w:sz w:val="20"/>
                  <w:szCs w:val="20"/>
                </w:rPr>
                <w:t xml:space="preserve"> is a Combined Cycle Train.</w:t>
              </w:r>
            </w:ins>
          </w:p>
        </w:tc>
      </w:tr>
      <w:tr w:rsidR="00A56B6C" w:rsidRPr="009D3CED" w14:paraId="70981C58" w14:textId="77777777" w:rsidTr="00733619">
        <w:trPr>
          <w:cantSplit/>
          <w:trHeight w:val="146"/>
          <w:ins w:id="47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D193A54" w14:textId="77777777" w:rsidR="00A56B6C" w:rsidRPr="009D3CED" w:rsidRDefault="00A56B6C" w:rsidP="00733619">
            <w:pPr>
              <w:spacing w:after="60" w:line="276" w:lineRule="auto"/>
              <w:rPr>
                <w:ins w:id="475" w:author="STEC 010225" w:date="2025-01-02T10:26:00Z"/>
                <w:iCs/>
                <w:kern w:val="2"/>
                <w:sz w:val="20"/>
              </w:rPr>
            </w:pPr>
            <w:ins w:id="476" w:author="STEC 010225" w:date="2025-01-02T10:26:00Z">
              <w:r w:rsidRPr="00FF4673">
                <w:rPr>
                  <w:iCs/>
                  <w:kern w:val="2"/>
                  <w:sz w:val="20"/>
                </w:rPr>
                <w:t xml:space="preserve">CMPSUPR </w:t>
              </w:r>
              <w:r w:rsidRPr="00FF4673">
                <w:rPr>
                  <w:bCs/>
                  <w:i/>
                  <w:iCs/>
                  <w:kern w:val="2"/>
                  <w:sz w:val="20"/>
                  <w:vertAlign w:val="subscript"/>
                </w:rPr>
                <w:t xml:space="preserve">q, r, </w:t>
              </w:r>
              <w:r>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3BDF7551" w14:textId="77777777" w:rsidR="00A56B6C" w:rsidRPr="009D3CED" w:rsidRDefault="00A56B6C" w:rsidP="00733619">
            <w:pPr>
              <w:spacing w:after="60" w:line="276" w:lineRule="auto"/>
              <w:rPr>
                <w:ins w:id="477" w:author="STEC 010225" w:date="2025-01-02T10:26:00Z"/>
                <w:iCs/>
                <w:kern w:val="2"/>
                <w:sz w:val="20"/>
              </w:rPr>
            </w:pPr>
            <w:ins w:id="478" w:author="STEC 010225" w:date="2025-01-02T10:26:00Z">
              <w:r w:rsidRPr="009D3CED">
                <w:t>$/Start</w:t>
              </w:r>
            </w:ins>
          </w:p>
        </w:tc>
        <w:tc>
          <w:tcPr>
            <w:tcW w:w="3544" w:type="pct"/>
            <w:tcBorders>
              <w:top w:val="single" w:sz="4" w:space="0" w:color="auto"/>
              <w:left w:val="single" w:sz="4" w:space="0" w:color="auto"/>
              <w:bottom w:val="single" w:sz="4" w:space="0" w:color="auto"/>
              <w:right w:val="single" w:sz="4" w:space="0" w:color="auto"/>
            </w:tcBorders>
          </w:tcPr>
          <w:p w14:paraId="06A4853D" w14:textId="77777777" w:rsidR="00A56B6C" w:rsidRPr="009D3CED" w:rsidRDefault="00A56B6C" w:rsidP="00733619">
            <w:pPr>
              <w:spacing w:after="60" w:line="276" w:lineRule="auto"/>
              <w:rPr>
                <w:ins w:id="479" w:author="STEC 010225" w:date="2025-01-02T10:26:00Z"/>
                <w:i/>
                <w:iCs/>
                <w:kern w:val="2"/>
                <w:sz w:val="20"/>
              </w:rPr>
            </w:pPr>
            <w:ins w:id="480" w:author="STEC 010225" w:date="2025-01-02T10:26:00Z">
              <w:r w:rsidRPr="00FF4673">
                <w:rPr>
                  <w:i/>
                  <w:iCs/>
                  <w:kern w:val="2"/>
                  <w:sz w:val="20"/>
                  <w:szCs w:val="20"/>
                </w:rPr>
                <w:t>Startup Price per start</w:t>
              </w:r>
              <w:r w:rsidRPr="009D3CED">
                <w:t>—</w:t>
              </w:r>
              <w:r w:rsidRPr="00FF4673">
                <w:rPr>
                  <w:kern w:val="2"/>
                  <w:sz w:val="20"/>
                  <w:szCs w:val="20"/>
                </w:rPr>
                <w:t xml:space="preserve">The Settlement price for Resource </w:t>
              </w:r>
              <w:r w:rsidRPr="00FF4673">
                <w:rPr>
                  <w:i/>
                  <w:iCs/>
                  <w:kern w:val="2"/>
                  <w:sz w:val="20"/>
                  <w:szCs w:val="20"/>
                </w:rPr>
                <w:t>r</w:t>
              </w:r>
              <w:r w:rsidRPr="00FF4673">
                <w:rPr>
                  <w:kern w:val="2"/>
                  <w:sz w:val="20"/>
                  <w:szCs w:val="20"/>
                </w:rPr>
                <w:t xml:space="preserve"> represented by QSE </w:t>
              </w:r>
              <w:r w:rsidRPr="00FF4673">
                <w:rPr>
                  <w:i/>
                  <w:iCs/>
                  <w:kern w:val="2"/>
                  <w:sz w:val="20"/>
                  <w:szCs w:val="20"/>
                </w:rPr>
                <w:t>q</w:t>
              </w:r>
              <w:r w:rsidRPr="00FF4673">
                <w:rPr>
                  <w:kern w:val="2"/>
                  <w:sz w:val="20"/>
                  <w:szCs w:val="20"/>
                </w:rPr>
                <w:t xml:space="preserve"> for the </w:t>
              </w:r>
              <w:r>
                <w:rPr>
                  <w:kern w:val="2"/>
                  <w:sz w:val="20"/>
                  <w:szCs w:val="20"/>
                </w:rPr>
                <w:t xml:space="preserve">cold </w:t>
              </w:r>
              <w:r w:rsidRPr="00FF4673">
                <w:rPr>
                  <w:kern w:val="2"/>
                  <w:sz w:val="20"/>
                  <w:szCs w:val="20"/>
                </w:rPr>
                <w:t>start</w:t>
              </w:r>
              <w:r>
                <w:rPr>
                  <w:kern w:val="2"/>
                  <w:sz w:val="20"/>
                  <w:szCs w:val="20"/>
                </w:rPr>
                <w:t>, for the 15-minute Settlement Interval</w:t>
              </w:r>
              <w:r w:rsidRPr="00FF4673">
                <w:rPr>
                  <w:kern w:val="2"/>
                  <w:sz w:val="20"/>
                  <w:szCs w:val="20"/>
                </w:rPr>
                <w:t xml:space="preserve">.  Where for a Combined Cycle Train, the Resource </w:t>
              </w:r>
              <w:r w:rsidRPr="00FF4673">
                <w:rPr>
                  <w:i/>
                  <w:iCs/>
                  <w:kern w:val="2"/>
                  <w:sz w:val="20"/>
                  <w:szCs w:val="20"/>
                </w:rPr>
                <w:t>r</w:t>
              </w:r>
              <w:r w:rsidRPr="00FF4673">
                <w:rPr>
                  <w:kern w:val="2"/>
                  <w:sz w:val="20"/>
                  <w:szCs w:val="20"/>
                </w:rPr>
                <w:t xml:space="preserve"> is a Combined Cycle Generation Resource within the Combined Cycle Train.</w:t>
              </w:r>
            </w:ins>
          </w:p>
        </w:tc>
      </w:tr>
      <w:tr w:rsidR="00A56B6C" w:rsidRPr="009D3CED" w14:paraId="1049EC31" w14:textId="77777777" w:rsidTr="00733619">
        <w:trPr>
          <w:cantSplit/>
          <w:trHeight w:val="146"/>
          <w:ins w:id="48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6845C19" w14:textId="77777777" w:rsidR="00A56B6C" w:rsidRPr="009D3CED" w:rsidRDefault="00A56B6C" w:rsidP="00733619">
            <w:pPr>
              <w:spacing w:after="60" w:line="276" w:lineRule="auto"/>
              <w:rPr>
                <w:ins w:id="482" w:author="STEC 010225" w:date="2025-01-02T10:26:00Z"/>
                <w:iCs/>
                <w:kern w:val="2"/>
                <w:sz w:val="20"/>
              </w:rPr>
            </w:pPr>
            <w:ins w:id="483" w:author="STEC 010225" w:date="2025-01-02T10:26:00Z">
              <w:r w:rsidRPr="009D3CED">
                <w:rPr>
                  <w:iCs/>
                  <w:kern w:val="2"/>
                  <w:sz w:val="20"/>
                </w:rPr>
                <w:t xml:space="preserve">RTEOCOST </w:t>
              </w:r>
              <w:r w:rsidRPr="009D3CED">
                <w:rPr>
                  <w:bCs/>
                  <w:i/>
                  <w:iCs/>
                  <w:kern w:val="2"/>
                  <w:sz w:val="20"/>
                  <w:vertAlign w:val="subscript"/>
                </w:rPr>
                <w:t xml:space="preserve">q, r, </w:t>
              </w:r>
              <w:r>
                <w:rPr>
                  <w:bCs/>
                  <w:i/>
                  <w:iCs/>
                  <w:kern w:val="2"/>
                  <w:sz w:val="20"/>
                  <w:vertAlign w:val="subscript"/>
                </w:rPr>
                <w:t xml:space="preserve">p,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6ECDF5EF" w14:textId="77777777" w:rsidR="00A56B6C" w:rsidRPr="009D3CED" w:rsidRDefault="00A56B6C" w:rsidP="00733619">
            <w:pPr>
              <w:spacing w:after="60" w:line="276" w:lineRule="auto"/>
              <w:rPr>
                <w:ins w:id="484" w:author="STEC 010225" w:date="2025-01-02T10:26:00Z"/>
                <w:iCs/>
                <w:kern w:val="2"/>
                <w:sz w:val="20"/>
              </w:rPr>
            </w:pPr>
            <w:ins w:id="485"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E60BD45" w14:textId="77777777" w:rsidR="00A56B6C" w:rsidRPr="009D3CED" w:rsidRDefault="00A56B6C" w:rsidP="00733619">
            <w:pPr>
              <w:spacing w:after="60" w:line="276" w:lineRule="auto"/>
              <w:rPr>
                <w:ins w:id="486" w:author="STEC 010225" w:date="2025-01-02T10:26:00Z"/>
                <w:iCs/>
                <w:kern w:val="2"/>
                <w:sz w:val="20"/>
              </w:rPr>
            </w:pPr>
            <w:ins w:id="487" w:author="STEC 010225" w:date="2025-01-02T10:26:00Z">
              <w:r w:rsidRPr="00FF4673">
                <w:rPr>
                  <w:i/>
                  <w:iCs/>
                  <w:kern w:val="2"/>
                  <w:sz w:val="20"/>
                </w:rPr>
                <w:t>Real-Time Energy Offer Curve Cost Cap</w:t>
              </w:r>
              <w:r w:rsidRPr="009D3CED">
                <w:rPr>
                  <w:iCs/>
                  <w:kern w:val="2"/>
                  <w:sz w:val="20"/>
                </w:rPr>
                <w:t xml:space="preserve">—The Energy Offer Curve Cost Cap for Resource </w:t>
              </w:r>
              <w:r w:rsidRPr="00FF4673">
                <w:rPr>
                  <w:i/>
                  <w:kern w:val="2"/>
                  <w:sz w:val="20"/>
                </w:rPr>
                <w:t>r</w:t>
              </w:r>
              <w:r w:rsidRPr="009D3CED">
                <w:rPr>
                  <w:iCs/>
                  <w:kern w:val="2"/>
                  <w:sz w:val="20"/>
                </w:rPr>
                <w:t xml:space="preserve"> represented by QSE </w:t>
              </w:r>
              <w:r w:rsidRPr="00FF4673">
                <w:rPr>
                  <w:i/>
                  <w:kern w:val="2"/>
                  <w:sz w:val="20"/>
                </w:rPr>
                <w:t>q</w:t>
              </w:r>
              <w:r w:rsidRPr="009D3CED">
                <w:rPr>
                  <w:iCs/>
                  <w:kern w:val="2"/>
                  <w:sz w:val="20"/>
                </w:rPr>
                <w:t xml:space="preserve">, for the Resource’s generation above the LSL for the Settlement Interval </w:t>
              </w:r>
              <w:r w:rsidRPr="00FF4673">
                <w:rPr>
                  <w:i/>
                  <w:kern w:val="2"/>
                  <w:sz w:val="20"/>
                </w:rPr>
                <w:t>i</w:t>
              </w:r>
              <w:r w:rsidRPr="009D3CED">
                <w:rPr>
                  <w:iCs/>
                  <w:kern w:val="2"/>
                  <w:sz w:val="20"/>
                </w:rPr>
                <w:t xml:space="preserve">.  See Section 4.4.9.3.3, Energy Offer Curve Cost Caps.  Where for a Combined Cycle Train, the Resource </w:t>
              </w:r>
              <w:r w:rsidRPr="00FF4673">
                <w:rPr>
                  <w:i/>
                  <w:kern w:val="2"/>
                  <w:sz w:val="20"/>
                </w:rPr>
                <w:t>r</w:t>
              </w:r>
              <w:r w:rsidRPr="009D3CED">
                <w:rPr>
                  <w:iCs/>
                  <w:kern w:val="2"/>
                  <w:sz w:val="20"/>
                </w:rPr>
                <w:t xml:space="preserve"> is the Combined Cycle Train.</w:t>
              </w:r>
            </w:ins>
          </w:p>
        </w:tc>
      </w:tr>
      <w:tr w:rsidR="00A56B6C" w:rsidRPr="009D3CED" w14:paraId="68EAE315" w14:textId="77777777" w:rsidTr="00733619">
        <w:trPr>
          <w:cantSplit/>
          <w:trHeight w:val="146"/>
          <w:ins w:id="48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EF6CB78" w14:textId="77777777" w:rsidR="00A56B6C" w:rsidRPr="009D3CED" w:rsidDel="0018361F" w:rsidRDefault="00A56B6C" w:rsidP="00733619">
            <w:pPr>
              <w:spacing w:after="60" w:line="276" w:lineRule="auto"/>
              <w:rPr>
                <w:ins w:id="489" w:author="STEC 010225" w:date="2025-01-02T10:26:00Z"/>
                <w:iCs/>
                <w:kern w:val="2"/>
                <w:sz w:val="20"/>
              </w:rPr>
            </w:pPr>
            <w:ins w:id="490" w:author="STEC 010225" w:date="2025-01-02T10:26:00Z">
              <w:r w:rsidRPr="009D3CED">
                <w:rPr>
                  <w:iCs/>
                  <w:sz w:val="20"/>
                </w:rPr>
                <w:t xml:space="preserve">CMPHSL </w:t>
              </w:r>
              <w:r w:rsidRPr="009D3CED">
                <w:rPr>
                  <w:i/>
                  <w:iCs/>
                  <w:sz w:val="20"/>
                  <w:vertAlign w:val="subscript"/>
                </w:rPr>
                <w:t>q, r,</w:t>
              </w:r>
              <w:r>
                <w:rPr>
                  <w:i/>
                  <w:iCs/>
                  <w:sz w:val="20"/>
                  <w:vertAlign w:val="subscript"/>
                </w:rPr>
                <w:t xml:space="preserve"> p, </w:t>
              </w:r>
              <w:r w:rsidRPr="009D3CED">
                <w:rPr>
                  <w:i/>
                  <w:iCs/>
                  <w:sz w:val="20"/>
                  <w:vertAlign w:val="subscript"/>
                </w:rPr>
                <w:t>h</w:t>
              </w:r>
            </w:ins>
          </w:p>
        </w:tc>
        <w:tc>
          <w:tcPr>
            <w:tcW w:w="460" w:type="pct"/>
            <w:tcBorders>
              <w:top w:val="single" w:sz="4" w:space="0" w:color="auto"/>
              <w:left w:val="single" w:sz="4" w:space="0" w:color="auto"/>
              <w:bottom w:val="single" w:sz="4" w:space="0" w:color="auto"/>
              <w:right w:val="single" w:sz="4" w:space="0" w:color="auto"/>
            </w:tcBorders>
          </w:tcPr>
          <w:p w14:paraId="5CE8B939" w14:textId="77777777" w:rsidR="00A56B6C" w:rsidRPr="009D3CED" w:rsidDel="0018361F" w:rsidRDefault="00A56B6C" w:rsidP="00733619">
            <w:pPr>
              <w:spacing w:after="60" w:line="276" w:lineRule="auto"/>
              <w:rPr>
                <w:ins w:id="491" w:author="STEC 010225" w:date="2025-01-02T10:26:00Z"/>
                <w:iCs/>
                <w:kern w:val="2"/>
                <w:sz w:val="20"/>
              </w:rPr>
            </w:pPr>
            <w:ins w:id="492" w:author="STEC 010225" w:date="2025-01-02T10:26:00Z">
              <w:r w:rsidRPr="009D3CED">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671698A5" w14:textId="77777777" w:rsidR="00A56B6C" w:rsidRPr="009D3CED" w:rsidDel="0018361F" w:rsidRDefault="00A56B6C" w:rsidP="00733619">
            <w:pPr>
              <w:spacing w:after="60" w:line="276" w:lineRule="auto"/>
              <w:rPr>
                <w:ins w:id="493" w:author="STEC 010225" w:date="2025-01-02T10:26:00Z"/>
                <w:i/>
                <w:iCs/>
                <w:kern w:val="2"/>
                <w:sz w:val="20"/>
              </w:rPr>
            </w:pPr>
            <w:ins w:id="494" w:author="STEC 010225" w:date="2025-01-02T10:26:00Z">
              <w:r w:rsidRPr="009D3CED">
                <w:rPr>
                  <w:i/>
                  <w:iCs/>
                  <w:sz w:val="20"/>
                  <w:szCs w:val="20"/>
                </w:rPr>
                <w:t xml:space="preserve">Constraint Management Plan </w:t>
              </w:r>
              <w:r w:rsidRPr="009D3CED">
                <w:rPr>
                  <w:i/>
                  <w:iCs/>
                  <w:sz w:val="20"/>
                </w:rPr>
                <w:t>High Sustained Limit</w:t>
              </w:r>
              <w:r w:rsidRPr="009D3CED">
                <w:rPr>
                  <w:iCs/>
                  <w:sz w:val="20"/>
                </w:rPr>
                <w:t>—</w:t>
              </w:r>
              <w:r w:rsidRPr="009D3CED">
                <w:rPr>
                  <w:sz w:val="20"/>
                  <w:szCs w:val="20"/>
                </w:rPr>
                <w:t xml:space="preserve"> </w:t>
              </w:r>
              <w:r w:rsidRPr="00FF4673">
                <w:rPr>
                  <w:iCs/>
                  <w:kern w:val="2"/>
                  <w:sz w:val="20"/>
                </w:rPr>
                <w:t xml:space="preserve">The High Sustained Limit (HSL) of Generation Resource </w:t>
              </w:r>
              <w:r w:rsidRPr="00FF4673">
                <w:rPr>
                  <w:i/>
                  <w:kern w:val="2"/>
                  <w:sz w:val="20"/>
                </w:rPr>
                <w:t>r</w:t>
              </w:r>
              <w:r w:rsidRPr="00FF4673">
                <w:rPr>
                  <w:iCs/>
                  <w:kern w:val="2"/>
                  <w:sz w:val="20"/>
                </w:rPr>
                <w:t xml:space="preserve"> represented by QSE </w:t>
              </w:r>
              <w:r w:rsidRPr="00FF4673">
                <w:rPr>
                  <w:i/>
                  <w:kern w:val="2"/>
                  <w:sz w:val="20"/>
                </w:rPr>
                <w:t>q</w:t>
              </w:r>
              <w:r w:rsidRPr="00FF4673">
                <w:rPr>
                  <w:iCs/>
                  <w:kern w:val="2"/>
                  <w:sz w:val="20"/>
                </w:rPr>
                <w:t xml:space="preserve">, as submitted in the Current Operating Plan (COP), for the hour the Resource tripped off-line. Where for a Combined Cycle Resource, </w:t>
              </w:r>
              <w:r w:rsidRPr="00FF4673">
                <w:rPr>
                  <w:i/>
                  <w:kern w:val="2"/>
                  <w:sz w:val="20"/>
                </w:rPr>
                <w:t>r</w:t>
              </w:r>
              <w:r w:rsidRPr="00FF4673">
                <w:rPr>
                  <w:iCs/>
                  <w:kern w:val="2"/>
                  <w:sz w:val="20"/>
                </w:rPr>
                <w:t xml:space="preserve"> is the Combined Cycle Generation Resource within the Combined Cycle Train that was online when the Resource tripped </w:t>
              </w:r>
            </w:ins>
            <w:ins w:id="495" w:author="STEC 010225" w:date="2025-01-02T10:39:00Z">
              <w:r>
                <w:rPr>
                  <w:iCs/>
                  <w:kern w:val="2"/>
                  <w:sz w:val="20"/>
                </w:rPr>
                <w:t>O</w:t>
              </w:r>
            </w:ins>
            <w:ins w:id="496" w:author="STEC 010225" w:date="2025-01-02T10:26:00Z">
              <w:r w:rsidRPr="00FF4673">
                <w:rPr>
                  <w:iCs/>
                  <w:kern w:val="2"/>
                  <w:sz w:val="20"/>
                </w:rPr>
                <w:t>ff-</w:t>
              </w:r>
            </w:ins>
            <w:ins w:id="497" w:author="STEC 010225" w:date="2025-01-02T10:39:00Z">
              <w:r>
                <w:rPr>
                  <w:iCs/>
                  <w:kern w:val="2"/>
                  <w:sz w:val="20"/>
                </w:rPr>
                <w:t>L</w:t>
              </w:r>
            </w:ins>
            <w:ins w:id="498" w:author="STEC 010225" w:date="2025-01-02T10:26:00Z">
              <w:r w:rsidRPr="00FF4673">
                <w:rPr>
                  <w:iCs/>
                  <w:kern w:val="2"/>
                  <w:sz w:val="20"/>
                </w:rPr>
                <w:t>ine.</w:t>
              </w:r>
            </w:ins>
          </w:p>
        </w:tc>
      </w:tr>
      <w:tr w:rsidR="00A56B6C" w:rsidRPr="009D3CED" w14:paraId="6A67C8CF" w14:textId="77777777" w:rsidTr="00733619">
        <w:trPr>
          <w:cantSplit/>
          <w:trHeight w:val="146"/>
          <w:ins w:id="49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616811C" w14:textId="77777777" w:rsidR="00A56B6C" w:rsidRPr="009D3CED" w:rsidRDefault="00A56B6C" w:rsidP="00733619">
            <w:pPr>
              <w:spacing w:after="60" w:line="276" w:lineRule="auto"/>
              <w:rPr>
                <w:ins w:id="500" w:author="STEC 010225" w:date="2025-01-02T10:26:00Z"/>
                <w:iCs/>
                <w:kern w:val="2"/>
                <w:sz w:val="20"/>
              </w:rPr>
            </w:pPr>
            <w:ins w:id="501" w:author="STEC 010225" w:date="2025-01-02T10:26:00Z">
              <w:r w:rsidRPr="009D3CED">
                <w:rPr>
                  <w:iCs/>
                  <w:kern w:val="2"/>
                  <w:sz w:val="20"/>
                </w:rPr>
                <w:t xml:space="preserve">RTSPP </w:t>
              </w:r>
              <w:r w:rsidRPr="009D3CED">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7863D8E6" w14:textId="77777777" w:rsidR="00A56B6C" w:rsidRPr="009D3CED" w:rsidRDefault="00A56B6C" w:rsidP="00733619">
            <w:pPr>
              <w:spacing w:after="60" w:line="276" w:lineRule="auto"/>
              <w:rPr>
                <w:ins w:id="502" w:author="STEC 010225" w:date="2025-01-02T10:26:00Z"/>
                <w:iCs/>
                <w:kern w:val="2"/>
                <w:sz w:val="20"/>
              </w:rPr>
            </w:pPr>
            <w:ins w:id="503"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2984E592" w14:textId="77777777" w:rsidR="00A56B6C" w:rsidRPr="009D3CED" w:rsidRDefault="00A56B6C" w:rsidP="00733619">
            <w:pPr>
              <w:spacing w:after="60" w:line="276" w:lineRule="auto"/>
              <w:rPr>
                <w:ins w:id="504" w:author="STEC 010225" w:date="2025-01-02T10:26:00Z"/>
                <w:iCs/>
                <w:kern w:val="2"/>
                <w:sz w:val="20"/>
              </w:rPr>
            </w:pPr>
            <w:ins w:id="505" w:author="STEC 010225" w:date="2025-01-02T10:26:00Z">
              <w:r w:rsidRPr="00FF4673">
                <w:rPr>
                  <w:i/>
                  <w:kern w:val="2"/>
                  <w:sz w:val="20"/>
                </w:rPr>
                <w:t>Real-Time Settlement Point Price per Settlement Point</w:t>
              </w:r>
              <w:r w:rsidRPr="009D3CED">
                <w:rPr>
                  <w:iCs/>
                  <w:kern w:val="2"/>
                  <w:sz w:val="20"/>
                </w:rPr>
                <w:t xml:space="preserve">—The Real-Time Settlement Point Price at Settlement Point </w:t>
              </w:r>
              <w:r w:rsidRPr="00FF4673">
                <w:rPr>
                  <w:i/>
                  <w:kern w:val="2"/>
                  <w:sz w:val="20"/>
                </w:rPr>
                <w:t>p</w:t>
              </w:r>
              <w:r w:rsidRPr="009D3CED">
                <w:rPr>
                  <w:iCs/>
                  <w:kern w:val="2"/>
                  <w:sz w:val="20"/>
                </w:rPr>
                <w:t xml:space="preserve">, for the 15-minute Settlement Interval </w:t>
              </w:r>
              <w:r w:rsidRPr="00FF4673">
                <w:rPr>
                  <w:i/>
                  <w:kern w:val="2"/>
                  <w:sz w:val="20"/>
                </w:rPr>
                <w:t>i</w:t>
              </w:r>
              <w:r w:rsidRPr="009D3CED">
                <w:rPr>
                  <w:iCs/>
                  <w:kern w:val="2"/>
                  <w:sz w:val="20"/>
                </w:rPr>
                <w:t>.</w:t>
              </w:r>
            </w:ins>
          </w:p>
        </w:tc>
      </w:tr>
      <w:tr w:rsidR="00A56B6C" w:rsidRPr="009D3CED" w14:paraId="35A9AFB3" w14:textId="77777777" w:rsidTr="00733619">
        <w:trPr>
          <w:cantSplit/>
          <w:trHeight w:val="146"/>
          <w:ins w:id="50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A8FA4F0" w14:textId="77777777" w:rsidR="00A56B6C" w:rsidRPr="009D3CED" w:rsidRDefault="00A56B6C" w:rsidP="00733619">
            <w:pPr>
              <w:spacing w:after="60" w:line="276" w:lineRule="auto"/>
              <w:rPr>
                <w:ins w:id="507" w:author="STEC 010225" w:date="2025-01-02T10:26:00Z"/>
                <w:iCs/>
                <w:kern w:val="2"/>
                <w:sz w:val="20"/>
              </w:rPr>
            </w:pPr>
            <w:ins w:id="508" w:author="STEC 010225" w:date="2025-01-02T10:26:00Z">
              <w:r w:rsidRPr="009D3CED">
                <w:rPr>
                  <w:iCs/>
                  <w:kern w:val="2"/>
                  <w:sz w:val="20"/>
                </w:rPr>
                <w:t xml:space="preserve">RTRSVPOR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63B748B4" w14:textId="77777777" w:rsidR="00A56B6C" w:rsidRPr="009D3CED" w:rsidRDefault="00A56B6C" w:rsidP="00733619">
            <w:pPr>
              <w:spacing w:after="60" w:line="276" w:lineRule="auto"/>
              <w:rPr>
                <w:ins w:id="509" w:author="STEC 010225" w:date="2025-01-02T10:26:00Z"/>
                <w:iCs/>
                <w:kern w:val="2"/>
                <w:sz w:val="20"/>
              </w:rPr>
            </w:pPr>
            <w:ins w:id="510"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096D001B" w14:textId="77777777" w:rsidR="00A56B6C" w:rsidRPr="009D3CED" w:rsidRDefault="00A56B6C" w:rsidP="00733619">
            <w:pPr>
              <w:spacing w:after="60" w:line="276" w:lineRule="auto"/>
              <w:rPr>
                <w:ins w:id="511" w:author="STEC 010225" w:date="2025-01-02T10:26:00Z"/>
                <w:iCs/>
                <w:kern w:val="2"/>
                <w:sz w:val="20"/>
              </w:rPr>
            </w:pPr>
            <w:ins w:id="512" w:author="STEC 010225" w:date="2025-01-02T10:26:00Z">
              <w:r w:rsidRPr="00FF4673">
                <w:rPr>
                  <w:i/>
                  <w:kern w:val="2"/>
                  <w:sz w:val="20"/>
                </w:rPr>
                <w:t>Real-Time Reserve Price for On-Line Reserves</w:t>
              </w:r>
              <w:r w:rsidRPr="009D3CED">
                <w:rPr>
                  <w:iCs/>
                  <w:kern w:val="2"/>
                  <w:sz w:val="20"/>
                </w:rPr>
                <w:t xml:space="preserve"> - The Real-Time Reserve Price for On-Line Reserves for the 15-minute Settlement Interval </w:t>
              </w:r>
              <w:r w:rsidRPr="00FF4673">
                <w:rPr>
                  <w:i/>
                  <w:kern w:val="2"/>
                  <w:sz w:val="20"/>
                </w:rPr>
                <w:t>i</w:t>
              </w:r>
              <w:r w:rsidRPr="009D3CED">
                <w:rPr>
                  <w:iCs/>
                  <w:kern w:val="2"/>
                  <w:sz w:val="20"/>
                </w:rPr>
                <w:t>.</w:t>
              </w:r>
            </w:ins>
          </w:p>
        </w:tc>
      </w:tr>
      <w:tr w:rsidR="00A56B6C" w:rsidRPr="009D3CED" w14:paraId="3ED0DB8B" w14:textId="77777777" w:rsidTr="00733619">
        <w:trPr>
          <w:cantSplit/>
          <w:trHeight w:val="146"/>
          <w:ins w:id="51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9C64017" w14:textId="77777777" w:rsidR="00A56B6C" w:rsidRPr="009D3CED" w:rsidRDefault="00A56B6C" w:rsidP="00733619">
            <w:pPr>
              <w:spacing w:after="60" w:line="276" w:lineRule="auto"/>
              <w:rPr>
                <w:ins w:id="514" w:author="STEC 010225" w:date="2025-01-02T10:26:00Z"/>
                <w:iCs/>
                <w:kern w:val="2"/>
                <w:sz w:val="20"/>
              </w:rPr>
            </w:pPr>
            <w:ins w:id="515" w:author="STEC 010225" w:date="2025-01-02T10:26:00Z">
              <w:r w:rsidRPr="009D3CED">
                <w:rPr>
                  <w:iCs/>
                  <w:kern w:val="2"/>
                  <w:sz w:val="20"/>
                </w:rPr>
                <w:t>RTRDP</w:t>
              </w:r>
              <w:r w:rsidRPr="009D3CED">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559598EE" w14:textId="77777777" w:rsidR="00A56B6C" w:rsidRPr="009D3CED" w:rsidRDefault="00A56B6C" w:rsidP="00733619">
            <w:pPr>
              <w:spacing w:after="60" w:line="276" w:lineRule="auto"/>
              <w:rPr>
                <w:ins w:id="516" w:author="STEC 010225" w:date="2025-01-02T10:26:00Z"/>
                <w:iCs/>
                <w:kern w:val="2"/>
                <w:sz w:val="20"/>
              </w:rPr>
            </w:pPr>
            <w:ins w:id="517"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718D5D9" w14:textId="77777777" w:rsidR="00A56B6C" w:rsidRPr="009D3CED" w:rsidRDefault="00A56B6C" w:rsidP="00733619">
            <w:pPr>
              <w:spacing w:after="60" w:line="276" w:lineRule="auto"/>
              <w:rPr>
                <w:ins w:id="518" w:author="STEC 010225" w:date="2025-01-02T10:26:00Z"/>
                <w:iCs/>
                <w:kern w:val="2"/>
                <w:sz w:val="20"/>
              </w:rPr>
            </w:pPr>
            <w:ins w:id="519" w:author="STEC 010225" w:date="2025-01-02T10:26:00Z">
              <w:r w:rsidRPr="00FF4673">
                <w:rPr>
                  <w:i/>
                  <w:kern w:val="2"/>
                  <w:sz w:val="20"/>
                </w:rPr>
                <w:t>Real-Time On-Line Reliability Deployment Price</w:t>
              </w:r>
              <w:r w:rsidRPr="009D3CED">
                <w:rPr>
                  <w:iCs/>
                  <w:kern w:val="2"/>
                  <w:sz w:val="20"/>
                </w:rPr>
                <w:t xml:space="preserve"> - The Real-Time price for the 15-minute Settlement Interval </w:t>
              </w:r>
              <w:r w:rsidRPr="00FF4673">
                <w:rPr>
                  <w:i/>
                  <w:kern w:val="2"/>
                  <w:sz w:val="20"/>
                </w:rPr>
                <w:t>i</w:t>
              </w:r>
              <w:r w:rsidRPr="009D3CED">
                <w:rPr>
                  <w:iCs/>
                  <w:kern w:val="2"/>
                  <w:sz w:val="20"/>
                </w:rPr>
                <w:t>, reflecting the impact of reliability deployments on energy prices that is calculated from the Real-Time On-Line Reliability Deployment Price Adder.</w:t>
              </w:r>
            </w:ins>
          </w:p>
        </w:tc>
      </w:tr>
      <w:tr w:rsidR="00A56B6C" w:rsidRPr="00B455EC" w14:paraId="731AD341" w14:textId="77777777" w:rsidTr="00733619">
        <w:trPr>
          <w:cantSplit/>
          <w:trHeight w:val="146"/>
          <w:ins w:id="52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D834B0B" w14:textId="77777777" w:rsidR="00A56B6C" w:rsidRPr="009D3CED" w:rsidRDefault="00A56B6C" w:rsidP="00733619">
            <w:pPr>
              <w:spacing w:after="60" w:line="276" w:lineRule="auto"/>
              <w:rPr>
                <w:ins w:id="521" w:author="STEC 010225" w:date="2025-01-02T10:26:00Z"/>
                <w:iCs/>
                <w:kern w:val="2"/>
                <w:sz w:val="20"/>
              </w:rPr>
            </w:pPr>
            <w:ins w:id="522" w:author="STEC 010225" w:date="2025-01-02T10:26:00Z">
              <w:r>
                <w:rPr>
                  <w:iCs/>
                  <w:kern w:val="2"/>
                  <w:sz w:val="20"/>
                </w:rPr>
                <w:t>CMP</w:t>
              </w:r>
              <w:r w:rsidRPr="00FF4673">
                <w:rPr>
                  <w:iCs/>
                  <w:kern w:val="2"/>
                  <w:sz w:val="20"/>
                </w:rPr>
                <w:t xml:space="preserve">SUCAP </w:t>
              </w:r>
              <w:r w:rsidRPr="00FF4673">
                <w:rPr>
                  <w:bCs/>
                  <w:i/>
                  <w:iCs/>
                  <w:kern w:val="2"/>
                  <w:sz w:val="20"/>
                  <w:vertAlign w:val="subscript"/>
                </w:rPr>
                <w:t xml:space="preserve">q, r, </w:t>
              </w:r>
              <w:r>
                <w:rPr>
                  <w:bCs/>
                  <w:i/>
                  <w:iCs/>
                  <w:kern w:val="2"/>
                  <w:sz w:val="20"/>
                  <w:vertAlign w:val="subscript"/>
                </w:rPr>
                <w:t xml:space="preserve">p, </w:t>
              </w:r>
              <w:r w:rsidRPr="00FF4673">
                <w:rPr>
                  <w:bCs/>
                  <w:i/>
                  <w:iCs/>
                  <w:kern w:val="2"/>
                  <w:sz w:val="20"/>
                  <w:vertAlign w:val="subscript"/>
                </w:rPr>
                <w:t>s</w:t>
              </w:r>
            </w:ins>
          </w:p>
        </w:tc>
        <w:tc>
          <w:tcPr>
            <w:tcW w:w="460" w:type="pct"/>
            <w:tcBorders>
              <w:top w:val="single" w:sz="4" w:space="0" w:color="auto"/>
              <w:left w:val="single" w:sz="4" w:space="0" w:color="auto"/>
              <w:bottom w:val="single" w:sz="4" w:space="0" w:color="auto"/>
              <w:right w:val="single" w:sz="4" w:space="0" w:color="auto"/>
            </w:tcBorders>
          </w:tcPr>
          <w:p w14:paraId="60E2E63F" w14:textId="77777777" w:rsidR="00A56B6C" w:rsidRPr="009D3CED" w:rsidRDefault="00A56B6C" w:rsidP="00733619">
            <w:pPr>
              <w:spacing w:after="60" w:line="276" w:lineRule="auto"/>
              <w:rPr>
                <w:ins w:id="523" w:author="STEC 010225" w:date="2025-01-02T10:26:00Z"/>
                <w:iCs/>
                <w:kern w:val="2"/>
                <w:sz w:val="20"/>
              </w:rPr>
            </w:pPr>
            <w:ins w:id="524" w:author="STEC 010225" w:date="2025-01-02T10:26:00Z">
              <w:r w:rsidRPr="00FF4673">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7BA7E576" w14:textId="77777777" w:rsidR="00A56B6C" w:rsidRPr="00FF4673" w:rsidRDefault="00A56B6C" w:rsidP="00733619">
            <w:pPr>
              <w:spacing w:after="60" w:line="276" w:lineRule="auto"/>
              <w:rPr>
                <w:ins w:id="525" w:author="STEC 010225" w:date="2025-01-02T10:26:00Z"/>
                <w:iCs/>
                <w:kern w:val="2"/>
                <w:sz w:val="20"/>
              </w:rPr>
            </w:pPr>
            <w:ins w:id="526" w:author="STEC 010225" w:date="2025-01-02T10:26:00Z">
              <w:r w:rsidRPr="009D3CED">
                <w:rPr>
                  <w:i/>
                  <w:iCs/>
                  <w:sz w:val="20"/>
                  <w:szCs w:val="20"/>
                </w:rPr>
                <w:t xml:space="preserve">Constraint Management Plan </w:t>
              </w:r>
              <w:r w:rsidRPr="00FF4673">
                <w:rPr>
                  <w:i/>
                  <w:kern w:val="2"/>
                  <w:sz w:val="20"/>
                </w:rPr>
                <w:t>Startup Cap</w:t>
              </w:r>
              <w:r w:rsidRPr="00FF4673">
                <w:rPr>
                  <w:iCs/>
                  <w:kern w:val="2"/>
                  <w:sz w:val="20"/>
                </w:rPr>
                <w:t xml:space="preserve">—The </w:t>
              </w:r>
              <w:r>
                <w:rPr>
                  <w:iCs/>
                  <w:kern w:val="2"/>
                  <w:sz w:val="20"/>
                </w:rPr>
                <w:t xml:space="preserve">CMP </w:t>
              </w:r>
              <w:r w:rsidRPr="00FF4673">
                <w:rPr>
                  <w:iCs/>
                  <w:kern w:val="2"/>
                  <w:sz w:val="20"/>
                </w:rPr>
                <w:t xml:space="preserve">cap is the Resource Category Startup Offer Generic Cap (RCGSC) unless ERCOT has approved verifiable unit-specific Startup Costs for that Resource, in which case the </w:t>
              </w:r>
              <w:r>
                <w:rPr>
                  <w:iCs/>
                  <w:kern w:val="2"/>
                  <w:sz w:val="20"/>
                </w:rPr>
                <w:t xml:space="preserve">CMP </w:t>
              </w:r>
              <w:r w:rsidRPr="00FF4673">
                <w:rPr>
                  <w:iCs/>
                  <w:kern w:val="2"/>
                  <w:sz w:val="20"/>
                </w:rPr>
                <w:t>startup cap</w:t>
              </w:r>
              <w:r>
                <w:rPr>
                  <w:iCs/>
                  <w:kern w:val="2"/>
                  <w:sz w:val="20"/>
                </w:rPr>
                <w:t xml:space="preserve"> will be </w:t>
              </w:r>
              <w:r w:rsidRPr="00FF4673">
                <w:rPr>
                  <w:iCs/>
                  <w:kern w:val="2"/>
                  <w:sz w:val="20"/>
                </w:rPr>
                <w:t>verifiable unit-specific Startup Cost determined as described in Section 5.6.1</w:t>
              </w:r>
              <w:r>
                <w:rPr>
                  <w:iCs/>
                  <w:kern w:val="2"/>
                  <w:sz w:val="20"/>
                </w:rPr>
                <w:t xml:space="preserve">.  </w:t>
              </w:r>
              <w:r w:rsidRPr="00FF4673">
                <w:rPr>
                  <w:iCs/>
                  <w:kern w:val="2"/>
                  <w:sz w:val="20"/>
                </w:rPr>
                <w:t xml:space="preserve">Where for a Combined Cycle Train, the Resource </w:t>
              </w:r>
              <w:r w:rsidRPr="00FF4673">
                <w:rPr>
                  <w:i/>
                  <w:kern w:val="2"/>
                  <w:sz w:val="20"/>
                </w:rPr>
                <w:t>r</w:t>
              </w:r>
              <w:r w:rsidRPr="00FF4673">
                <w:rPr>
                  <w:iCs/>
                  <w:kern w:val="2"/>
                  <w:sz w:val="20"/>
                </w:rPr>
                <w:t xml:space="preserve"> is a Combined Cycle Generation Resource within the Combined Cycle Train.</w:t>
              </w:r>
            </w:ins>
          </w:p>
        </w:tc>
      </w:tr>
      <w:tr w:rsidR="00A56B6C" w:rsidRPr="00B455EC" w14:paraId="25830956" w14:textId="77777777" w:rsidTr="00733619">
        <w:trPr>
          <w:cantSplit/>
          <w:trHeight w:val="289"/>
          <w:ins w:id="527"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67275A53" w14:textId="77777777" w:rsidR="00A56B6C" w:rsidRPr="00B455EC" w:rsidRDefault="00A56B6C" w:rsidP="00733619">
            <w:pPr>
              <w:spacing w:after="60" w:line="276" w:lineRule="auto"/>
              <w:rPr>
                <w:ins w:id="528" w:author="STEC 010225" w:date="2025-01-02T10:26:00Z"/>
                <w:i/>
                <w:iCs/>
                <w:kern w:val="2"/>
                <w:sz w:val="20"/>
              </w:rPr>
            </w:pPr>
            <w:ins w:id="529" w:author="STEC 010225" w:date="2025-01-02T10:26:00Z">
              <w:r w:rsidRPr="00B455EC">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6BC109C7" w14:textId="77777777" w:rsidR="00A56B6C" w:rsidRPr="00B455EC" w:rsidRDefault="00A56B6C" w:rsidP="00733619">
            <w:pPr>
              <w:spacing w:after="60" w:line="276" w:lineRule="auto"/>
              <w:rPr>
                <w:ins w:id="530" w:author="STEC 010225" w:date="2025-01-02T10:26:00Z"/>
                <w:iCs/>
                <w:kern w:val="2"/>
                <w:sz w:val="20"/>
              </w:rPr>
            </w:pPr>
            <w:ins w:id="531"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67A0F926" w14:textId="77777777" w:rsidR="00A56B6C" w:rsidRPr="00B455EC" w:rsidRDefault="00A56B6C" w:rsidP="00733619">
            <w:pPr>
              <w:spacing w:after="60" w:line="276" w:lineRule="auto"/>
              <w:rPr>
                <w:ins w:id="532" w:author="STEC 010225" w:date="2025-01-02T10:26:00Z"/>
                <w:i/>
                <w:kern w:val="2"/>
                <w:sz w:val="20"/>
              </w:rPr>
            </w:pPr>
            <w:ins w:id="533" w:author="STEC 010225" w:date="2025-01-02T10:26:00Z">
              <w:r w:rsidRPr="00B455EC">
                <w:rPr>
                  <w:iCs/>
                  <w:kern w:val="2"/>
                  <w:sz w:val="20"/>
                </w:rPr>
                <w:t>A QSE.</w:t>
              </w:r>
            </w:ins>
          </w:p>
        </w:tc>
      </w:tr>
      <w:tr w:rsidR="00A56B6C" w:rsidRPr="00B455EC" w14:paraId="558BCF35" w14:textId="77777777" w:rsidTr="00733619">
        <w:trPr>
          <w:cantSplit/>
          <w:trHeight w:val="289"/>
          <w:ins w:id="53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2F09FC9D" w14:textId="77777777" w:rsidR="00A56B6C" w:rsidRPr="00B455EC" w:rsidRDefault="00A56B6C" w:rsidP="00733619">
            <w:pPr>
              <w:spacing w:after="60" w:line="276" w:lineRule="auto"/>
              <w:rPr>
                <w:ins w:id="535" w:author="STEC 010225" w:date="2025-01-02T10:26:00Z"/>
                <w:i/>
                <w:iCs/>
                <w:kern w:val="2"/>
                <w:sz w:val="20"/>
              </w:rPr>
            </w:pPr>
            <w:ins w:id="536" w:author="STEC 010225" w:date="2025-01-02T10:26:00Z">
              <w:r w:rsidRPr="00B455EC">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2D2CDABE" w14:textId="77777777" w:rsidR="00A56B6C" w:rsidRPr="00B455EC" w:rsidRDefault="00A56B6C" w:rsidP="00733619">
            <w:pPr>
              <w:spacing w:after="60" w:line="276" w:lineRule="auto"/>
              <w:rPr>
                <w:ins w:id="537" w:author="STEC 010225" w:date="2025-01-02T10:26:00Z"/>
                <w:iCs/>
                <w:kern w:val="2"/>
                <w:sz w:val="20"/>
              </w:rPr>
            </w:pPr>
            <w:ins w:id="538"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CD07E58" w14:textId="77777777" w:rsidR="00A56B6C" w:rsidRPr="00B455EC" w:rsidRDefault="00A56B6C" w:rsidP="00733619">
            <w:pPr>
              <w:spacing w:after="60" w:line="276" w:lineRule="auto"/>
              <w:rPr>
                <w:ins w:id="539" w:author="STEC 010225" w:date="2025-01-02T10:26:00Z"/>
                <w:i/>
                <w:kern w:val="2"/>
                <w:sz w:val="20"/>
              </w:rPr>
            </w:pPr>
            <w:ins w:id="540" w:author="STEC 010225" w:date="2025-01-02T10:26:00Z">
              <w:r w:rsidRPr="00B455EC">
                <w:rPr>
                  <w:iCs/>
                  <w:kern w:val="2"/>
                  <w:sz w:val="20"/>
                </w:rPr>
                <w:t>A Generation Resource.</w:t>
              </w:r>
            </w:ins>
          </w:p>
        </w:tc>
      </w:tr>
      <w:tr w:rsidR="00A56B6C" w:rsidRPr="00B455EC" w14:paraId="4C71649D" w14:textId="77777777" w:rsidTr="00733619">
        <w:trPr>
          <w:cantSplit/>
          <w:trHeight w:val="289"/>
          <w:ins w:id="541"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6F990AE7" w14:textId="77777777" w:rsidR="00A56B6C" w:rsidRPr="00B455EC" w:rsidRDefault="00A56B6C" w:rsidP="00733619">
            <w:pPr>
              <w:spacing w:after="60" w:line="276" w:lineRule="auto"/>
              <w:rPr>
                <w:ins w:id="542" w:author="STEC 010225" w:date="2025-01-02T10:26:00Z"/>
                <w:i/>
                <w:iCs/>
                <w:kern w:val="2"/>
                <w:sz w:val="20"/>
              </w:rPr>
            </w:pPr>
            <w:ins w:id="543" w:author="STEC 010225" w:date="2025-01-02T10:26:00Z">
              <w:r w:rsidRPr="00B455EC">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5D443A46" w14:textId="77777777" w:rsidR="00A56B6C" w:rsidRPr="00B455EC" w:rsidRDefault="00A56B6C" w:rsidP="00733619">
            <w:pPr>
              <w:spacing w:after="60" w:line="276" w:lineRule="auto"/>
              <w:rPr>
                <w:ins w:id="544" w:author="STEC 010225" w:date="2025-01-02T10:26:00Z"/>
                <w:iCs/>
                <w:kern w:val="2"/>
                <w:sz w:val="20"/>
              </w:rPr>
            </w:pPr>
            <w:ins w:id="545"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1D7C8119" w14:textId="77777777" w:rsidR="00A56B6C" w:rsidRPr="00B455EC" w:rsidRDefault="00A56B6C" w:rsidP="00733619">
            <w:pPr>
              <w:spacing w:after="60" w:line="276" w:lineRule="auto"/>
              <w:rPr>
                <w:ins w:id="546" w:author="STEC 010225" w:date="2025-01-02T10:26:00Z"/>
                <w:iCs/>
                <w:kern w:val="2"/>
                <w:sz w:val="20"/>
              </w:rPr>
            </w:pPr>
            <w:ins w:id="547" w:author="STEC 010225" w:date="2025-01-02T10:26:00Z">
              <w:r w:rsidRPr="00B455EC">
                <w:rPr>
                  <w:iCs/>
                  <w:kern w:val="2"/>
                  <w:sz w:val="20"/>
                </w:rPr>
                <w:t>A Resource Node Settlement Point.</w:t>
              </w:r>
            </w:ins>
          </w:p>
        </w:tc>
      </w:tr>
      <w:tr w:rsidR="00A56B6C" w:rsidRPr="00B455EC" w14:paraId="07C53223" w14:textId="77777777" w:rsidTr="00733619">
        <w:trPr>
          <w:cantSplit/>
          <w:trHeight w:val="242"/>
          <w:ins w:id="54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52DAE48" w14:textId="77777777" w:rsidR="00A56B6C" w:rsidRPr="00B455EC" w:rsidRDefault="00A56B6C" w:rsidP="00733619">
            <w:pPr>
              <w:spacing w:after="60" w:line="276" w:lineRule="auto"/>
              <w:rPr>
                <w:ins w:id="549" w:author="STEC 010225" w:date="2025-01-02T10:26:00Z"/>
                <w:i/>
                <w:iCs/>
                <w:kern w:val="2"/>
                <w:sz w:val="20"/>
              </w:rPr>
            </w:pPr>
            <w:ins w:id="550" w:author="STEC 010225" w:date="2025-01-02T10:26:00Z">
              <w:r w:rsidRPr="00B455EC">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3483D26E" w14:textId="77777777" w:rsidR="00A56B6C" w:rsidRPr="00B455EC" w:rsidRDefault="00A56B6C" w:rsidP="00733619">
            <w:pPr>
              <w:spacing w:after="60" w:line="276" w:lineRule="auto"/>
              <w:rPr>
                <w:ins w:id="551" w:author="STEC 010225" w:date="2025-01-02T10:26:00Z"/>
                <w:iCs/>
                <w:kern w:val="2"/>
                <w:sz w:val="20"/>
              </w:rPr>
            </w:pPr>
            <w:ins w:id="552"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402C8A5F" w14:textId="77777777" w:rsidR="00A56B6C" w:rsidRPr="00B455EC" w:rsidRDefault="00A56B6C" w:rsidP="00733619">
            <w:pPr>
              <w:spacing w:after="60" w:line="276" w:lineRule="auto"/>
              <w:rPr>
                <w:ins w:id="553" w:author="STEC 010225" w:date="2025-01-02T10:26:00Z"/>
                <w:iCs/>
                <w:kern w:val="2"/>
                <w:sz w:val="20"/>
              </w:rPr>
            </w:pPr>
            <w:ins w:id="554" w:author="STEC 010225" w:date="2025-01-02T10:26:00Z">
              <w:r w:rsidRPr="00B455EC">
                <w:rPr>
                  <w:iCs/>
                  <w:kern w:val="2"/>
                  <w:sz w:val="20"/>
                </w:rPr>
                <w:t>A 15-minute Settlement Interval.</w:t>
              </w:r>
            </w:ins>
          </w:p>
        </w:tc>
      </w:tr>
      <w:tr w:rsidR="00A56B6C" w:rsidRPr="00B455EC" w14:paraId="541DB28C" w14:textId="77777777" w:rsidTr="00733619">
        <w:trPr>
          <w:cantSplit/>
          <w:trHeight w:val="242"/>
          <w:ins w:id="555"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321111A" w14:textId="77777777" w:rsidR="00A56B6C" w:rsidRPr="00B455EC" w:rsidRDefault="00A56B6C" w:rsidP="00733619">
            <w:pPr>
              <w:spacing w:after="60" w:line="276" w:lineRule="auto"/>
              <w:rPr>
                <w:ins w:id="556" w:author="STEC 010225" w:date="2025-01-02T10:26:00Z"/>
                <w:i/>
                <w:iCs/>
                <w:kern w:val="2"/>
                <w:sz w:val="20"/>
              </w:rPr>
            </w:pPr>
            <w:ins w:id="557" w:author="STEC 010225" w:date="2025-01-02T10:26:00Z">
              <w:r>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1699E89E" w14:textId="77777777" w:rsidR="00A56B6C" w:rsidRPr="00B455EC" w:rsidRDefault="00A56B6C" w:rsidP="00733619">
            <w:pPr>
              <w:spacing w:after="60" w:line="276" w:lineRule="auto"/>
              <w:rPr>
                <w:ins w:id="558" w:author="STEC 010225" w:date="2025-01-02T10:26:00Z"/>
                <w:iCs/>
                <w:kern w:val="2"/>
                <w:sz w:val="20"/>
              </w:rPr>
            </w:pPr>
            <w:ins w:id="559"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97DA488" w14:textId="77777777" w:rsidR="00A56B6C" w:rsidRPr="00B455EC" w:rsidRDefault="00A56B6C" w:rsidP="00733619">
            <w:pPr>
              <w:spacing w:after="60" w:line="276" w:lineRule="auto"/>
              <w:rPr>
                <w:ins w:id="560" w:author="STEC 010225" w:date="2025-01-02T10:26:00Z"/>
                <w:iCs/>
                <w:kern w:val="2"/>
                <w:sz w:val="20"/>
              </w:rPr>
            </w:pPr>
            <w:ins w:id="561" w:author="STEC 010225" w:date="2025-01-02T10:26:00Z">
              <w:r w:rsidRPr="00B455EC">
                <w:rPr>
                  <w:iCs/>
                  <w:kern w:val="2"/>
                  <w:sz w:val="20"/>
                </w:rPr>
                <w:t>A</w:t>
              </w:r>
              <w:r>
                <w:rPr>
                  <w:iCs/>
                  <w:kern w:val="2"/>
                  <w:sz w:val="20"/>
                </w:rPr>
                <w:t>n</w:t>
              </w:r>
              <w:r w:rsidRPr="00B455EC">
                <w:rPr>
                  <w:iCs/>
                  <w:kern w:val="2"/>
                  <w:sz w:val="20"/>
                </w:rPr>
                <w:t xml:space="preserve"> </w:t>
              </w:r>
              <w:r>
                <w:rPr>
                  <w:iCs/>
                  <w:kern w:val="2"/>
                  <w:sz w:val="20"/>
                </w:rPr>
                <w:t>Operating Hour</w:t>
              </w:r>
              <w:r w:rsidRPr="00B455EC">
                <w:rPr>
                  <w:iCs/>
                  <w:kern w:val="2"/>
                  <w:sz w:val="20"/>
                </w:rPr>
                <w:t>.</w:t>
              </w:r>
            </w:ins>
          </w:p>
        </w:tc>
      </w:tr>
      <w:tr w:rsidR="00A56B6C" w:rsidRPr="00B455EC" w14:paraId="4FCAA3CE" w14:textId="77777777" w:rsidTr="00733619">
        <w:trPr>
          <w:cantSplit/>
          <w:trHeight w:val="242"/>
          <w:ins w:id="56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2578718" w14:textId="77777777" w:rsidR="00A56B6C" w:rsidRPr="00B455EC" w:rsidRDefault="00A56B6C" w:rsidP="00733619">
            <w:pPr>
              <w:spacing w:after="60" w:line="276" w:lineRule="auto"/>
              <w:rPr>
                <w:ins w:id="563" w:author="STEC 010225" w:date="2025-01-02T10:26:00Z"/>
                <w:i/>
                <w:iCs/>
                <w:kern w:val="2"/>
                <w:sz w:val="20"/>
              </w:rPr>
            </w:pPr>
            <w:ins w:id="564" w:author="STEC 010225" w:date="2025-01-02T10:26:00Z">
              <w:r>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42E65C37" w14:textId="77777777" w:rsidR="00A56B6C" w:rsidRPr="00B455EC" w:rsidRDefault="00A56B6C" w:rsidP="00733619">
            <w:pPr>
              <w:spacing w:after="60" w:line="276" w:lineRule="auto"/>
              <w:rPr>
                <w:ins w:id="565" w:author="STEC 010225" w:date="2025-01-02T10:26:00Z"/>
                <w:iCs/>
                <w:kern w:val="2"/>
                <w:sz w:val="20"/>
              </w:rPr>
            </w:pPr>
            <w:ins w:id="566" w:author="STEC 010225" w:date="2025-01-02T10:26:00Z">
              <w:r>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1A6C822C" w14:textId="77777777" w:rsidR="00A56B6C" w:rsidRPr="00B455EC" w:rsidRDefault="00A56B6C" w:rsidP="00733619">
            <w:pPr>
              <w:spacing w:after="60" w:line="276" w:lineRule="auto"/>
              <w:rPr>
                <w:ins w:id="567" w:author="STEC 010225" w:date="2025-01-02T10:26:00Z"/>
                <w:iCs/>
                <w:kern w:val="2"/>
                <w:sz w:val="20"/>
              </w:rPr>
            </w:pPr>
            <w:ins w:id="568" w:author="STEC 010225" w:date="2025-01-02T10:26:00Z">
              <w:r w:rsidRPr="00113A9F">
                <w:rPr>
                  <w:sz w:val="20"/>
                  <w:szCs w:val="20"/>
                </w:rPr>
                <w:t xml:space="preserve">A </w:t>
              </w:r>
              <w:r>
                <w:rPr>
                  <w:sz w:val="20"/>
                  <w:szCs w:val="20"/>
                </w:rPr>
                <w:t xml:space="preserve">cold </w:t>
              </w:r>
              <w:r w:rsidRPr="00113A9F">
                <w:rPr>
                  <w:sz w:val="20"/>
                  <w:szCs w:val="20"/>
                </w:rPr>
                <w:t xml:space="preserve">start </w:t>
              </w:r>
            </w:ins>
          </w:p>
        </w:tc>
      </w:tr>
    </w:tbl>
    <w:p w14:paraId="2BFAFD2A" w14:textId="77777777" w:rsidR="00A56B6C" w:rsidDel="00986B46" w:rsidRDefault="00A56B6C" w:rsidP="00A56B6C">
      <w:pPr>
        <w:rPr>
          <w:ins w:id="569" w:author="STEC" w:date="2024-05-06T16:13:00Z"/>
          <w:del w:id="570"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A56B6C" w:rsidDel="00986B46" w14:paraId="2BD8045B" w14:textId="77777777" w:rsidTr="00733619">
        <w:trPr>
          <w:cantSplit/>
          <w:trHeight w:val="146"/>
          <w:tblHeader/>
          <w:ins w:id="571" w:author="STEC" w:date="2024-05-06T16:13:00Z"/>
          <w:del w:id="57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6CEFA3D" w14:textId="77777777" w:rsidR="00A56B6C" w:rsidRPr="00B83808" w:rsidDel="00986B46" w:rsidRDefault="00A56B6C" w:rsidP="00733619">
            <w:pPr>
              <w:spacing w:after="240" w:line="276" w:lineRule="auto"/>
              <w:rPr>
                <w:ins w:id="573" w:author="STEC" w:date="2024-05-06T16:13:00Z"/>
                <w:del w:id="574" w:author="STEC 010225" w:date="2025-01-02T10:25:00Z"/>
                <w:b/>
                <w:iCs/>
                <w:kern w:val="2"/>
                <w:sz w:val="20"/>
              </w:rPr>
            </w:pPr>
            <w:ins w:id="575" w:author="STEC" w:date="2024-05-06T16:13:00Z">
              <w:del w:id="576" w:author="STEC 010225" w:date="2025-01-02T10:25:00Z">
                <w:r w:rsidRPr="00B83808" w:rsidDel="00986B46">
                  <w:rPr>
                    <w:b/>
                    <w:iCs/>
                    <w:kern w:val="2"/>
                    <w:sz w:val="20"/>
                  </w:rPr>
                  <w:lastRenderedPageBreak/>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5D62E906" w14:textId="77777777" w:rsidR="00A56B6C" w:rsidRPr="00B83808" w:rsidDel="00986B46" w:rsidRDefault="00A56B6C" w:rsidP="00733619">
            <w:pPr>
              <w:spacing w:after="240" w:line="276" w:lineRule="auto"/>
              <w:rPr>
                <w:ins w:id="577" w:author="STEC" w:date="2024-05-06T16:13:00Z"/>
                <w:del w:id="578" w:author="STEC 010225" w:date="2025-01-02T10:25:00Z"/>
                <w:b/>
                <w:iCs/>
                <w:kern w:val="2"/>
                <w:sz w:val="20"/>
              </w:rPr>
            </w:pPr>
            <w:ins w:id="579" w:author="STEC" w:date="2024-05-06T16:13:00Z">
              <w:del w:id="580" w:author="STEC 010225" w:date="2025-01-02T10:25:00Z">
                <w:r w:rsidRPr="00B83808"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3692767A" w14:textId="77777777" w:rsidR="00A56B6C" w:rsidRPr="00B83808" w:rsidDel="00986B46" w:rsidRDefault="00A56B6C" w:rsidP="00733619">
            <w:pPr>
              <w:spacing w:after="240" w:line="276" w:lineRule="auto"/>
              <w:rPr>
                <w:ins w:id="581" w:author="STEC" w:date="2024-05-06T16:13:00Z"/>
                <w:del w:id="582" w:author="STEC 010225" w:date="2025-01-02T10:25:00Z"/>
                <w:b/>
                <w:iCs/>
                <w:kern w:val="2"/>
                <w:sz w:val="20"/>
              </w:rPr>
            </w:pPr>
            <w:ins w:id="583" w:author="STEC" w:date="2024-05-06T16:13:00Z">
              <w:del w:id="584" w:author="STEC 010225" w:date="2025-01-02T10:25:00Z">
                <w:r w:rsidRPr="00B83808" w:rsidDel="00986B46">
                  <w:rPr>
                    <w:b/>
                    <w:iCs/>
                    <w:kern w:val="2"/>
                    <w:sz w:val="20"/>
                  </w:rPr>
                  <w:delText>Definition</w:delText>
                </w:r>
              </w:del>
            </w:ins>
          </w:p>
        </w:tc>
      </w:tr>
      <w:tr w:rsidR="00A56B6C" w:rsidDel="00986B46" w14:paraId="388C0BD6" w14:textId="77777777" w:rsidTr="00733619">
        <w:trPr>
          <w:cantSplit/>
          <w:trHeight w:val="146"/>
          <w:ins w:id="585" w:author="STEC" w:date="2024-05-06T16:13:00Z"/>
          <w:del w:id="58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92BEF54" w14:textId="77777777" w:rsidR="00A56B6C" w:rsidRPr="0058478C" w:rsidDel="00986B46" w:rsidRDefault="00A56B6C" w:rsidP="00733619">
            <w:pPr>
              <w:spacing w:after="60" w:line="276" w:lineRule="auto"/>
              <w:rPr>
                <w:ins w:id="587" w:author="STEC" w:date="2024-05-06T16:13:00Z"/>
                <w:del w:id="588" w:author="STEC 010225" w:date="2025-01-02T10:25:00Z"/>
                <w:bCs/>
                <w:iCs/>
                <w:kern w:val="2"/>
                <w:sz w:val="20"/>
              </w:rPr>
            </w:pPr>
            <w:ins w:id="589" w:author="STEC" w:date="2024-05-06T16:13:00Z">
              <w:del w:id="590" w:author="STEC 010225" w:date="2025-01-02T10:25:00Z">
                <w:r w:rsidRPr="0058478C" w:rsidDel="00986B46">
                  <w:rPr>
                    <w:bCs/>
                    <w:kern w:val="2"/>
                    <w:sz w:val="20"/>
                  </w:rPr>
                  <w:delText>CMPLOAL</w:delText>
                </w:r>
                <w:r w:rsidRPr="0058478C"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45891BF1" w14:textId="77777777" w:rsidR="00A56B6C" w:rsidRPr="00B83808" w:rsidDel="00986B46" w:rsidRDefault="00A56B6C" w:rsidP="00733619">
            <w:pPr>
              <w:spacing w:after="60" w:line="276" w:lineRule="auto"/>
              <w:rPr>
                <w:ins w:id="591" w:author="STEC" w:date="2024-05-06T16:13:00Z"/>
                <w:del w:id="592" w:author="STEC 010225" w:date="2025-01-02T10:25:00Z"/>
                <w:iCs/>
                <w:kern w:val="2"/>
                <w:sz w:val="20"/>
              </w:rPr>
            </w:pPr>
            <w:ins w:id="593" w:author="STEC" w:date="2024-05-06T16:13:00Z">
              <w:del w:id="594"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3801CFC2" w14:textId="77777777" w:rsidR="00A56B6C" w:rsidRPr="00B83808" w:rsidDel="00986B46" w:rsidRDefault="00A56B6C" w:rsidP="00733619">
            <w:pPr>
              <w:spacing w:after="60" w:line="276" w:lineRule="auto"/>
              <w:rPr>
                <w:ins w:id="595" w:author="STEC" w:date="2024-05-06T16:13:00Z"/>
                <w:del w:id="596" w:author="STEC 010225" w:date="2025-01-02T10:25:00Z"/>
                <w:i/>
                <w:iCs/>
                <w:kern w:val="2"/>
                <w:sz w:val="20"/>
              </w:rPr>
            </w:pPr>
            <w:ins w:id="597" w:author="STEC" w:date="2024-05-06T16:13:00Z">
              <w:del w:id="598" w:author="STEC 010225" w:date="2025-01-02T10:25:00Z">
                <w:r w:rsidRPr="00B83808" w:rsidDel="00986B46">
                  <w:rPr>
                    <w:i/>
                    <w:iCs/>
                    <w:kern w:val="2"/>
                    <w:sz w:val="20"/>
                  </w:rPr>
                  <w:delText>Constraint Management Plan attested losses</w:delText>
                </w:r>
                <w:r w:rsidRPr="00B83808" w:rsidDel="00986B46">
                  <w:rPr>
                    <w:iCs/>
                    <w:kern w:val="2"/>
                    <w:sz w:val="20"/>
                  </w:rPr>
                  <w:delText xml:space="preserve">—The financial loss to the QSE due trip </w:delText>
                </w:r>
              </w:del>
            </w:ins>
            <w:ins w:id="599" w:author="STEC" w:date="2024-05-06T16:27:00Z">
              <w:del w:id="600" w:author="STEC 010225" w:date="2025-01-02T10:25:00Z">
                <w:r w:rsidDel="00986B46">
                  <w:rPr>
                    <w:iCs/>
                    <w:kern w:val="2"/>
                    <w:sz w:val="20"/>
                  </w:rPr>
                  <w:delText>O</w:delText>
                </w:r>
              </w:del>
            </w:ins>
            <w:ins w:id="601" w:author="STEC" w:date="2024-05-06T16:13:00Z">
              <w:del w:id="602" w:author="STEC 010225" w:date="2025-01-02T10:25:00Z">
                <w:r w:rsidRPr="00B83808" w:rsidDel="00986B46">
                  <w:rPr>
                    <w:iCs/>
                    <w:kern w:val="2"/>
                    <w:sz w:val="20"/>
                  </w:rPr>
                  <w:delText>ff</w:delText>
                </w:r>
              </w:del>
            </w:ins>
            <w:ins w:id="603" w:author="STEC" w:date="2024-05-06T16:27:00Z">
              <w:del w:id="604" w:author="STEC 010225" w:date="2025-01-02T10:25:00Z">
                <w:r w:rsidDel="00986B46">
                  <w:rPr>
                    <w:iCs/>
                    <w:kern w:val="2"/>
                    <w:sz w:val="20"/>
                  </w:rPr>
                  <w:delText>-L</w:delText>
                </w:r>
              </w:del>
            </w:ins>
            <w:ins w:id="605" w:author="STEC" w:date="2024-05-06T16:13:00Z">
              <w:del w:id="606" w:author="STEC 010225" w:date="2025-01-02T10:25:00Z">
                <w:r w:rsidRPr="00B83808" w:rsidDel="00986B46">
                  <w:rPr>
                    <w:iCs/>
                    <w:kern w:val="2"/>
                    <w:sz w:val="20"/>
                  </w:rPr>
                  <w:delText>ine of Resource following implementation of CMP or equivalent VDI as attested by the QSE in accordance with paragraph (1)(d) above.</w:delText>
                </w:r>
              </w:del>
            </w:ins>
          </w:p>
        </w:tc>
      </w:tr>
      <w:tr w:rsidR="00A56B6C" w:rsidDel="00986B46" w14:paraId="1A9B9AC3" w14:textId="77777777" w:rsidTr="00733619">
        <w:trPr>
          <w:cantSplit/>
          <w:trHeight w:val="146"/>
          <w:ins w:id="607" w:author="STEC" w:date="2024-05-06T16:13:00Z"/>
          <w:del w:id="60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6FAED9B8" w14:textId="77777777" w:rsidR="00A56B6C" w:rsidRPr="00B83808" w:rsidDel="00986B46" w:rsidRDefault="00A56B6C" w:rsidP="00733619">
            <w:pPr>
              <w:spacing w:after="60" w:line="276" w:lineRule="auto"/>
              <w:rPr>
                <w:ins w:id="609" w:author="STEC" w:date="2024-05-06T16:13:00Z"/>
                <w:del w:id="610" w:author="STEC 010225" w:date="2025-01-02T10:25:00Z"/>
                <w:iCs/>
                <w:kern w:val="2"/>
                <w:sz w:val="20"/>
              </w:rPr>
            </w:pPr>
            <w:ins w:id="611" w:author="STEC" w:date="2024-05-06T16:13:00Z">
              <w:del w:id="612" w:author="STEC 010225" w:date="2025-01-02T10:25:00Z">
                <w:r w:rsidRPr="00B83808" w:rsidDel="00986B46">
                  <w:rPr>
                    <w:iCs/>
                    <w:kern w:val="2"/>
                    <w:sz w:val="20"/>
                  </w:rPr>
                  <w:delText>CMPEAMT</w:delText>
                </w:r>
                <w:r w:rsidRPr="0058478C" w:rsidDel="00986B46">
                  <w:rPr>
                    <w:bCs/>
                    <w:iCs/>
                    <w:kern w:val="2"/>
                    <w:sz w:val="20"/>
                  </w:rPr>
                  <w:delText xml:space="preserve"> </w:delText>
                </w:r>
                <w:r w:rsidRPr="0058478C"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1E364E7" w14:textId="77777777" w:rsidR="00A56B6C" w:rsidRPr="00B83808" w:rsidDel="00986B46" w:rsidRDefault="00A56B6C" w:rsidP="00733619">
            <w:pPr>
              <w:spacing w:after="60" w:line="276" w:lineRule="auto"/>
              <w:rPr>
                <w:ins w:id="613" w:author="STEC" w:date="2024-05-06T16:13:00Z"/>
                <w:del w:id="614" w:author="STEC 010225" w:date="2025-01-02T10:25:00Z"/>
                <w:iCs/>
                <w:kern w:val="2"/>
                <w:sz w:val="20"/>
              </w:rPr>
            </w:pPr>
            <w:ins w:id="615" w:author="STEC" w:date="2024-05-06T16:13:00Z">
              <w:del w:id="616"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2BA2AB8A" w14:textId="77777777" w:rsidR="00A56B6C" w:rsidRPr="00B83808" w:rsidDel="00986B46" w:rsidRDefault="00A56B6C" w:rsidP="00733619">
            <w:pPr>
              <w:spacing w:after="60" w:line="276" w:lineRule="auto"/>
              <w:rPr>
                <w:ins w:id="617" w:author="STEC" w:date="2024-05-06T16:13:00Z"/>
                <w:del w:id="618" w:author="STEC 010225" w:date="2025-01-02T10:25:00Z"/>
                <w:iCs/>
                <w:kern w:val="2"/>
                <w:sz w:val="20"/>
              </w:rPr>
            </w:pPr>
            <w:ins w:id="619" w:author="STEC" w:date="2024-05-06T16:13:00Z">
              <w:del w:id="620" w:author="STEC 010225" w:date="2025-01-02T10:25:00Z">
                <w:r w:rsidRPr="00B83808" w:rsidDel="00986B46">
                  <w:rPr>
                    <w:i/>
                    <w:iCs/>
                    <w:kern w:val="2"/>
                    <w:sz w:val="20"/>
                  </w:rPr>
                  <w:delText>Constraint Management Plan energy amount per QSE per Generation Resource</w:delText>
                </w:r>
                <w:r w:rsidRPr="00B83808" w:rsidDel="00986B46">
                  <w:rPr>
                    <w:iCs/>
                    <w:kern w:val="2"/>
                    <w:sz w:val="20"/>
                  </w:rPr>
                  <w:delText xml:space="preserve">—The payment to QSE </w:delText>
                </w:r>
                <w:r w:rsidRPr="00B83808" w:rsidDel="00986B46">
                  <w:rPr>
                    <w:i/>
                    <w:iCs/>
                    <w:kern w:val="2"/>
                    <w:sz w:val="20"/>
                  </w:rPr>
                  <w:delText>q</w:delText>
                </w:r>
                <w:r w:rsidRPr="00B83808" w:rsidDel="00986B46">
                  <w:rPr>
                    <w:iCs/>
                    <w:kern w:val="2"/>
                    <w:sz w:val="20"/>
                  </w:rPr>
                  <w:delText xml:space="preserve"> during eligible hours of a trip offline from an ERCOT-issued CMP or equivalent VDI for Generation Resource </w:delText>
                </w:r>
                <w:r w:rsidRPr="00B83808" w:rsidDel="00986B46">
                  <w:rPr>
                    <w:i/>
                    <w:iCs/>
                    <w:kern w:val="2"/>
                    <w:sz w:val="20"/>
                  </w:rPr>
                  <w:delText>r</w:delText>
                </w:r>
                <w:r w:rsidRPr="00B83808" w:rsidDel="00986B46">
                  <w:rPr>
                    <w:iCs/>
                    <w:kern w:val="2"/>
                    <w:sz w:val="20"/>
                  </w:rPr>
                  <w:delText xml:space="preserve"> at Settlement Point </w:delText>
                </w:r>
                <w:r w:rsidRPr="00B83808" w:rsidDel="00986B46">
                  <w:rPr>
                    <w:i/>
                    <w:iCs/>
                    <w:kern w:val="2"/>
                    <w:sz w:val="20"/>
                  </w:rPr>
                  <w:delText xml:space="preserve">p </w:delText>
                </w:r>
                <w:r w:rsidRPr="00B83808" w:rsidDel="00986B46">
                  <w:rPr>
                    <w:iCs/>
                    <w:kern w:val="2"/>
                    <w:sz w:val="20"/>
                  </w:rPr>
                  <w:delText xml:space="preserve">for the 15-minute Settlement Interval </w:delText>
                </w:r>
                <w:r w:rsidRPr="00B83808" w:rsidDel="00986B46">
                  <w:rPr>
                    <w:i/>
                    <w:iCs/>
                    <w:kern w:val="2"/>
                    <w:sz w:val="20"/>
                  </w:rPr>
                  <w:delText>i</w:delText>
                </w:r>
                <w:r w:rsidRPr="00B83808" w:rsidDel="00986B46">
                  <w:rPr>
                    <w:iCs/>
                    <w:kern w:val="2"/>
                    <w:sz w:val="20"/>
                  </w:rPr>
                  <w:delText xml:space="preserve">.  For a combined cycle Resource, </w:delText>
                </w:r>
                <w:r w:rsidRPr="00B83808" w:rsidDel="00986B46">
                  <w:rPr>
                    <w:i/>
                    <w:iCs/>
                    <w:kern w:val="2"/>
                    <w:sz w:val="20"/>
                  </w:rPr>
                  <w:delText>r</w:delText>
                </w:r>
                <w:r w:rsidRPr="00B83808" w:rsidDel="00986B46">
                  <w:rPr>
                    <w:iCs/>
                    <w:kern w:val="2"/>
                    <w:sz w:val="20"/>
                  </w:rPr>
                  <w:delText xml:space="preserve"> is a Combined Cycle Train.</w:delText>
                </w:r>
              </w:del>
            </w:ins>
          </w:p>
        </w:tc>
      </w:tr>
      <w:tr w:rsidR="00A56B6C" w:rsidDel="00986B46" w14:paraId="74CCADD5" w14:textId="77777777" w:rsidTr="00733619">
        <w:trPr>
          <w:cantSplit/>
          <w:trHeight w:val="146"/>
          <w:ins w:id="621" w:author="STEC" w:date="2024-05-06T16:13:00Z"/>
          <w:del w:id="62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E8CE535" w14:textId="77777777" w:rsidR="00A56B6C" w:rsidRPr="00B83808" w:rsidDel="00986B46" w:rsidRDefault="00A56B6C" w:rsidP="00733619">
            <w:pPr>
              <w:spacing w:after="60" w:line="276" w:lineRule="auto"/>
              <w:rPr>
                <w:ins w:id="623" w:author="STEC" w:date="2024-05-06T16:13:00Z"/>
                <w:del w:id="624" w:author="STEC 010225" w:date="2025-01-02T10:25:00Z"/>
                <w:iCs/>
                <w:kern w:val="2"/>
                <w:sz w:val="20"/>
              </w:rPr>
            </w:pPr>
            <w:ins w:id="625" w:author="STEC" w:date="2024-05-06T16:13:00Z">
              <w:del w:id="626" w:author="STEC 010225" w:date="2025-01-02T10:25:00Z">
                <w:r w:rsidRPr="00B83808" w:rsidDel="00986B46">
                  <w:rPr>
                    <w:iCs/>
                    <w:kern w:val="2"/>
                    <w:sz w:val="20"/>
                  </w:rPr>
                  <w:delText>SUPR</w:delText>
                </w:r>
                <w:r w:rsidRPr="00D848E5"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5E420F33" w14:textId="77777777" w:rsidR="00A56B6C" w:rsidRPr="00B83808" w:rsidDel="00986B46" w:rsidRDefault="00A56B6C" w:rsidP="00733619">
            <w:pPr>
              <w:spacing w:after="60" w:line="276" w:lineRule="auto"/>
              <w:rPr>
                <w:ins w:id="627" w:author="STEC" w:date="2024-05-06T16:13:00Z"/>
                <w:del w:id="628" w:author="STEC 010225" w:date="2025-01-02T10:25:00Z"/>
                <w:iCs/>
                <w:kern w:val="2"/>
                <w:sz w:val="20"/>
              </w:rPr>
            </w:pPr>
            <w:ins w:id="629" w:author="STEC" w:date="2024-05-06T16:13:00Z">
              <w:del w:id="630"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274DF56A" w14:textId="77777777" w:rsidR="00A56B6C" w:rsidRPr="0058478C" w:rsidDel="00986B46" w:rsidRDefault="00A56B6C" w:rsidP="00733619">
            <w:pPr>
              <w:pStyle w:val="TableBody"/>
              <w:rPr>
                <w:ins w:id="631" w:author="STEC" w:date="2024-05-06T16:13:00Z"/>
                <w:del w:id="632" w:author="STEC 010225" w:date="2025-01-02T10:25:00Z"/>
              </w:rPr>
            </w:pPr>
            <w:ins w:id="633" w:author="STEC" w:date="2024-05-06T16:13:00Z">
              <w:del w:id="634" w:author="STEC 010225" w:date="2025-01-02T10:25:00Z">
                <w:r w:rsidRPr="0058478C" w:rsidDel="00986B46">
                  <w:rPr>
                    <w:i/>
                    <w:iCs w:val="0"/>
                  </w:rPr>
                  <w:delText>Startup Price</w:delText>
                </w:r>
                <w:r w:rsidRPr="0058478C" w:rsidDel="00986B46">
                  <w:delText>—</w:delText>
                </w:r>
              </w:del>
            </w:ins>
            <w:ins w:id="635" w:author="STEC" w:date="2024-05-06T17:55:00Z">
              <w:del w:id="636" w:author="STEC 010225" w:date="2025-01-02T10:25:00Z">
                <w:r w:rsidDel="00986B46">
                  <w:delText>T</w:delText>
                </w:r>
              </w:del>
            </w:ins>
            <w:ins w:id="637" w:author="STEC" w:date="2024-05-06T17:27:00Z">
              <w:del w:id="638" w:author="STEC 010225" w:date="2025-01-02T10:25:00Z">
                <w:r w:rsidRPr="00AC32C9" w:rsidDel="00986B46">
                  <w:delText xml:space="preserve">he Settlement price for Resource </w:delText>
                </w:r>
                <w:r w:rsidRPr="005817D6" w:rsidDel="00986B46">
                  <w:rPr>
                    <w:i/>
                    <w:iCs w:val="0"/>
                  </w:rPr>
                  <w:delText>r</w:delText>
                </w:r>
                <w:r w:rsidRPr="00AC32C9" w:rsidDel="00986B46">
                  <w:delText xml:space="preserve"> represented by QSE </w:delText>
                </w:r>
                <w:r w:rsidRPr="005817D6" w:rsidDel="00986B46">
                  <w:rPr>
                    <w:i/>
                    <w:iCs w:val="0"/>
                  </w:rPr>
                  <w:delText>q</w:delText>
                </w:r>
                <w:r w:rsidRPr="00AC32C9" w:rsidDel="00986B46">
                  <w:delText xml:space="preserve"> for the start </w:delText>
                </w:r>
                <w:r w:rsidRPr="005817D6" w:rsidDel="00986B46">
                  <w:rPr>
                    <w:i/>
                    <w:iCs w:val="0"/>
                  </w:rPr>
                  <w:delText>s</w:delText>
                </w:r>
                <w:r w:rsidRPr="00AC32C9" w:rsidDel="00986B46">
                  <w:delText xml:space="preserve">. </w:delText>
                </w:r>
              </w:del>
            </w:ins>
            <w:ins w:id="639" w:author="STEC" w:date="2024-05-06T17:56:00Z">
              <w:del w:id="640" w:author="STEC 010225" w:date="2025-01-02T10:25:00Z">
                <w:r w:rsidDel="00986B46">
                  <w:delText xml:space="preserve"> </w:delText>
                </w:r>
              </w:del>
            </w:ins>
            <w:ins w:id="641" w:author="STEC" w:date="2024-05-06T17:27:00Z">
              <w:del w:id="642" w:author="STEC 010225" w:date="2025-01-02T10:25:00Z">
                <w:r w:rsidRPr="00AC32C9" w:rsidDel="00986B46">
                  <w:delText xml:space="preserve">Where for a Combined Cycle Train, the Resource </w:delText>
                </w:r>
                <w:r w:rsidRPr="005817D6" w:rsidDel="00986B46">
                  <w:rPr>
                    <w:i/>
                    <w:iCs w:val="0"/>
                  </w:rPr>
                  <w:delText>r</w:delText>
                </w:r>
                <w:r w:rsidRPr="00AC32C9" w:rsidDel="00986B46">
                  <w:delText xml:space="preserve"> is a Combined Cycle Generation Resource within the Combined Cycle Train.</w:delText>
                </w:r>
              </w:del>
            </w:ins>
          </w:p>
        </w:tc>
      </w:tr>
      <w:tr w:rsidR="00A56B6C" w:rsidDel="00986B46" w14:paraId="280473E7" w14:textId="77777777" w:rsidTr="00733619">
        <w:trPr>
          <w:cantSplit/>
          <w:trHeight w:val="146"/>
          <w:ins w:id="643" w:author="STEC" w:date="2024-05-06T16:13:00Z"/>
          <w:del w:id="644"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6B35CBC6" w14:textId="77777777" w:rsidR="00A56B6C" w:rsidRPr="00B83808" w:rsidDel="00986B46" w:rsidRDefault="00A56B6C" w:rsidP="00733619">
            <w:pPr>
              <w:spacing w:after="60" w:line="276" w:lineRule="auto"/>
              <w:rPr>
                <w:ins w:id="645" w:author="STEC" w:date="2024-05-06T16:13:00Z"/>
                <w:del w:id="646" w:author="STEC 010225" w:date="2025-01-02T10:25:00Z"/>
                <w:iCs/>
                <w:kern w:val="2"/>
                <w:sz w:val="20"/>
              </w:rPr>
            </w:pPr>
            <w:ins w:id="647" w:author="STEC" w:date="2024-05-06T16:13:00Z">
              <w:del w:id="648" w:author="STEC 010225" w:date="2025-01-02T10:25:00Z">
                <w:r w:rsidRPr="00B83808" w:rsidDel="00986B46">
                  <w:rPr>
                    <w:iCs/>
                    <w:kern w:val="2"/>
                    <w:sz w:val="20"/>
                  </w:rPr>
                  <w:delText>SUO</w:delText>
                </w:r>
                <w:r w:rsidRPr="00D848E5" w:rsidDel="00986B46">
                  <w:rPr>
                    <w:i/>
                    <w:kern w:val="2"/>
                    <w:sz w:val="20"/>
                    <w:vertAlign w:val="subscript"/>
                  </w:rPr>
                  <w:delText xml:space="preserve"> q,</w:delText>
                </w:r>
              </w:del>
            </w:ins>
            <w:ins w:id="649" w:author="STEC" w:date="2024-05-06T16:26:00Z">
              <w:del w:id="650" w:author="STEC 010225" w:date="2025-01-02T10:25:00Z">
                <w:r w:rsidRPr="00D848E5" w:rsidDel="00986B46">
                  <w:rPr>
                    <w:i/>
                    <w:kern w:val="2"/>
                    <w:sz w:val="20"/>
                    <w:vertAlign w:val="subscript"/>
                  </w:rPr>
                  <w:delText xml:space="preserve"> </w:delText>
                </w:r>
              </w:del>
            </w:ins>
            <w:ins w:id="651" w:author="STEC" w:date="2024-05-06T16:13:00Z">
              <w:del w:id="652" w:author="STEC 010225" w:date="2025-01-02T10:25:00Z">
                <w:r w:rsidRPr="00D848E5" w:rsidDel="00986B46">
                  <w:rPr>
                    <w:i/>
                    <w:kern w:val="2"/>
                    <w:sz w:val="20"/>
                    <w:vertAlign w:val="subscript"/>
                  </w:rPr>
                  <w:delText>p,</w:delText>
                </w:r>
              </w:del>
            </w:ins>
            <w:ins w:id="653" w:author="STEC" w:date="2024-05-06T16:26:00Z">
              <w:del w:id="654" w:author="STEC 010225" w:date="2025-01-02T10:25:00Z">
                <w:r w:rsidRPr="00D848E5" w:rsidDel="00986B46">
                  <w:rPr>
                    <w:i/>
                    <w:kern w:val="2"/>
                    <w:sz w:val="20"/>
                    <w:vertAlign w:val="subscript"/>
                  </w:rPr>
                  <w:delText xml:space="preserve"> </w:delText>
                </w:r>
              </w:del>
            </w:ins>
            <w:ins w:id="655" w:author="STEC" w:date="2024-05-06T16:13:00Z">
              <w:del w:id="656" w:author="STEC 010225" w:date="2025-01-02T10:25:00Z">
                <w:r w:rsidRPr="00D848E5"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9D74D77" w14:textId="77777777" w:rsidR="00A56B6C" w:rsidRPr="00B83808" w:rsidDel="00986B46" w:rsidRDefault="00A56B6C" w:rsidP="00733619">
            <w:pPr>
              <w:spacing w:after="60" w:line="276" w:lineRule="auto"/>
              <w:rPr>
                <w:ins w:id="657" w:author="STEC" w:date="2024-05-06T16:13:00Z"/>
                <w:del w:id="658" w:author="STEC 010225" w:date="2025-01-02T10:25:00Z"/>
                <w:iCs/>
                <w:kern w:val="2"/>
                <w:sz w:val="20"/>
              </w:rPr>
            </w:pPr>
            <w:ins w:id="659" w:author="STEC" w:date="2024-05-06T16:13:00Z">
              <w:del w:id="660" w:author="STEC 010225" w:date="2025-01-02T10:25:00Z">
                <w:r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23C37C50" w14:textId="77777777" w:rsidR="00A56B6C" w:rsidRPr="0058478C" w:rsidDel="00986B46" w:rsidRDefault="00A56B6C" w:rsidP="00733619">
            <w:pPr>
              <w:pStyle w:val="TableBody"/>
              <w:rPr>
                <w:ins w:id="661" w:author="STEC" w:date="2024-05-06T16:13:00Z"/>
                <w:del w:id="662" w:author="STEC 010225" w:date="2025-01-02T10:25:00Z"/>
              </w:rPr>
            </w:pPr>
            <w:ins w:id="663" w:author="STEC" w:date="2024-05-06T16:13:00Z">
              <w:del w:id="664" w:author="STEC 010225" w:date="2025-01-02T10:25:00Z">
                <w:r w:rsidRPr="0058478C" w:rsidDel="00986B46">
                  <w:rPr>
                    <w:i/>
                    <w:iCs w:val="0"/>
                  </w:rPr>
                  <w:delText>Startup Offer per start</w:delText>
                </w:r>
                <w:r w:rsidRPr="0058478C" w:rsidDel="00986B46">
                  <w:delText>—Represents an offer for all costs incurred by Generation</w:delText>
                </w:r>
              </w:del>
            </w:ins>
          </w:p>
          <w:p w14:paraId="1D84D7BD" w14:textId="77777777" w:rsidR="00A56B6C" w:rsidRPr="0058478C" w:rsidDel="00986B46" w:rsidRDefault="00A56B6C" w:rsidP="00733619">
            <w:pPr>
              <w:pStyle w:val="TableBody"/>
              <w:rPr>
                <w:ins w:id="665" w:author="STEC" w:date="2024-05-06T16:13:00Z"/>
                <w:del w:id="666" w:author="STEC 010225" w:date="2025-01-02T10:25:00Z"/>
              </w:rPr>
            </w:pPr>
            <w:ins w:id="667" w:author="STEC" w:date="2024-05-06T16:13:00Z">
              <w:del w:id="668" w:author="STEC 010225" w:date="2025-01-02T10:25:00Z">
                <w:r w:rsidRPr="0058478C" w:rsidDel="00986B46">
                  <w:delText xml:space="preserve">Resource r represented by QSE </w:delText>
                </w:r>
                <w:r w:rsidRPr="00553ECA" w:rsidDel="00986B46">
                  <w:rPr>
                    <w:i/>
                    <w:iCs w:val="0"/>
                  </w:rPr>
                  <w:delText>q</w:delText>
                </w:r>
                <w:r w:rsidRPr="0058478C" w:rsidDel="00986B46">
                  <w:delText xml:space="preserve"> in starting up and reaching the Resource’s LSL</w:delText>
                </w:r>
              </w:del>
            </w:ins>
          </w:p>
          <w:p w14:paraId="0C553CDD" w14:textId="77777777" w:rsidR="00A56B6C" w:rsidRPr="0058478C" w:rsidDel="00986B46" w:rsidRDefault="00A56B6C" w:rsidP="00733619">
            <w:pPr>
              <w:pStyle w:val="TableBody"/>
              <w:rPr>
                <w:ins w:id="669" w:author="STEC" w:date="2024-05-06T16:13:00Z"/>
                <w:del w:id="670" w:author="STEC 010225" w:date="2025-01-02T10:25:00Z"/>
              </w:rPr>
            </w:pPr>
            <w:ins w:id="671" w:author="STEC" w:date="2024-05-06T16:13:00Z">
              <w:del w:id="672" w:author="STEC 010225" w:date="2025-01-02T10:25:00Z">
                <w:r w:rsidRPr="0058478C" w:rsidDel="00986B46">
                  <w:delText xml:space="preserve">for the start </w:delText>
                </w:r>
                <w:r w:rsidRPr="00553ECA" w:rsidDel="00986B46">
                  <w:rPr>
                    <w:i/>
                    <w:iCs w:val="0"/>
                  </w:rPr>
                  <w:delText>s</w:delText>
                </w:r>
                <w:r w:rsidRPr="0058478C" w:rsidDel="00986B46">
                  <w:delText xml:space="preserve">. </w:delText>
                </w:r>
              </w:del>
            </w:ins>
            <w:ins w:id="673" w:author="STEC" w:date="2024-05-06T16:30:00Z">
              <w:del w:id="674" w:author="STEC 010225" w:date="2025-01-02T10:25:00Z">
                <w:r w:rsidDel="00986B46">
                  <w:delText xml:space="preserve"> </w:delText>
                </w:r>
              </w:del>
            </w:ins>
            <w:ins w:id="675" w:author="STEC" w:date="2024-05-06T16:13:00Z">
              <w:del w:id="676" w:author="STEC 010225" w:date="2025-01-02T10:25:00Z">
                <w:r w:rsidRPr="0058478C" w:rsidDel="00986B46">
                  <w:delText>Where for a Combined Cycle Train, the Resource r is a Combined</w:delText>
                </w:r>
              </w:del>
            </w:ins>
          </w:p>
          <w:p w14:paraId="3D0C9D89" w14:textId="77777777" w:rsidR="00A56B6C" w:rsidRPr="0058478C" w:rsidDel="00986B46" w:rsidRDefault="00A56B6C" w:rsidP="00733619">
            <w:pPr>
              <w:pStyle w:val="TableBody"/>
              <w:rPr>
                <w:ins w:id="677" w:author="STEC" w:date="2024-05-06T16:13:00Z"/>
                <w:del w:id="678" w:author="STEC 010225" w:date="2025-01-02T10:25:00Z"/>
              </w:rPr>
            </w:pPr>
            <w:ins w:id="679" w:author="STEC" w:date="2024-05-06T16:13:00Z">
              <w:del w:id="680" w:author="STEC 010225" w:date="2025-01-02T10:25:00Z">
                <w:r w:rsidRPr="0058478C" w:rsidDel="00986B46">
                  <w:delText>Cycle Generation Resource within the Combined Cycle Train.</w:delText>
                </w:r>
              </w:del>
            </w:ins>
          </w:p>
        </w:tc>
      </w:tr>
      <w:tr w:rsidR="00A56B6C" w:rsidDel="00986B46" w14:paraId="0A6D7A92" w14:textId="77777777" w:rsidTr="00733619">
        <w:trPr>
          <w:cantSplit/>
          <w:trHeight w:val="944"/>
          <w:ins w:id="681" w:author="STEC" w:date="2024-05-06T16:13:00Z"/>
          <w:del w:id="68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DDF244F" w14:textId="77777777" w:rsidR="00A56B6C" w:rsidRPr="00B83808" w:rsidDel="00986B46" w:rsidRDefault="00A56B6C" w:rsidP="00733619">
            <w:pPr>
              <w:spacing w:after="60" w:line="276" w:lineRule="auto"/>
              <w:rPr>
                <w:ins w:id="683" w:author="STEC" w:date="2024-05-06T16:13:00Z"/>
                <w:del w:id="684" w:author="STEC 010225" w:date="2025-01-02T10:25:00Z"/>
                <w:iCs/>
                <w:kern w:val="2"/>
                <w:sz w:val="20"/>
              </w:rPr>
            </w:pPr>
            <w:ins w:id="685" w:author="STEC" w:date="2024-05-06T16:13:00Z">
              <w:del w:id="686" w:author="STEC 010225" w:date="2025-01-02T10:25:00Z">
                <w:r w:rsidRPr="00B83808" w:rsidDel="00986B46">
                  <w:rPr>
                    <w:iCs/>
                    <w:noProof/>
                    <w:kern w:val="2"/>
                    <w:sz w:val="20"/>
                  </w:rPr>
                  <w:delText>SUCAP</w:delText>
                </w:r>
                <w:r w:rsidRPr="00B83808"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0480B7CE" w14:textId="77777777" w:rsidR="00A56B6C" w:rsidRPr="00B83808" w:rsidDel="00986B46" w:rsidRDefault="00A56B6C" w:rsidP="00733619">
            <w:pPr>
              <w:spacing w:after="60" w:line="276" w:lineRule="auto"/>
              <w:rPr>
                <w:ins w:id="687" w:author="STEC" w:date="2024-05-06T16:13:00Z"/>
                <w:del w:id="688" w:author="STEC 010225" w:date="2025-01-02T10:25:00Z"/>
                <w:iCs/>
                <w:kern w:val="2"/>
                <w:sz w:val="20"/>
              </w:rPr>
            </w:pPr>
            <w:ins w:id="689" w:author="STEC" w:date="2024-05-06T16:13:00Z">
              <w:del w:id="690" w:author="STEC 010225" w:date="2025-01-02T10:25:00Z">
                <w:r w:rsidRPr="00B83808"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591809CA" w14:textId="77777777" w:rsidR="00A56B6C" w:rsidRPr="0058478C" w:rsidDel="00986B46" w:rsidRDefault="00A56B6C" w:rsidP="00733619">
            <w:pPr>
              <w:pStyle w:val="TableBody"/>
              <w:rPr>
                <w:ins w:id="691" w:author="STEC" w:date="2024-05-06T16:13:00Z"/>
                <w:del w:id="692" w:author="STEC 010225" w:date="2025-01-02T10:25:00Z"/>
              </w:rPr>
            </w:pPr>
            <w:ins w:id="693" w:author="STEC" w:date="2024-05-06T16:13:00Z">
              <w:del w:id="694" w:author="STEC 010225" w:date="2025-01-02T10:25:00Z">
                <w:r w:rsidRPr="0058478C" w:rsidDel="00986B46">
                  <w:rPr>
                    <w:i/>
                    <w:iCs w:val="0"/>
                  </w:rPr>
                  <w:delText>Startup Cap</w:delText>
                </w:r>
                <w:r w:rsidRPr="0058478C" w:rsidDel="00986B46">
                  <w:delText xml:space="preserve">—The amount used for AGR </w:delText>
                </w:r>
                <w:r w:rsidRPr="00553ECA" w:rsidDel="00986B46">
                  <w:rPr>
                    <w:i/>
                    <w:iCs w:val="0"/>
                  </w:rPr>
                  <w:delText>r</w:delText>
                </w:r>
                <w:r w:rsidRPr="0058478C" w:rsidDel="00986B46">
                  <w:delText xml:space="preserve"> or Resource </w:delText>
                </w:r>
                <w:r w:rsidRPr="00553ECA" w:rsidDel="00986B46">
                  <w:rPr>
                    <w:i/>
                    <w:iCs w:val="0"/>
                  </w:rPr>
                  <w:delText>r</w:delText>
                </w:r>
                <w:r w:rsidRPr="0058478C" w:rsidDel="00986B46">
                  <w:delText xml:space="preserve"> represented by QSE </w:delText>
                </w:r>
                <w:r w:rsidRPr="00553ECA" w:rsidDel="00986B46">
                  <w:rPr>
                    <w:i/>
                    <w:iCs w:val="0"/>
                  </w:rPr>
                  <w:delText>q</w:delText>
                </w:r>
              </w:del>
            </w:ins>
          </w:p>
          <w:p w14:paraId="0A3C6DD1" w14:textId="77777777" w:rsidR="00A56B6C" w:rsidRPr="0058478C" w:rsidDel="00986B46" w:rsidRDefault="00A56B6C" w:rsidP="00733619">
            <w:pPr>
              <w:pStyle w:val="TableBody"/>
              <w:rPr>
                <w:ins w:id="695" w:author="STEC" w:date="2024-05-06T16:13:00Z"/>
                <w:del w:id="696" w:author="STEC 010225" w:date="2025-01-02T10:25:00Z"/>
              </w:rPr>
            </w:pPr>
            <w:ins w:id="697" w:author="STEC" w:date="2024-05-06T16:13:00Z">
              <w:del w:id="698" w:author="STEC 010225" w:date="2025-01-02T10:25:00Z">
                <w:r w:rsidRPr="0058478C" w:rsidDel="00986B46">
                  <w:delText xml:space="preserve">for the start </w:delText>
                </w:r>
                <w:r w:rsidRPr="00553ECA" w:rsidDel="00986B46">
                  <w:rPr>
                    <w:i/>
                    <w:iCs w:val="0"/>
                  </w:rPr>
                  <w:delText>s</w:delText>
                </w:r>
                <w:r w:rsidRPr="0058478C" w:rsidDel="00986B46">
                  <w:delText xml:space="preserve"> as Startup Costs. The cap is the Resource Category Startup Offer</w:delText>
                </w:r>
              </w:del>
            </w:ins>
          </w:p>
          <w:p w14:paraId="4B4D9FD3" w14:textId="77777777" w:rsidR="00A56B6C" w:rsidRPr="0058478C" w:rsidDel="00986B46" w:rsidRDefault="00A56B6C" w:rsidP="00733619">
            <w:pPr>
              <w:pStyle w:val="TableBody"/>
              <w:rPr>
                <w:ins w:id="699" w:author="STEC" w:date="2024-05-06T16:13:00Z"/>
                <w:del w:id="700" w:author="STEC 010225" w:date="2025-01-02T10:25:00Z"/>
              </w:rPr>
            </w:pPr>
            <w:ins w:id="701" w:author="STEC" w:date="2024-05-06T16:13:00Z">
              <w:del w:id="702" w:author="STEC 010225" w:date="2025-01-02T10:25:00Z">
                <w:r w:rsidRPr="0058478C" w:rsidDel="00986B46">
                  <w:delText>Generic Cap (RCGSC) unless ERCOT has approved verifiable unit-specific</w:delText>
                </w:r>
              </w:del>
            </w:ins>
          </w:p>
          <w:p w14:paraId="7BF944A1" w14:textId="77777777" w:rsidR="00A56B6C" w:rsidRPr="0058478C" w:rsidDel="00986B46" w:rsidRDefault="00A56B6C" w:rsidP="00733619">
            <w:pPr>
              <w:pStyle w:val="TableBody"/>
              <w:rPr>
                <w:ins w:id="703" w:author="STEC" w:date="2024-05-06T16:13:00Z"/>
                <w:del w:id="704" w:author="STEC 010225" w:date="2025-01-02T10:25:00Z"/>
              </w:rPr>
            </w:pPr>
            <w:ins w:id="705" w:author="STEC" w:date="2024-05-06T16:13:00Z">
              <w:del w:id="706" w:author="STEC 010225" w:date="2025-01-02T10:25:00Z">
                <w:r w:rsidRPr="0058478C" w:rsidDel="00986B46">
                  <w:delText>Startup Costs for that Resource, in which case the startup cap is the scaled</w:delText>
                </w:r>
              </w:del>
            </w:ins>
          </w:p>
          <w:p w14:paraId="24CAD2AB" w14:textId="77777777" w:rsidR="00A56B6C" w:rsidRPr="0058478C" w:rsidDel="00986B46" w:rsidRDefault="00A56B6C" w:rsidP="00733619">
            <w:pPr>
              <w:pStyle w:val="TableBody"/>
              <w:rPr>
                <w:ins w:id="707" w:author="STEC" w:date="2024-05-06T16:13:00Z"/>
                <w:del w:id="708" w:author="STEC 010225" w:date="2025-01-02T10:25:00Z"/>
              </w:rPr>
            </w:pPr>
            <w:ins w:id="709" w:author="STEC" w:date="2024-05-06T16:13:00Z">
              <w:del w:id="710" w:author="STEC 010225" w:date="2025-01-02T10:25:00Z">
                <w:r w:rsidRPr="0058478C" w:rsidDel="00986B46">
                  <w:delText>verifiable unit-specific Startup Cost for the AGR or the verifiable unit-specific</w:delText>
                </w:r>
              </w:del>
            </w:ins>
          </w:p>
          <w:p w14:paraId="1400BF78" w14:textId="77777777" w:rsidR="00A56B6C" w:rsidRPr="0058478C" w:rsidDel="00986B46" w:rsidRDefault="00A56B6C" w:rsidP="00733619">
            <w:pPr>
              <w:pStyle w:val="TableBody"/>
              <w:rPr>
                <w:ins w:id="711" w:author="STEC" w:date="2024-05-06T16:13:00Z"/>
                <w:del w:id="712" w:author="STEC 010225" w:date="2025-01-02T10:25:00Z"/>
              </w:rPr>
            </w:pPr>
            <w:ins w:id="713" w:author="STEC" w:date="2024-05-06T16:13:00Z">
              <w:del w:id="714" w:author="STEC 010225" w:date="2025-01-02T10:25:00Z">
                <w:r w:rsidRPr="0058478C" w:rsidDel="00986B46">
                  <w:delText>Startup Cost for non-AGRs. The verifiable unit-specific Startup Cost will be</w:delText>
                </w:r>
              </w:del>
            </w:ins>
          </w:p>
          <w:p w14:paraId="7BBE0DCC" w14:textId="77777777" w:rsidR="00A56B6C" w:rsidRPr="0058478C" w:rsidDel="00986B46" w:rsidRDefault="00A56B6C" w:rsidP="00733619">
            <w:pPr>
              <w:pStyle w:val="TableBody"/>
              <w:rPr>
                <w:ins w:id="715" w:author="STEC" w:date="2024-05-06T16:13:00Z"/>
                <w:del w:id="716" w:author="STEC 010225" w:date="2025-01-02T10:25:00Z"/>
              </w:rPr>
            </w:pPr>
            <w:ins w:id="717" w:author="STEC" w:date="2024-05-06T16:13:00Z">
              <w:del w:id="718" w:author="STEC 010225" w:date="2025-01-02T10:25:00Z">
                <w:r w:rsidRPr="0058478C" w:rsidDel="00986B46">
                  <w:delText>determined as described in Section 5.6.1, Verifiable Costs, minus the average</w:delText>
                </w:r>
              </w:del>
            </w:ins>
          </w:p>
          <w:p w14:paraId="45243595" w14:textId="77777777" w:rsidR="00A56B6C" w:rsidRPr="0058478C" w:rsidDel="00986B46" w:rsidRDefault="00A56B6C" w:rsidP="00733619">
            <w:pPr>
              <w:pStyle w:val="TableBody"/>
              <w:rPr>
                <w:ins w:id="719" w:author="STEC" w:date="2024-05-06T16:13:00Z"/>
                <w:del w:id="720" w:author="STEC 010225" w:date="2025-01-02T10:25:00Z"/>
              </w:rPr>
            </w:pPr>
            <w:ins w:id="721" w:author="STEC" w:date="2024-05-06T16:13:00Z">
              <w:del w:id="722" w:author="STEC 010225" w:date="2025-01-02T10:25:00Z">
                <w:r w:rsidRPr="0058478C" w:rsidDel="00986B46">
                  <w:delText>energy produced during the time period between breaker close and LSL</w:delText>
                </w:r>
              </w:del>
            </w:ins>
          </w:p>
          <w:p w14:paraId="19287351" w14:textId="77777777" w:rsidR="00A56B6C" w:rsidRPr="0058478C" w:rsidDel="00986B46" w:rsidRDefault="00A56B6C" w:rsidP="00733619">
            <w:pPr>
              <w:pStyle w:val="TableBody"/>
              <w:rPr>
                <w:ins w:id="723" w:author="STEC" w:date="2024-05-06T16:13:00Z"/>
                <w:del w:id="724" w:author="STEC 010225" w:date="2025-01-02T10:25:00Z"/>
              </w:rPr>
            </w:pPr>
            <w:ins w:id="725" w:author="STEC" w:date="2024-05-06T16:13:00Z">
              <w:del w:id="726" w:author="STEC 010225" w:date="2025-01-02T10:25:00Z">
                <w:r w:rsidRPr="0058478C" w:rsidDel="00986B46">
                  <w:delText>multiplied by the heat rate proxy “H” multiplied by the appropriate Fuel Index</w:delText>
                </w:r>
              </w:del>
            </w:ins>
          </w:p>
          <w:p w14:paraId="3FDCAA44" w14:textId="77777777" w:rsidR="00A56B6C" w:rsidRPr="0058478C" w:rsidDel="00986B46" w:rsidRDefault="00A56B6C" w:rsidP="00733619">
            <w:pPr>
              <w:pStyle w:val="TableBody"/>
              <w:rPr>
                <w:ins w:id="727" w:author="STEC" w:date="2024-05-06T16:13:00Z"/>
                <w:del w:id="728" w:author="STEC 010225" w:date="2025-01-02T10:25:00Z"/>
              </w:rPr>
            </w:pPr>
            <w:ins w:id="729" w:author="STEC" w:date="2024-05-06T16:13:00Z">
              <w:del w:id="730" w:author="STEC 010225" w:date="2025-01-02T10:25:00Z">
                <w:r w:rsidRPr="0058478C" w:rsidDel="00986B46">
                  <w:delText>Price (FIP), Fuel Oil Price (FOP) or solid fuel price, for AGR and non-AGR</w:delText>
                </w:r>
              </w:del>
            </w:ins>
          </w:p>
          <w:p w14:paraId="0F7CC341" w14:textId="77777777" w:rsidR="00A56B6C" w:rsidRPr="0058478C" w:rsidDel="00986B46" w:rsidRDefault="00A56B6C" w:rsidP="00733619">
            <w:pPr>
              <w:pStyle w:val="TableBody"/>
              <w:rPr>
                <w:ins w:id="731" w:author="STEC" w:date="2024-05-06T16:13:00Z"/>
                <w:del w:id="732" w:author="STEC 010225" w:date="2025-01-02T10:25:00Z"/>
              </w:rPr>
            </w:pPr>
            <w:ins w:id="733" w:author="STEC" w:date="2024-05-06T16:13:00Z">
              <w:del w:id="734" w:author="STEC 010225" w:date="2025-01-02T10:25:00Z">
                <w:r w:rsidRPr="0058478C" w:rsidDel="00986B46">
                  <w:delText xml:space="preserve">Resources. Where for a Combined Cycle Train, the Resource </w:delText>
                </w:r>
                <w:r w:rsidRPr="00553ECA" w:rsidDel="00986B46">
                  <w:rPr>
                    <w:i/>
                    <w:iCs w:val="0"/>
                  </w:rPr>
                  <w:delText>r</w:delText>
                </w:r>
                <w:r w:rsidRPr="0058478C" w:rsidDel="00986B46">
                  <w:delText xml:space="preserve"> is a Combined</w:delText>
                </w:r>
              </w:del>
            </w:ins>
          </w:p>
          <w:p w14:paraId="405B5234" w14:textId="77777777" w:rsidR="00A56B6C" w:rsidRPr="0058478C" w:rsidDel="00986B46" w:rsidRDefault="00A56B6C" w:rsidP="00733619">
            <w:pPr>
              <w:pStyle w:val="TableBody"/>
              <w:rPr>
                <w:ins w:id="735" w:author="STEC" w:date="2024-05-06T16:13:00Z"/>
                <w:del w:id="736" w:author="STEC 010225" w:date="2025-01-02T10:25:00Z"/>
              </w:rPr>
            </w:pPr>
            <w:ins w:id="737" w:author="STEC" w:date="2024-05-06T16:13:00Z">
              <w:del w:id="738" w:author="STEC 010225" w:date="2025-01-02T10:25:00Z">
                <w:r w:rsidRPr="0058478C" w:rsidDel="00986B46">
                  <w:delText>Cycle Generation Resource within the Combined Cycle Train.</w:delText>
                </w:r>
              </w:del>
            </w:ins>
          </w:p>
        </w:tc>
      </w:tr>
      <w:tr w:rsidR="00A56B6C" w:rsidDel="00986B46" w14:paraId="7F5DDEAA" w14:textId="77777777" w:rsidTr="00733619">
        <w:trPr>
          <w:cantSplit/>
          <w:trHeight w:val="521"/>
          <w:ins w:id="739" w:author="STEC" w:date="2024-05-06T16:13:00Z"/>
          <w:del w:id="74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503F92D" w14:textId="77777777" w:rsidR="00A56B6C" w:rsidRPr="00B83808" w:rsidDel="00986B46" w:rsidRDefault="00A56B6C" w:rsidP="00733619">
            <w:pPr>
              <w:spacing w:after="60" w:line="276" w:lineRule="auto"/>
              <w:rPr>
                <w:ins w:id="741" w:author="STEC" w:date="2024-05-06T16:13:00Z"/>
                <w:del w:id="742" w:author="STEC 010225" w:date="2025-01-02T10:25:00Z"/>
                <w:iCs/>
                <w:kern w:val="2"/>
                <w:sz w:val="20"/>
              </w:rPr>
            </w:pPr>
            <w:ins w:id="743" w:author="STEC" w:date="2024-05-06T16:13:00Z">
              <w:del w:id="744" w:author="STEC 010225" w:date="2025-01-02T10:25:00Z">
                <w:r w:rsidRPr="00B83808" w:rsidDel="00986B46">
                  <w:rPr>
                    <w:iCs/>
                    <w:kern w:val="2"/>
                    <w:sz w:val="20"/>
                  </w:rPr>
                  <w:delText xml:space="preserve">RTSPP </w:delText>
                </w:r>
                <w:r w:rsidRPr="00B83808"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247AE76D" w14:textId="77777777" w:rsidR="00A56B6C" w:rsidRPr="00B83808" w:rsidDel="00986B46" w:rsidRDefault="00A56B6C" w:rsidP="00733619">
            <w:pPr>
              <w:spacing w:after="60" w:line="276" w:lineRule="auto"/>
              <w:rPr>
                <w:ins w:id="745" w:author="STEC" w:date="2024-05-06T16:13:00Z"/>
                <w:del w:id="746" w:author="STEC 010225" w:date="2025-01-02T10:25:00Z"/>
                <w:iCs/>
                <w:kern w:val="2"/>
                <w:sz w:val="20"/>
              </w:rPr>
            </w:pPr>
            <w:ins w:id="747" w:author="STEC" w:date="2024-05-06T16:13:00Z">
              <w:del w:id="748"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1A0CFD4B" w14:textId="77777777" w:rsidR="00A56B6C" w:rsidRPr="00B83808" w:rsidDel="00986B46" w:rsidRDefault="00A56B6C" w:rsidP="00733619">
            <w:pPr>
              <w:spacing w:after="60" w:line="276" w:lineRule="auto"/>
              <w:rPr>
                <w:ins w:id="749" w:author="STEC" w:date="2024-05-06T16:13:00Z"/>
                <w:del w:id="750" w:author="STEC 010225" w:date="2025-01-02T10:25:00Z"/>
                <w:i/>
                <w:iCs/>
                <w:kern w:val="2"/>
                <w:sz w:val="20"/>
              </w:rPr>
            </w:pPr>
            <w:ins w:id="751" w:author="STEC" w:date="2024-05-06T16:13:00Z">
              <w:del w:id="752" w:author="STEC 010225" w:date="2025-01-02T10:25:00Z">
                <w:r w:rsidRPr="00B83808" w:rsidDel="00986B46">
                  <w:rPr>
                    <w:i/>
                    <w:iCs/>
                    <w:kern w:val="2"/>
                    <w:sz w:val="20"/>
                  </w:rPr>
                  <w:delText>Real-Time Settlement Point Price per Settlement Point</w:delText>
                </w:r>
                <w:r w:rsidRPr="00B83808" w:rsidDel="00986B46">
                  <w:rPr>
                    <w:iCs/>
                    <w:kern w:val="2"/>
                    <w:sz w:val="20"/>
                  </w:rPr>
                  <w:delText xml:space="preserve">—The Real-Time Settlement Point Price at Settlement Point </w:delText>
                </w:r>
                <w:r w:rsidRPr="00B83808" w:rsidDel="00986B46">
                  <w:rPr>
                    <w:i/>
                    <w:iCs/>
                    <w:kern w:val="2"/>
                    <w:sz w:val="20"/>
                  </w:rPr>
                  <w:delText>p</w:delText>
                </w:r>
                <w:r w:rsidRPr="00B83808" w:rsidDel="00986B46">
                  <w:rPr>
                    <w:iCs/>
                    <w:kern w:val="2"/>
                    <w:sz w:val="20"/>
                  </w:rPr>
                  <w:delText xml:space="preserve">, for the 15-minute Settlement Interval </w:delText>
                </w:r>
                <w:r w:rsidRPr="00B83808" w:rsidDel="00986B46">
                  <w:rPr>
                    <w:i/>
                    <w:iCs/>
                    <w:kern w:val="2"/>
                    <w:sz w:val="20"/>
                  </w:rPr>
                  <w:delText>i</w:delText>
                </w:r>
                <w:r w:rsidRPr="00B83808" w:rsidDel="00986B46">
                  <w:rPr>
                    <w:iCs/>
                    <w:kern w:val="2"/>
                    <w:sz w:val="20"/>
                  </w:rPr>
                  <w:delText>.</w:delText>
                </w:r>
              </w:del>
            </w:ins>
          </w:p>
        </w:tc>
      </w:tr>
      <w:tr w:rsidR="00A56B6C" w:rsidDel="00986B46" w14:paraId="7FA40415" w14:textId="77777777" w:rsidTr="00733619">
        <w:trPr>
          <w:cantSplit/>
          <w:trHeight w:val="611"/>
          <w:ins w:id="753" w:author="STEC" w:date="2024-05-06T16:13:00Z"/>
          <w:del w:id="75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F341758" w14:textId="77777777" w:rsidR="00A56B6C" w:rsidRPr="00B83808" w:rsidDel="00986B46" w:rsidRDefault="00A56B6C" w:rsidP="00733619">
            <w:pPr>
              <w:spacing w:after="60" w:line="276" w:lineRule="auto"/>
              <w:rPr>
                <w:ins w:id="755" w:author="STEC" w:date="2024-05-06T16:13:00Z"/>
                <w:del w:id="756" w:author="STEC 010225" w:date="2025-01-02T10:25:00Z"/>
                <w:iCs/>
                <w:kern w:val="2"/>
                <w:sz w:val="20"/>
              </w:rPr>
            </w:pPr>
            <w:ins w:id="757" w:author="STEC" w:date="2024-05-06T16:13:00Z">
              <w:del w:id="758" w:author="STEC 010225" w:date="2025-01-02T10:25:00Z">
                <w:r w:rsidRPr="00B83808" w:rsidDel="00986B46">
                  <w:rPr>
                    <w:iCs/>
                    <w:kern w:val="2"/>
                    <w:sz w:val="20"/>
                  </w:rPr>
                  <w:delText>MOC</w:delText>
                </w:r>
              </w:del>
            </w:ins>
            <w:ins w:id="759" w:author="STEC" w:date="2024-05-06T16:24:00Z">
              <w:del w:id="760" w:author="STEC 010225" w:date="2025-01-02T10:25:00Z">
                <w:r w:rsidDel="00986B46">
                  <w:rPr>
                    <w:iCs/>
                    <w:kern w:val="2"/>
                    <w:sz w:val="20"/>
                  </w:rPr>
                  <w:delText xml:space="preserve"> </w:delText>
                </w:r>
              </w:del>
            </w:ins>
            <w:ins w:id="761" w:author="STEC" w:date="2024-05-06T16:13:00Z">
              <w:del w:id="762" w:author="STEC 010225" w:date="2025-01-02T10:25:00Z">
                <w:r w:rsidRPr="00B83808"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1C7060EA" w14:textId="77777777" w:rsidR="00A56B6C" w:rsidRPr="00B83808" w:rsidDel="00986B46" w:rsidRDefault="00A56B6C" w:rsidP="00733619">
            <w:pPr>
              <w:spacing w:after="60" w:line="276" w:lineRule="auto"/>
              <w:rPr>
                <w:ins w:id="763" w:author="STEC" w:date="2024-05-06T16:13:00Z"/>
                <w:del w:id="764" w:author="STEC 010225" w:date="2025-01-02T10:25:00Z"/>
                <w:iCs/>
                <w:kern w:val="2"/>
                <w:sz w:val="20"/>
              </w:rPr>
            </w:pPr>
            <w:ins w:id="765" w:author="STEC" w:date="2024-05-06T16:13:00Z">
              <w:del w:id="766"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1E42B199" w14:textId="77777777" w:rsidR="00A56B6C" w:rsidRPr="00B83808" w:rsidDel="00986B46" w:rsidRDefault="00A56B6C" w:rsidP="00733619">
            <w:pPr>
              <w:spacing w:after="60" w:line="276" w:lineRule="auto"/>
              <w:rPr>
                <w:ins w:id="767" w:author="STEC" w:date="2024-05-06T16:13:00Z"/>
                <w:del w:id="768" w:author="STEC 010225" w:date="2025-01-02T10:25:00Z"/>
                <w:iCs/>
                <w:kern w:val="2"/>
                <w:sz w:val="20"/>
              </w:rPr>
            </w:pPr>
            <w:ins w:id="769" w:author="STEC" w:date="2024-05-06T16:13:00Z">
              <w:del w:id="770" w:author="STEC 010225" w:date="2025-01-02T10:25:00Z">
                <w:r w:rsidRPr="0058478C" w:rsidDel="00986B46">
                  <w:rPr>
                    <w:i/>
                    <w:kern w:val="2"/>
                    <w:sz w:val="20"/>
                  </w:rPr>
                  <w:delText>Mitigated Offer Cap per Resource</w:delText>
                </w:r>
                <w:r w:rsidRPr="00B83808" w:rsidDel="00986B46">
                  <w:rPr>
                    <w:iCs/>
                    <w:kern w:val="2"/>
                    <w:sz w:val="20"/>
                  </w:rPr>
                  <w:delText xml:space="preserve">—The MOC for Resource </w:delText>
                </w:r>
                <w:r w:rsidRPr="00B83808" w:rsidDel="00986B46">
                  <w:rPr>
                    <w:i/>
                    <w:kern w:val="2"/>
                    <w:sz w:val="20"/>
                  </w:rPr>
                  <w:delText xml:space="preserve">r </w:delText>
                </w:r>
                <w:r w:rsidRPr="00B83808" w:rsidDel="00986B46">
                  <w:rPr>
                    <w:iCs/>
                    <w:kern w:val="2"/>
                    <w:sz w:val="20"/>
                  </w:rPr>
                  <w:delText xml:space="preserve">represented by QSE </w:delText>
                </w:r>
                <w:r w:rsidRPr="00B83808" w:rsidDel="00986B46">
                  <w:rPr>
                    <w:i/>
                    <w:kern w:val="2"/>
                    <w:sz w:val="20"/>
                  </w:rPr>
                  <w:delText xml:space="preserve">q </w:delText>
                </w:r>
                <w:r w:rsidRPr="00B83808" w:rsidDel="00986B46">
                  <w:rPr>
                    <w:iCs/>
                    <w:kern w:val="2"/>
                    <w:sz w:val="20"/>
                  </w:rPr>
                  <w:delText xml:space="preserve">for the eligible hour </w:delText>
                </w:r>
                <w:r w:rsidRPr="00B83808" w:rsidDel="00986B46">
                  <w:rPr>
                    <w:i/>
                    <w:kern w:val="2"/>
                    <w:sz w:val="20"/>
                  </w:rPr>
                  <w:delText>h</w:delText>
                </w:r>
                <w:r w:rsidRPr="00B83808" w:rsidDel="00986B46">
                  <w:rPr>
                    <w:iCs/>
                    <w:kern w:val="2"/>
                    <w:sz w:val="20"/>
                  </w:rPr>
                  <w:delText xml:space="preserve"> at the HSL as submitted in the COP.  Where for a Combined Cycle Train, the Resource </w:delText>
                </w:r>
                <w:r w:rsidRPr="00B83808" w:rsidDel="00986B46">
                  <w:rPr>
                    <w:i/>
                    <w:kern w:val="2"/>
                    <w:sz w:val="20"/>
                  </w:rPr>
                  <w:delText>r</w:delText>
                </w:r>
                <w:r w:rsidRPr="00B83808" w:rsidDel="00986B46">
                  <w:rPr>
                    <w:iCs/>
                    <w:kern w:val="2"/>
                    <w:sz w:val="20"/>
                  </w:rPr>
                  <w:delText xml:space="preserve"> is a Combined Cycle Generation Resource within the Combined Cycle Train.</w:delText>
                </w:r>
              </w:del>
            </w:ins>
          </w:p>
        </w:tc>
      </w:tr>
      <w:tr w:rsidR="00A56B6C" w:rsidDel="00986B46" w14:paraId="1809086E" w14:textId="77777777" w:rsidTr="00733619">
        <w:trPr>
          <w:cantSplit/>
          <w:trHeight w:val="611"/>
          <w:ins w:id="771" w:author="STEC" w:date="2024-05-06T17:56:00Z"/>
          <w:del w:id="77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23DA119" w14:textId="77777777" w:rsidR="00A56B6C" w:rsidRPr="00B83808" w:rsidDel="00986B46" w:rsidRDefault="00A56B6C" w:rsidP="00733619">
            <w:pPr>
              <w:spacing w:after="60" w:line="276" w:lineRule="auto"/>
              <w:rPr>
                <w:ins w:id="773" w:author="STEC" w:date="2024-05-06T17:56:00Z"/>
                <w:del w:id="774" w:author="STEC 010225" w:date="2025-01-02T10:25:00Z"/>
                <w:iCs/>
                <w:kern w:val="2"/>
                <w:sz w:val="20"/>
              </w:rPr>
            </w:pPr>
            <w:ins w:id="775" w:author="STEC" w:date="2024-05-06T17:56:00Z">
              <w:del w:id="776" w:author="STEC 010225" w:date="2025-01-02T10:25:00Z">
                <w:r w:rsidRPr="0058478C" w:rsidDel="00986B46">
                  <w:rPr>
                    <w:sz w:val="20"/>
                    <w:szCs w:val="20"/>
                  </w:rPr>
                  <w:delText xml:space="preserve">RCGSC </w:delText>
                </w:r>
                <w:r w:rsidRPr="0058478C"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215A2582" w14:textId="77777777" w:rsidR="00A56B6C" w:rsidRPr="00B83808" w:rsidDel="00986B46" w:rsidRDefault="00A56B6C" w:rsidP="00733619">
            <w:pPr>
              <w:spacing w:after="60" w:line="276" w:lineRule="auto"/>
              <w:rPr>
                <w:ins w:id="777" w:author="STEC" w:date="2024-05-06T17:56:00Z"/>
                <w:del w:id="778" w:author="STEC 010225" w:date="2025-01-02T10:25:00Z"/>
                <w:iCs/>
                <w:kern w:val="2"/>
                <w:sz w:val="20"/>
              </w:rPr>
            </w:pPr>
            <w:ins w:id="779" w:author="STEC" w:date="2024-05-06T17:56:00Z">
              <w:del w:id="780" w:author="STEC 010225" w:date="2025-01-02T10:25:00Z">
                <w:r w:rsidRPr="0058478C"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A5DB582" w14:textId="77777777" w:rsidR="00A56B6C" w:rsidRPr="0058478C" w:rsidDel="00986B46" w:rsidRDefault="00A56B6C" w:rsidP="00733619">
            <w:pPr>
              <w:spacing w:after="60" w:line="276" w:lineRule="auto"/>
              <w:rPr>
                <w:ins w:id="781" w:author="STEC" w:date="2024-05-06T17:56:00Z"/>
                <w:del w:id="782" w:author="STEC 010225" w:date="2025-01-02T10:25:00Z"/>
                <w:i/>
                <w:kern w:val="2"/>
                <w:sz w:val="20"/>
              </w:rPr>
            </w:pPr>
            <w:ins w:id="783" w:author="STEC" w:date="2024-05-06T17:56:00Z">
              <w:del w:id="784" w:author="STEC 010225" w:date="2025-01-02T10:25:00Z">
                <w:r w:rsidRPr="0058478C" w:rsidDel="00986B46">
                  <w:rPr>
                    <w:i/>
                    <w:sz w:val="20"/>
                    <w:szCs w:val="20"/>
                  </w:rPr>
                  <w:delText>Resource Category Generic Startup Cost</w:delText>
                </w:r>
                <w:r w:rsidRPr="0058478C"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A56B6C" w:rsidDel="00986B46" w14:paraId="13E70C6C" w14:textId="77777777" w:rsidTr="00733619">
        <w:trPr>
          <w:cantSplit/>
          <w:trHeight w:val="289"/>
          <w:ins w:id="785" w:author="STEC" w:date="2024-05-06T16:13:00Z"/>
          <w:del w:id="78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D953363" w14:textId="77777777" w:rsidR="00A56B6C" w:rsidRPr="00B83808" w:rsidDel="00986B46" w:rsidRDefault="00A56B6C" w:rsidP="00733619">
            <w:pPr>
              <w:spacing w:after="60" w:line="276" w:lineRule="auto"/>
              <w:rPr>
                <w:ins w:id="787" w:author="STEC" w:date="2024-05-06T16:13:00Z"/>
                <w:del w:id="788" w:author="STEC 010225" w:date="2025-01-02T10:25:00Z"/>
                <w:i/>
                <w:iCs/>
                <w:kern w:val="2"/>
                <w:sz w:val="20"/>
              </w:rPr>
            </w:pPr>
            <w:ins w:id="789" w:author="STEC" w:date="2024-05-06T16:13:00Z">
              <w:del w:id="790" w:author="STEC 010225" w:date="2025-01-02T10:25:00Z">
                <w:r w:rsidRPr="00B83808"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4FE1251F" w14:textId="77777777" w:rsidR="00A56B6C" w:rsidRPr="00B83808" w:rsidDel="00986B46" w:rsidRDefault="00A56B6C" w:rsidP="00733619">
            <w:pPr>
              <w:spacing w:after="60" w:line="276" w:lineRule="auto"/>
              <w:rPr>
                <w:ins w:id="791" w:author="STEC" w:date="2024-05-06T16:13:00Z"/>
                <w:del w:id="792" w:author="STEC 010225" w:date="2025-01-02T10:25:00Z"/>
                <w:iCs/>
                <w:kern w:val="2"/>
                <w:sz w:val="20"/>
              </w:rPr>
            </w:pPr>
            <w:ins w:id="793" w:author="STEC" w:date="2024-05-06T16:13:00Z">
              <w:del w:id="794"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B59ED08" w14:textId="77777777" w:rsidR="00A56B6C" w:rsidRPr="00B83808" w:rsidDel="00986B46" w:rsidRDefault="00A56B6C" w:rsidP="00733619">
            <w:pPr>
              <w:spacing w:after="60" w:line="276" w:lineRule="auto"/>
              <w:rPr>
                <w:ins w:id="795" w:author="STEC" w:date="2024-05-06T16:13:00Z"/>
                <w:del w:id="796" w:author="STEC 010225" w:date="2025-01-02T10:25:00Z"/>
                <w:i/>
                <w:kern w:val="2"/>
                <w:sz w:val="20"/>
              </w:rPr>
            </w:pPr>
            <w:ins w:id="797" w:author="STEC" w:date="2024-05-06T16:13:00Z">
              <w:del w:id="798" w:author="STEC 010225" w:date="2025-01-02T10:25:00Z">
                <w:r w:rsidRPr="00B83808" w:rsidDel="00986B46">
                  <w:rPr>
                    <w:iCs/>
                    <w:kern w:val="2"/>
                    <w:sz w:val="20"/>
                  </w:rPr>
                  <w:delText>A QSE.</w:delText>
                </w:r>
              </w:del>
            </w:ins>
          </w:p>
        </w:tc>
      </w:tr>
      <w:tr w:rsidR="00A56B6C" w:rsidDel="00986B46" w14:paraId="1F3D9DEA" w14:textId="77777777" w:rsidTr="00733619">
        <w:trPr>
          <w:cantSplit/>
          <w:trHeight w:val="289"/>
          <w:ins w:id="799" w:author="STEC" w:date="2024-05-06T16:13:00Z"/>
          <w:del w:id="80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1D44DC6" w14:textId="77777777" w:rsidR="00A56B6C" w:rsidRPr="00B83808" w:rsidDel="00986B46" w:rsidRDefault="00A56B6C" w:rsidP="00733619">
            <w:pPr>
              <w:spacing w:after="60" w:line="276" w:lineRule="auto"/>
              <w:rPr>
                <w:ins w:id="801" w:author="STEC" w:date="2024-05-06T16:13:00Z"/>
                <w:del w:id="802" w:author="STEC 010225" w:date="2025-01-02T10:25:00Z"/>
                <w:i/>
                <w:iCs/>
                <w:kern w:val="2"/>
                <w:sz w:val="20"/>
              </w:rPr>
            </w:pPr>
            <w:ins w:id="803" w:author="STEC" w:date="2024-05-06T16:13:00Z">
              <w:del w:id="804" w:author="STEC 010225" w:date="2025-01-02T10:25:00Z">
                <w:r w:rsidRPr="00B83808"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68B863CB" w14:textId="77777777" w:rsidR="00A56B6C" w:rsidRPr="00B83808" w:rsidDel="00986B46" w:rsidRDefault="00A56B6C" w:rsidP="00733619">
            <w:pPr>
              <w:spacing w:after="60" w:line="276" w:lineRule="auto"/>
              <w:rPr>
                <w:ins w:id="805" w:author="STEC" w:date="2024-05-06T16:13:00Z"/>
                <w:del w:id="806" w:author="STEC 010225" w:date="2025-01-02T10:25:00Z"/>
                <w:iCs/>
                <w:kern w:val="2"/>
                <w:sz w:val="20"/>
              </w:rPr>
            </w:pPr>
            <w:ins w:id="807" w:author="STEC" w:date="2024-05-06T16:13:00Z">
              <w:del w:id="808"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4D94BCD" w14:textId="77777777" w:rsidR="00A56B6C" w:rsidRPr="00B83808" w:rsidDel="00986B46" w:rsidRDefault="00A56B6C" w:rsidP="00733619">
            <w:pPr>
              <w:spacing w:after="60" w:line="276" w:lineRule="auto"/>
              <w:rPr>
                <w:ins w:id="809" w:author="STEC" w:date="2024-05-06T16:13:00Z"/>
                <w:del w:id="810" w:author="STEC 010225" w:date="2025-01-02T10:25:00Z"/>
                <w:i/>
                <w:kern w:val="2"/>
                <w:sz w:val="20"/>
              </w:rPr>
            </w:pPr>
            <w:ins w:id="811" w:author="STEC" w:date="2024-05-06T16:13:00Z">
              <w:del w:id="812" w:author="STEC 010225" w:date="2025-01-02T10:25:00Z">
                <w:r w:rsidRPr="00B83808" w:rsidDel="00986B46">
                  <w:rPr>
                    <w:iCs/>
                    <w:kern w:val="2"/>
                    <w:sz w:val="20"/>
                  </w:rPr>
                  <w:delText>A Generation Resource.</w:delText>
                </w:r>
              </w:del>
            </w:ins>
          </w:p>
        </w:tc>
      </w:tr>
      <w:tr w:rsidR="00A56B6C" w:rsidDel="00986B46" w14:paraId="100241E2" w14:textId="77777777" w:rsidTr="00733619">
        <w:trPr>
          <w:cantSplit/>
          <w:trHeight w:val="289"/>
          <w:ins w:id="813" w:author="STEC" w:date="2024-05-06T16:13:00Z"/>
          <w:del w:id="81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9DFD474" w14:textId="77777777" w:rsidR="00A56B6C" w:rsidRPr="00B83808" w:rsidDel="00986B46" w:rsidRDefault="00A56B6C" w:rsidP="00733619">
            <w:pPr>
              <w:spacing w:after="60" w:line="276" w:lineRule="auto"/>
              <w:rPr>
                <w:ins w:id="815" w:author="STEC" w:date="2024-05-06T16:13:00Z"/>
                <w:del w:id="816" w:author="STEC 010225" w:date="2025-01-02T10:25:00Z"/>
                <w:i/>
                <w:iCs/>
                <w:kern w:val="2"/>
                <w:sz w:val="20"/>
              </w:rPr>
            </w:pPr>
            <w:ins w:id="817" w:author="STEC" w:date="2024-05-06T16:13:00Z">
              <w:del w:id="818" w:author="STEC 010225" w:date="2025-01-02T10:25:00Z">
                <w:r w:rsidRPr="00B83808"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3AE633B1" w14:textId="77777777" w:rsidR="00A56B6C" w:rsidRPr="00B83808" w:rsidDel="00986B46" w:rsidRDefault="00A56B6C" w:rsidP="00733619">
            <w:pPr>
              <w:spacing w:after="60" w:line="276" w:lineRule="auto"/>
              <w:rPr>
                <w:ins w:id="819" w:author="STEC" w:date="2024-05-06T16:13:00Z"/>
                <w:del w:id="820" w:author="STEC 010225" w:date="2025-01-02T10:25:00Z"/>
                <w:iCs/>
                <w:kern w:val="2"/>
                <w:sz w:val="20"/>
              </w:rPr>
            </w:pPr>
            <w:ins w:id="821" w:author="STEC" w:date="2024-05-06T16:13:00Z">
              <w:del w:id="822"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2C59E711" w14:textId="77777777" w:rsidR="00A56B6C" w:rsidRPr="00B83808" w:rsidDel="00986B46" w:rsidRDefault="00A56B6C" w:rsidP="00733619">
            <w:pPr>
              <w:spacing w:after="60" w:line="276" w:lineRule="auto"/>
              <w:rPr>
                <w:ins w:id="823" w:author="STEC" w:date="2024-05-06T16:13:00Z"/>
                <w:del w:id="824" w:author="STEC 010225" w:date="2025-01-02T10:25:00Z"/>
                <w:iCs/>
                <w:kern w:val="2"/>
                <w:sz w:val="20"/>
              </w:rPr>
            </w:pPr>
            <w:ins w:id="825" w:author="STEC" w:date="2024-05-06T16:13:00Z">
              <w:del w:id="826" w:author="STEC 010225" w:date="2025-01-02T10:25:00Z">
                <w:r w:rsidRPr="00B83808" w:rsidDel="00986B46">
                  <w:rPr>
                    <w:iCs/>
                    <w:kern w:val="2"/>
                    <w:sz w:val="20"/>
                  </w:rPr>
                  <w:delText>A Resource Node Settlement Point.</w:delText>
                </w:r>
              </w:del>
            </w:ins>
          </w:p>
        </w:tc>
      </w:tr>
      <w:tr w:rsidR="00A56B6C" w:rsidDel="00986B46" w14:paraId="68671E6D" w14:textId="77777777" w:rsidTr="00733619">
        <w:trPr>
          <w:cantSplit/>
          <w:trHeight w:val="242"/>
          <w:ins w:id="827" w:author="STEC" w:date="2024-05-06T16:13:00Z"/>
          <w:del w:id="82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1A63240" w14:textId="77777777" w:rsidR="00A56B6C" w:rsidRPr="00B83808" w:rsidDel="00986B46" w:rsidRDefault="00A56B6C" w:rsidP="00733619">
            <w:pPr>
              <w:spacing w:after="60" w:line="276" w:lineRule="auto"/>
              <w:rPr>
                <w:ins w:id="829" w:author="STEC" w:date="2024-05-06T16:13:00Z"/>
                <w:del w:id="830" w:author="STEC 010225" w:date="2025-01-02T10:25:00Z"/>
                <w:i/>
                <w:iCs/>
                <w:kern w:val="2"/>
                <w:sz w:val="20"/>
              </w:rPr>
            </w:pPr>
            <w:ins w:id="831" w:author="STEC" w:date="2024-05-06T16:13:00Z">
              <w:del w:id="832" w:author="STEC 010225" w:date="2025-01-02T10:25:00Z">
                <w:r w:rsidRPr="00B83808"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FE28F1A" w14:textId="77777777" w:rsidR="00A56B6C" w:rsidRPr="00B83808" w:rsidDel="00986B46" w:rsidRDefault="00A56B6C" w:rsidP="00733619">
            <w:pPr>
              <w:spacing w:after="60" w:line="276" w:lineRule="auto"/>
              <w:rPr>
                <w:ins w:id="833" w:author="STEC" w:date="2024-05-06T16:13:00Z"/>
                <w:del w:id="834" w:author="STEC 010225" w:date="2025-01-02T10:25:00Z"/>
                <w:iCs/>
                <w:kern w:val="2"/>
                <w:sz w:val="20"/>
              </w:rPr>
            </w:pPr>
            <w:ins w:id="835" w:author="STEC" w:date="2024-05-06T16:13:00Z">
              <w:del w:id="836"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5198A7B8" w14:textId="77777777" w:rsidR="00A56B6C" w:rsidRPr="00B83808" w:rsidDel="00986B46" w:rsidRDefault="00A56B6C" w:rsidP="00733619">
            <w:pPr>
              <w:spacing w:after="60" w:line="276" w:lineRule="auto"/>
              <w:rPr>
                <w:ins w:id="837" w:author="STEC" w:date="2024-05-06T16:13:00Z"/>
                <w:del w:id="838" w:author="STEC 010225" w:date="2025-01-02T10:25:00Z"/>
                <w:iCs/>
                <w:kern w:val="2"/>
                <w:sz w:val="20"/>
              </w:rPr>
            </w:pPr>
            <w:ins w:id="839" w:author="STEC" w:date="2024-05-06T16:13:00Z">
              <w:del w:id="840" w:author="STEC 010225" w:date="2025-01-02T10:25:00Z">
                <w:r w:rsidRPr="00B83808" w:rsidDel="00986B46">
                  <w:rPr>
                    <w:iCs/>
                    <w:kern w:val="2"/>
                    <w:sz w:val="20"/>
                  </w:rPr>
                  <w:delText>A 15-minute Settlement Interval.</w:delText>
                </w:r>
              </w:del>
            </w:ins>
          </w:p>
        </w:tc>
      </w:tr>
    </w:tbl>
    <w:p w14:paraId="57071A9B" w14:textId="77777777" w:rsidR="00A56B6C" w:rsidRDefault="00A56B6C" w:rsidP="00A56B6C">
      <w:pPr>
        <w:spacing w:before="240" w:after="240"/>
        <w:ind w:left="720" w:hanging="720"/>
        <w:rPr>
          <w:ins w:id="841" w:author="STEC" w:date="2024-05-06T16:13:00Z"/>
        </w:rPr>
      </w:pPr>
      <w:ins w:id="842" w:author="STEC" w:date="2024-05-06T16:13:00Z">
        <w:r>
          <w:t>(7)</w:t>
        </w:r>
        <w:r>
          <w:tab/>
          <w:t xml:space="preserve">The total compensation to each QSE for a trip </w:t>
        </w:r>
        <w:del w:id="843" w:author="STEC 010225" w:date="2025-01-02T10:26:00Z">
          <w:r w:rsidDel="00986B46">
            <w:delText>o</w:delText>
          </w:r>
        </w:del>
      </w:ins>
      <w:ins w:id="844" w:author="STEC 010225" w:date="2025-01-02T10:26:00Z">
        <w:r>
          <w:t>O</w:t>
        </w:r>
      </w:ins>
      <w:ins w:id="845" w:author="STEC" w:date="2024-05-06T16:13:00Z">
        <w:r>
          <w:t>ff</w:t>
        </w:r>
      </w:ins>
      <w:ins w:id="846" w:author="STEC 010225" w:date="2025-01-02T10:26:00Z">
        <w:r>
          <w:t>-L</w:t>
        </w:r>
      </w:ins>
      <w:ins w:id="847" w:author="STEC" w:date="2024-05-06T16:13:00Z">
        <w:del w:id="848" w:author="STEC 010225" w:date="2025-01-02T10:26:00Z">
          <w:r w:rsidDel="00986B46">
            <w:delText>l</w:delText>
          </w:r>
        </w:del>
        <w:r>
          <w:t>ine due to ERCOT CMP or equivalent VDI for the 15-minute Settlement Interval is calculated as follows:</w:t>
        </w:r>
      </w:ins>
    </w:p>
    <w:p w14:paraId="46949270" w14:textId="03EBD293" w:rsidR="00A56B6C" w:rsidRPr="000F5600" w:rsidRDefault="00A56B6C" w:rsidP="00A56B6C">
      <w:pPr>
        <w:spacing w:after="240"/>
        <w:ind w:left="720" w:firstLine="630"/>
        <w:rPr>
          <w:ins w:id="849" w:author="STEC" w:date="2024-05-06T16:13:00Z"/>
          <w:bCs/>
          <w:iCs/>
        </w:rPr>
      </w:pPr>
      <w:ins w:id="850" w:author="STEC" w:date="2024-05-06T16:13:00Z">
        <w:r>
          <w:rPr>
            <w:b/>
          </w:rPr>
          <w:lastRenderedPageBreak/>
          <w:t>CMP</w:t>
        </w:r>
      </w:ins>
      <w:ins w:id="851" w:author="STEC 010225" w:date="2025-01-02T10:27:00Z">
        <w:r>
          <w:rPr>
            <w:b/>
          </w:rPr>
          <w:t>CR</w:t>
        </w:r>
      </w:ins>
      <w:ins w:id="852" w:author="STEC" w:date="2024-05-06T16:13:00Z">
        <w:del w:id="853" w:author="STEC 010225" w:date="2025-01-02T10:27:00Z">
          <w:r w:rsidDel="00986B46">
            <w:rPr>
              <w:b/>
            </w:rPr>
            <w:delText>E</w:delText>
          </w:r>
        </w:del>
        <w:r>
          <w:rPr>
            <w:b/>
          </w:rPr>
          <w:t>AMTQSETOT</w:t>
        </w:r>
        <w:r>
          <w:rPr>
            <w:b/>
            <w:i/>
            <w:vertAlign w:val="subscript"/>
          </w:rPr>
          <w:t xml:space="preserve"> q, i</w:t>
        </w:r>
        <w:r>
          <w:rPr>
            <w:b/>
          </w:rPr>
          <w:t xml:space="preserve"> = </w:t>
        </w:r>
      </w:ins>
      <w:ins w:id="854" w:author="STEC 050824" w:date="2024-05-08T14:45:00Z">
        <w:del w:id="855" w:author="STEC 010225" w:date="2025-01-02T10:27:00Z">
          <w:r w:rsidDel="00986B46">
            <w:rPr>
              <w:b/>
            </w:rPr>
            <w:delText>{</w:delText>
          </w:r>
        </w:del>
      </w:ins>
      <w:ins w:id="856" w:author="STEC" w:date="2024-05-06T16:13:00Z">
        <w:r w:rsidR="00E17252">
          <w:rPr>
            <w:b/>
            <w:noProof/>
            <w:position w:val="-28"/>
          </w:rPr>
          <w:drawing>
            <wp:inline distT="0" distB="0" distL="0" distR="0" wp14:anchorId="2E33544E" wp14:editId="46068A13">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00E17252">
          <w:rPr>
            <w:b/>
            <w:noProof/>
            <w:position w:val="-30"/>
          </w:rPr>
          <w:drawing>
            <wp:inline distT="0" distB="0" distL="0" distR="0" wp14:anchorId="0235F228" wp14:editId="3D2EED63">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Pr>
            <w:b/>
          </w:rPr>
          <w:t>CMP</w:t>
        </w:r>
      </w:ins>
      <w:ins w:id="857" w:author="STEC 010225" w:date="2025-01-02T10:27:00Z">
        <w:r>
          <w:rPr>
            <w:b/>
          </w:rPr>
          <w:t>CR</w:t>
        </w:r>
      </w:ins>
      <w:ins w:id="858" w:author="STEC" w:date="2024-05-06T16:13:00Z">
        <w:del w:id="859" w:author="STEC 010225" w:date="2025-01-02T10:27:00Z">
          <w:r w:rsidDel="00986B46">
            <w:rPr>
              <w:b/>
            </w:rPr>
            <w:delText>E</w:delText>
          </w:r>
        </w:del>
        <w:r>
          <w:rPr>
            <w:b/>
          </w:rPr>
          <w:t>AMT</w:t>
        </w:r>
        <w:r>
          <w:rPr>
            <w:b/>
            <w:i/>
            <w:vertAlign w:val="subscript"/>
          </w:rPr>
          <w:t xml:space="preserve"> q, r, p, i</w:t>
        </w:r>
      </w:ins>
      <w:ins w:id="860" w:author="STEC 050824" w:date="2024-05-08T14:46:00Z">
        <w:del w:id="861" w:author="STEC 010225" w:date="2025-01-02T10:27:00Z">
          <w:r w:rsidRPr="000F5600" w:rsidDel="00986B46">
            <w:rPr>
              <w:b/>
              <w:iCs/>
            </w:rPr>
            <w:delText>}</w:delText>
          </w:r>
          <w:r w:rsidDel="00986B46">
            <w:rPr>
              <w:b/>
              <w:iCs/>
            </w:rPr>
            <w:delText xml:space="preserve"> / (intervals of outage)</w:delText>
          </w:r>
        </w:del>
      </w:ins>
    </w:p>
    <w:p w14:paraId="4CC29C44" w14:textId="77777777" w:rsidR="00A56B6C" w:rsidRDefault="00A56B6C" w:rsidP="00A56B6C">
      <w:pPr>
        <w:spacing w:before="120"/>
        <w:rPr>
          <w:ins w:id="862" w:author="STEC" w:date="2024-05-06T16:13:00Z"/>
        </w:rPr>
      </w:pPr>
      <w:ins w:id="863"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A56B6C" w14:paraId="7CB6EAD6" w14:textId="77777777" w:rsidTr="00733619">
        <w:trPr>
          <w:cantSplit/>
          <w:tblHeader/>
          <w:ins w:id="86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0F1C4C7" w14:textId="77777777" w:rsidR="00A56B6C" w:rsidRPr="00B83808" w:rsidRDefault="00A56B6C" w:rsidP="00733619">
            <w:pPr>
              <w:spacing w:after="240" w:line="276" w:lineRule="auto"/>
              <w:rPr>
                <w:ins w:id="865" w:author="STEC" w:date="2024-05-06T16:13:00Z"/>
                <w:b/>
                <w:iCs/>
                <w:kern w:val="2"/>
                <w:sz w:val="20"/>
              </w:rPr>
            </w:pPr>
            <w:ins w:id="866"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3616EB99" w14:textId="77777777" w:rsidR="00A56B6C" w:rsidRPr="00B83808" w:rsidRDefault="00A56B6C" w:rsidP="00733619">
            <w:pPr>
              <w:spacing w:after="240" w:line="276" w:lineRule="auto"/>
              <w:rPr>
                <w:ins w:id="867" w:author="STEC" w:date="2024-05-06T16:13:00Z"/>
                <w:b/>
                <w:iCs/>
                <w:kern w:val="2"/>
                <w:sz w:val="20"/>
              </w:rPr>
            </w:pPr>
            <w:ins w:id="868"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2859163D" w14:textId="77777777" w:rsidR="00A56B6C" w:rsidRPr="00B83808" w:rsidRDefault="00A56B6C" w:rsidP="00733619">
            <w:pPr>
              <w:spacing w:after="240" w:line="276" w:lineRule="auto"/>
              <w:rPr>
                <w:ins w:id="869" w:author="STEC" w:date="2024-05-06T16:13:00Z"/>
                <w:b/>
                <w:iCs/>
                <w:kern w:val="2"/>
                <w:sz w:val="20"/>
              </w:rPr>
            </w:pPr>
            <w:ins w:id="870" w:author="STEC" w:date="2024-05-06T16:13:00Z">
              <w:r w:rsidRPr="00B83808">
                <w:rPr>
                  <w:b/>
                  <w:iCs/>
                  <w:kern w:val="2"/>
                  <w:sz w:val="20"/>
                </w:rPr>
                <w:t>Definition</w:t>
              </w:r>
            </w:ins>
          </w:p>
        </w:tc>
      </w:tr>
      <w:tr w:rsidR="00A56B6C" w14:paraId="1181CD17" w14:textId="77777777" w:rsidTr="00733619">
        <w:trPr>
          <w:cantSplit/>
          <w:ins w:id="87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05C1B4A" w14:textId="77777777" w:rsidR="00A56B6C" w:rsidRPr="00B83808" w:rsidRDefault="00A56B6C" w:rsidP="00733619">
            <w:pPr>
              <w:spacing w:after="60" w:line="276" w:lineRule="auto"/>
              <w:rPr>
                <w:ins w:id="872" w:author="STEC" w:date="2024-05-06T16:13:00Z"/>
                <w:iCs/>
                <w:kern w:val="2"/>
                <w:sz w:val="20"/>
              </w:rPr>
            </w:pPr>
            <w:ins w:id="873" w:author="STEC" w:date="2024-05-06T16:13:00Z">
              <w:r w:rsidRPr="00B83808">
                <w:rPr>
                  <w:iCs/>
                  <w:kern w:val="2"/>
                  <w:sz w:val="20"/>
                </w:rPr>
                <w:t>CMP</w:t>
              </w:r>
            </w:ins>
            <w:ins w:id="874" w:author="STEC 010225" w:date="2025-01-02T10:27:00Z">
              <w:r>
                <w:rPr>
                  <w:iCs/>
                  <w:kern w:val="2"/>
                  <w:sz w:val="20"/>
                </w:rPr>
                <w:t>CR</w:t>
              </w:r>
            </w:ins>
            <w:ins w:id="875" w:author="STEC" w:date="2024-05-06T16:13:00Z">
              <w:del w:id="876" w:author="STEC 010225" w:date="2025-01-02T10:27:00Z">
                <w:r w:rsidRPr="00B83808" w:rsidDel="00986B46">
                  <w:rPr>
                    <w:iCs/>
                    <w:kern w:val="2"/>
                    <w:sz w:val="20"/>
                  </w:rPr>
                  <w:delText>E</w:delText>
                </w:r>
              </w:del>
              <w:r w:rsidRPr="00B83808">
                <w:rPr>
                  <w:iCs/>
                  <w:kern w:val="2"/>
                  <w:sz w:val="20"/>
                </w:rPr>
                <w:t xml:space="preserv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388FAFFD" w14:textId="77777777" w:rsidR="00A56B6C" w:rsidRPr="00B83808" w:rsidRDefault="00A56B6C" w:rsidP="00733619">
            <w:pPr>
              <w:spacing w:after="60" w:line="276" w:lineRule="auto"/>
              <w:rPr>
                <w:ins w:id="877" w:author="STEC" w:date="2024-05-06T16:13:00Z"/>
                <w:iCs/>
                <w:kern w:val="2"/>
                <w:sz w:val="20"/>
              </w:rPr>
            </w:pPr>
            <w:ins w:id="878"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7B5F4909" w14:textId="77777777" w:rsidR="00A56B6C" w:rsidRPr="00B83808" w:rsidRDefault="00A56B6C" w:rsidP="00733619">
            <w:pPr>
              <w:spacing w:after="60" w:line="276" w:lineRule="auto"/>
              <w:rPr>
                <w:ins w:id="879" w:author="STEC" w:date="2024-05-06T16:13:00Z"/>
                <w:iCs/>
                <w:kern w:val="2"/>
                <w:sz w:val="20"/>
              </w:rPr>
            </w:pPr>
            <w:ins w:id="880" w:author="STEC" w:date="2024-05-06T16:13:00Z">
              <w:r w:rsidRPr="00B83808">
                <w:rPr>
                  <w:i/>
                  <w:iCs/>
                  <w:kern w:val="2"/>
                  <w:sz w:val="20"/>
                </w:rPr>
                <w:t xml:space="preserve">Constraint Management Plan </w:t>
              </w:r>
            </w:ins>
            <w:ins w:id="881" w:author="STEC 010225" w:date="2025-01-02T10:27:00Z">
              <w:r>
                <w:rPr>
                  <w:i/>
                  <w:iCs/>
                  <w:kern w:val="2"/>
                  <w:sz w:val="20"/>
                </w:rPr>
                <w:t>Cost Recovery</w:t>
              </w:r>
            </w:ins>
            <w:ins w:id="882" w:author="STEC" w:date="2024-05-06T16:13:00Z">
              <w:del w:id="883" w:author="STEC 010225" w:date="2025-01-02T10:27:00Z">
                <w:r w:rsidRPr="00B83808" w:rsidDel="00986B46">
                  <w:rPr>
                    <w:i/>
                    <w:iCs/>
                    <w:kern w:val="2"/>
                    <w:sz w:val="20"/>
                  </w:rPr>
                  <w:delText>energy</w:delText>
                </w:r>
              </w:del>
              <w:r w:rsidRPr="00B83808">
                <w:rPr>
                  <w:i/>
                  <w:iCs/>
                  <w:kern w:val="2"/>
                  <w:sz w:val="20"/>
                </w:rPr>
                <w:t xml:space="preserve"> </w:t>
              </w:r>
              <w:del w:id="884" w:author="STEC 010225" w:date="2025-01-02T10:28:00Z">
                <w:r w:rsidRPr="00B83808" w:rsidDel="00986B46">
                  <w:rPr>
                    <w:i/>
                    <w:iCs/>
                    <w:kern w:val="2"/>
                    <w:sz w:val="20"/>
                  </w:rPr>
                  <w:delText>a</w:delText>
                </w:r>
              </w:del>
            </w:ins>
            <w:ins w:id="885" w:author="STEC 010225" w:date="2025-01-02T10:28:00Z">
              <w:r>
                <w:rPr>
                  <w:i/>
                  <w:iCs/>
                  <w:kern w:val="2"/>
                  <w:sz w:val="20"/>
                </w:rPr>
                <w:t>A</w:t>
              </w:r>
            </w:ins>
            <w:ins w:id="886" w:author="STEC" w:date="2024-05-06T16:13:00Z">
              <w:r w:rsidRPr="00B83808">
                <w:rPr>
                  <w:i/>
                  <w:iCs/>
                  <w:kern w:val="2"/>
                  <w:sz w:val="20"/>
                </w:rPr>
                <w:t>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w:t>
              </w:r>
            </w:ins>
            <w:ins w:id="887" w:author="STEC 010225" w:date="2025-01-02T10:28:00Z">
              <w:r>
                <w:rPr>
                  <w:iCs/>
                  <w:kern w:val="2"/>
                  <w:sz w:val="20"/>
                </w:rPr>
                <w:t>during eligible hours of a Resource</w:t>
              </w:r>
            </w:ins>
            <w:ins w:id="888" w:author="STEC" w:date="2024-05-06T16:13:00Z">
              <w:del w:id="889" w:author="STEC 010225" w:date="2025-01-02T10:28:00Z">
                <w:r w:rsidRPr="00B83808" w:rsidDel="00986B46">
                  <w:rPr>
                    <w:iCs/>
                    <w:kern w:val="2"/>
                    <w:sz w:val="20"/>
                  </w:rPr>
                  <w:delText>for</w:delText>
                </w:r>
              </w:del>
              <w:r w:rsidRPr="00B83808">
                <w:rPr>
                  <w:iCs/>
                  <w:kern w:val="2"/>
                  <w:sz w:val="20"/>
                </w:rPr>
                <w:t xml:space="preserve"> trip </w:t>
              </w:r>
            </w:ins>
            <w:ins w:id="890" w:author="STEC 010225" w:date="2025-01-02T10:28:00Z">
              <w:r>
                <w:rPr>
                  <w:iCs/>
                  <w:kern w:val="2"/>
                  <w:sz w:val="20"/>
                </w:rPr>
                <w:t>O</w:t>
              </w:r>
            </w:ins>
            <w:ins w:id="891" w:author="STEC" w:date="2024-05-06T16:13:00Z">
              <w:del w:id="892" w:author="STEC 010225" w:date="2025-01-02T10:28:00Z">
                <w:r w:rsidRPr="00B83808" w:rsidDel="00986B46">
                  <w:rPr>
                    <w:iCs/>
                    <w:kern w:val="2"/>
                    <w:sz w:val="20"/>
                  </w:rPr>
                  <w:delText>o</w:delText>
                </w:r>
              </w:del>
              <w:r w:rsidRPr="00B83808">
                <w:rPr>
                  <w:iCs/>
                  <w:kern w:val="2"/>
                  <w:sz w:val="20"/>
                </w:rPr>
                <w:t>ff</w:t>
              </w:r>
            </w:ins>
            <w:ins w:id="893" w:author="STEC 010225" w:date="2025-01-02T10:28:00Z">
              <w:r>
                <w:rPr>
                  <w:iCs/>
                  <w:kern w:val="2"/>
                  <w:sz w:val="20"/>
                </w:rPr>
                <w:t>-L</w:t>
              </w:r>
            </w:ins>
            <w:ins w:id="894" w:author="STEC" w:date="2024-05-06T16:13:00Z">
              <w:del w:id="895" w:author="STEC 010225" w:date="2025-01-02T10:28:00Z">
                <w:r w:rsidRPr="00B83808" w:rsidDel="00986B46">
                  <w:rPr>
                    <w:iCs/>
                    <w:kern w:val="2"/>
                    <w:sz w:val="20"/>
                  </w:rPr>
                  <w:delText>l</w:delText>
                </w:r>
              </w:del>
              <w:r w:rsidRPr="00B83808">
                <w:rPr>
                  <w:iCs/>
                  <w:kern w:val="2"/>
                  <w:sz w:val="20"/>
                </w:rPr>
                <w:t xml:space="preserve">ine from an ERCOT-issued CMP </w:t>
              </w:r>
            </w:ins>
            <w:ins w:id="896" w:author="STEC 010225" w:date="2025-01-02T10:28:00Z">
              <w:r>
                <w:rPr>
                  <w:iCs/>
                  <w:kern w:val="2"/>
                  <w:sz w:val="20"/>
                </w:rPr>
                <w:t xml:space="preserve">unit trip </w:t>
              </w:r>
            </w:ins>
            <w:ins w:id="897" w:author="STEC" w:date="2024-05-06T16:13:00Z">
              <w:r w:rsidRPr="00B83808">
                <w:rPr>
                  <w:iCs/>
                  <w:kern w:val="2"/>
                  <w:sz w:val="20"/>
                </w:rPr>
                <w:t xml:space="preserve">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A56B6C" w14:paraId="1106C115" w14:textId="77777777" w:rsidTr="00733619">
        <w:trPr>
          <w:cantSplit/>
          <w:ins w:id="89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BA5B7B5" w14:textId="77777777" w:rsidR="00A56B6C" w:rsidRPr="00B83808" w:rsidRDefault="00A56B6C" w:rsidP="00733619">
            <w:pPr>
              <w:spacing w:after="60" w:line="276" w:lineRule="auto"/>
              <w:rPr>
                <w:ins w:id="899" w:author="STEC" w:date="2024-05-06T16:13:00Z"/>
                <w:iCs/>
                <w:kern w:val="2"/>
                <w:sz w:val="20"/>
              </w:rPr>
            </w:pPr>
            <w:ins w:id="900" w:author="STEC" w:date="2024-05-06T16:13:00Z">
              <w:r w:rsidRPr="00B83808">
                <w:rPr>
                  <w:iCs/>
                  <w:kern w:val="2"/>
                  <w:sz w:val="20"/>
                </w:rPr>
                <w:t>CMP</w:t>
              </w:r>
            </w:ins>
            <w:ins w:id="901" w:author="STEC 010225" w:date="2025-01-02T10:29:00Z">
              <w:r>
                <w:rPr>
                  <w:iCs/>
                  <w:kern w:val="2"/>
                  <w:sz w:val="20"/>
                </w:rPr>
                <w:t>C</w:t>
              </w:r>
            </w:ins>
            <w:ins w:id="902" w:author="STEC 010225" w:date="2025-01-02T10:30:00Z">
              <w:r>
                <w:rPr>
                  <w:iCs/>
                  <w:kern w:val="2"/>
                  <w:sz w:val="20"/>
                </w:rPr>
                <w:t>R</w:t>
              </w:r>
            </w:ins>
            <w:ins w:id="903" w:author="STEC" w:date="2024-05-06T16:13:00Z">
              <w:del w:id="904" w:author="STEC 010225" w:date="2025-01-02T10:29:00Z">
                <w:r w:rsidRPr="00B83808" w:rsidDel="00986B46">
                  <w:rPr>
                    <w:iCs/>
                    <w:kern w:val="2"/>
                    <w:sz w:val="20"/>
                  </w:rPr>
                  <w:delText>E</w:delText>
                </w:r>
              </w:del>
              <w:r w:rsidRPr="00B83808">
                <w:rPr>
                  <w:iCs/>
                  <w:kern w:val="2"/>
                  <w:sz w:val="20"/>
                </w:rPr>
                <w:t>AMTQS</w:t>
              </w:r>
              <w:r w:rsidRPr="00553ECA">
                <w:rPr>
                  <w:iCs/>
                  <w:kern w:val="2"/>
                  <w:sz w:val="20"/>
                </w:rPr>
                <w:t>ETOT</w:t>
              </w:r>
            </w:ins>
            <w:ins w:id="905" w:author="STEC" w:date="2024-05-06T16:14:00Z">
              <w:r w:rsidRPr="00553ECA">
                <w:rPr>
                  <w:iCs/>
                  <w:kern w:val="2"/>
                  <w:sz w:val="20"/>
                  <w:vertAlign w:val="subscript"/>
                </w:rPr>
                <w:t xml:space="preserve"> </w:t>
              </w:r>
              <w:r w:rsidRPr="00553ECA">
                <w:rPr>
                  <w:i/>
                  <w:kern w:val="2"/>
                  <w:sz w:val="20"/>
                  <w:vertAlign w:val="subscript"/>
                </w:rPr>
                <w:t>q</w:t>
              </w:r>
            </w:ins>
            <w:ins w:id="906" w:author="STEC" w:date="2024-05-06T16:13:00Z">
              <w:r w:rsidRPr="00553ECA">
                <w:rPr>
                  <w:rFonts w:ascii="Times New Roman Bold" w:hAnsi="Times New Roman Bold"/>
                  <w:i/>
                  <w:iCs/>
                  <w:kern w:val="2"/>
                  <w:sz w:val="20"/>
                  <w:vertAlign w:val="subscript"/>
                </w:rPr>
                <w:t>,</w:t>
              </w:r>
            </w:ins>
            <w:ins w:id="907" w:author="STEC" w:date="2024-05-06T16:36:00Z">
              <w:r w:rsidRPr="00553ECA">
                <w:rPr>
                  <w:rFonts w:ascii="Times New Roman Bold" w:hAnsi="Times New Roman Bold"/>
                  <w:i/>
                  <w:iCs/>
                  <w:kern w:val="2"/>
                  <w:sz w:val="20"/>
                  <w:vertAlign w:val="subscript"/>
                </w:rPr>
                <w:t xml:space="preserve"> </w:t>
              </w:r>
            </w:ins>
            <w:ins w:id="908"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5F85781D" w14:textId="77777777" w:rsidR="00A56B6C" w:rsidRPr="00B83808" w:rsidRDefault="00A56B6C" w:rsidP="00733619">
            <w:pPr>
              <w:spacing w:after="60" w:line="276" w:lineRule="auto"/>
              <w:rPr>
                <w:ins w:id="909" w:author="STEC" w:date="2024-05-06T16:13:00Z"/>
                <w:i/>
                <w:iCs/>
                <w:kern w:val="2"/>
                <w:sz w:val="20"/>
              </w:rPr>
            </w:pPr>
            <w:ins w:id="910"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E5DD6D1" w14:textId="77777777" w:rsidR="00A56B6C" w:rsidRPr="00B83808" w:rsidRDefault="00A56B6C" w:rsidP="00733619">
            <w:pPr>
              <w:spacing w:after="60" w:line="276" w:lineRule="auto"/>
              <w:rPr>
                <w:ins w:id="911" w:author="STEC" w:date="2024-05-06T16:13:00Z"/>
                <w:iCs/>
                <w:kern w:val="2"/>
                <w:sz w:val="20"/>
              </w:rPr>
            </w:pPr>
            <w:ins w:id="912" w:author="STEC" w:date="2024-05-06T16:13:00Z">
              <w:r w:rsidRPr="00B83808">
                <w:rPr>
                  <w:i/>
                  <w:iCs/>
                  <w:kern w:val="2"/>
                  <w:sz w:val="20"/>
                </w:rPr>
                <w:t xml:space="preserve">Constraint Management Plan </w:t>
              </w:r>
            </w:ins>
            <w:ins w:id="913" w:author="STEC 010225" w:date="2025-01-02T10:30:00Z">
              <w:r>
                <w:rPr>
                  <w:i/>
                  <w:iCs/>
                  <w:kern w:val="2"/>
                  <w:sz w:val="20"/>
                </w:rPr>
                <w:t>Cost Recovery</w:t>
              </w:r>
            </w:ins>
            <w:ins w:id="914" w:author="STEC" w:date="2024-05-06T16:13:00Z">
              <w:del w:id="915" w:author="STEC 010225" w:date="2025-01-02T10:30:00Z">
                <w:r w:rsidRPr="00B83808" w:rsidDel="00986B46">
                  <w:rPr>
                    <w:i/>
                    <w:iCs/>
                    <w:kern w:val="2"/>
                    <w:sz w:val="20"/>
                  </w:rPr>
                  <w:delText>energy</w:delText>
                </w:r>
              </w:del>
              <w:r w:rsidRPr="00B83808">
                <w:rPr>
                  <w:i/>
                  <w:iCs/>
                  <w:kern w:val="2"/>
                  <w:sz w:val="20"/>
                </w:rPr>
                <w:t xml:space="preserve"> </w:t>
              </w:r>
              <w:del w:id="916" w:author="STEC 010225" w:date="2025-01-02T10:30:00Z">
                <w:r w:rsidRPr="00B83808" w:rsidDel="00986B46">
                  <w:rPr>
                    <w:i/>
                    <w:iCs/>
                    <w:kern w:val="2"/>
                    <w:sz w:val="20"/>
                  </w:rPr>
                  <w:delText>a</w:delText>
                </w:r>
              </w:del>
            </w:ins>
            <w:ins w:id="917" w:author="STEC 010225" w:date="2025-01-02T10:30:00Z">
              <w:r>
                <w:rPr>
                  <w:i/>
                  <w:iCs/>
                  <w:kern w:val="2"/>
                  <w:sz w:val="20"/>
                </w:rPr>
                <w:t>A</w:t>
              </w:r>
            </w:ins>
            <w:ins w:id="918" w:author="STEC" w:date="2024-05-06T16:13:00Z">
              <w:r w:rsidRPr="00B83808">
                <w:rPr>
                  <w:i/>
                  <w:iCs/>
                  <w:kern w:val="2"/>
                  <w:sz w:val="20"/>
                </w:rPr>
                <w:t xml:space="preserve">mount QSE </w:t>
              </w:r>
              <w:del w:id="919" w:author="STEC 010225" w:date="2025-01-02T10:30:00Z">
                <w:r w:rsidRPr="00B83808" w:rsidDel="00986B46">
                  <w:rPr>
                    <w:i/>
                    <w:iCs/>
                    <w:kern w:val="2"/>
                    <w:sz w:val="20"/>
                  </w:rPr>
                  <w:delText>t</w:delText>
                </w:r>
              </w:del>
            </w:ins>
            <w:ins w:id="920" w:author="STEC 010225" w:date="2025-01-02T10:30:00Z">
              <w:r>
                <w:rPr>
                  <w:i/>
                  <w:iCs/>
                  <w:kern w:val="2"/>
                  <w:sz w:val="20"/>
                </w:rPr>
                <w:t>T</w:t>
              </w:r>
            </w:ins>
            <w:ins w:id="921" w:author="STEC" w:date="2024-05-06T16:13:00Z">
              <w:r w:rsidRPr="00B83808">
                <w:rPr>
                  <w:i/>
                  <w:iCs/>
                  <w:kern w:val="2"/>
                  <w:sz w:val="20"/>
                </w:rPr>
                <w:t>otal per QSE</w:t>
              </w:r>
              <w:r w:rsidRPr="00B83808">
                <w:rPr>
                  <w:iCs/>
                  <w:kern w:val="2"/>
                  <w:sz w:val="20"/>
                </w:rPr>
                <w:t xml:space="preserve">—The total of the </w:t>
              </w:r>
            </w:ins>
            <w:ins w:id="922" w:author="STEC 010225" w:date="2025-01-02T10:30:00Z">
              <w:r>
                <w:rPr>
                  <w:iCs/>
                  <w:kern w:val="2"/>
                  <w:sz w:val="20"/>
                </w:rPr>
                <w:t>cost recovery</w:t>
              </w:r>
            </w:ins>
            <w:ins w:id="923" w:author="STEC" w:date="2024-05-06T16:13:00Z">
              <w:del w:id="924" w:author="STEC 010225" w:date="2025-01-02T10:30:00Z">
                <w:r w:rsidRPr="00B83808" w:rsidDel="00986B46">
                  <w:rPr>
                    <w:iCs/>
                    <w:kern w:val="2"/>
                    <w:sz w:val="20"/>
                  </w:rPr>
                  <w:delText>energy</w:delText>
                </w:r>
              </w:del>
              <w:r w:rsidRPr="00B83808">
                <w:rPr>
                  <w:iCs/>
                  <w:kern w:val="2"/>
                  <w:sz w:val="20"/>
                </w:rPr>
                <w:t xml:space="preserve"> payments to QSE </w:t>
              </w:r>
              <w:r w:rsidRPr="00B83808">
                <w:rPr>
                  <w:i/>
                  <w:iCs/>
                  <w:kern w:val="2"/>
                  <w:sz w:val="20"/>
                </w:rPr>
                <w:t>q</w:t>
              </w:r>
              <w:del w:id="925" w:author="STEC 010225" w:date="2025-01-02T10:30:00Z">
                <w:r w:rsidRPr="00B83808" w:rsidDel="00986B46">
                  <w:rPr>
                    <w:iCs/>
                    <w:kern w:val="2"/>
                    <w:sz w:val="20"/>
                  </w:rPr>
                  <w:delText xml:space="preserve"> as compensation for HDL overrides for this QSE</w:delText>
                </w:r>
              </w:del>
            </w:ins>
            <w:ins w:id="926" w:author="STEC 010225" w:date="2025-01-02T10:31:00Z">
              <w:r>
                <w:rPr>
                  <w:iCs/>
                  <w:kern w:val="2"/>
                  <w:sz w:val="20"/>
                </w:rPr>
                <w:t xml:space="preserve"> </w:t>
              </w:r>
            </w:ins>
            <w:ins w:id="927" w:author="STEC 010225" w:date="2025-01-02T10:30:00Z">
              <w:r>
                <w:rPr>
                  <w:iCs/>
                  <w:kern w:val="2"/>
                  <w:sz w:val="20"/>
                </w:rPr>
                <w:t xml:space="preserve">due to an </w:t>
              </w:r>
              <w:r w:rsidRPr="00B455EC">
                <w:rPr>
                  <w:iCs/>
                  <w:kern w:val="2"/>
                  <w:sz w:val="20"/>
                </w:rPr>
                <w:t>ERCOT-issued CMP or equivalent VDI</w:t>
              </w:r>
            </w:ins>
            <w:ins w:id="928" w:author="STEC" w:date="2024-05-06T16:13:00Z">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A56B6C" w14:paraId="3A5E3259" w14:textId="77777777" w:rsidTr="00733619">
        <w:trPr>
          <w:cantSplit/>
          <w:ins w:id="92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B29FC19" w14:textId="77777777" w:rsidR="00A56B6C" w:rsidRPr="00B83808" w:rsidRDefault="00A56B6C" w:rsidP="00733619">
            <w:pPr>
              <w:spacing w:after="60" w:line="276" w:lineRule="auto"/>
              <w:rPr>
                <w:ins w:id="930" w:author="STEC" w:date="2024-05-06T16:13:00Z"/>
                <w:i/>
                <w:iCs/>
                <w:kern w:val="2"/>
                <w:sz w:val="20"/>
              </w:rPr>
            </w:pPr>
            <w:ins w:id="931" w:author="STEC" w:date="2025-01-02T10:29:00Z">
              <w:r>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4B93123" w14:textId="77777777" w:rsidR="00A56B6C" w:rsidRPr="00B83808" w:rsidRDefault="00A56B6C" w:rsidP="00733619">
            <w:pPr>
              <w:spacing w:after="60" w:line="276" w:lineRule="auto"/>
              <w:rPr>
                <w:ins w:id="932" w:author="STEC" w:date="2024-05-06T16:13:00Z"/>
                <w:iCs/>
                <w:kern w:val="2"/>
                <w:sz w:val="20"/>
              </w:rPr>
            </w:pPr>
            <w:ins w:id="933"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F9ECE53" w14:textId="77777777" w:rsidR="00A56B6C" w:rsidRPr="00B83808" w:rsidRDefault="00A56B6C" w:rsidP="00733619">
            <w:pPr>
              <w:spacing w:after="60" w:line="276" w:lineRule="auto"/>
              <w:rPr>
                <w:ins w:id="934" w:author="STEC" w:date="2024-05-06T16:13:00Z"/>
                <w:iCs/>
                <w:kern w:val="2"/>
                <w:sz w:val="20"/>
              </w:rPr>
            </w:pPr>
            <w:ins w:id="935" w:author="STEC" w:date="2024-05-06T16:13:00Z">
              <w:r w:rsidRPr="00B83808">
                <w:rPr>
                  <w:iCs/>
                  <w:kern w:val="2"/>
                  <w:sz w:val="20"/>
                </w:rPr>
                <w:t>A QSE.</w:t>
              </w:r>
            </w:ins>
          </w:p>
        </w:tc>
      </w:tr>
      <w:tr w:rsidR="00A56B6C" w14:paraId="4CB9BC78" w14:textId="77777777" w:rsidTr="00733619">
        <w:trPr>
          <w:cantSplit/>
          <w:ins w:id="93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ABE6543" w14:textId="77777777" w:rsidR="00A56B6C" w:rsidRPr="00B83808" w:rsidRDefault="00A56B6C" w:rsidP="00733619">
            <w:pPr>
              <w:spacing w:after="60" w:line="276" w:lineRule="auto"/>
              <w:rPr>
                <w:ins w:id="937" w:author="STEC" w:date="2024-05-06T16:13:00Z"/>
                <w:i/>
                <w:iCs/>
                <w:kern w:val="2"/>
                <w:sz w:val="20"/>
              </w:rPr>
            </w:pPr>
            <w:ins w:id="938"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053F8885" w14:textId="77777777" w:rsidR="00A56B6C" w:rsidRPr="00B83808" w:rsidRDefault="00A56B6C" w:rsidP="00733619">
            <w:pPr>
              <w:spacing w:after="60" w:line="276" w:lineRule="auto"/>
              <w:rPr>
                <w:ins w:id="939" w:author="STEC" w:date="2024-05-06T16:13:00Z"/>
                <w:iCs/>
                <w:kern w:val="2"/>
                <w:sz w:val="20"/>
              </w:rPr>
            </w:pPr>
            <w:ins w:id="940"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71650D3C" w14:textId="77777777" w:rsidR="00A56B6C" w:rsidRPr="00B83808" w:rsidRDefault="00A56B6C" w:rsidP="00733619">
            <w:pPr>
              <w:spacing w:after="60" w:line="276" w:lineRule="auto"/>
              <w:rPr>
                <w:ins w:id="941" w:author="STEC" w:date="2024-05-06T16:13:00Z"/>
                <w:iCs/>
                <w:kern w:val="2"/>
                <w:sz w:val="20"/>
              </w:rPr>
            </w:pPr>
            <w:ins w:id="942" w:author="STEC" w:date="2024-05-06T16:13:00Z">
              <w:r w:rsidRPr="00B83808">
                <w:rPr>
                  <w:iCs/>
                  <w:kern w:val="2"/>
                  <w:sz w:val="20"/>
                </w:rPr>
                <w:t>A Generation Resource.</w:t>
              </w:r>
            </w:ins>
          </w:p>
        </w:tc>
      </w:tr>
      <w:tr w:rsidR="00A56B6C" w14:paraId="40711FA3" w14:textId="77777777" w:rsidTr="00733619">
        <w:trPr>
          <w:cantSplit/>
          <w:ins w:id="94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C80233C" w14:textId="77777777" w:rsidR="00A56B6C" w:rsidRPr="00B83808" w:rsidRDefault="00A56B6C" w:rsidP="00733619">
            <w:pPr>
              <w:spacing w:after="60" w:line="276" w:lineRule="auto"/>
              <w:rPr>
                <w:ins w:id="944" w:author="STEC" w:date="2024-05-06T16:13:00Z"/>
                <w:i/>
                <w:iCs/>
                <w:kern w:val="2"/>
                <w:sz w:val="20"/>
              </w:rPr>
            </w:pPr>
            <w:ins w:id="945"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AD46DE5" w14:textId="77777777" w:rsidR="00A56B6C" w:rsidRPr="00B83808" w:rsidRDefault="00A56B6C" w:rsidP="00733619">
            <w:pPr>
              <w:spacing w:after="60" w:line="276" w:lineRule="auto"/>
              <w:rPr>
                <w:ins w:id="946" w:author="STEC" w:date="2024-05-06T16:13:00Z"/>
                <w:iCs/>
                <w:kern w:val="2"/>
                <w:sz w:val="20"/>
              </w:rPr>
            </w:pPr>
            <w:ins w:id="947"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3288AD67" w14:textId="77777777" w:rsidR="00A56B6C" w:rsidRPr="00B83808" w:rsidRDefault="00A56B6C" w:rsidP="00733619">
            <w:pPr>
              <w:spacing w:after="60" w:line="276" w:lineRule="auto"/>
              <w:rPr>
                <w:ins w:id="948" w:author="STEC" w:date="2024-05-06T16:13:00Z"/>
                <w:iCs/>
                <w:kern w:val="2"/>
                <w:sz w:val="18"/>
                <w:szCs w:val="18"/>
              </w:rPr>
            </w:pPr>
            <w:ins w:id="949" w:author="STEC" w:date="2024-05-06T16:13:00Z">
              <w:r w:rsidRPr="00B83808">
                <w:rPr>
                  <w:iCs/>
                  <w:kern w:val="2"/>
                  <w:sz w:val="20"/>
                </w:rPr>
                <w:t>A Resource Node Settlement Point.</w:t>
              </w:r>
            </w:ins>
          </w:p>
        </w:tc>
      </w:tr>
      <w:tr w:rsidR="00A56B6C" w14:paraId="72BC62AA" w14:textId="77777777" w:rsidTr="00733619">
        <w:trPr>
          <w:cantSplit/>
          <w:ins w:id="95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ED7742D" w14:textId="77777777" w:rsidR="00A56B6C" w:rsidRPr="00B83808" w:rsidRDefault="00A56B6C" w:rsidP="00733619">
            <w:pPr>
              <w:spacing w:after="60" w:line="276" w:lineRule="auto"/>
              <w:rPr>
                <w:ins w:id="951" w:author="STEC" w:date="2024-05-06T16:13:00Z"/>
                <w:i/>
                <w:iCs/>
                <w:kern w:val="2"/>
                <w:sz w:val="20"/>
              </w:rPr>
            </w:pPr>
            <w:ins w:id="952"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3A90B286" w14:textId="77777777" w:rsidR="00A56B6C" w:rsidRPr="00B83808" w:rsidRDefault="00A56B6C" w:rsidP="00733619">
            <w:pPr>
              <w:spacing w:after="60" w:line="276" w:lineRule="auto"/>
              <w:rPr>
                <w:ins w:id="953" w:author="STEC" w:date="2024-05-06T16:13:00Z"/>
                <w:iCs/>
                <w:kern w:val="2"/>
                <w:sz w:val="20"/>
              </w:rPr>
            </w:pPr>
            <w:ins w:id="954"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C1D7FCA" w14:textId="77777777" w:rsidR="00A56B6C" w:rsidRPr="00B83808" w:rsidRDefault="00A56B6C" w:rsidP="00733619">
            <w:pPr>
              <w:spacing w:after="60" w:line="276" w:lineRule="auto"/>
              <w:rPr>
                <w:ins w:id="955" w:author="STEC" w:date="2024-05-06T16:13:00Z"/>
                <w:iCs/>
                <w:kern w:val="2"/>
                <w:sz w:val="20"/>
              </w:rPr>
            </w:pPr>
            <w:ins w:id="956" w:author="STEC" w:date="2024-05-06T16:13:00Z">
              <w:r w:rsidRPr="00B83808">
                <w:rPr>
                  <w:iCs/>
                  <w:kern w:val="2"/>
                  <w:sz w:val="20"/>
                </w:rPr>
                <w:t>A 15-minute Settlement Interval.</w:t>
              </w:r>
            </w:ins>
          </w:p>
        </w:tc>
      </w:tr>
    </w:tbl>
    <w:p w14:paraId="4021FE62" w14:textId="77777777" w:rsidR="00A56B6C" w:rsidRDefault="00A56B6C" w:rsidP="00A56B6C">
      <w:pPr>
        <w:pStyle w:val="H4"/>
        <w:spacing w:before="480"/>
        <w:rPr>
          <w:ins w:id="957" w:author="STEC 050824" w:date="2024-05-08T14:47:00Z"/>
        </w:rPr>
      </w:pPr>
      <w:ins w:id="958" w:author="STEC 050824" w:date="2024-05-08T14:47:00Z">
        <w:r>
          <w:t>6.6.3.10</w:t>
        </w:r>
        <w:r>
          <w:tab/>
          <w:t xml:space="preserve">Real-Time Constraint Management Plan </w:t>
        </w:r>
      </w:ins>
      <w:ins w:id="959" w:author="STEC 010225" w:date="2025-01-02T10:31:00Z">
        <w:r>
          <w:t>Cost Recovery</w:t>
        </w:r>
      </w:ins>
      <w:ins w:id="960" w:author="STEC 050824" w:date="2024-05-08T14:47:00Z">
        <w:del w:id="961" w:author="STEC 010225" w:date="2025-01-02T10:31:00Z">
          <w:r w:rsidDel="00042A6A">
            <w:delText>Energy</w:delText>
          </w:r>
        </w:del>
        <w:r>
          <w:t xml:space="preserve"> Charge </w:t>
        </w:r>
      </w:ins>
    </w:p>
    <w:p w14:paraId="7328BB5B" w14:textId="77777777" w:rsidR="00A56B6C" w:rsidRDefault="00A56B6C" w:rsidP="00A56B6C">
      <w:pPr>
        <w:spacing w:after="240"/>
        <w:ind w:left="720" w:hanging="720"/>
        <w:rPr>
          <w:ins w:id="962" w:author="STEC 050824" w:date="2024-05-08T14:47:00Z"/>
        </w:rPr>
      </w:pPr>
      <w:ins w:id="963" w:author="STEC 050824" w:date="2024-05-08T14:47:00Z">
        <w:r>
          <w:t xml:space="preserve">(1) </w:t>
        </w:r>
        <w:r>
          <w:tab/>
          <w:t>ERCOT shall allocate to QSEs on an LRS basis the total amount of the payment specified in Section 6.6.3.</w:t>
        </w:r>
      </w:ins>
      <w:ins w:id="964" w:author="STEC 050824" w:date="2024-05-08T14:49:00Z">
        <w:r>
          <w:t>9</w:t>
        </w:r>
      </w:ins>
      <w:ins w:id="965" w:author="STEC 050824" w:date="2024-05-08T14:47:00Z">
        <w:r>
          <w:t xml:space="preserve">, Real-Time Constraint Management Plan </w:t>
        </w:r>
      </w:ins>
      <w:ins w:id="966" w:author="STEC 010225" w:date="2025-01-02T10:31:00Z">
        <w:r>
          <w:t>Cost Recovery</w:t>
        </w:r>
      </w:ins>
      <w:ins w:id="967" w:author="STEC 050824" w:date="2024-05-08T14:47:00Z">
        <w:del w:id="968" w:author="STEC 010225" w:date="2025-01-02T10:31:00Z">
          <w:r w:rsidDel="00042A6A">
            <w:delText>Energy</w:delText>
          </w:r>
        </w:del>
        <w:r>
          <w:t xml:space="preserve"> Payment.  The charge to each QSE for a given 15-minute Settlement Interval is calculated as follows:</w:t>
        </w:r>
      </w:ins>
    </w:p>
    <w:p w14:paraId="7CA89661" w14:textId="77777777" w:rsidR="00A56B6C" w:rsidRDefault="00A56B6C" w:rsidP="00A56B6C">
      <w:pPr>
        <w:pStyle w:val="FormulaBold"/>
        <w:rPr>
          <w:ins w:id="969" w:author="STEC 050824" w:date="2024-05-08T14:47:00Z"/>
        </w:rPr>
      </w:pPr>
      <w:ins w:id="970" w:author="STEC 050824" w:date="2024-05-08T14:47:00Z">
        <w:r>
          <w:t>LACMP</w:t>
        </w:r>
      </w:ins>
      <w:ins w:id="971" w:author="STEC 010225" w:date="2025-01-02T10:31:00Z">
        <w:r>
          <w:t>CR</w:t>
        </w:r>
      </w:ins>
      <w:ins w:id="972" w:author="STEC 050824" w:date="2024-05-08T14:47:00Z">
        <w:del w:id="973" w:author="STEC 010225" w:date="2025-01-02T10:31:00Z">
          <w:r w:rsidDel="00042A6A">
            <w:delText>E</w:delText>
          </w:r>
        </w:del>
        <w:r>
          <w:t>AMT</w:t>
        </w:r>
        <w:r w:rsidRPr="005E7950">
          <w:rPr>
            <w:i/>
            <w:vertAlign w:val="subscript"/>
          </w:rPr>
          <w:t xml:space="preserve"> q, i </w:t>
        </w:r>
        <w:r w:rsidRPr="005E7950">
          <w:t xml:space="preserve"> </w:t>
        </w:r>
        <w:r>
          <w:t xml:space="preserve">      =</w:t>
        </w:r>
        <w:r>
          <w:tab/>
          <w:t>(-1) * CMP</w:t>
        </w:r>
      </w:ins>
      <w:ins w:id="974" w:author="STEC 010225" w:date="2025-01-02T10:31:00Z">
        <w:r>
          <w:t>CR</w:t>
        </w:r>
      </w:ins>
      <w:ins w:id="975" w:author="STEC 050824" w:date="2024-05-08T14:47:00Z">
        <w:del w:id="976" w:author="STEC 010225" w:date="2025-01-02T10:31:00Z">
          <w:r w:rsidDel="00042A6A">
            <w:delText>E</w:delText>
          </w:r>
        </w:del>
        <w:r>
          <w:t>AMTTOT</w:t>
        </w:r>
      </w:ins>
      <w:ins w:id="977" w:author="ERCOT 012825" w:date="2025-01-14T13:00:00Z">
        <w:r w:rsidR="00C426DE" w:rsidRPr="00C426DE">
          <w:rPr>
            <w:i/>
            <w:vertAlign w:val="subscript"/>
          </w:rPr>
          <w:t xml:space="preserve"> </w:t>
        </w:r>
        <w:r w:rsidR="00C426DE" w:rsidRPr="005E7950">
          <w:rPr>
            <w:i/>
            <w:vertAlign w:val="subscript"/>
          </w:rPr>
          <w:t>i</w:t>
        </w:r>
      </w:ins>
      <w:ins w:id="978" w:author="STEC 050824" w:date="2024-05-08T14:47:00Z">
        <w:r>
          <w:t xml:space="preserve"> * LRS </w:t>
        </w:r>
        <w:r w:rsidRPr="005E7950">
          <w:rPr>
            <w:i/>
            <w:vertAlign w:val="subscript"/>
          </w:rPr>
          <w:t xml:space="preserve">q, i </w:t>
        </w:r>
        <w:r w:rsidRPr="005E7950">
          <w:t xml:space="preserve"> </w:t>
        </w:r>
      </w:ins>
    </w:p>
    <w:p w14:paraId="6A9DFF0C" w14:textId="77777777" w:rsidR="00A56B6C" w:rsidRDefault="00A56B6C" w:rsidP="00A054DA">
      <w:pPr>
        <w:pStyle w:val="BodyText"/>
        <w:ind w:left="720"/>
        <w:rPr>
          <w:ins w:id="979" w:author="STEC 050824" w:date="2024-05-08T14:47:00Z"/>
        </w:rPr>
      </w:pPr>
      <w:ins w:id="980" w:author="STEC 050824" w:date="2024-05-08T14:47:00Z">
        <w:r>
          <w:t>Where:</w:t>
        </w:r>
      </w:ins>
    </w:p>
    <w:p w14:paraId="4A4E5A48" w14:textId="77777777" w:rsidR="00A56B6C" w:rsidRDefault="00A56B6C" w:rsidP="00A054DA">
      <w:pPr>
        <w:pStyle w:val="Formula"/>
        <w:ind w:left="2160" w:hanging="1440"/>
        <w:rPr>
          <w:ins w:id="981" w:author="STEC 050824" w:date="2024-05-08T14:47:00Z"/>
          <w:i/>
          <w:vertAlign w:val="subscript"/>
        </w:rPr>
      </w:pPr>
      <w:ins w:id="982" w:author="STEC 050824" w:date="2024-05-08T14:47:00Z">
        <w:r>
          <w:t>CMP</w:t>
        </w:r>
      </w:ins>
      <w:ins w:id="983" w:author="STEC 010225" w:date="2025-01-02T10:31:00Z">
        <w:r>
          <w:t>CR</w:t>
        </w:r>
      </w:ins>
      <w:ins w:id="984" w:author="STEC 050824" w:date="2024-05-08T14:47:00Z">
        <w:del w:id="985" w:author="STEC 010225" w:date="2025-01-02T10:31:00Z">
          <w:r w:rsidDel="00042A6A">
            <w:delText>E</w:delText>
          </w:r>
        </w:del>
        <w:r>
          <w:t>AMTTOT</w:t>
        </w:r>
      </w:ins>
      <w:ins w:id="986" w:author="STEC 050824" w:date="2024-05-08T14:49:00Z">
        <w:r>
          <w:t xml:space="preserve"> </w:t>
        </w:r>
      </w:ins>
      <w:ins w:id="987" w:author="STEC 050824" w:date="2024-05-08T14:47:00Z">
        <w:r w:rsidRPr="005E7950">
          <w:rPr>
            <w:i/>
            <w:vertAlign w:val="subscript"/>
          </w:rPr>
          <w:t>i</w:t>
        </w:r>
        <w:r>
          <w:t xml:space="preserve"> </w:t>
        </w:r>
        <w:r>
          <w:tab/>
          <w:t>=</w:t>
        </w:r>
        <w:r>
          <w:tab/>
        </w:r>
      </w:ins>
      <w:ins w:id="988" w:author="STEC 050824" w:date="2024-05-08T14:47:00Z">
        <w:r>
          <w:rPr>
            <w:position w:val="-22"/>
          </w:rPr>
          <w:object w:dxaOrig="120" w:dyaOrig="360" w14:anchorId="6A979663">
            <v:shape id="_x0000_i1026" type="#_x0000_t75" style="width:9pt;height:27pt" o:ole="">
              <v:imagedata r:id="rId15" o:title=""/>
            </v:shape>
            <o:OLEObject Type="Embed" ProgID="Equation.3" ShapeID="_x0000_i1026" DrawAspect="Content" ObjectID="_1799591269" r:id="rId16"/>
          </w:object>
        </w:r>
      </w:ins>
      <w:ins w:id="989" w:author="STEC 050824" w:date="2024-05-08T14:47:00Z">
        <w:r>
          <w:t xml:space="preserve"> CMP</w:t>
        </w:r>
      </w:ins>
      <w:ins w:id="990" w:author="STEC 010225" w:date="2025-01-02T10:31:00Z">
        <w:r>
          <w:t>CR</w:t>
        </w:r>
      </w:ins>
      <w:ins w:id="991" w:author="STEC 050824" w:date="2024-05-08T14:47:00Z">
        <w:del w:id="992" w:author="STEC 010225" w:date="2025-01-02T10:31:00Z">
          <w:r w:rsidDel="00042A6A">
            <w:delText>E</w:delText>
          </w:r>
        </w:del>
        <w:r>
          <w:t>AMTQSETOT</w:t>
        </w:r>
        <w:r w:rsidRPr="005E7950">
          <w:rPr>
            <w:i/>
            <w:vertAlign w:val="subscript"/>
          </w:rPr>
          <w:t xml:space="preserve"> q, i</w:t>
        </w:r>
        <w:r w:rsidRPr="005E7950">
          <w:rPr>
            <w:b/>
            <w:i/>
            <w:vertAlign w:val="subscript"/>
          </w:rPr>
          <w:t xml:space="preserve"> </w:t>
        </w:r>
        <w:r w:rsidRPr="005E7950">
          <w:rPr>
            <w:b/>
          </w:rPr>
          <w:t xml:space="preserve"> </w:t>
        </w:r>
      </w:ins>
    </w:p>
    <w:p w14:paraId="3AEA5DB7" w14:textId="77777777" w:rsidR="00A56B6C" w:rsidRDefault="00A56B6C" w:rsidP="00A56B6C">
      <w:pPr>
        <w:rPr>
          <w:ins w:id="993" w:author="STEC 050824" w:date="2024-05-08T14:47:00Z"/>
        </w:rPr>
      </w:pPr>
      <w:ins w:id="994"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A56B6C" w14:paraId="5454C3E3" w14:textId="77777777" w:rsidTr="00733619">
        <w:trPr>
          <w:tblHeader/>
          <w:ins w:id="99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4C19FBFD" w14:textId="77777777" w:rsidR="00A56B6C" w:rsidRDefault="00A56B6C" w:rsidP="00733619">
            <w:pPr>
              <w:spacing w:after="120"/>
              <w:rPr>
                <w:ins w:id="996" w:author="STEC 050824" w:date="2024-05-08T14:47:00Z"/>
                <w:b/>
                <w:iCs/>
                <w:sz w:val="20"/>
              </w:rPr>
            </w:pPr>
            <w:ins w:id="997"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1BE4EFD4" w14:textId="77777777" w:rsidR="00A56B6C" w:rsidRDefault="00A56B6C" w:rsidP="00733619">
            <w:pPr>
              <w:spacing w:after="120"/>
              <w:rPr>
                <w:ins w:id="998" w:author="STEC 050824" w:date="2024-05-08T14:47:00Z"/>
                <w:b/>
                <w:iCs/>
                <w:sz w:val="20"/>
              </w:rPr>
            </w:pPr>
            <w:ins w:id="999"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38D16677" w14:textId="77777777" w:rsidR="00A56B6C" w:rsidRDefault="00A56B6C" w:rsidP="00733619">
            <w:pPr>
              <w:spacing w:after="120"/>
              <w:rPr>
                <w:ins w:id="1000" w:author="STEC 050824" w:date="2024-05-08T14:47:00Z"/>
                <w:b/>
                <w:iCs/>
                <w:sz w:val="20"/>
              </w:rPr>
            </w:pPr>
            <w:ins w:id="1001" w:author="STEC 050824" w:date="2024-05-08T14:47:00Z">
              <w:r>
                <w:rPr>
                  <w:b/>
                  <w:iCs/>
                  <w:sz w:val="20"/>
                </w:rPr>
                <w:t>Definition</w:t>
              </w:r>
            </w:ins>
          </w:p>
        </w:tc>
      </w:tr>
      <w:tr w:rsidR="00A56B6C" w14:paraId="480176F9" w14:textId="77777777" w:rsidTr="00733619">
        <w:trPr>
          <w:cantSplit/>
          <w:ins w:id="100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2EBC171" w14:textId="77777777" w:rsidR="00A56B6C" w:rsidRDefault="00A56B6C" w:rsidP="00733619">
            <w:pPr>
              <w:spacing w:after="60"/>
              <w:rPr>
                <w:ins w:id="1003" w:author="STEC 050824" w:date="2024-05-08T14:47:00Z"/>
                <w:iCs/>
                <w:sz w:val="20"/>
              </w:rPr>
            </w:pPr>
            <w:ins w:id="1004" w:author="STEC 050824" w:date="2024-05-08T14:47:00Z">
              <w:r>
                <w:rPr>
                  <w:iCs/>
                  <w:sz w:val="20"/>
                </w:rPr>
                <w:t>LACMP</w:t>
              </w:r>
            </w:ins>
            <w:ins w:id="1005" w:author="STEC 010225" w:date="2025-01-02T10:32:00Z">
              <w:r>
                <w:rPr>
                  <w:iCs/>
                  <w:sz w:val="20"/>
                </w:rPr>
                <w:t>CR</w:t>
              </w:r>
            </w:ins>
            <w:ins w:id="1006" w:author="STEC 050824" w:date="2024-05-08T14:47:00Z">
              <w:del w:id="1007" w:author="STEC 010225" w:date="2025-01-02T10:32:00Z">
                <w:r w:rsidDel="00042A6A">
                  <w:rPr>
                    <w:iCs/>
                    <w:sz w:val="20"/>
                  </w:rPr>
                  <w:delText>E</w:delText>
                </w:r>
              </w:del>
              <w:r>
                <w:rPr>
                  <w:iCs/>
                  <w:sz w:val="20"/>
                </w:rPr>
                <w:t xml:space="preserve">AMT </w:t>
              </w:r>
              <w:r>
                <w:rPr>
                  <w:i/>
                  <w:iCs/>
                  <w:sz w:val="20"/>
                  <w:vertAlign w:val="subscript"/>
                </w:rPr>
                <w:t>q</w:t>
              </w:r>
            </w:ins>
            <w:ins w:id="1008" w:author="ERCOT 012825" w:date="2025-01-14T13:01:00Z">
              <w:r w:rsidR="00C426DE">
                <w:rPr>
                  <w:i/>
                  <w:iCs/>
                  <w:sz w:val="20"/>
                  <w:vertAlign w:val="subscript"/>
                </w:rPr>
                <w:t>, i</w:t>
              </w:r>
            </w:ins>
            <w:ins w:id="1009" w:author="STEC 050824" w:date="2024-05-08T14:47:00Z">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3968EE0F" w14:textId="77777777" w:rsidR="00A56B6C" w:rsidRDefault="00A56B6C" w:rsidP="00733619">
            <w:pPr>
              <w:spacing w:after="60"/>
              <w:rPr>
                <w:ins w:id="1010" w:author="STEC 050824" w:date="2024-05-08T14:47:00Z"/>
                <w:iCs/>
                <w:sz w:val="20"/>
              </w:rPr>
            </w:pPr>
            <w:ins w:id="1011"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9817F68" w14:textId="77777777" w:rsidR="00A56B6C" w:rsidRDefault="00A56B6C" w:rsidP="00733619">
            <w:pPr>
              <w:spacing w:after="60"/>
              <w:rPr>
                <w:ins w:id="1012" w:author="STEC 050824" w:date="2024-05-08T14:47:00Z"/>
                <w:iCs/>
                <w:sz w:val="20"/>
              </w:rPr>
            </w:pPr>
            <w:ins w:id="1013" w:author="STEC 050824" w:date="2024-05-08T14:47:00Z">
              <w:r>
                <w:rPr>
                  <w:i/>
                  <w:iCs/>
                  <w:sz w:val="20"/>
                </w:rPr>
                <w:t xml:space="preserve">Load-Allocated Constraint Management Plan </w:t>
              </w:r>
            </w:ins>
            <w:ins w:id="1014" w:author="STEC 010225" w:date="2025-01-02T10:32:00Z">
              <w:r>
                <w:rPr>
                  <w:i/>
                  <w:iCs/>
                  <w:sz w:val="20"/>
                </w:rPr>
                <w:t>Cost Recovery</w:t>
              </w:r>
            </w:ins>
            <w:ins w:id="1015" w:author="STEC 050824" w:date="2024-05-08T14:47:00Z">
              <w:del w:id="1016" w:author="STEC 010225" w:date="2025-01-02T10:32:00Z">
                <w:r w:rsidDel="00042A6A">
                  <w:rPr>
                    <w:i/>
                    <w:iCs/>
                    <w:sz w:val="20"/>
                  </w:rPr>
                  <w:delText>energy</w:delText>
                </w:r>
              </w:del>
              <w:r>
                <w:rPr>
                  <w:i/>
                  <w:iCs/>
                  <w:sz w:val="20"/>
                </w:rPr>
                <w:t xml:space="preserve"> </w:t>
              </w:r>
              <w:del w:id="1017" w:author="STEC 010225" w:date="2025-01-02T10:32:00Z">
                <w:r w:rsidDel="00042A6A">
                  <w:rPr>
                    <w:i/>
                    <w:iCs/>
                    <w:sz w:val="20"/>
                  </w:rPr>
                  <w:delText>a</w:delText>
                </w:r>
              </w:del>
            </w:ins>
            <w:ins w:id="1018" w:author="STEC 010225" w:date="2025-01-02T10:32:00Z">
              <w:r>
                <w:rPr>
                  <w:i/>
                  <w:iCs/>
                  <w:sz w:val="20"/>
                </w:rPr>
                <w:t>A</w:t>
              </w:r>
            </w:ins>
            <w:ins w:id="1019" w:author="STEC 050824" w:date="2024-05-08T14:47:00Z">
              <w:r>
                <w:rPr>
                  <w:i/>
                  <w:iCs/>
                  <w:sz w:val="20"/>
                </w:rPr>
                <w:t>mount per QSE</w:t>
              </w:r>
              <w:r>
                <w:rPr>
                  <w:iCs/>
                  <w:sz w:val="20"/>
                </w:rPr>
                <w:t xml:space="preserve">—The charge to QSE </w:t>
              </w:r>
              <w:r>
                <w:rPr>
                  <w:i/>
                  <w:iCs/>
                  <w:sz w:val="20"/>
                </w:rPr>
                <w:t>q</w:t>
              </w:r>
              <w:r>
                <w:rPr>
                  <w:iCs/>
                  <w:sz w:val="20"/>
                </w:rPr>
                <w:t xml:space="preserve"> for Constraint Management Plan </w:t>
              </w:r>
            </w:ins>
            <w:ins w:id="1020" w:author="STEC 010225" w:date="2025-01-02T10:32:00Z">
              <w:r>
                <w:rPr>
                  <w:iCs/>
                  <w:sz w:val="20"/>
                </w:rPr>
                <w:t>Cost Recovery</w:t>
              </w:r>
            </w:ins>
            <w:ins w:id="1021" w:author="STEC 050824" w:date="2024-05-08T14:47:00Z">
              <w:del w:id="1022" w:author="STEC 010225" w:date="2025-01-02T10:32:00Z">
                <w:r w:rsidDel="00042A6A">
                  <w:rPr>
                    <w:iCs/>
                    <w:sz w:val="20"/>
                  </w:rPr>
                  <w:delText>energy</w:delText>
                </w:r>
              </w:del>
              <w:r>
                <w:rPr>
                  <w:iCs/>
                  <w:sz w:val="20"/>
                </w:rPr>
                <w:t xml:space="preserve"> </w:t>
              </w:r>
              <w:del w:id="1023" w:author="STEC 010225" w:date="2025-01-02T10:32:00Z">
                <w:r w:rsidDel="00042A6A">
                  <w:rPr>
                    <w:iCs/>
                    <w:sz w:val="20"/>
                  </w:rPr>
                  <w:delText>p</w:delText>
                </w:r>
              </w:del>
            </w:ins>
            <w:ins w:id="1024" w:author="STEC 010225" w:date="2025-01-02T10:32:00Z">
              <w:r>
                <w:rPr>
                  <w:iCs/>
                  <w:sz w:val="20"/>
                </w:rPr>
                <w:t>P</w:t>
              </w:r>
            </w:ins>
            <w:ins w:id="1025" w:author="STEC 050824" w:date="2024-05-08T14:47:00Z">
              <w:r>
                <w:rPr>
                  <w:iCs/>
                  <w:sz w:val="20"/>
                </w:rPr>
                <w:t xml:space="preserve">ayment as identified in </w:t>
              </w:r>
            </w:ins>
            <w:ins w:id="1026" w:author="STEC 010225" w:date="2025-01-02T10:32:00Z">
              <w:r>
                <w:rPr>
                  <w:iCs/>
                  <w:sz w:val="20"/>
                </w:rPr>
                <w:t xml:space="preserve">Section </w:t>
              </w:r>
            </w:ins>
            <w:ins w:id="1027" w:author="STEC 050824" w:date="2024-05-08T14:47:00Z">
              <w:r>
                <w:rPr>
                  <w:iCs/>
                  <w:sz w:val="20"/>
                </w:rPr>
                <w:t>6.6.3.9, for the 15-minute Settlement Interval</w:t>
              </w:r>
            </w:ins>
            <w:ins w:id="1028" w:author="ERCOT 012825" w:date="2025-01-14T13:01:00Z">
              <w:r w:rsidR="00C426DE">
                <w:rPr>
                  <w:iCs/>
                  <w:sz w:val="20"/>
                </w:rPr>
                <w:t xml:space="preserve"> </w:t>
              </w:r>
              <w:r w:rsidR="00C426DE" w:rsidRPr="00A054DA">
                <w:rPr>
                  <w:i/>
                  <w:sz w:val="20"/>
                </w:rPr>
                <w:t>i</w:t>
              </w:r>
            </w:ins>
            <w:ins w:id="1029" w:author="STEC 050824" w:date="2024-05-08T14:47:00Z">
              <w:r>
                <w:rPr>
                  <w:iCs/>
                  <w:sz w:val="20"/>
                </w:rPr>
                <w:t>.</w:t>
              </w:r>
            </w:ins>
          </w:p>
        </w:tc>
      </w:tr>
      <w:tr w:rsidR="00A56B6C" w14:paraId="09248C5A" w14:textId="77777777" w:rsidTr="00733619">
        <w:trPr>
          <w:cantSplit/>
          <w:ins w:id="103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B3DFF27" w14:textId="77777777" w:rsidR="00A56B6C" w:rsidRDefault="00A56B6C" w:rsidP="00733619">
            <w:pPr>
              <w:spacing w:after="60"/>
              <w:rPr>
                <w:ins w:id="1031" w:author="STEC 050824" w:date="2024-05-08T14:47:00Z"/>
                <w:iCs/>
                <w:sz w:val="20"/>
              </w:rPr>
            </w:pPr>
            <w:ins w:id="1032" w:author="STEC 050824" w:date="2024-05-08T14:47:00Z">
              <w:r>
                <w:rPr>
                  <w:iCs/>
                  <w:sz w:val="20"/>
                </w:rPr>
                <w:t>CMP</w:t>
              </w:r>
            </w:ins>
            <w:ins w:id="1033" w:author="STEC 010225" w:date="2025-01-02T10:32:00Z">
              <w:r>
                <w:rPr>
                  <w:iCs/>
                  <w:sz w:val="20"/>
                </w:rPr>
                <w:t>C</w:t>
              </w:r>
            </w:ins>
            <w:ins w:id="1034" w:author="STEC 010225" w:date="2025-01-02T10:33:00Z">
              <w:r>
                <w:rPr>
                  <w:iCs/>
                  <w:sz w:val="20"/>
                </w:rPr>
                <w:t>R</w:t>
              </w:r>
            </w:ins>
            <w:ins w:id="1035" w:author="STEC 050824" w:date="2024-05-08T14:47:00Z">
              <w:del w:id="1036" w:author="STEC 010225" w:date="2025-01-02T10:32:00Z">
                <w:r w:rsidDel="00042A6A">
                  <w:rPr>
                    <w:iCs/>
                    <w:sz w:val="20"/>
                  </w:rPr>
                  <w:delText>E</w:delText>
                </w:r>
              </w:del>
              <w:r>
                <w:rPr>
                  <w:iCs/>
                  <w:sz w:val="20"/>
                </w:rPr>
                <w:t>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14726D10" w14:textId="77777777" w:rsidR="00A56B6C" w:rsidRDefault="00A56B6C" w:rsidP="00733619">
            <w:pPr>
              <w:spacing w:after="60"/>
              <w:rPr>
                <w:ins w:id="1037" w:author="STEC 050824" w:date="2024-05-08T14:47:00Z"/>
                <w:iCs/>
                <w:sz w:val="20"/>
              </w:rPr>
            </w:pPr>
            <w:ins w:id="1038"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4CEB5E4" w14:textId="77777777" w:rsidR="00A56B6C" w:rsidRDefault="00A56B6C" w:rsidP="00733619">
            <w:pPr>
              <w:spacing w:after="60"/>
              <w:rPr>
                <w:ins w:id="1039" w:author="STEC 050824" w:date="2024-05-08T14:47:00Z"/>
                <w:i/>
                <w:iCs/>
                <w:sz w:val="20"/>
              </w:rPr>
            </w:pPr>
            <w:ins w:id="1040" w:author="STEC 050824" w:date="2024-05-08T14:47:00Z">
              <w:r>
                <w:rPr>
                  <w:i/>
                  <w:iCs/>
                  <w:sz w:val="20"/>
                </w:rPr>
                <w:t xml:space="preserve">Constraint Management Plan </w:t>
              </w:r>
            </w:ins>
            <w:ins w:id="1041" w:author="STEC 010225" w:date="2025-01-02T10:33:00Z">
              <w:r>
                <w:rPr>
                  <w:i/>
                  <w:iCs/>
                  <w:sz w:val="20"/>
                </w:rPr>
                <w:t>Cost Recovery</w:t>
              </w:r>
            </w:ins>
            <w:ins w:id="1042" w:author="STEC 050824" w:date="2024-05-08T14:47:00Z">
              <w:del w:id="1043" w:author="STEC 010225" w:date="2025-01-02T10:33:00Z">
                <w:r w:rsidDel="00042A6A">
                  <w:rPr>
                    <w:i/>
                    <w:iCs/>
                    <w:sz w:val="20"/>
                  </w:rPr>
                  <w:delText>energy</w:delText>
                </w:r>
              </w:del>
              <w:r>
                <w:rPr>
                  <w:i/>
                  <w:iCs/>
                  <w:sz w:val="20"/>
                </w:rPr>
                <w:t xml:space="preserve"> </w:t>
              </w:r>
              <w:del w:id="1044" w:author="STEC 010225" w:date="2025-01-02T10:33:00Z">
                <w:r w:rsidDel="00042A6A">
                  <w:rPr>
                    <w:i/>
                    <w:iCs/>
                    <w:sz w:val="20"/>
                  </w:rPr>
                  <w:delText>a</w:delText>
                </w:r>
              </w:del>
            </w:ins>
            <w:ins w:id="1045" w:author="STEC 010225" w:date="2025-01-02T10:33:00Z">
              <w:r>
                <w:rPr>
                  <w:i/>
                  <w:iCs/>
                  <w:sz w:val="20"/>
                </w:rPr>
                <w:t>A</w:t>
              </w:r>
            </w:ins>
            <w:ins w:id="1046" w:author="STEC 050824" w:date="2024-05-08T14:47:00Z">
              <w:r>
                <w:rPr>
                  <w:i/>
                  <w:iCs/>
                  <w:sz w:val="20"/>
                </w:rPr>
                <w:t>mount total</w:t>
              </w:r>
              <w:r>
                <w:rPr>
                  <w:iCs/>
                  <w:sz w:val="20"/>
                </w:rPr>
                <w:t xml:space="preserve">—The total of payments to all QSEs Constraint Management Plan </w:t>
              </w:r>
            </w:ins>
            <w:ins w:id="1047" w:author="STEC 010225" w:date="2025-01-02T10:34:00Z">
              <w:r>
                <w:rPr>
                  <w:iCs/>
                  <w:sz w:val="20"/>
                </w:rPr>
                <w:t>Cost Recovery</w:t>
              </w:r>
            </w:ins>
            <w:ins w:id="1048" w:author="STEC 050824" w:date="2024-05-08T14:47:00Z">
              <w:del w:id="1049" w:author="STEC 010225" w:date="2025-01-02T10:34:00Z">
                <w:r w:rsidDel="00042A6A">
                  <w:rPr>
                    <w:iCs/>
                    <w:sz w:val="20"/>
                  </w:rPr>
                  <w:delText>energy</w:delText>
                </w:r>
              </w:del>
              <w:r>
                <w:rPr>
                  <w:iCs/>
                  <w:sz w:val="20"/>
                </w:rPr>
                <w:t xml:space="preserve"> </w:t>
              </w:r>
              <w:del w:id="1050" w:author="STEC 010225" w:date="2025-01-02T10:34:00Z">
                <w:r w:rsidDel="00042A6A">
                  <w:rPr>
                    <w:iCs/>
                    <w:sz w:val="20"/>
                  </w:rPr>
                  <w:delText>p</w:delText>
                </w:r>
              </w:del>
            </w:ins>
            <w:ins w:id="1051" w:author="STEC 010225" w:date="2025-01-02T10:34:00Z">
              <w:r>
                <w:rPr>
                  <w:iCs/>
                  <w:sz w:val="20"/>
                </w:rPr>
                <w:t>P</w:t>
              </w:r>
            </w:ins>
            <w:ins w:id="1052" w:author="STEC 050824" w:date="2024-05-08T14:47:00Z">
              <w:r>
                <w:rPr>
                  <w:iCs/>
                  <w:sz w:val="20"/>
                </w:rPr>
                <w:t xml:space="preserve">ayments, for the 15-minute Settlement Interval </w:t>
              </w:r>
              <w:r>
                <w:rPr>
                  <w:i/>
                  <w:iCs/>
                  <w:sz w:val="20"/>
                </w:rPr>
                <w:t>i</w:t>
              </w:r>
              <w:r>
                <w:rPr>
                  <w:iCs/>
                  <w:sz w:val="20"/>
                </w:rPr>
                <w:t>.</w:t>
              </w:r>
            </w:ins>
          </w:p>
        </w:tc>
      </w:tr>
      <w:tr w:rsidR="00A56B6C" w14:paraId="271DE719" w14:textId="77777777" w:rsidTr="00733619">
        <w:trPr>
          <w:cantSplit/>
          <w:ins w:id="105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A2905BA" w14:textId="77777777" w:rsidR="00A56B6C" w:rsidRDefault="00A56B6C" w:rsidP="00733619">
            <w:pPr>
              <w:spacing w:after="60"/>
              <w:rPr>
                <w:ins w:id="1054" w:author="STEC 050824" w:date="2024-05-08T14:47:00Z"/>
                <w:iCs/>
                <w:sz w:val="20"/>
              </w:rPr>
            </w:pPr>
            <w:ins w:id="1055" w:author="STEC 050824" w:date="2024-05-08T14:47:00Z">
              <w:r>
                <w:rPr>
                  <w:iCs/>
                  <w:sz w:val="20"/>
                </w:rPr>
                <w:lastRenderedPageBreak/>
                <w:t>CMP</w:t>
              </w:r>
            </w:ins>
            <w:ins w:id="1056" w:author="STEC 010225" w:date="2025-01-02T10:34:00Z">
              <w:r>
                <w:rPr>
                  <w:iCs/>
                  <w:sz w:val="20"/>
                </w:rPr>
                <w:t>CR</w:t>
              </w:r>
            </w:ins>
            <w:ins w:id="1057" w:author="STEC 050824" w:date="2024-05-08T14:47:00Z">
              <w:del w:id="1058" w:author="STEC 010225" w:date="2025-01-02T10:34:00Z">
                <w:r w:rsidDel="00042A6A">
                  <w:rPr>
                    <w:iCs/>
                    <w:sz w:val="20"/>
                  </w:rPr>
                  <w:delText>E</w:delText>
                </w:r>
              </w:del>
              <w:r>
                <w:rPr>
                  <w:iCs/>
                  <w:sz w:val="20"/>
                </w:rPr>
                <w:t xml:space="preserv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2CD90C7" w14:textId="77777777" w:rsidR="00A56B6C" w:rsidRDefault="00A56B6C" w:rsidP="00733619">
            <w:pPr>
              <w:spacing w:after="60"/>
              <w:rPr>
                <w:ins w:id="1059" w:author="STEC 050824" w:date="2024-05-08T14:47:00Z"/>
                <w:iCs/>
                <w:sz w:val="20"/>
              </w:rPr>
            </w:pPr>
            <w:ins w:id="1060"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533804D3" w14:textId="77777777" w:rsidR="00A56B6C" w:rsidRDefault="00A56B6C" w:rsidP="00733619">
            <w:pPr>
              <w:spacing w:after="60"/>
              <w:rPr>
                <w:ins w:id="1061" w:author="STEC 050824" w:date="2024-05-08T14:47:00Z"/>
                <w:i/>
                <w:iCs/>
                <w:sz w:val="20"/>
              </w:rPr>
            </w:pPr>
            <w:ins w:id="1062" w:author="STEC 050824" w:date="2024-05-08T14:47:00Z">
              <w:r>
                <w:rPr>
                  <w:i/>
                  <w:iCs/>
                  <w:sz w:val="20"/>
                </w:rPr>
                <w:t xml:space="preserve">Constraint Management Plan </w:t>
              </w:r>
            </w:ins>
            <w:ins w:id="1063" w:author="STEC 010225" w:date="2025-01-02T10:34:00Z">
              <w:r>
                <w:rPr>
                  <w:i/>
                  <w:iCs/>
                  <w:sz w:val="20"/>
                </w:rPr>
                <w:t>Cost Recovery</w:t>
              </w:r>
            </w:ins>
            <w:ins w:id="1064" w:author="STEC 050824" w:date="2024-05-08T14:47:00Z">
              <w:del w:id="1065" w:author="STEC 010225" w:date="2025-01-02T10:34:00Z">
                <w:r w:rsidDel="00042A6A">
                  <w:rPr>
                    <w:i/>
                    <w:iCs/>
                    <w:sz w:val="20"/>
                  </w:rPr>
                  <w:delText>energy</w:delText>
                </w:r>
              </w:del>
              <w:r>
                <w:rPr>
                  <w:i/>
                  <w:iCs/>
                  <w:sz w:val="20"/>
                </w:rPr>
                <w:t xml:space="preserve"> </w:t>
              </w:r>
              <w:del w:id="1066" w:author="STEC 010225" w:date="2025-01-02T10:34:00Z">
                <w:r w:rsidDel="00042A6A">
                  <w:rPr>
                    <w:i/>
                    <w:iCs/>
                    <w:sz w:val="20"/>
                  </w:rPr>
                  <w:delText>a</w:delText>
                </w:r>
              </w:del>
            </w:ins>
            <w:ins w:id="1067" w:author="STEC 010225" w:date="2025-01-02T10:34:00Z">
              <w:r>
                <w:rPr>
                  <w:i/>
                  <w:iCs/>
                  <w:sz w:val="20"/>
                </w:rPr>
                <w:t>A</w:t>
              </w:r>
            </w:ins>
            <w:ins w:id="1068" w:author="STEC 050824" w:date="2024-05-08T14:47:00Z">
              <w:r>
                <w:rPr>
                  <w:i/>
                  <w:iCs/>
                  <w:sz w:val="20"/>
                </w:rPr>
                <w:t>mount QSE total per QSE</w:t>
              </w:r>
              <w:r>
                <w:rPr>
                  <w:iCs/>
                  <w:sz w:val="20"/>
                </w:rPr>
                <w:t xml:space="preserve">—The total of the </w:t>
              </w:r>
            </w:ins>
            <w:ins w:id="1069" w:author="STEC 010225" w:date="2025-01-02T10:34:00Z">
              <w:r>
                <w:rPr>
                  <w:iCs/>
                  <w:sz w:val="20"/>
                </w:rPr>
                <w:t>Constraint Management Plan Cost Rec</w:t>
              </w:r>
            </w:ins>
            <w:ins w:id="1070" w:author="STEC 010225" w:date="2025-01-02T10:35:00Z">
              <w:r>
                <w:rPr>
                  <w:iCs/>
                  <w:sz w:val="20"/>
                </w:rPr>
                <w:t>overy</w:t>
              </w:r>
            </w:ins>
            <w:ins w:id="1071" w:author="STEC 050824" w:date="2024-05-08T14:47:00Z">
              <w:del w:id="1072" w:author="STEC 010225" w:date="2025-01-02T10:35:00Z">
                <w:r w:rsidDel="00042A6A">
                  <w:rPr>
                    <w:iCs/>
                    <w:sz w:val="20"/>
                  </w:rPr>
                  <w:delText>energy</w:delText>
                </w:r>
              </w:del>
              <w:r>
                <w:rPr>
                  <w:iCs/>
                  <w:sz w:val="20"/>
                </w:rPr>
                <w:t xml:space="preserve"> </w:t>
              </w:r>
              <w:del w:id="1073" w:author="STEC 010225" w:date="2025-01-02T10:35:00Z">
                <w:r w:rsidDel="00042A6A">
                  <w:rPr>
                    <w:iCs/>
                    <w:sz w:val="20"/>
                  </w:rPr>
                  <w:delText>p</w:delText>
                </w:r>
              </w:del>
            </w:ins>
            <w:ins w:id="1074" w:author="STEC 010225" w:date="2025-01-02T10:35:00Z">
              <w:r>
                <w:rPr>
                  <w:iCs/>
                  <w:sz w:val="20"/>
                </w:rPr>
                <w:t>P</w:t>
              </w:r>
            </w:ins>
            <w:ins w:id="1075" w:author="STEC 050824" w:date="2024-05-08T14:47:00Z">
              <w:r>
                <w:rPr>
                  <w:iCs/>
                  <w:sz w:val="20"/>
                </w:rPr>
                <w:t xml:space="preserve">ayments to QSE </w:t>
              </w:r>
              <w:r>
                <w:rPr>
                  <w:i/>
                  <w:iCs/>
                  <w:sz w:val="20"/>
                </w:rPr>
                <w:t>q</w:t>
              </w:r>
              <w:r>
                <w:rPr>
                  <w:iCs/>
                  <w:sz w:val="20"/>
                </w:rPr>
                <w:t xml:space="preserve"> </w:t>
              </w:r>
            </w:ins>
            <w:ins w:id="1076" w:author="STEC 010225" w:date="2025-01-02T10:35:00Z">
              <w:r>
                <w:rPr>
                  <w:iCs/>
                  <w:kern w:val="2"/>
                  <w:sz w:val="20"/>
                </w:rPr>
                <w:t xml:space="preserve">due to an </w:t>
              </w:r>
              <w:r w:rsidRPr="00B455EC">
                <w:rPr>
                  <w:iCs/>
                  <w:kern w:val="2"/>
                  <w:sz w:val="20"/>
                </w:rPr>
                <w:t>ERCOT-issued CMP or equivalent VDI</w:t>
              </w:r>
            </w:ins>
            <w:ins w:id="1077" w:author="STEC 050824" w:date="2024-05-08T14:47:00Z">
              <w:del w:id="1078" w:author="STEC 010225" w:date="2025-01-02T10:35:00Z">
                <w:r w:rsidDel="00042A6A">
                  <w:rPr>
                    <w:iCs/>
                    <w:sz w:val="20"/>
                  </w:rPr>
                  <w:delText>as compensation for a Constraint Management Plan energy payment for this QSE</w:delText>
                </w:r>
              </w:del>
              <w:r>
                <w:rPr>
                  <w:iCs/>
                  <w:sz w:val="20"/>
                </w:rPr>
                <w:t xml:space="preserve"> for the 15-minute Settlement Interval </w:t>
              </w:r>
              <w:r>
                <w:rPr>
                  <w:i/>
                  <w:iCs/>
                  <w:sz w:val="20"/>
                </w:rPr>
                <w:t>i</w:t>
              </w:r>
              <w:r>
                <w:rPr>
                  <w:iCs/>
                  <w:sz w:val="20"/>
                </w:rPr>
                <w:t>.</w:t>
              </w:r>
            </w:ins>
          </w:p>
        </w:tc>
      </w:tr>
      <w:tr w:rsidR="00A56B6C" w14:paraId="5B6C80FF" w14:textId="77777777" w:rsidTr="00733619">
        <w:trPr>
          <w:cantSplit/>
          <w:ins w:id="107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413778C2" w14:textId="77777777" w:rsidR="00A56B6C" w:rsidRDefault="00A56B6C" w:rsidP="00733619">
            <w:pPr>
              <w:spacing w:after="60"/>
              <w:rPr>
                <w:ins w:id="1080" w:author="STEC 050824" w:date="2024-05-08T14:47:00Z"/>
                <w:iCs/>
                <w:sz w:val="20"/>
              </w:rPr>
            </w:pPr>
            <w:ins w:id="1081"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082079AE" w14:textId="77777777" w:rsidR="00A56B6C" w:rsidRDefault="00A56B6C" w:rsidP="00733619">
            <w:pPr>
              <w:spacing w:after="60"/>
              <w:rPr>
                <w:ins w:id="1082" w:author="STEC 050824" w:date="2024-05-08T14:47:00Z"/>
                <w:iCs/>
                <w:sz w:val="20"/>
              </w:rPr>
            </w:pPr>
            <w:ins w:id="1083"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60E8BB76" w14:textId="77777777" w:rsidR="00A56B6C" w:rsidRDefault="00A56B6C" w:rsidP="00733619">
            <w:pPr>
              <w:spacing w:after="60"/>
              <w:rPr>
                <w:ins w:id="1084" w:author="STEC 050824" w:date="2024-05-08T14:47:00Z"/>
                <w:iCs/>
                <w:sz w:val="20"/>
              </w:rPr>
            </w:pPr>
            <w:ins w:id="1085"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A56B6C" w14:paraId="67170E2B" w14:textId="77777777" w:rsidTr="00733619">
        <w:trPr>
          <w:cantSplit/>
          <w:ins w:id="108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C9D9C63" w14:textId="77777777" w:rsidR="00A56B6C" w:rsidRDefault="00A56B6C" w:rsidP="00733619">
            <w:pPr>
              <w:spacing w:after="60"/>
              <w:rPr>
                <w:ins w:id="1087" w:author="STEC 050824" w:date="2024-05-08T14:47:00Z"/>
                <w:i/>
                <w:iCs/>
                <w:sz w:val="20"/>
              </w:rPr>
            </w:pPr>
            <w:ins w:id="1088"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585756D" w14:textId="77777777" w:rsidR="00A56B6C" w:rsidRDefault="00A56B6C" w:rsidP="00733619">
            <w:pPr>
              <w:spacing w:after="60"/>
              <w:rPr>
                <w:ins w:id="1089" w:author="STEC 050824" w:date="2024-05-08T14:47:00Z"/>
                <w:iCs/>
                <w:sz w:val="20"/>
              </w:rPr>
            </w:pPr>
            <w:ins w:id="1090"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1BF6D35B" w14:textId="77777777" w:rsidR="00A56B6C" w:rsidRDefault="00A56B6C" w:rsidP="00733619">
            <w:pPr>
              <w:spacing w:after="60"/>
              <w:rPr>
                <w:ins w:id="1091" w:author="STEC 050824" w:date="2024-05-08T14:47:00Z"/>
                <w:iCs/>
                <w:sz w:val="20"/>
              </w:rPr>
            </w:pPr>
            <w:ins w:id="1092" w:author="STEC 050824" w:date="2024-05-08T14:47:00Z">
              <w:r>
                <w:rPr>
                  <w:iCs/>
                  <w:sz w:val="20"/>
                </w:rPr>
                <w:t>A QSE.</w:t>
              </w:r>
            </w:ins>
          </w:p>
        </w:tc>
      </w:tr>
      <w:tr w:rsidR="00A56B6C" w14:paraId="17390E56" w14:textId="77777777" w:rsidTr="00733619">
        <w:trPr>
          <w:cantSplit/>
          <w:ins w:id="109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A8765BA" w14:textId="77777777" w:rsidR="00A56B6C" w:rsidRDefault="00A56B6C" w:rsidP="00733619">
            <w:pPr>
              <w:spacing w:after="60"/>
              <w:rPr>
                <w:ins w:id="1094" w:author="STEC 050824" w:date="2024-05-08T14:47:00Z"/>
                <w:iCs/>
                <w:sz w:val="20"/>
              </w:rPr>
            </w:pPr>
            <w:ins w:id="1095"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3756962B" w14:textId="77777777" w:rsidR="00A56B6C" w:rsidRDefault="00A56B6C" w:rsidP="00733619">
            <w:pPr>
              <w:spacing w:after="60"/>
              <w:rPr>
                <w:ins w:id="1096" w:author="STEC 050824" w:date="2024-05-08T14:47:00Z"/>
                <w:iCs/>
                <w:sz w:val="20"/>
              </w:rPr>
            </w:pPr>
            <w:ins w:id="1097"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0FCBC45E" w14:textId="77777777" w:rsidR="00A56B6C" w:rsidRDefault="00A56B6C" w:rsidP="00733619">
            <w:pPr>
              <w:spacing w:after="60"/>
              <w:rPr>
                <w:ins w:id="1098" w:author="STEC 050824" w:date="2024-05-08T14:47:00Z"/>
                <w:iCs/>
                <w:sz w:val="20"/>
              </w:rPr>
            </w:pPr>
            <w:ins w:id="1099" w:author="STEC 050824" w:date="2024-05-08T14:47:00Z">
              <w:r>
                <w:rPr>
                  <w:iCs/>
                  <w:sz w:val="20"/>
                </w:rPr>
                <w:t>A 15-minute Settlement Interval.</w:t>
              </w:r>
            </w:ins>
          </w:p>
        </w:tc>
      </w:tr>
    </w:tbl>
    <w:p w14:paraId="02E7B7F6" w14:textId="77777777" w:rsidR="00A56B6C" w:rsidRPr="00AA1C69" w:rsidRDefault="00A56B6C" w:rsidP="00A56B6C">
      <w:pPr>
        <w:pStyle w:val="H4"/>
        <w:spacing w:before="480"/>
        <w:rPr>
          <w:ins w:id="1100" w:author="STEC 061224" w:date="2024-06-12T13:38:00Z"/>
        </w:rPr>
      </w:pPr>
      <w:bookmarkStart w:id="1101" w:name="_Toc135992440"/>
      <w:bookmarkStart w:id="1102" w:name="_Hlk76542775"/>
      <w:ins w:id="1103" w:author="STEC 061224" w:date="2024-06-12T13:38:00Z">
        <w:r w:rsidRPr="00AA1C69">
          <w:t>6.6.3.11</w:t>
        </w:r>
      </w:ins>
      <w:ins w:id="1104" w:author="STEC 061224" w:date="2024-06-12T13:39:00Z">
        <w:r>
          <w:tab/>
        </w:r>
      </w:ins>
      <w:ins w:id="1105" w:author="STEC 061224" w:date="2024-06-12T13:38:00Z">
        <w:r w:rsidRPr="00AA1C69">
          <w:t xml:space="preserve">Miscellaneous Invoice for </w:t>
        </w:r>
      </w:ins>
      <w:ins w:id="1106" w:author="STEC 010225" w:date="2025-01-02T10:35:00Z">
        <w:r>
          <w:t xml:space="preserve">Cost Recovery </w:t>
        </w:r>
      </w:ins>
      <w:ins w:id="1107" w:author="STEC 061224" w:date="2024-06-12T13:38:00Z">
        <w:r w:rsidRPr="00AA1C69">
          <w:t xml:space="preserve">Payments and Charges for </w:t>
        </w:r>
        <w:bookmarkEnd w:id="1101"/>
        <w:r w:rsidRPr="00AA1C69">
          <w:t xml:space="preserve">a Real-Time Constraint Management Plan   </w:t>
        </w:r>
      </w:ins>
    </w:p>
    <w:p w14:paraId="0E890D1F" w14:textId="2E95997F" w:rsidR="00A56B6C" w:rsidRPr="00162CAA" w:rsidRDefault="00A56B6C" w:rsidP="00A56B6C">
      <w:pPr>
        <w:spacing w:after="240"/>
        <w:ind w:left="720" w:hanging="720"/>
        <w:rPr>
          <w:ins w:id="1108" w:author="STEC 061224" w:date="2024-06-12T13:38:00Z"/>
          <w:bCs/>
          <w:iCs/>
        </w:rPr>
      </w:pPr>
      <w:ins w:id="1109" w:author="STEC 061224" w:date="2024-06-12T13:38:00Z">
        <w:r w:rsidRPr="00162CAA">
          <w:rPr>
            <w:bCs/>
            <w:iCs/>
          </w:rPr>
          <w:t>(1)</w:t>
        </w:r>
        <w:r w:rsidRPr="00162CAA">
          <w:rPr>
            <w:bCs/>
            <w:iCs/>
          </w:rPr>
          <w:tab/>
        </w:r>
      </w:ins>
      <w:ins w:id="1110" w:author="ERCOT 012825" w:date="2025-01-28T17:37:00Z">
        <w:r w:rsidR="00557DD9">
          <w:rPr>
            <w:bCs/>
            <w:iCs/>
          </w:rPr>
          <w:t>Each</w:t>
        </w:r>
      </w:ins>
      <w:ins w:id="1111" w:author="STEC 010225" w:date="2025-01-02T10:36:00Z">
        <w:del w:id="1112" w:author="ERCOT 012825" w:date="2025-01-28T17:37:00Z">
          <w:r w:rsidDel="00557DD9">
            <w:delText>All</w:delText>
          </w:r>
        </w:del>
        <w:r>
          <w:t xml:space="preserve"> approved dispute</w:t>
        </w:r>
        <w:del w:id="1113" w:author="ERCOT 012825" w:date="2025-01-28T17:38:00Z">
          <w:r w:rsidDel="00557DD9">
            <w:delText>s</w:delText>
          </w:r>
        </w:del>
        <w:r>
          <w:t xml:space="preserve"> shall be settled as described in Section 9.14.2, </w:t>
        </w:r>
        <w:r w:rsidRPr="00067DC6">
          <w:t>Notice of Dispute</w:t>
        </w:r>
      </w:ins>
      <w:ins w:id="1114" w:author="STEC 061224" w:date="2024-06-12T13:38:00Z">
        <w:del w:id="1115" w:author="STEC 010225" w:date="2025-01-02T10:36:00Z">
          <w:r w:rsidRPr="00162CAA" w:rsidDel="00042A6A">
            <w:rPr>
              <w:bCs/>
              <w:iCs/>
            </w:rPr>
            <w:delText xml:space="preserve">ERCOT shall issue one-time </w:delText>
          </w:r>
          <w:r w:rsidDel="00042A6A">
            <w:rPr>
              <w:bCs/>
              <w:iCs/>
            </w:rPr>
            <w:delText xml:space="preserve">monthly </w:delText>
          </w:r>
          <w:r w:rsidRPr="00162CAA" w:rsidDel="00042A6A">
            <w:rPr>
              <w:bCs/>
              <w:iCs/>
            </w:rPr>
            <w:delText>miscellaneous Invoices using the most recent available Settlement data at the time the Invoices were issued</w:delText>
          </w:r>
        </w:del>
        <w:r w:rsidRPr="00162CAA">
          <w:rPr>
            <w:bCs/>
            <w:iCs/>
          </w:rPr>
          <w:t>.</w:t>
        </w:r>
      </w:ins>
    </w:p>
    <w:p w14:paraId="3AC90CF2" w14:textId="77777777" w:rsidR="00A56B6C" w:rsidRPr="00162CAA" w:rsidRDefault="00A56B6C" w:rsidP="00A56B6C">
      <w:pPr>
        <w:spacing w:after="240"/>
        <w:ind w:left="720" w:hanging="720"/>
        <w:rPr>
          <w:ins w:id="1116" w:author="STEC 061224" w:date="2024-06-12T13:38:00Z"/>
          <w:bCs/>
        </w:rPr>
      </w:pPr>
      <w:ins w:id="1117" w:author="STEC 061224" w:date="2024-06-12T13:38:00Z">
        <w:r w:rsidRPr="00162CAA">
          <w:rPr>
            <w:bCs/>
            <w:iCs/>
          </w:rPr>
          <w:t>(2)</w:t>
        </w:r>
        <w:r w:rsidRPr="00162CAA">
          <w:rPr>
            <w:bCs/>
            <w:iCs/>
          </w:rPr>
          <w:tab/>
          <w:t xml:space="preserve">ERCOT shall issue </w:t>
        </w:r>
      </w:ins>
      <w:ins w:id="1118" w:author="STEC 010225" w:date="2025-01-02T10:36:00Z">
        <w:r>
          <w:rPr>
            <w:bCs/>
            <w:iCs/>
          </w:rPr>
          <w:t xml:space="preserve">a </w:t>
        </w:r>
      </w:ins>
      <w:ins w:id="1119" w:author="STEC 061224" w:date="2024-06-12T13:38:00Z">
        <w:r w:rsidRPr="00162CAA">
          <w:rPr>
            <w:bCs/>
            <w:iCs/>
          </w:rPr>
          <w:t>miscellaneous Invoice</w:t>
        </w:r>
        <w:del w:id="1120" w:author="STEC 010225" w:date="2025-01-02T10:36:00Z">
          <w:r w:rsidRPr="00162CAA" w:rsidDel="00042A6A">
            <w:rPr>
              <w:bCs/>
              <w:iCs/>
            </w:rPr>
            <w:delText>s</w:delText>
          </w:r>
        </w:del>
        <w:r w:rsidRPr="00162CAA">
          <w:rPr>
            <w:bCs/>
            <w:iCs/>
          </w:rPr>
          <w:t xml:space="preserve"> </w:t>
        </w:r>
        <w:del w:id="1121" w:author="STEC 010225" w:date="2025-01-02T10:36:00Z">
          <w:r w:rsidDel="00042A6A">
            <w:rPr>
              <w:bCs/>
              <w:iCs/>
            </w:rPr>
            <w:delText xml:space="preserve">on a monthly basis </w:delText>
          </w:r>
        </w:del>
        <w:r w:rsidRPr="00162CAA">
          <w:rPr>
            <w:bCs/>
            <w:iCs/>
          </w:rPr>
          <w:t xml:space="preserve">to </w:t>
        </w:r>
      </w:ins>
      <w:ins w:id="1122" w:author="STEC 010225" w:date="2025-01-02T10:37:00Z">
        <w:r>
          <w:rPr>
            <w:bCs/>
            <w:iCs/>
          </w:rPr>
          <w:t xml:space="preserve">the </w:t>
        </w:r>
      </w:ins>
      <w:ins w:id="1123" w:author="STEC 061224" w:date="2024-06-12T13:38:00Z">
        <w:r w:rsidRPr="00162CAA">
          <w:t>QSE</w:t>
        </w:r>
        <w:del w:id="1124" w:author="STEC 010225" w:date="2025-01-02T10:37:00Z">
          <w:r w:rsidRPr="00162CAA" w:rsidDel="00042A6A">
            <w:delText>s</w:delText>
          </w:r>
        </w:del>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 xml:space="preserve">Real-Time Constraint Management Plan </w:t>
        </w:r>
      </w:ins>
      <w:ins w:id="1125" w:author="STEC 010225" w:date="2025-01-02T10:39:00Z">
        <w:r>
          <w:rPr>
            <w:bCs/>
            <w:iCs/>
          </w:rPr>
          <w:t>Cost Recovery</w:t>
        </w:r>
      </w:ins>
      <w:ins w:id="1126" w:author="STEC 061224" w:date="2024-06-12T13:38:00Z">
        <w:del w:id="1127" w:author="STEC 010225" w:date="2025-01-02T10:39:00Z">
          <w:r w:rsidRPr="00B03FF4" w:rsidDel="00042A6A">
            <w:rPr>
              <w:bCs/>
            </w:rPr>
            <w:delText>Energy</w:delText>
          </w:r>
        </w:del>
        <w:r w:rsidRPr="00B03FF4">
          <w:rPr>
            <w:bCs/>
          </w:rPr>
          <w:t xml:space="preserve"> Payment</w:t>
        </w:r>
        <w:r>
          <w:rPr>
            <w:bCs/>
          </w:rPr>
          <w:t>.</w:t>
        </w:r>
      </w:ins>
    </w:p>
    <w:p w14:paraId="4E02709C" w14:textId="77777777" w:rsidR="00A56B6C" w:rsidRDefault="00A56B6C" w:rsidP="00A56B6C">
      <w:pPr>
        <w:spacing w:after="240"/>
        <w:ind w:left="720" w:hanging="720"/>
        <w:rPr>
          <w:ins w:id="1128" w:author="ERCOT 012825" w:date="2025-01-06T12:47:00Z"/>
          <w:bCs/>
          <w:iCs/>
        </w:rPr>
      </w:pPr>
      <w:ins w:id="1129" w:author="STEC 061224" w:date="2024-06-12T13:38:00Z">
        <w:r w:rsidRPr="00162CAA">
          <w:rPr>
            <w:bCs/>
            <w:iCs/>
          </w:rPr>
          <w:t>(3)</w:t>
        </w:r>
        <w:r w:rsidRPr="00162CAA">
          <w:rPr>
            <w:bCs/>
            <w:iCs/>
          </w:rPr>
          <w:tab/>
          <w:t xml:space="preserve">ERCOT shall issue </w:t>
        </w:r>
      </w:ins>
      <w:ins w:id="1130" w:author="STEC 010225" w:date="2025-01-02T10:37:00Z">
        <w:r>
          <w:rPr>
            <w:bCs/>
            <w:iCs/>
          </w:rPr>
          <w:t xml:space="preserve">a </w:t>
        </w:r>
      </w:ins>
      <w:ins w:id="1131" w:author="STEC 061224" w:date="2024-06-12T13:38:00Z">
        <w:r w:rsidRPr="00162CAA">
          <w:rPr>
            <w:bCs/>
            <w:iCs/>
          </w:rPr>
          <w:t>miscellaneous Invoice</w:t>
        </w:r>
        <w:del w:id="1132" w:author="STEC 010225" w:date="2025-01-02T10:37:00Z">
          <w:r w:rsidRPr="00162CAA" w:rsidDel="00042A6A">
            <w:rPr>
              <w:bCs/>
              <w:iCs/>
            </w:rPr>
            <w:delText>s</w:delText>
          </w:r>
        </w:del>
        <w:r w:rsidRPr="00162CAA">
          <w:rPr>
            <w:bCs/>
            <w:iCs/>
          </w:rPr>
          <w:t xml:space="preserve"> </w:t>
        </w:r>
      </w:ins>
      <w:ins w:id="1133" w:author="STEC 010225" w:date="2025-01-02T10:38:00Z">
        <w:r w:rsidRPr="00CB41C3">
          <w:rPr>
            <w:bCs/>
            <w:iCs/>
          </w:rPr>
          <w:t>to the QSE representing Load based on the LRS</w:t>
        </w:r>
      </w:ins>
      <w:ins w:id="1134" w:author="STEC 061224" w:date="2024-06-12T13:38:00Z">
        <w:del w:id="1135" w:author="STEC 010225" w:date="2025-01-02T10:37:00Z">
          <w:r w:rsidDel="00042A6A">
            <w:rPr>
              <w:bCs/>
              <w:iCs/>
            </w:rPr>
            <w:delText>on a m</w:delText>
          </w:r>
        </w:del>
        <w:del w:id="1136" w:author="STEC 010225" w:date="2025-01-02T10:38:00Z">
          <w:r w:rsidDel="00042A6A">
            <w:rPr>
              <w:bCs/>
              <w:iCs/>
            </w:rPr>
            <w:delText xml:space="preserve">onthly basis </w:delText>
          </w:r>
          <w:r w:rsidRPr="00162CAA" w:rsidDel="00042A6A">
            <w:rPr>
              <w:bCs/>
              <w:iCs/>
            </w:rPr>
            <w:delText>and allocate costs to the impacted QSEs</w:delText>
          </w:r>
        </w:del>
        <w:r w:rsidRPr="00162CAA">
          <w:rPr>
            <w:bCs/>
            <w:iCs/>
          </w:rPr>
          <w:t xml:space="preserve"> as described in Section 6.</w:t>
        </w:r>
        <w:r>
          <w:rPr>
            <w:bCs/>
            <w:iCs/>
          </w:rPr>
          <w:t>6.3.10</w:t>
        </w:r>
        <w:r w:rsidRPr="00162CAA">
          <w:rPr>
            <w:bCs/>
            <w:iCs/>
          </w:rPr>
          <w:t xml:space="preserve">, </w:t>
        </w:r>
        <w:r w:rsidRPr="00B03FF4">
          <w:rPr>
            <w:bCs/>
            <w:iCs/>
          </w:rPr>
          <w:t xml:space="preserve">Real-Time Constraint Management Plan </w:t>
        </w:r>
      </w:ins>
      <w:ins w:id="1137" w:author="STEC 010225" w:date="2025-01-02T10:38:00Z">
        <w:r>
          <w:rPr>
            <w:bCs/>
            <w:iCs/>
          </w:rPr>
          <w:t>Cost Recovery</w:t>
        </w:r>
      </w:ins>
      <w:ins w:id="1138" w:author="STEC 061224" w:date="2024-06-12T13:38:00Z">
        <w:del w:id="1139" w:author="STEC 010225" w:date="2025-01-02T10:38:00Z">
          <w:r w:rsidRPr="00B03FF4" w:rsidDel="00042A6A">
            <w:rPr>
              <w:bCs/>
              <w:iCs/>
            </w:rPr>
            <w:delText>Energy</w:delText>
          </w:r>
        </w:del>
        <w:r w:rsidRPr="00B03FF4">
          <w:rPr>
            <w:bCs/>
            <w:iCs/>
          </w:rPr>
          <w:t xml:space="preserve"> Charge</w:t>
        </w:r>
        <w:r w:rsidRPr="00162CAA">
          <w:rPr>
            <w:bCs/>
            <w:iCs/>
          </w:rPr>
          <w:t xml:space="preserve">. </w:t>
        </w:r>
      </w:ins>
    </w:p>
    <w:p w14:paraId="4EA70290" w14:textId="288372A1" w:rsidR="007B142C" w:rsidRPr="00162CAA" w:rsidRDefault="007B142C" w:rsidP="00A56B6C">
      <w:pPr>
        <w:spacing w:after="240"/>
        <w:ind w:left="720" w:hanging="720"/>
        <w:rPr>
          <w:ins w:id="1140" w:author="STEC 061224" w:date="2024-06-12T13:38:00Z"/>
          <w:bCs/>
          <w:iCs/>
        </w:rPr>
      </w:pPr>
      <w:ins w:id="1141" w:author="ERCOT 012825" w:date="2025-01-06T12:47:00Z">
        <w:r>
          <w:rPr>
            <w:bCs/>
            <w:iCs/>
          </w:rPr>
          <w:t>(4)</w:t>
        </w:r>
        <w:r>
          <w:rPr>
            <w:bCs/>
            <w:iCs/>
          </w:rPr>
          <w:tab/>
        </w:r>
      </w:ins>
      <w:ins w:id="1142" w:author="ERCOT 012825" w:date="2025-01-14T12:42:00Z">
        <w:r w:rsidR="00A72728">
          <w:rPr>
            <w:bCs/>
            <w:iCs/>
          </w:rPr>
          <w:t xml:space="preserve">ERCOT shall issue a one-time </w:t>
        </w:r>
      </w:ins>
      <w:ins w:id="1143" w:author="ERCOT 012825" w:date="2025-01-14T13:02:00Z">
        <w:r w:rsidR="00C426DE">
          <w:rPr>
            <w:bCs/>
            <w:iCs/>
          </w:rPr>
          <w:t>m</w:t>
        </w:r>
      </w:ins>
      <w:ins w:id="1144" w:author="ERCOT 012825" w:date="2025-01-14T12:42:00Z">
        <w:r w:rsidR="00A72728">
          <w:rPr>
            <w:bCs/>
            <w:iCs/>
          </w:rPr>
          <w:t xml:space="preserve">iscellaneous Invoice </w:t>
        </w:r>
      </w:ins>
      <w:ins w:id="1145" w:author="ERCOT 012825" w:date="2025-01-14T15:54:00Z">
        <w:r w:rsidR="003F5308">
          <w:rPr>
            <w:bCs/>
            <w:iCs/>
          </w:rPr>
          <w:t>encompassing all Operating Days in</w:t>
        </w:r>
      </w:ins>
      <w:ins w:id="1146" w:author="ERCOT 012825" w:date="2025-01-28T17:37:00Z">
        <w:r w:rsidR="00557DD9">
          <w:rPr>
            <w:bCs/>
            <w:iCs/>
          </w:rPr>
          <w:t xml:space="preserve"> ea</w:t>
        </w:r>
      </w:ins>
      <w:ins w:id="1147" w:author="ERCOT 012825" w:date="2025-01-28T17:38:00Z">
        <w:r w:rsidR="00557DD9">
          <w:rPr>
            <w:bCs/>
            <w:iCs/>
          </w:rPr>
          <w:t>ch</w:t>
        </w:r>
      </w:ins>
      <w:ins w:id="1148" w:author="ERCOT 012825" w:date="2025-01-14T15:54:00Z">
        <w:r w:rsidR="003F5308">
          <w:rPr>
            <w:bCs/>
            <w:iCs/>
          </w:rPr>
          <w:t xml:space="preserve"> approved dispute </w:t>
        </w:r>
      </w:ins>
      <w:ins w:id="1149" w:author="ERCOT 012825" w:date="2025-01-14T12:42:00Z">
        <w:r w:rsidR="00A72728">
          <w:rPr>
            <w:bCs/>
            <w:iCs/>
          </w:rPr>
          <w:t xml:space="preserve">using the most </w:t>
        </w:r>
      </w:ins>
      <w:ins w:id="1150" w:author="ERCOT 012825" w:date="2025-01-14T12:43:00Z">
        <w:r w:rsidR="00A72728">
          <w:rPr>
            <w:bCs/>
            <w:iCs/>
          </w:rPr>
          <w:t xml:space="preserve">recent available Settlement data at the time the Invoices were issued. </w:t>
        </w:r>
      </w:ins>
      <w:ins w:id="1151" w:author="ERCOT 012825" w:date="2025-01-06T12:51:00Z">
        <w:del w:id="1152" w:author="ERCOT 012825" w:date="2025-01-14T12:43:00Z">
          <w:r w:rsidDel="00A72728">
            <w:rPr>
              <w:color w:val="000000"/>
              <w:sz w:val="27"/>
              <w:szCs w:val="27"/>
            </w:rPr>
            <w:delText xml:space="preserve">The payment and allocation using a Miscellaneous Invoice </w:delText>
          </w:r>
          <w:r w:rsidR="00B60382" w:rsidDel="00A72728">
            <w:rPr>
              <w:color w:val="000000"/>
              <w:sz w:val="27"/>
              <w:szCs w:val="27"/>
            </w:rPr>
            <w:delText xml:space="preserve">will be done </w:delText>
          </w:r>
          <w:r w:rsidDel="00A72728">
            <w:rPr>
              <w:color w:val="000000"/>
              <w:sz w:val="27"/>
              <w:szCs w:val="27"/>
            </w:rPr>
            <w:delText>after the final settlement has occurred.</w:delText>
          </w:r>
        </w:del>
      </w:ins>
    </w:p>
    <w:p w14:paraId="781A2BBF" w14:textId="77777777" w:rsidR="00A56B6C" w:rsidRPr="00162CAA" w:rsidRDefault="00A56B6C" w:rsidP="00A56B6C">
      <w:pPr>
        <w:spacing w:after="240"/>
        <w:ind w:left="720" w:hanging="720"/>
        <w:rPr>
          <w:ins w:id="1153" w:author="STEC 061224" w:date="2024-06-12T13:38:00Z"/>
        </w:rPr>
      </w:pPr>
      <w:ins w:id="1154" w:author="STEC 061224" w:date="2024-06-12T13:38:00Z">
        <w:r w:rsidRPr="00162CAA">
          <w:t>(</w:t>
        </w:r>
      </w:ins>
      <w:ins w:id="1155" w:author="ERCOT 012825" w:date="2025-01-06T12:52:00Z">
        <w:r w:rsidR="00B60382">
          <w:t>5</w:t>
        </w:r>
      </w:ins>
      <w:ins w:id="1156" w:author="STEC 061224" w:date="2024-06-12T13:38:00Z">
        <w:del w:id="1157" w:author="ERCOT 012825" w:date="2025-01-06T12:52:00Z">
          <w:r w:rsidRPr="00162CAA" w:rsidDel="00B60382">
            <w:delText>4</w:delText>
          </w:r>
        </w:del>
        <w:r w:rsidRPr="00162CAA">
          <w:t>)</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1102"/>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56B6C" w:rsidRPr="00CF7EAF" w14:paraId="574FB965" w14:textId="77777777" w:rsidTr="00733619">
        <w:trPr>
          <w:trHeight w:val="386"/>
          <w:ins w:id="1158" w:author="STEC 061224" w:date="2024-06-12T13:38:00Z"/>
        </w:trPr>
        <w:tc>
          <w:tcPr>
            <w:tcW w:w="9350" w:type="dxa"/>
            <w:shd w:val="pct12" w:color="auto" w:fill="auto"/>
          </w:tcPr>
          <w:p w14:paraId="1F0D2BA2" w14:textId="77777777" w:rsidR="00A56B6C" w:rsidRPr="00CF7EAF" w:rsidRDefault="00A56B6C" w:rsidP="00733619">
            <w:pPr>
              <w:spacing w:before="120" w:after="240"/>
              <w:rPr>
                <w:ins w:id="1159" w:author="STEC 061224" w:date="2024-06-12T13:38:00Z"/>
                <w:b/>
                <w:i/>
                <w:iCs/>
              </w:rPr>
            </w:pPr>
            <w:ins w:id="1160"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288845D6" w14:textId="77777777" w:rsidR="008C1A6B" w:rsidRPr="008910B8" w:rsidRDefault="008C1A6B" w:rsidP="008C1A6B">
      <w:pPr>
        <w:pStyle w:val="H3"/>
        <w:rPr>
          <w:b w:val="0"/>
          <w:i w:val="0"/>
        </w:rPr>
      </w:pPr>
      <w:bookmarkStart w:id="1161" w:name="_Toc309731044"/>
      <w:bookmarkStart w:id="1162" w:name="_Toc405814019"/>
      <w:bookmarkStart w:id="1163" w:name="_Toc422207909"/>
      <w:bookmarkStart w:id="1164" w:name="_Toc438044823"/>
      <w:bookmarkStart w:id="1165" w:name="_Toc447622606"/>
      <w:bookmarkStart w:id="1166" w:name="_Toc80175256"/>
      <w:r w:rsidRPr="008910B8">
        <w:t>9.5.3</w:t>
      </w:r>
      <w:r w:rsidRPr="008910B8">
        <w:tab/>
        <w:t>Real-Time Market Settlement Charge Types</w:t>
      </w:r>
      <w:bookmarkEnd w:id="1161"/>
      <w:bookmarkEnd w:id="1162"/>
      <w:bookmarkEnd w:id="1163"/>
      <w:bookmarkEnd w:id="1164"/>
      <w:bookmarkEnd w:id="1165"/>
      <w:bookmarkEnd w:id="1166"/>
    </w:p>
    <w:p w14:paraId="0EEBFD09" w14:textId="77777777" w:rsidR="008C1A6B" w:rsidRDefault="008C1A6B" w:rsidP="008C1A6B">
      <w:pPr>
        <w:pStyle w:val="List"/>
      </w:pPr>
      <w:r>
        <w:t>(1)</w:t>
      </w:r>
      <w:r>
        <w:tab/>
        <w:t>ERCOT shall provide, on each RTM Settlement Statement, the dollar amount for each RTM Settlement charge and payment.  The RTM Settlement “Charge Types” are:</w:t>
      </w:r>
    </w:p>
    <w:p w14:paraId="0E56F107" w14:textId="77777777" w:rsidR="008C1A6B" w:rsidRDefault="008C1A6B" w:rsidP="00A054DA">
      <w:pPr>
        <w:spacing w:after="240"/>
        <w:ind w:left="1440" w:hanging="720"/>
      </w:pPr>
      <w:r>
        <w:t>(a)</w:t>
      </w:r>
      <w:r>
        <w:tab/>
        <w:t>Section 5.7.1, RUC Make-Whole Payment;</w:t>
      </w:r>
    </w:p>
    <w:p w14:paraId="38695A35" w14:textId="77777777" w:rsidR="008C1A6B" w:rsidRDefault="008C1A6B" w:rsidP="00A054DA">
      <w:pPr>
        <w:spacing w:after="240"/>
        <w:ind w:left="1440" w:hanging="720"/>
      </w:pPr>
      <w:r>
        <w:t>(b)</w:t>
      </w:r>
      <w:r>
        <w:tab/>
        <w:t xml:space="preserve">Section 5.7.2, RUC </w:t>
      </w:r>
      <w:proofErr w:type="spellStart"/>
      <w:r>
        <w:t>Clawback</w:t>
      </w:r>
      <w:proofErr w:type="spellEnd"/>
      <w:r>
        <w:t xml:space="preserve"> Charge;</w:t>
      </w:r>
    </w:p>
    <w:p w14:paraId="3CB673BA" w14:textId="77777777" w:rsidR="008C1A6B" w:rsidRDefault="008C1A6B" w:rsidP="00A054DA">
      <w:pPr>
        <w:spacing w:after="240"/>
        <w:ind w:left="1440" w:hanging="720"/>
      </w:pPr>
      <w:r>
        <w:lastRenderedPageBreak/>
        <w:t>(c)</w:t>
      </w:r>
      <w:r>
        <w:tab/>
        <w:t>Section 5.7.3, Payment When ERCOT Decommits a QSE-Committed Resource;</w:t>
      </w:r>
    </w:p>
    <w:p w14:paraId="3E82838F" w14:textId="77777777" w:rsidR="008C1A6B" w:rsidRDefault="008C1A6B" w:rsidP="00A054DA">
      <w:pPr>
        <w:spacing w:after="240"/>
        <w:ind w:left="1440" w:hanging="720"/>
      </w:pPr>
      <w:r>
        <w:t>(d)</w:t>
      </w:r>
      <w:r>
        <w:tab/>
        <w:t>Section 5.7.4.1, RUC Capacity-Short Charge;</w:t>
      </w:r>
    </w:p>
    <w:p w14:paraId="2FFDC863" w14:textId="77777777" w:rsidR="008C1A6B" w:rsidRDefault="008C1A6B" w:rsidP="00A054DA">
      <w:pPr>
        <w:spacing w:after="240"/>
        <w:ind w:left="1440" w:hanging="720"/>
      </w:pPr>
      <w:r>
        <w:t>(e)</w:t>
      </w:r>
      <w:r>
        <w:tab/>
        <w:t>Section 5.7.4.2, RUC Make-Whole Uplift Charge;</w:t>
      </w:r>
    </w:p>
    <w:p w14:paraId="35FD43B9" w14:textId="77777777" w:rsidR="008C1A6B" w:rsidRDefault="008C1A6B" w:rsidP="00A054DA">
      <w:pPr>
        <w:spacing w:after="240"/>
        <w:ind w:left="1440" w:hanging="72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501BEE2B" w14:textId="77777777" w:rsidR="008C1A6B" w:rsidRDefault="008C1A6B" w:rsidP="00A054DA">
      <w:pPr>
        <w:spacing w:after="240"/>
        <w:ind w:left="1440" w:hanging="720"/>
      </w:pPr>
      <w:r>
        <w:t>(g)</w:t>
      </w:r>
      <w:r>
        <w:tab/>
        <w:t xml:space="preserve">Section </w:t>
      </w:r>
      <w:hyperlink w:anchor="_Toc109528014" w:history="1">
        <w:r>
          <w:t>5.7.6, RUC Decommitment Charge</w:t>
        </w:r>
      </w:hyperlink>
      <w:r>
        <w:t>;</w:t>
      </w:r>
    </w:p>
    <w:p w14:paraId="5A8CB8EB" w14:textId="77777777" w:rsidR="008C1A6B" w:rsidRDefault="008C1A6B" w:rsidP="00A054DA">
      <w:pPr>
        <w:spacing w:after="240"/>
        <w:ind w:left="1440" w:hanging="720"/>
      </w:pPr>
      <w:r>
        <w:t>(h)</w:t>
      </w:r>
      <w:r>
        <w:tab/>
        <w:t xml:space="preserve">Section 6.6.3.1, Real-Time Energy Imbalance Payment or Charge at a Resource Node; </w:t>
      </w:r>
    </w:p>
    <w:p w14:paraId="639EEC48" w14:textId="77777777" w:rsidR="008C1A6B" w:rsidRDefault="008C1A6B" w:rsidP="00A054DA">
      <w:pPr>
        <w:spacing w:after="240"/>
        <w:ind w:left="1440" w:hanging="720"/>
      </w:pPr>
      <w:r>
        <w:t>(i)</w:t>
      </w:r>
      <w:r>
        <w:tab/>
        <w:t>Section 6.6.3.2, Real-Time Energy Imbalance Payment or Charge at a Load Zone;</w:t>
      </w:r>
    </w:p>
    <w:p w14:paraId="62DB68FC" w14:textId="77777777" w:rsidR="008C1A6B" w:rsidRDefault="008C1A6B" w:rsidP="00A054DA">
      <w:pPr>
        <w:spacing w:after="240"/>
        <w:ind w:left="1440" w:hanging="720"/>
      </w:pPr>
      <w:r>
        <w:t>(j)</w:t>
      </w:r>
      <w:r>
        <w:tab/>
        <w:t>Section 6.6.3.3, Real-Time Energy Imbalance Payment or Charge at a Hub;</w:t>
      </w:r>
    </w:p>
    <w:p w14:paraId="16577BCB" w14:textId="77777777" w:rsidR="008C1A6B" w:rsidRDefault="008C1A6B" w:rsidP="00A054DA">
      <w:pPr>
        <w:spacing w:after="240"/>
        <w:ind w:left="1440" w:hanging="720"/>
      </w:pPr>
      <w:r>
        <w:t>(k)</w:t>
      </w:r>
      <w:r>
        <w:tab/>
        <w:t>Section 6.6.3.4, Real-Time Energy Payment for DC Tie Import;</w:t>
      </w:r>
    </w:p>
    <w:p w14:paraId="3534D1F8" w14:textId="77777777" w:rsidR="008C1A6B" w:rsidRDefault="008C1A6B" w:rsidP="00A054DA">
      <w:pPr>
        <w:spacing w:after="240"/>
        <w:ind w:left="1440" w:hanging="720"/>
      </w:pPr>
      <w:r>
        <w:t>(l)</w:t>
      </w:r>
      <w:r>
        <w:tab/>
        <w:t>Section 6.6.3.5, Real-Time Payment for a Block Load Transfer Point;</w:t>
      </w:r>
    </w:p>
    <w:p w14:paraId="4667EBEA" w14:textId="77777777" w:rsidR="008C1A6B" w:rsidRDefault="008C1A6B" w:rsidP="00A054DA">
      <w:pPr>
        <w:spacing w:after="240"/>
        <w:ind w:left="1440" w:hanging="720"/>
      </w:pPr>
      <w:r>
        <w:t>(m)</w:t>
      </w:r>
      <w:r>
        <w:tab/>
        <w:t>Section 6.6.3.6, Real-Time High Dispatch Limit Override Energy Payment;</w:t>
      </w:r>
    </w:p>
    <w:p w14:paraId="1BD23B2A" w14:textId="77777777" w:rsidR="008C1A6B" w:rsidRDefault="008C1A6B" w:rsidP="00A054DA">
      <w:pPr>
        <w:spacing w:after="240"/>
        <w:ind w:left="1440" w:hanging="720"/>
      </w:pPr>
      <w:r>
        <w:t>(n)</w:t>
      </w:r>
      <w:r>
        <w:tab/>
        <w:t>Section 6.6.3.7, Real-Time High Dispatch Limit Override Energy Charge;</w:t>
      </w:r>
    </w:p>
    <w:p w14:paraId="6B3474D9" w14:textId="77777777" w:rsidR="008C1A6B" w:rsidRPr="00CD2C01" w:rsidRDefault="008C1A6B" w:rsidP="003C3AF5">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5673AAAF" w14:textId="77777777" w:rsidR="008C1A6B" w:rsidRDefault="008C1A6B" w:rsidP="00A054DA">
      <w:pPr>
        <w:spacing w:after="240"/>
        <w:ind w:left="1440" w:hanging="720"/>
      </w:pPr>
      <w:r>
        <w:t>(p)</w:t>
      </w:r>
      <w:r>
        <w:tab/>
        <w:t>Section 6.6.4, Real-Time Congestion Payment or Charge for Self-Schedules;</w:t>
      </w:r>
    </w:p>
    <w:p w14:paraId="2E67CD2C" w14:textId="77777777" w:rsidR="008C1A6B" w:rsidRDefault="008C1A6B" w:rsidP="00A054DA">
      <w:pPr>
        <w:spacing w:after="240"/>
        <w:ind w:left="1440" w:hanging="720"/>
      </w:pPr>
      <w:r>
        <w:t>(q)</w:t>
      </w:r>
      <w:r>
        <w:tab/>
        <w:t xml:space="preserve">Section 6.6.5.1.1.1, Base Point Deviation Charge for Over Generation; </w:t>
      </w:r>
    </w:p>
    <w:p w14:paraId="5F36E367" w14:textId="77777777" w:rsidR="008C1A6B" w:rsidRDefault="008C1A6B" w:rsidP="00A054DA">
      <w:pPr>
        <w:spacing w:after="240"/>
        <w:ind w:left="1440" w:hanging="720"/>
      </w:pPr>
      <w:r>
        <w:t>(r)</w:t>
      </w:r>
      <w:r>
        <w:tab/>
        <w:t xml:space="preserve">Section 6.6.5.1.1.2, Base Point Deviation Charge for Under Generation; </w:t>
      </w:r>
    </w:p>
    <w:p w14:paraId="57BEDF20" w14:textId="77777777" w:rsidR="008C1A6B" w:rsidRPr="00F452AF" w:rsidRDefault="008C1A6B" w:rsidP="00A054DA">
      <w:pPr>
        <w:spacing w:after="240"/>
        <w:ind w:left="1440" w:hanging="720"/>
      </w:pPr>
      <w:r>
        <w:t>(s)</w:t>
      </w:r>
      <w:r>
        <w:tab/>
        <w:t>Section 6.6.5.2, IRR Generation Resource Base Point Deviation Charge;</w:t>
      </w:r>
      <w:r w:rsidRPr="00F452AF">
        <w:t xml:space="preserve"> </w:t>
      </w:r>
    </w:p>
    <w:p w14:paraId="5082C05E" w14:textId="77777777" w:rsidR="008C1A6B" w:rsidRPr="00F452AF" w:rsidRDefault="008C1A6B" w:rsidP="00A054DA">
      <w:pPr>
        <w:spacing w:after="240"/>
        <w:ind w:left="1440" w:hanging="720"/>
      </w:pPr>
      <w:r w:rsidRPr="00F452AF">
        <w:t>(</w:t>
      </w:r>
      <w:r>
        <w:t>t</w:t>
      </w:r>
      <w:r w:rsidRPr="00F452AF">
        <w:t>)</w:t>
      </w:r>
      <w:r w:rsidRPr="00F452AF">
        <w:tab/>
        <w:t>Section 6.6.5.4, Base Point Deviation Payment;</w:t>
      </w:r>
    </w:p>
    <w:p w14:paraId="431AA5A6" w14:textId="77777777" w:rsidR="008C1A6B" w:rsidRPr="00F452AF" w:rsidRDefault="008C1A6B" w:rsidP="00A054DA">
      <w:pPr>
        <w:spacing w:after="240"/>
        <w:ind w:left="1440" w:hanging="720"/>
      </w:pPr>
      <w:r>
        <w:t>(u)</w:t>
      </w:r>
      <w:r>
        <w:tab/>
      </w:r>
      <w:r w:rsidRPr="00F452AF">
        <w:t>Section 6.6.6.1</w:t>
      </w:r>
      <w:r>
        <w:t xml:space="preserve">, </w:t>
      </w:r>
      <w:r w:rsidRPr="00F452AF">
        <w:t>RMR Standby Payment;</w:t>
      </w:r>
    </w:p>
    <w:p w14:paraId="7051A06D" w14:textId="77777777" w:rsidR="008C1A6B" w:rsidRDefault="008C1A6B" w:rsidP="00A054DA">
      <w:pPr>
        <w:spacing w:after="240"/>
        <w:ind w:left="1440" w:hanging="720"/>
      </w:pPr>
      <w:r>
        <w:t>(v)</w:t>
      </w:r>
      <w:r>
        <w:tab/>
        <w:t>Section 6.6.6.2, RMR Payment for Energy;</w:t>
      </w:r>
    </w:p>
    <w:p w14:paraId="06846E9C" w14:textId="77777777" w:rsidR="008C1A6B" w:rsidRDefault="008C1A6B" w:rsidP="00A054DA">
      <w:pPr>
        <w:spacing w:after="240"/>
        <w:ind w:left="1440" w:hanging="720"/>
      </w:pPr>
      <w:r>
        <w:t>(w)</w:t>
      </w:r>
      <w:r>
        <w:tab/>
        <w:t>Section 6.6.6.3, RMR Adjustment Charge;</w:t>
      </w:r>
    </w:p>
    <w:p w14:paraId="219417A3" w14:textId="77777777" w:rsidR="008C1A6B" w:rsidRDefault="008C1A6B" w:rsidP="00A054DA">
      <w:pPr>
        <w:spacing w:after="240"/>
        <w:ind w:left="1440" w:hanging="720"/>
      </w:pPr>
      <w:r>
        <w:t>(x)</w:t>
      </w:r>
      <w:r>
        <w:tab/>
        <w:t>Section 6.6.6.4, RMR Charge for Unexcused Misconduct;</w:t>
      </w:r>
    </w:p>
    <w:p w14:paraId="495B8E33" w14:textId="77777777" w:rsidR="008C1A6B" w:rsidRDefault="008C1A6B" w:rsidP="00A054DA">
      <w:pPr>
        <w:spacing w:after="240"/>
        <w:ind w:left="1440" w:hanging="720"/>
      </w:pPr>
      <w:r>
        <w:t>(y)</w:t>
      </w:r>
      <w:r>
        <w:tab/>
        <w:t>Section 6.6.6.5, RMR Service Charge;</w:t>
      </w:r>
    </w:p>
    <w:p w14:paraId="586B0707" w14:textId="77777777" w:rsidR="008C1A6B" w:rsidRDefault="008C1A6B" w:rsidP="003C3AF5">
      <w:pPr>
        <w:spacing w:after="240"/>
        <w:ind w:left="1440" w:hanging="720"/>
      </w:pPr>
      <w:r>
        <w:lastRenderedPageBreak/>
        <w:t>(z)</w:t>
      </w:r>
      <w:r>
        <w:tab/>
        <w:t xml:space="preserve">Section 6.6.6.6, </w:t>
      </w:r>
      <w:r w:rsidRPr="00326E23">
        <w:t>Method for Reconciling RMR Actual Eligible Costs, RMR and MRA Contributed Capital Expenditures, and Miscellaneous RMR Incurred Expenses</w:t>
      </w:r>
      <w:r>
        <w:t>;</w:t>
      </w:r>
    </w:p>
    <w:p w14:paraId="1CF982D8" w14:textId="77777777" w:rsidR="008C1A6B" w:rsidRDefault="008C1A6B" w:rsidP="00A054DA">
      <w:pPr>
        <w:spacing w:after="240"/>
        <w:ind w:left="1440" w:hanging="720"/>
      </w:pPr>
      <w:r>
        <w:t>(aa)</w:t>
      </w:r>
      <w:r>
        <w:tab/>
        <w:t>Paragraph (2) of Section 6.6.7.1, Voltage Support Service Payments;</w:t>
      </w:r>
    </w:p>
    <w:p w14:paraId="2B1D5024" w14:textId="77777777" w:rsidR="008C1A6B" w:rsidRDefault="008C1A6B" w:rsidP="00A054DA">
      <w:pPr>
        <w:spacing w:after="240"/>
        <w:ind w:left="1440" w:hanging="720"/>
      </w:pPr>
      <w:r>
        <w:t>(bb)</w:t>
      </w:r>
      <w:r>
        <w:tab/>
        <w:t>Paragraph (4) of Section 6.6.7.1;</w:t>
      </w:r>
    </w:p>
    <w:p w14:paraId="1E984D59" w14:textId="77777777" w:rsidR="008C1A6B" w:rsidRPr="00F452AF" w:rsidRDefault="008C1A6B" w:rsidP="00A054DA">
      <w:pPr>
        <w:spacing w:after="240"/>
        <w:ind w:left="1440" w:hanging="720"/>
      </w:pPr>
      <w:r w:rsidRPr="00F452AF">
        <w:t>(</w:t>
      </w:r>
      <w:r>
        <w:t>cc</w:t>
      </w:r>
      <w:r w:rsidRPr="00F452AF">
        <w:t>)</w:t>
      </w:r>
      <w:r w:rsidRPr="00F452AF">
        <w:tab/>
        <w:t>Section 6.6.7.2, Voltage Support Charge;</w:t>
      </w:r>
    </w:p>
    <w:p w14:paraId="53DC01C2" w14:textId="77777777" w:rsidR="008C1A6B" w:rsidRDefault="008C1A6B" w:rsidP="00A054DA">
      <w:pPr>
        <w:spacing w:after="240"/>
        <w:ind w:left="1440" w:hanging="720"/>
      </w:pPr>
      <w:r>
        <w:t>(dd)</w:t>
      </w:r>
      <w:r>
        <w:tab/>
        <w:t>Section 6.6.8.1, Black Start Hourly Standby Fee Payment;</w:t>
      </w:r>
    </w:p>
    <w:p w14:paraId="3A3C52AF" w14:textId="77777777" w:rsidR="008C1A6B" w:rsidRDefault="008C1A6B" w:rsidP="00A054DA">
      <w:pPr>
        <w:spacing w:after="240"/>
        <w:ind w:left="1440" w:hanging="720"/>
      </w:pPr>
      <w:r>
        <w:t>(</w:t>
      </w:r>
      <w:proofErr w:type="spellStart"/>
      <w:r>
        <w:t>ee</w:t>
      </w:r>
      <w:proofErr w:type="spellEnd"/>
      <w:r>
        <w:t>)</w:t>
      </w:r>
      <w:r>
        <w:tab/>
        <w:t>Section 6.6.8.2, Black Start Capacity Charge;</w:t>
      </w:r>
    </w:p>
    <w:p w14:paraId="373CC9EF" w14:textId="77777777" w:rsidR="008C1A6B" w:rsidRDefault="008C1A6B" w:rsidP="00A054DA">
      <w:pPr>
        <w:spacing w:after="240"/>
        <w:ind w:left="1440" w:hanging="720"/>
      </w:pPr>
      <w:r>
        <w:t>(ff)</w:t>
      </w:r>
      <w:r>
        <w:tab/>
        <w:t>Section 6.6.9.1, Payment for Emergency Power Increase Directed by ERCOT;</w:t>
      </w:r>
    </w:p>
    <w:p w14:paraId="321B9ECE" w14:textId="77777777" w:rsidR="008C1A6B" w:rsidRDefault="008C1A6B" w:rsidP="00A054DA">
      <w:pPr>
        <w:spacing w:after="240"/>
        <w:ind w:left="1440" w:hanging="720"/>
      </w:pPr>
      <w:r>
        <w:t>(gg)</w:t>
      </w:r>
      <w:r>
        <w:tab/>
        <w:t>Section 6.6.9.2, Charge for Emergency Power Increases;</w:t>
      </w:r>
    </w:p>
    <w:p w14:paraId="68A81B87" w14:textId="77777777" w:rsidR="008C1A6B" w:rsidRDefault="008C1A6B" w:rsidP="00A054DA">
      <w:pPr>
        <w:spacing w:after="240"/>
        <w:ind w:left="1440" w:hanging="720"/>
      </w:pPr>
      <w:r>
        <w:t>(</w:t>
      </w:r>
      <w:proofErr w:type="spellStart"/>
      <w:r>
        <w:t>hh</w:t>
      </w:r>
      <w:proofErr w:type="spellEnd"/>
      <w:r>
        <w:t>)</w:t>
      </w:r>
      <w:r>
        <w:tab/>
        <w:t>Section 6.6.10, Real-Time Revenue Neutrality Allocation;</w:t>
      </w:r>
    </w:p>
    <w:p w14:paraId="1434E9F4" w14:textId="77777777" w:rsidR="008C1A6B" w:rsidRPr="000C3B2F" w:rsidRDefault="008C1A6B" w:rsidP="003C3AF5">
      <w:pPr>
        <w:spacing w:after="240"/>
        <w:ind w:left="1440" w:hanging="720"/>
      </w:pPr>
      <w:r w:rsidRPr="000C3B2F">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4CFFFC4C" w14:textId="77777777" w:rsidR="008C1A6B" w:rsidRPr="000C3B2F" w:rsidRDefault="008C1A6B" w:rsidP="003C3AF5">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137ED477" w14:textId="77777777" w:rsidR="008C1A6B" w:rsidRDefault="008C1A6B" w:rsidP="00A054DA">
      <w:pPr>
        <w:spacing w:after="240"/>
        <w:ind w:left="1440" w:hanging="720"/>
      </w:pPr>
      <w:r>
        <w:t>(kk)</w:t>
      </w:r>
      <w:r>
        <w:tab/>
        <w:t>Paragraph (1)(a) of Section 6.7.1, Payments for Ancillary Service Capacity Sold in a Supplemental Ancillary Services Market (SASM) or Reconfiguration Supplemental Ancillary Services Market (RSASM);</w:t>
      </w:r>
    </w:p>
    <w:p w14:paraId="03A99F71" w14:textId="77777777" w:rsidR="008C1A6B" w:rsidRDefault="008C1A6B" w:rsidP="00A054DA">
      <w:pPr>
        <w:spacing w:after="240"/>
        <w:ind w:left="1440" w:hanging="720"/>
      </w:pPr>
      <w:r>
        <w:t>(</w:t>
      </w:r>
      <w:proofErr w:type="spellStart"/>
      <w:r>
        <w:t>ll</w:t>
      </w:r>
      <w:proofErr w:type="spellEnd"/>
      <w:r>
        <w:t>)</w:t>
      </w:r>
      <w:r>
        <w:tab/>
        <w:t>Paragraph (1)(b) of Section 6.7.1;</w:t>
      </w:r>
    </w:p>
    <w:p w14:paraId="1D566D19" w14:textId="77777777" w:rsidR="008C1A6B" w:rsidRDefault="008C1A6B" w:rsidP="00A054DA">
      <w:pPr>
        <w:spacing w:after="240"/>
        <w:ind w:left="1440" w:hanging="720"/>
      </w:pPr>
      <w:r>
        <w:t>(mm)</w:t>
      </w:r>
      <w:r>
        <w:tab/>
        <w:t>Paragraph (1)(c) of Section 6.7.1;</w:t>
      </w:r>
    </w:p>
    <w:p w14:paraId="17A410A8" w14:textId="77777777" w:rsidR="008C1A6B" w:rsidRDefault="008C1A6B" w:rsidP="00A054DA">
      <w:pPr>
        <w:spacing w:after="240"/>
        <w:ind w:left="1440" w:hanging="720"/>
      </w:pPr>
      <w:r>
        <w:t>(</w:t>
      </w:r>
      <w:proofErr w:type="spellStart"/>
      <w:r>
        <w:t>nn</w:t>
      </w:r>
      <w:proofErr w:type="spellEnd"/>
      <w:r>
        <w:t>)</w:t>
      </w:r>
      <w:r>
        <w:tab/>
        <w:t xml:space="preserve">Paragraph (1)(d) of Section 6.7.1; </w:t>
      </w:r>
    </w:p>
    <w:p w14:paraId="0C1FB5D5" w14:textId="77777777" w:rsidR="008C1A6B" w:rsidRPr="0003648D" w:rsidRDefault="008C1A6B" w:rsidP="003C3AF5">
      <w:pPr>
        <w:spacing w:after="240"/>
        <w:ind w:left="1440" w:hanging="720"/>
      </w:pPr>
      <w:r w:rsidRPr="0003648D">
        <w:t>(</w:t>
      </w:r>
      <w:proofErr w:type="spellStart"/>
      <w:r>
        <w:t>oo</w:t>
      </w:r>
      <w:proofErr w:type="spellEnd"/>
      <w:r w:rsidRPr="0003648D">
        <w:t>)</w:t>
      </w:r>
      <w:r w:rsidRPr="0003648D">
        <w:tab/>
        <w:t xml:space="preserve">Paragraph (1)(e) of Section 6.7.1; </w:t>
      </w:r>
    </w:p>
    <w:p w14:paraId="378F53B8" w14:textId="77777777" w:rsidR="008C1A6B" w:rsidRDefault="008C1A6B" w:rsidP="00A054DA">
      <w:pPr>
        <w:spacing w:after="240"/>
        <w:ind w:left="1440" w:hanging="720"/>
      </w:pPr>
      <w:r>
        <w:t>(pp)</w:t>
      </w:r>
      <w:r>
        <w:tab/>
      </w:r>
      <w:r w:rsidRPr="00A02D58">
        <w:t xml:space="preserve">Paragraph </w:t>
      </w:r>
      <w:r>
        <w:t>(1)</w:t>
      </w:r>
      <w:r w:rsidRPr="00A02D58">
        <w:t>(a) of Section 6.7.2, Payments for Ancillary Service Capacity Assigned in Real-Time Operations;</w:t>
      </w:r>
    </w:p>
    <w:p w14:paraId="108B7B2F" w14:textId="77777777" w:rsidR="008C1A6B" w:rsidRDefault="008C1A6B" w:rsidP="00A054DA">
      <w:pPr>
        <w:spacing w:after="240"/>
        <w:ind w:left="1440" w:hanging="720"/>
      </w:pPr>
      <w:r>
        <w:t>(</w:t>
      </w:r>
      <w:proofErr w:type="spellStart"/>
      <w:r>
        <w:t>qq</w:t>
      </w:r>
      <w:proofErr w:type="spellEnd"/>
      <w:r>
        <w:t>)</w:t>
      </w:r>
      <w:r>
        <w:tab/>
        <w:t>Paragraph (1)(b) of Section 6.7.2;</w:t>
      </w:r>
    </w:p>
    <w:p w14:paraId="52017C89" w14:textId="77777777" w:rsidR="008C1A6B" w:rsidRPr="0003648D" w:rsidRDefault="008C1A6B" w:rsidP="00A054DA">
      <w:pPr>
        <w:spacing w:after="240"/>
        <w:ind w:left="1440" w:hanging="720"/>
      </w:pPr>
      <w:r>
        <w:t>(</w:t>
      </w:r>
      <w:proofErr w:type="spellStart"/>
      <w:r>
        <w:t>rr</w:t>
      </w:r>
      <w:proofErr w:type="spellEnd"/>
      <w:r>
        <w:t>)</w:t>
      </w:r>
      <w:r>
        <w:tab/>
        <w:t xml:space="preserve">Paragraph (1)(c) of Section 6.7.2; </w:t>
      </w:r>
    </w:p>
    <w:p w14:paraId="1E137208" w14:textId="77777777" w:rsidR="008C1A6B" w:rsidRDefault="008C1A6B" w:rsidP="00A054DA">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6B0A63B6" w14:textId="77777777" w:rsidR="008C1A6B" w:rsidRDefault="008C1A6B" w:rsidP="00A054DA">
      <w:pPr>
        <w:spacing w:after="240"/>
        <w:ind w:left="1440" w:hanging="720"/>
      </w:pPr>
      <w:r>
        <w:t>(</w:t>
      </w:r>
      <w:proofErr w:type="spellStart"/>
      <w:r>
        <w:t>tt</w:t>
      </w:r>
      <w:proofErr w:type="spellEnd"/>
      <w:r>
        <w:t>)</w:t>
      </w:r>
      <w:r>
        <w:tab/>
        <w:t>Paragraph (1)(b) of Section 6.7.2.1;</w:t>
      </w:r>
    </w:p>
    <w:p w14:paraId="08A02FE9" w14:textId="77777777" w:rsidR="008C1A6B" w:rsidRDefault="008C1A6B" w:rsidP="00A054DA">
      <w:pPr>
        <w:spacing w:after="240"/>
        <w:ind w:left="1440" w:hanging="720"/>
      </w:pPr>
      <w:r>
        <w:lastRenderedPageBreak/>
        <w:t>(</w:t>
      </w:r>
      <w:proofErr w:type="spellStart"/>
      <w:r>
        <w:t>uu</w:t>
      </w:r>
      <w:proofErr w:type="spellEnd"/>
      <w:r>
        <w:t>)</w:t>
      </w:r>
      <w:r>
        <w:tab/>
        <w:t>Paragraph (1)(c) of Section 6.7.2.1;</w:t>
      </w:r>
    </w:p>
    <w:p w14:paraId="045ABB9D" w14:textId="77777777" w:rsidR="008C1A6B" w:rsidRDefault="008C1A6B" w:rsidP="00A054DA">
      <w:pPr>
        <w:spacing w:after="240"/>
        <w:ind w:left="1440" w:hanging="720"/>
      </w:pPr>
      <w:r>
        <w:t>(</w:t>
      </w:r>
      <w:proofErr w:type="spellStart"/>
      <w:r>
        <w:t>vv</w:t>
      </w:r>
      <w:proofErr w:type="spellEnd"/>
      <w:r>
        <w:t>)</w:t>
      </w:r>
      <w:r>
        <w:tab/>
        <w:t>Paragraph (1)(d) of Section 6.7.2.1;</w:t>
      </w:r>
    </w:p>
    <w:p w14:paraId="27DC31D4" w14:textId="77777777" w:rsidR="008C1A6B" w:rsidRPr="0003648D" w:rsidRDefault="008C1A6B" w:rsidP="00A054DA">
      <w:pPr>
        <w:spacing w:after="240"/>
        <w:ind w:left="1440" w:hanging="720"/>
      </w:pPr>
      <w:r w:rsidRPr="0003648D">
        <w:t>(</w:t>
      </w:r>
      <w:r>
        <w:t>ww</w:t>
      </w:r>
      <w:r w:rsidRPr="0003648D">
        <w:t>)</w:t>
      </w:r>
      <w:r w:rsidRPr="0003648D">
        <w:tab/>
        <w:t>Paragraph (1)(e) of Section 6.7.2.1;</w:t>
      </w:r>
    </w:p>
    <w:p w14:paraId="457069E8" w14:textId="77777777" w:rsidR="008C1A6B" w:rsidRDefault="008C1A6B" w:rsidP="00A054DA">
      <w:pPr>
        <w:spacing w:after="240"/>
        <w:ind w:left="1440" w:hanging="720"/>
      </w:pPr>
      <w:r>
        <w:t>(xx)</w:t>
      </w:r>
      <w:r>
        <w:tab/>
        <w:t>Paragraph (1)(a) of Section 6.7.3, Charges for Ancillary Service Capacity Replaced Due to Failure to Provide;</w:t>
      </w:r>
    </w:p>
    <w:p w14:paraId="049BC599" w14:textId="77777777" w:rsidR="008C1A6B" w:rsidRDefault="008C1A6B" w:rsidP="00A054DA">
      <w:pPr>
        <w:spacing w:after="240"/>
        <w:ind w:left="1440" w:hanging="720"/>
      </w:pPr>
      <w:r>
        <w:t>(</w:t>
      </w:r>
      <w:proofErr w:type="spellStart"/>
      <w:r>
        <w:t>yy</w:t>
      </w:r>
      <w:proofErr w:type="spellEnd"/>
      <w:r>
        <w:t>)</w:t>
      </w:r>
      <w:r>
        <w:tab/>
        <w:t>Paragraph (1)(b) of Section 6.7.3;</w:t>
      </w:r>
    </w:p>
    <w:p w14:paraId="66F829AA" w14:textId="77777777" w:rsidR="008C1A6B" w:rsidRDefault="008C1A6B" w:rsidP="00A054DA">
      <w:pPr>
        <w:spacing w:after="240"/>
        <w:ind w:left="1440" w:hanging="720"/>
      </w:pPr>
      <w:r>
        <w:t>(</w:t>
      </w:r>
      <w:proofErr w:type="spellStart"/>
      <w:r>
        <w:t>zz</w:t>
      </w:r>
      <w:proofErr w:type="spellEnd"/>
      <w:r>
        <w:t>)</w:t>
      </w:r>
      <w:r>
        <w:tab/>
        <w:t>Paragraph (1)(c) of Section 6.7.3;</w:t>
      </w:r>
    </w:p>
    <w:p w14:paraId="5963499B" w14:textId="77777777" w:rsidR="008C1A6B" w:rsidRDefault="008C1A6B" w:rsidP="00A054DA">
      <w:pPr>
        <w:spacing w:after="240"/>
        <w:ind w:left="1440" w:hanging="720"/>
      </w:pPr>
      <w:r>
        <w:t>(</w:t>
      </w:r>
      <w:proofErr w:type="spellStart"/>
      <w:r>
        <w:t>aaa</w:t>
      </w:r>
      <w:proofErr w:type="spellEnd"/>
      <w:r>
        <w:t>)</w:t>
      </w:r>
      <w:r>
        <w:tab/>
        <w:t>Paragraph (1)(d) of Section 6.7.3;</w:t>
      </w:r>
    </w:p>
    <w:p w14:paraId="510B99E5" w14:textId="77777777" w:rsidR="008C1A6B" w:rsidRPr="0003648D" w:rsidRDefault="008C1A6B" w:rsidP="00A054DA">
      <w:pPr>
        <w:spacing w:after="240"/>
        <w:ind w:left="1440" w:hanging="720"/>
      </w:pPr>
      <w:r w:rsidRPr="0003648D">
        <w:t>(</w:t>
      </w:r>
      <w:proofErr w:type="spellStart"/>
      <w:r>
        <w:t>bbb</w:t>
      </w:r>
      <w:proofErr w:type="spellEnd"/>
      <w:r w:rsidRPr="0003648D">
        <w:t>)</w:t>
      </w:r>
      <w:r w:rsidRPr="0003648D">
        <w:tab/>
        <w:t>Paragraph (1)(e) of Section 6.7.3;</w:t>
      </w:r>
    </w:p>
    <w:p w14:paraId="451BD72F" w14:textId="77777777" w:rsidR="008C1A6B" w:rsidRPr="0039567D" w:rsidRDefault="008C1A6B" w:rsidP="00A054DA">
      <w:pPr>
        <w:spacing w:after="240"/>
        <w:ind w:left="1440" w:hanging="72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581AFC9E" w14:textId="77777777" w:rsidR="008C1A6B" w:rsidRPr="0039567D" w:rsidRDefault="008C1A6B" w:rsidP="00A054DA">
      <w:pPr>
        <w:spacing w:after="240"/>
        <w:ind w:left="1440" w:hanging="720"/>
      </w:pPr>
      <w:r w:rsidRPr="0039567D">
        <w:t>(</w:t>
      </w:r>
      <w:proofErr w:type="spellStart"/>
      <w:r>
        <w:t>ddd</w:t>
      </w:r>
      <w:proofErr w:type="spellEnd"/>
      <w:r w:rsidRPr="0039567D">
        <w:t>)</w:t>
      </w:r>
      <w:r w:rsidRPr="0039567D">
        <w:tab/>
        <w:t>Paragraph (</w:t>
      </w:r>
      <w:r>
        <w:t>3</w:t>
      </w:r>
      <w:r w:rsidRPr="0039567D">
        <w:t>) of Section 6.7.</w:t>
      </w:r>
      <w:r>
        <w:t>4</w:t>
      </w:r>
      <w:r w:rsidRPr="0039567D">
        <w:t>;</w:t>
      </w:r>
    </w:p>
    <w:p w14:paraId="1E5A0B5F" w14:textId="77777777" w:rsidR="008C1A6B" w:rsidRPr="0039567D" w:rsidRDefault="008C1A6B" w:rsidP="00A054DA">
      <w:pPr>
        <w:spacing w:after="240"/>
        <w:ind w:left="1440" w:hanging="720"/>
      </w:pPr>
      <w:r w:rsidRPr="0039567D">
        <w:t>(</w:t>
      </w:r>
      <w:proofErr w:type="spellStart"/>
      <w:r>
        <w:t>eee</w:t>
      </w:r>
      <w:proofErr w:type="spellEnd"/>
      <w:r w:rsidRPr="0039567D">
        <w:t>)</w:t>
      </w:r>
      <w:r w:rsidRPr="0039567D">
        <w:tab/>
        <w:t>Paragraph (</w:t>
      </w:r>
      <w:r>
        <w:t>4</w:t>
      </w:r>
      <w:r w:rsidRPr="0039567D">
        <w:t>) of Section 6.7.</w:t>
      </w:r>
      <w:r>
        <w:t>4</w:t>
      </w:r>
      <w:r w:rsidRPr="0039567D">
        <w:t>;</w:t>
      </w:r>
    </w:p>
    <w:p w14:paraId="7F730A68" w14:textId="77777777" w:rsidR="008C1A6B" w:rsidRDefault="008C1A6B" w:rsidP="00A054DA">
      <w:pPr>
        <w:spacing w:after="240"/>
        <w:ind w:left="1440" w:hanging="72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7B63423F" w14:textId="77777777" w:rsidR="008C1A6B" w:rsidRPr="0003648D" w:rsidRDefault="008C1A6B" w:rsidP="008C1A6B">
      <w:pPr>
        <w:spacing w:after="240"/>
        <w:ind w:left="1440" w:hanging="720"/>
      </w:pPr>
      <w:r w:rsidRPr="0003648D">
        <w:t>(</w:t>
      </w:r>
      <w:proofErr w:type="spellStart"/>
      <w:r>
        <w:t>ggg</w:t>
      </w:r>
      <w:proofErr w:type="spellEnd"/>
      <w:r w:rsidRPr="0003648D">
        <w:t>)</w:t>
      </w:r>
      <w:r w:rsidRPr="0003648D">
        <w:tab/>
        <w:t>Paragraph (6) of Section 6.7.4;</w:t>
      </w:r>
    </w:p>
    <w:p w14:paraId="29F15E81" w14:textId="77777777" w:rsidR="008C1A6B" w:rsidRDefault="008C1A6B" w:rsidP="00A054DA">
      <w:pPr>
        <w:spacing w:after="240"/>
        <w:ind w:left="1440" w:hanging="720"/>
      </w:pPr>
      <w:r>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2BC338D5" w14:textId="77777777" w:rsidR="008C1A6B" w:rsidRDefault="008C1A6B" w:rsidP="00A054DA">
      <w:pPr>
        <w:spacing w:after="240"/>
        <w:ind w:left="1440" w:hanging="72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7B67FF2B" w14:textId="77777777" w:rsidR="008C1A6B" w:rsidRDefault="008C1A6B" w:rsidP="00A054DA">
      <w:pPr>
        <w:spacing w:after="240"/>
        <w:ind w:left="1440" w:hanging="720"/>
      </w:pPr>
      <w:r w:rsidRPr="00491E7A">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5FB512E0" w14:textId="77777777" w:rsidR="008C1A6B" w:rsidRPr="00B8591C" w:rsidRDefault="008C1A6B" w:rsidP="00A054DA">
      <w:pPr>
        <w:spacing w:after="240"/>
        <w:ind w:left="1440" w:hanging="72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40A1F7C3" w14:textId="77777777" w:rsidR="008C1A6B" w:rsidRDefault="008C1A6B" w:rsidP="00A054DA">
      <w:pPr>
        <w:spacing w:after="240"/>
        <w:ind w:left="1440" w:hanging="720"/>
      </w:pPr>
      <w:r>
        <w:t>(</w:t>
      </w:r>
      <w:proofErr w:type="spellStart"/>
      <w:r>
        <w:t>lll</w:t>
      </w:r>
      <w:proofErr w:type="spellEnd"/>
      <w:r>
        <w:t>)</w:t>
      </w:r>
      <w:r>
        <w:tab/>
        <w:t>Section 6.7.6, Real-Time Ancillary Service Imbalance Revenue Neutrality Allocation (Load-Allocated Ancillary Service Imbalance Revenue Neutrality Amount);</w:t>
      </w:r>
    </w:p>
    <w:p w14:paraId="20AACC42" w14:textId="77777777" w:rsidR="008C1A6B" w:rsidRDefault="008C1A6B" w:rsidP="00A054DA">
      <w:pPr>
        <w:spacing w:after="240"/>
        <w:ind w:left="1440" w:hanging="720"/>
      </w:pPr>
      <w:r>
        <w:t>(mmm)</w:t>
      </w:r>
      <w:r>
        <w:tab/>
        <w:t>Section 6.7.6, (</w:t>
      </w:r>
      <w:r w:rsidRPr="009506C2">
        <w:t>Load-Allocated Reliability Deployment Ancillary Service Imbalance Revenue Neutrality Amount</w:t>
      </w:r>
      <w:r>
        <w:t>);</w:t>
      </w:r>
    </w:p>
    <w:p w14:paraId="536AC057" w14:textId="77777777" w:rsidR="008C1A6B" w:rsidRDefault="008C1A6B" w:rsidP="00A054DA">
      <w:pPr>
        <w:spacing w:after="240"/>
        <w:ind w:left="1440" w:hanging="720"/>
      </w:pPr>
      <w:r>
        <w:t>(</w:t>
      </w:r>
      <w:proofErr w:type="spellStart"/>
      <w:r>
        <w:t>nnn</w:t>
      </w:r>
      <w:proofErr w:type="spellEnd"/>
      <w:r>
        <w:t>)</w:t>
      </w:r>
      <w:r>
        <w:tab/>
        <w:t>Section 7.9.2.1, Payments and Charges for PTP Obligations Settled in Real-Time; and</w:t>
      </w:r>
    </w:p>
    <w:p w14:paraId="4161A492" w14:textId="77777777" w:rsidR="008C1A6B" w:rsidRDefault="008C1A6B" w:rsidP="00A054DA">
      <w:pPr>
        <w:spacing w:after="240"/>
        <w:ind w:left="1440" w:hanging="720"/>
      </w:pPr>
      <w:r>
        <w:lastRenderedPageBreak/>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C1A6B" w:rsidRPr="00E566EB" w14:paraId="5ECFA1DF" w14:textId="77777777" w:rsidTr="00733619">
        <w:tc>
          <w:tcPr>
            <w:tcW w:w="9766" w:type="dxa"/>
            <w:tcBorders>
              <w:top w:val="single" w:sz="4" w:space="0" w:color="auto"/>
              <w:left w:val="single" w:sz="4" w:space="0" w:color="auto"/>
              <w:bottom w:val="single" w:sz="4" w:space="0" w:color="auto"/>
              <w:right w:val="single" w:sz="4" w:space="0" w:color="auto"/>
            </w:tcBorders>
            <w:shd w:val="pct12" w:color="auto" w:fill="auto"/>
          </w:tcPr>
          <w:p w14:paraId="59F33C25" w14:textId="77777777" w:rsidR="008C1A6B" w:rsidRPr="00E566EB" w:rsidRDefault="008C1A6B" w:rsidP="00733619">
            <w:pPr>
              <w:spacing w:before="120" w:after="240"/>
              <w:rPr>
                <w:b/>
                <w:i/>
                <w:iCs/>
              </w:rPr>
            </w:pPr>
            <w:r>
              <w:rPr>
                <w:b/>
                <w:i/>
                <w:iCs/>
              </w:rPr>
              <w:t>[NPRR841, NPRR885, NPRR963, NPRR995, NPRR1012, NPRR1014,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NPRR1014, or NPRR1216 (Phase 2); or upon system implementation of the Real-Time Co-Optimization (RTC) project for NPRR1012</w:t>
            </w:r>
            <w:r w:rsidRPr="00E566EB">
              <w:rPr>
                <w:b/>
                <w:i/>
                <w:iCs/>
              </w:rPr>
              <w:t>:]</w:t>
            </w:r>
          </w:p>
          <w:p w14:paraId="63573FBD" w14:textId="77777777" w:rsidR="008C1A6B" w:rsidRPr="00561931" w:rsidRDefault="008C1A6B" w:rsidP="00733619">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25352FDF" w14:textId="77777777" w:rsidR="008C1A6B" w:rsidRPr="00561931" w:rsidRDefault="008C1A6B" w:rsidP="00733619">
            <w:pPr>
              <w:spacing w:after="240"/>
              <w:ind w:left="1440" w:hanging="720"/>
            </w:pPr>
            <w:r w:rsidRPr="00561931">
              <w:t>(a)</w:t>
            </w:r>
            <w:r w:rsidRPr="00561931">
              <w:tab/>
              <w:t>Section 5.7.1, RUC Make-Whole Payment;</w:t>
            </w:r>
          </w:p>
          <w:p w14:paraId="047A3B4F" w14:textId="77777777" w:rsidR="008C1A6B" w:rsidRPr="00561931" w:rsidRDefault="008C1A6B" w:rsidP="00733619">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6041E923" w14:textId="77777777" w:rsidR="008C1A6B" w:rsidRPr="00561931" w:rsidRDefault="008C1A6B" w:rsidP="00733619">
            <w:pPr>
              <w:spacing w:after="240"/>
              <w:ind w:left="1440" w:hanging="720"/>
            </w:pPr>
            <w:r w:rsidRPr="00561931">
              <w:t>(c)</w:t>
            </w:r>
            <w:r w:rsidRPr="00561931">
              <w:tab/>
              <w:t>Section 5.7.3, Payment When ERCOT Decommits a QSE-Committed Resource;</w:t>
            </w:r>
          </w:p>
          <w:p w14:paraId="5B99E0B2" w14:textId="77777777" w:rsidR="008C1A6B" w:rsidRPr="00561931" w:rsidRDefault="008C1A6B" w:rsidP="00733619">
            <w:pPr>
              <w:spacing w:after="240"/>
              <w:ind w:left="1440" w:hanging="720"/>
            </w:pPr>
            <w:r w:rsidRPr="00561931">
              <w:t>(d)</w:t>
            </w:r>
            <w:r w:rsidRPr="00561931">
              <w:tab/>
              <w:t>Section 5.7.4.1, RUC Capacity-Short Charge;</w:t>
            </w:r>
          </w:p>
          <w:p w14:paraId="394DE59B" w14:textId="77777777" w:rsidR="008C1A6B" w:rsidRPr="00561931" w:rsidRDefault="008C1A6B" w:rsidP="00733619">
            <w:pPr>
              <w:spacing w:after="240"/>
              <w:ind w:left="1440" w:hanging="720"/>
            </w:pPr>
            <w:r w:rsidRPr="00561931">
              <w:t>(e)</w:t>
            </w:r>
            <w:r w:rsidRPr="00561931">
              <w:tab/>
              <w:t>Section 5.7.4.2, RUC Make-Whole Uplift Charge;</w:t>
            </w:r>
          </w:p>
          <w:p w14:paraId="7C6E3615" w14:textId="77777777" w:rsidR="008C1A6B" w:rsidRPr="00561931" w:rsidRDefault="008C1A6B" w:rsidP="00733619">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B1DCE79" w14:textId="77777777" w:rsidR="008C1A6B" w:rsidRPr="00561931" w:rsidRDefault="008C1A6B" w:rsidP="00733619">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3186C1C3" w14:textId="77777777" w:rsidR="008C1A6B" w:rsidRPr="00561931" w:rsidRDefault="008C1A6B" w:rsidP="00733619">
            <w:pPr>
              <w:spacing w:after="240"/>
              <w:ind w:left="1440" w:hanging="720"/>
            </w:pPr>
            <w:r w:rsidRPr="00561931">
              <w:t>(h)</w:t>
            </w:r>
            <w:r w:rsidRPr="00561931">
              <w:tab/>
              <w:t xml:space="preserve">Section 6.6.3.1, Real-Time Energy Imbalance Payment or Charge at a Resource Node; </w:t>
            </w:r>
          </w:p>
          <w:p w14:paraId="19C42C76" w14:textId="77777777" w:rsidR="008C1A6B" w:rsidRPr="00561931" w:rsidRDefault="008C1A6B" w:rsidP="00733619">
            <w:pPr>
              <w:spacing w:after="240"/>
              <w:ind w:left="1440" w:hanging="720"/>
            </w:pPr>
            <w:r w:rsidRPr="00561931">
              <w:t>(i)</w:t>
            </w:r>
            <w:r w:rsidRPr="00561931">
              <w:tab/>
              <w:t>Section 6.6.3.2, Real-Time Energy Imbalance Payment or Charge at a Load Zone;</w:t>
            </w:r>
          </w:p>
          <w:p w14:paraId="15EA5D72" w14:textId="77777777" w:rsidR="008C1A6B" w:rsidRPr="00561931" w:rsidRDefault="008C1A6B" w:rsidP="00733619">
            <w:pPr>
              <w:spacing w:after="240"/>
              <w:ind w:left="1440" w:hanging="720"/>
            </w:pPr>
            <w:r w:rsidRPr="00561931">
              <w:t>(j)</w:t>
            </w:r>
            <w:r w:rsidRPr="00561931">
              <w:tab/>
              <w:t>Section 6.6.3.3, Real-Time Energy Imbalance Payment or Charge at a Hub;</w:t>
            </w:r>
          </w:p>
          <w:p w14:paraId="5B0FA931" w14:textId="77777777" w:rsidR="008C1A6B" w:rsidRPr="00561931" w:rsidRDefault="008C1A6B" w:rsidP="00733619">
            <w:pPr>
              <w:spacing w:after="240"/>
              <w:ind w:left="1440" w:hanging="720"/>
            </w:pPr>
            <w:r w:rsidRPr="00561931">
              <w:t>(k)</w:t>
            </w:r>
            <w:r w:rsidRPr="00561931">
              <w:tab/>
              <w:t>Section 6.6.3.4, Real-Time Energy Payment for DC Tie Import;</w:t>
            </w:r>
          </w:p>
          <w:p w14:paraId="02DAA149" w14:textId="77777777" w:rsidR="008C1A6B" w:rsidRPr="00561931" w:rsidRDefault="008C1A6B" w:rsidP="00733619">
            <w:pPr>
              <w:spacing w:after="240"/>
              <w:ind w:left="1440" w:hanging="720"/>
            </w:pPr>
            <w:r w:rsidRPr="00561931">
              <w:t>(l)</w:t>
            </w:r>
            <w:r w:rsidRPr="00561931">
              <w:tab/>
              <w:t>Section 6.6.3.5, Real-Time Payment for a Block Load Transfer Point;</w:t>
            </w:r>
          </w:p>
          <w:p w14:paraId="186A10E3" w14:textId="77777777" w:rsidR="008C1A6B" w:rsidRPr="00561931" w:rsidRDefault="008C1A6B" w:rsidP="00733619">
            <w:pPr>
              <w:spacing w:after="240"/>
              <w:ind w:left="1440" w:hanging="720"/>
            </w:pPr>
            <w:r w:rsidRPr="00561931">
              <w:t>(</w:t>
            </w:r>
            <w:r>
              <w:t>m</w:t>
            </w:r>
            <w:r w:rsidRPr="00561931">
              <w:t>)</w:t>
            </w:r>
            <w:r w:rsidRPr="00561931">
              <w:tab/>
              <w:t>Section 6.6.3.</w:t>
            </w:r>
            <w:r>
              <w:t>6</w:t>
            </w:r>
            <w:r w:rsidRPr="00561931">
              <w:t>, Real-Time High Dispatch Limit Override Energy Payment;</w:t>
            </w:r>
          </w:p>
          <w:p w14:paraId="3816A41E" w14:textId="77777777" w:rsidR="008C1A6B" w:rsidRPr="00561931" w:rsidRDefault="008C1A6B" w:rsidP="00733619">
            <w:pPr>
              <w:spacing w:after="240"/>
              <w:ind w:left="1440" w:hanging="720"/>
            </w:pPr>
            <w:r w:rsidRPr="00561931">
              <w:t>(</w:t>
            </w:r>
            <w:r>
              <w:t>n</w:t>
            </w:r>
            <w:r w:rsidRPr="00561931">
              <w:t>)</w:t>
            </w:r>
            <w:r w:rsidRPr="00561931">
              <w:tab/>
              <w:t>Section 6.6.3.</w:t>
            </w:r>
            <w:r>
              <w:t>7</w:t>
            </w:r>
            <w:r w:rsidRPr="00561931">
              <w:t>, Real-Time High Dispatch Limit Override Energy Charge;</w:t>
            </w:r>
          </w:p>
          <w:p w14:paraId="57A2E099" w14:textId="77777777" w:rsidR="008C1A6B" w:rsidRDefault="008C1A6B" w:rsidP="00733619">
            <w:pPr>
              <w:spacing w:after="240"/>
              <w:ind w:left="1440" w:hanging="720"/>
              <w:rPr>
                <w:ins w:id="1167" w:author="ERCOT 012825" w:date="2025-01-06T13:30:00Z"/>
              </w:rPr>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1E8F3549" w14:textId="77777777" w:rsidR="00991801" w:rsidRDefault="00991801" w:rsidP="00A054DA">
            <w:pPr>
              <w:pStyle w:val="List"/>
              <w:ind w:left="1447"/>
              <w:rPr>
                <w:ins w:id="1168" w:author="ERCOT 012825" w:date="2025-01-06T13:30:00Z"/>
              </w:rPr>
            </w:pPr>
            <w:ins w:id="1169" w:author="ERCOT 012825" w:date="2025-01-06T13:30:00Z">
              <w:r>
                <w:t>(p)</w:t>
              </w:r>
              <w:r>
                <w:tab/>
                <w:t>Section 6.6.3.9, Real-Time Constraint Management Plan Cost Recovery Payment;</w:t>
              </w:r>
            </w:ins>
          </w:p>
          <w:p w14:paraId="76FBF3FA" w14:textId="77777777" w:rsidR="00991801" w:rsidDel="003C3AF5" w:rsidRDefault="00991801" w:rsidP="00A72728">
            <w:pPr>
              <w:pStyle w:val="List"/>
              <w:ind w:left="1447"/>
              <w:rPr>
                <w:del w:id="1170" w:author="ERCOT 012825" w:date="2025-01-06T14:55:00Z"/>
              </w:rPr>
            </w:pPr>
            <w:ins w:id="1171" w:author="ERCOT 012825" w:date="2025-01-06T13:30:00Z">
              <w:r>
                <w:t>(q)</w:t>
              </w:r>
              <w:r>
                <w:tab/>
                <w:t>Section 6.6.3.10, Real-Time Constraint Management Plan Cost Recovery Charge;</w:t>
              </w:r>
            </w:ins>
          </w:p>
          <w:p w14:paraId="3ACBC272" w14:textId="77777777" w:rsidR="008C1A6B" w:rsidRPr="00561931" w:rsidRDefault="008C1A6B" w:rsidP="00A054DA">
            <w:pPr>
              <w:spacing w:after="240"/>
              <w:ind w:left="727"/>
            </w:pPr>
            <w:r>
              <w:lastRenderedPageBreak/>
              <w:t>(</w:t>
            </w:r>
            <w:ins w:id="1172" w:author="ERCOT 012825" w:date="2025-01-14T12:46:00Z">
              <w:r w:rsidR="00A72728">
                <w:t>r</w:t>
              </w:r>
            </w:ins>
            <w:del w:id="1173" w:author="ERCOT 012825" w:date="2025-01-14T12:46:00Z">
              <w:r w:rsidDel="00A72728">
                <w:delText>p</w:delText>
              </w:r>
            </w:del>
            <w:r w:rsidRPr="00561931">
              <w:t>)</w:t>
            </w:r>
            <w:r w:rsidRPr="00561931">
              <w:tab/>
              <w:t>Section 6.6.4, Real-Time Congestion Payment or Charge for Self-Schedules;</w:t>
            </w:r>
          </w:p>
          <w:p w14:paraId="35EF565F" w14:textId="77777777" w:rsidR="008C1A6B" w:rsidRPr="00561931" w:rsidRDefault="008C1A6B" w:rsidP="00733619">
            <w:pPr>
              <w:spacing w:after="240"/>
              <w:ind w:left="1440" w:hanging="720"/>
            </w:pPr>
            <w:r>
              <w:t>(</w:t>
            </w:r>
            <w:ins w:id="1174" w:author="ERCOT 012825" w:date="2025-01-14T12:46:00Z">
              <w:r w:rsidR="00A72728">
                <w:t>s</w:t>
              </w:r>
            </w:ins>
            <w:del w:id="1175" w:author="ERCOT 012825" w:date="2025-01-14T12:46:00Z">
              <w:r w:rsidDel="00A72728">
                <w:delText>q</w:delText>
              </w:r>
            </w:del>
            <w:r w:rsidRPr="00561931">
              <w:t>)</w:t>
            </w:r>
            <w:r w:rsidRPr="00561931">
              <w:tab/>
              <w:t>Section 6.6.5.</w:t>
            </w:r>
            <w:r>
              <w:t>2</w:t>
            </w:r>
            <w:r w:rsidRPr="00561931">
              <w:t xml:space="preserve">, </w:t>
            </w:r>
            <w:r>
              <w:t>Set</w:t>
            </w:r>
            <w:r w:rsidRPr="00561931">
              <w:t xml:space="preserve"> Point Deviation Charge for Over Generation; </w:t>
            </w:r>
          </w:p>
          <w:p w14:paraId="39D154E0" w14:textId="77777777" w:rsidR="008C1A6B" w:rsidRDefault="008C1A6B" w:rsidP="00733619">
            <w:pPr>
              <w:spacing w:after="240"/>
              <w:ind w:left="1440" w:hanging="720"/>
            </w:pPr>
            <w:r>
              <w:t>(</w:t>
            </w:r>
            <w:ins w:id="1176" w:author="ERCOT 012825" w:date="2025-01-14T12:46:00Z">
              <w:r w:rsidR="00A72728">
                <w:t>t</w:t>
              </w:r>
            </w:ins>
            <w:del w:id="1177" w:author="ERCOT 012825" w:date="2025-01-14T12:46:00Z">
              <w:r w:rsidDel="00A72728">
                <w:delText>r</w:delText>
              </w:r>
            </w:del>
            <w:r w:rsidRPr="00561931">
              <w:t>)</w:t>
            </w:r>
            <w:r w:rsidRPr="00561931">
              <w:tab/>
              <w:t>Section 6.6.5.</w:t>
            </w:r>
            <w:r>
              <w:t>2.</w:t>
            </w:r>
            <w:r w:rsidRPr="00561931">
              <w:t xml:space="preserve">1, </w:t>
            </w:r>
            <w:r>
              <w:t>Set</w:t>
            </w:r>
            <w:r w:rsidRPr="00561931">
              <w:t xml:space="preserve"> Point Deviation Charge for Under Generation; </w:t>
            </w:r>
          </w:p>
          <w:p w14:paraId="2EB1F177" w14:textId="77777777" w:rsidR="008C1A6B" w:rsidRDefault="008C1A6B" w:rsidP="00733619">
            <w:pPr>
              <w:spacing w:after="240"/>
              <w:ind w:left="1440" w:hanging="720"/>
            </w:pPr>
            <w:r>
              <w:t>(</w:t>
            </w:r>
            <w:ins w:id="1178" w:author="ERCOT 012825" w:date="2025-01-14T12:46:00Z">
              <w:r w:rsidR="00A72728">
                <w:t>u</w:t>
              </w:r>
            </w:ins>
            <w:del w:id="1179" w:author="ERCOT 012825" w:date="2025-01-14T12:46:00Z">
              <w:r w:rsidDel="00A72728">
                <w:delText>s</w:delText>
              </w:r>
            </w:del>
            <w:r>
              <w:t>)</w:t>
            </w:r>
            <w:r>
              <w:tab/>
              <w:t xml:space="preserve">Section 6.6.5.3, Controllable Load Resource Set Point Deviation Charge for Over Consumption; </w:t>
            </w:r>
          </w:p>
          <w:p w14:paraId="7B891EC5" w14:textId="77777777" w:rsidR="008C1A6B" w:rsidRPr="00561931" w:rsidRDefault="008C1A6B" w:rsidP="00733619">
            <w:pPr>
              <w:spacing w:after="240"/>
              <w:ind w:left="1440" w:hanging="720"/>
            </w:pPr>
            <w:r>
              <w:t>(</w:t>
            </w:r>
            <w:ins w:id="1180" w:author="ERCOT 012825" w:date="2025-01-14T12:46:00Z">
              <w:r w:rsidR="00A72728">
                <w:t>v</w:t>
              </w:r>
            </w:ins>
            <w:del w:id="1181" w:author="ERCOT 012825" w:date="2025-01-14T12:46:00Z">
              <w:r w:rsidDel="00A72728">
                <w:delText>t</w:delText>
              </w:r>
            </w:del>
            <w:r>
              <w:t>)</w:t>
            </w:r>
            <w:r>
              <w:tab/>
              <w:t>Section 6.6.5.3.1, Controllable Load Resource Set Point Deviation Charge for Under Consumption;</w:t>
            </w:r>
          </w:p>
          <w:p w14:paraId="566E62C7" w14:textId="77777777" w:rsidR="008C1A6B" w:rsidRPr="00561931" w:rsidRDefault="008C1A6B" w:rsidP="00733619">
            <w:pPr>
              <w:spacing w:after="240"/>
              <w:ind w:left="1440" w:hanging="720"/>
            </w:pPr>
            <w:r w:rsidRPr="00561931">
              <w:t>(</w:t>
            </w:r>
            <w:ins w:id="1182" w:author="ERCOT 012825" w:date="2025-01-14T12:46:00Z">
              <w:r w:rsidR="00A72728">
                <w:t>w</w:t>
              </w:r>
            </w:ins>
            <w:del w:id="1183" w:author="ERCOT 012825" w:date="2025-01-14T12:46:00Z">
              <w:r w:rsidDel="00A72728">
                <w:delText>u</w:delText>
              </w:r>
            </w:del>
            <w:r w:rsidRPr="00561931">
              <w:t>)</w:t>
            </w:r>
            <w:r w:rsidRPr="00561931">
              <w:tab/>
              <w:t>Section 6.6.5.</w:t>
            </w:r>
            <w:r>
              <w:t>4</w:t>
            </w:r>
            <w:r w:rsidRPr="00561931">
              <w:t xml:space="preserve">, IRR Generation Resource </w:t>
            </w:r>
            <w:r>
              <w:t>Set</w:t>
            </w:r>
            <w:r w:rsidRPr="00561931">
              <w:t xml:space="preserve"> Point Deviation Charge; </w:t>
            </w:r>
          </w:p>
          <w:p w14:paraId="63D045D5" w14:textId="77777777" w:rsidR="008C1A6B" w:rsidRPr="00561931" w:rsidRDefault="008C1A6B" w:rsidP="00733619">
            <w:pPr>
              <w:spacing w:after="240"/>
              <w:ind w:left="1440" w:hanging="720"/>
            </w:pPr>
            <w:r w:rsidRPr="00561931">
              <w:t>(</w:t>
            </w:r>
            <w:ins w:id="1184" w:author="ERCOT 012825" w:date="2025-01-14T12:46:00Z">
              <w:r w:rsidR="00A72728">
                <w:t>x</w:t>
              </w:r>
            </w:ins>
            <w:del w:id="1185" w:author="ERCOT 012825" w:date="2025-01-14T12:46:00Z">
              <w:r w:rsidDel="00A72728">
                <w:delText>v</w:delText>
              </w:r>
            </w:del>
            <w:r w:rsidRPr="00561931">
              <w:t>)</w:t>
            </w:r>
            <w:r w:rsidRPr="00561931">
              <w:tab/>
              <w:t xml:space="preserve">Section 6.6.5.4, </w:t>
            </w:r>
            <w:r>
              <w:t>Set</w:t>
            </w:r>
            <w:r w:rsidRPr="00561931">
              <w:t xml:space="preserve"> Point Deviation Payment;</w:t>
            </w:r>
          </w:p>
          <w:p w14:paraId="4813D88A" w14:textId="77777777" w:rsidR="008C1A6B" w:rsidRPr="00D566D5" w:rsidRDefault="008C1A6B" w:rsidP="00733619">
            <w:pPr>
              <w:spacing w:after="240"/>
              <w:ind w:left="1440" w:hanging="720"/>
            </w:pPr>
            <w:r w:rsidRPr="00D566D5">
              <w:t>(</w:t>
            </w:r>
            <w:ins w:id="1186" w:author="ERCOT 012825" w:date="2025-01-14T12:46:00Z">
              <w:r w:rsidR="00A72728">
                <w:t>y</w:t>
              </w:r>
            </w:ins>
            <w:del w:id="1187" w:author="ERCOT 012825" w:date="2025-01-14T12:46:00Z">
              <w:r w:rsidDel="00A72728">
                <w:delText>w</w:delText>
              </w:r>
            </w:del>
            <w:r w:rsidRPr="00D566D5">
              <w:t>)</w:t>
            </w:r>
            <w:r w:rsidRPr="00D566D5">
              <w:tab/>
              <w:t xml:space="preserve">Section 6.6.5.5, Energy Storage Resource </w:t>
            </w:r>
            <w:r>
              <w:t>Set</w:t>
            </w:r>
            <w:r w:rsidRPr="00D566D5">
              <w:t xml:space="preserve"> Point Deviation Charge for Over Performance; </w:t>
            </w:r>
          </w:p>
          <w:p w14:paraId="3C671002" w14:textId="77777777" w:rsidR="008C1A6B" w:rsidRDefault="008C1A6B" w:rsidP="00733619">
            <w:pPr>
              <w:spacing w:after="240"/>
              <w:ind w:left="1440" w:hanging="720"/>
            </w:pPr>
            <w:r w:rsidRPr="00D566D5">
              <w:t>(</w:t>
            </w:r>
            <w:ins w:id="1188" w:author="ERCOT 012825" w:date="2025-01-14T12:46:00Z">
              <w:r w:rsidR="00A72728">
                <w:t>z</w:t>
              </w:r>
            </w:ins>
            <w:del w:id="1189" w:author="ERCOT 012825" w:date="2025-01-14T12:46:00Z">
              <w:r w:rsidDel="00A72728">
                <w:delText>x</w:delText>
              </w:r>
            </w:del>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58DDE974" w14:textId="77777777" w:rsidR="008C1A6B" w:rsidRPr="00561931" w:rsidRDefault="008C1A6B" w:rsidP="00733619">
            <w:pPr>
              <w:spacing w:after="240"/>
              <w:ind w:left="1440" w:hanging="720"/>
            </w:pPr>
            <w:r>
              <w:t>(</w:t>
            </w:r>
            <w:ins w:id="1190" w:author="ERCOT 012825" w:date="2025-01-14T12:46:00Z">
              <w:r w:rsidR="00A72728">
                <w:t>aa</w:t>
              </w:r>
            </w:ins>
            <w:del w:id="1191" w:author="ERCOT 012825" w:date="2025-01-14T12:46:00Z">
              <w:r w:rsidDel="00A72728">
                <w:delText>y</w:delText>
              </w:r>
            </w:del>
            <w:r w:rsidRPr="00561931">
              <w:t>)</w:t>
            </w:r>
            <w:r w:rsidRPr="00561931">
              <w:tab/>
              <w:t>Section 6.6.6.1, RMR Standby Payment;</w:t>
            </w:r>
          </w:p>
          <w:p w14:paraId="5451E0FB" w14:textId="77777777" w:rsidR="008C1A6B" w:rsidRPr="00561931" w:rsidRDefault="008C1A6B" w:rsidP="00733619">
            <w:pPr>
              <w:spacing w:after="240"/>
              <w:ind w:left="1440" w:hanging="720"/>
            </w:pPr>
            <w:r w:rsidRPr="00561931">
              <w:t>(</w:t>
            </w:r>
            <w:ins w:id="1192" w:author="ERCOT 012825" w:date="2025-01-14T12:46:00Z">
              <w:r w:rsidR="00A72728">
                <w:t>bb</w:t>
              </w:r>
            </w:ins>
            <w:del w:id="1193" w:author="ERCOT 012825" w:date="2025-01-14T12:46:00Z">
              <w:r w:rsidDel="00A72728">
                <w:delText>z</w:delText>
              </w:r>
            </w:del>
            <w:r w:rsidRPr="00561931">
              <w:t>)</w:t>
            </w:r>
            <w:r w:rsidRPr="00561931">
              <w:tab/>
              <w:t>Section 6.6.6.2, RMR Payment for Energy;</w:t>
            </w:r>
          </w:p>
          <w:p w14:paraId="6430CEDB" w14:textId="77777777" w:rsidR="008C1A6B" w:rsidRPr="00561931" w:rsidRDefault="008C1A6B" w:rsidP="00733619">
            <w:pPr>
              <w:spacing w:after="240"/>
              <w:ind w:left="1440" w:hanging="720"/>
            </w:pPr>
            <w:r w:rsidRPr="00561931">
              <w:t>(</w:t>
            </w:r>
            <w:ins w:id="1194" w:author="ERCOT 012825" w:date="2025-01-14T12:46:00Z">
              <w:r w:rsidR="00A72728">
                <w:t>cc</w:t>
              </w:r>
            </w:ins>
            <w:del w:id="1195" w:author="ERCOT 012825" w:date="2025-01-14T12:46:00Z">
              <w:r w:rsidDel="00A72728">
                <w:delText>aa</w:delText>
              </w:r>
            </w:del>
            <w:r w:rsidRPr="00561931">
              <w:t>)</w:t>
            </w:r>
            <w:r w:rsidRPr="00561931">
              <w:tab/>
              <w:t>Section 6.6.6.3, RMR Adjustment Charge;</w:t>
            </w:r>
          </w:p>
          <w:p w14:paraId="3F7C80F3" w14:textId="77777777" w:rsidR="008C1A6B" w:rsidRPr="00561931" w:rsidRDefault="008C1A6B" w:rsidP="00733619">
            <w:pPr>
              <w:spacing w:after="240"/>
              <w:ind w:left="1440" w:hanging="720"/>
            </w:pPr>
            <w:r w:rsidRPr="00561931">
              <w:t>(</w:t>
            </w:r>
            <w:ins w:id="1196" w:author="ERCOT 012825" w:date="2025-01-14T12:46:00Z">
              <w:r w:rsidR="00A72728">
                <w:t>dd</w:t>
              </w:r>
            </w:ins>
            <w:del w:id="1197" w:author="ERCOT 012825" w:date="2025-01-14T12:46:00Z">
              <w:r w:rsidDel="00A72728">
                <w:delText>bb</w:delText>
              </w:r>
            </w:del>
            <w:r w:rsidRPr="00561931">
              <w:t>)</w:t>
            </w:r>
            <w:r w:rsidRPr="00561931">
              <w:tab/>
              <w:t>Section 6.6.6.4, RMR Charge for Unexcused Misconduct;</w:t>
            </w:r>
          </w:p>
          <w:p w14:paraId="266BB881" w14:textId="77777777" w:rsidR="008C1A6B" w:rsidRPr="00561931" w:rsidRDefault="008C1A6B" w:rsidP="00733619">
            <w:pPr>
              <w:spacing w:after="240"/>
              <w:ind w:left="1440" w:hanging="720"/>
            </w:pPr>
            <w:r w:rsidRPr="00561931">
              <w:t>(</w:t>
            </w:r>
            <w:proofErr w:type="spellStart"/>
            <w:ins w:id="1198" w:author="ERCOT 012825" w:date="2025-01-14T12:46:00Z">
              <w:r w:rsidR="00A72728">
                <w:t>ee</w:t>
              </w:r>
            </w:ins>
            <w:proofErr w:type="spellEnd"/>
            <w:del w:id="1199" w:author="ERCOT 012825" w:date="2025-01-14T12:46:00Z">
              <w:r w:rsidDel="00A72728">
                <w:delText>cc</w:delText>
              </w:r>
            </w:del>
            <w:r w:rsidRPr="00561931">
              <w:t>)</w:t>
            </w:r>
            <w:r w:rsidRPr="00561931">
              <w:tab/>
              <w:t>Section 6.6.6.5, RMR Service Charge;</w:t>
            </w:r>
          </w:p>
          <w:p w14:paraId="0D91F89F" w14:textId="77777777" w:rsidR="008C1A6B" w:rsidRDefault="008C1A6B" w:rsidP="00733619">
            <w:pPr>
              <w:spacing w:after="240"/>
              <w:ind w:left="1440" w:hanging="720"/>
            </w:pPr>
            <w:r w:rsidRPr="00561931">
              <w:t>(</w:t>
            </w:r>
            <w:ins w:id="1200" w:author="ERCOT 012825" w:date="2025-01-14T12:46:00Z">
              <w:r w:rsidR="00A72728">
                <w:t>ff</w:t>
              </w:r>
            </w:ins>
            <w:del w:id="1201" w:author="ERCOT 012825" w:date="2025-01-14T12:46:00Z">
              <w:r w:rsidDel="00A72728">
                <w:delText>dd</w:delText>
              </w:r>
            </w:del>
            <w:r w:rsidRPr="00561931">
              <w:t>)</w:t>
            </w:r>
            <w:r w:rsidRPr="00561931">
              <w:tab/>
              <w:t>Section 6.6.6.6, Method for Reconciling RMR Actual Eligible Costs, RMR and MRA Contributed Capital Expenditures, and Miscellaneous RMR Incurred Expenses;</w:t>
            </w:r>
          </w:p>
          <w:p w14:paraId="33FB9160" w14:textId="77777777" w:rsidR="008C1A6B" w:rsidRPr="00561931" w:rsidRDefault="008C1A6B" w:rsidP="00733619">
            <w:pPr>
              <w:spacing w:after="240"/>
              <w:ind w:left="1440" w:hanging="720"/>
            </w:pPr>
            <w:r w:rsidRPr="00561931">
              <w:t>(</w:t>
            </w:r>
            <w:ins w:id="1202" w:author="ERCOT 012825" w:date="2025-01-14T12:46:00Z">
              <w:r w:rsidR="00A72728">
                <w:t>gg</w:t>
              </w:r>
            </w:ins>
            <w:del w:id="1203" w:author="ERCOT 012825" w:date="2025-01-14T12:46:00Z">
              <w:r w:rsidDel="00A72728">
                <w:delText>ee</w:delText>
              </w:r>
            </w:del>
            <w:r w:rsidRPr="00561931">
              <w:t>)</w:t>
            </w:r>
            <w:r w:rsidRPr="00561931">
              <w:tab/>
              <w:t>Section 6.6.6.7, MRA Standby Payment;</w:t>
            </w:r>
          </w:p>
          <w:p w14:paraId="5504F0C2" w14:textId="77777777" w:rsidR="008C1A6B" w:rsidRPr="00561931" w:rsidRDefault="008C1A6B" w:rsidP="00733619">
            <w:pPr>
              <w:spacing w:after="240"/>
              <w:ind w:left="1440" w:hanging="720"/>
            </w:pPr>
            <w:r w:rsidRPr="00561931">
              <w:t>(</w:t>
            </w:r>
            <w:proofErr w:type="spellStart"/>
            <w:ins w:id="1204" w:author="ERCOT 012825" w:date="2025-01-14T12:46:00Z">
              <w:r w:rsidR="00A72728">
                <w:t>hh</w:t>
              </w:r>
            </w:ins>
            <w:proofErr w:type="spellEnd"/>
            <w:del w:id="1205" w:author="ERCOT 012825" w:date="2025-01-14T12:46:00Z">
              <w:r w:rsidDel="00A72728">
                <w:delText>ff</w:delText>
              </w:r>
            </w:del>
            <w:r w:rsidRPr="00561931">
              <w:t>)</w:t>
            </w:r>
            <w:r w:rsidRPr="00561931">
              <w:tab/>
              <w:t>Section 6.6.6.8, MRA Contributed Capital Expenditures Payment;</w:t>
            </w:r>
          </w:p>
          <w:p w14:paraId="399516FF" w14:textId="77777777" w:rsidR="008C1A6B" w:rsidRPr="00561931" w:rsidRDefault="008C1A6B" w:rsidP="00733619">
            <w:pPr>
              <w:spacing w:after="240"/>
              <w:ind w:left="1440" w:hanging="720"/>
            </w:pPr>
            <w:r w:rsidRPr="00561931">
              <w:t>(</w:t>
            </w:r>
            <w:ins w:id="1206" w:author="ERCOT 012825" w:date="2025-01-14T12:46:00Z">
              <w:r w:rsidR="00A72728">
                <w:t>ii</w:t>
              </w:r>
            </w:ins>
            <w:del w:id="1207" w:author="ERCOT 012825" w:date="2025-01-14T12:46:00Z">
              <w:r w:rsidDel="00A72728">
                <w:delText>gg</w:delText>
              </w:r>
            </w:del>
            <w:r w:rsidRPr="00561931">
              <w:t>)</w:t>
            </w:r>
            <w:r w:rsidRPr="00561931">
              <w:tab/>
              <w:t>Section 6.6.6.9, MRA Payment for Deployment Event;</w:t>
            </w:r>
          </w:p>
          <w:p w14:paraId="27A00A48" w14:textId="77777777" w:rsidR="008C1A6B" w:rsidRPr="00561931" w:rsidRDefault="008C1A6B" w:rsidP="00733619">
            <w:pPr>
              <w:spacing w:after="240"/>
              <w:ind w:left="1440" w:hanging="720"/>
            </w:pPr>
            <w:r w:rsidRPr="00561931">
              <w:t>(</w:t>
            </w:r>
            <w:proofErr w:type="spellStart"/>
            <w:ins w:id="1208" w:author="ERCOT 012825" w:date="2025-01-14T12:46:00Z">
              <w:r w:rsidR="00A72728">
                <w:t>jj</w:t>
              </w:r>
            </w:ins>
            <w:proofErr w:type="spellEnd"/>
            <w:del w:id="1209" w:author="ERCOT 012825" w:date="2025-01-14T12:46:00Z">
              <w:r w:rsidDel="00A72728">
                <w:delText>hh</w:delText>
              </w:r>
            </w:del>
            <w:r w:rsidRPr="00561931">
              <w:t>)</w:t>
            </w:r>
            <w:r w:rsidRPr="00561931">
              <w:tab/>
              <w:t xml:space="preserve">Section 6.6.6.10, MRA Variable Payment for Deployment; </w:t>
            </w:r>
          </w:p>
          <w:p w14:paraId="41B7373C" w14:textId="77777777" w:rsidR="008C1A6B" w:rsidRPr="00561931" w:rsidRDefault="008C1A6B" w:rsidP="00733619">
            <w:pPr>
              <w:spacing w:after="240"/>
              <w:ind w:left="1440" w:hanging="720"/>
            </w:pPr>
            <w:r w:rsidRPr="00561931">
              <w:t>(</w:t>
            </w:r>
            <w:ins w:id="1210" w:author="ERCOT 012825" w:date="2025-01-14T12:46:00Z">
              <w:r w:rsidR="00A72728">
                <w:t>kk</w:t>
              </w:r>
            </w:ins>
            <w:del w:id="1211" w:author="ERCOT 012825" w:date="2025-01-14T12:46:00Z">
              <w:r w:rsidDel="00A72728">
                <w:delText>ii</w:delText>
              </w:r>
            </w:del>
            <w:r w:rsidRPr="00561931">
              <w:t>)</w:t>
            </w:r>
            <w:r w:rsidRPr="00561931">
              <w:tab/>
              <w:t>Section 6.6.6.11, MRA Charge for Unexcused Misconduct;</w:t>
            </w:r>
          </w:p>
          <w:p w14:paraId="2CCED2CA" w14:textId="77777777" w:rsidR="008C1A6B" w:rsidRPr="00561931" w:rsidRDefault="008C1A6B" w:rsidP="00733619">
            <w:pPr>
              <w:spacing w:after="240"/>
              <w:ind w:left="1440" w:hanging="720"/>
            </w:pPr>
            <w:r w:rsidRPr="00561931">
              <w:t>(</w:t>
            </w:r>
            <w:proofErr w:type="spellStart"/>
            <w:ins w:id="1212" w:author="ERCOT 012825" w:date="2025-01-14T12:46:00Z">
              <w:r w:rsidR="00A72728">
                <w:t>ll</w:t>
              </w:r>
            </w:ins>
            <w:proofErr w:type="spellEnd"/>
            <w:del w:id="1213" w:author="ERCOT 012825" w:date="2025-01-14T12:46:00Z">
              <w:r w:rsidDel="00A72728">
                <w:delText>jj</w:delText>
              </w:r>
            </w:del>
            <w:r w:rsidRPr="00561931">
              <w:t>)</w:t>
            </w:r>
            <w:r w:rsidRPr="00561931">
              <w:tab/>
              <w:t>Section 6.6.6.12, MRA Service Charge;</w:t>
            </w:r>
          </w:p>
          <w:p w14:paraId="157948A2" w14:textId="77777777" w:rsidR="008C1A6B" w:rsidRPr="00561931" w:rsidRDefault="008C1A6B" w:rsidP="00733619">
            <w:pPr>
              <w:spacing w:after="240"/>
              <w:ind w:left="1440" w:hanging="720"/>
            </w:pPr>
            <w:r w:rsidRPr="00561931">
              <w:lastRenderedPageBreak/>
              <w:t>(</w:t>
            </w:r>
            <w:ins w:id="1214" w:author="ERCOT 012825" w:date="2025-01-14T12:46:00Z">
              <w:r w:rsidR="00A72728">
                <w:t>mm</w:t>
              </w:r>
            </w:ins>
            <w:del w:id="1215" w:author="ERCOT 012825" w:date="2025-01-14T12:46:00Z">
              <w:r w:rsidDel="00A72728">
                <w:delText>kk</w:delText>
              </w:r>
            </w:del>
            <w:r w:rsidRPr="00561931">
              <w:t>)</w:t>
            </w:r>
            <w:r w:rsidRPr="00561931">
              <w:tab/>
              <w:t>Paragraph (</w:t>
            </w:r>
            <w:r>
              <w:t>3</w:t>
            </w:r>
            <w:r w:rsidRPr="00561931">
              <w:t>) of Section 6.6.7.1, Voltage Support Service Payments;</w:t>
            </w:r>
          </w:p>
          <w:p w14:paraId="68E419A2" w14:textId="77777777" w:rsidR="008C1A6B" w:rsidRPr="00561931" w:rsidRDefault="008C1A6B" w:rsidP="00733619">
            <w:pPr>
              <w:spacing w:after="240"/>
              <w:ind w:left="1440" w:hanging="720"/>
            </w:pPr>
            <w:r w:rsidRPr="00561931">
              <w:t>(</w:t>
            </w:r>
            <w:proofErr w:type="spellStart"/>
            <w:ins w:id="1216" w:author="ERCOT 012825" w:date="2025-01-14T12:46:00Z">
              <w:r w:rsidR="00A72728">
                <w:t>nn</w:t>
              </w:r>
            </w:ins>
            <w:proofErr w:type="spellEnd"/>
            <w:del w:id="1217" w:author="ERCOT 012825" w:date="2025-01-14T12:46:00Z">
              <w:r w:rsidDel="00A72728">
                <w:delText>ll</w:delText>
              </w:r>
            </w:del>
            <w:r w:rsidRPr="00561931">
              <w:t>)</w:t>
            </w:r>
            <w:r w:rsidRPr="00561931">
              <w:tab/>
              <w:t>Paragraph (</w:t>
            </w:r>
            <w:r>
              <w:t>5</w:t>
            </w:r>
            <w:r w:rsidRPr="00561931">
              <w:t>) of Section 6.6.7.1;</w:t>
            </w:r>
          </w:p>
          <w:p w14:paraId="11B85131" w14:textId="77777777" w:rsidR="008C1A6B" w:rsidRPr="00561931" w:rsidRDefault="008C1A6B" w:rsidP="00733619">
            <w:pPr>
              <w:spacing w:after="240"/>
              <w:ind w:left="1440" w:hanging="720"/>
            </w:pPr>
            <w:r w:rsidRPr="00561931">
              <w:t>(</w:t>
            </w:r>
            <w:proofErr w:type="spellStart"/>
            <w:ins w:id="1218" w:author="ERCOT 012825" w:date="2025-01-14T12:46:00Z">
              <w:r w:rsidR="00A72728">
                <w:t>oo</w:t>
              </w:r>
            </w:ins>
            <w:proofErr w:type="spellEnd"/>
            <w:del w:id="1219" w:author="ERCOT 012825" w:date="2025-01-14T12:46:00Z">
              <w:r w:rsidDel="00A72728">
                <w:delText>mm</w:delText>
              </w:r>
            </w:del>
            <w:r w:rsidRPr="00561931">
              <w:t>)</w:t>
            </w:r>
            <w:r w:rsidRPr="00561931">
              <w:tab/>
              <w:t>Section 6.6.7.2, Voltage Support Charge;</w:t>
            </w:r>
          </w:p>
          <w:p w14:paraId="670F8982" w14:textId="77777777" w:rsidR="008C1A6B" w:rsidRPr="00561931" w:rsidRDefault="008C1A6B" w:rsidP="00733619">
            <w:pPr>
              <w:spacing w:after="240"/>
              <w:ind w:left="1440" w:hanging="720"/>
            </w:pPr>
            <w:r w:rsidRPr="00561931">
              <w:t>(</w:t>
            </w:r>
            <w:ins w:id="1220" w:author="ERCOT 012825" w:date="2025-01-14T12:46:00Z">
              <w:r w:rsidR="00A72728">
                <w:t>pp</w:t>
              </w:r>
            </w:ins>
            <w:del w:id="1221" w:author="ERCOT 012825" w:date="2025-01-14T12:46:00Z">
              <w:r w:rsidDel="00A72728">
                <w:delText>nn</w:delText>
              </w:r>
            </w:del>
            <w:r w:rsidRPr="00561931">
              <w:t>)</w:t>
            </w:r>
            <w:r w:rsidRPr="00561931">
              <w:tab/>
              <w:t>Section 6.6.8.1, Black Start Hourly Standby Fee Payment;</w:t>
            </w:r>
          </w:p>
          <w:p w14:paraId="5A1B2FB8" w14:textId="77777777" w:rsidR="008C1A6B" w:rsidRPr="00561931" w:rsidRDefault="008C1A6B" w:rsidP="00733619">
            <w:pPr>
              <w:spacing w:after="240"/>
              <w:ind w:left="1440" w:hanging="720"/>
            </w:pPr>
            <w:r w:rsidRPr="00561931">
              <w:t>(</w:t>
            </w:r>
            <w:proofErr w:type="spellStart"/>
            <w:ins w:id="1222" w:author="ERCOT 012825" w:date="2025-01-14T12:46:00Z">
              <w:r w:rsidR="00A72728">
                <w:t>qq</w:t>
              </w:r>
            </w:ins>
            <w:proofErr w:type="spellEnd"/>
            <w:del w:id="1223" w:author="ERCOT 012825" w:date="2025-01-14T12:46:00Z">
              <w:r w:rsidDel="00A72728">
                <w:delText>oo</w:delText>
              </w:r>
            </w:del>
            <w:r w:rsidRPr="00561931">
              <w:t>)</w:t>
            </w:r>
            <w:r w:rsidRPr="00561931">
              <w:tab/>
              <w:t>Section 6.6.8.2, Black Start Capacity Charge;</w:t>
            </w:r>
          </w:p>
          <w:p w14:paraId="60028A79" w14:textId="77777777" w:rsidR="008C1A6B" w:rsidRPr="00561931" w:rsidRDefault="008C1A6B" w:rsidP="00733619">
            <w:pPr>
              <w:spacing w:after="240"/>
              <w:ind w:left="1440" w:hanging="720"/>
            </w:pPr>
            <w:r w:rsidRPr="00561931">
              <w:t>(</w:t>
            </w:r>
            <w:proofErr w:type="spellStart"/>
            <w:ins w:id="1224" w:author="ERCOT 012825" w:date="2025-01-14T12:47:00Z">
              <w:r w:rsidR="00A72728">
                <w:t>rr</w:t>
              </w:r>
            </w:ins>
            <w:proofErr w:type="spellEnd"/>
            <w:del w:id="1225" w:author="ERCOT 012825" w:date="2025-01-14T12:47:00Z">
              <w:r w:rsidDel="00A72728">
                <w:delText>pp</w:delText>
              </w:r>
            </w:del>
            <w:r w:rsidRPr="00561931">
              <w:t>)</w:t>
            </w:r>
            <w:r w:rsidRPr="00561931">
              <w:tab/>
              <w:t xml:space="preserve">Section 6.6.9.1, Payment for Emergency </w:t>
            </w:r>
            <w:r w:rsidRPr="00A552C3">
              <w:t>Operations Settlement</w:t>
            </w:r>
            <w:r w:rsidRPr="00561931">
              <w:t>;</w:t>
            </w:r>
          </w:p>
          <w:p w14:paraId="5C871B9F" w14:textId="77777777" w:rsidR="008C1A6B" w:rsidRPr="00561931" w:rsidRDefault="008C1A6B" w:rsidP="00733619">
            <w:pPr>
              <w:spacing w:after="240"/>
              <w:ind w:left="1440" w:hanging="720"/>
            </w:pPr>
            <w:r w:rsidRPr="00561931">
              <w:t>(</w:t>
            </w:r>
            <w:ins w:id="1226" w:author="ERCOT 012825" w:date="2025-01-14T12:47:00Z">
              <w:r w:rsidR="00A72728">
                <w:t>ss</w:t>
              </w:r>
            </w:ins>
            <w:del w:id="1227" w:author="ERCOT 012825" w:date="2025-01-14T12:47:00Z">
              <w:r w:rsidDel="00A72728">
                <w:delText>qq</w:delText>
              </w:r>
            </w:del>
            <w:r w:rsidRPr="00561931">
              <w:t>)</w:t>
            </w:r>
            <w:r w:rsidRPr="00561931">
              <w:tab/>
              <w:t xml:space="preserve">Section 6.6.9.2, Charge for Emergency </w:t>
            </w:r>
            <w:r w:rsidRPr="00A552C3">
              <w:t>Operations Settlement</w:t>
            </w:r>
            <w:r w:rsidRPr="00561931">
              <w:t>;</w:t>
            </w:r>
          </w:p>
          <w:p w14:paraId="463B9088" w14:textId="77777777" w:rsidR="008C1A6B" w:rsidRDefault="008C1A6B" w:rsidP="00733619">
            <w:pPr>
              <w:spacing w:after="240"/>
              <w:ind w:left="1440" w:hanging="720"/>
            </w:pPr>
            <w:r w:rsidRPr="00561931">
              <w:t>(</w:t>
            </w:r>
            <w:proofErr w:type="spellStart"/>
            <w:ins w:id="1228" w:author="ERCOT 012825" w:date="2025-01-14T12:47:00Z">
              <w:r w:rsidR="00A72728">
                <w:t>tt</w:t>
              </w:r>
            </w:ins>
            <w:proofErr w:type="spellEnd"/>
            <w:del w:id="1229" w:author="ERCOT 012825" w:date="2025-01-14T12:47:00Z">
              <w:r w:rsidDel="00A72728">
                <w:delText>rr</w:delText>
              </w:r>
            </w:del>
            <w:r w:rsidRPr="00561931">
              <w:t>)</w:t>
            </w:r>
            <w:r w:rsidRPr="00561931">
              <w:tab/>
              <w:t>Section 6.6.10, Real-Time Revenue Neutrality Allocation;</w:t>
            </w:r>
          </w:p>
          <w:p w14:paraId="76248F37" w14:textId="77777777" w:rsidR="008C1A6B" w:rsidRDefault="008C1A6B" w:rsidP="00733619">
            <w:pPr>
              <w:spacing w:after="240"/>
              <w:ind w:left="1440" w:hanging="720"/>
            </w:pPr>
            <w:r>
              <w:t>(</w:t>
            </w:r>
            <w:proofErr w:type="spellStart"/>
            <w:ins w:id="1230" w:author="ERCOT 012825" w:date="2025-01-14T12:47:00Z">
              <w:r w:rsidR="00A72728">
                <w:t>uu</w:t>
              </w:r>
            </w:ins>
            <w:proofErr w:type="spellEnd"/>
            <w:del w:id="1231" w:author="ERCOT 012825" w:date="2025-01-14T12:47:00Z">
              <w:r w:rsidDel="00A72728">
                <w:delText>ss</w:delText>
              </w:r>
            </w:del>
            <w:r>
              <w:t>)</w:t>
            </w:r>
            <w:r>
              <w:tab/>
              <w:t xml:space="preserve">Section 6.6.11.1, Emergency Response Service Capacity Payments; </w:t>
            </w:r>
          </w:p>
          <w:p w14:paraId="73971AB4" w14:textId="77777777" w:rsidR="008C1A6B" w:rsidRPr="00561931" w:rsidRDefault="008C1A6B" w:rsidP="00733619">
            <w:pPr>
              <w:spacing w:after="240"/>
              <w:ind w:left="1440" w:hanging="720"/>
            </w:pPr>
            <w:r>
              <w:t>(</w:t>
            </w:r>
            <w:proofErr w:type="spellStart"/>
            <w:ins w:id="1232" w:author="ERCOT 012825" w:date="2025-01-14T12:47:00Z">
              <w:r w:rsidR="00A72728">
                <w:t>vv</w:t>
              </w:r>
            </w:ins>
            <w:proofErr w:type="spellEnd"/>
            <w:del w:id="1233" w:author="ERCOT 012825" w:date="2025-01-14T12:47:00Z">
              <w:r w:rsidDel="00A72728">
                <w:delText>tt</w:delText>
              </w:r>
            </w:del>
            <w:r>
              <w:t>)</w:t>
            </w:r>
            <w:r>
              <w:tab/>
              <w:t xml:space="preserve">Section 6.6.11.2, Emergency Response Service Capacity Charge; </w:t>
            </w:r>
          </w:p>
          <w:p w14:paraId="06E8509F" w14:textId="77777777" w:rsidR="008C1A6B" w:rsidRPr="000C3B2F" w:rsidRDefault="008C1A6B" w:rsidP="00733619">
            <w:pPr>
              <w:spacing w:after="240"/>
              <w:ind w:left="1440" w:hanging="720"/>
            </w:pPr>
            <w:r w:rsidRPr="00400932">
              <w:t>(</w:t>
            </w:r>
            <w:ins w:id="1234" w:author="ERCOT 012825" w:date="2025-01-14T12:47:00Z">
              <w:r w:rsidR="00A72728">
                <w:t>ww</w:t>
              </w:r>
            </w:ins>
            <w:del w:id="1235" w:author="ERCOT 012825" w:date="2025-01-14T12:47:00Z">
              <w:r w:rsidRPr="00400932" w:rsidDel="00A72728">
                <w:delText>uu</w:delText>
              </w:r>
            </w:del>
            <w:r w:rsidRPr="00400932">
              <w:t>)</w:t>
            </w:r>
            <w:r w:rsidRPr="00400932">
              <w:tab/>
              <w:t>Section 6.6.14.2, Firm Fuel Supply Service Hourly Standby Fee Payment and Fuel Replacement Cost Recovery;</w:t>
            </w:r>
          </w:p>
          <w:p w14:paraId="1969A687" w14:textId="77777777" w:rsidR="008C1A6B" w:rsidRPr="000C3B2F" w:rsidRDefault="008C1A6B" w:rsidP="00733619">
            <w:pPr>
              <w:spacing w:after="240"/>
              <w:ind w:left="1440" w:hanging="720"/>
            </w:pPr>
            <w:r w:rsidRPr="00400932">
              <w:t>(</w:t>
            </w:r>
            <w:ins w:id="1236" w:author="ERCOT 012825" w:date="2025-01-14T12:47:00Z">
              <w:r w:rsidR="00A72728">
                <w:t>xx</w:t>
              </w:r>
            </w:ins>
            <w:del w:id="1237" w:author="ERCOT 012825" w:date="2025-01-14T12:47:00Z">
              <w:r w:rsidRPr="00400932" w:rsidDel="00A72728">
                <w:delText>vv</w:delText>
              </w:r>
            </w:del>
            <w:r w:rsidRPr="00400932">
              <w:t>)</w:t>
            </w:r>
            <w:r w:rsidRPr="00400932">
              <w:tab/>
              <w:t>Section 6.6.14.3, Firm Fuel Supply Service Capacity Charge;</w:t>
            </w:r>
          </w:p>
          <w:p w14:paraId="05263674" w14:textId="77777777" w:rsidR="008C1A6B" w:rsidRDefault="008C1A6B" w:rsidP="00733619">
            <w:pPr>
              <w:spacing w:after="240"/>
              <w:ind w:left="1440" w:hanging="720"/>
            </w:pPr>
            <w:r>
              <w:t>(</w:t>
            </w:r>
            <w:proofErr w:type="spellStart"/>
            <w:ins w:id="1238" w:author="ERCOT 012825" w:date="2025-01-14T12:47:00Z">
              <w:r w:rsidR="00A72728">
                <w:t>yy</w:t>
              </w:r>
            </w:ins>
            <w:proofErr w:type="spellEnd"/>
            <w:del w:id="1239" w:author="ERCOT 012825" w:date="2025-01-14T12:47:00Z">
              <w:r w:rsidDel="00A72728">
                <w:delText>ww</w:delText>
              </w:r>
            </w:del>
            <w:r>
              <w:t>)</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603B677" w14:textId="77777777" w:rsidR="008C1A6B" w:rsidRDefault="008C1A6B" w:rsidP="00733619">
            <w:pPr>
              <w:spacing w:after="240"/>
              <w:ind w:left="1440" w:hanging="720"/>
            </w:pPr>
            <w:r>
              <w:t>(</w:t>
            </w:r>
            <w:proofErr w:type="spellStart"/>
            <w:ins w:id="1240" w:author="ERCOT 012825" w:date="2025-01-14T12:47:00Z">
              <w:r w:rsidR="00A72728">
                <w:t>zz</w:t>
              </w:r>
            </w:ins>
            <w:proofErr w:type="spellEnd"/>
            <w:del w:id="1241" w:author="ERCOT 012825" w:date="2025-01-14T12:47:00Z">
              <w:r w:rsidDel="00A72728">
                <w:delText>xx</w:delText>
              </w:r>
            </w:del>
            <w:r>
              <w:t>)</w:t>
            </w:r>
            <w:r>
              <w:tab/>
              <w:t xml:space="preserve">Section </w:t>
            </w:r>
            <w:r w:rsidRPr="00BC31EE">
              <w:t>6.7.5.</w:t>
            </w:r>
            <w:r>
              <w:t xml:space="preserve">2, </w:t>
            </w:r>
            <w:r w:rsidRPr="00BC31EE">
              <w:t xml:space="preserve">Regulation Up </w:t>
            </w:r>
            <w:r>
              <w:t xml:space="preserve">Service </w:t>
            </w:r>
            <w:r w:rsidRPr="00BC31EE">
              <w:t>Payments and Charges</w:t>
            </w:r>
            <w:r>
              <w:t>;</w:t>
            </w:r>
          </w:p>
          <w:p w14:paraId="777BC127" w14:textId="77777777" w:rsidR="008C1A6B" w:rsidRDefault="008C1A6B" w:rsidP="00733619">
            <w:pPr>
              <w:spacing w:after="240"/>
              <w:ind w:left="1440" w:hanging="720"/>
            </w:pPr>
            <w:r>
              <w:t>(</w:t>
            </w:r>
            <w:proofErr w:type="spellStart"/>
            <w:ins w:id="1242" w:author="ERCOT 012825" w:date="2025-01-14T12:47:00Z">
              <w:r w:rsidR="00A72728">
                <w:t>aaa</w:t>
              </w:r>
            </w:ins>
            <w:proofErr w:type="spellEnd"/>
            <w:del w:id="1243" w:author="ERCOT 012825" w:date="2025-01-14T12:47:00Z">
              <w:r w:rsidDel="00A72728">
                <w:delText>yy</w:delText>
              </w:r>
            </w:del>
            <w:r>
              <w:t>)</w:t>
            </w:r>
            <w:r>
              <w:tab/>
              <w:t xml:space="preserve">Section </w:t>
            </w:r>
            <w:r w:rsidRPr="00BC31EE">
              <w:t>6.7.5.</w:t>
            </w:r>
            <w:r>
              <w:t xml:space="preserve">3, </w:t>
            </w:r>
            <w:r w:rsidRPr="00B81A98">
              <w:t xml:space="preserve">Regulation Down </w:t>
            </w:r>
            <w:r>
              <w:t xml:space="preserve">Service </w:t>
            </w:r>
            <w:r w:rsidRPr="00B81A98">
              <w:t>Payments and Charges</w:t>
            </w:r>
            <w:r>
              <w:t>;</w:t>
            </w:r>
          </w:p>
          <w:p w14:paraId="61ADF1C6" w14:textId="77777777" w:rsidR="008C1A6B" w:rsidRDefault="008C1A6B" w:rsidP="00733619">
            <w:pPr>
              <w:spacing w:after="240"/>
              <w:ind w:left="1440" w:hanging="720"/>
            </w:pPr>
            <w:r>
              <w:t>(</w:t>
            </w:r>
            <w:proofErr w:type="spellStart"/>
            <w:ins w:id="1244" w:author="ERCOT 012825" w:date="2025-01-14T12:47:00Z">
              <w:r w:rsidR="00A72728">
                <w:t>bbb</w:t>
              </w:r>
            </w:ins>
            <w:proofErr w:type="spellEnd"/>
            <w:del w:id="1245" w:author="ERCOT 012825" w:date="2025-01-14T12:47:00Z">
              <w:r w:rsidDel="00A72728">
                <w:delText>zz</w:delText>
              </w:r>
            </w:del>
            <w:r>
              <w:t>)</w:t>
            </w:r>
            <w:r>
              <w:tab/>
              <w:t xml:space="preserve">Section </w:t>
            </w:r>
            <w:r w:rsidRPr="00BC31EE">
              <w:t>6.7.5.</w:t>
            </w:r>
            <w:r>
              <w:t xml:space="preserve">4, </w:t>
            </w:r>
            <w:r w:rsidRPr="00B81A98">
              <w:t>Responsive Reserve Payments and Charges</w:t>
            </w:r>
            <w:r>
              <w:t>;</w:t>
            </w:r>
          </w:p>
          <w:p w14:paraId="69211577" w14:textId="77777777" w:rsidR="008C1A6B" w:rsidRDefault="008C1A6B" w:rsidP="00733619">
            <w:pPr>
              <w:spacing w:after="240"/>
              <w:ind w:left="1440" w:hanging="720"/>
            </w:pPr>
            <w:r>
              <w:t>(</w:t>
            </w:r>
            <w:ins w:id="1246" w:author="ERCOT 012825" w:date="2025-01-14T12:47:00Z">
              <w:r w:rsidR="00A72728">
                <w:t>ccc</w:t>
              </w:r>
            </w:ins>
            <w:del w:id="1247" w:author="ERCOT 012825" w:date="2025-01-14T12:47:00Z">
              <w:r w:rsidDel="00A72728">
                <w:delText>aaa</w:delText>
              </w:r>
            </w:del>
            <w:r>
              <w:t>)</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35415C95" w14:textId="77777777" w:rsidR="008C1A6B" w:rsidRDefault="008C1A6B" w:rsidP="00733619">
            <w:pPr>
              <w:spacing w:after="240"/>
              <w:ind w:left="1440" w:hanging="720"/>
            </w:pPr>
            <w:r>
              <w:t>(</w:t>
            </w:r>
            <w:proofErr w:type="spellStart"/>
            <w:ins w:id="1248" w:author="ERCOT 012825" w:date="2025-01-14T12:47:00Z">
              <w:r w:rsidR="00A72728">
                <w:t>ddd</w:t>
              </w:r>
            </w:ins>
            <w:proofErr w:type="spellEnd"/>
            <w:del w:id="1249" w:author="ERCOT 012825" w:date="2025-01-14T12:47:00Z">
              <w:r w:rsidDel="00A72728">
                <w:delText>bbb</w:delText>
              </w:r>
            </w:del>
            <w:r>
              <w:t>)</w:t>
            </w:r>
            <w:r>
              <w:tab/>
              <w:t xml:space="preserve">Section </w:t>
            </w:r>
            <w:r w:rsidRPr="00BC31EE">
              <w:t>6.7.5.</w:t>
            </w:r>
            <w:r>
              <w:t>6</w:t>
            </w:r>
            <w:r w:rsidRPr="00BC31EE">
              <w:tab/>
            </w:r>
            <w:r>
              <w:t xml:space="preserve">, </w:t>
            </w:r>
            <w:r w:rsidRPr="00BC31EE">
              <w:t>ERCOT Contingency Reserve Service Payments and Charges</w:t>
            </w:r>
            <w:r>
              <w:t>;</w:t>
            </w:r>
          </w:p>
          <w:p w14:paraId="27899E9E" w14:textId="77777777" w:rsidR="008C1A6B" w:rsidRDefault="008C1A6B" w:rsidP="00733619">
            <w:pPr>
              <w:spacing w:after="240"/>
              <w:ind w:left="1440" w:hanging="720"/>
            </w:pPr>
            <w:r>
              <w:t>(</w:t>
            </w:r>
            <w:proofErr w:type="spellStart"/>
            <w:ins w:id="1250" w:author="ERCOT 012825" w:date="2025-01-14T12:47:00Z">
              <w:r w:rsidR="00A72728">
                <w:t>eee</w:t>
              </w:r>
            </w:ins>
            <w:proofErr w:type="spellEnd"/>
            <w:del w:id="1251" w:author="ERCOT 012825" w:date="2025-01-14T12:47:00Z">
              <w:r w:rsidDel="00A72728">
                <w:delText>ccc</w:delText>
              </w:r>
            </w:del>
            <w:r>
              <w:t>)</w:t>
            </w:r>
            <w:r>
              <w:tab/>
              <w:t xml:space="preserve">Section </w:t>
            </w:r>
            <w:r w:rsidRPr="00BC31EE">
              <w:t>6.7.5.</w:t>
            </w:r>
            <w:r>
              <w:t>7</w:t>
            </w:r>
            <w:r w:rsidRPr="00BC31EE">
              <w:tab/>
            </w:r>
            <w:r>
              <w:t xml:space="preserve">, </w:t>
            </w:r>
            <w:r w:rsidRPr="00BC31EE">
              <w:t>Real-Time Derated Ancillary Service Capability Payment</w:t>
            </w:r>
            <w:r>
              <w:t>;</w:t>
            </w:r>
          </w:p>
          <w:p w14:paraId="6596C8BF" w14:textId="77777777" w:rsidR="008C1A6B" w:rsidRPr="00561931" w:rsidRDefault="008C1A6B" w:rsidP="00733619">
            <w:pPr>
              <w:spacing w:after="240"/>
              <w:ind w:left="1440" w:hanging="720"/>
            </w:pPr>
            <w:r>
              <w:t>(</w:t>
            </w:r>
            <w:proofErr w:type="spellStart"/>
            <w:ins w:id="1252" w:author="ERCOT 012825" w:date="2025-01-14T12:47:00Z">
              <w:r w:rsidR="00A72728">
                <w:t>fff</w:t>
              </w:r>
            </w:ins>
            <w:proofErr w:type="spellEnd"/>
            <w:del w:id="1253" w:author="ERCOT 012825" w:date="2025-01-14T12:47:00Z">
              <w:r w:rsidDel="00A72728">
                <w:delText>ddd</w:delText>
              </w:r>
            </w:del>
            <w:r>
              <w:t>)</w:t>
            </w:r>
            <w:r>
              <w:tab/>
              <w:t xml:space="preserve">Section </w:t>
            </w:r>
            <w:r w:rsidRPr="00BC31EE">
              <w:t>6.7.5.</w:t>
            </w:r>
            <w:r>
              <w:t>8</w:t>
            </w:r>
            <w:r w:rsidRPr="00BC31EE">
              <w:tab/>
            </w:r>
            <w:r>
              <w:t xml:space="preserve">, </w:t>
            </w:r>
            <w:r w:rsidRPr="00BC31EE">
              <w:t>Real-Time Derated Ancillary Service Capability Charge</w:t>
            </w:r>
            <w:r>
              <w:t>;</w:t>
            </w:r>
          </w:p>
          <w:p w14:paraId="64A02DD0" w14:textId="77777777" w:rsidR="008C1A6B" w:rsidRPr="00561931" w:rsidRDefault="008C1A6B" w:rsidP="00733619">
            <w:pPr>
              <w:spacing w:after="240"/>
              <w:ind w:left="1440" w:hanging="720"/>
            </w:pPr>
            <w:r w:rsidRPr="00561931">
              <w:t>(</w:t>
            </w:r>
            <w:proofErr w:type="spellStart"/>
            <w:ins w:id="1254" w:author="ERCOT 012825" w:date="2025-01-14T12:47:00Z">
              <w:r w:rsidR="00A72728">
                <w:t>ggg</w:t>
              </w:r>
            </w:ins>
            <w:proofErr w:type="spellEnd"/>
            <w:del w:id="1255" w:author="ERCOT 012825" w:date="2025-01-14T12:47:00Z">
              <w:r w:rsidDel="00A72728">
                <w:delText>eee</w:delText>
              </w:r>
            </w:del>
            <w:r w:rsidRPr="00561931">
              <w:t>)</w:t>
            </w:r>
            <w:r w:rsidRPr="00561931">
              <w:tab/>
              <w:t>Section 6.7.6, Real</w:t>
            </w:r>
            <w:r>
              <w:t>-</w:t>
            </w:r>
            <w:r w:rsidRPr="00561931">
              <w:t>Time Ancillary Service Revenue Neutrality Allocation</w:t>
            </w:r>
            <w:r>
              <w:t>;</w:t>
            </w:r>
          </w:p>
          <w:p w14:paraId="700A6A03" w14:textId="77777777" w:rsidR="008C1A6B" w:rsidRPr="00CF7EAF" w:rsidRDefault="008C1A6B" w:rsidP="00733619">
            <w:pPr>
              <w:spacing w:after="240"/>
              <w:ind w:left="1440" w:hanging="720"/>
            </w:pPr>
            <w:r w:rsidRPr="00CF7EAF">
              <w:t>(</w:t>
            </w:r>
            <w:proofErr w:type="spellStart"/>
            <w:ins w:id="1256" w:author="ERCOT 012825" w:date="2025-01-14T12:47:00Z">
              <w:r w:rsidR="00A72728">
                <w:t>hhh</w:t>
              </w:r>
            </w:ins>
            <w:proofErr w:type="spellEnd"/>
            <w:del w:id="1257" w:author="ERCOT 012825" w:date="2025-01-14T12:47:00Z">
              <w:r w:rsidRPr="00CF7EAF" w:rsidDel="00A72728">
                <w:delText>fff</w:delText>
              </w:r>
            </w:del>
            <w:r w:rsidRPr="00CF7EAF">
              <w:t>)</w:t>
            </w:r>
            <w:r w:rsidRPr="00CF7EAF">
              <w:tab/>
              <w:t>Section 6.8.2, Recovery of Operating Losses During an LCAP or ECAP Effective Period;</w:t>
            </w:r>
          </w:p>
          <w:p w14:paraId="5A91F30B" w14:textId="77777777" w:rsidR="008C1A6B" w:rsidRPr="00CF7EAF" w:rsidRDefault="008C1A6B" w:rsidP="00733619">
            <w:pPr>
              <w:spacing w:after="240"/>
              <w:ind w:left="1440" w:hanging="720"/>
            </w:pPr>
            <w:r w:rsidRPr="00CF7EAF">
              <w:lastRenderedPageBreak/>
              <w:t>(</w:t>
            </w:r>
            <w:ins w:id="1258" w:author="ERCOT 012825" w:date="2025-01-14T12:47:00Z">
              <w:r w:rsidR="00A72728">
                <w:t>iii</w:t>
              </w:r>
            </w:ins>
            <w:del w:id="1259" w:author="ERCOT 012825" w:date="2025-01-14T12:47:00Z">
              <w:r w:rsidRPr="00CF7EAF" w:rsidDel="00A72728">
                <w:delText>ggg</w:delText>
              </w:r>
            </w:del>
            <w:r w:rsidRPr="00CF7EAF">
              <w:t>)   Section 6.8.3, Charges for Operating Losses During an LCAP or ECAP Effective Period;</w:t>
            </w:r>
          </w:p>
          <w:p w14:paraId="2C25D3E0" w14:textId="77777777" w:rsidR="008C1A6B" w:rsidRPr="00561931" w:rsidRDefault="008C1A6B" w:rsidP="00733619">
            <w:pPr>
              <w:spacing w:after="240"/>
              <w:ind w:left="1440" w:hanging="720"/>
            </w:pPr>
            <w:r w:rsidRPr="00561931">
              <w:t>(</w:t>
            </w:r>
            <w:proofErr w:type="spellStart"/>
            <w:ins w:id="1260" w:author="ERCOT 012825" w:date="2025-01-14T12:47:00Z">
              <w:r w:rsidR="00A72728">
                <w:t>jjj</w:t>
              </w:r>
            </w:ins>
            <w:proofErr w:type="spellEnd"/>
            <w:del w:id="1261" w:author="ERCOT 012825" w:date="2025-01-14T12:47:00Z">
              <w:r w:rsidDel="00A72728">
                <w:delText>hhh</w:delText>
              </w:r>
            </w:del>
            <w:r w:rsidRPr="00561931">
              <w:t>)</w:t>
            </w:r>
            <w:r w:rsidRPr="00561931">
              <w:tab/>
              <w:t>Section 7.9.2.1, Payments and Charges for PTP Obligations Settled in Real-Time; and</w:t>
            </w:r>
          </w:p>
          <w:p w14:paraId="423DFAE9" w14:textId="77777777" w:rsidR="008C1A6B" w:rsidRPr="008A04B3" w:rsidRDefault="008C1A6B" w:rsidP="00733619">
            <w:pPr>
              <w:spacing w:after="240"/>
              <w:ind w:left="1440" w:hanging="720"/>
            </w:pPr>
            <w:r w:rsidRPr="00561931">
              <w:t>(</w:t>
            </w:r>
            <w:proofErr w:type="spellStart"/>
            <w:ins w:id="1262" w:author="ERCOT 012825" w:date="2025-01-14T12:47:00Z">
              <w:r w:rsidR="00A72728">
                <w:t>kkk</w:t>
              </w:r>
            </w:ins>
            <w:proofErr w:type="spellEnd"/>
            <w:del w:id="1263" w:author="ERCOT 012825" w:date="2025-01-14T12:47:00Z">
              <w:r w:rsidDel="00A72728">
                <w:delText>iii</w:delText>
              </w:r>
            </w:del>
            <w:r w:rsidRPr="00561931">
              <w:t>)</w:t>
            </w:r>
            <w:r w:rsidRPr="00561931">
              <w:tab/>
              <w:t>Section 9.16.1, ERCOT System Administration Fee.</w:t>
            </w:r>
          </w:p>
        </w:tc>
      </w:tr>
    </w:tbl>
    <w:p w14:paraId="5E81D10F" w14:textId="77777777" w:rsidR="008C1A6B" w:rsidRDefault="008C1A6B" w:rsidP="008C1A6B">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353E1F9D" w14:textId="77777777" w:rsidR="008C1A6B" w:rsidRDefault="008C1A6B" w:rsidP="00A054DA">
      <w:pPr>
        <w:spacing w:after="240"/>
        <w:ind w:left="1440" w:hanging="720"/>
      </w:pPr>
      <w:r>
        <w:t>(a)</w:t>
      </w:r>
      <w:r>
        <w:tab/>
        <w:t>Section 7.9.2.4, Payments for FGRs in Real-Time; and</w:t>
      </w:r>
    </w:p>
    <w:p w14:paraId="2B4FAAD8" w14:textId="77777777" w:rsidR="008C1A6B" w:rsidRDefault="008C1A6B" w:rsidP="00A054DA">
      <w:pPr>
        <w:spacing w:after="240"/>
        <w:ind w:left="1440" w:hanging="720"/>
      </w:pPr>
      <w:r>
        <w:t>(b)</w:t>
      </w:r>
      <w:r>
        <w:tab/>
        <w:t>Section 7.9.2.5, Payments and Charges for PTP Obligations with Refund in Real-Time.</w:t>
      </w:r>
    </w:p>
    <w:p w14:paraId="2A59EE05" w14:textId="77777777" w:rsidR="00152993" w:rsidRDefault="00152993" w:rsidP="00A56B6C">
      <w:pPr>
        <w:keepNext/>
        <w:widowControl w:val="0"/>
        <w:tabs>
          <w:tab w:val="left" w:pos="1260"/>
        </w:tabs>
        <w:spacing w:before="240" w:after="240"/>
        <w:outlineLvl w:val="3"/>
      </w:pPr>
    </w:p>
    <w:sectPr w:rsidR="00152993"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42F8" w14:textId="77777777" w:rsidR="00E050BD" w:rsidRDefault="00E050BD">
      <w:r>
        <w:separator/>
      </w:r>
    </w:p>
  </w:endnote>
  <w:endnote w:type="continuationSeparator" w:id="0">
    <w:p w14:paraId="462779EF" w14:textId="77777777" w:rsidR="00E050BD" w:rsidRDefault="00E0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99180" w14:textId="40273F5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054DA">
      <w:rPr>
        <w:rFonts w:ascii="Arial" w:hAnsi="Arial"/>
        <w:noProof/>
        <w:sz w:val="18"/>
      </w:rPr>
      <w:t>1229NPRR-13 ERCOT Comments 01</w:t>
    </w:r>
    <w:r w:rsidR="00557DD9">
      <w:rPr>
        <w:rFonts w:ascii="Arial" w:hAnsi="Arial"/>
        <w:noProof/>
        <w:sz w:val="18"/>
      </w:rPr>
      <w:t>282</w:t>
    </w:r>
    <w:r w:rsidR="00A054DA">
      <w:rPr>
        <w:rFonts w:ascii="Arial" w:hAnsi="Arial"/>
        <w:noProof/>
        <w:sz w:val="18"/>
      </w:rPr>
      <w:t>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32FB1E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2A2E5" w14:textId="77777777" w:rsidR="00E050BD" w:rsidRDefault="00E050BD">
      <w:r>
        <w:separator/>
      </w:r>
    </w:p>
  </w:footnote>
  <w:footnote w:type="continuationSeparator" w:id="0">
    <w:p w14:paraId="319A224F" w14:textId="77777777" w:rsidR="00E050BD" w:rsidRDefault="00E05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5D81" w14:textId="7BA0F80A" w:rsidR="00EE6681" w:rsidRPr="004A4110" w:rsidRDefault="00EE6681" w:rsidP="004A4110">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26533423">
    <w:abstractNumId w:val="10"/>
  </w:num>
  <w:num w:numId="2" w16cid:durableId="2099520310">
    <w:abstractNumId w:val="36"/>
  </w:num>
  <w:num w:numId="3" w16cid:durableId="328018226">
    <w:abstractNumId w:val="11"/>
  </w:num>
  <w:num w:numId="4" w16cid:durableId="597252702">
    <w:abstractNumId w:val="18"/>
  </w:num>
  <w:num w:numId="5" w16cid:durableId="247085457">
    <w:abstractNumId w:val="31"/>
  </w:num>
  <w:num w:numId="6" w16cid:durableId="987444691">
    <w:abstractNumId w:val="34"/>
  </w:num>
  <w:num w:numId="7" w16cid:durableId="645008121">
    <w:abstractNumId w:val="35"/>
  </w:num>
  <w:num w:numId="8" w16cid:durableId="293944550">
    <w:abstractNumId w:val="22"/>
  </w:num>
  <w:num w:numId="9" w16cid:durableId="225996030">
    <w:abstractNumId w:val="32"/>
  </w:num>
  <w:num w:numId="10" w16cid:durableId="729308348">
    <w:abstractNumId w:val="16"/>
  </w:num>
  <w:num w:numId="11" w16cid:durableId="1418794611">
    <w:abstractNumId w:val="25"/>
  </w:num>
  <w:num w:numId="12" w16cid:durableId="10451491">
    <w:abstractNumId w:val="17"/>
  </w:num>
  <w:num w:numId="13" w16cid:durableId="1921408404">
    <w:abstractNumId w:val="27"/>
  </w:num>
  <w:num w:numId="14" w16cid:durableId="1297174372">
    <w:abstractNumId w:val="12"/>
  </w:num>
  <w:num w:numId="15" w16cid:durableId="2004776878">
    <w:abstractNumId w:val="15"/>
  </w:num>
  <w:num w:numId="16" w16cid:durableId="242761372">
    <w:abstractNumId w:val="9"/>
  </w:num>
  <w:num w:numId="17" w16cid:durableId="800804471">
    <w:abstractNumId w:val="7"/>
  </w:num>
  <w:num w:numId="18" w16cid:durableId="1998653198">
    <w:abstractNumId w:val="6"/>
  </w:num>
  <w:num w:numId="19" w16cid:durableId="1433283567">
    <w:abstractNumId w:val="5"/>
  </w:num>
  <w:num w:numId="20" w16cid:durableId="839850345">
    <w:abstractNumId w:val="4"/>
  </w:num>
  <w:num w:numId="21" w16cid:durableId="287443344">
    <w:abstractNumId w:val="8"/>
  </w:num>
  <w:num w:numId="22" w16cid:durableId="2112625442">
    <w:abstractNumId w:val="3"/>
  </w:num>
  <w:num w:numId="23" w16cid:durableId="537205311">
    <w:abstractNumId w:val="2"/>
  </w:num>
  <w:num w:numId="24" w16cid:durableId="418798252">
    <w:abstractNumId w:val="1"/>
  </w:num>
  <w:num w:numId="25" w16cid:durableId="988096875">
    <w:abstractNumId w:val="0"/>
  </w:num>
  <w:num w:numId="26" w16cid:durableId="819923402">
    <w:abstractNumId w:val="21"/>
  </w:num>
  <w:num w:numId="27" w16cid:durableId="770394943">
    <w:abstractNumId w:val="37"/>
  </w:num>
  <w:num w:numId="28" w16cid:durableId="2106146002">
    <w:abstractNumId w:val="23"/>
  </w:num>
  <w:num w:numId="29" w16cid:durableId="314994489">
    <w:abstractNumId w:val="19"/>
  </w:num>
  <w:num w:numId="30" w16cid:durableId="890002673">
    <w:abstractNumId w:val="26"/>
  </w:num>
  <w:num w:numId="31" w16cid:durableId="1571579979">
    <w:abstractNumId w:val="33"/>
  </w:num>
  <w:num w:numId="32" w16cid:durableId="1454202878">
    <w:abstractNumId w:val="24"/>
  </w:num>
  <w:num w:numId="33" w16cid:durableId="1409770959">
    <w:abstractNumId w:val="28"/>
  </w:num>
  <w:num w:numId="34" w16cid:durableId="220792996">
    <w:abstractNumId w:val="13"/>
  </w:num>
  <w:num w:numId="35" w16cid:durableId="985546879">
    <w:abstractNumId w:val="29"/>
  </w:num>
  <w:num w:numId="36" w16cid:durableId="142358241">
    <w:abstractNumId w:val="14"/>
  </w:num>
  <w:num w:numId="37" w16cid:durableId="98566183">
    <w:abstractNumId w:val="20"/>
  </w:num>
  <w:num w:numId="38" w16cid:durableId="7034748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ERCOT 012825">
    <w15:presenceInfo w15:providerId="None" w15:userId="ERCOT 012825"/>
  </w15:person>
  <w15:person w15:author="STEC">
    <w15:presenceInfo w15:providerId="None" w15:userId="STEC"/>
  </w15:person>
  <w15:person w15:author="STEC 092024">
    <w15:presenceInfo w15:providerId="None" w15:userId="STEC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6FD7"/>
    <w:rsid w:val="00037668"/>
    <w:rsid w:val="00075A94"/>
    <w:rsid w:val="00093B1E"/>
    <w:rsid w:val="0013021B"/>
    <w:rsid w:val="00132855"/>
    <w:rsid w:val="00150645"/>
    <w:rsid w:val="00152993"/>
    <w:rsid w:val="00170297"/>
    <w:rsid w:val="001A227D"/>
    <w:rsid w:val="001A41BE"/>
    <w:rsid w:val="001A5AF9"/>
    <w:rsid w:val="001E2032"/>
    <w:rsid w:val="00232033"/>
    <w:rsid w:val="002B4141"/>
    <w:rsid w:val="0030067C"/>
    <w:rsid w:val="003010C0"/>
    <w:rsid w:val="00332A97"/>
    <w:rsid w:val="00350C00"/>
    <w:rsid w:val="00366113"/>
    <w:rsid w:val="00381272"/>
    <w:rsid w:val="003B4DC2"/>
    <w:rsid w:val="003C270C"/>
    <w:rsid w:val="003C3AF5"/>
    <w:rsid w:val="003D0994"/>
    <w:rsid w:val="003F5308"/>
    <w:rsid w:val="00423824"/>
    <w:rsid w:val="0043567D"/>
    <w:rsid w:val="00452D00"/>
    <w:rsid w:val="004949BD"/>
    <w:rsid w:val="004A4110"/>
    <w:rsid w:val="004B7B90"/>
    <w:rsid w:val="004E2C19"/>
    <w:rsid w:val="004F667A"/>
    <w:rsid w:val="00557DD9"/>
    <w:rsid w:val="005D284C"/>
    <w:rsid w:val="00604512"/>
    <w:rsid w:val="00633E23"/>
    <w:rsid w:val="00673B94"/>
    <w:rsid w:val="00680AC6"/>
    <w:rsid w:val="006835D8"/>
    <w:rsid w:val="006C316E"/>
    <w:rsid w:val="006D0F7C"/>
    <w:rsid w:val="006F6C46"/>
    <w:rsid w:val="007269C4"/>
    <w:rsid w:val="00733619"/>
    <w:rsid w:val="0074209E"/>
    <w:rsid w:val="007816FC"/>
    <w:rsid w:val="007B142C"/>
    <w:rsid w:val="007C4E5E"/>
    <w:rsid w:val="007F0230"/>
    <w:rsid w:val="007F2CA8"/>
    <w:rsid w:val="007F7161"/>
    <w:rsid w:val="00831DBA"/>
    <w:rsid w:val="0085559E"/>
    <w:rsid w:val="00896B1B"/>
    <w:rsid w:val="008B0782"/>
    <w:rsid w:val="008C1A6B"/>
    <w:rsid w:val="008E559E"/>
    <w:rsid w:val="008F4DAD"/>
    <w:rsid w:val="00916080"/>
    <w:rsid w:val="00921A68"/>
    <w:rsid w:val="00991801"/>
    <w:rsid w:val="00A015C4"/>
    <w:rsid w:val="00A054DA"/>
    <w:rsid w:val="00A15172"/>
    <w:rsid w:val="00A17017"/>
    <w:rsid w:val="00A5633D"/>
    <w:rsid w:val="00A56B6C"/>
    <w:rsid w:val="00A72728"/>
    <w:rsid w:val="00B5080A"/>
    <w:rsid w:val="00B60382"/>
    <w:rsid w:val="00B6608F"/>
    <w:rsid w:val="00B74F2B"/>
    <w:rsid w:val="00B77DC3"/>
    <w:rsid w:val="00B943AE"/>
    <w:rsid w:val="00BA68E6"/>
    <w:rsid w:val="00BD7258"/>
    <w:rsid w:val="00C0598D"/>
    <w:rsid w:val="00C11956"/>
    <w:rsid w:val="00C16EB2"/>
    <w:rsid w:val="00C30B9E"/>
    <w:rsid w:val="00C426DE"/>
    <w:rsid w:val="00C602E5"/>
    <w:rsid w:val="00C64806"/>
    <w:rsid w:val="00C748FD"/>
    <w:rsid w:val="00D4046E"/>
    <w:rsid w:val="00D4362F"/>
    <w:rsid w:val="00DB5158"/>
    <w:rsid w:val="00DD4739"/>
    <w:rsid w:val="00DE5F33"/>
    <w:rsid w:val="00E050BD"/>
    <w:rsid w:val="00E07B54"/>
    <w:rsid w:val="00E11F78"/>
    <w:rsid w:val="00E17252"/>
    <w:rsid w:val="00E621E1"/>
    <w:rsid w:val="00EC55B3"/>
    <w:rsid w:val="00EE6200"/>
    <w:rsid w:val="00EE6681"/>
    <w:rsid w:val="00F452E7"/>
    <w:rsid w:val="00F96FB2"/>
    <w:rsid w:val="00FB51D8"/>
    <w:rsid w:val="00FB5575"/>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5C4423D"/>
  <w15:chartTrackingRefBased/>
  <w15:docId w15:val="{25FCDE56-AFCE-43D3-B1F0-2E354A12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C64806"/>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C64806"/>
    <w:rPr>
      <w:sz w:val="18"/>
      <w:szCs w:val="20"/>
    </w:rPr>
  </w:style>
  <w:style w:type="character" w:customStyle="1" w:styleId="FootnoteTextChar">
    <w:name w:val="Footnote Text Char"/>
    <w:link w:val="FootnoteText"/>
    <w:rsid w:val="00C64806"/>
    <w:rPr>
      <w:sz w:val="18"/>
    </w:rPr>
  </w:style>
  <w:style w:type="paragraph" w:customStyle="1" w:styleId="Formula">
    <w:name w:val="Formula"/>
    <w:basedOn w:val="Normal"/>
    <w:link w:val="FormulaChar"/>
    <w:autoRedefine/>
    <w:rsid w:val="00C426D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C64806"/>
    <w:pPr>
      <w:tabs>
        <w:tab w:val="left" w:pos="2340"/>
        <w:tab w:val="left" w:pos="3420"/>
      </w:tabs>
      <w:spacing w:after="240"/>
      <w:ind w:left="3420" w:hanging="2700"/>
    </w:pPr>
    <w:rPr>
      <w:b/>
      <w:bCs/>
    </w:rPr>
  </w:style>
  <w:style w:type="table" w:customStyle="1" w:styleId="FormulaVariableTable">
    <w:name w:val="Formula Variable Table"/>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C64806"/>
    <w:pPr>
      <w:numPr>
        <w:ilvl w:val="0"/>
        <w:numId w:val="0"/>
      </w:numPr>
      <w:tabs>
        <w:tab w:val="left" w:pos="900"/>
      </w:tabs>
      <w:ind w:left="900" w:hanging="900"/>
    </w:pPr>
  </w:style>
  <w:style w:type="paragraph" w:customStyle="1" w:styleId="H3">
    <w:name w:val="H3"/>
    <w:basedOn w:val="Heading3"/>
    <w:next w:val="BodyText"/>
    <w:link w:val="H3Char"/>
    <w:rsid w:val="00C6480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C64806"/>
    <w:pPr>
      <w:numPr>
        <w:ilvl w:val="0"/>
        <w:numId w:val="0"/>
      </w:numPr>
      <w:tabs>
        <w:tab w:val="left" w:pos="1260"/>
      </w:tabs>
      <w:spacing w:before="240"/>
      <w:ind w:left="1260" w:hanging="1260"/>
    </w:pPr>
  </w:style>
  <w:style w:type="paragraph" w:customStyle="1" w:styleId="H5">
    <w:name w:val="H5"/>
    <w:basedOn w:val="Heading5"/>
    <w:next w:val="BodyText"/>
    <w:link w:val="H5Char"/>
    <w:rsid w:val="00C64806"/>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C64806"/>
    <w:pPr>
      <w:keepNext/>
      <w:tabs>
        <w:tab w:val="left" w:pos="1800"/>
      </w:tabs>
      <w:spacing w:after="240"/>
      <w:ind w:left="1800" w:hanging="1800"/>
    </w:pPr>
    <w:rPr>
      <w:bCs/>
      <w:sz w:val="24"/>
      <w:szCs w:val="22"/>
    </w:rPr>
  </w:style>
  <w:style w:type="paragraph" w:customStyle="1" w:styleId="H7">
    <w:name w:val="H7"/>
    <w:basedOn w:val="Heading7"/>
    <w:next w:val="BodyText"/>
    <w:rsid w:val="00C64806"/>
    <w:pPr>
      <w:keepNext/>
      <w:tabs>
        <w:tab w:val="left" w:pos="1980"/>
      </w:tabs>
      <w:spacing w:after="240"/>
      <w:ind w:left="1980" w:hanging="1980"/>
    </w:pPr>
    <w:rPr>
      <w:b/>
      <w:i/>
      <w:szCs w:val="24"/>
    </w:rPr>
  </w:style>
  <w:style w:type="paragraph" w:customStyle="1" w:styleId="H8">
    <w:name w:val="H8"/>
    <w:basedOn w:val="Heading8"/>
    <w:next w:val="BodyText"/>
    <w:rsid w:val="00C64806"/>
    <w:pPr>
      <w:keepNext/>
      <w:tabs>
        <w:tab w:val="left" w:pos="2160"/>
      </w:tabs>
      <w:spacing w:after="240"/>
      <w:ind w:left="2160" w:hanging="2160"/>
    </w:pPr>
    <w:rPr>
      <w:b/>
      <w:i w:val="0"/>
      <w:iCs/>
      <w:szCs w:val="24"/>
    </w:rPr>
  </w:style>
  <w:style w:type="paragraph" w:customStyle="1" w:styleId="H9">
    <w:name w:val="H9"/>
    <w:basedOn w:val="Heading9"/>
    <w:next w:val="BodyText"/>
    <w:rsid w:val="00C6480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C64806"/>
    <w:pPr>
      <w:keepNext/>
      <w:spacing w:before="240" w:after="240"/>
    </w:pPr>
    <w:rPr>
      <w:b/>
      <w:iCs/>
      <w:szCs w:val="20"/>
    </w:rPr>
  </w:style>
  <w:style w:type="paragraph" w:customStyle="1" w:styleId="Instructions">
    <w:name w:val="Instructions"/>
    <w:basedOn w:val="BodyText"/>
    <w:link w:val="InstructionsChar"/>
    <w:rsid w:val="00C64806"/>
    <w:pPr>
      <w:spacing w:before="0" w:after="240"/>
    </w:pPr>
    <w:rPr>
      <w:b/>
      <w:i/>
      <w:iCs/>
    </w:rPr>
  </w:style>
  <w:style w:type="paragraph" w:styleId="List">
    <w:name w:val="List"/>
    <w:aliases w:val=" Char2 Char Char Char Char, Char2 Char, Char1,Char2 Char Char Char Char"/>
    <w:basedOn w:val="Normal"/>
    <w:link w:val="ListChar"/>
    <w:rsid w:val="00C64806"/>
    <w:pPr>
      <w:spacing w:after="240"/>
      <w:ind w:left="720" w:hanging="720"/>
    </w:pPr>
    <w:rPr>
      <w:szCs w:val="20"/>
    </w:rPr>
  </w:style>
  <w:style w:type="paragraph" w:styleId="List2">
    <w:name w:val="List 2"/>
    <w:aliases w:val="Char2,Char2 Char Char, Char2"/>
    <w:basedOn w:val="Normal"/>
    <w:link w:val="List2Char"/>
    <w:rsid w:val="00C64806"/>
    <w:pPr>
      <w:spacing w:after="240"/>
      <w:ind w:left="1440" w:hanging="720"/>
    </w:pPr>
    <w:rPr>
      <w:szCs w:val="20"/>
    </w:rPr>
  </w:style>
  <w:style w:type="paragraph" w:styleId="List3">
    <w:name w:val="List 3"/>
    <w:basedOn w:val="Normal"/>
    <w:rsid w:val="00C64806"/>
    <w:pPr>
      <w:spacing w:after="240"/>
      <w:ind w:left="2160" w:hanging="720"/>
    </w:pPr>
    <w:rPr>
      <w:szCs w:val="20"/>
    </w:rPr>
  </w:style>
  <w:style w:type="paragraph" w:customStyle="1" w:styleId="ListIntroduction">
    <w:name w:val="List Introduction"/>
    <w:basedOn w:val="BodyText"/>
    <w:link w:val="ListIntroductionChar"/>
    <w:rsid w:val="00C64806"/>
    <w:pPr>
      <w:keepNext/>
      <w:spacing w:before="0" w:after="240"/>
    </w:pPr>
    <w:rPr>
      <w:iCs/>
      <w:szCs w:val="20"/>
    </w:rPr>
  </w:style>
  <w:style w:type="paragraph" w:customStyle="1" w:styleId="ListSub">
    <w:name w:val="List Sub"/>
    <w:basedOn w:val="List"/>
    <w:link w:val="ListSubChar"/>
    <w:rsid w:val="00C64806"/>
    <w:pPr>
      <w:ind w:firstLine="0"/>
    </w:pPr>
  </w:style>
  <w:style w:type="character" w:styleId="PageNumber">
    <w:name w:val="page number"/>
    <w:basedOn w:val="DefaultParagraphFont"/>
    <w:rsid w:val="00C64806"/>
  </w:style>
  <w:style w:type="paragraph" w:customStyle="1" w:styleId="Spaceafterbox">
    <w:name w:val="Space after box"/>
    <w:basedOn w:val="Normal"/>
    <w:rsid w:val="00C64806"/>
    <w:rPr>
      <w:szCs w:val="20"/>
    </w:rPr>
  </w:style>
  <w:style w:type="paragraph" w:customStyle="1" w:styleId="TableBody">
    <w:name w:val="Table Body"/>
    <w:basedOn w:val="BodyText"/>
    <w:rsid w:val="00C64806"/>
    <w:pPr>
      <w:spacing w:before="0" w:after="60"/>
    </w:pPr>
    <w:rPr>
      <w:iCs/>
      <w:sz w:val="20"/>
      <w:szCs w:val="20"/>
    </w:rPr>
  </w:style>
  <w:style w:type="paragraph" w:customStyle="1" w:styleId="TableBullet">
    <w:name w:val="Table Bullet"/>
    <w:basedOn w:val="TableBody"/>
    <w:rsid w:val="00C64806"/>
    <w:pPr>
      <w:numPr>
        <w:numId w:val="4"/>
      </w:numPr>
      <w:ind w:left="0" w:firstLine="0"/>
    </w:pPr>
  </w:style>
  <w:style w:type="paragraph" w:customStyle="1" w:styleId="TableHead">
    <w:name w:val="Table Head"/>
    <w:basedOn w:val="BodyText"/>
    <w:rsid w:val="00C64806"/>
    <w:pPr>
      <w:spacing w:before="0" w:after="240"/>
    </w:pPr>
    <w:rPr>
      <w:b/>
      <w:iCs/>
      <w:sz w:val="20"/>
      <w:szCs w:val="20"/>
    </w:rPr>
  </w:style>
  <w:style w:type="paragraph" w:styleId="TOC1">
    <w:name w:val="toc 1"/>
    <w:basedOn w:val="Normal"/>
    <w:next w:val="Normal"/>
    <w:autoRedefine/>
    <w:uiPriority w:val="39"/>
    <w:rsid w:val="00C6480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C6480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C6480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C648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C6480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C648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648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64806"/>
    <w:pPr>
      <w:ind w:left="1680"/>
    </w:pPr>
    <w:rPr>
      <w:sz w:val="18"/>
      <w:szCs w:val="18"/>
    </w:rPr>
  </w:style>
  <w:style w:type="paragraph" w:styleId="TOC9">
    <w:name w:val="toc 9"/>
    <w:basedOn w:val="Normal"/>
    <w:next w:val="Normal"/>
    <w:autoRedefine/>
    <w:uiPriority w:val="39"/>
    <w:rsid w:val="00C64806"/>
    <w:pPr>
      <w:ind w:left="1920"/>
    </w:pPr>
    <w:rPr>
      <w:sz w:val="18"/>
      <w:szCs w:val="18"/>
    </w:rPr>
  </w:style>
  <w:style w:type="paragraph" w:customStyle="1" w:styleId="VariableDefinition">
    <w:name w:val="Variable Definition"/>
    <w:basedOn w:val="BodyTextIndent"/>
    <w:link w:val="VariableDefinitionChar"/>
    <w:rsid w:val="00C64806"/>
    <w:pPr>
      <w:tabs>
        <w:tab w:val="left" w:pos="2160"/>
      </w:tabs>
      <w:spacing w:before="0" w:after="240"/>
      <w:ind w:left="2160" w:hanging="1440"/>
      <w:contextualSpacing/>
    </w:pPr>
    <w:rPr>
      <w:iCs/>
      <w:szCs w:val="20"/>
    </w:rPr>
  </w:style>
  <w:style w:type="table" w:customStyle="1" w:styleId="VariableTable">
    <w:name w:val="Variable Table"/>
    <w:basedOn w:val="TableNormal"/>
    <w:rsid w:val="00C64806"/>
    <w:tblPr/>
  </w:style>
  <w:style w:type="character" w:customStyle="1" w:styleId="NormalArialChar">
    <w:name w:val="Normal+Arial Char"/>
    <w:link w:val="NormalArial"/>
    <w:rsid w:val="00C64806"/>
    <w:rPr>
      <w:rFonts w:ascii="Arial" w:hAnsi="Arial"/>
      <w:sz w:val="24"/>
      <w:szCs w:val="24"/>
    </w:rPr>
  </w:style>
  <w:style w:type="character" w:styleId="FollowedHyperlink">
    <w:name w:val="FollowedHyperlink"/>
    <w:rsid w:val="00C64806"/>
    <w:rPr>
      <w:color w:val="800080"/>
      <w:u w:val="single"/>
    </w:rPr>
  </w:style>
  <w:style w:type="paragraph" w:styleId="NormalWeb">
    <w:name w:val="Normal (Web)"/>
    <w:basedOn w:val="Normal"/>
    <w:uiPriority w:val="99"/>
    <w:unhideWhenUsed/>
    <w:rsid w:val="00C64806"/>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C64806"/>
    <w:rPr>
      <w:sz w:val="24"/>
    </w:rPr>
  </w:style>
  <w:style w:type="paragraph" w:styleId="Revision">
    <w:name w:val="Revision"/>
    <w:hidden/>
    <w:uiPriority w:val="99"/>
    <w:rsid w:val="00C64806"/>
    <w:rPr>
      <w:sz w:val="24"/>
      <w:szCs w:val="24"/>
    </w:rPr>
  </w:style>
  <w:style w:type="character" w:styleId="UnresolvedMention">
    <w:name w:val="Unresolved Mention"/>
    <w:uiPriority w:val="99"/>
    <w:semiHidden/>
    <w:unhideWhenUsed/>
    <w:rsid w:val="00C64806"/>
    <w:rPr>
      <w:color w:val="605E5C"/>
      <w:shd w:val="clear" w:color="auto" w:fill="E1DFDD"/>
    </w:rPr>
  </w:style>
  <w:style w:type="paragraph" w:styleId="ListParagraph">
    <w:name w:val="List Paragraph"/>
    <w:basedOn w:val="Normal"/>
    <w:link w:val="ListParagraphChar"/>
    <w:uiPriority w:val="34"/>
    <w:qFormat/>
    <w:rsid w:val="00C64806"/>
    <w:pPr>
      <w:ind w:left="720"/>
      <w:contextualSpacing/>
    </w:pPr>
  </w:style>
  <w:style w:type="character" w:customStyle="1" w:styleId="ListParagraphChar">
    <w:name w:val="List Paragraph Char"/>
    <w:link w:val="ListParagraph"/>
    <w:uiPriority w:val="34"/>
    <w:locked/>
    <w:rsid w:val="00C64806"/>
    <w:rPr>
      <w:sz w:val="24"/>
      <w:szCs w:val="24"/>
    </w:rPr>
  </w:style>
  <w:style w:type="character" w:customStyle="1" w:styleId="Heading1Char">
    <w:name w:val="Heading 1 Char"/>
    <w:aliases w:val="h1 Char"/>
    <w:link w:val="Heading1"/>
    <w:rsid w:val="00C64806"/>
    <w:rPr>
      <w:b/>
      <w:caps/>
      <w:sz w:val="24"/>
    </w:rPr>
  </w:style>
  <w:style w:type="character" w:customStyle="1" w:styleId="Heading2Char">
    <w:name w:val="Heading 2 Char"/>
    <w:aliases w:val="h2 Char"/>
    <w:link w:val="Heading2"/>
    <w:rsid w:val="00C64806"/>
    <w:rPr>
      <w:b/>
      <w:sz w:val="24"/>
    </w:rPr>
  </w:style>
  <w:style w:type="character" w:customStyle="1" w:styleId="Heading3Char">
    <w:name w:val="Heading 3 Char"/>
    <w:aliases w:val="h3 Char"/>
    <w:link w:val="Heading3"/>
    <w:uiPriority w:val="9"/>
    <w:rsid w:val="00C64806"/>
    <w:rPr>
      <w:b/>
      <w:bCs/>
      <w:i/>
      <w:iCs/>
      <w:sz w:val="24"/>
    </w:rPr>
  </w:style>
  <w:style w:type="character" w:customStyle="1" w:styleId="Heading4Char">
    <w:name w:val="Heading 4 Char"/>
    <w:aliases w:val="h4 Char,delete Char"/>
    <w:link w:val="Heading4"/>
    <w:uiPriority w:val="9"/>
    <w:rsid w:val="00C64806"/>
    <w:rPr>
      <w:b/>
      <w:bCs/>
      <w:snapToGrid w:val="0"/>
      <w:sz w:val="24"/>
    </w:rPr>
  </w:style>
  <w:style w:type="character" w:customStyle="1" w:styleId="Heading5Char">
    <w:name w:val="Heading 5 Char"/>
    <w:aliases w:val="h5 Char"/>
    <w:link w:val="Heading5"/>
    <w:rsid w:val="00C64806"/>
    <w:rPr>
      <w:b/>
      <w:i/>
      <w:sz w:val="26"/>
    </w:rPr>
  </w:style>
  <w:style w:type="character" w:customStyle="1" w:styleId="Heading6Char">
    <w:name w:val="Heading 6 Char"/>
    <w:aliases w:val="h6 Char"/>
    <w:link w:val="Heading6"/>
    <w:rsid w:val="00C64806"/>
    <w:rPr>
      <w:b/>
      <w:sz w:val="22"/>
    </w:rPr>
  </w:style>
  <w:style w:type="character" w:customStyle="1" w:styleId="Heading7Char">
    <w:name w:val="Heading 7 Char"/>
    <w:link w:val="Heading7"/>
    <w:rsid w:val="00C64806"/>
    <w:rPr>
      <w:sz w:val="24"/>
    </w:rPr>
  </w:style>
  <w:style w:type="character" w:customStyle="1" w:styleId="Heading8Char">
    <w:name w:val="Heading 8 Char"/>
    <w:link w:val="Heading8"/>
    <w:rsid w:val="00C64806"/>
    <w:rPr>
      <w:i/>
      <w:sz w:val="24"/>
    </w:rPr>
  </w:style>
  <w:style w:type="character" w:customStyle="1" w:styleId="Heading9Char">
    <w:name w:val="Heading 9 Char"/>
    <w:link w:val="Heading9"/>
    <w:rsid w:val="00C64806"/>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64806"/>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64806"/>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64806"/>
    <w:rPr>
      <w:iCs/>
      <w:sz w:val="24"/>
      <w:lang w:val="en-US" w:eastAsia="en-US" w:bidi="ar-SA"/>
    </w:rPr>
  </w:style>
  <w:style w:type="character" w:customStyle="1" w:styleId="FooterChar">
    <w:name w:val="Footer Char"/>
    <w:link w:val="Footer"/>
    <w:rsid w:val="00C64806"/>
    <w:rPr>
      <w:sz w:val="24"/>
      <w:szCs w:val="24"/>
    </w:rPr>
  </w:style>
  <w:style w:type="character" w:customStyle="1" w:styleId="HeaderChar">
    <w:name w:val="Header Char"/>
    <w:link w:val="Header"/>
    <w:rsid w:val="00C64806"/>
    <w:rPr>
      <w:rFonts w:ascii="Arial" w:hAnsi="Arial"/>
      <w:b/>
      <w:bCs/>
      <w:sz w:val="24"/>
      <w:szCs w:val="24"/>
    </w:rPr>
  </w:style>
  <w:style w:type="character" w:customStyle="1" w:styleId="FormulaBoldChar">
    <w:name w:val="Formula Bold Char"/>
    <w:link w:val="FormulaBold"/>
    <w:rsid w:val="00C64806"/>
    <w:rPr>
      <w:b/>
      <w:bCs/>
      <w:sz w:val="24"/>
      <w:szCs w:val="24"/>
    </w:rPr>
  </w:style>
  <w:style w:type="paragraph" w:customStyle="1" w:styleId="BodyTextNumbered">
    <w:name w:val="Body Text Numbered"/>
    <w:basedOn w:val="BodyText"/>
    <w:link w:val="BodyTextNumberedChar"/>
    <w:rsid w:val="00C64806"/>
    <w:pPr>
      <w:spacing w:before="0" w:after="240"/>
      <w:ind w:left="720" w:hanging="720"/>
    </w:pPr>
    <w:rPr>
      <w:szCs w:val="20"/>
    </w:rPr>
  </w:style>
  <w:style w:type="paragraph" w:customStyle="1" w:styleId="tablecontents">
    <w:name w:val="table contents"/>
    <w:basedOn w:val="Normal"/>
    <w:rsid w:val="00C64806"/>
    <w:rPr>
      <w:sz w:val="20"/>
      <w:szCs w:val="20"/>
    </w:rPr>
  </w:style>
  <w:style w:type="character" w:customStyle="1" w:styleId="BalloonTextChar">
    <w:name w:val="Balloon Text Char"/>
    <w:link w:val="BalloonText"/>
    <w:uiPriority w:val="99"/>
    <w:rsid w:val="00C64806"/>
    <w:rPr>
      <w:rFonts w:ascii="Tahoma" w:hAnsi="Tahoma" w:cs="Tahoma"/>
      <w:sz w:val="16"/>
      <w:szCs w:val="16"/>
    </w:rPr>
  </w:style>
  <w:style w:type="character" w:customStyle="1" w:styleId="CommentTextChar">
    <w:name w:val="Comment Text Char"/>
    <w:link w:val="CommentText"/>
    <w:rsid w:val="00C64806"/>
  </w:style>
  <w:style w:type="character" w:customStyle="1" w:styleId="CommentSubjectChar">
    <w:name w:val="Comment Subject Char"/>
    <w:link w:val="CommentSubject"/>
    <w:uiPriority w:val="99"/>
    <w:rsid w:val="00C64806"/>
    <w:rPr>
      <w:b/>
      <w:bCs/>
    </w:rPr>
  </w:style>
  <w:style w:type="paragraph" w:styleId="DocumentMap">
    <w:name w:val="Document Map"/>
    <w:basedOn w:val="Normal"/>
    <w:link w:val="DocumentMapChar"/>
    <w:rsid w:val="00C64806"/>
    <w:pPr>
      <w:shd w:val="clear" w:color="auto" w:fill="000080"/>
    </w:pPr>
    <w:rPr>
      <w:rFonts w:ascii="Tahoma" w:hAnsi="Tahoma" w:cs="Tahoma"/>
      <w:sz w:val="20"/>
      <w:szCs w:val="20"/>
    </w:rPr>
  </w:style>
  <w:style w:type="character" w:customStyle="1" w:styleId="DocumentMapChar">
    <w:name w:val="Document Map Char"/>
    <w:link w:val="DocumentMap"/>
    <w:rsid w:val="00C64806"/>
    <w:rPr>
      <w:rFonts w:ascii="Tahoma" w:hAnsi="Tahoma" w:cs="Tahoma"/>
      <w:shd w:val="clear" w:color="auto" w:fill="000080"/>
    </w:rPr>
  </w:style>
  <w:style w:type="paragraph" w:customStyle="1" w:styleId="Default">
    <w:name w:val="Default"/>
    <w:rsid w:val="00C648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64806"/>
    <w:pPr>
      <w:tabs>
        <w:tab w:val="left" w:pos="2160"/>
      </w:tabs>
      <w:spacing w:after="240"/>
      <w:ind w:left="4320" w:hanging="3600"/>
      <w:contextualSpacing/>
    </w:pPr>
    <w:rPr>
      <w:iCs/>
      <w:szCs w:val="20"/>
    </w:rPr>
  </w:style>
  <w:style w:type="paragraph" w:styleId="BlockText">
    <w:name w:val="Block Text"/>
    <w:basedOn w:val="Normal"/>
    <w:rsid w:val="00C64806"/>
    <w:pPr>
      <w:spacing w:after="120"/>
      <w:ind w:left="1440" w:right="1440"/>
    </w:pPr>
    <w:rPr>
      <w:szCs w:val="20"/>
    </w:rPr>
  </w:style>
  <w:style w:type="character" w:customStyle="1" w:styleId="H2Char">
    <w:name w:val="H2 Char"/>
    <w:link w:val="H2"/>
    <w:rsid w:val="00C64806"/>
    <w:rPr>
      <w:b/>
      <w:sz w:val="24"/>
    </w:rPr>
  </w:style>
  <w:style w:type="character" w:customStyle="1" w:styleId="CharChar">
    <w:name w:val="Char Char"/>
    <w:aliases w:val="Body Text Indent Char, Char Char"/>
    <w:rsid w:val="00C64806"/>
    <w:rPr>
      <w:iCs/>
      <w:sz w:val="24"/>
      <w:lang w:val="en-US" w:eastAsia="en-US" w:bidi="ar-SA"/>
    </w:rPr>
  </w:style>
  <w:style w:type="character" w:customStyle="1" w:styleId="BodyTextNumberedChar">
    <w:name w:val="Body Text Numbered Char"/>
    <w:link w:val="BodyTextNumbered"/>
    <w:rsid w:val="00C64806"/>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64806"/>
    <w:rPr>
      <w:iCs/>
      <w:sz w:val="24"/>
      <w:lang w:val="en-US" w:eastAsia="en-US" w:bidi="ar-SA"/>
    </w:rPr>
  </w:style>
  <w:style w:type="character" w:customStyle="1" w:styleId="BodyTextNumberedChar1">
    <w:name w:val="Body Text Numbered Char1"/>
    <w:rsid w:val="00C64806"/>
    <w:rPr>
      <w:iCs/>
      <w:sz w:val="24"/>
      <w:lang w:val="en-US" w:eastAsia="en-US" w:bidi="ar-SA"/>
    </w:rPr>
  </w:style>
  <w:style w:type="character" w:customStyle="1" w:styleId="FormulaChar">
    <w:name w:val="Formula Char"/>
    <w:link w:val="Formula"/>
    <w:rsid w:val="00C426DE"/>
    <w:rPr>
      <w:bCs/>
      <w:sz w:val="24"/>
      <w:szCs w:val="24"/>
    </w:rPr>
  </w:style>
  <w:style w:type="paragraph" w:customStyle="1" w:styleId="Char3">
    <w:name w:val="Char3"/>
    <w:basedOn w:val="Normal"/>
    <w:rsid w:val="00C64806"/>
    <w:pPr>
      <w:spacing w:after="160" w:line="240" w:lineRule="exact"/>
    </w:pPr>
    <w:rPr>
      <w:rFonts w:ascii="Verdana" w:hAnsi="Verdana"/>
      <w:sz w:val="16"/>
      <w:szCs w:val="20"/>
    </w:rPr>
  </w:style>
  <w:style w:type="paragraph" w:customStyle="1" w:styleId="Char">
    <w:name w:val="Char"/>
    <w:basedOn w:val="Normal"/>
    <w:rsid w:val="00C64806"/>
    <w:pPr>
      <w:spacing w:after="160" w:line="240" w:lineRule="exact"/>
    </w:pPr>
    <w:rPr>
      <w:rFonts w:ascii="Verdana" w:hAnsi="Verdana"/>
      <w:sz w:val="16"/>
      <w:szCs w:val="20"/>
    </w:rPr>
  </w:style>
  <w:style w:type="paragraph" w:customStyle="1" w:styleId="formula0">
    <w:name w:val="formula"/>
    <w:basedOn w:val="Normal"/>
    <w:rsid w:val="00C64806"/>
    <w:pPr>
      <w:spacing w:after="120"/>
      <w:ind w:left="720" w:hanging="720"/>
    </w:pPr>
  </w:style>
  <w:style w:type="character" w:customStyle="1" w:styleId="H4Char">
    <w:name w:val="H4 Char"/>
    <w:link w:val="H4"/>
    <w:rsid w:val="00C64806"/>
    <w:rPr>
      <w:b/>
      <w:bCs/>
      <w:snapToGrid w:val="0"/>
      <w:sz w:val="24"/>
    </w:rPr>
  </w:style>
  <w:style w:type="paragraph" w:customStyle="1" w:styleId="tablebody0">
    <w:name w:val="tablebody"/>
    <w:basedOn w:val="Normal"/>
    <w:rsid w:val="00C64806"/>
    <w:pPr>
      <w:spacing w:after="60"/>
    </w:pPr>
    <w:rPr>
      <w:sz w:val="20"/>
      <w:szCs w:val="20"/>
    </w:rPr>
  </w:style>
  <w:style w:type="character" w:customStyle="1" w:styleId="InstructionsChar">
    <w:name w:val="Instructions Char"/>
    <w:link w:val="Instructions"/>
    <w:rsid w:val="00C64806"/>
    <w:rPr>
      <w:b/>
      <w:i/>
      <w:iCs/>
      <w:sz w:val="24"/>
      <w:szCs w:val="24"/>
    </w:rPr>
  </w:style>
  <w:style w:type="paragraph" w:customStyle="1" w:styleId="Char4">
    <w:name w:val="Char4"/>
    <w:basedOn w:val="Normal"/>
    <w:rsid w:val="00C64806"/>
    <w:pPr>
      <w:spacing w:after="160" w:line="240" w:lineRule="exact"/>
    </w:pPr>
    <w:rPr>
      <w:rFonts w:ascii="Verdana" w:hAnsi="Verdana"/>
      <w:sz w:val="16"/>
      <w:szCs w:val="20"/>
    </w:rPr>
  </w:style>
  <w:style w:type="paragraph" w:customStyle="1" w:styleId="Char32">
    <w:name w:val="Char32"/>
    <w:basedOn w:val="Normal"/>
    <w:rsid w:val="00C64806"/>
    <w:pPr>
      <w:spacing w:after="160" w:line="240" w:lineRule="exact"/>
    </w:pPr>
    <w:rPr>
      <w:rFonts w:ascii="Verdana" w:hAnsi="Verdana"/>
      <w:sz w:val="16"/>
      <w:szCs w:val="20"/>
    </w:rPr>
  </w:style>
  <w:style w:type="paragraph" w:customStyle="1" w:styleId="Char31">
    <w:name w:val="Char31"/>
    <w:basedOn w:val="Normal"/>
    <w:rsid w:val="00C64806"/>
    <w:pPr>
      <w:spacing w:after="160" w:line="240" w:lineRule="exact"/>
    </w:pPr>
    <w:rPr>
      <w:rFonts w:ascii="Verdana" w:hAnsi="Verdana"/>
      <w:sz w:val="16"/>
      <w:szCs w:val="20"/>
    </w:rPr>
  </w:style>
  <w:style w:type="character" w:customStyle="1" w:styleId="H5Char">
    <w:name w:val="H5 Char"/>
    <w:link w:val="H5"/>
    <w:rsid w:val="00C64806"/>
    <w:rPr>
      <w:b/>
      <w:bCs/>
      <w:i/>
      <w:iCs/>
      <w:sz w:val="24"/>
      <w:szCs w:val="26"/>
    </w:rPr>
  </w:style>
  <w:style w:type="paragraph" w:customStyle="1" w:styleId="TableBulletBullet">
    <w:name w:val="Table Bullet/Bullet"/>
    <w:basedOn w:val="Normal"/>
    <w:rsid w:val="00C64806"/>
    <w:pPr>
      <w:numPr>
        <w:numId w:val="12"/>
      </w:numPr>
    </w:pPr>
    <w:rPr>
      <w:szCs w:val="20"/>
    </w:rPr>
  </w:style>
  <w:style w:type="paragraph" w:customStyle="1" w:styleId="Char1">
    <w:name w:val="Char1"/>
    <w:basedOn w:val="Normal"/>
    <w:rsid w:val="00C64806"/>
    <w:pPr>
      <w:spacing w:after="160" w:line="240" w:lineRule="exact"/>
    </w:pPr>
    <w:rPr>
      <w:rFonts w:ascii="Verdana" w:hAnsi="Verdana"/>
      <w:sz w:val="16"/>
      <w:szCs w:val="20"/>
    </w:rPr>
  </w:style>
  <w:style w:type="paragraph" w:customStyle="1" w:styleId="Char11">
    <w:name w:val="Char11"/>
    <w:basedOn w:val="Normal"/>
    <w:rsid w:val="00C64806"/>
    <w:pPr>
      <w:spacing w:after="160" w:line="240" w:lineRule="exact"/>
    </w:pPr>
    <w:rPr>
      <w:rFonts w:ascii="Verdana" w:hAnsi="Verdana"/>
      <w:sz w:val="16"/>
      <w:szCs w:val="20"/>
    </w:rPr>
  </w:style>
  <w:style w:type="character" w:customStyle="1" w:styleId="H3Char">
    <w:name w:val="H3 Char"/>
    <w:link w:val="H3"/>
    <w:rsid w:val="00C64806"/>
    <w:rPr>
      <w:b/>
      <w:bCs/>
      <w:i/>
      <w:sz w:val="24"/>
    </w:rPr>
  </w:style>
  <w:style w:type="character" w:customStyle="1" w:styleId="H6Char">
    <w:name w:val="H6 Char"/>
    <w:link w:val="H6"/>
    <w:rsid w:val="00C64806"/>
    <w:rPr>
      <w:b/>
      <w:bCs/>
      <w:sz w:val="24"/>
      <w:szCs w:val="22"/>
    </w:rPr>
  </w:style>
  <w:style w:type="paragraph" w:customStyle="1" w:styleId="ColorfulList-Accent11">
    <w:name w:val="Colorful List - Accent 11"/>
    <w:basedOn w:val="Normal"/>
    <w:qFormat/>
    <w:rsid w:val="00C64806"/>
    <w:pPr>
      <w:ind w:left="720"/>
      <w:contextualSpacing/>
    </w:pPr>
  </w:style>
  <w:style w:type="character" w:customStyle="1" w:styleId="msoins0">
    <w:name w:val="msoins"/>
    <w:rsid w:val="00C64806"/>
  </w:style>
  <w:style w:type="paragraph" w:styleId="HTMLAddress">
    <w:name w:val="HTML Address"/>
    <w:basedOn w:val="Normal"/>
    <w:link w:val="HTMLAddressChar"/>
    <w:unhideWhenUsed/>
    <w:rsid w:val="00C64806"/>
    <w:rPr>
      <w:i/>
      <w:iCs/>
      <w:szCs w:val="20"/>
    </w:rPr>
  </w:style>
  <w:style w:type="character" w:customStyle="1" w:styleId="HTMLAddressChar">
    <w:name w:val="HTML Address Char"/>
    <w:link w:val="HTMLAddress"/>
    <w:rsid w:val="00C64806"/>
    <w:rPr>
      <w:i/>
      <w:iCs/>
      <w:sz w:val="24"/>
    </w:rPr>
  </w:style>
  <w:style w:type="character" w:customStyle="1" w:styleId="Heading1Char1">
    <w:name w:val="Heading 1 Char1"/>
    <w:aliases w:val="h1 Char1"/>
    <w:rsid w:val="00C64806"/>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C64806"/>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C64806"/>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C64806"/>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C64806"/>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C64806"/>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C6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C64806"/>
    <w:rPr>
      <w:rFonts w:ascii="Courier New" w:hAnsi="Courier New" w:cs="Courier New"/>
    </w:rPr>
  </w:style>
  <w:style w:type="paragraph" w:styleId="Index1">
    <w:name w:val="index 1"/>
    <w:basedOn w:val="Normal"/>
    <w:next w:val="Normal"/>
    <w:autoRedefine/>
    <w:unhideWhenUsed/>
    <w:rsid w:val="00C64806"/>
    <w:pPr>
      <w:ind w:left="240" w:hanging="240"/>
    </w:pPr>
    <w:rPr>
      <w:szCs w:val="20"/>
    </w:rPr>
  </w:style>
  <w:style w:type="paragraph" w:styleId="Index2">
    <w:name w:val="index 2"/>
    <w:basedOn w:val="Normal"/>
    <w:next w:val="Normal"/>
    <w:autoRedefine/>
    <w:unhideWhenUsed/>
    <w:rsid w:val="00C64806"/>
    <w:pPr>
      <w:ind w:left="480" w:hanging="240"/>
    </w:pPr>
    <w:rPr>
      <w:szCs w:val="20"/>
    </w:rPr>
  </w:style>
  <w:style w:type="paragraph" w:styleId="Index3">
    <w:name w:val="index 3"/>
    <w:basedOn w:val="Normal"/>
    <w:next w:val="Normal"/>
    <w:autoRedefine/>
    <w:unhideWhenUsed/>
    <w:rsid w:val="00C64806"/>
    <w:pPr>
      <w:ind w:left="720" w:hanging="240"/>
    </w:pPr>
    <w:rPr>
      <w:szCs w:val="20"/>
    </w:rPr>
  </w:style>
  <w:style w:type="paragraph" w:styleId="Index4">
    <w:name w:val="index 4"/>
    <w:basedOn w:val="Normal"/>
    <w:next w:val="Normal"/>
    <w:autoRedefine/>
    <w:unhideWhenUsed/>
    <w:rsid w:val="00C64806"/>
    <w:pPr>
      <w:ind w:left="960" w:hanging="240"/>
    </w:pPr>
    <w:rPr>
      <w:szCs w:val="20"/>
    </w:rPr>
  </w:style>
  <w:style w:type="paragraph" w:styleId="Index5">
    <w:name w:val="index 5"/>
    <w:basedOn w:val="Normal"/>
    <w:next w:val="Normal"/>
    <w:autoRedefine/>
    <w:unhideWhenUsed/>
    <w:rsid w:val="00C64806"/>
    <w:pPr>
      <w:ind w:left="1200" w:hanging="240"/>
    </w:pPr>
    <w:rPr>
      <w:szCs w:val="20"/>
    </w:rPr>
  </w:style>
  <w:style w:type="paragraph" w:styleId="Index6">
    <w:name w:val="index 6"/>
    <w:basedOn w:val="Normal"/>
    <w:next w:val="Normal"/>
    <w:autoRedefine/>
    <w:unhideWhenUsed/>
    <w:rsid w:val="00C64806"/>
    <w:pPr>
      <w:ind w:left="1440" w:hanging="240"/>
    </w:pPr>
    <w:rPr>
      <w:szCs w:val="20"/>
    </w:rPr>
  </w:style>
  <w:style w:type="paragraph" w:styleId="Index7">
    <w:name w:val="index 7"/>
    <w:basedOn w:val="Normal"/>
    <w:next w:val="Normal"/>
    <w:autoRedefine/>
    <w:unhideWhenUsed/>
    <w:rsid w:val="00C64806"/>
    <w:pPr>
      <w:ind w:left="1680" w:hanging="240"/>
    </w:pPr>
    <w:rPr>
      <w:szCs w:val="20"/>
    </w:rPr>
  </w:style>
  <w:style w:type="paragraph" w:styleId="Index8">
    <w:name w:val="index 8"/>
    <w:basedOn w:val="Normal"/>
    <w:next w:val="Normal"/>
    <w:autoRedefine/>
    <w:unhideWhenUsed/>
    <w:rsid w:val="00C64806"/>
    <w:pPr>
      <w:ind w:left="1920" w:hanging="240"/>
    </w:pPr>
    <w:rPr>
      <w:szCs w:val="20"/>
    </w:rPr>
  </w:style>
  <w:style w:type="paragraph" w:styleId="Index9">
    <w:name w:val="index 9"/>
    <w:basedOn w:val="Normal"/>
    <w:next w:val="Normal"/>
    <w:autoRedefine/>
    <w:unhideWhenUsed/>
    <w:rsid w:val="00C64806"/>
    <w:pPr>
      <w:ind w:left="2160" w:hanging="240"/>
    </w:pPr>
    <w:rPr>
      <w:szCs w:val="20"/>
    </w:rPr>
  </w:style>
  <w:style w:type="paragraph" w:styleId="NormalIndent">
    <w:name w:val="Normal Indent"/>
    <w:basedOn w:val="Normal"/>
    <w:unhideWhenUsed/>
    <w:rsid w:val="00C64806"/>
    <w:pPr>
      <w:ind w:left="720"/>
    </w:pPr>
    <w:rPr>
      <w:szCs w:val="20"/>
    </w:rPr>
  </w:style>
  <w:style w:type="paragraph" w:styleId="IndexHeading">
    <w:name w:val="index heading"/>
    <w:basedOn w:val="Normal"/>
    <w:next w:val="Index1"/>
    <w:unhideWhenUsed/>
    <w:rsid w:val="00C64806"/>
    <w:rPr>
      <w:rFonts w:ascii="Arial" w:hAnsi="Arial" w:cs="Arial"/>
      <w:b/>
      <w:bCs/>
      <w:szCs w:val="20"/>
    </w:rPr>
  </w:style>
  <w:style w:type="paragraph" w:styleId="Caption">
    <w:name w:val="caption"/>
    <w:basedOn w:val="Normal"/>
    <w:next w:val="Normal"/>
    <w:unhideWhenUsed/>
    <w:qFormat/>
    <w:rsid w:val="00C64806"/>
    <w:rPr>
      <w:b/>
      <w:bCs/>
      <w:sz w:val="20"/>
      <w:szCs w:val="20"/>
    </w:rPr>
  </w:style>
  <w:style w:type="paragraph" w:styleId="TableofFigures">
    <w:name w:val="table of figures"/>
    <w:basedOn w:val="Normal"/>
    <w:next w:val="Normal"/>
    <w:unhideWhenUsed/>
    <w:rsid w:val="00C64806"/>
    <w:rPr>
      <w:szCs w:val="20"/>
    </w:rPr>
  </w:style>
  <w:style w:type="paragraph" w:styleId="EnvelopeAddress">
    <w:name w:val="envelope address"/>
    <w:basedOn w:val="Normal"/>
    <w:unhideWhenUsed/>
    <w:rsid w:val="00C64806"/>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64806"/>
    <w:rPr>
      <w:rFonts w:ascii="Arial" w:hAnsi="Arial" w:cs="Arial"/>
      <w:sz w:val="20"/>
      <w:szCs w:val="20"/>
    </w:rPr>
  </w:style>
  <w:style w:type="paragraph" w:styleId="EndnoteText">
    <w:name w:val="endnote text"/>
    <w:basedOn w:val="Normal"/>
    <w:link w:val="EndnoteTextChar"/>
    <w:unhideWhenUsed/>
    <w:rsid w:val="00C64806"/>
    <w:rPr>
      <w:sz w:val="20"/>
      <w:szCs w:val="20"/>
    </w:rPr>
  </w:style>
  <w:style w:type="character" w:customStyle="1" w:styleId="EndnoteTextChar">
    <w:name w:val="Endnote Text Char"/>
    <w:basedOn w:val="DefaultParagraphFont"/>
    <w:link w:val="EndnoteText"/>
    <w:rsid w:val="00C64806"/>
  </w:style>
  <w:style w:type="paragraph" w:styleId="TableofAuthorities">
    <w:name w:val="table of authorities"/>
    <w:basedOn w:val="Normal"/>
    <w:next w:val="Normal"/>
    <w:unhideWhenUsed/>
    <w:rsid w:val="00C64806"/>
    <w:pPr>
      <w:ind w:left="240" w:hanging="240"/>
    </w:pPr>
    <w:rPr>
      <w:szCs w:val="20"/>
    </w:rPr>
  </w:style>
  <w:style w:type="paragraph" w:styleId="MacroText">
    <w:name w:val="macro"/>
    <w:link w:val="MacroTextChar"/>
    <w:unhideWhenUsed/>
    <w:rsid w:val="00C6480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64806"/>
    <w:rPr>
      <w:rFonts w:ascii="Courier New" w:hAnsi="Courier New" w:cs="Courier New"/>
    </w:rPr>
  </w:style>
  <w:style w:type="paragraph" w:styleId="TOAHeading">
    <w:name w:val="toa heading"/>
    <w:basedOn w:val="Normal"/>
    <w:next w:val="Normal"/>
    <w:unhideWhenUsed/>
    <w:rsid w:val="00C64806"/>
    <w:pPr>
      <w:spacing w:before="120"/>
    </w:pPr>
    <w:rPr>
      <w:rFonts w:ascii="Arial" w:hAnsi="Arial" w:cs="Arial"/>
      <w:b/>
      <w:bCs/>
    </w:rPr>
  </w:style>
  <w:style w:type="paragraph" w:styleId="ListBullet">
    <w:name w:val="List Bullet"/>
    <w:basedOn w:val="Normal"/>
    <w:unhideWhenUsed/>
    <w:rsid w:val="00C64806"/>
    <w:pPr>
      <w:tabs>
        <w:tab w:val="num" w:pos="360"/>
      </w:tabs>
      <w:ind w:left="360" w:hanging="360"/>
    </w:pPr>
    <w:rPr>
      <w:szCs w:val="20"/>
    </w:rPr>
  </w:style>
  <w:style w:type="paragraph" w:styleId="ListNumber">
    <w:name w:val="List Number"/>
    <w:basedOn w:val="Normal"/>
    <w:unhideWhenUsed/>
    <w:rsid w:val="00C64806"/>
    <w:pPr>
      <w:tabs>
        <w:tab w:val="num" w:pos="360"/>
      </w:tabs>
      <w:ind w:left="360" w:hanging="360"/>
    </w:pPr>
    <w:rPr>
      <w:szCs w:val="20"/>
    </w:rPr>
  </w:style>
  <w:style w:type="character" w:customStyle="1" w:styleId="List2Char">
    <w:name w:val="List 2 Char"/>
    <w:aliases w:val="Char2 Char,Char2 Char Char Char, Char2 Char1"/>
    <w:link w:val="List2"/>
    <w:locked/>
    <w:rsid w:val="00C64806"/>
    <w:rPr>
      <w:sz w:val="24"/>
    </w:rPr>
  </w:style>
  <w:style w:type="paragraph" w:styleId="List4">
    <w:name w:val="List 4"/>
    <w:basedOn w:val="Normal"/>
    <w:unhideWhenUsed/>
    <w:rsid w:val="00C64806"/>
    <w:pPr>
      <w:ind w:left="1440" w:hanging="360"/>
    </w:pPr>
    <w:rPr>
      <w:szCs w:val="20"/>
    </w:rPr>
  </w:style>
  <w:style w:type="paragraph" w:styleId="List5">
    <w:name w:val="List 5"/>
    <w:basedOn w:val="Normal"/>
    <w:unhideWhenUsed/>
    <w:rsid w:val="00C64806"/>
    <w:pPr>
      <w:ind w:left="1800" w:hanging="360"/>
    </w:pPr>
    <w:rPr>
      <w:szCs w:val="20"/>
    </w:rPr>
  </w:style>
  <w:style w:type="paragraph" w:styleId="ListBullet2">
    <w:name w:val="List Bullet 2"/>
    <w:basedOn w:val="Normal"/>
    <w:unhideWhenUsed/>
    <w:rsid w:val="00C64806"/>
    <w:pPr>
      <w:tabs>
        <w:tab w:val="num" w:pos="720"/>
      </w:tabs>
      <w:ind w:left="720" w:hanging="360"/>
    </w:pPr>
    <w:rPr>
      <w:szCs w:val="20"/>
    </w:rPr>
  </w:style>
  <w:style w:type="paragraph" w:styleId="ListBullet3">
    <w:name w:val="List Bullet 3"/>
    <w:basedOn w:val="Normal"/>
    <w:unhideWhenUsed/>
    <w:rsid w:val="00C64806"/>
    <w:pPr>
      <w:tabs>
        <w:tab w:val="num" w:pos="1080"/>
      </w:tabs>
      <w:ind w:left="1080" w:hanging="360"/>
    </w:pPr>
    <w:rPr>
      <w:szCs w:val="20"/>
    </w:rPr>
  </w:style>
  <w:style w:type="paragraph" w:styleId="ListBullet4">
    <w:name w:val="List Bullet 4"/>
    <w:basedOn w:val="Normal"/>
    <w:unhideWhenUsed/>
    <w:rsid w:val="00C64806"/>
    <w:pPr>
      <w:tabs>
        <w:tab w:val="num" w:pos="1440"/>
      </w:tabs>
      <w:ind w:left="1440" w:hanging="360"/>
    </w:pPr>
    <w:rPr>
      <w:szCs w:val="20"/>
    </w:rPr>
  </w:style>
  <w:style w:type="paragraph" w:styleId="ListBullet5">
    <w:name w:val="List Bullet 5"/>
    <w:basedOn w:val="Normal"/>
    <w:unhideWhenUsed/>
    <w:rsid w:val="00C64806"/>
    <w:pPr>
      <w:tabs>
        <w:tab w:val="num" w:pos="1800"/>
      </w:tabs>
      <w:ind w:left="1800" w:hanging="360"/>
    </w:pPr>
    <w:rPr>
      <w:szCs w:val="20"/>
    </w:rPr>
  </w:style>
  <w:style w:type="paragraph" w:styleId="ListNumber2">
    <w:name w:val="List Number 2"/>
    <w:basedOn w:val="Normal"/>
    <w:unhideWhenUsed/>
    <w:rsid w:val="00C64806"/>
    <w:pPr>
      <w:tabs>
        <w:tab w:val="num" w:pos="720"/>
      </w:tabs>
      <w:ind w:left="720" w:hanging="360"/>
    </w:pPr>
    <w:rPr>
      <w:szCs w:val="20"/>
    </w:rPr>
  </w:style>
  <w:style w:type="paragraph" w:styleId="ListNumber3">
    <w:name w:val="List Number 3"/>
    <w:basedOn w:val="Normal"/>
    <w:unhideWhenUsed/>
    <w:rsid w:val="00C64806"/>
    <w:pPr>
      <w:tabs>
        <w:tab w:val="num" w:pos="1080"/>
      </w:tabs>
      <w:ind w:left="1080" w:hanging="360"/>
    </w:pPr>
    <w:rPr>
      <w:szCs w:val="20"/>
    </w:rPr>
  </w:style>
  <w:style w:type="paragraph" w:styleId="ListNumber4">
    <w:name w:val="List Number 4"/>
    <w:basedOn w:val="Normal"/>
    <w:unhideWhenUsed/>
    <w:rsid w:val="00C64806"/>
    <w:pPr>
      <w:tabs>
        <w:tab w:val="num" w:pos="1440"/>
      </w:tabs>
      <w:ind w:left="1440" w:hanging="360"/>
    </w:pPr>
    <w:rPr>
      <w:szCs w:val="20"/>
    </w:rPr>
  </w:style>
  <w:style w:type="paragraph" w:styleId="ListNumber5">
    <w:name w:val="List Number 5"/>
    <w:basedOn w:val="Normal"/>
    <w:unhideWhenUsed/>
    <w:rsid w:val="00C64806"/>
    <w:pPr>
      <w:tabs>
        <w:tab w:val="num" w:pos="1800"/>
      </w:tabs>
      <w:ind w:left="1800" w:hanging="360"/>
    </w:pPr>
    <w:rPr>
      <w:szCs w:val="20"/>
    </w:rPr>
  </w:style>
  <w:style w:type="paragraph" w:styleId="Title">
    <w:name w:val="Title"/>
    <w:basedOn w:val="Normal"/>
    <w:link w:val="TitleChar"/>
    <w:qFormat/>
    <w:rsid w:val="00C64806"/>
    <w:pPr>
      <w:spacing w:before="240" w:after="60"/>
      <w:jc w:val="center"/>
      <w:outlineLvl w:val="0"/>
    </w:pPr>
    <w:rPr>
      <w:rFonts w:ascii="Arial" w:hAnsi="Arial" w:cs="Arial"/>
      <w:b/>
      <w:bCs/>
      <w:kern w:val="28"/>
      <w:sz w:val="32"/>
      <w:szCs w:val="32"/>
    </w:rPr>
  </w:style>
  <w:style w:type="character" w:customStyle="1" w:styleId="TitleChar">
    <w:name w:val="Title Char"/>
    <w:link w:val="Title"/>
    <w:rsid w:val="00C64806"/>
    <w:rPr>
      <w:rFonts w:ascii="Arial" w:hAnsi="Arial" w:cs="Arial"/>
      <w:b/>
      <w:bCs/>
      <w:kern w:val="28"/>
      <w:sz w:val="32"/>
      <w:szCs w:val="32"/>
    </w:rPr>
  </w:style>
  <w:style w:type="paragraph" w:styleId="Closing">
    <w:name w:val="Closing"/>
    <w:basedOn w:val="Normal"/>
    <w:link w:val="ClosingChar"/>
    <w:unhideWhenUsed/>
    <w:rsid w:val="00C64806"/>
    <w:pPr>
      <w:ind w:left="4320"/>
    </w:pPr>
    <w:rPr>
      <w:szCs w:val="20"/>
    </w:rPr>
  </w:style>
  <w:style w:type="character" w:customStyle="1" w:styleId="ClosingChar">
    <w:name w:val="Closing Char"/>
    <w:link w:val="Closing"/>
    <w:rsid w:val="00C64806"/>
    <w:rPr>
      <w:sz w:val="24"/>
    </w:rPr>
  </w:style>
  <w:style w:type="paragraph" w:styleId="Signature">
    <w:name w:val="Signature"/>
    <w:basedOn w:val="Normal"/>
    <w:link w:val="SignatureChar"/>
    <w:unhideWhenUsed/>
    <w:rsid w:val="00C64806"/>
    <w:pPr>
      <w:ind w:left="4320"/>
    </w:pPr>
    <w:rPr>
      <w:szCs w:val="20"/>
    </w:rPr>
  </w:style>
  <w:style w:type="character" w:customStyle="1" w:styleId="SignatureChar">
    <w:name w:val="Signature Char"/>
    <w:link w:val="Signature"/>
    <w:rsid w:val="00C64806"/>
    <w:rPr>
      <w:sz w:val="24"/>
    </w:rPr>
  </w:style>
  <w:style w:type="character" w:customStyle="1" w:styleId="BodyTextIndentChar1">
    <w:name w:val="Body Text Indent Char1"/>
    <w:aliases w:val=" Char Char1"/>
    <w:uiPriority w:val="99"/>
    <w:rsid w:val="00C64806"/>
    <w:rPr>
      <w:rFonts w:ascii="Verdana" w:eastAsia="Times New Roman" w:hAnsi="Verdana"/>
      <w:sz w:val="16"/>
    </w:rPr>
  </w:style>
  <w:style w:type="paragraph" w:styleId="ListContinue">
    <w:name w:val="List Continue"/>
    <w:basedOn w:val="Normal"/>
    <w:unhideWhenUsed/>
    <w:rsid w:val="00C64806"/>
    <w:pPr>
      <w:spacing w:after="120"/>
      <w:ind w:left="360"/>
    </w:pPr>
    <w:rPr>
      <w:szCs w:val="20"/>
    </w:rPr>
  </w:style>
  <w:style w:type="paragraph" w:styleId="ListContinue2">
    <w:name w:val="List Continue 2"/>
    <w:basedOn w:val="Normal"/>
    <w:unhideWhenUsed/>
    <w:rsid w:val="00C64806"/>
    <w:pPr>
      <w:spacing w:after="120"/>
      <w:ind w:left="720"/>
    </w:pPr>
    <w:rPr>
      <w:szCs w:val="20"/>
    </w:rPr>
  </w:style>
  <w:style w:type="paragraph" w:styleId="ListContinue3">
    <w:name w:val="List Continue 3"/>
    <w:basedOn w:val="Normal"/>
    <w:unhideWhenUsed/>
    <w:rsid w:val="00C64806"/>
    <w:pPr>
      <w:spacing w:after="120"/>
      <w:ind w:left="1080"/>
    </w:pPr>
    <w:rPr>
      <w:szCs w:val="20"/>
    </w:rPr>
  </w:style>
  <w:style w:type="paragraph" w:styleId="ListContinue4">
    <w:name w:val="List Continue 4"/>
    <w:basedOn w:val="Normal"/>
    <w:unhideWhenUsed/>
    <w:rsid w:val="00C64806"/>
    <w:pPr>
      <w:spacing w:after="120"/>
      <w:ind w:left="1440"/>
    </w:pPr>
    <w:rPr>
      <w:szCs w:val="20"/>
    </w:rPr>
  </w:style>
  <w:style w:type="paragraph" w:styleId="ListContinue5">
    <w:name w:val="List Continue 5"/>
    <w:basedOn w:val="Normal"/>
    <w:unhideWhenUsed/>
    <w:rsid w:val="00C64806"/>
    <w:pPr>
      <w:spacing w:after="120"/>
      <w:ind w:left="1800"/>
    </w:pPr>
    <w:rPr>
      <w:szCs w:val="20"/>
    </w:rPr>
  </w:style>
  <w:style w:type="paragraph" w:styleId="MessageHeader">
    <w:name w:val="Message Header"/>
    <w:basedOn w:val="Normal"/>
    <w:link w:val="MessageHeaderChar"/>
    <w:unhideWhenUsed/>
    <w:rsid w:val="00C6480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C64806"/>
    <w:rPr>
      <w:rFonts w:ascii="Arial" w:hAnsi="Arial" w:cs="Arial"/>
      <w:sz w:val="24"/>
      <w:szCs w:val="24"/>
      <w:shd w:val="pct20" w:color="auto" w:fill="auto"/>
    </w:rPr>
  </w:style>
  <w:style w:type="paragraph" w:styleId="Subtitle">
    <w:name w:val="Subtitle"/>
    <w:basedOn w:val="Normal"/>
    <w:link w:val="SubtitleChar"/>
    <w:qFormat/>
    <w:rsid w:val="00C64806"/>
    <w:pPr>
      <w:spacing w:after="60"/>
      <w:jc w:val="center"/>
      <w:outlineLvl w:val="1"/>
    </w:pPr>
    <w:rPr>
      <w:rFonts w:ascii="Arial" w:hAnsi="Arial" w:cs="Arial"/>
    </w:rPr>
  </w:style>
  <w:style w:type="character" w:customStyle="1" w:styleId="SubtitleChar">
    <w:name w:val="Subtitle Char"/>
    <w:link w:val="Subtitle"/>
    <w:rsid w:val="00C64806"/>
    <w:rPr>
      <w:rFonts w:ascii="Arial" w:hAnsi="Arial" w:cs="Arial"/>
      <w:sz w:val="24"/>
      <w:szCs w:val="24"/>
    </w:rPr>
  </w:style>
  <w:style w:type="paragraph" w:styleId="Salutation">
    <w:name w:val="Salutation"/>
    <w:basedOn w:val="Normal"/>
    <w:next w:val="Normal"/>
    <w:link w:val="SalutationChar"/>
    <w:unhideWhenUsed/>
    <w:rsid w:val="00C64806"/>
    <w:rPr>
      <w:szCs w:val="20"/>
    </w:rPr>
  </w:style>
  <w:style w:type="character" w:customStyle="1" w:styleId="SalutationChar">
    <w:name w:val="Salutation Char"/>
    <w:link w:val="Salutation"/>
    <w:rsid w:val="00C64806"/>
    <w:rPr>
      <w:sz w:val="24"/>
    </w:rPr>
  </w:style>
  <w:style w:type="paragraph" w:styleId="Date">
    <w:name w:val="Date"/>
    <w:basedOn w:val="Normal"/>
    <w:next w:val="Normal"/>
    <w:link w:val="DateChar"/>
    <w:unhideWhenUsed/>
    <w:rsid w:val="00C64806"/>
    <w:rPr>
      <w:szCs w:val="20"/>
    </w:rPr>
  </w:style>
  <w:style w:type="character" w:customStyle="1" w:styleId="DateChar">
    <w:name w:val="Date Char"/>
    <w:link w:val="Date"/>
    <w:rsid w:val="00C64806"/>
    <w:rPr>
      <w:sz w:val="24"/>
    </w:rPr>
  </w:style>
  <w:style w:type="paragraph" w:styleId="BodyTextFirstIndent2">
    <w:name w:val="Body Text First Indent 2"/>
    <w:basedOn w:val="BodyTextIndent"/>
    <w:link w:val="BodyTextFirstIndent2Char"/>
    <w:unhideWhenUsed/>
    <w:rsid w:val="00C64806"/>
    <w:pPr>
      <w:spacing w:before="0"/>
      <w:ind w:left="360" w:firstLine="210"/>
    </w:pPr>
    <w:rPr>
      <w:szCs w:val="20"/>
    </w:rPr>
  </w:style>
  <w:style w:type="character" w:customStyle="1" w:styleId="BodyTextIndentChar2">
    <w:name w:val="Body Text Indent Char2"/>
    <w:aliases w:val=" Char Char2"/>
    <w:link w:val="BodyTextIndent"/>
    <w:rsid w:val="00C64806"/>
    <w:rPr>
      <w:sz w:val="24"/>
      <w:szCs w:val="24"/>
    </w:rPr>
  </w:style>
  <w:style w:type="character" w:customStyle="1" w:styleId="BodyTextFirstIndent2Char">
    <w:name w:val="Body Text First Indent 2 Char"/>
    <w:basedOn w:val="BodyTextIndentChar2"/>
    <w:link w:val="BodyTextFirstIndent2"/>
    <w:rsid w:val="00C64806"/>
    <w:rPr>
      <w:sz w:val="24"/>
      <w:szCs w:val="24"/>
    </w:rPr>
  </w:style>
  <w:style w:type="paragraph" w:styleId="NoteHeading">
    <w:name w:val="Note Heading"/>
    <w:basedOn w:val="Normal"/>
    <w:next w:val="Normal"/>
    <w:link w:val="NoteHeadingChar"/>
    <w:unhideWhenUsed/>
    <w:rsid w:val="00C64806"/>
    <w:rPr>
      <w:szCs w:val="20"/>
    </w:rPr>
  </w:style>
  <w:style w:type="character" w:customStyle="1" w:styleId="NoteHeadingChar">
    <w:name w:val="Note Heading Char"/>
    <w:link w:val="NoteHeading"/>
    <w:rsid w:val="00C64806"/>
    <w:rPr>
      <w:sz w:val="24"/>
    </w:rPr>
  </w:style>
  <w:style w:type="paragraph" w:styleId="BodyText2">
    <w:name w:val="Body Text 2"/>
    <w:basedOn w:val="Normal"/>
    <w:link w:val="BodyText2Char"/>
    <w:unhideWhenUsed/>
    <w:rsid w:val="00C64806"/>
    <w:pPr>
      <w:spacing w:after="120" w:line="480" w:lineRule="auto"/>
    </w:pPr>
    <w:rPr>
      <w:szCs w:val="20"/>
    </w:rPr>
  </w:style>
  <w:style w:type="character" w:customStyle="1" w:styleId="BodyText2Char">
    <w:name w:val="Body Text 2 Char"/>
    <w:link w:val="BodyText2"/>
    <w:rsid w:val="00C64806"/>
    <w:rPr>
      <w:sz w:val="24"/>
    </w:rPr>
  </w:style>
  <w:style w:type="paragraph" w:styleId="BodyText3">
    <w:name w:val="Body Text 3"/>
    <w:basedOn w:val="Normal"/>
    <w:link w:val="BodyText3Char"/>
    <w:unhideWhenUsed/>
    <w:rsid w:val="00C64806"/>
    <w:pPr>
      <w:spacing w:after="120"/>
    </w:pPr>
    <w:rPr>
      <w:sz w:val="16"/>
      <w:szCs w:val="16"/>
    </w:rPr>
  </w:style>
  <w:style w:type="character" w:customStyle="1" w:styleId="BodyText3Char">
    <w:name w:val="Body Text 3 Char"/>
    <w:link w:val="BodyText3"/>
    <w:rsid w:val="00C64806"/>
    <w:rPr>
      <w:sz w:val="16"/>
      <w:szCs w:val="16"/>
    </w:rPr>
  </w:style>
  <w:style w:type="paragraph" w:styleId="BodyTextIndent2">
    <w:name w:val="Body Text Indent 2"/>
    <w:basedOn w:val="Normal"/>
    <w:link w:val="BodyTextIndent2Char"/>
    <w:unhideWhenUsed/>
    <w:rsid w:val="00C64806"/>
    <w:pPr>
      <w:spacing w:after="120" w:line="480" w:lineRule="auto"/>
      <w:ind w:left="360"/>
    </w:pPr>
    <w:rPr>
      <w:szCs w:val="20"/>
    </w:rPr>
  </w:style>
  <w:style w:type="character" w:customStyle="1" w:styleId="BodyTextIndent2Char">
    <w:name w:val="Body Text Indent 2 Char"/>
    <w:link w:val="BodyTextIndent2"/>
    <w:rsid w:val="00C64806"/>
    <w:rPr>
      <w:sz w:val="24"/>
    </w:rPr>
  </w:style>
  <w:style w:type="paragraph" w:styleId="BodyTextIndent3">
    <w:name w:val="Body Text Indent 3"/>
    <w:basedOn w:val="Normal"/>
    <w:link w:val="BodyTextIndent3Char"/>
    <w:unhideWhenUsed/>
    <w:rsid w:val="00C64806"/>
    <w:pPr>
      <w:spacing w:after="120"/>
      <w:ind w:left="360"/>
    </w:pPr>
    <w:rPr>
      <w:sz w:val="16"/>
      <w:szCs w:val="16"/>
    </w:rPr>
  </w:style>
  <w:style w:type="character" w:customStyle="1" w:styleId="BodyTextIndent3Char">
    <w:name w:val="Body Text Indent 3 Char"/>
    <w:link w:val="BodyTextIndent3"/>
    <w:rsid w:val="00C64806"/>
    <w:rPr>
      <w:sz w:val="16"/>
      <w:szCs w:val="16"/>
    </w:rPr>
  </w:style>
  <w:style w:type="paragraph" w:styleId="PlainText">
    <w:name w:val="Plain Text"/>
    <w:basedOn w:val="Normal"/>
    <w:link w:val="PlainTextChar"/>
    <w:unhideWhenUsed/>
    <w:rsid w:val="00C64806"/>
    <w:rPr>
      <w:rFonts w:ascii="Courier New" w:hAnsi="Courier New" w:cs="Courier New"/>
      <w:sz w:val="20"/>
      <w:szCs w:val="20"/>
    </w:rPr>
  </w:style>
  <w:style w:type="character" w:customStyle="1" w:styleId="PlainTextChar">
    <w:name w:val="Plain Text Char"/>
    <w:link w:val="PlainText"/>
    <w:rsid w:val="00C64806"/>
    <w:rPr>
      <w:rFonts w:ascii="Courier New" w:hAnsi="Courier New" w:cs="Courier New"/>
    </w:rPr>
  </w:style>
  <w:style w:type="paragraph" w:styleId="E-mailSignature">
    <w:name w:val="E-mail Signature"/>
    <w:basedOn w:val="Normal"/>
    <w:link w:val="E-mailSignatureChar"/>
    <w:unhideWhenUsed/>
    <w:rsid w:val="00C64806"/>
    <w:rPr>
      <w:szCs w:val="20"/>
    </w:rPr>
  </w:style>
  <w:style w:type="character" w:customStyle="1" w:styleId="E-mailSignatureChar">
    <w:name w:val="E-mail Signature Char"/>
    <w:link w:val="E-mailSignature"/>
    <w:rsid w:val="00C64806"/>
    <w:rPr>
      <w:sz w:val="24"/>
    </w:rPr>
  </w:style>
  <w:style w:type="paragraph" w:styleId="NoSpacing">
    <w:name w:val="No Spacing"/>
    <w:uiPriority w:val="1"/>
    <w:qFormat/>
    <w:rsid w:val="00C64806"/>
    <w:rPr>
      <w:sz w:val="24"/>
      <w:szCs w:val="24"/>
    </w:rPr>
  </w:style>
  <w:style w:type="character" w:customStyle="1" w:styleId="BulletChar">
    <w:name w:val="Bullet Char"/>
    <w:link w:val="Bullet"/>
    <w:locked/>
    <w:rsid w:val="00C64806"/>
    <w:rPr>
      <w:sz w:val="24"/>
    </w:rPr>
  </w:style>
  <w:style w:type="character" w:customStyle="1" w:styleId="BulletIndentChar">
    <w:name w:val="Bullet Indent Char"/>
    <w:link w:val="BulletIndent"/>
    <w:locked/>
    <w:rsid w:val="00C64806"/>
    <w:rPr>
      <w:sz w:val="24"/>
    </w:rPr>
  </w:style>
  <w:style w:type="character" w:customStyle="1" w:styleId="ListSubChar">
    <w:name w:val="List Sub Char"/>
    <w:link w:val="ListSub"/>
    <w:locked/>
    <w:rsid w:val="00C64806"/>
    <w:rPr>
      <w:sz w:val="24"/>
    </w:rPr>
  </w:style>
  <w:style w:type="character" w:customStyle="1" w:styleId="VariableDefinitionChar">
    <w:name w:val="Variable Definition Char"/>
    <w:link w:val="VariableDefinition"/>
    <w:locked/>
    <w:rsid w:val="00C64806"/>
    <w:rPr>
      <w:iCs/>
      <w:sz w:val="24"/>
    </w:rPr>
  </w:style>
  <w:style w:type="paragraph" w:customStyle="1" w:styleId="TermDefinition">
    <w:name w:val="Term Definition"/>
    <w:basedOn w:val="Normal"/>
    <w:rsid w:val="00C64806"/>
    <w:pPr>
      <w:spacing w:after="60"/>
      <w:ind w:left="720"/>
    </w:pPr>
    <w:rPr>
      <w:szCs w:val="20"/>
    </w:rPr>
  </w:style>
  <w:style w:type="character" w:customStyle="1" w:styleId="TermTitleChar">
    <w:name w:val="Term Title Char"/>
    <w:link w:val="TermTitle"/>
    <w:locked/>
    <w:rsid w:val="00C64806"/>
    <w:rPr>
      <w:b/>
      <w:sz w:val="24"/>
    </w:rPr>
  </w:style>
  <w:style w:type="paragraph" w:customStyle="1" w:styleId="TermTitle">
    <w:name w:val="Term Title"/>
    <w:basedOn w:val="Normal"/>
    <w:link w:val="TermTitleChar"/>
    <w:rsid w:val="00C64806"/>
    <w:pPr>
      <w:spacing w:before="120"/>
      <w:ind w:left="720"/>
    </w:pPr>
    <w:rPr>
      <w:b/>
      <w:szCs w:val="20"/>
    </w:rPr>
  </w:style>
  <w:style w:type="paragraph" w:customStyle="1" w:styleId="Style1">
    <w:name w:val="Style1"/>
    <w:basedOn w:val="BodyText3"/>
    <w:rsid w:val="00C64806"/>
    <w:rPr>
      <w:b/>
      <w:sz w:val="40"/>
      <w:szCs w:val="40"/>
    </w:rPr>
  </w:style>
  <w:style w:type="paragraph" w:customStyle="1" w:styleId="note">
    <w:name w:val="note"/>
    <w:basedOn w:val="Normal"/>
    <w:rsid w:val="00C64806"/>
    <w:rPr>
      <w:sz w:val="22"/>
      <w:szCs w:val="20"/>
    </w:rPr>
  </w:style>
  <w:style w:type="paragraph" w:customStyle="1" w:styleId="List1">
    <w:name w:val="List1"/>
    <w:basedOn w:val="H4"/>
    <w:rsid w:val="00C64806"/>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64806"/>
    <w:pPr>
      <w:tabs>
        <w:tab w:val="num" w:pos="2520"/>
      </w:tabs>
      <w:spacing w:after="120"/>
      <w:ind w:left="2520" w:hanging="720"/>
    </w:pPr>
    <w:rPr>
      <w:szCs w:val="20"/>
    </w:rPr>
  </w:style>
  <w:style w:type="character" w:customStyle="1" w:styleId="BulletCharCharChar">
    <w:name w:val="Bullet Char Char Char"/>
    <w:link w:val="BulletCharChar"/>
    <w:locked/>
    <w:rsid w:val="00C64806"/>
    <w:rPr>
      <w:sz w:val="24"/>
    </w:rPr>
  </w:style>
  <w:style w:type="paragraph" w:customStyle="1" w:styleId="BulletCharChar">
    <w:name w:val="Bullet Char Char"/>
    <w:basedOn w:val="Normal"/>
    <w:link w:val="BulletCharCharChar"/>
    <w:rsid w:val="00C64806"/>
    <w:pPr>
      <w:tabs>
        <w:tab w:val="num" w:pos="450"/>
      </w:tabs>
      <w:spacing w:after="180"/>
      <w:ind w:left="450" w:hanging="360"/>
    </w:pPr>
    <w:rPr>
      <w:szCs w:val="20"/>
    </w:rPr>
  </w:style>
  <w:style w:type="paragraph" w:customStyle="1" w:styleId="bodytextnumbered0">
    <w:name w:val="bodytextnumbered"/>
    <w:basedOn w:val="Normal"/>
    <w:rsid w:val="00C64806"/>
    <w:pPr>
      <w:spacing w:after="240"/>
      <w:ind w:left="720" w:hanging="720"/>
    </w:pPr>
    <w:rPr>
      <w:rFonts w:eastAsia="Calibri"/>
    </w:rPr>
  </w:style>
  <w:style w:type="paragraph" w:customStyle="1" w:styleId="PJMNormal">
    <w:name w:val="PJM_Normal"/>
    <w:basedOn w:val="Default"/>
    <w:next w:val="Default"/>
    <w:rsid w:val="00C64806"/>
    <w:pPr>
      <w:spacing w:before="120" w:after="120"/>
    </w:pPr>
    <w:rPr>
      <w:rFonts w:cs="Times New Roman"/>
      <w:color w:val="auto"/>
    </w:rPr>
  </w:style>
  <w:style w:type="paragraph" w:customStyle="1" w:styleId="PJMListOutline1">
    <w:name w:val="PJM_List_Outline_1"/>
    <w:basedOn w:val="Default"/>
    <w:next w:val="Default"/>
    <w:rsid w:val="00C64806"/>
    <w:pPr>
      <w:spacing w:before="120" w:after="120"/>
    </w:pPr>
    <w:rPr>
      <w:rFonts w:cs="Times New Roman"/>
      <w:color w:val="auto"/>
    </w:rPr>
  </w:style>
  <w:style w:type="paragraph" w:customStyle="1" w:styleId="VariableDefinition1">
    <w:name w:val="Variable Definition+1"/>
    <w:basedOn w:val="Default"/>
    <w:next w:val="Default"/>
    <w:rsid w:val="00C64806"/>
    <w:pPr>
      <w:spacing w:after="240"/>
    </w:pPr>
    <w:rPr>
      <w:rFonts w:ascii="Times New Roman" w:hAnsi="Times New Roman" w:cs="Times New Roman"/>
      <w:color w:val="auto"/>
    </w:rPr>
  </w:style>
  <w:style w:type="paragraph" w:customStyle="1" w:styleId="ListSub2">
    <w:name w:val="List Sub+2"/>
    <w:basedOn w:val="Default"/>
    <w:next w:val="Default"/>
    <w:rsid w:val="00C64806"/>
    <w:pPr>
      <w:spacing w:after="240"/>
    </w:pPr>
    <w:rPr>
      <w:rFonts w:ascii="Times New Roman" w:hAnsi="Times New Roman" w:cs="Times New Roman"/>
      <w:color w:val="auto"/>
    </w:rPr>
  </w:style>
  <w:style w:type="paragraph" w:customStyle="1" w:styleId="H">
    <w:name w:val="H%"/>
    <w:basedOn w:val="H4"/>
    <w:rsid w:val="00C64806"/>
    <w:pPr>
      <w:snapToGrid w:val="0"/>
    </w:pPr>
    <w:rPr>
      <w:rFonts w:ascii="Calibri" w:eastAsia="Calibri" w:hAnsi="Calibri"/>
      <w:snapToGrid/>
      <w:szCs w:val="24"/>
    </w:rPr>
  </w:style>
  <w:style w:type="paragraph" w:customStyle="1" w:styleId="Style2">
    <w:name w:val="Style2"/>
    <w:basedOn w:val="H5"/>
    <w:autoRedefine/>
    <w:rsid w:val="00C64806"/>
    <w:rPr>
      <w:rFonts w:ascii="Calibri" w:eastAsia="Calibri" w:hAnsi="Calibri"/>
      <w:i w:val="0"/>
    </w:rPr>
  </w:style>
  <w:style w:type="paragraph" w:customStyle="1" w:styleId="listintroduction0">
    <w:name w:val="listintroduction"/>
    <w:basedOn w:val="Normal"/>
    <w:rsid w:val="00C64806"/>
    <w:pPr>
      <w:keepNext/>
      <w:spacing w:after="240"/>
    </w:pPr>
  </w:style>
  <w:style w:type="paragraph" w:customStyle="1" w:styleId="RegularText">
    <w:name w:val="Regular Text"/>
    <w:basedOn w:val="Normal"/>
    <w:rsid w:val="00C64806"/>
    <w:pPr>
      <w:spacing w:before="120" w:after="120"/>
      <w:ind w:left="432"/>
      <w:jc w:val="both"/>
    </w:pPr>
    <w:rPr>
      <w:szCs w:val="20"/>
    </w:rPr>
  </w:style>
  <w:style w:type="character" w:styleId="FootnoteReference">
    <w:name w:val="footnote reference"/>
    <w:unhideWhenUsed/>
    <w:rsid w:val="00C64806"/>
    <w:rPr>
      <w:vertAlign w:val="superscript"/>
    </w:rPr>
  </w:style>
  <w:style w:type="character" w:styleId="PlaceholderText">
    <w:name w:val="Placeholder Text"/>
    <w:uiPriority w:val="99"/>
    <w:rsid w:val="00C64806"/>
    <w:rPr>
      <w:color w:val="808080"/>
    </w:rPr>
  </w:style>
  <w:style w:type="character" w:customStyle="1" w:styleId="CharCharCharCharCharCharCharChar">
    <w:name w:val="Char Char Char Char Char Char Char Char"/>
    <w:rsid w:val="00C64806"/>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64806"/>
  </w:style>
  <w:style w:type="character" w:customStyle="1" w:styleId="InstructionsCharCharCharCharCharCharChar">
    <w:name w:val="Instructions Char Char Char Char Char Char Char"/>
    <w:link w:val="InstructionsCharCharCharCharCharChar"/>
    <w:locked/>
    <w:rsid w:val="00C64806"/>
    <w:rPr>
      <w:sz w:val="24"/>
      <w:szCs w:val="24"/>
    </w:rPr>
  </w:style>
  <w:style w:type="character" w:customStyle="1" w:styleId="CharCharCharCharCharCharCharChar1">
    <w:name w:val="Char Char Char Char Char Char Char Char1"/>
    <w:rsid w:val="00C64806"/>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64806"/>
    <w:rPr>
      <w:iCs/>
      <w:sz w:val="24"/>
      <w:lang w:val="en-US" w:eastAsia="en-US" w:bidi="ar-SA"/>
    </w:rPr>
  </w:style>
  <w:style w:type="character" w:customStyle="1" w:styleId="H2CharChar">
    <w:name w:val="H2 Char Char"/>
    <w:rsid w:val="00C64806"/>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64806"/>
    <w:rPr>
      <w:iCs/>
      <w:sz w:val="24"/>
      <w:lang w:val="en-US" w:eastAsia="en-US" w:bidi="ar-SA"/>
    </w:rPr>
  </w:style>
  <w:style w:type="character" w:customStyle="1" w:styleId="BodyTextChar2Char1">
    <w:name w:val="Body Text Char2 Char1"/>
    <w:aliases w:val="Char Char Char Char11,Char Char Char Char111"/>
    <w:rsid w:val="00C64806"/>
    <w:rPr>
      <w:iCs/>
      <w:sz w:val="24"/>
      <w:lang w:val="en-US" w:eastAsia="en-US" w:bidi="ar-SA"/>
    </w:rPr>
  </w:style>
  <w:style w:type="character" w:customStyle="1" w:styleId="ListIntroductionChar">
    <w:name w:val="List Introduction Char"/>
    <w:link w:val="ListIntroduction"/>
    <w:locked/>
    <w:rsid w:val="00C64806"/>
    <w:rPr>
      <w:iCs/>
      <w:sz w:val="24"/>
    </w:rPr>
  </w:style>
  <w:style w:type="character" w:customStyle="1" w:styleId="BodyTextNumberedCharChar">
    <w:name w:val="Body Text Numbered Char Char"/>
    <w:rsid w:val="00C64806"/>
    <w:rPr>
      <w:iCs/>
      <w:sz w:val="24"/>
      <w:lang w:val="en-US" w:eastAsia="en-US" w:bidi="ar-SA"/>
    </w:rPr>
  </w:style>
  <w:style w:type="character" w:customStyle="1" w:styleId="DeltaViewInsertion">
    <w:name w:val="DeltaView Insertion"/>
    <w:rsid w:val="00C64806"/>
    <w:rPr>
      <w:color w:val="0000FF"/>
      <w:spacing w:val="0"/>
      <w:u w:val="double"/>
    </w:rPr>
  </w:style>
  <w:style w:type="character" w:customStyle="1" w:styleId="DeltaViewMoveDestination">
    <w:name w:val="DeltaView Move Destination"/>
    <w:rsid w:val="00C64806"/>
    <w:rPr>
      <w:color w:val="00C000"/>
      <w:spacing w:val="0"/>
      <w:u w:val="double"/>
    </w:rPr>
  </w:style>
  <w:style w:type="paragraph" w:styleId="BodyTextFirstIndent">
    <w:name w:val="Body Text First Indent"/>
    <w:basedOn w:val="BodyText"/>
    <w:link w:val="BodyTextFirstIndentChar"/>
    <w:unhideWhenUsed/>
    <w:rsid w:val="00C64806"/>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C64806"/>
    <w:rPr>
      <w:sz w:val="24"/>
      <w:szCs w:val="24"/>
    </w:rPr>
  </w:style>
  <w:style w:type="character" w:customStyle="1" w:styleId="BodyTextFirstIndentChar">
    <w:name w:val="Body Text First Indent Char"/>
    <w:basedOn w:val="BodyTextChar2"/>
    <w:link w:val="BodyTextFirstIndent"/>
    <w:rsid w:val="00C64806"/>
    <w:rPr>
      <w:sz w:val="24"/>
      <w:szCs w:val="24"/>
    </w:rPr>
  </w:style>
  <w:style w:type="character" w:customStyle="1" w:styleId="H3Char1">
    <w:name w:val="H3 Char1"/>
    <w:rsid w:val="00C64806"/>
    <w:rPr>
      <w:b/>
      <w:bCs/>
      <w:i/>
      <w:iCs w:val="0"/>
      <w:sz w:val="24"/>
      <w:lang w:val="en-US" w:eastAsia="en-US" w:bidi="ar-SA"/>
    </w:rPr>
  </w:style>
  <w:style w:type="character" w:customStyle="1" w:styleId="bodytextnumberedchar0">
    <w:name w:val="bodytextnumberedchar"/>
    <w:rsid w:val="00C64806"/>
  </w:style>
  <w:style w:type="character" w:customStyle="1" w:styleId="TableHeadChar">
    <w:name w:val="Table Head Char"/>
    <w:rsid w:val="00C64806"/>
    <w:rPr>
      <w:b/>
      <w:bCs w:val="0"/>
      <w:iCs/>
      <w:sz w:val="24"/>
      <w:lang w:val="en-US" w:eastAsia="en-US" w:bidi="ar-SA"/>
    </w:rPr>
  </w:style>
  <w:style w:type="character" w:customStyle="1" w:styleId="Char1CharChar">
    <w:name w:val="Char1 Char Char"/>
    <w:rsid w:val="00C64806"/>
    <w:rPr>
      <w:iCs/>
      <w:sz w:val="24"/>
      <w:lang w:val="en-US" w:eastAsia="en-US" w:bidi="ar-SA"/>
    </w:rPr>
  </w:style>
  <w:style w:type="character" w:customStyle="1" w:styleId="CharChar2">
    <w:name w:val="Char Char2"/>
    <w:rsid w:val="00C64806"/>
    <w:rPr>
      <w:b/>
      <w:bCs/>
      <w:i/>
      <w:iCs w:val="0"/>
      <w:sz w:val="24"/>
      <w:lang w:val="en-US" w:eastAsia="en-US" w:bidi="ar-SA"/>
    </w:rPr>
  </w:style>
  <w:style w:type="character" w:customStyle="1" w:styleId="Char21">
    <w:name w:val="Char21"/>
    <w:rsid w:val="00C64806"/>
    <w:rPr>
      <w:b/>
      <w:bCs/>
      <w:i/>
      <w:iCs w:val="0"/>
      <w:sz w:val="24"/>
      <w:lang w:val="en-US" w:eastAsia="en-US" w:bidi="ar-SA"/>
    </w:rPr>
  </w:style>
  <w:style w:type="character" w:customStyle="1" w:styleId="CharCharChar">
    <w:name w:val="Char Char Char"/>
    <w:rsid w:val="00C64806"/>
    <w:rPr>
      <w:sz w:val="24"/>
      <w:lang w:val="en-US" w:eastAsia="en-US" w:bidi="ar-SA"/>
    </w:rPr>
  </w:style>
  <w:style w:type="character" w:customStyle="1" w:styleId="h3CharChar">
    <w:name w:val="h3 Char Char"/>
    <w:rsid w:val="00C64806"/>
    <w:rPr>
      <w:b/>
      <w:bCs/>
      <w:i/>
      <w:iCs w:val="0"/>
      <w:sz w:val="24"/>
      <w:lang w:val="en-US" w:eastAsia="en-US" w:bidi="ar-SA"/>
    </w:rPr>
  </w:style>
  <w:style w:type="character" w:customStyle="1" w:styleId="InstructionsCharChar">
    <w:name w:val="Instructions Char Char"/>
    <w:rsid w:val="00C64806"/>
    <w:rPr>
      <w:b/>
      <w:bCs w:val="0"/>
      <w:i/>
      <w:iCs/>
      <w:sz w:val="24"/>
      <w:szCs w:val="24"/>
      <w:lang w:val="en-US" w:eastAsia="en-US" w:bidi="ar-SA"/>
    </w:rPr>
  </w:style>
  <w:style w:type="character" w:customStyle="1" w:styleId="CharCharCharChar1">
    <w:name w:val="Char Char Char Char1"/>
    <w:aliases w:val="Char1 Char Char Char Char, Char1 Char Char Char Char"/>
    <w:rsid w:val="00C64806"/>
    <w:rPr>
      <w:sz w:val="24"/>
      <w:lang w:val="en-US" w:eastAsia="en-US" w:bidi="ar-SA"/>
    </w:rPr>
  </w:style>
  <w:style w:type="character" w:customStyle="1" w:styleId="H3CharChar0">
    <w:name w:val="H3 Char Char"/>
    <w:rsid w:val="00C64806"/>
    <w:rPr>
      <w:b w:val="0"/>
      <w:bCs w:val="0"/>
      <w:i w:val="0"/>
      <w:iCs w:val="0"/>
      <w:sz w:val="24"/>
      <w:lang w:val="en-US" w:eastAsia="en-US" w:bidi="ar-SA"/>
    </w:rPr>
  </w:style>
  <w:style w:type="character" w:customStyle="1" w:styleId="ListIntroductionCharChar">
    <w:name w:val="List Introduction Char Char"/>
    <w:rsid w:val="00C64806"/>
    <w:rPr>
      <w:iCs/>
      <w:sz w:val="24"/>
      <w:lang w:val="en-US" w:eastAsia="en-US" w:bidi="ar-SA"/>
    </w:rPr>
  </w:style>
  <w:style w:type="character" w:customStyle="1" w:styleId="H4CharChar">
    <w:name w:val="H4 Char Char"/>
    <w:rsid w:val="00C64806"/>
    <w:rPr>
      <w:b/>
      <w:bCs/>
      <w:snapToGrid/>
      <w:sz w:val="24"/>
      <w:lang w:val="en-US" w:eastAsia="en-US" w:bidi="ar-SA"/>
    </w:rPr>
  </w:style>
  <w:style w:type="character" w:customStyle="1" w:styleId="Char2CharChar1">
    <w:name w:val="Char2 Char Char1"/>
    <w:rsid w:val="00C64806"/>
    <w:rPr>
      <w:sz w:val="24"/>
      <w:lang w:val="en-US" w:eastAsia="en-US" w:bidi="ar-SA"/>
    </w:rPr>
  </w:style>
  <w:style w:type="character" w:customStyle="1" w:styleId="CharChar3">
    <w:name w:val="Char Char3"/>
    <w:rsid w:val="00C64806"/>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64806"/>
    <w:rPr>
      <w:sz w:val="24"/>
      <w:lang w:val="en-US" w:eastAsia="en-US" w:bidi="ar-SA"/>
    </w:rPr>
  </w:style>
  <w:style w:type="character" w:customStyle="1" w:styleId="CharChar4">
    <w:name w:val="Char Char4"/>
    <w:rsid w:val="00C64806"/>
    <w:rPr>
      <w:sz w:val="24"/>
      <w:lang w:val="en-US" w:eastAsia="en-US" w:bidi="ar-SA"/>
    </w:rPr>
  </w:style>
  <w:style w:type="character" w:customStyle="1" w:styleId="Char1CharChar1">
    <w:name w:val="Char1 Char Char1"/>
    <w:rsid w:val="00C64806"/>
    <w:rPr>
      <w:sz w:val="24"/>
      <w:lang w:val="en-US" w:eastAsia="en-US" w:bidi="ar-SA"/>
    </w:rPr>
  </w:style>
  <w:style w:type="character" w:customStyle="1" w:styleId="CharChar12">
    <w:name w:val="Char Char12"/>
    <w:rsid w:val="00C64806"/>
    <w:rPr>
      <w:sz w:val="24"/>
      <w:lang w:val="en-US" w:eastAsia="en-US" w:bidi="ar-SA"/>
    </w:rPr>
  </w:style>
  <w:style w:type="character" w:customStyle="1" w:styleId="CharChar5">
    <w:name w:val="Char Char5"/>
    <w:rsid w:val="00C64806"/>
    <w:rPr>
      <w:iCs/>
      <w:sz w:val="24"/>
      <w:lang w:val="en-US" w:eastAsia="en-US" w:bidi="ar-SA"/>
    </w:rPr>
  </w:style>
  <w:style w:type="character" w:customStyle="1" w:styleId="CharCharCharChar3">
    <w:name w:val="Char Char Char Char3"/>
    <w:rsid w:val="00C64806"/>
    <w:rPr>
      <w:iCs/>
      <w:sz w:val="24"/>
      <w:lang w:val="en-US" w:eastAsia="en-US" w:bidi="ar-SA"/>
    </w:rPr>
  </w:style>
  <w:style w:type="character" w:customStyle="1" w:styleId="CharChar42">
    <w:name w:val="Char Char42"/>
    <w:rsid w:val="00C64806"/>
    <w:rPr>
      <w:sz w:val="24"/>
      <w:lang w:val="en-US" w:eastAsia="en-US" w:bidi="ar-SA"/>
    </w:rPr>
  </w:style>
  <w:style w:type="character" w:customStyle="1" w:styleId="CharCharChar2">
    <w:name w:val="Char Char Char2"/>
    <w:rsid w:val="00C64806"/>
    <w:rPr>
      <w:iCs/>
      <w:sz w:val="24"/>
      <w:lang w:val="en-US" w:eastAsia="en-US" w:bidi="ar-SA"/>
    </w:rPr>
  </w:style>
  <w:style w:type="character" w:customStyle="1" w:styleId="Char1CharChar12">
    <w:name w:val="Char1 Char Char12"/>
    <w:rsid w:val="00C64806"/>
    <w:rPr>
      <w:sz w:val="24"/>
      <w:lang w:val="en-US" w:eastAsia="en-US" w:bidi="ar-SA"/>
    </w:rPr>
  </w:style>
  <w:style w:type="character" w:customStyle="1" w:styleId="CharCharChar22">
    <w:name w:val="Char Char Char22"/>
    <w:rsid w:val="00C64806"/>
    <w:rPr>
      <w:iCs/>
      <w:sz w:val="24"/>
      <w:lang w:val="en-US" w:eastAsia="en-US" w:bidi="ar-SA"/>
    </w:rPr>
  </w:style>
  <w:style w:type="character" w:customStyle="1" w:styleId="CharChar6">
    <w:name w:val="Char Char6"/>
    <w:rsid w:val="00C64806"/>
    <w:rPr>
      <w:sz w:val="24"/>
      <w:lang w:val="en-US" w:eastAsia="en-US" w:bidi="ar-SA"/>
    </w:rPr>
  </w:style>
  <w:style w:type="character" w:customStyle="1" w:styleId="ListCharChar">
    <w:name w:val="List Char Char"/>
    <w:rsid w:val="00C64806"/>
    <w:rPr>
      <w:sz w:val="24"/>
      <w:lang w:val="en-US" w:eastAsia="en-US" w:bidi="ar-SA"/>
    </w:rPr>
  </w:style>
  <w:style w:type="character" w:customStyle="1" w:styleId="CharChar11">
    <w:name w:val="Char Char11"/>
    <w:rsid w:val="00C64806"/>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64806"/>
    <w:rPr>
      <w:iCs/>
      <w:sz w:val="24"/>
      <w:lang w:val="en-US" w:eastAsia="en-US" w:bidi="ar-SA"/>
    </w:rPr>
  </w:style>
  <w:style w:type="character" w:customStyle="1" w:styleId="CharChar41">
    <w:name w:val="Char Char41"/>
    <w:rsid w:val="00C64806"/>
    <w:rPr>
      <w:sz w:val="24"/>
      <w:lang w:val="en-US" w:eastAsia="en-US" w:bidi="ar-SA"/>
    </w:rPr>
  </w:style>
  <w:style w:type="character" w:customStyle="1" w:styleId="CharCharChar21">
    <w:name w:val="Char Char Char21"/>
    <w:rsid w:val="00C64806"/>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64806"/>
    <w:rPr>
      <w:iCs/>
      <w:sz w:val="24"/>
      <w:lang w:val="en-US" w:eastAsia="en-US" w:bidi="ar-SA"/>
    </w:rPr>
  </w:style>
  <w:style w:type="character" w:customStyle="1" w:styleId="TextChar">
    <w:name w:val="Text Char"/>
    <w:rsid w:val="00C64806"/>
    <w:rPr>
      <w:iCs/>
      <w:sz w:val="24"/>
      <w:lang w:val="en-US" w:eastAsia="en-US" w:bidi="ar-SA"/>
    </w:rPr>
  </w:style>
  <w:style w:type="table" w:customStyle="1" w:styleId="TableGrid1">
    <w:name w:val="Table Grid1"/>
    <w:basedOn w:val="TableNormal"/>
    <w:rsid w:val="00C6480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648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6480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6480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64806"/>
    <w:pPr>
      <w:spacing w:after="240"/>
      <w:ind w:left="3168" w:hanging="2880"/>
    </w:pPr>
    <w:rPr>
      <w:iCs/>
      <w:szCs w:val="20"/>
    </w:rPr>
  </w:style>
  <w:style w:type="paragraph" w:customStyle="1" w:styleId="Acronym">
    <w:name w:val="Acronym"/>
    <w:basedOn w:val="Normal"/>
    <w:rsid w:val="00C64806"/>
    <w:pPr>
      <w:tabs>
        <w:tab w:val="left" w:pos="1440"/>
      </w:tabs>
    </w:pPr>
    <w:rPr>
      <w:iCs/>
      <w:szCs w:val="20"/>
    </w:rPr>
  </w:style>
  <w:style w:type="character" w:customStyle="1" w:styleId="CharChar1">
    <w:name w:val="Char Char1"/>
    <w:rsid w:val="00C64806"/>
    <w:rPr>
      <w:b/>
      <w:bCs/>
      <w:i/>
      <w:iCs/>
      <w:sz w:val="24"/>
      <w:szCs w:val="26"/>
      <w:lang w:val="en-US" w:eastAsia="en-US" w:bidi="ar-SA"/>
    </w:rPr>
  </w:style>
  <w:style w:type="character" w:customStyle="1" w:styleId="Char2CharCharCharCharChar">
    <w:name w:val="Char2 Char Char Char Char Char"/>
    <w:aliases w:val=" Char2 Char Char Char"/>
    <w:rsid w:val="00C64806"/>
    <w:rPr>
      <w:sz w:val="24"/>
      <w:lang w:val="en-US" w:eastAsia="en-US" w:bidi="ar-SA"/>
    </w:rPr>
  </w:style>
  <w:style w:type="character" w:customStyle="1" w:styleId="CharCharCharChar">
    <w:name w:val="Char Char Char Char"/>
    <w:aliases w:val="Body Text Char2 Char Char"/>
    <w:rsid w:val="00C64806"/>
    <w:rPr>
      <w:iCs/>
      <w:sz w:val="24"/>
      <w:lang w:val="en-US" w:eastAsia="en-US" w:bidi="ar-SA"/>
    </w:rPr>
  </w:style>
  <w:style w:type="character" w:styleId="Strong">
    <w:name w:val="Strong"/>
    <w:qFormat/>
    <w:rsid w:val="00C64806"/>
    <w:rPr>
      <w:b/>
      <w:bCs/>
    </w:rPr>
  </w:style>
  <w:style w:type="paragraph" w:customStyle="1" w:styleId="BulletIndent2">
    <w:name w:val="Bullet Indent 2"/>
    <w:basedOn w:val="BulletIndent"/>
    <w:rsid w:val="00C64806"/>
    <w:pPr>
      <w:numPr>
        <w:numId w:val="0"/>
      </w:numPr>
      <w:tabs>
        <w:tab w:val="left" w:pos="2520"/>
      </w:tabs>
      <w:ind w:left="2520" w:hanging="547"/>
    </w:pPr>
  </w:style>
  <w:style w:type="character" w:customStyle="1" w:styleId="ListCharChar1">
    <w:name w:val="List Char Char1"/>
    <w:rsid w:val="00C64806"/>
    <w:rPr>
      <w:sz w:val="24"/>
      <w:lang w:val="en-US" w:eastAsia="en-US" w:bidi="ar-SA"/>
    </w:rPr>
  </w:style>
  <w:style w:type="character" w:customStyle="1" w:styleId="UnresolvedMention1">
    <w:name w:val="Unresolved Mention1"/>
    <w:uiPriority w:val="99"/>
    <w:semiHidden/>
    <w:unhideWhenUsed/>
    <w:rsid w:val="00C64806"/>
    <w:rPr>
      <w:color w:val="605E5C"/>
      <w:shd w:val="clear" w:color="auto" w:fill="E1DFDD"/>
    </w:rPr>
  </w:style>
  <w:style w:type="table" w:customStyle="1" w:styleId="BoxedLanguage2">
    <w:name w:val="Boxed Language2"/>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64806"/>
    <w:tblPr/>
  </w:style>
  <w:style w:type="table" w:customStyle="1" w:styleId="TableGrid11">
    <w:name w:val="Table Grid1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64806"/>
    <w:tblPr/>
  </w:style>
  <w:style w:type="table" w:customStyle="1" w:styleId="TableGrid12">
    <w:name w:val="Table Grid12"/>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64806"/>
    <w:tblPr>
      <w:tblInd w:w="0" w:type="nil"/>
    </w:tblPr>
  </w:style>
  <w:style w:type="table" w:customStyle="1" w:styleId="TableGrid13">
    <w:name w:val="Table Grid13"/>
    <w:basedOn w:val="TableNormal"/>
    <w:rsid w:val="00C6480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648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6480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6480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64806"/>
    <w:tblPr/>
  </w:style>
  <w:style w:type="table" w:customStyle="1" w:styleId="TableGrid111">
    <w:name w:val="Table Grid11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64806"/>
    <w:tblPr/>
  </w:style>
  <w:style w:type="table" w:customStyle="1" w:styleId="TableGrid121">
    <w:name w:val="Table Grid121"/>
    <w:basedOn w:val="TableNormal"/>
    <w:next w:val="TableGrid"/>
    <w:rsid w:val="00C648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64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6480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6480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64806"/>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C648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gie.shanks@ercot.com"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rcot.com/mktrules/issues/NPRR1229" TargetMode="Externa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2.bin"/><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s://www.ercot.com/mktrules/issues/NPRR122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o.gonzalez@ercot.com"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3884</Words>
  <Characters>29585</Characters>
  <Application>Microsoft Office Word</Application>
  <DocSecurity>0</DocSecurity>
  <Lines>246</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33403</CharactersWithSpaces>
  <SharedDoc>false</SharedDoc>
  <HLinks>
    <vt:vector size="30" baseType="variant">
      <vt:variant>
        <vt:i4>1769530</vt:i4>
      </vt:variant>
      <vt:variant>
        <vt:i4>18</vt:i4>
      </vt:variant>
      <vt:variant>
        <vt:i4>0</vt:i4>
      </vt:variant>
      <vt:variant>
        <vt:i4>5</vt:i4>
      </vt:variant>
      <vt:variant>
        <vt:lpwstr/>
      </vt:variant>
      <vt:variant>
        <vt:lpwstr>_Toc109528014</vt:lpwstr>
      </vt:variant>
      <vt:variant>
        <vt:i4>1769530</vt:i4>
      </vt:variant>
      <vt:variant>
        <vt:i4>15</vt:i4>
      </vt:variant>
      <vt:variant>
        <vt:i4>0</vt:i4>
      </vt:variant>
      <vt:variant>
        <vt:i4>5</vt:i4>
      </vt:variant>
      <vt:variant>
        <vt:lpwstr/>
      </vt:variant>
      <vt:variant>
        <vt:lpwstr>_Toc109528011</vt:lpwstr>
      </vt:variant>
      <vt:variant>
        <vt:i4>1769530</vt:i4>
      </vt:variant>
      <vt:variant>
        <vt:i4>12</vt:i4>
      </vt:variant>
      <vt:variant>
        <vt:i4>0</vt:i4>
      </vt:variant>
      <vt:variant>
        <vt:i4>5</vt:i4>
      </vt:variant>
      <vt:variant>
        <vt:lpwstr/>
      </vt:variant>
      <vt:variant>
        <vt:lpwstr>_Toc109528014</vt:lpwstr>
      </vt:variant>
      <vt:variant>
        <vt:i4>1769530</vt:i4>
      </vt:variant>
      <vt:variant>
        <vt:i4>9</vt:i4>
      </vt:variant>
      <vt:variant>
        <vt:i4>0</vt:i4>
      </vt:variant>
      <vt:variant>
        <vt:i4>5</vt:i4>
      </vt:variant>
      <vt:variant>
        <vt:lpwstr/>
      </vt:variant>
      <vt:variant>
        <vt:lpwstr>_Toc109528011</vt:lpwstr>
      </vt:variant>
      <vt:variant>
        <vt:i4>6553712</vt:i4>
      </vt:variant>
      <vt:variant>
        <vt:i4>0</vt:i4>
      </vt:variant>
      <vt:variant>
        <vt:i4>0</vt:i4>
      </vt:variant>
      <vt:variant>
        <vt:i4>5</vt:i4>
      </vt:variant>
      <vt:variant>
        <vt:lpwstr>https://www.ercot.com/mktrules/issues/NPRR1229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01XX25</cp:lastModifiedBy>
  <cp:revision>3</cp:revision>
  <cp:lastPrinted>2001-06-20T16:28:00Z</cp:lastPrinted>
  <dcterms:created xsi:type="dcterms:W3CDTF">2025-01-28T23:41:00Z</dcterms:created>
  <dcterms:modified xsi:type="dcterms:W3CDTF">2025-01-28T23:41:00Z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2025-01-28T23:41:15Z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93270750-c485-4fb5-8ef8-cf8fde679326</vt:lpwstr>
  </property>
  <property fmtid="{D5CDD505-2E9C-101B-9397-08002B2CF9AE}" pid="8" name="MSIP_Label_c144db1d-993e-40da-980d-6eea152adc50_ContentBits">
    <vt:lpwstr>0</vt:lpwstr>
  </property>
</Properties>
</file>