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3"/>
        <w:gridCol w:w="1147"/>
        <w:gridCol w:w="1013"/>
        <w:gridCol w:w="6547"/>
      </w:tblGrid>
      <w:tr w:rsidR="005B7DD5" w:rsidRPr="00C31A8D" w14:paraId="3B4AB457" w14:textId="77777777" w:rsidTr="005B7DD5">
        <w:tc>
          <w:tcPr>
            <w:tcW w:w="1733" w:type="dxa"/>
            <w:tcBorders>
              <w:top w:val="single" w:sz="4" w:space="0" w:color="auto"/>
              <w:left w:val="single" w:sz="4" w:space="0" w:color="auto"/>
              <w:bottom w:val="single" w:sz="4" w:space="0" w:color="auto"/>
              <w:right w:val="single" w:sz="4" w:space="0" w:color="auto"/>
            </w:tcBorders>
            <w:shd w:val="clear" w:color="auto" w:fill="FFFFFF"/>
            <w:vAlign w:val="center"/>
          </w:tcPr>
          <w:p w14:paraId="2F3E7C03" w14:textId="77777777" w:rsidR="005B7DD5" w:rsidRPr="00C31A8D" w:rsidRDefault="005B7DD5" w:rsidP="000A38C1">
            <w:pPr>
              <w:pStyle w:val="Header"/>
              <w:spacing w:before="120" w:after="120"/>
              <w:rPr>
                <w:rFonts w:cs="Arial"/>
              </w:rPr>
            </w:pPr>
            <w:r w:rsidRPr="00C31A8D">
              <w:rPr>
                <w:rFonts w:cs="Arial"/>
              </w:rPr>
              <w:t>NPRR Number</w:t>
            </w:r>
          </w:p>
        </w:tc>
        <w:tc>
          <w:tcPr>
            <w:tcW w:w="1147" w:type="dxa"/>
            <w:tcBorders>
              <w:top w:val="single" w:sz="4" w:space="0" w:color="auto"/>
              <w:left w:val="single" w:sz="4" w:space="0" w:color="auto"/>
              <w:bottom w:val="single" w:sz="4" w:space="0" w:color="auto"/>
              <w:right w:val="single" w:sz="4" w:space="0" w:color="auto"/>
            </w:tcBorders>
            <w:vAlign w:val="center"/>
          </w:tcPr>
          <w:p w14:paraId="0B2845C0" w14:textId="302CC9C4" w:rsidR="005B7DD5" w:rsidRPr="00C31A8D" w:rsidRDefault="00B94537" w:rsidP="000C0D46">
            <w:pPr>
              <w:pStyle w:val="Header"/>
              <w:jc w:val="center"/>
              <w:rPr>
                <w:rFonts w:cs="Arial"/>
              </w:rPr>
            </w:pPr>
            <w:hyperlink r:id="rId8" w:history="1">
              <w:r w:rsidR="00447E63" w:rsidRPr="00C31A8D">
                <w:rPr>
                  <w:rStyle w:val="Hyperlink"/>
                  <w:rFonts w:cs="Arial"/>
                </w:rPr>
                <w:t>1250</w:t>
              </w:r>
            </w:hyperlink>
          </w:p>
        </w:tc>
        <w:tc>
          <w:tcPr>
            <w:tcW w:w="1013" w:type="dxa"/>
            <w:tcBorders>
              <w:top w:val="single" w:sz="4" w:space="0" w:color="auto"/>
              <w:left w:val="single" w:sz="4" w:space="0" w:color="auto"/>
              <w:bottom w:val="single" w:sz="4" w:space="0" w:color="auto"/>
              <w:right w:val="single" w:sz="4" w:space="0" w:color="auto"/>
            </w:tcBorders>
            <w:shd w:val="clear" w:color="auto" w:fill="FFFFFF"/>
            <w:vAlign w:val="center"/>
          </w:tcPr>
          <w:p w14:paraId="2308953E" w14:textId="77777777" w:rsidR="005B7DD5" w:rsidRPr="00C31A8D" w:rsidRDefault="005B7DD5" w:rsidP="000C0D46">
            <w:pPr>
              <w:pStyle w:val="Header"/>
              <w:rPr>
                <w:rFonts w:cs="Arial"/>
              </w:rPr>
            </w:pPr>
            <w:r w:rsidRPr="00C31A8D">
              <w:rPr>
                <w:rFonts w:cs="Arial"/>
              </w:rPr>
              <w:t>NPRR Title</w:t>
            </w:r>
          </w:p>
        </w:tc>
        <w:tc>
          <w:tcPr>
            <w:tcW w:w="6547" w:type="dxa"/>
            <w:tcBorders>
              <w:top w:val="single" w:sz="4" w:space="0" w:color="auto"/>
              <w:left w:val="single" w:sz="4" w:space="0" w:color="auto"/>
              <w:bottom w:val="single" w:sz="4" w:space="0" w:color="auto"/>
              <w:right w:val="single" w:sz="4" w:space="0" w:color="auto"/>
            </w:tcBorders>
            <w:vAlign w:val="center"/>
          </w:tcPr>
          <w:p w14:paraId="1B5231BC" w14:textId="36616484" w:rsidR="005B7DD5" w:rsidRPr="00C31A8D" w:rsidRDefault="00091CE3" w:rsidP="005B7DD5">
            <w:pPr>
              <w:pStyle w:val="Header"/>
              <w:spacing w:before="120" w:after="120"/>
              <w:rPr>
                <w:rFonts w:cs="Arial"/>
              </w:rPr>
            </w:pPr>
            <w:r w:rsidRPr="00C31A8D">
              <w:rPr>
                <w:rFonts w:cs="Arial"/>
              </w:rPr>
              <w:t xml:space="preserve">RPS </w:t>
            </w:r>
            <w:r w:rsidR="0030582E" w:rsidRPr="00C31A8D">
              <w:rPr>
                <w:rFonts w:cs="Arial"/>
              </w:rPr>
              <w:t xml:space="preserve">Mandatory </w:t>
            </w:r>
            <w:r w:rsidRPr="00C31A8D">
              <w:rPr>
                <w:rFonts w:cs="Arial"/>
              </w:rPr>
              <w:t>Program Termination</w:t>
            </w:r>
          </w:p>
        </w:tc>
      </w:tr>
      <w:tr w:rsidR="005B7DD5" w:rsidRPr="00C31A8D" w14:paraId="51EAEFF2" w14:textId="77777777" w:rsidTr="005B7DD5">
        <w:trPr>
          <w:trHeight w:val="539"/>
        </w:trPr>
        <w:tc>
          <w:tcPr>
            <w:tcW w:w="2880" w:type="dxa"/>
            <w:gridSpan w:val="2"/>
            <w:shd w:val="clear" w:color="auto" w:fill="FFFFFF"/>
            <w:vAlign w:val="center"/>
          </w:tcPr>
          <w:p w14:paraId="3BF54C8A" w14:textId="706277C0" w:rsidR="005B7DD5" w:rsidRPr="00C31A8D" w:rsidRDefault="005B7DD5" w:rsidP="000C0D46">
            <w:pPr>
              <w:pStyle w:val="Header"/>
              <w:rPr>
                <w:rFonts w:cs="Arial"/>
                <w:bCs w:val="0"/>
              </w:rPr>
            </w:pPr>
            <w:r w:rsidRPr="00C31A8D">
              <w:rPr>
                <w:rFonts w:cs="Arial"/>
                <w:bCs w:val="0"/>
              </w:rPr>
              <w:t xml:space="preserve">Date </w:t>
            </w:r>
            <w:r w:rsidR="008F7E80" w:rsidRPr="00C31A8D">
              <w:rPr>
                <w:rFonts w:cs="Arial"/>
                <w:bCs w:val="0"/>
              </w:rPr>
              <w:t>of Decision</w:t>
            </w:r>
          </w:p>
        </w:tc>
        <w:tc>
          <w:tcPr>
            <w:tcW w:w="7560" w:type="dxa"/>
            <w:gridSpan w:val="2"/>
            <w:shd w:val="clear" w:color="auto" w:fill="FFFFFF"/>
            <w:vAlign w:val="center"/>
          </w:tcPr>
          <w:p w14:paraId="4C86294B" w14:textId="2AC404F7" w:rsidR="005B7DD5" w:rsidRPr="00C31A8D" w:rsidRDefault="00810379" w:rsidP="000C0D46">
            <w:pPr>
              <w:pStyle w:val="NormalArial"/>
              <w:rPr>
                <w:rFonts w:cs="Arial"/>
              </w:rPr>
            </w:pPr>
            <w:r>
              <w:rPr>
                <w:rFonts w:cs="Arial"/>
              </w:rPr>
              <w:t>January</w:t>
            </w:r>
            <w:r w:rsidRPr="00C31A8D">
              <w:rPr>
                <w:rFonts w:cs="Arial"/>
              </w:rPr>
              <w:t xml:space="preserve"> </w:t>
            </w:r>
            <w:r>
              <w:rPr>
                <w:rFonts w:cs="Arial"/>
              </w:rPr>
              <w:t>22</w:t>
            </w:r>
            <w:r w:rsidR="00533918" w:rsidRPr="00C31A8D">
              <w:rPr>
                <w:rFonts w:cs="Arial"/>
              </w:rPr>
              <w:t xml:space="preserve">, </w:t>
            </w:r>
            <w:r w:rsidRPr="00C31A8D">
              <w:rPr>
                <w:rFonts w:cs="Arial"/>
              </w:rPr>
              <w:t>202</w:t>
            </w:r>
            <w:r>
              <w:rPr>
                <w:rFonts w:cs="Arial"/>
              </w:rPr>
              <w:t>5</w:t>
            </w:r>
          </w:p>
        </w:tc>
      </w:tr>
      <w:tr w:rsidR="008F7E80" w:rsidRPr="00C31A8D" w14:paraId="2D544480" w14:textId="77777777" w:rsidTr="005B7DD5">
        <w:trPr>
          <w:trHeight w:val="539"/>
        </w:trPr>
        <w:tc>
          <w:tcPr>
            <w:tcW w:w="2880" w:type="dxa"/>
            <w:gridSpan w:val="2"/>
            <w:shd w:val="clear" w:color="auto" w:fill="FFFFFF"/>
            <w:vAlign w:val="center"/>
          </w:tcPr>
          <w:p w14:paraId="53BB61D9" w14:textId="18467261" w:rsidR="008F7E80" w:rsidRPr="00C31A8D" w:rsidRDefault="008F7E80" w:rsidP="000C0D46">
            <w:pPr>
              <w:pStyle w:val="Header"/>
              <w:rPr>
                <w:rFonts w:cs="Arial"/>
                <w:bCs w:val="0"/>
              </w:rPr>
            </w:pPr>
            <w:r w:rsidRPr="00C31A8D">
              <w:rPr>
                <w:rFonts w:cs="Arial"/>
                <w:bCs w:val="0"/>
              </w:rPr>
              <w:t>Action</w:t>
            </w:r>
          </w:p>
        </w:tc>
        <w:tc>
          <w:tcPr>
            <w:tcW w:w="7560" w:type="dxa"/>
            <w:gridSpan w:val="2"/>
            <w:shd w:val="clear" w:color="auto" w:fill="FFFFFF"/>
            <w:vAlign w:val="center"/>
          </w:tcPr>
          <w:p w14:paraId="56A5AFC0" w14:textId="730243F4" w:rsidR="008F7E80" w:rsidRPr="00C31A8D" w:rsidRDefault="00186AF9" w:rsidP="000C0D46">
            <w:pPr>
              <w:pStyle w:val="NormalArial"/>
              <w:rPr>
                <w:rFonts w:cs="Arial"/>
              </w:rPr>
            </w:pPr>
            <w:r>
              <w:rPr>
                <w:rFonts w:cs="Arial"/>
              </w:rPr>
              <w:t>Recommended Approval</w:t>
            </w:r>
          </w:p>
        </w:tc>
      </w:tr>
      <w:tr w:rsidR="008F7E80" w:rsidRPr="00C31A8D" w14:paraId="4325FAF6" w14:textId="77777777" w:rsidTr="00D30659">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B98C27D" w14:textId="0E0515E8" w:rsidR="008F7E80" w:rsidRPr="00C31A8D" w:rsidRDefault="008F7E80" w:rsidP="008F7E80">
            <w:pPr>
              <w:pStyle w:val="Header"/>
              <w:rPr>
                <w:rFonts w:cs="Arial"/>
                <w:bCs w:val="0"/>
              </w:rPr>
            </w:pPr>
            <w:r w:rsidRPr="00C31A8D">
              <w:rPr>
                <w:rFonts w:cs="Arial"/>
              </w:rPr>
              <w:t xml:space="preserve">Timeline </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E69FD43" w14:textId="58C15C82" w:rsidR="008F7E80" w:rsidRPr="00C31A8D" w:rsidRDefault="008F7E80" w:rsidP="008F7E80">
            <w:pPr>
              <w:pStyle w:val="NormalArial"/>
              <w:rPr>
                <w:rFonts w:cs="Arial"/>
              </w:rPr>
            </w:pPr>
            <w:r w:rsidRPr="00C31A8D">
              <w:rPr>
                <w:rFonts w:cs="Arial"/>
              </w:rPr>
              <w:t xml:space="preserve">Normal </w:t>
            </w:r>
          </w:p>
        </w:tc>
      </w:tr>
      <w:tr w:rsidR="00081E6A" w:rsidRPr="00C31A8D" w14:paraId="13C28729" w14:textId="77777777" w:rsidTr="00D30659">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D20F178" w14:textId="3C6699F2" w:rsidR="00081E6A" w:rsidRPr="00C31A8D" w:rsidRDefault="00081E6A" w:rsidP="008F7E80">
            <w:pPr>
              <w:pStyle w:val="Header"/>
              <w:rPr>
                <w:rFonts w:cs="Arial"/>
              </w:rPr>
            </w:pPr>
            <w:r>
              <w:rPr>
                <w:rFonts w:cs="Arial"/>
              </w:rPr>
              <w:t>Estimated Impacts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23DE112" w14:textId="77777777" w:rsidR="00081E6A" w:rsidRDefault="00081E6A" w:rsidP="004425EF">
            <w:pPr>
              <w:pStyle w:val="NormalArial"/>
              <w:spacing w:before="120"/>
              <w:rPr>
                <w:rFonts w:cs="Arial"/>
              </w:rPr>
            </w:pPr>
            <w:r>
              <w:rPr>
                <w:rFonts w:cs="Arial"/>
              </w:rPr>
              <w:t>Cost/Budgetary:  None</w:t>
            </w:r>
          </w:p>
          <w:p w14:paraId="63DC4150" w14:textId="1AB7440E" w:rsidR="00081E6A" w:rsidRPr="00C31A8D" w:rsidRDefault="00081E6A" w:rsidP="004425EF">
            <w:pPr>
              <w:pStyle w:val="NormalArial"/>
              <w:spacing w:before="120" w:after="120"/>
              <w:rPr>
                <w:rFonts w:cs="Arial"/>
              </w:rPr>
            </w:pPr>
            <w:r>
              <w:rPr>
                <w:rFonts w:cs="Arial"/>
              </w:rPr>
              <w:t xml:space="preserve">Project Duration:  </w:t>
            </w:r>
            <w:r w:rsidR="0015559E">
              <w:rPr>
                <w:rFonts w:cs="Arial"/>
              </w:rPr>
              <w:t>No project required</w:t>
            </w:r>
          </w:p>
        </w:tc>
      </w:tr>
      <w:tr w:rsidR="008F7E80" w:rsidRPr="00C31A8D" w14:paraId="7AA2B1C1" w14:textId="77777777" w:rsidTr="005B7DD5">
        <w:trPr>
          <w:trHeight w:val="539"/>
        </w:trPr>
        <w:tc>
          <w:tcPr>
            <w:tcW w:w="2880" w:type="dxa"/>
            <w:gridSpan w:val="2"/>
            <w:shd w:val="clear" w:color="auto" w:fill="FFFFFF"/>
            <w:vAlign w:val="center"/>
          </w:tcPr>
          <w:p w14:paraId="7C7F9BF6" w14:textId="17DD6048" w:rsidR="008F7E80" w:rsidRPr="00C31A8D" w:rsidRDefault="008F7E80" w:rsidP="00DE31FB">
            <w:pPr>
              <w:pStyle w:val="Header"/>
              <w:spacing w:before="120" w:after="120"/>
              <w:rPr>
                <w:rFonts w:cs="Arial"/>
                <w:bCs w:val="0"/>
              </w:rPr>
            </w:pPr>
            <w:r w:rsidRPr="00C31A8D">
              <w:rPr>
                <w:rFonts w:cs="Arial"/>
                <w:bCs w:val="0"/>
              </w:rPr>
              <w:t>Proposed Effective Date</w:t>
            </w:r>
          </w:p>
        </w:tc>
        <w:tc>
          <w:tcPr>
            <w:tcW w:w="7560" w:type="dxa"/>
            <w:gridSpan w:val="2"/>
            <w:shd w:val="clear" w:color="auto" w:fill="FFFFFF"/>
            <w:vAlign w:val="center"/>
          </w:tcPr>
          <w:p w14:paraId="468F1844" w14:textId="2953A670" w:rsidR="008F7E80" w:rsidRPr="00C31A8D" w:rsidRDefault="00810379" w:rsidP="000C0D46">
            <w:pPr>
              <w:pStyle w:val="NormalArial"/>
              <w:rPr>
                <w:rFonts w:cs="Arial"/>
              </w:rPr>
            </w:pPr>
            <w:r>
              <w:rPr>
                <w:rFonts w:cs="Arial"/>
              </w:rPr>
              <w:t>September 1, 2025</w:t>
            </w:r>
          </w:p>
        </w:tc>
      </w:tr>
      <w:tr w:rsidR="008F7E80" w:rsidRPr="00C31A8D" w14:paraId="13320590" w14:textId="77777777" w:rsidTr="005B7DD5">
        <w:trPr>
          <w:trHeight w:val="539"/>
        </w:trPr>
        <w:tc>
          <w:tcPr>
            <w:tcW w:w="2880" w:type="dxa"/>
            <w:gridSpan w:val="2"/>
            <w:shd w:val="clear" w:color="auto" w:fill="FFFFFF"/>
            <w:vAlign w:val="center"/>
          </w:tcPr>
          <w:p w14:paraId="778A941C" w14:textId="5EAA2E3B" w:rsidR="008F7E80" w:rsidRPr="00C31A8D" w:rsidRDefault="008F7E80" w:rsidP="00DE31FB">
            <w:pPr>
              <w:pStyle w:val="Header"/>
              <w:spacing w:before="120" w:after="120"/>
              <w:rPr>
                <w:rFonts w:cs="Arial"/>
                <w:bCs w:val="0"/>
              </w:rPr>
            </w:pPr>
            <w:r w:rsidRPr="00C31A8D">
              <w:rPr>
                <w:rFonts w:cs="Arial"/>
                <w:bCs w:val="0"/>
              </w:rPr>
              <w:t>Priority and Rank Assigned</w:t>
            </w:r>
          </w:p>
        </w:tc>
        <w:tc>
          <w:tcPr>
            <w:tcW w:w="7560" w:type="dxa"/>
            <w:gridSpan w:val="2"/>
            <w:shd w:val="clear" w:color="auto" w:fill="FFFFFF"/>
            <w:vAlign w:val="center"/>
          </w:tcPr>
          <w:p w14:paraId="1A60EB5D" w14:textId="03753051" w:rsidR="008F7E80" w:rsidRPr="00C31A8D" w:rsidRDefault="00081E6A" w:rsidP="000C0D46">
            <w:pPr>
              <w:pStyle w:val="NormalArial"/>
              <w:rPr>
                <w:rFonts w:cs="Arial"/>
              </w:rPr>
            </w:pPr>
            <w:r>
              <w:rPr>
                <w:rFonts w:cs="Arial"/>
              </w:rPr>
              <w:t xml:space="preserve">Not </w:t>
            </w:r>
            <w:r w:rsidR="0015559E">
              <w:rPr>
                <w:rFonts w:cs="Arial"/>
              </w:rPr>
              <w:t>a</w:t>
            </w:r>
            <w:r>
              <w:rPr>
                <w:rFonts w:cs="Arial"/>
              </w:rPr>
              <w:t>pplicable</w:t>
            </w:r>
          </w:p>
        </w:tc>
      </w:tr>
      <w:tr w:rsidR="008F7E80" w:rsidRPr="00C31A8D" w14:paraId="5DC800E9"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65733B" w14:textId="142AB5BE" w:rsidR="008F7E80" w:rsidRPr="00C31A8D" w:rsidRDefault="008F7E80" w:rsidP="008F7E80">
            <w:pPr>
              <w:pStyle w:val="Header"/>
              <w:rPr>
                <w:rFonts w:cs="Arial"/>
                <w:bCs w:val="0"/>
              </w:rPr>
            </w:pPr>
            <w:r w:rsidRPr="00C31A8D">
              <w:rPr>
                <w:rFonts w:cs="Arial"/>
              </w:rPr>
              <w:t xml:space="preserve">Nodal Protocol Sections Requiring Revision </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58B0028" w14:textId="77777777" w:rsidR="008F7E80" w:rsidRPr="00C31A8D" w:rsidRDefault="008F7E80" w:rsidP="008F7E80">
            <w:pPr>
              <w:spacing w:before="120"/>
              <w:rPr>
                <w:rFonts w:ascii="Arial" w:hAnsi="Arial" w:cs="Arial"/>
                <w:bCs/>
              </w:rPr>
            </w:pPr>
            <w:r w:rsidRPr="00C31A8D">
              <w:rPr>
                <w:rFonts w:ascii="Arial" w:hAnsi="Arial" w:cs="Arial"/>
                <w:bCs/>
              </w:rPr>
              <w:t>1.3.1.1, Items Considered Protected Information</w:t>
            </w:r>
          </w:p>
          <w:p w14:paraId="0091D8F9" w14:textId="77777777" w:rsidR="008F7E80" w:rsidRPr="00C31A8D" w:rsidRDefault="008F7E80" w:rsidP="008F7E80">
            <w:pPr>
              <w:rPr>
                <w:rFonts w:ascii="Arial" w:hAnsi="Arial" w:cs="Arial"/>
                <w:bCs/>
              </w:rPr>
            </w:pPr>
            <w:r w:rsidRPr="00C31A8D">
              <w:rPr>
                <w:rFonts w:ascii="Arial" w:hAnsi="Arial" w:cs="Arial"/>
                <w:bCs/>
              </w:rPr>
              <w:t>2.1, Definitions</w:t>
            </w:r>
          </w:p>
          <w:p w14:paraId="763D8525" w14:textId="77777777" w:rsidR="008F7E80" w:rsidRPr="00C31A8D" w:rsidRDefault="008F7E80" w:rsidP="008F7E80">
            <w:pPr>
              <w:rPr>
                <w:rFonts w:ascii="Arial" w:hAnsi="Arial" w:cs="Arial"/>
                <w:bCs/>
              </w:rPr>
            </w:pPr>
            <w:r w:rsidRPr="00C31A8D">
              <w:rPr>
                <w:rFonts w:ascii="Arial" w:hAnsi="Arial" w:cs="Arial"/>
                <w:bCs/>
              </w:rPr>
              <w:t xml:space="preserve">2.2, </w:t>
            </w:r>
            <w:r w:rsidRPr="00C31A8D">
              <w:rPr>
                <w:rFonts w:ascii="Arial" w:hAnsi="Arial" w:cs="Arial"/>
              </w:rPr>
              <w:t>Acronyms and Abbreviations</w:t>
            </w:r>
          </w:p>
          <w:p w14:paraId="3129E197" w14:textId="77777777" w:rsidR="008F7E80" w:rsidRPr="00C31A8D" w:rsidRDefault="008F7E80" w:rsidP="008F7E80">
            <w:pPr>
              <w:rPr>
                <w:rFonts w:ascii="Arial" w:hAnsi="Arial" w:cs="Arial"/>
                <w:bCs/>
              </w:rPr>
            </w:pPr>
            <w:r w:rsidRPr="00C31A8D">
              <w:rPr>
                <w:rFonts w:ascii="Arial" w:hAnsi="Arial" w:cs="Arial"/>
                <w:bCs/>
              </w:rPr>
              <w:t>14.1, Overview</w:t>
            </w:r>
          </w:p>
          <w:p w14:paraId="2EC03AB1" w14:textId="77777777" w:rsidR="008F7E80" w:rsidRPr="00C31A8D" w:rsidRDefault="008F7E80" w:rsidP="008F7E80">
            <w:pPr>
              <w:rPr>
                <w:rFonts w:ascii="Arial" w:hAnsi="Arial" w:cs="Arial"/>
                <w:bCs/>
              </w:rPr>
            </w:pPr>
            <w:r w:rsidRPr="00C31A8D">
              <w:rPr>
                <w:rFonts w:ascii="Arial" w:hAnsi="Arial" w:cs="Arial"/>
                <w:bCs/>
              </w:rPr>
              <w:t>14.2, Duties of ERCOT</w:t>
            </w:r>
          </w:p>
          <w:p w14:paraId="1F98742A" w14:textId="77777777" w:rsidR="008F7E80" w:rsidRPr="00C31A8D" w:rsidRDefault="008F7E80" w:rsidP="008F7E80">
            <w:pPr>
              <w:rPr>
                <w:rFonts w:ascii="Arial" w:hAnsi="Arial" w:cs="Arial"/>
                <w:bCs/>
              </w:rPr>
            </w:pPr>
            <w:r w:rsidRPr="00C31A8D">
              <w:rPr>
                <w:rFonts w:ascii="Arial" w:hAnsi="Arial" w:cs="Arial"/>
                <w:bCs/>
              </w:rPr>
              <w:t>14.3.2, Attributes of Renewable Energy Credits and Compliance Premiums</w:t>
            </w:r>
          </w:p>
          <w:p w14:paraId="36AD3D42" w14:textId="77777777" w:rsidR="008F7E80" w:rsidRPr="00C31A8D" w:rsidRDefault="008F7E80" w:rsidP="008F7E80">
            <w:pPr>
              <w:rPr>
                <w:rFonts w:ascii="Arial" w:hAnsi="Arial" w:cs="Arial"/>
                <w:bCs/>
              </w:rPr>
            </w:pPr>
            <w:r w:rsidRPr="00C31A8D">
              <w:rPr>
                <w:rFonts w:ascii="Arial" w:hAnsi="Arial" w:cs="Arial"/>
                <w:bCs/>
              </w:rPr>
              <w:t>14.5.2, Retail Entities (delete)</w:t>
            </w:r>
          </w:p>
          <w:p w14:paraId="2F13EA30" w14:textId="77777777" w:rsidR="008F7E80" w:rsidRPr="00C31A8D" w:rsidRDefault="008F7E80" w:rsidP="008F7E80">
            <w:pPr>
              <w:rPr>
                <w:rFonts w:ascii="Arial" w:hAnsi="Arial" w:cs="Arial"/>
                <w:bCs/>
              </w:rPr>
            </w:pPr>
            <w:r w:rsidRPr="00C31A8D">
              <w:rPr>
                <w:rFonts w:ascii="Arial" w:hAnsi="Arial" w:cs="Arial"/>
                <w:bCs/>
              </w:rPr>
              <w:t>14.5.3, End-Use Customers (delete)</w:t>
            </w:r>
          </w:p>
          <w:p w14:paraId="2A0C0BC8" w14:textId="77777777" w:rsidR="008F7E80" w:rsidRPr="00C31A8D" w:rsidRDefault="008F7E80" w:rsidP="008F7E80">
            <w:pPr>
              <w:rPr>
                <w:rFonts w:ascii="Arial" w:hAnsi="Arial" w:cs="Arial"/>
                <w:bCs/>
              </w:rPr>
            </w:pPr>
            <w:r w:rsidRPr="00C31A8D">
              <w:rPr>
                <w:rFonts w:ascii="Arial" w:hAnsi="Arial" w:cs="Arial"/>
                <w:bCs/>
              </w:rPr>
              <w:t>14.6.2, Awarding of Compliance Premiums (delete)</w:t>
            </w:r>
          </w:p>
          <w:p w14:paraId="2B2CB10E" w14:textId="77777777" w:rsidR="008F7E80" w:rsidRPr="00C31A8D" w:rsidRDefault="008F7E80" w:rsidP="008F7E80">
            <w:pPr>
              <w:rPr>
                <w:rFonts w:ascii="Arial" w:hAnsi="Arial" w:cs="Arial"/>
                <w:bCs/>
              </w:rPr>
            </w:pPr>
            <w:r w:rsidRPr="00C31A8D">
              <w:rPr>
                <w:rFonts w:ascii="Arial" w:hAnsi="Arial" w:cs="Arial"/>
                <w:bCs/>
              </w:rPr>
              <w:t>14.8, Renewable Energy Credit Offsets (delete)</w:t>
            </w:r>
          </w:p>
          <w:p w14:paraId="6C911ECE" w14:textId="77777777" w:rsidR="008F7E80" w:rsidRPr="00C31A8D" w:rsidRDefault="008F7E80" w:rsidP="008F7E80">
            <w:pPr>
              <w:rPr>
                <w:rFonts w:ascii="Arial" w:hAnsi="Arial" w:cs="Arial"/>
                <w:bCs/>
              </w:rPr>
            </w:pPr>
            <w:r w:rsidRPr="00C31A8D">
              <w:rPr>
                <w:rFonts w:ascii="Arial" w:hAnsi="Arial" w:cs="Arial"/>
                <w:bCs/>
              </w:rPr>
              <w:t>14.9, Allocation of Statewide Renewable Portfolio Standard Requirement Among Retail Entities (delete)</w:t>
            </w:r>
          </w:p>
          <w:p w14:paraId="1657B1EF" w14:textId="77777777" w:rsidR="008F7E80" w:rsidRPr="00C31A8D" w:rsidRDefault="008F7E80" w:rsidP="008F7E80">
            <w:pPr>
              <w:rPr>
                <w:rFonts w:ascii="Arial" w:hAnsi="Arial" w:cs="Arial"/>
                <w:bCs/>
              </w:rPr>
            </w:pPr>
            <w:r w:rsidRPr="00C31A8D">
              <w:rPr>
                <w:rFonts w:ascii="Arial" w:hAnsi="Arial" w:cs="Arial"/>
                <w:bCs/>
              </w:rPr>
              <w:t>14.9.1, Annual Capacity Targets (delete)</w:t>
            </w:r>
          </w:p>
          <w:p w14:paraId="3D51E349" w14:textId="77777777" w:rsidR="008F7E80" w:rsidRPr="00C31A8D" w:rsidRDefault="008F7E80" w:rsidP="008F7E80">
            <w:pPr>
              <w:rPr>
                <w:rFonts w:ascii="Arial" w:hAnsi="Arial" w:cs="Arial"/>
                <w:bCs/>
              </w:rPr>
            </w:pPr>
            <w:r w:rsidRPr="00C31A8D">
              <w:rPr>
                <w:rFonts w:ascii="Arial" w:hAnsi="Arial" w:cs="Arial"/>
                <w:bCs/>
              </w:rPr>
              <w:t>14.9.2, Capacity Conversion Factor (delete)</w:t>
            </w:r>
          </w:p>
          <w:p w14:paraId="0989299C" w14:textId="77777777" w:rsidR="008F7E80" w:rsidRPr="00C31A8D" w:rsidRDefault="008F7E80" w:rsidP="008F7E80">
            <w:pPr>
              <w:rPr>
                <w:rFonts w:ascii="Arial" w:hAnsi="Arial" w:cs="Arial"/>
                <w:bCs/>
              </w:rPr>
            </w:pPr>
            <w:r w:rsidRPr="00C31A8D">
              <w:rPr>
                <w:rFonts w:ascii="Arial" w:hAnsi="Arial" w:cs="Arial"/>
                <w:bCs/>
              </w:rPr>
              <w:t>14.9.3, Statewide Renewable Portfolio Standard Requirement (delete)</w:t>
            </w:r>
          </w:p>
          <w:p w14:paraId="6E0E0116" w14:textId="77777777" w:rsidR="008F7E80" w:rsidRPr="00C31A8D" w:rsidRDefault="008F7E80" w:rsidP="008F7E80">
            <w:pPr>
              <w:rPr>
                <w:rFonts w:ascii="Arial" w:hAnsi="Arial" w:cs="Arial"/>
                <w:bCs/>
              </w:rPr>
            </w:pPr>
            <w:r w:rsidRPr="00C31A8D">
              <w:rPr>
                <w:rFonts w:ascii="Arial" w:hAnsi="Arial" w:cs="Arial"/>
                <w:bCs/>
              </w:rPr>
              <w:t>14.9.3.1, Preliminary Renewable Portfolio Standard Requirement for Retail Entities (delete)</w:t>
            </w:r>
          </w:p>
          <w:p w14:paraId="2A4CAAC5" w14:textId="77777777" w:rsidR="008F7E80" w:rsidRPr="00C31A8D" w:rsidRDefault="008F7E80" w:rsidP="008F7E80">
            <w:pPr>
              <w:rPr>
                <w:rFonts w:ascii="Arial" w:hAnsi="Arial" w:cs="Arial"/>
                <w:bCs/>
              </w:rPr>
            </w:pPr>
            <w:r w:rsidRPr="00C31A8D">
              <w:rPr>
                <w:rFonts w:ascii="Arial" w:hAnsi="Arial" w:cs="Arial"/>
                <w:bCs/>
              </w:rPr>
              <w:t>14.9.4, Application of Offsets - Adjusted Renewable Portfolio Standard Requirement (delete)</w:t>
            </w:r>
          </w:p>
          <w:p w14:paraId="5A40121E" w14:textId="77777777" w:rsidR="008F7E80" w:rsidRPr="00C31A8D" w:rsidRDefault="008F7E80" w:rsidP="008F7E80">
            <w:pPr>
              <w:rPr>
                <w:rFonts w:ascii="Arial" w:hAnsi="Arial" w:cs="Arial"/>
                <w:bCs/>
              </w:rPr>
            </w:pPr>
            <w:r w:rsidRPr="00C31A8D">
              <w:rPr>
                <w:rFonts w:ascii="Arial" w:hAnsi="Arial" w:cs="Arial"/>
                <w:bCs/>
              </w:rPr>
              <w:t>14.9.5, Final Renewable Portfolio Standard Requirement (delete)</w:t>
            </w:r>
          </w:p>
          <w:p w14:paraId="6703FED5" w14:textId="77777777" w:rsidR="008F7E80" w:rsidRPr="00C31A8D" w:rsidRDefault="008F7E80" w:rsidP="008F7E80">
            <w:pPr>
              <w:rPr>
                <w:rFonts w:ascii="Arial" w:hAnsi="Arial" w:cs="Arial"/>
                <w:bCs/>
              </w:rPr>
            </w:pPr>
            <w:r w:rsidRPr="00C31A8D">
              <w:rPr>
                <w:rFonts w:ascii="Arial" w:hAnsi="Arial" w:cs="Arial"/>
                <w:bCs/>
              </w:rPr>
              <w:t>14.10.1, Mandatory Retirement (delete)</w:t>
            </w:r>
          </w:p>
          <w:p w14:paraId="1F542DD6" w14:textId="77777777" w:rsidR="008F7E80" w:rsidRPr="00C31A8D" w:rsidRDefault="008F7E80" w:rsidP="008F7E80">
            <w:pPr>
              <w:rPr>
                <w:rFonts w:ascii="Arial" w:hAnsi="Arial" w:cs="Arial"/>
                <w:bCs/>
              </w:rPr>
            </w:pPr>
            <w:r w:rsidRPr="00C31A8D">
              <w:rPr>
                <w:rFonts w:ascii="Arial" w:hAnsi="Arial" w:cs="Arial"/>
                <w:bCs/>
              </w:rPr>
              <w:t>14.10.2, Voluntary Retirement</w:t>
            </w:r>
          </w:p>
          <w:p w14:paraId="7D0256C7" w14:textId="7B6F3944" w:rsidR="008F7E80" w:rsidRPr="00C31A8D" w:rsidRDefault="008F7E80" w:rsidP="00DE31FB">
            <w:pPr>
              <w:pStyle w:val="NormalArial"/>
              <w:spacing w:after="120"/>
              <w:rPr>
                <w:rFonts w:cs="Arial"/>
              </w:rPr>
            </w:pPr>
            <w:r w:rsidRPr="00C31A8D">
              <w:rPr>
                <w:rFonts w:cs="Arial"/>
                <w:bCs/>
              </w:rPr>
              <w:t>14.13, Submit Annual Report to Public Utility Commission of Texas</w:t>
            </w:r>
          </w:p>
        </w:tc>
      </w:tr>
      <w:tr w:rsidR="008F7E80" w:rsidRPr="00C31A8D" w14:paraId="0946020B"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DBC8BD7" w14:textId="3012BC82" w:rsidR="008F7E80" w:rsidRPr="00C31A8D" w:rsidRDefault="008F7E80" w:rsidP="00DE31FB">
            <w:pPr>
              <w:pStyle w:val="Header"/>
              <w:spacing w:before="120" w:after="120"/>
              <w:rPr>
                <w:rFonts w:cs="Arial"/>
              </w:rPr>
            </w:pPr>
            <w:r w:rsidRPr="00C31A8D">
              <w:rPr>
                <w:rFonts w:cs="Arial"/>
              </w:rPr>
              <w:t xml:space="preserve">Related Documents Requiring </w:t>
            </w:r>
            <w:r w:rsidRPr="00C31A8D">
              <w:rPr>
                <w:rFonts w:cs="Arial"/>
              </w:rPr>
              <w:lastRenderedPageBreak/>
              <w:t>Revision/Related Revision Requests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54D8077" w14:textId="59D6A017" w:rsidR="008F7E80" w:rsidRPr="00C31A8D" w:rsidRDefault="008F7E80" w:rsidP="008F7E80">
            <w:pPr>
              <w:spacing w:before="120"/>
              <w:rPr>
                <w:rFonts w:ascii="Arial" w:hAnsi="Arial" w:cs="Arial"/>
                <w:bCs/>
              </w:rPr>
            </w:pPr>
            <w:r w:rsidRPr="00C31A8D">
              <w:rPr>
                <w:rFonts w:ascii="Arial" w:hAnsi="Arial" w:cs="Arial"/>
              </w:rPr>
              <w:lastRenderedPageBreak/>
              <w:t>None</w:t>
            </w:r>
          </w:p>
        </w:tc>
      </w:tr>
      <w:tr w:rsidR="008F7E80" w:rsidRPr="00C31A8D" w14:paraId="160FADE7"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EFFED17" w14:textId="1D45600D" w:rsidR="008F7E80" w:rsidRPr="00C31A8D" w:rsidRDefault="008F7E80" w:rsidP="008F7E80">
            <w:pPr>
              <w:pStyle w:val="Header"/>
              <w:rPr>
                <w:rFonts w:cs="Arial"/>
              </w:rPr>
            </w:pPr>
            <w:r w:rsidRPr="00C31A8D">
              <w:rPr>
                <w:rFonts w:cs="Arial"/>
              </w:rPr>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B375DA0" w14:textId="098284B4" w:rsidR="008F7E80" w:rsidRPr="00C31A8D" w:rsidRDefault="008F7E80" w:rsidP="00DE31FB">
            <w:pPr>
              <w:spacing w:before="120" w:after="120"/>
              <w:rPr>
                <w:rFonts w:ascii="Arial" w:hAnsi="Arial" w:cs="Arial"/>
                <w:bCs/>
              </w:rPr>
            </w:pPr>
            <w:r w:rsidRPr="00C31A8D">
              <w:rPr>
                <w:rFonts w:ascii="Arial" w:hAnsi="Arial" w:cs="Arial"/>
              </w:rPr>
              <w:t xml:space="preserve">This Nodal Protocol Revision Request (NPRR) </w:t>
            </w:r>
            <w:r w:rsidRPr="00C31A8D">
              <w:rPr>
                <w:rFonts w:ascii="Arial" w:hAnsi="Arial" w:cs="Arial"/>
                <w:iCs/>
                <w:kern w:val="24"/>
              </w:rPr>
              <w:t xml:space="preserve">updates the Protocols to comply with House Bill 1500 </w:t>
            </w:r>
            <w:bookmarkStart w:id="0" w:name="_Hlk170463242"/>
            <w:r w:rsidRPr="00C31A8D">
              <w:rPr>
                <w:rFonts w:ascii="Arial" w:hAnsi="Arial" w:cs="Arial"/>
                <w:iCs/>
                <w:kern w:val="24"/>
              </w:rPr>
              <w:t xml:space="preserve">in the retiring of the </w:t>
            </w:r>
            <w:r w:rsidRPr="00C31A8D">
              <w:rPr>
                <w:rFonts w:ascii="Arial" w:hAnsi="Arial" w:cs="Arial"/>
              </w:rPr>
              <w:t xml:space="preserve">Renewable Portfolio Standard (RPS) </w:t>
            </w:r>
            <w:r w:rsidRPr="00C31A8D">
              <w:rPr>
                <w:rFonts w:ascii="Arial" w:hAnsi="Arial" w:cs="Arial"/>
                <w:iCs/>
                <w:kern w:val="24"/>
              </w:rPr>
              <w:t>program</w:t>
            </w:r>
            <w:bookmarkEnd w:id="0"/>
            <w:r w:rsidRPr="00C31A8D">
              <w:rPr>
                <w:rFonts w:ascii="Arial" w:hAnsi="Arial" w:cs="Arial"/>
                <w:iCs/>
                <w:kern w:val="24"/>
              </w:rPr>
              <w:t xml:space="preserve">.  ERCOT will continue to administer a </w:t>
            </w:r>
            <w:r w:rsidRPr="00C31A8D">
              <w:rPr>
                <w:rFonts w:ascii="Arial" w:hAnsi="Arial" w:cs="Arial"/>
              </w:rPr>
              <w:t xml:space="preserve">Renewable Energy Credit (REC) Trading Program that is voluntary. </w:t>
            </w:r>
          </w:p>
        </w:tc>
      </w:tr>
      <w:tr w:rsidR="008F7E80" w:rsidRPr="00C31A8D" w14:paraId="18E271C5"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567C24" w14:textId="629ACD9F" w:rsidR="008F7E80" w:rsidRPr="00C31A8D" w:rsidRDefault="008F7E80" w:rsidP="008F7E80">
            <w:pPr>
              <w:pStyle w:val="Header"/>
              <w:rPr>
                <w:rFonts w:cs="Arial"/>
              </w:rPr>
            </w:pPr>
            <w:r w:rsidRPr="00C31A8D">
              <w:rPr>
                <w:rFonts w:cs="Arial"/>
              </w:rPr>
              <w:t>Reason for Revision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C5EBE8F" w14:textId="1B78C64E" w:rsidR="008F7E80" w:rsidRPr="00C31A8D" w:rsidRDefault="008F7E80" w:rsidP="008F7E80">
            <w:pPr>
              <w:pStyle w:val="NormalArial"/>
              <w:tabs>
                <w:tab w:val="left" w:pos="432"/>
              </w:tabs>
              <w:spacing w:before="120"/>
              <w:ind w:left="432" w:hanging="432"/>
              <w:rPr>
                <w:rFonts w:cs="Arial"/>
                <w:color w:val="000000"/>
              </w:rPr>
            </w:pPr>
            <w:r w:rsidRPr="00C31A8D">
              <w:rPr>
                <w:rFonts w:cs="Arial"/>
              </w:rPr>
              <w:object w:dxaOrig="225" w:dyaOrig="225" w14:anchorId="67CF39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5.6pt;height:15pt" o:ole="">
                  <v:imagedata r:id="rId9" o:title=""/>
                </v:shape>
                <w:control r:id="rId10" w:name="TextBox112" w:shapeid="_x0000_i1051"/>
              </w:object>
            </w:r>
            <w:r w:rsidRPr="00C31A8D">
              <w:rPr>
                <w:rFonts w:cs="Arial"/>
              </w:rPr>
              <w:t xml:space="preserve">  </w:t>
            </w:r>
            <w:hyperlink r:id="rId11" w:history="1">
              <w:r w:rsidRPr="00C31A8D">
                <w:rPr>
                  <w:rStyle w:val="Hyperlink"/>
                  <w:rFonts w:cs="Arial"/>
                </w:rPr>
                <w:t>Strategic Plan</w:t>
              </w:r>
            </w:hyperlink>
            <w:r w:rsidRPr="00C31A8D">
              <w:rPr>
                <w:rFonts w:cs="Arial"/>
                <w:color w:val="000000"/>
              </w:rPr>
              <w:t xml:space="preserve"> Objective 1 – Be an industry leader for grid reliability and resilience</w:t>
            </w:r>
          </w:p>
          <w:p w14:paraId="09C16DA3" w14:textId="676B80B7" w:rsidR="008F7E80" w:rsidRPr="00C31A8D" w:rsidRDefault="008F7E80" w:rsidP="008F7E80">
            <w:pPr>
              <w:pStyle w:val="NormalArial"/>
              <w:tabs>
                <w:tab w:val="left" w:pos="432"/>
              </w:tabs>
              <w:spacing w:before="120"/>
              <w:ind w:left="432" w:hanging="432"/>
              <w:rPr>
                <w:rFonts w:cs="Arial"/>
                <w:color w:val="000000"/>
              </w:rPr>
            </w:pPr>
            <w:r w:rsidRPr="00C31A8D">
              <w:rPr>
                <w:rFonts w:cs="Arial"/>
              </w:rPr>
              <w:object w:dxaOrig="225" w:dyaOrig="225" w14:anchorId="13E5B2A4">
                <v:shape id="_x0000_i1053" type="#_x0000_t75" style="width:15.6pt;height:15pt" o:ole="">
                  <v:imagedata r:id="rId9" o:title=""/>
                </v:shape>
                <w:control r:id="rId12" w:name="TextBox17" w:shapeid="_x0000_i1053"/>
              </w:object>
            </w:r>
            <w:r w:rsidRPr="00C31A8D">
              <w:rPr>
                <w:rFonts w:cs="Arial"/>
              </w:rPr>
              <w:t xml:space="preserve">  </w:t>
            </w:r>
            <w:hyperlink r:id="rId13" w:history="1">
              <w:r w:rsidRPr="00C31A8D">
                <w:rPr>
                  <w:rStyle w:val="Hyperlink"/>
                  <w:rFonts w:cs="Arial"/>
                </w:rPr>
                <w:t>Strategic Plan</w:t>
              </w:r>
            </w:hyperlink>
            <w:r w:rsidRPr="00C31A8D">
              <w:rPr>
                <w:rFonts w:cs="Arial"/>
                <w:color w:val="000000"/>
              </w:rPr>
              <w:t xml:space="preserve"> Objective 2 - Enhance the ERCOT region’s economic competitiveness with respect to trends in wholesale power rates and retail electricity prices to consumers</w:t>
            </w:r>
          </w:p>
          <w:p w14:paraId="5C97B917" w14:textId="3768AD41" w:rsidR="008F7E80" w:rsidRPr="00C31A8D" w:rsidRDefault="008F7E80" w:rsidP="008F7E80">
            <w:pPr>
              <w:pStyle w:val="NormalArial"/>
              <w:spacing w:before="120"/>
              <w:ind w:left="432" w:hanging="432"/>
              <w:rPr>
                <w:rFonts w:cs="Arial"/>
                <w:color w:val="000000"/>
              </w:rPr>
            </w:pPr>
            <w:r w:rsidRPr="00C31A8D">
              <w:rPr>
                <w:rFonts w:cs="Arial"/>
              </w:rPr>
              <w:object w:dxaOrig="225" w:dyaOrig="225" w14:anchorId="6E0307E8">
                <v:shape id="_x0000_i1055" type="#_x0000_t75" style="width:15.6pt;height:15pt" o:ole="">
                  <v:imagedata r:id="rId9" o:title=""/>
                </v:shape>
                <w:control r:id="rId14" w:name="TextBox122" w:shapeid="_x0000_i1055"/>
              </w:object>
            </w:r>
            <w:r w:rsidRPr="00C31A8D">
              <w:rPr>
                <w:rFonts w:cs="Arial"/>
              </w:rPr>
              <w:t xml:space="preserve">  </w:t>
            </w:r>
            <w:hyperlink r:id="rId15" w:history="1">
              <w:r w:rsidRPr="00C31A8D">
                <w:rPr>
                  <w:rStyle w:val="Hyperlink"/>
                  <w:rFonts w:cs="Arial"/>
                </w:rPr>
                <w:t>Strategic Plan</w:t>
              </w:r>
            </w:hyperlink>
            <w:r w:rsidRPr="00C31A8D">
              <w:rPr>
                <w:rFonts w:cs="Arial"/>
                <w:color w:val="000000"/>
              </w:rPr>
              <w:t xml:space="preserve"> Objective 3 - Advance ERCOT, Inc. as an independent leading industry expert and an employer of choice by fostering innovation, investing in our people, and emphasizing the importance of our mission</w:t>
            </w:r>
          </w:p>
          <w:p w14:paraId="43A48E02" w14:textId="5FDD72AB" w:rsidR="008F7E80" w:rsidRPr="00C31A8D" w:rsidRDefault="008F7E80" w:rsidP="008F7E80">
            <w:pPr>
              <w:pStyle w:val="NormalArial"/>
              <w:spacing w:before="120"/>
              <w:rPr>
                <w:rFonts w:cs="Arial"/>
                <w:iCs/>
                <w:kern w:val="24"/>
              </w:rPr>
            </w:pPr>
            <w:r w:rsidRPr="00C31A8D">
              <w:rPr>
                <w:rFonts w:cs="Arial"/>
              </w:rPr>
              <w:object w:dxaOrig="225" w:dyaOrig="225" w14:anchorId="05533051">
                <v:shape id="_x0000_i1057" type="#_x0000_t75" style="width:15.6pt;height:15pt" o:ole="">
                  <v:imagedata r:id="rId9" o:title=""/>
                </v:shape>
                <w:control r:id="rId16" w:name="TextBox13" w:shapeid="_x0000_i1057"/>
              </w:object>
            </w:r>
            <w:r w:rsidRPr="00C31A8D">
              <w:rPr>
                <w:rFonts w:cs="Arial"/>
              </w:rPr>
              <w:t xml:space="preserve">  </w:t>
            </w:r>
            <w:r w:rsidRPr="00C31A8D">
              <w:rPr>
                <w:rFonts w:cs="Arial"/>
                <w:iCs/>
                <w:kern w:val="24"/>
              </w:rPr>
              <w:t>General system and/or process improvements</w:t>
            </w:r>
          </w:p>
          <w:p w14:paraId="1AE8B6B9" w14:textId="0BB105FC" w:rsidR="008F7E80" w:rsidRPr="00C31A8D" w:rsidRDefault="008F7E80" w:rsidP="008F7E80">
            <w:pPr>
              <w:pStyle w:val="NormalArial"/>
              <w:spacing w:before="120"/>
              <w:rPr>
                <w:rFonts w:cs="Arial"/>
                <w:iCs/>
                <w:kern w:val="24"/>
              </w:rPr>
            </w:pPr>
            <w:r w:rsidRPr="00C31A8D">
              <w:rPr>
                <w:rFonts w:cs="Arial"/>
              </w:rPr>
              <w:object w:dxaOrig="225" w:dyaOrig="225" w14:anchorId="63714F97">
                <v:shape id="_x0000_i1059" type="#_x0000_t75" style="width:15.6pt;height:15pt" o:ole="">
                  <v:imagedata r:id="rId9" o:title=""/>
                </v:shape>
                <w:control r:id="rId17" w:name="TextBox14" w:shapeid="_x0000_i1059"/>
              </w:object>
            </w:r>
            <w:r w:rsidRPr="00C31A8D">
              <w:rPr>
                <w:rFonts w:cs="Arial"/>
              </w:rPr>
              <w:t xml:space="preserve">  </w:t>
            </w:r>
            <w:r w:rsidRPr="00C31A8D">
              <w:rPr>
                <w:rFonts w:cs="Arial"/>
                <w:iCs/>
                <w:kern w:val="24"/>
              </w:rPr>
              <w:t>Regulatory requirements</w:t>
            </w:r>
          </w:p>
          <w:p w14:paraId="6CB6A26F" w14:textId="022007F7" w:rsidR="008F7E80" w:rsidRPr="00C31A8D" w:rsidRDefault="008F7E80" w:rsidP="008F7E80">
            <w:pPr>
              <w:pStyle w:val="NormalArial"/>
              <w:spacing w:before="120"/>
              <w:rPr>
                <w:rFonts w:cs="Arial"/>
                <w:color w:val="000000"/>
              </w:rPr>
            </w:pPr>
            <w:r w:rsidRPr="00C31A8D">
              <w:rPr>
                <w:rFonts w:cs="Arial"/>
              </w:rPr>
              <w:object w:dxaOrig="225" w:dyaOrig="225" w14:anchorId="0D074E97">
                <v:shape id="_x0000_i1061" type="#_x0000_t75" style="width:15.6pt;height:15pt" o:ole="">
                  <v:imagedata r:id="rId18" o:title=""/>
                </v:shape>
                <w:control r:id="rId19" w:name="TextBox15" w:shapeid="_x0000_i1061"/>
              </w:object>
            </w:r>
            <w:r w:rsidRPr="00C31A8D">
              <w:rPr>
                <w:rFonts w:cs="Arial"/>
              </w:rPr>
              <w:t xml:space="preserve">  </w:t>
            </w:r>
            <w:r w:rsidRPr="00C31A8D">
              <w:rPr>
                <w:rFonts w:cs="Arial"/>
                <w:color w:val="000000"/>
              </w:rPr>
              <w:t>ERCOT Board/PUCT Directive</w:t>
            </w:r>
          </w:p>
          <w:p w14:paraId="35826440" w14:textId="77777777" w:rsidR="008F7E80" w:rsidRPr="00C31A8D" w:rsidRDefault="008F7E80" w:rsidP="008F7E80">
            <w:pPr>
              <w:pStyle w:val="NormalArial"/>
              <w:rPr>
                <w:rFonts w:cs="Arial"/>
                <w:i/>
                <w:sz w:val="20"/>
                <w:szCs w:val="20"/>
              </w:rPr>
            </w:pPr>
          </w:p>
          <w:p w14:paraId="0AE54706" w14:textId="664CC2B0" w:rsidR="008F7E80" w:rsidRPr="00C31A8D" w:rsidRDefault="008F7E80" w:rsidP="00DE31FB">
            <w:pPr>
              <w:spacing w:before="120" w:after="120"/>
              <w:rPr>
                <w:rFonts w:ascii="Arial" w:hAnsi="Arial" w:cs="Arial"/>
                <w:bCs/>
              </w:rPr>
            </w:pPr>
            <w:r w:rsidRPr="00C31A8D">
              <w:rPr>
                <w:rFonts w:ascii="Arial" w:hAnsi="Arial" w:cs="Arial"/>
                <w:i/>
                <w:sz w:val="20"/>
                <w:szCs w:val="20"/>
              </w:rPr>
              <w:t>(please select ONLY ONE – if more than one apply, please select the ONE that is most relevant)</w:t>
            </w:r>
          </w:p>
        </w:tc>
      </w:tr>
      <w:tr w:rsidR="008F7E80" w:rsidRPr="00C31A8D" w14:paraId="26A51A60"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CC8549" w14:textId="250FFD5E" w:rsidR="008F7E80" w:rsidRPr="00C31A8D" w:rsidRDefault="008F7E80" w:rsidP="00DE31FB">
            <w:pPr>
              <w:pStyle w:val="Header"/>
              <w:spacing w:before="120" w:after="120"/>
              <w:rPr>
                <w:rFonts w:cs="Arial"/>
              </w:rPr>
            </w:pPr>
            <w:r w:rsidRPr="00C31A8D">
              <w:rPr>
                <w:rFonts w:cs="Arial"/>
              </w:rPr>
              <w:t>Justification of Reason for Revision and Market Impacts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7223701" w14:textId="5D049EE3" w:rsidR="008F7E80" w:rsidRPr="00C31A8D" w:rsidRDefault="008F7E80" w:rsidP="00DE31FB">
            <w:pPr>
              <w:rPr>
                <w:rFonts w:ascii="Arial" w:hAnsi="Arial" w:cs="Arial"/>
              </w:rPr>
            </w:pPr>
            <w:r w:rsidRPr="00DE31FB">
              <w:rPr>
                <w:rFonts w:ascii="Arial" w:hAnsi="Arial" w:cs="Arial"/>
              </w:rPr>
              <w:t xml:space="preserve">Alignment between Protocols and </w:t>
            </w:r>
            <w:r w:rsidR="00890508">
              <w:rPr>
                <w:rFonts w:ascii="Arial" w:hAnsi="Arial" w:cs="Arial"/>
              </w:rPr>
              <w:t>Public Utility Commission of Texas (</w:t>
            </w:r>
            <w:r w:rsidRPr="00DE31FB">
              <w:rPr>
                <w:rFonts w:ascii="Arial" w:hAnsi="Arial" w:cs="Arial"/>
              </w:rPr>
              <w:t>PUCT</w:t>
            </w:r>
            <w:r w:rsidR="00890508">
              <w:rPr>
                <w:rFonts w:ascii="Arial" w:hAnsi="Arial" w:cs="Arial"/>
              </w:rPr>
              <w:t>)</w:t>
            </w:r>
            <w:r w:rsidRPr="00DE31FB">
              <w:rPr>
                <w:rFonts w:ascii="Arial" w:hAnsi="Arial" w:cs="Arial"/>
              </w:rPr>
              <w:t xml:space="preserve"> Substantive Rules is necessary and proper.</w:t>
            </w:r>
          </w:p>
        </w:tc>
      </w:tr>
      <w:tr w:rsidR="00C31A8D" w:rsidRPr="00C31A8D" w14:paraId="22106391"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90EEB0" w14:textId="35266A4A" w:rsidR="00C31A8D" w:rsidRPr="00C31A8D" w:rsidRDefault="00C31A8D" w:rsidP="008F7E80">
            <w:pPr>
              <w:pStyle w:val="Header"/>
              <w:rPr>
                <w:rFonts w:cs="Arial"/>
              </w:rPr>
            </w:pPr>
            <w:r>
              <w:rPr>
                <w:rFonts w:cs="Arial"/>
              </w:rP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2ADC517" w14:textId="77777777" w:rsidR="00C31A8D" w:rsidRDefault="00C31A8D" w:rsidP="00DE31FB">
            <w:pPr>
              <w:spacing w:before="120" w:after="120"/>
              <w:rPr>
                <w:rFonts w:ascii="Arial" w:hAnsi="Arial" w:cs="Arial"/>
              </w:rPr>
            </w:pPr>
            <w:r w:rsidRPr="00DE31FB">
              <w:rPr>
                <w:rFonts w:ascii="Arial" w:hAnsi="Arial" w:cs="Arial"/>
              </w:rPr>
              <w:t>On 9/12/24, PRS voted unanimously to table NPRR1250 and refer the issue to WMS.  All Market Segments participated in the vote.</w:t>
            </w:r>
          </w:p>
          <w:p w14:paraId="599E72AD" w14:textId="77777777" w:rsidR="00186AF9" w:rsidRDefault="00186AF9" w:rsidP="00DE31FB">
            <w:pPr>
              <w:spacing w:before="120" w:after="120"/>
              <w:rPr>
                <w:rFonts w:ascii="Arial" w:hAnsi="Arial" w:cs="Arial"/>
              </w:rPr>
            </w:pPr>
            <w:r>
              <w:rPr>
                <w:rFonts w:ascii="Arial" w:hAnsi="Arial" w:cs="Arial"/>
              </w:rPr>
              <w:t xml:space="preserve">On 11/14/24, PRS voted unanimously to </w:t>
            </w:r>
            <w:r w:rsidRPr="00186AF9">
              <w:rPr>
                <w:rFonts w:ascii="Arial" w:hAnsi="Arial" w:cs="Arial"/>
              </w:rPr>
              <w:t>recommend approval of NPRR1250 as submitted</w:t>
            </w:r>
            <w:r>
              <w:rPr>
                <w:rFonts w:ascii="Arial" w:hAnsi="Arial" w:cs="Arial"/>
              </w:rPr>
              <w:t>.  All Market Segments participated in the vote.</w:t>
            </w:r>
          </w:p>
          <w:p w14:paraId="4D21BB04" w14:textId="17E82212" w:rsidR="0015559E" w:rsidRPr="004425EF" w:rsidRDefault="0015559E" w:rsidP="00DE31FB">
            <w:pPr>
              <w:spacing w:before="120" w:after="120"/>
              <w:rPr>
                <w:rFonts w:ascii="Arial" w:hAnsi="Arial" w:cs="Arial"/>
                <w:iCs/>
                <w:kern w:val="24"/>
              </w:rPr>
            </w:pPr>
            <w:r>
              <w:rPr>
                <w:rFonts w:ascii="Arial" w:hAnsi="Arial" w:cs="Arial"/>
                <w:iCs/>
                <w:kern w:val="24"/>
              </w:rPr>
              <w:t xml:space="preserve">On 12/12/24, PRS voted unanimously to </w:t>
            </w:r>
            <w:r w:rsidRPr="0015559E">
              <w:rPr>
                <w:rFonts w:ascii="Arial" w:hAnsi="Arial" w:cs="Arial"/>
                <w:iCs/>
                <w:kern w:val="24"/>
              </w:rPr>
              <w:t>endorse and forward to TAC the 11/14/24 PRS Report and 8/27/24 Impact Analysis for NPRR1250</w:t>
            </w:r>
            <w:r>
              <w:rPr>
                <w:rFonts w:ascii="Arial" w:hAnsi="Arial" w:cs="Arial"/>
                <w:iCs/>
                <w:kern w:val="24"/>
              </w:rPr>
              <w:t>.  All Market Segments participated in the vote.</w:t>
            </w:r>
          </w:p>
        </w:tc>
      </w:tr>
      <w:tr w:rsidR="00C31A8D" w:rsidRPr="00C31A8D" w14:paraId="177A79DA"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2C1284" w14:textId="2AE79A23" w:rsidR="00C31A8D" w:rsidRPr="00C31A8D" w:rsidRDefault="00C31A8D" w:rsidP="008F7E80">
            <w:pPr>
              <w:pStyle w:val="Header"/>
              <w:rPr>
                <w:rFonts w:cs="Arial"/>
              </w:rPr>
            </w:pPr>
            <w:r>
              <w:rPr>
                <w:rFonts w:cs="Arial"/>
              </w:rP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A6FE2D" w14:textId="77777777" w:rsidR="00C31A8D" w:rsidRDefault="00C31A8D" w:rsidP="00DE31FB">
            <w:pPr>
              <w:spacing w:before="120" w:after="120"/>
              <w:rPr>
                <w:rFonts w:ascii="Arial" w:hAnsi="Arial" w:cs="Arial"/>
                <w:iCs/>
                <w:kern w:val="24"/>
              </w:rPr>
            </w:pPr>
            <w:r w:rsidRPr="00DE31FB">
              <w:rPr>
                <w:rFonts w:ascii="Arial" w:hAnsi="Arial" w:cs="Arial"/>
              </w:rPr>
              <w:t>On 9/12/24, participants</w:t>
            </w:r>
            <w:r>
              <w:rPr>
                <w:rFonts w:cs="Arial"/>
                <w:iCs/>
                <w:kern w:val="24"/>
              </w:rPr>
              <w:t xml:space="preserve"> </w:t>
            </w:r>
            <w:r w:rsidR="004E1139">
              <w:rPr>
                <w:rFonts w:ascii="Arial" w:hAnsi="Arial" w:cs="Arial"/>
                <w:iCs/>
                <w:kern w:val="24"/>
              </w:rPr>
              <w:t xml:space="preserve">expressed concern regarding the timing of NPRR1250 implementation in relation to House Bill 1500; other participants requested NPRR1250 </w:t>
            </w:r>
            <w:r w:rsidR="001E608C">
              <w:rPr>
                <w:rFonts w:ascii="Arial" w:hAnsi="Arial" w:cs="Arial"/>
                <w:iCs/>
                <w:kern w:val="24"/>
              </w:rPr>
              <w:t>retain</w:t>
            </w:r>
            <w:r w:rsidR="00EA7BF5">
              <w:rPr>
                <w:rFonts w:ascii="Arial" w:hAnsi="Arial" w:cs="Arial"/>
                <w:iCs/>
                <w:kern w:val="24"/>
              </w:rPr>
              <w:t xml:space="preserve"> </w:t>
            </w:r>
            <w:r w:rsidR="004E1139">
              <w:rPr>
                <w:rFonts w:ascii="Arial" w:hAnsi="Arial" w:cs="Arial"/>
                <w:iCs/>
                <w:kern w:val="24"/>
              </w:rPr>
              <w:t xml:space="preserve">confidentiality </w:t>
            </w:r>
            <w:r w:rsidR="00EA7BF5">
              <w:rPr>
                <w:rFonts w:ascii="Arial" w:hAnsi="Arial" w:cs="Arial"/>
                <w:iCs/>
                <w:kern w:val="24"/>
              </w:rPr>
              <w:t>statu</w:t>
            </w:r>
            <w:r w:rsidR="001E608C">
              <w:rPr>
                <w:rFonts w:ascii="Arial" w:hAnsi="Arial" w:cs="Arial"/>
                <w:iCs/>
                <w:kern w:val="24"/>
              </w:rPr>
              <w:t>s</w:t>
            </w:r>
            <w:r w:rsidR="004E1139">
              <w:rPr>
                <w:rFonts w:ascii="Arial" w:hAnsi="Arial" w:cs="Arial"/>
                <w:iCs/>
                <w:kern w:val="24"/>
              </w:rPr>
              <w:t>.</w:t>
            </w:r>
          </w:p>
          <w:p w14:paraId="4AAAB648" w14:textId="77777777" w:rsidR="00186AF9" w:rsidRDefault="00186AF9" w:rsidP="00DE31FB">
            <w:pPr>
              <w:spacing w:before="120" w:after="120"/>
              <w:rPr>
                <w:rFonts w:ascii="Arial" w:hAnsi="Arial" w:cs="Arial"/>
                <w:iCs/>
                <w:kern w:val="24"/>
              </w:rPr>
            </w:pPr>
            <w:r>
              <w:rPr>
                <w:rFonts w:ascii="Arial" w:hAnsi="Arial" w:cs="Arial"/>
                <w:iCs/>
                <w:kern w:val="24"/>
              </w:rPr>
              <w:lastRenderedPageBreak/>
              <w:t xml:space="preserve">On 11/14/24, </w:t>
            </w:r>
            <w:r w:rsidR="00076CFE">
              <w:rPr>
                <w:rFonts w:ascii="Arial" w:hAnsi="Arial" w:cs="Arial"/>
                <w:iCs/>
                <w:kern w:val="24"/>
              </w:rPr>
              <w:t xml:space="preserve">participants discussed Compliance Premium termination date language in Sections 2.1 and 14.3.2 </w:t>
            </w:r>
            <w:r w:rsidR="00445341">
              <w:rPr>
                <w:rFonts w:ascii="Arial" w:hAnsi="Arial" w:cs="Arial"/>
                <w:iCs/>
                <w:kern w:val="24"/>
              </w:rPr>
              <w:t xml:space="preserve">in regards to </w:t>
            </w:r>
            <w:r w:rsidR="00076CFE">
              <w:rPr>
                <w:rFonts w:ascii="Arial" w:hAnsi="Arial" w:cs="Arial"/>
                <w:iCs/>
                <w:kern w:val="24"/>
              </w:rPr>
              <w:t xml:space="preserve">timing logistics.  ERCOT Staff confirmed </w:t>
            </w:r>
            <w:r w:rsidR="00445341">
              <w:rPr>
                <w:rFonts w:ascii="Arial" w:hAnsi="Arial" w:cs="Arial"/>
                <w:iCs/>
                <w:kern w:val="24"/>
              </w:rPr>
              <w:t xml:space="preserve">that </w:t>
            </w:r>
            <w:r w:rsidR="00076CFE">
              <w:rPr>
                <w:rFonts w:ascii="Arial" w:hAnsi="Arial" w:cs="Arial"/>
                <w:iCs/>
                <w:kern w:val="24"/>
              </w:rPr>
              <w:t>termination date reflects H</w:t>
            </w:r>
            <w:r w:rsidR="0076776C">
              <w:rPr>
                <w:rFonts w:ascii="Arial" w:hAnsi="Arial" w:cs="Arial"/>
                <w:iCs/>
                <w:kern w:val="24"/>
              </w:rPr>
              <w:t xml:space="preserve">ouse </w:t>
            </w:r>
            <w:r w:rsidR="00076CFE">
              <w:rPr>
                <w:rFonts w:ascii="Arial" w:hAnsi="Arial" w:cs="Arial"/>
                <w:iCs/>
                <w:kern w:val="24"/>
              </w:rPr>
              <w:t>B</w:t>
            </w:r>
            <w:r w:rsidR="0076776C">
              <w:rPr>
                <w:rFonts w:ascii="Arial" w:hAnsi="Arial" w:cs="Arial"/>
                <w:iCs/>
                <w:kern w:val="24"/>
              </w:rPr>
              <w:t xml:space="preserve">ill </w:t>
            </w:r>
            <w:r w:rsidR="00076CFE">
              <w:rPr>
                <w:rFonts w:ascii="Arial" w:hAnsi="Arial" w:cs="Arial"/>
                <w:iCs/>
                <w:kern w:val="24"/>
              </w:rPr>
              <w:t xml:space="preserve">1500 and </w:t>
            </w:r>
            <w:r w:rsidR="00BF6E11">
              <w:rPr>
                <w:rFonts w:ascii="Arial" w:hAnsi="Arial" w:cs="Arial"/>
                <w:iCs/>
                <w:kern w:val="24"/>
              </w:rPr>
              <w:t>implemented</w:t>
            </w:r>
            <w:r w:rsidR="00076CFE">
              <w:rPr>
                <w:rFonts w:ascii="Arial" w:hAnsi="Arial" w:cs="Arial"/>
                <w:iCs/>
                <w:kern w:val="24"/>
              </w:rPr>
              <w:t xml:space="preserve"> NPRR1218</w:t>
            </w:r>
            <w:r w:rsidR="00BF6E11">
              <w:rPr>
                <w:rFonts w:ascii="Arial" w:hAnsi="Arial" w:cs="Arial"/>
                <w:iCs/>
                <w:kern w:val="24"/>
              </w:rPr>
              <w:t xml:space="preserve">, </w:t>
            </w:r>
            <w:r w:rsidR="00BF6E11" w:rsidRPr="00BF6E11">
              <w:rPr>
                <w:rFonts w:ascii="Arial" w:hAnsi="Arial" w:cs="Arial"/>
                <w:iCs/>
                <w:kern w:val="24"/>
              </w:rPr>
              <w:t>REC Program Changes Per P.U.C. SUBST. R. 25.173, Renewable Energy Credit Program</w:t>
            </w:r>
            <w:r w:rsidR="00BF6E11">
              <w:rPr>
                <w:rFonts w:ascii="Arial" w:hAnsi="Arial" w:cs="Arial"/>
                <w:iCs/>
                <w:kern w:val="24"/>
              </w:rPr>
              <w:t>,</w:t>
            </w:r>
            <w:r w:rsidR="00076CFE">
              <w:rPr>
                <w:rFonts w:ascii="Arial" w:hAnsi="Arial" w:cs="Arial"/>
                <w:iCs/>
                <w:kern w:val="24"/>
              </w:rPr>
              <w:t xml:space="preserve"> language. </w:t>
            </w:r>
          </w:p>
          <w:p w14:paraId="6ECF0833" w14:textId="76223DD8" w:rsidR="0015559E" w:rsidRPr="00DE31FB" w:rsidRDefault="00861F5D" w:rsidP="00DE31FB">
            <w:pPr>
              <w:spacing w:before="120" w:after="120"/>
              <w:rPr>
                <w:rFonts w:ascii="Arial" w:hAnsi="Arial" w:cs="Arial"/>
                <w:iCs/>
                <w:kern w:val="24"/>
              </w:rPr>
            </w:pPr>
            <w:r>
              <w:rPr>
                <w:rFonts w:ascii="Arial" w:hAnsi="Arial" w:cs="Arial"/>
                <w:iCs/>
                <w:kern w:val="24"/>
              </w:rPr>
              <w:t>On 12/12/24, PRS reviewed the 8/27/24 Impact Analysis.</w:t>
            </w:r>
          </w:p>
        </w:tc>
      </w:tr>
      <w:tr w:rsidR="00810379" w:rsidRPr="00C31A8D" w14:paraId="70FE35A6"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99F3D5" w14:textId="79E97D05" w:rsidR="00810379" w:rsidRDefault="00810379" w:rsidP="008F7E80">
            <w:pPr>
              <w:pStyle w:val="Header"/>
              <w:rPr>
                <w:rFonts w:cs="Arial"/>
              </w:rPr>
            </w:pPr>
            <w:r>
              <w:rPr>
                <w:rFonts w:cs="Arial"/>
              </w:rPr>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A2BE508" w14:textId="0EA23424" w:rsidR="00810379" w:rsidRPr="00DE31FB" w:rsidRDefault="00810379" w:rsidP="00DE31FB">
            <w:pPr>
              <w:spacing w:before="120" w:after="120"/>
              <w:rPr>
                <w:rFonts w:ascii="Arial" w:hAnsi="Arial" w:cs="Arial"/>
              </w:rPr>
            </w:pPr>
            <w:r>
              <w:rPr>
                <w:rFonts w:ascii="Arial" w:hAnsi="Arial" w:cs="Arial"/>
              </w:rPr>
              <w:t>On 1/22/25, TAC voted t</w:t>
            </w:r>
            <w:r w:rsidRPr="00810379">
              <w:rPr>
                <w:rFonts w:ascii="Arial" w:hAnsi="Arial" w:cs="Arial"/>
              </w:rPr>
              <w:t>o recommend approval of NPRR1250 as recommended by PRS in the 12/12/24 PRS Report with a recommended effective date of September 1, 2025</w:t>
            </w:r>
            <w:r>
              <w:rPr>
                <w:rFonts w:ascii="Arial" w:hAnsi="Arial" w:cs="Arial"/>
              </w:rPr>
              <w:t xml:space="preserve">.  There was one abstention from the </w:t>
            </w:r>
            <w:r w:rsidR="001E5177">
              <w:rPr>
                <w:rFonts w:ascii="Arial" w:hAnsi="Arial" w:cs="Arial"/>
              </w:rPr>
              <w:t xml:space="preserve">Independent Generator (Vistra) Market Segment.  </w:t>
            </w:r>
            <w:r w:rsidR="00283F8F" w:rsidRPr="00283F8F">
              <w:rPr>
                <w:rFonts w:ascii="Arial" w:hAnsi="Arial" w:cs="Arial"/>
              </w:rPr>
              <w:t>All Market Segments participated in the vote</w:t>
            </w:r>
            <w:r w:rsidR="001E5177">
              <w:rPr>
                <w:rFonts w:ascii="Arial" w:hAnsi="Arial" w:cs="Arial"/>
              </w:rPr>
              <w:t xml:space="preserve">.  </w:t>
            </w:r>
          </w:p>
        </w:tc>
      </w:tr>
      <w:tr w:rsidR="00810379" w:rsidRPr="00C31A8D" w14:paraId="2059C957"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FA2922D" w14:textId="45033D66" w:rsidR="00810379" w:rsidRDefault="00810379" w:rsidP="008F7E80">
            <w:pPr>
              <w:pStyle w:val="Header"/>
              <w:rPr>
                <w:rFonts w:cs="Arial"/>
              </w:rPr>
            </w:pPr>
            <w:r>
              <w:rPr>
                <w:rFonts w:cs="Arial"/>
              </w:rP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ACE8890" w14:textId="79710CBE" w:rsidR="00810379" w:rsidRPr="00DE31FB" w:rsidRDefault="00283F8F" w:rsidP="00DE31FB">
            <w:pPr>
              <w:spacing w:before="120" w:after="120"/>
              <w:rPr>
                <w:rFonts w:ascii="Arial" w:hAnsi="Arial" w:cs="Arial"/>
              </w:rPr>
            </w:pPr>
            <w:r>
              <w:rPr>
                <w:rFonts w:ascii="Arial" w:hAnsi="Arial" w:cs="Arial"/>
              </w:rPr>
              <w:t xml:space="preserve">On 1/22/25, </w:t>
            </w:r>
            <w:r w:rsidR="00501FB2">
              <w:rPr>
                <w:rFonts w:ascii="Arial" w:hAnsi="Arial" w:cs="Arial"/>
              </w:rPr>
              <w:t xml:space="preserve">ERCOT Staff requested a September 1, 2025 effective date.  Some participants questioned the necessity of continued Compliance Premium retention without statutory framework.  </w:t>
            </w:r>
            <w:r w:rsidR="00A42C77">
              <w:rPr>
                <w:rFonts w:ascii="Arial" w:hAnsi="Arial" w:cs="Arial"/>
              </w:rPr>
              <w:t>ERCOT expressed intention to file an additional Revision Request in follow-up to NPRR1250.</w:t>
            </w:r>
          </w:p>
        </w:tc>
      </w:tr>
      <w:tr w:rsidR="00810379" w:rsidRPr="00C31A8D" w14:paraId="630209FA" w14:textId="77777777" w:rsidTr="002F5CF2">
        <w:trPr>
          <w:trHeight w:val="539"/>
        </w:trPr>
        <w:tc>
          <w:tcPr>
            <w:tcW w:w="2880" w:type="dxa"/>
            <w:gridSpan w:val="2"/>
            <w:tcBorders>
              <w:bottom w:val="single" w:sz="4" w:space="0" w:color="auto"/>
            </w:tcBorders>
            <w:shd w:val="clear" w:color="auto" w:fill="FFFFFF"/>
            <w:vAlign w:val="center"/>
          </w:tcPr>
          <w:p w14:paraId="49684FB0" w14:textId="10ACAA62" w:rsidR="00810379" w:rsidRDefault="00810379" w:rsidP="00810379">
            <w:pPr>
              <w:pStyle w:val="Header"/>
              <w:rPr>
                <w:rFonts w:cs="Arial"/>
              </w:rPr>
            </w:pPr>
            <w:r>
              <w:t>TAC Review/Justification of Recommendation</w:t>
            </w:r>
          </w:p>
        </w:tc>
        <w:tc>
          <w:tcPr>
            <w:tcW w:w="7560" w:type="dxa"/>
            <w:gridSpan w:val="2"/>
            <w:tcBorders>
              <w:bottom w:val="single" w:sz="4" w:space="0" w:color="auto"/>
            </w:tcBorders>
            <w:vAlign w:val="center"/>
          </w:tcPr>
          <w:p w14:paraId="2F759E5D" w14:textId="15F5F074" w:rsidR="00810379" w:rsidRPr="00246274" w:rsidRDefault="00810379" w:rsidP="00810379">
            <w:pPr>
              <w:pStyle w:val="NormalArial"/>
              <w:spacing w:before="120"/>
            </w:pPr>
            <w:r w:rsidRPr="00246274">
              <w:object w:dxaOrig="225" w:dyaOrig="225" w14:anchorId="4B112467">
                <v:shape id="_x0000_i1063" type="#_x0000_t75" style="width:15.6pt;height:15pt" o:ole="">
                  <v:imagedata r:id="rId20" o:title=""/>
                </v:shape>
                <w:control r:id="rId21" w:name="TextBox1114" w:shapeid="_x0000_i1063"/>
              </w:object>
            </w:r>
            <w:r w:rsidRPr="00246274">
              <w:t xml:space="preserve">  Revision Request ties to Reason for Revision as explained in Justification </w:t>
            </w:r>
          </w:p>
          <w:p w14:paraId="4E4925CF" w14:textId="5A5BAF38" w:rsidR="00810379" w:rsidRPr="00246274" w:rsidRDefault="00810379" w:rsidP="00810379">
            <w:pPr>
              <w:pStyle w:val="NormalArial"/>
              <w:spacing w:before="120"/>
            </w:pPr>
            <w:r w:rsidRPr="00246274">
              <w:object w:dxaOrig="225" w:dyaOrig="225" w14:anchorId="6BAE6319">
                <v:shape id="_x0000_i1065" type="#_x0000_t75" style="width:15.6pt;height:15pt" o:ole="">
                  <v:imagedata r:id="rId22" o:title=""/>
                </v:shape>
                <w:control r:id="rId23" w:name="TextBox16" w:shapeid="_x0000_i1065"/>
              </w:object>
            </w:r>
            <w:r w:rsidRPr="00246274">
              <w:t xml:space="preserve">  Impact Analysis reviewed and impacts are justified as explained in Justification</w:t>
            </w:r>
          </w:p>
          <w:p w14:paraId="673C4FBD" w14:textId="4A4275B6" w:rsidR="00810379" w:rsidRPr="00246274" w:rsidRDefault="00810379" w:rsidP="00810379">
            <w:pPr>
              <w:pStyle w:val="NormalArial"/>
              <w:spacing w:before="120"/>
            </w:pPr>
            <w:r w:rsidRPr="00246274">
              <w:object w:dxaOrig="225" w:dyaOrig="225" w14:anchorId="1C1CB490">
                <v:shape id="_x0000_i1067" type="#_x0000_t75" style="width:15.6pt;height:15pt" o:ole="">
                  <v:imagedata r:id="rId24" o:title=""/>
                </v:shape>
                <w:control r:id="rId25" w:name="TextBox121" w:shapeid="_x0000_i1067"/>
              </w:object>
            </w:r>
            <w:r w:rsidRPr="00246274">
              <w:t xml:space="preserve">  Opinions were reviewed and discussed</w:t>
            </w:r>
          </w:p>
          <w:p w14:paraId="0FCBE1D3" w14:textId="5CF5F1DD" w:rsidR="00810379" w:rsidRPr="00246274" w:rsidRDefault="00810379" w:rsidP="00810379">
            <w:pPr>
              <w:pStyle w:val="NormalArial"/>
              <w:spacing w:before="120"/>
            </w:pPr>
            <w:r w:rsidRPr="00246274">
              <w:object w:dxaOrig="225" w:dyaOrig="225" w14:anchorId="1447C32B">
                <v:shape id="_x0000_i1069" type="#_x0000_t75" style="width:15.6pt;height:15pt" o:ole="">
                  <v:imagedata r:id="rId26" o:title=""/>
                </v:shape>
                <w:control r:id="rId27" w:name="TextBox131" w:shapeid="_x0000_i1069"/>
              </w:object>
            </w:r>
            <w:r w:rsidRPr="00246274">
              <w:t xml:space="preserve">  Comments were reviewed and discussed</w:t>
            </w:r>
            <w:r>
              <w:t xml:space="preserve"> (if applicable)</w:t>
            </w:r>
          </w:p>
          <w:p w14:paraId="41C5F984" w14:textId="59EFFF89" w:rsidR="00810379" w:rsidRPr="00DE31FB" w:rsidRDefault="00810379" w:rsidP="00810379">
            <w:pPr>
              <w:spacing w:before="120" w:after="120"/>
              <w:rPr>
                <w:rFonts w:ascii="Arial" w:hAnsi="Arial" w:cs="Arial"/>
              </w:rPr>
            </w:pPr>
            <w:r w:rsidRPr="00246274">
              <w:rPr>
                <w:rFonts w:ascii="Arial" w:hAnsi="Arial"/>
              </w:rPr>
              <w:object w:dxaOrig="225" w:dyaOrig="225" w14:anchorId="20170DB5">
                <v:shape id="_x0000_i1071" type="#_x0000_t75" style="width:15.6pt;height:15pt" o:ole="">
                  <v:imagedata r:id="rId9" o:title=""/>
                </v:shape>
                <w:control r:id="rId28" w:name="TextBox141" w:shapeid="_x0000_i1071"/>
              </w:object>
            </w:r>
            <w:r w:rsidRPr="00246274">
              <w:t xml:space="preserve"> </w:t>
            </w:r>
            <w:r w:rsidRPr="00890508">
              <w:rPr>
                <w:rFonts w:ascii="Arial" w:hAnsi="Arial"/>
              </w:rPr>
              <w:t>Other: (explain)</w:t>
            </w:r>
          </w:p>
        </w:tc>
      </w:tr>
    </w:tbl>
    <w:p w14:paraId="238E19ED" w14:textId="77777777" w:rsidR="00113268" w:rsidRDefault="00113268" w:rsidP="004E04E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174FA" w:rsidRPr="001D0AB6" w14:paraId="45E73A8A" w14:textId="77777777" w:rsidTr="00664B83">
        <w:trPr>
          <w:trHeight w:val="432"/>
        </w:trPr>
        <w:tc>
          <w:tcPr>
            <w:tcW w:w="10440" w:type="dxa"/>
            <w:gridSpan w:val="2"/>
            <w:shd w:val="clear" w:color="auto" w:fill="FFFFFF"/>
            <w:vAlign w:val="center"/>
          </w:tcPr>
          <w:p w14:paraId="7849E51B" w14:textId="77777777" w:rsidR="000174FA" w:rsidRPr="001D0AB6" w:rsidRDefault="000174FA" w:rsidP="00664B83">
            <w:pPr>
              <w:ind w:hanging="2"/>
              <w:jc w:val="center"/>
              <w:rPr>
                <w:rFonts w:ascii="Arial" w:hAnsi="Arial"/>
                <w:b/>
              </w:rPr>
            </w:pPr>
            <w:r w:rsidRPr="001D0AB6">
              <w:rPr>
                <w:rFonts w:ascii="Arial" w:hAnsi="Arial"/>
                <w:b/>
              </w:rPr>
              <w:t>Opinions</w:t>
            </w:r>
          </w:p>
        </w:tc>
      </w:tr>
      <w:tr w:rsidR="000174FA" w:rsidRPr="001D0AB6" w14:paraId="388B41C0" w14:textId="77777777" w:rsidTr="00664B83">
        <w:trPr>
          <w:trHeight w:val="432"/>
        </w:trPr>
        <w:tc>
          <w:tcPr>
            <w:tcW w:w="2880" w:type="dxa"/>
            <w:shd w:val="clear" w:color="auto" w:fill="FFFFFF"/>
            <w:vAlign w:val="center"/>
          </w:tcPr>
          <w:p w14:paraId="52BD922E" w14:textId="77777777" w:rsidR="000174FA" w:rsidRPr="001D0AB6" w:rsidRDefault="000174FA" w:rsidP="00664B83">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4D9DC494" w14:textId="31E0B7FA" w:rsidR="000174FA" w:rsidRPr="00846154" w:rsidRDefault="00846154" w:rsidP="00664B83">
            <w:pPr>
              <w:spacing w:before="120" w:after="120"/>
              <w:ind w:hanging="2"/>
              <w:rPr>
                <w:rFonts w:ascii="Arial" w:hAnsi="Arial" w:cs="Arial"/>
              </w:rPr>
            </w:pPr>
            <w:r w:rsidRPr="00846154">
              <w:rPr>
                <w:rFonts w:ascii="Arial" w:hAnsi="Arial" w:cs="Arial"/>
                <w:color w:val="000000"/>
              </w:rPr>
              <w:t xml:space="preserve">ERCOT Credit Staff and the </w:t>
            </w:r>
            <w:r w:rsidRPr="00846154">
              <w:rPr>
                <w:rFonts w:ascii="Arial" w:hAnsi="Arial" w:cs="Arial"/>
              </w:rPr>
              <w:t>Credit Finance Sub Group (CFSG)</w:t>
            </w:r>
            <w:r w:rsidRPr="00846154">
              <w:rPr>
                <w:rFonts w:ascii="Arial" w:hAnsi="Arial" w:cs="Arial"/>
                <w:color w:val="000000"/>
              </w:rPr>
              <w:t xml:space="preserve"> have reviewed NPRR1</w:t>
            </w:r>
            <w:r w:rsidRPr="00846154">
              <w:rPr>
                <w:rFonts w:ascii="Arial" w:hAnsi="Arial" w:cs="Arial"/>
              </w:rPr>
              <w:t>250</w:t>
            </w:r>
            <w:r w:rsidRPr="00846154">
              <w:rPr>
                <w:rFonts w:ascii="Arial" w:hAnsi="Arial" w:cs="Arial"/>
                <w:color w:val="000000"/>
              </w:rPr>
              <w:t xml:space="preserve"> and do not believe that it requires changes to credit monitoring activity or the calculation of liability.</w:t>
            </w:r>
          </w:p>
        </w:tc>
      </w:tr>
      <w:tr w:rsidR="000174FA" w:rsidRPr="001D0AB6" w14:paraId="2AA92E42" w14:textId="77777777" w:rsidTr="00664B83">
        <w:trPr>
          <w:trHeight w:val="432"/>
        </w:trPr>
        <w:tc>
          <w:tcPr>
            <w:tcW w:w="2880" w:type="dxa"/>
            <w:shd w:val="clear" w:color="auto" w:fill="FFFFFF"/>
            <w:vAlign w:val="center"/>
          </w:tcPr>
          <w:p w14:paraId="51663060" w14:textId="77777777" w:rsidR="000174FA" w:rsidRPr="001D0AB6" w:rsidRDefault="000174FA" w:rsidP="00664B83">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585AB39B" w14:textId="0924E032" w:rsidR="000174FA" w:rsidRPr="001D0AB6" w:rsidRDefault="00EE53D3" w:rsidP="00664B83">
            <w:pPr>
              <w:spacing w:before="120" w:after="120"/>
              <w:ind w:hanging="2"/>
              <w:rPr>
                <w:rFonts w:ascii="Arial" w:hAnsi="Arial"/>
                <w:b/>
                <w:bCs/>
              </w:rPr>
            </w:pPr>
            <w:r w:rsidRPr="00EE53D3">
              <w:rPr>
                <w:rFonts w:ascii="Arial" w:hAnsi="Arial"/>
              </w:rPr>
              <w:t>IMM has no opinion on NPRR1250.</w:t>
            </w:r>
          </w:p>
        </w:tc>
      </w:tr>
      <w:tr w:rsidR="000174FA" w:rsidRPr="001D0AB6" w14:paraId="3A06570C" w14:textId="77777777" w:rsidTr="00664B83">
        <w:trPr>
          <w:trHeight w:val="432"/>
        </w:trPr>
        <w:tc>
          <w:tcPr>
            <w:tcW w:w="2880" w:type="dxa"/>
            <w:shd w:val="clear" w:color="auto" w:fill="FFFFFF"/>
            <w:vAlign w:val="center"/>
          </w:tcPr>
          <w:p w14:paraId="37605180" w14:textId="77777777" w:rsidR="000174FA" w:rsidRPr="001D0AB6" w:rsidRDefault="000174FA" w:rsidP="00664B83">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052365D5" w14:textId="66B998E8" w:rsidR="000174FA" w:rsidRPr="001D0AB6" w:rsidRDefault="00EE53D3" w:rsidP="00664B83">
            <w:pPr>
              <w:spacing w:before="120" w:after="120"/>
              <w:ind w:hanging="2"/>
              <w:rPr>
                <w:rFonts w:ascii="Arial" w:hAnsi="Arial"/>
                <w:b/>
                <w:bCs/>
              </w:rPr>
            </w:pPr>
            <w:r w:rsidRPr="00EE53D3">
              <w:rPr>
                <w:rFonts w:ascii="Arial" w:hAnsi="Arial"/>
              </w:rPr>
              <w:t xml:space="preserve">ERCOT supports approval of NPRR1250.  </w:t>
            </w:r>
          </w:p>
        </w:tc>
      </w:tr>
      <w:tr w:rsidR="000174FA" w:rsidRPr="001D0AB6" w14:paraId="38CEF658" w14:textId="77777777" w:rsidTr="00664B83">
        <w:trPr>
          <w:trHeight w:val="432"/>
        </w:trPr>
        <w:tc>
          <w:tcPr>
            <w:tcW w:w="2880" w:type="dxa"/>
            <w:shd w:val="clear" w:color="auto" w:fill="FFFFFF"/>
            <w:vAlign w:val="center"/>
          </w:tcPr>
          <w:p w14:paraId="204649D1" w14:textId="77777777" w:rsidR="000174FA" w:rsidRPr="001D0AB6" w:rsidRDefault="000174FA" w:rsidP="00664B83">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438AA454" w14:textId="792BE5B4" w:rsidR="000174FA" w:rsidRPr="001D0AB6" w:rsidRDefault="00EE53D3" w:rsidP="00664B83">
            <w:pPr>
              <w:spacing w:before="120" w:after="120"/>
              <w:ind w:hanging="2"/>
              <w:rPr>
                <w:rFonts w:ascii="Arial" w:hAnsi="Arial"/>
                <w:b/>
                <w:bCs/>
              </w:rPr>
            </w:pPr>
            <w:r w:rsidRPr="00EE53D3">
              <w:rPr>
                <w:rFonts w:ascii="Arial" w:hAnsi="Arial"/>
              </w:rPr>
              <w:t>ERCOT Staff has reviewed NPRR1250 and believes that it fulfills the PUCT’s directive to update the Protocols to comply with House Bill 1500 in the retiring of the RPS program.</w:t>
            </w:r>
          </w:p>
        </w:tc>
      </w:tr>
    </w:tbl>
    <w:p w14:paraId="24A37CE2" w14:textId="77777777" w:rsidR="000174FA" w:rsidRDefault="000174FA"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113268" w14:paraId="09AD9F06" w14:textId="77777777" w:rsidTr="00113268">
        <w:trPr>
          <w:cantSplit/>
          <w:trHeight w:val="432"/>
        </w:trPr>
        <w:tc>
          <w:tcPr>
            <w:tcW w:w="10440" w:type="dxa"/>
            <w:gridSpan w:val="2"/>
            <w:tcBorders>
              <w:top w:val="single" w:sz="4" w:space="0" w:color="auto"/>
            </w:tcBorders>
            <w:shd w:val="clear" w:color="auto" w:fill="FFFFFF"/>
            <w:vAlign w:val="center"/>
          </w:tcPr>
          <w:p w14:paraId="577A4B75" w14:textId="77777777" w:rsidR="00113268" w:rsidRDefault="00113268" w:rsidP="000C0D46">
            <w:pPr>
              <w:pStyle w:val="Header"/>
              <w:jc w:val="center"/>
            </w:pPr>
            <w:r>
              <w:t>Sponsor</w:t>
            </w:r>
          </w:p>
        </w:tc>
      </w:tr>
      <w:tr w:rsidR="00113268" w14:paraId="61E86C08" w14:textId="77777777" w:rsidTr="00113268">
        <w:trPr>
          <w:cantSplit/>
          <w:trHeight w:val="432"/>
        </w:trPr>
        <w:tc>
          <w:tcPr>
            <w:tcW w:w="2993" w:type="dxa"/>
            <w:shd w:val="clear" w:color="auto" w:fill="FFFFFF"/>
            <w:vAlign w:val="center"/>
          </w:tcPr>
          <w:p w14:paraId="64BA62A6" w14:textId="77777777" w:rsidR="00113268" w:rsidRPr="00B93CA0" w:rsidRDefault="00113268" w:rsidP="000C0D46">
            <w:pPr>
              <w:pStyle w:val="Header"/>
              <w:rPr>
                <w:bCs w:val="0"/>
              </w:rPr>
            </w:pPr>
            <w:r w:rsidRPr="00B93CA0">
              <w:rPr>
                <w:bCs w:val="0"/>
              </w:rPr>
              <w:t>Name</w:t>
            </w:r>
          </w:p>
        </w:tc>
        <w:tc>
          <w:tcPr>
            <w:tcW w:w="7447" w:type="dxa"/>
            <w:vAlign w:val="center"/>
          </w:tcPr>
          <w:p w14:paraId="5D67605B" w14:textId="77777777" w:rsidR="00113268" w:rsidRDefault="00113268" w:rsidP="000C0D46">
            <w:pPr>
              <w:pStyle w:val="NormalArial"/>
            </w:pPr>
            <w:r>
              <w:t>Calvin Opheim</w:t>
            </w:r>
          </w:p>
        </w:tc>
      </w:tr>
      <w:tr w:rsidR="00113268" w14:paraId="3C14050D" w14:textId="77777777" w:rsidTr="00113268">
        <w:trPr>
          <w:cantSplit/>
          <w:trHeight w:val="432"/>
        </w:trPr>
        <w:tc>
          <w:tcPr>
            <w:tcW w:w="2993" w:type="dxa"/>
            <w:shd w:val="clear" w:color="auto" w:fill="FFFFFF"/>
            <w:vAlign w:val="center"/>
          </w:tcPr>
          <w:p w14:paraId="2C855B1B" w14:textId="77777777" w:rsidR="00113268" w:rsidRPr="00B93CA0" w:rsidRDefault="00113268" w:rsidP="000C0D46">
            <w:pPr>
              <w:pStyle w:val="Header"/>
              <w:rPr>
                <w:bCs w:val="0"/>
              </w:rPr>
            </w:pPr>
            <w:r w:rsidRPr="00B93CA0">
              <w:rPr>
                <w:bCs w:val="0"/>
              </w:rPr>
              <w:t>E-mail Address</w:t>
            </w:r>
          </w:p>
        </w:tc>
        <w:tc>
          <w:tcPr>
            <w:tcW w:w="7447" w:type="dxa"/>
            <w:vAlign w:val="center"/>
          </w:tcPr>
          <w:p w14:paraId="1304D960" w14:textId="77777777" w:rsidR="00113268" w:rsidRDefault="00B94537" w:rsidP="000C0D46">
            <w:pPr>
              <w:pStyle w:val="NormalArial"/>
            </w:pPr>
            <w:hyperlink r:id="rId29" w:history="1">
              <w:r w:rsidR="00113268" w:rsidRPr="00C7076B">
                <w:rPr>
                  <w:rStyle w:val="Hyperlink"/>
                </w:rPr>
                <w:t>Calvin.Opheim@ercot.com</w:t>
              </w:r>
            </w:hyperlink>
          </w:p>
        </w:tc>
      </w:tr>
      <w:tr w:rsidR="00113268" w14:paraId="30DC99E8" w14:textId="77777777" w:rsidTr="00113268">
        <w:trPr>
          <w:cantSplit/>
          <w:trHeight w:val="432"/>
        </w:trPr>
        <w:tc>
          <w:tcPr>
            <w:tcW w:w="2993" w:type="dxa"/>
            <w:shd w:val="clear" w:color="auto" w:fill="FFFFFF"/>
            <w:vAlign w:val="center"/>
          </w:tcPr>
          <w:p w14:paraId="6712A102" w14:textId="77777777" w:rsidR="00113268" w:rsidRPr="00B93CA0" w:rsidRDefault="00113268" w:rsidP="000C0D46">
            <w:pPr>
              <w:pStyle w:val="Header"/>
              <w:rPr>
                <w:bCs w:val="0"/>
              </w:rPr>
            </w:pPr>
            <w:r w:rsidRPr="00B93CA0">
              <w:rPr>
                <w:bCs w:val="0"/>
              </w:rPr>
              <w:t>Company</w:t>
            </w:r>
          </w:p>
        </w:tc>
        <w:tc>
          <w:tcPr>
            <w:tcW w:w="7447" w:type="dxa"/>
            <w:vAlign w:val="center"/>
          </w:tcPr>
          <w:p w14:paraId="50B7A909" w14:textId="77777777" w:rsidR="00113268" w:rsidRDefault="00113268" w:rsidP="000C0D46">
            <w:pPr>
              <w:pStyle w:val="NormalArial"/>
            </w:pPr>
            <w:r>
              <w:t>ERCOT</w:t>
            </w:r>
          </w:p>
        </w:tc>
      </w:tr>
      <w:tr w:rsidR="00113268" w14:paraId="1F8D9904" w14:textId="77777777" w:rsidTr="00113268">
        <w:trPr>
          <w:cantSplit/>
          <w:trHeight w:val="432"/>
        </w:trPr>
        <w:tc>
          <w:tcPr>
            <w:tcW w:w="2993" w:type="dxa"/>
            <w:tcBorders>
              <w:bottom w:val="single" w:sz="4" w:space="0" w:color="auto"/>
            </w:tcBorders>
            <w:shd w:val="clear" w:color="auto" w:fill="FFFFFF"/>
            <w:vAlign w:val="center"/>
          </w:tcPr>
          <w:p w14:paraId="1A0938BE" w14:textId="77777777" w:rsidR="00113268" w:rsidRPr="00B93CA0" w:rsidRDefault="00113268" w:rsidP="000C0D46">
            <w:pPr>
              <w:pStyle w:val="Header"/>
              <w:rPr>
                <w:bCs w:val="0"/>
              </w:rPr>
            </w:pPr>
            <w:r w:rsidRPr="00B93CA0">
              <w:rPr>
                <w:bCs w:val="0"/>
              </w:rPr>
              <w:t>Phone Number</w:t>
            </w:r>
          </w:p>
        </w:tc>
        <w:tc>
          <w:tcPr>
            <w:tcW w:w="7447" w:type="dxa"/>
            <w:tcBorders>
              <w:bottom w:val="single" w:sz="4" w:space="0" w:color="auto"/>
            </w:tcBorders>
            <w:vAlign w:val="center"/>
          </w:tcPr>
          <w:p w14:paraId="6ED2943B" w14:textId="77777777" w:rsidR="00113268" w:rsidRDefault="00113268" w:rsidP="000C0D46">
            <w:pPr>
              <w:pStyle w:val="NormalArial"/>
            </w:pPr>
            <w:r>
              <w:t>512-248-3944</w:t>
            </w:r>
          </w:p>
        </w:tc>
      </w:tr>
      <w:tr w:rsidR="00113268" w14:paraId="0D72A6B1" w14:textId="77777777" w:rsidTr="00113268">
        <w:trPr>
          <w:cantSplit/>
          <w:trHeight w:val="432"/>
        </w:trPr>
        <w:tc>
          <w:tcPr>
            <w:tcW w:w="2993" w:type="dxa"/>
            <w:shd w:val="clear" w:color="auto" w:fill="FFFFFF"/>
            <w:vAlign w:val="center"/>
          </w:tcPr>
          <w:p w14:paraId="1633F26A" w14:textId="77777777" w:rsidR="00113268" w:rsidRPr="00B93CA0" w:rsidRDefault="00113268" w:rsidP="000C0D46">
            <w:pPr>
              <w:pStyle w:val="Header"/>
              <w:rPr>
                <w:bCs w:val="0"/>
              </w:rPr>
            </w:pPr>
            <w:r>
              <w:rPr>
                <w:bCs w:val="0"/>
              </w:rPr>
              <w:t>Cell</w:t>
            </w:r>
            <w:r w:rsidRPr="00B93CA0">
              <w:rPr>
                <w:bCs w:val="0"/>
              </w:rPr>
              <w:t xml:space="preserve"> Number</w:t>
            </w:r>
          </w:p>
        </w:tc>
        <w:tc>
          <w:tcPr>
            <w:tcW w:w="7447" w:type="dxa"/>
            <w:vAlign w:val="center"/>
          </w:tcPr>
          <w:p w14:paraId="61E79CAE" w14:textId="77777777" w:rsidR="00113268" w:rsidRDefault="00113268" w:rsidP="000C0D46">
            <w:pPr>
              <w:pStyle w:val="NormalArial"/>
            </w:pPr>
          </w:p>
        </w:tc>
      </w:tr>
      <w:tr w:rsidR="00113268" w14:paraId="3AF465C3" w14:textId="77777777" w:rsidTr="00113268">
        <w:trPr>
          <w:cantSplit/>
          <w:trHeight w:val="432"/>
        </w:trPr>
        <w:tc>
          <w:tcPr>
            <w:tcW w:w="2993" w:type="dxa"/>
            <w:tcBorders>
              <w:bottom w:val="single" w:sz="4" w:space="0" w:color="auto"/>
            </w:tcBorders>
            <w:shd w:val="clear" w:color="auto" w:fill="FFFFFF"/>
            <w:vAlign w:val="center"/>
          </w:tcPr>
          <w:p w14:paraId="027181DC" w14:textId="77777777" w:rsidR="00113268" w:rsidRPr="00B93CA0" w:rsidRDefault="00113268" w:rsidP="000C0D46">
            <w:pPr>
              <w:pStyle w:val="Header"/>
              <w:rPr>
                <w:bCs w:val="0"/>
              </w:rPr>
            </w:pPr>
            <w:r>
              <w:rPr>
                <w:bCs w:val="0"/>
              </w:rPr>
              <w:t>Market Segment</w:t>
            </w:r>
          </w:p>
        </w:tc>
        <w:tc>
          <w:tcPr>
            <w:tcW w:w="7447" w:type="dxa"/>
            <w:tcBorders>
              <w:bottom w:val="single" w:sz="4" w:space="0" w:color="auto"/>
            </w:tcBorders>
            <w:vAlign w:val="center"/>
          </w:tcPr>
          <w:p w14:paraId="578F992E" w14:textId="77777777" w:rsidR="00113268" w:rsidRDefault="00113268" w:rsidP="000C0D46">
            <w:pPr>
              <w:pStyle w:val="NormalArial"/>
            </w:pPr>
            <w:r>
              <w:t>Not applicable</w:t>
            </w:r>
          </w:p>
        </w:tc>
      </w:tr>
    </w:tbl>
    <w:p w14:paraId="60BA57E1" w14:textId="77777777" w:rsidR="00113268" w:rsidRDefault="00113268"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3"/>
        <w:gridCol w:w="7447"/>
      </w:tblGrid>
      <w:tr w:rsidR="00113268" w:rsidRPr="00D56D61" w14:paraId="5E8B1404" w14:textId="77777777" w:rsidTr="00113268">
        <w:trPr>
          <w:cantSplit/>
          <w:trHeight w:val="432"/>
        </w:trPr>
        <w:tc>
          <w:tcPr>
            <w:tcW w:w="10440" w:type="dxa"/>
            <w:gridSpan w:val="2"/>
            <w:vAlign w:val="center"/>
          </w:tcPr>
          <w:p w14:paraId="2F2CA38D" w14:textId="77777777" w:rsidR="00113268" w:rsidRPr="007C199B" w:rsidRDefault="00113268" w:rsidP="000C0D46">
            <w:pPr>
              <w:pStyle w:val="NormalArial"/>
              <w:jc w:val="center"/>
              <w:rPr>
                <w:b/>
              </w:rPr>
            </w:pPr>
            <w:r w:rsidRPr="007C199B">
              <w:rPr>
                <w:b/>
              </w:rPr>
              <w:t>Market Rules Staff Contact</w:t>
            </w:r>
          </w:p>
        </w:tc>
      </w:tr>
      <w:tr w:rsidR="00AA6E1F" w:rsidRPr="00D56D61" w14:paraId="46A8149A" w14:textId="77777777" w:rsidTr="00113268">
        <w:trPr>
          <w:cantSplit/>
          <w:trHeight w:val="432"/>
        </w:trPr>
        <w:tc>
          <w:tcPr>
            <w:tcW w:w="2993" w:type="dxa"/>
            <w:vAlign w:val="center"/>
          </w:tcPr>
          <w:p w14:paraId="188BB559" w14:textId="77777777" w:rsidR="00AA6E1F" w:rsidRPr="007C199B" w:rsidRDefault="00AA6E1F" w:rsidP="00AA6E1F">
            <w:pPr>
              <w:pStyle w:val="NormalArial"/>
              <w:rPr>
                <w:b/>
              </w:rPr>
            </w:pPr>
            <w:r w:rsidRPr="007C199B">
              <w:rPr>
                <w:b/>
              </w:rPr>
              <w:t>Name</w:t>
            </w:r>
          </w:p>
        </w:tc>
        <w:tc>
          <w:tcPr>
            <w:tcW w:w="7447" w:type="dxa"/>
            <w:vAlign w:val="center"/>
          </w:tcPr>
          <w:p w14:paraId="42B8CD48" w14:textId="7D3EB33A" w:rsidR="00AA6E1F" w:rsidRPr="00D56D61" w:rsidRDefault="00AA6E1F" w:rsidP="00AA6E1F">
            <w:pPr>
              <w:pStyle w:val="NormalArial"/>
            </w:pPr>
            <w:r>
              <w:t>Jordan Troublefield</w:t>
            </w:r>
          </w:p>
        </w:tc>
      </w:tr>
      <w:tr w:rsidR="00AA6E1F" w:rsidRPr="00D56D61" w14:paraId="76E6EDDE" w14:textId="77777777" w:rsidTr="00113268">
        <w:trPr>
          <w:cantSplit/>
          <w:trHeight w:val="432"/>
        </w:trPr>
        <w:tc>
          <w:tcPr>
            <w:tcW w:w="2993" w:type="dxa"/>
            <w:vAlign w:val="center"/>
          </w:tcPr>
          <w:p w14:paraId="392B42CB" w14:textId="77777777" w:rsidR="00AA6E1F" w:rsidRPr="007C199B" w:rsidRDefault="00AA6E1F" w:rsidP="00AA6E1F">
            <w:pPr>
              <w:pStyle w:val="NormalArial"/>
              <w:rPr>
                <w:b/>
              </w:rPr>
            </w:pPr>
            <w:r w:rsidRPr="007C199B">
              <w:rPr>
                <w:b/>
              </w:rPr>
              <w:t>E-Mail Address</w:t>
            </w:r>
          </w:p>
        </w:tc>
        <w:tc>
          <w:tcPr>
            <w:tcW w:w="7447" w:type="dxa"/>
            <w:vAlign w:val="center"/>
          </w:tcPr>
          <w:p w14:paraId="4BAE4056" w14:textId="696EBB58" w:rsidR="00AA6E1F" w:rsidRPr="00D56D61" w:rsidRDefault="00B94537" w:rsidP="00AA6E1F">
            <w:pPr>
              <w:pStyle w:val="NormalArial"/>
            </w:pPr>
            <w:hyperlink r:id="rId30" w:history="1">
              <w:r w:rsidR="00AA6E1F" w:rsidRPr="00D466F0">
                <w:rPr>
                  <w:rStyle w:val="Hyperlink"/>
                </w:rPr>
                <w:t>Jordan.Troublefield@ercot.com</w:t>
              </w:r>
            </w:hyperlink>
          </w:p>
        </w:tc>
      </w:tr>
      <w:tr w:rsidR="00AA6E1F" w:rsidRPr="005370B5" w14:paraId="1536DBB9" w14:textId="77777777" w:rsidTr="00113268">
        <w:trPr>
          <w:cantSplit/>
          <w:trHeight w:val="432"/>
        </w:trPr>
        <w:tc>
          <w:tcPr>
            <w:tcW w:w="2993" w:type="dxa"/>
            <w:vAlign w:val="center"/>
          </w:tcPr>
          <w:p w14:paraId="14405A8F" w14:textId="77777777" w:rsidR="00AA6E1F" w:rsidRPr="007C199B" w:rsidRDefault="00AA6E1F" w:rsidP="00AA6E1F">
            <w:pPr>
              <w:pStyle w:val="NormalArial"/>
              <w:rPr>
                <w:b/>
              </w:rPr>
            </w:pPr>
            <w:r w:rsidRPr="007C199B">
              <w:rPr>
                <w:b/>
              </w:rPr>
              <w:t>Phone Number</w:t>
            </w:r>
          </w:p>
        </w:tc>
        <w:tc>
          <w:tcPr>
            <w:tcW w:w="7447" w:type="dxa"/>
            <w:vAlign w:val="center"/>
          </w:tcPr>
          <w:p w14:paraId="03DECBA3" w14:textId="581601CC" w:rsidR="00AA6E1F" w:rsidRDefault="00AA6E1F" w:rsidP="00AA6E1F">
            <w:pPr>
              <w:pStyle w:val="NormalArial"/>
            </w:pPr>
            <w:r w:rsidRPr="007927CE">
              <w:t>512-248-6521</w:t>
            </w:r>
          </w:p>
        </w:tc>
      </w:tr>
    </w:tbl>
    <w:p w14:paraId="05320E34"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174FA" w:rsidRPr="001D0AB6" w14:paraId="04DCC96D" w14:textId="77777777" w:rsidTr="00664B8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AAB9E17" w14:textId="77777777" w:rsidR="000174FA" w:rsidRPr="001D0AB6" w:rsidRDefault="000174FA" w:rsidP="00664B83">
            <w:pPr>
              <w:ind w:hanging="2"/>
              <w:jc w:val="center"/>
              <w:rPr>
                <w:rFonts w:ascii="Arial" w:hAnsi="Arial"/>
                <w:b/>
              </w:rPr>
            </w:pPr>
            <w:r w:rsidRPr="001D0AB6">
              <w:rPr>
                <w:rFonts w:ascii="Arial" w:hAnsi="Arial"/>
                <w:b/>
              </w:rPr>
              <w:t>Comments Received</w:t>
            </w:r>
          </w:p>
        </w:tc>
      </w:tr>
      <w:tr w:rsidR="000174FA" w:rsidRPr="001D0AB6" w14:paraId="0F52E570" w14:textId="77777777" w:rsidTr="00664B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2811BF" w14:textId="77777777" w:rsidR="000174FA" w:rsidRPr="001D0AB6" w:rsidRDefault="000174FA" w:rsidP="00664B83">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D3D9A3E" w14:textId="77777777" w:rsidR="000174FA" w:rsidRPr="001D0AB6" w:rsidRDefault="000174FA" w:rsidP="00664B83">
            <w:pPr>
              <w:ind w:hanging="2"/>
              <w:rPr>
                <w:rFonts w:ascii="Arial" w:hAnsi="Arial"/>
                <w:b/>
              </w:rPr>
            </w:pPr>
            <w:r w:rsidRPr="001D0AB6">
              <w:rPr>
                <w:rFonts w:ascii="Arial" w:hAnsi="Arial"/>
                <w:b/>
              </w:rPr>
              <w:t>Comment Summary</w:t>
            </w:r>
          </w:p>
        </w:tc>
      </w:tr>
      <w:tr w:rsidR="000174FA" w:rsidRPr="001D0AB6" w14:paraId="6D43BF02" w14:textId="77777777" w:rsidTr="00664B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38B3E7" w14:textId="56AE6958" w:rsidR="000174FA" w:rsidRPr="001D0AB6" w:rsidRDefault="000174FA" w:rsidP="00664B83">
            <w:pPr>
              <w:tabs>
                <w:tab w:val="center" w:pos="4320"/>
                <w:tab w:val="right" w:pos="8640"/>
              </w:tabs>
              <w:rPr>
                <w:rFonts w:ascii="Arial" w:hAnsi="Arial"/>
              </w:rPr>
            </w:pPr>
            <w:r>
              <w:rPr>
                <w:rFonts w:ascii="Arial" w:hAnsi="Arial"/>
              </w:rPr>
              <w:t>SEIA 091024</w:t>
            </w:r>
          </w:p>
        </w:tc>
        <w:tc>
          <w:tcPr>
            <w:tcW w:w="7560" w:type="dxa"/>
            <w:tcBorders>
              <w:top w:val="single" w:sz="4" w:space="0" w:color="auto"/>
              <w:left w:val="single" w:sz="4" w:space="0" w:color="auto"/>
              <w:bottom w:val="single" w:sz="4" w:space="0" w:color="auto"/>
              <w:right w:val="single" w:sz="4" w:space="0" w:color="auto"/>
            </w:tcBorders>
            <w:vAlign w:val="center"/>
          </w:tcPr>
          <w:p w14:paraId="6C5AAA4A" w14:textId="4EA1137D" w:rsidR="000174FA" w:rsidRPr="001D0AB6" w:rsidRDefault="005D056F" w:rsidP="000174FA">
            <w:pPr>
              <w:spacing w:before="120" w:after="120"/>
              <w:rPr>
                <w:rFonts w:ascii="Arial" w:hAnsi="Arial"/>
              </w:rPr>
            </w:pPr>
            <w:r>
              <w:rPr>
                <w:rFonts w:ascii="Arial" w:hAnsi="Arial"/>
              </w:rPr>
              <w:t>Requested that NPRR1250 not be implemented until September 1, 2025 to allow the Solar Renewable Portfolio Standard (SRPS) to remain temporarily in effect as intended by the 88</w:t>
            </w:r>
            <w:r w:rsidRPr="00DB7EDD">
              <w:rPr>
                <w:rFonts w:ascii="Arial" w:hAnsi="Arial"/>
                <w:vertAlign w:val="superscript"/>
              </w:rPr>
              <w:t>th</w:t>
            </w:r>
            <w:r>
              <w:rPr>
                <w:rFonts w:ascii="Arial" w:hAnsi="Arial"/>
              </w:rPr>
              <w:t xml:space="preserve"> Texas Legislature in House Bill 1500</w:t>
            </w:r>
          </w:p>
        </w:tc>
      </w:tr>
      <w:tr w:rsidR="007D31BE" w:rsidRPr="001D0AB6" w14:paraId="659F0107" w14:textId="77777777" w:rsidTr="00664B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F2D1D21" w14:textId="3A80BE71" w:rsidR="007D31BE" w:rsidRDefault="007D31BE" w:rsidP="00664B83">
            <w:pPr>
              <w:tabs>
                <w:tab w:val="center" w:pos="4320"/>
                <w:tab w:val="right" w:pos="8640"/>
              </w:tabs>
              <w:rPr>
                <w:rFonts w:ascii="Arial" w:hAnsi="Arial"/>
              </w:rPr>
            </w:pPr>
            <w:r>
              <w:rPr>
                <w:rFonts w:ascii="Arial" w:hAnsi="Arial"/>
              </w:rPr>
              <w:t>ERCOT 100124</w:t>
            </w:r>
          </w:p>
        </w:tc>
        <w:tc>
          <w:tcPr>
            <w:tcW w:w="7560" w:type="dxa"/>
            <w:tcBorders>
              <w:top w:val="single" w:sz="4" w:space="0" w:color="auto"/>
              <w:left w:val="single" w:sz="4" w:space="0" w:color="auto"/>
              <w:bottom w:val="single" w:sz="4" w:space="0" w:color="auto"/>
              <w:right w:val="single" w:sz="4" w:space="0" w:color="auto"/>
            </w:tcBorders>
            <w:vAlign w:val="center"/>
          </w:tcPr>
          <w:p w14:paraId="00C37653" w14:textId="1032A0D7" w:rsidR="007D31BE" w:rsidRDefault="00186AF9" w:rsidP="000174FA">
            <w:pPr>
              <w:spacing w:before="120" w:after="120"/>
              <w:rPr>
                <w:rFonts w:ascii="Arial" w:hAnsi="Arial"/>
              </w:rPr>
            </w:pPr>
            <w:r>
              <w:rPr>
                <w:rFonts w:ascii="Arial" w:hAnsi="Arial"/>
              </w:rPr>
              <w:t>R</w:t>
            </w:r>
            <w:r w:rsidR="007D31BE" w:rsidRPr="007D31BE">
              <w:rPr>
                <w:rFonts w:ascii="Arial" w:hAnsi="Arial"/>
              </w:rPr>
              <w:t>equest</w:t>
            </w:r>
            <w:r>
              <w:rPr>
                <w:rFonts w:ascii="Arial" w:hAnsi="Arial"/>
              </w:rPr>
              <w:t>ed</w:t>
            </w:r>
            <w:r w:rsidR="007D31BE" w:rsidRPr="007D31BE">
              <w:rPr>
                <w:rFonts w:ascii="Arial" w:hAnsi="Arial"/>
              </w:rPr>
              <w:t xml:space="preserve"> that PRS recommend approval of NPRR1250 with a proposed effective date of September 1, 2025</w:t>
            </w:r>
          </w:p>
        </w:tc>
      </w:tr>
      <w:tr w:rsidR="007D31BE" w:rsidRPr="001D0AB6" w14:paraId="689D6AB2" w14:textId="77777777" w:rsidTr="00664B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6965656" w14:textId="7BC33F8D" w:rsidR="007D31BE" w:rsidRDefault="007D31BE" w:rsidP="00664B83">
            <w:pPr>
              <w:tabs>
                <w:tab w:val="center" w:pos="4320"/>
                <w:tab w:val="right" w:pos="8640"/>
              </w:tabs>
              <w:rPr>
                <w:rFonts w:ascii="Arial" w:hAnsi="Arial"/>
              </w:rPr>
            </w:pPr>
            <w:r>
              <w:rPr>
                <w:rFonts w:ascii="Arial" w:hAnsi="Arial"/>
              </w:rPr>
              <w:t>WMS 100824</w:t>
            </w:r>
          </w:p>
        </w:tc>
        <w:tc>
          <w:tcPr>
            <w:tcW w:w="7560" w:type="dxa"/>
            <w:tcBorders>
              <w:top w:val="single" w:sz="4" w:space="0" w:color="auto"/>
              <w:left w:val="single" w:sz="4" w:space="0" w:color="auto"/>
              <w:bottom w:val="single" w:sz="4" w:space="0" w:color="auto"/>
              <w:right w:val="single" w:sz="4" w:space="0" w:color="auto"/>
            </w:tcBorders>
            <w:vAlign w:val="center"/>
          </w:tcPr>
          <w:p w14:paraId="607AF888" w14:textId="3CCF3166" w:rsidR="007D31BE" w:rsidRDefault="00186AF9" w:rsidP="000174FA">
            <w:pPr>
              <w:spacing w:before="120" w:after="120"/>
              <w:rPr>
                <w:rFonts w:ascii="Arial" w:hAnsi="Arial"/>
              </w:rPr>
            </w:pPr>
            <w:r>
              <w:rPr>
                <w:rFonts w:ascii="Arial" w:hAnsi="Arial"/>
              </w:rPr>
              <w:t>R</w:t>
            </w:r>
            <w:r w:rsidRPr="00186AF9">
              <w:rPr>
                <w:rFonts w:ascii="Arial" w:hAnsi="Arial"/>
              </w:rPr>
              <w:t>equest</w:t>
            </w:r>
            <w:r>
              <w:rPr>
                <w:rFonts w:ascii="Arial" w:hAnsi="Arial"/>
              </w:rPr>
              <w:t>ed</w:t>
            </w:r>
            <w:r w:rsidRPr="00186AF9">
              <w:rPr>
                <w:rFonts w:ascii="Arial" w:hAnsi="Arial"/>
              </w:rPr>
              <w:t xml:space="preserve"> PRS continue to table NPRR1250</w:t>
            </w:r>
          </w:p>
        </w:tc>
      </w:tr>
      <w:tr w:rsidR="007D31BE" w:rsidRPr="001D0AB6" w14:paraId="358AEBD4" w14:textId="77777777" w:rsidTr="00664B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3842372" w14:textId="5A28EE66" w:rsidR="007D31BE" w:rsidRDefault="007D31BE" w:rsidP="00664B83">
            <w:pPr>
              <w:tabs>
                <w:tab w:val="center" w:pos="4320"/>
                <w:tab w:val="right" w:pos="8640"/>
              </w:tabs>
              <w:rPr>
                <w:rFonts w:ascii="Arial" w:hAnsi="Arial"/>
              </w:rPr>
            </w:pPr>
            <w:r>
              <w:rPr>
                <w:rFonts w:ascii="Arial" w:hAnsi="Arial"/>
              </w:rPr>
              <w:t>WMS 110724</w:t>
            </w:r>
          </w:p>
        </w:tc>
        <w:tc>
          <w:tcPr>
            <w:tcW w:w="7560" w:type="dxa"/>
            <w:tcBorders>
              <w:top w:val="single" w:sz="4" w:space="0" w:color="auto"/>
              <w:left w:val="single" w:sz="4" w:space="0" w:color="auto"/>
              <w:bottom w:val="single" w:sz="4" w:space="0" w:color="auto"/>
              <w:right w:val="single" w:sz="4" w:space="0" w:color="auto"/>
            </w:tcBorders>
            <w:vAlign w:val="center"/>
          </w:tcPr>
          <w:p w14:paraId="5F50B05E" w14:textId="40E6DF16" w:rsidR="007D31BE" w:rsidRDefault="00186AF9" w:rsidP="000174FA">
            <w:pPr>
              <w:spacing w:before="120" w:after="120"/>
              <w:rPr>
                <w:rFonts w:ascii="Arial" w:hAnsi="Arial"/>
              </w:rPr>
            </w:pPr>
            <w:r>
              <w:rPr>
                <w:rFonts w:ascii="Arial" w:hAnsi="Arial"/>
              </w:rPr>
              <w:t>E</w:t>
            </w:r>
            <w:r w:rsidRPr="00186AF9">
              <w:rPr>
                <w:rFonts w:ascii="Arial" w:hAnsi="Arial"/>
              </w:rPr>
              <w:t>ndorse</w:t>
            </w:r>
            <w:r>
              <w:rPr>
                <w:rFonts w:ascii="Arial" w:hAnsi="Arial"/>
              </w:rPr>
              <w:t>d</w:t>
            </w:r>
            <w:r w:rsidRPr="00186AF9">
              <w:rPr>
                <w:rFonts w:ascii="Arial" w:hAnsi="Arial"/>
              </w:rPr>
              <w:t xml:space="preserve"> approval of NPRR1250 as submitted</w:t>
            </w:r>
          </w:p>
        </w:tc>
      </w:tr>
    </w:tbl>
    <w:p w14:paraId="7C4CFB0E" w14:textId="77777777" w:rsidR="000174FA" w:rsidRDefault="000174FA">
      <w:pPr>
        <w:tabs>
          <w:tab w:val="num" w:pos="0"/>
        </w:tabs>
        <w:rPr>
          <w:rFonts w:ascii="Arial" w:hAnsi="Arial" w:cs="Arial"/>
        </w:rPr>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34160" w14:paraId="602913E1" w14:textId="77777777" w:rsidTr="003723AB">
        <w:trPr>
          <w:trHeight w:val="350"/>
        </w:trPr>
        <w:tc>
          <w:tcPr>
            <w:tcW w:w="10440" w:type="dxa"/>
            <w:tcBorders>
              <w:bottom w:val="single" w:sz="4" w:space="0" w:color="auto"/>
            </w:tcBorders>
            <w:shd w:val="clear" w:color="auto" w:fill="FFFFFF"/>
            <w:vAlign w:val="center"/>
          </w:tcPr>
          <w:p w14:paraId="293B39E7" w14:textId="77777777" w:rsidR="00234160" w:rsidRDefault="00234160" w:rsidP="00F42151">
            <w:pPr>
              <w:pStyle w:val="Header"/>
              <w:jc w:val="center"/>
            </w:pPr>
            <w:r>
              <w:t>Market Rules Notes</w:t>
            </w:r>
          </w:p>
        </w:tc>
      </w:tr>
    </w:tbl>
    <w:p w14:paraId="62795A30" w14:textId="60F1EB09" w:rsidR="00B7749B" w:rsidRDefault="00B7749B" w:rsidP="00B7749B">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 into the Protocols:</w:t>
      </w:r>
    </w:p>
    <w:p w14:paraId="0EB833D9" w14:textId="0CED0BF5" w:rsidR="00D5169E" w:rsidRDefault="00D5169E" w:rsidP="00B7749B">
      <w:pPr>
        <w:numPr>
          <w:ilvl w:val="0"/>
          <w:numId w:val="7"/>
        </w:numPr>
        <w:rPr>
          <w:rFonts w:ascii="Arial" w:hAnsi="Arial" w:cs="Arial"/>
        </w:rPr>
      </w:pPr>
      <w:r>
        <w:rPr>
          <w:rFonts w:ascii="Arial" w:hAnsi="Arial" w:cs="Arial"/>
        </w:rPr>
        <w:t>NPRR1188, Implement Nodal Dispatch and Energy Settlement for Controllable Load Resources</w:t>
      </w:r>
      <w:r w:rsidR="00861F5D">
        <w:rPr>
          <w:rFonts w:ascii="Arial" w:hAnsi="Arial" w:cs="Arial"/>
        </w:rPr>
        <w:t xml:space="preserve"> (incorporated 12/1/24)</w:t>
      </w:r>
    </w:p>
    <w:p w14:paraId="49B5E05B" w14:textId="1DD74E2E" w:rsidR="00D5169E" w:rsidRDefault="00D5169E" w:rsidP="00D5169E">
      <w:pPr>
        <w:numPr>
          <w:ilvl w:val="1"/>
          <w:numId w:val="7"/>
        </w:numPr>
        <w:spacing w:after="120"/>
        <w:rPr>
          <w:rFonts w:ascii="Arial" w:hAnsi="Arial" w:cs="Arial"/>
        </w:rPr>
      </w:pPr>
      <w:r>
        <w:rPr>
          <w:rFonts w:ascii="Arial" w:hAnsi="Arial" w:cs="Arial"/>
        </w:rPr>
        <w:t>Section 1.3.1.1</w:t>
      </w:r>
    </w:p>
    <w:p w14:paraId="6485D208" w14:textId="2C4C85DD" w:rsidR="00B7749B" w:rsidRPr="00140D54" w:rsidRDefault="00B7749B" w:rsidP="00B7749B">
      <w:pPr>
        <w:numPr>
          <w:ilvl w:val="0"/>
          <w:numId w:val="7"/>
        </w:numPr>
        <w:rPr>
          <w:rFonts w:ascii="Arial" w:hAnsi="Arial" w:cs="Arial"/>
        </w:rPr>
      </w:pPr>
      <w:r>
        <w:rPr>
          <w:rFonts w:ascii="Arial" w:hAnsi="Arial" w:cs="Arial"/>
        </w:rPr>
        <w:t>NPRR1218</w:t>
      </w:r>
      <w:r w:rsidRPr="00140D54">
        <w:rPr>
          <w:rFonts w:ascii="Arial" w:hAnsi="Arial" w:cs="Arial"/>
        </w:rPr>
        <w:t xml:space="preserve"> (incorporated </w:t>
      </w:r>
      <w:r>
        <w:rPr>
          <w:rFonts w:ascii="Arial" w:hAnsi="Arial" w:cs="Arial"/>
        </w:rPr>
        <w:t>11</w:t>
      </w:r>
      <w:r w:rsidRPr="00140D54">
        <w:rPr>
          <w:rFonts w:ascii="Arial" w:hAnsi="Arial" w:cs="Arial"/>
        </w:rPr>
        <w:t>/1/24)</w:t>
      </w:r>
    </w:p>
    <w:p w14:paraId="09042F96" w14:textId="057C82D3" w:rsidR="00B7749B" w:rsidRDefault="00B7749B" w:rsidP="00174983">
      <w:pPr>
        <w:pStyle w:val="ListParagraph"/>
        <w:numPr>
          <w:ilvl w:val="1"/>
          <w:numId w:val="7"/>
        </w:numPr>
        <w:tabs>
          <w:tab w:val="num" w:pos="0"/>
        </w:tabs>
        <w:spacing w:after="120"/>
        <w:rPr>
          <w:rFonts w:ascii="Arial" w:hAnsi="Arial" w:cs="Arial"/>
        </w:rPr>
      </w:pPr>
      <w:r w:rsidRPr="00B7749B">
        <w:rPr>
          <w:rFonts w:ascii="Arial" w:hAnsi="Arial" w:cs="Arial"/>
        </w:rPr>
        <w:t xml:space="preserve">Section </w:t>
      </w:r>
      <w:r>
        <w:rPr>
          <w:rFonts w:ascii="Arial" w:hAnsi="Arial" w:cs="Arial"/>
        </w:rPr>
        <w:t>1.3.1.1</w:t>
      </w:r>
    </w:p>
    <w:p w14:paraId="0AC27601" w14:textId="14C5F8C5"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lastRenderedPageBreak/>
        <w:t>Section 2.1</w:t>
      </w:r>
    </w:p>
    <w:p w14:paraId="5F724885" w14:textId="4BDF38BE"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14.1</w:t>
      </w:r>
    </w:p>
    <w:p w14:paraId="502D637D" w14:textId="30C3702B"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14.2</w:t>
      </w:r>
    </w:p>
    <w:p w14:paraId="54DF3F94" w14:textId="00E51552"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14.3.2</w:t>
      </w:r>
    </w:p>
    <w:p w14:paraId="27EFFE62" w14:textId="6E7E046D"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14.5.2</w:t>
      </w:r>
    </w:p>
    <w:p w14:paraId="4140BE2C" w14:textId="2938B0D1"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14.5.3</w:t>
      </w:r>
    </w:p>
    <w:p w14:paraId="35B12C9B" w14:textId="2215494F"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14.6.2</w:t>
      </w:r>
    </w:p>
    <w:p w14:paraId="35554C01" w14:textId="580D927C"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14.8</w:t>
      </w:r>
    </w:p>
    <w:p w14:paraId="38FCE043" w14:textId="02A0F000"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14.9</w:t>
      </w:r>
    </w:p>
    <w:p w14:paraId="20DF7BE0" w14:textId="611B2C9C"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14.9.1</w:t>
      </w:r>
    </w:p>
    <w:p w14:paraId="7F25CB22" w14:textId="1E639DE8"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14.9.2</w:t>
      </w:r>
    </w:p>
    <w:p w14:paraId="50519A01" w14:textId="17B9BBE9"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14.9.3</w:t>
      </w:r>
    </w:p>
    <w:p w14:paraId="2F435B24" w14:textId="33AB1C6E"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14.9.3.1</w:t>
      </w:r>
    </w:p>
    <w:p w14:paraId="2EEF89E9" w14:textId="642543EE"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14.9.4</w:t>
      </w:r>
    </w:p>
    <w:p w14:paraId="58B0DF7B" w14:textId="2093B97E"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14.9.5</w:t>
      </w:r>
    </w:p>
    <w:p w14:paraId="4946243D" w14:textId="48118E76"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14.10.1</w:t>
      </w:r>
    </w:p>
    <w:p w14:paraId="31683DCF" w14:textId="0C2731BA"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14.10.2</w:t>
      </w:r>
    </w:p>
    <w:p w14:paraId="693097F5" w14:textId="1C312019" w:rsidR="00B7749B" w:rsidRPr="00481CF1" w:rsidRDefault="00B7749B" w:rsidP="001A5AEC">
      <w:pPr>
        <w:pStyle w:val="ListParagraph"/>
        <w:numPr>
          <w:ilvl w:val="1"/>
          <w:numId w:val="7"/>
        </w:numPr>
        <w:tabs>
          <w:tab w:val="num" w:pos="0"/>
        </w:tabs>
        <w:spacing w:before="120" w:after="120"/>
        <w:rPr>
          <w:rFonts w:ascii="Arial" w:hAnsi="Arial" w:cs="Arial"/>
        </w:rPr>
      </w:pPr>
      <w:r>
        <w:rPr>
          <w:rFonts w:ascii="Arial" w:hAnsi="Arial" w:cs="Arial"/>
        </w:rPr>
        <w:t>Section 14.13</w:t>
      </w:r>
    </w:p>
    <w:p w14:paraId="412EB0E8" w14:textId="2CC6ACB8" w:rsidR="00234160" w:rsidRPr="00EB1D6E" w:rsidRDefault="001A5AEC" w:rsidP="00EB1D6E">
      <w:pPr>
        <w:tabs>
          <w:tab w:val="num" w:pos="0"/>
        </w:tabs>
        <w:spacing w:before="120" w:after="120"/>
        <w:rPr>
          <w:rFonts w:ascii="Arial" w:hAnsi="Arial" w:cs="Arial"/>
        </w:rPr>
      </w:pPr>
      <w:r>
        <w:rPr>
          <w:rFonts w:ascii="Arial" w:hAnsi="Arial" w:cs="Arial"/>
        </w:rPr>
        <w:t xml:space="preserve">Please note that the following NPRR(s) also proposes revisions to the following section(s): </w:t>
      </w:r>
    </w:p>
    <w:p w14:paraId="11F5ED17" w14:textId="1786BB35" w:rsidR="0030140F" w:rsidRDefault="0030140F" w:rsidP="0030140F">
      <w:pPr>
        <w:numPr>
          <w:ilvl w:val="0"/>
          <w:numId w:val="5"/>
        </w:numPr>
        <w:rPr>
          <w:rFonts w:ascii="Arial" w:hAnsi="Arial" w:cs="Arial"/>
        </w:rPr>
      </w:pPr>
      <w:r>
        <w:rPr>
          <w:rFonts w:ascii="Arial" w:hAnsi="Arial" w:cs="Arial"/>
        </w:rPr>
        <w:t xml:space="preserve">NPRR1246, </w:t>
      </w:r>
      <w:r w:rsidRPr="0030140F">
        <w:rPr>
          <w:rFonts w:ascii="Arial" w:hAnsi="Arial" w:cs="Arial"/>
        </w:rPr>
        <w:t>Energy Storage Resource Terminology Alignment for the Single-Model Era</w:t>
      </w:r>
    </w:p>
    <w:p w14:paraId="2F767F34" w14:textId="34778D6F" w:rsidR="00EE53D3" w:rsidRPr="00EE53D3" w:rsidRDefault="0030140F" w:rsidP="00EE53D3">
      <w:pPr>
        <w:pStyle w:val="ListParagraph"/>
        <w:numPr>
          <w:ilvl w:val="1"/>
          <w:numId w:val="5"/>
        </w:numPr>
        <w:tabs>
          <w:tab w:val="num" w:pos="0"/>
        </w:tabs>
        <w:spacing w:before="120" w:after="120"/>
        <w:rPr>
          <w:rFonts w:ascii="Arial" w:hAnsi="Arial" w:cs="Arial"/>
        </w:rPr>
      </w:pPr>
      <w:r w:rsidRPr="001A5AEC">
        <w:rPr>
          <w:rFonts w:ascii="Arial" w:hAnsi="Arial" w:cs="Arial"/>
        </w:rPr>
        <w:t>Section 1.3.1.1</w:t>
      </w:r>
      <w:r w:rsidR="005F4264">
        <w:rPr>
          <w:rFonts w:ascii="Arial" w:hAnsi="Arial" w:cs="Arial"/>
        </w:rPr>
        <w:br/>
      </w:r>
    </w:p>
    <w:p w14:paraId="0CA30A01" w14:textId="6C2F966C" w:rsidR="00174983" w:rsidRDefault="00174983" w:rsidP="00174983">
      <w:pPr>
        <w:pStyle w:val="ListParagraph"/>
        <w:numPr>
          <w:ilvl w:val="0"/>
          <w:numId w:val="5"/>
        </w:numPr>
        <w:spacing w:before="120" w:after="120"/>
        <w:rPr>
          <w:rFonts w:ascii="Arial" w:hAnsi="Arial" w:cs="Arial"/>
        </w:rPr>
      </w:pPr>
      <w:r>
        <w:rPr>
          <w:rFonts w:ascii="Arial" w:hAnsi="Arial" w:cs="Arial"/>
        </w:rPr>
        <w:t xml:space="preserve">NPRR1264, </w:t>
      </w:r>
      <w:r w:rsidRPr="00174983">
        <w:rPr>
          <w:rFonts w:ascii="Arial" w:hAnsi="Arial" w:cs="Arial"/>
        </w:rPr>
        <w:t>Creation of a New Energy Attribute Certificate Program</w:t>
      </w:r>
    </w:p>
    <w:p w14:paraId="7C02C729" w14:textId="77777777" w:rsidR="00174983" w:rsidRPr="00174983" w:rsidRDefault="00174983" w:rsidP="00174983">
      <w:pPr>
        <w:pStyle w:val="ListParagraph"/>
        <w:numPr>
          <w:ilvl w:val="1"/>
          <w:numId w:val="5"/>
        </w:numPr>
        <w:spacing w:before="120" w:after="120"/>
        <w:rPr>
          <w:rFonts w:ascii="Arial" w:hAnsi="Arial" w:cs="Arial"/>
        </w:rPr>
      </w:pPr>
      <w:r w:rsidRPr="00174983">
        <w:rPr>
          <w:rFonts w:ascii="Arial" w:hAnsi="Arial" w:cs="Arial"/>
        </w:rPr>
        <w:t>Section 2.1</w:t>
      </w:r>
    </w:p>
    <w:p w14:paraId="119F6323" w14:textId="77777777" w:rsidR="00174983" w:rsidRPr="00174983" w:rsidRDefault="00174983" w:rsidP="00174983">
      <w:pPr>
        <w:pStyle w:val="ListParagraph"/>
        <w:numPr>
          <w:ilvl w:val="1"/>
          <w:numId w:val="5"/>
        </w:numPr>
        <w:spacing w:before="120" w:after="120"/>
        <w:rPr>
          <w:rFonts w:ascii="Arial" w:hAnsi="Arial" w:cs="Arial"/>
        </w:rPr>
      </w:pPr>
      <w:r w:rsidRPr="00174983">
        <w:rPr>
          <w:rFonts w:ascii="Arial" w:hAnsi="Arial" w:cs="Arial"/>
        </w:rPr>
        <w:t>Section 14.1</w:t>
      </w:r>
    </w:p>
    <w:p w14:paraId="2AAAF747" w14:textId="77777777" w:rsidR="00174983" w:rsidRPr="00174983" w:rsidRDefault="00174983" w:rsidP="00174983">
      <w:pPr>
        <w:pStyle w:val="ListParagraph"/>
        <w:numPr>
          <w:ilvl w:val="1"/>
          <w:numId w:val="5"/>
        </w:numPr>
        <w:spacing w:before="120" w:after="120"/>
        <w:rPr>
          <w:rFonts w:ascii="Arial" w:hAnsi="Arial" w:cs="Arial"/>
        </w:rPr>
      </w:pPr>
      <w:r w:rsidRPr="00174983">
        <w:rPr>
          <w:rFonts w:ascii="Arial" w:hAnsi="Arial" w:cs="Arial"/>
        </w:rPr>
        <w:t>Section 14.2</w:t>
      </w:r>
    </w:p>
    <w:p w14:paraId="7BDD3628" w14:textId="77777777" w:rsidR="00174983" w:rsidRPr="00174983" w:rsidRDefault="00174983" w:rsidP="00174983">
      <w:pPr>
        <w:pStyle w:val="ListParagraph"/>
        <w:numPr>
          <w:ilvl w:val="1"/>
          <w:numId w:val="5"/>
        </w:numPr>
        <w:spacing w:before="120" w:after="120"/>
        <w:rPr>
          <w:rFonts w:ascii="Arial" w:hAnsi="Arial" w:cs="Arial"/>
        </w:rPr>
      </w:pPr>
      <w:r w:rsidRPr="00174983">
        <w:rPr>
          <w:rFonts w:ascii="Arial" w:hAnsi="Arial" w:cs="Arial"/>
        </w:rPr>
        <w:t>Section 14.3.2</w:t>
      </w:r>
    </w:p>
    <w:p w14:paraId="707394CA" w14:textId="77777777" w:rsidR="00174983" w:rsidRPr="00174983" w:rsidRDefault="00174983" w:rsidP="00174983">
      <w:pPr>
        <w:pStyle w:val="ListParagraph"/>
        <w:numPr>
          <w:ilvl w:val="1"/>
          <w:numId w:val="5"/>
        </w:numPr>
        <w:spacing w:before="120" w:after="120"/>
        <w:rPr>
          <w:rFonts w:ascii="Arial" w:hAnsi="Arial" w:cs="Arial"/>
        </w:rPr>
      </w:pPr>
      <w:r w:rsidRPr="00174983">
        <w:rPr>
          <w:rFonts w:ascii="Arial" w:hAnsi="Arial" w:cs="Arial"/>
        </w:rPr>
        <w:t>Section 14.5.2</w:t>
      </w:r>
    </w:p>
    <w:p w14:paraId="1D1FF7C1" w14:textId="77777777" w:rsidR="00174983" w:rsidRPr="00174983" w:rsidRDefault="00174983" w:rsidP="00174983">
      <w:pPr>
        <w:pStyle w:val="ListParagraph"/>
        <w:numPr>
          <w:ilvl w:val="1"/>
          <w:numId w:val="5"/>
        </w:numPr>
        <w:spacing w:before="120" w:after="120"/>
        <w:rPr>
          <w:rFonts w:ascii="Arial" w:hAnsi="Arial" w:cs="Arial"/>
        </w:rPr>
      </w:pPr>
      <w:r w:rsidRPr="00174983">
        <w:rPr>
          <w:rFonts w:ascii="Arial" w:hAnsi="Arial" w:cs="Arial"/>
        </w:rPr>
        <w:t>Section 14.5.3</w:t>
      </w:r>
    </w:p>
    <w:p w14:paraId="6E707004" w14:textId="77777777" w:rsidR="00174983" w:rsidRPr="00174983" w:rsidRDefault="00174983" w:rsidP="00174983">
      <w:pPr>
        <w:pStyle w:val="ListParagraph"/>
        <w:numPr>
          <w:ilvl w:val="1"/>
          <w:numId w:val="5"/>
        </w:numPr>
        <w:spacing w:before="120" w:after="120"/>
        <w:rPr>
          <w:rFonts w:ascii="Arial" w:hAnsi="Arial" w:cs="Arial"/>
        </w:rPr>
      </w:pPr>
      <w:r w:rsidRPr="00174983">
        <w:rPr>
          <w:rFonts w:ascii="Arial" w:hAnsi="Arial" w:cs="Arial"/>
        </w:rPr>
        <w:t>Section 14.6.2</w:t>
      </w:r>
    </w:p>
    <w:p w14:paraId="6A863F8A" w14:textId="77777777" w:rsidR="00174983" w:rsidRPr="00174983" w:rsidRDefault="00174983" w:rsidP="00174983">
      <w:pPr>
        <w:pStyle w:val="ListParagraph"/>
        <w:numPr>
          <w:ilvl w:val="1"/>
          <w:numId w:val="5"/>
        </w:numPr>
        <w:spacing w:before="120" w:after="120"/>
        <w:rPr>
          <w:rFonts w:ascii="Arial" w:hAnsi="Arial" w:cs="Arial"/>
        </w:rPr>
      </w:pPr>
      <w:r w:rsidRPr="00174983">
        <w:rPr>
          <w:rFonts w:ascii="Arial" w:hAnsi="Arial" w:cs="Arial"/>
        </w:rPr>
        <w:t>Section 14.8</w:t>
      </w:r>
    </w:p>
    <w:p w14:paraId="3B40752A" w14:textId="77777777" w:rsidR="00174983" w:rsidRPr="00174983" w:rsidRDefault="00174983" w:rsidP="00174983">
      <w:pPr>
        <w:pStyle w:val="ListParagraph"/>
        <w:numPr>
          <w:ilvl w:val="1"/>
          <w:numId w:val="5"/>
        </w:numPr>
        <w:spacing w:before="120" w:after="120"/>
        <w:rPr>
          <w:rFonts w:ascii="Arial" w:hAnsi="Arial" w:cs="Arial"/>
        </w:rPr>
      </w:pPr>
      <w:r w:rsidRPr="00174983">
        <w:rPr>
          <w:rFonts w:ascii="Arial" w:hAnsi="Arial" w:cs="Arial"/>
        </w:rPr>
        <w:t>Section 14.9</w:t>
      </w:r>
    </w:p>
    <w:p w14:paraId="32DB928B" w14:textId="77777777" w:rsidR="00174983" w:rsidRPr="00174983" w:rsidRDefault="00174983" w:rsidP="00174983">
      <w:pPr>
        <w:pStyle w:val="ListParagraph"/>
        <w:numPr>
          <w:ilvl w:val="1"/>
          <w:numId w:val="5"/>
        </w:numPr>
        <w:spacing w:before="120" w:after="120"/>
        <w:rPr>
          <w:rFonts w:ascii="Arial" w:hAnsi="Arial" w:cs="Arial"/>
        </w:rPr>
      </w:pPr>
      <w:r w:rsidRPr="00174983">
        <w:rPr>
          <w:rFonts w:ascii="Arial" w:hAnsi="Arial" w:cs="Arial"/>
        </w:rPr>
        <w:t>Section 14.9.1</w:t>
      </w:r>
    </w:p>
    <w:p w14:paraId="2C91A082" w14:textId="77777777" w:rsidR="00174983" w:rsidRPr="00174983" w:rsidRDefault="00174983" w:rsidP="00174983">
      <w:pPr>
        <w:pStyle w:val="ListParagraph"/>
        <w:numPr>
          <w:ilvl w:val="1"/>
          <w:numId w:val="5"/>
        </w:numPr>
        <w:spacing w:before="120" w:after="120"/>
        <w:rPr>
          <w:rFonts w:ascii="Arial" w:hAnsi="Arial" w:cs="Arial"/>
        </w:rPr>
      </w:pPr>
      <w:r w:rsidRPr="00174983">
        <w:rPr>
          <w:rFonts w:ascii="Arial" w:hAnsi="Arial" w:cs="Arial"/>
        </w:rPr>
        <w:t>Section 14.9.2</w:t>
      </w:r>
    </w:p>
    <w:p w14:paraId="69C7760A" w14:textId="77777777" w:rsidR="00174983" w:rsidRPr="00174983" w:rsidRDefault="00174983" w:rsidP="00174983">
      <w:pPr>
        <w:pStyle w:val="ListParagraph"/>
        <w:numPr>
          <w:ilvl w:val="1"/>
          <w:numId w:val="5"/>
        </w:numPr>
        <w:spacing w:before="120" w:after="120"/>
        <w:rPr>
          <w:rFonts w:ascii="Arial" w:hAnsi="Arial" w:cs="Arial"/>
        </w:rPr>
      </w:pPr>
      <w:r w:rsidRPr="00174983">
        <w:rPr>
          <w:rFonts w:ascii="Arial" w:hAnsi="Arial" w:cs="Arial"/>
        </w:rPr>
        <w:t>Section 14.9.3</w:t>
      </w:r>
    </w:p>
    <w:p w14:paraId="24083D2B" w14:textId="77777777" w:rsidR="00174983" w:rsidRPr="00174983" w:rsidRDefault="00174983" w:rsidP="00174983">
      <w:pPr>
        <w:pStyle w:val="ListParagraph"/>
        <w:numPr>
          <w:ilvl w:val="1"/>
          <w:numId w:val="5"/>
        </w:numPr>
        <w:spacing w:before="120" w:after="120"/>
        <w:rPr>
          <w:rFonts w:ascii="Arial" w:hAnsi="Arial" w:cs="Arial"/>
        </w:rPr>
      </w:pPr>
      <w:r w:rsidRPr="00174983">
        <w:rPr>
          <w:rFonts w:ascii="Arial" w:hAnsi="Arial" w:cs="Arial"/>
        </w:rPr>
        <w:t>Section 14.9.3.1</w:t>
      </w:r>
    </w:p>
    <w:p w14:paraId="6B1F64CC" w14:textId="77777777" w:rsidR="00174983" w:rsidRPr="00174983" w:rsidRDefault="00174983" w:rsidP="00174983">
      <w:pPr>
        <w:pStyle w:val="ListParagraph"/>
        <w:numPr>
          <w:ilvl w:val="1"/>
          <w:numId w:val="5"/>
        </w:numPr>
        <w:spacing w:before="120" w:after="120"/>
        <w:rPr>
          <w:rFonts w:ascii="Arial" w:hAnsi="Arial" w:cs="Arial"/>
        </w:rPr>
      </w:pPr>
      <w:r w:rsidRPr="00174983">
        <w:rPr>
          <w:rFonts w:ascii="Arial" w:hAnsi="Arial" w:cs="Arial"/>
        </w:rPr>
        <w:t>Section 14.9.4</w:t>
      </w:r>
    </w:p>
    <w:p w14:paraId="2E6ADF92" w14:textId="77777777" w:rsidR="00174983" w:rsidRPr="00174983" w:rsidRDefault="00174983" w:rsidP="00174983">
      <w:pPr>
        <w:pStyle w:val="ListParagraph"/>
        <w:numPr>
          <w:ilvl w:val="1"/>
          <w:numId w:val="5"/>
        </w:numPr>
        <w:spacing w:before="120" w:after="120"/>
        <w:rPr>
          <w:rFonts w:ascii="Arial" w:hAnsi="Arial" w:cs="Arial"/>
        </w:rPr>
      </w:pPr>
      <w:r w:rsidRPr="00174983">
        <w:rPr>
          <w:rFonts w:ascii="Arial" w:hAnsi="Arial" w:cs="Arial"/>
        </w:rPr>
        <w:t>Section 14.9.5</w:t>
      </w:r>
    </w:p>
    <w:p w14:paraId="550FA873" w14:textId="77777777" w:rsidR="00174983" w:rsidRPr="00174983" w:rsidRDefault="00174983" w:rsidP="00174983">
      <w:pPr>
        <w:pStyle w:val="ListParagraph"/>
        <w:numPr>
          <w:ilvl w:val="1"/>
          <w:numId w:val="5"/>
        </w:numPr>
        <w:spacing w:before="120" w:after="120"/>
        <w:rPr>
          <w:rFonts w:ascii="Arial" w:hAnsi="Arial" w:cs="Arial"/>
        </w:rPr>
      </w:pPr>
      <w:r w:rsidRPr="00174983">
        <w:rPr>
          <w:rFonts w:ascii="Arial" w:hAnsi="Arial" w:cs="Arial"/>
        </w:rPr>
        <w:t>Section 14.10.1</w:t>
      </w:r>
    </w:p>
    <w:p w14:paraId="7244EC47" w14:textId="46489726" w:rsidR="00174983" w:rsidRPr="00174983" w:rsidRDefault="00174983" w:rsidP="00174983">
      <w:pPr>
        <w:pStyle w:val="ListParagraph"/>
        <w:numPr>
          <w:ilvl w:val="1"/>
          <w:numId w:val="5"/>
        </w:numPr>
        <w:spacing w:before="120" w:after="120"/>
        <w:rPr>
          <w:rFonts w:ascii="Arial" w:hAnsi="Arial" w:cs="Arial"/>
        </w:rPr>
      </w:pPr>
      <w:r w:rsidRPr="00174983">
        <w:rPr>
          <w:rFonts w:ascii="Arial" w:hAnsi="Arial" w:cs="Arial"/>
        </w:rPr>
        <w:t>Section 14.10.2</w:t>
      </w: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4122C47" w14:textId="77777777" w:rsidTr="002001F2">
        <w:trPr>
          <w:trHeight w:val="350"/>
        </w:trPr>
        <w:tc>
          <w:tcPr>
            <w:tcW w:w="10440" w:type="dxa"/>
            <w:tcBorders>
              <w:bottom w:val="single" w:sz="4" w:space="0" w:color="auto"/>
            </w:tcBorders>
            <w:shd w:val="clear" w:color="auto" w:fill="FFFFFF"/>
            <w:vAlign w:val="center"/>
          </w:tcPr>
          <w:p w14:paraId="6C57818F" w14:textId="28B70BD5" w:rsidR="009A3772" w:rsidRDefault="00E364C1" w:rsidP="00800908">
            <w:pPr>
              <w:pStyle w:val="Header"/>
              <w:tabs>
                <w:tab w:val="left" w:pos="2220"/>
              </w:tabs>
              <w:jc w:val="center"/>
            </w:pPr>
            <w:r>
              <w:t>Proposed Protocol Language</w:t>
            </w:r>
            <w:r w:rsidR="00702C13">
              <w:t xml:space="preserve"> Revision</w:t>
            </w:r>
          </w:p>
        </w:tc>
      </w:tr>
    </w:tbl>
    <w:p w14:paraId="5E231C8D" w14:textId="77777777" w:rsidR="0061101A" w:rsidRDefault="0061101A" w:rsidP="00BC5E1A">
      <w:pPr>
        <w:spacing w:after="240"/>
        <w:ind w:left="720" w:hanging="720"/>
        <w:rPr>
          <w:iCs/>
        </w:rPr>
      </w:pPr>
      <w:bookmarkStart w:id="1" w:name="_2_DEFINITIONS_AND_ACRONYMS"/>
      <w:bookmarkStart w:id="2" w:name="_DEFINITIONS"/>
      <w:bookmarkEnd w:id="1"/>
      <w:bookmarkEnd w:id="2"/>
    </w:p>
    <w:p w14:paraId="6A428F43" w14:textId="77777777" w:rsidR="005435B1" w:rsidRDefault="005435B1" w:rsidP="005435B1">
      <w:pPr>
        <w:pStyle w:val="H4"/>
      </w:pPr>
      <w:bookmarkStart w:id="3" w:name="_Toc141685007"/>
      <w:bookmarkStart w:id="4" w:name="_Toc73088718"/>
      <w:commentRangeStart w:id="5"/>
      <w:r>
        <w:lastRenderedPageBreak/>
        <w:t>1.3.1.1</w:t>
      </w:r>
      <w:commentRangeEnd w:id="5"/>
      <w:r w:rsidR="00445341">
        <w:rPr>
          <w:rStyle w:val="CommentReference"/>
          <w:b w:val="0"/>
          <w:bCs w:val="0"/>
          <w:snapToGrid/>
        </w:rPr>
        <w:commentReference w:id="5"/>
      </w:r>
      <w:r>
        <w:tab/>
        <w:t>Items Considered Protected Information</w:t>
      </w:r>
      <w:bookmarkEnd w:id="3"/>
      <w:bookmarkEnd w:id="4"/>
      <w:r>
        <w:t xml:space="preserve"> </w:t>
      </w:r>
    </w:p>
    <w:p w14:paraId="167EFA53" w14:textId="77777777" w:rsidR="005435B1" w:rsidRDefault="005435B1" w:rsidP="005435B1">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2055F4BB" w14:textId="77777777" w:rsidR="005435B1" w:rsidRDefault="005435B1" w:rsidP="005435B1">
      <w:pPr>
        <w:pStyle w:val="List"/>
      </w:pPr>
      <w:r>
        <w:t>(a)</w:t>
      </w:r>
      <w:r>
        <w:tab/>
        <w:t>Base Points, as calculated by ERCOT.  The Protected Information status of this information shall expire 60 days after the applicable Operating Day;</w:t>
      </w:r>
    </w:p>
    <w:p w14:paraId="1C9A74B7" w14:textId="77777777" w:rsidR="005435B1" w:rsidRDefault="005435B1" w:rsidP="005435B1">
      <w:pPr>
        <w:pStyle w:val="List"/>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6C7C4E98" w14:textId="77777777" w:rsidR="005435B1" w:rsidRDefault="005435B1" w:rsidP="005435B1">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77E00D4F" w14:textId="77777777" w:rsidR="005435B1" w:rsidRDefault="005435B1" w:rsidP="005435B1">
      <w:pPr>
        <w:pStyle w:val="List2"/>
      </w:pPr>
      <w:r w:rsidRPr="00D81B49">
        <w:t>(ii)</w:t>
      </w:r>
      <w:r w:rsidRPr="00D81B49">
        <w:tab/>
        <w:t>The quantity of Ancillary Service offered by Operating Hour for each Resource for all Ancillary Service submitted for the DAM or any SASM; and</w:t>
      </w:r>
    </w:p>
    <w:p w14:paraId="696B85B6" w14:textId="77777777" w:rsidR="005435B1" w:rsidRDefault="005435B1" w:rsidP="005435B1">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35B1" w14:paraId="18A2F3B5" w14:textId="77777777" w:rsidTr="003D6E6E">
        <w:tc>
          <w:tcPr>
            <w:tcW w:w="9332" w:type="dxa"/>
            <w:tcBorders>
              <w:top w:val="single" w:sz="4" w:space="0" w:color="auto"/>
              <w:left w:val="single" w:sz="4" w:space="0" w:color="auto"/>
              <w:bottom w:val="single" w:sz="4" w:space="0" w:color="auto"/>
              <w:right w:val="single" w:sz="4" w:space="0" w:color="auto"/>
            </w:tcBorders>
            <w:shd w:val="clear" w:color="auto" w:fill="D9D9D9"/>
          </w:tcPr>
          <w:p w14:paraId="5CF57440" w14:textId="2B2943F7" w:rsidR="005435B1" w:rsidRDefault="005435B1" w:rsidP="003D6E6E">
            <w:pPr>
              <w:spacing w:before="120" w:after="240"/>
              <w:rPr>
                <w:b/>
                <w:i/>
              </w:rPr>
            </w:pPr>
            <w:r>
              <w:rPr>
                <w:b/>
                <w:i/>
              </w:rPr>
              <w:t>[NPRR1013</w:t>
            </w:r>
            <w:r w:rsidR="00D5169E">
              <w:rPr>
                <w:b/>
                <w:i/>
              </w:rPr>
              <w:t xml:space="preserve"> and NPRR1188</w:t>
            </w:r>
            <w:r w:rsidRPr="004B0726">
              <w:rPr>
                <w:b/>
                <w:i/>
              </w:rPr>
              <w:t xml:space="preserve">: </w:t>
            </w:r>
            <w:r>
              <w:rPr>
                <w:b/>
                <w:i/>
              </w:rPr>
              <w:t xml:space="preserve"> Replace </w:t>
            </w:r>
            <w:r w:rsidR="00D5169E">
              <w:rPr>
                <w:b/>
                <w:i/>
              </w:rPr>
              <w:t xml:space="preserve">applicable portions of </w:t>
            </w:r>
            <w:r>
              <w:rPr>
                <w:b/>
                <w:i/>
              </w:rPr>
              <w:t xml:space="preserve">paragraph (b) above with the following upon system implementation </w:t>
            </w:r>
            <w:r w:rsidR="00D5169E">
              <w:rPr>
                <w:b/>
                <w:i/>
              </w:rPr>
              <w:t xml:space="preserve">for NPRR1188; or upon system implementation of the </w:t>
            </w:r>
            <w:r>
              <w:rPr>
                <w:b/>
                <w:i/>
              </w:rPr>
              <w:t>Real-Time Co-Optimization (RTC) project</w:t>
            </w:r>
            <w:r w:rsidR="00D5169E">
              <w:rPr>
                <w:b/>
                <w:i/>
              </w:rPr>
              <w:t xml:space="preserve"> for NPRR1013</w:t>
            </w:r>
            <w:r>
              <w:rPr>
                <w:b/>
                <w:i/>
              </w:rPr>
              <w:t>:</w:t>
            </w:r>
            <w:r w:rsidRPr="004B0726">
              <w:rPr>
                <w:b/>
                <w:i/>
              </w:rPr>
              <w:t>]</w:t>
            </w:r>
          </w:p>
          <w:p w14:paraId="4F79B2FC" w14:textId="77777777" w:rsidR="005435B1" w:rsidRPr="00FF4889" w:rsidRDefault="005435B1" w:rsidP="003D6E6E">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0AD4516E" w14:textId="77777777" w:rsidR="005435B1" w:rsidRPr="00FF4889" w:rsidRDefault="005435B1" w:rsidP="003D6E6E">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0E44A14F" w14:textId="77777777" w:rsidR="005435B1" w:rsidRPr="00FF4889" w:rsidRDefault="005435B1" w:rsidP="003D6E6E">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9ED1DF3" w14:textId="41A76E53" w:rsidR="005435B1" w:rsidRPr="005901EB" w:rsidRDefault="005435B1" w:rsidP="003D6E6E">
            <w:pPr>
              <w:spacing w:after="240"/>
              <w:ind w:left="2160" w:hanging="720"/>
            </w:pPr>
            <w:r w:rsidRPr="00FF4889">
              <w:t>(iii)</w:t>
            </w:r>
            <w:r w:rsidRPr="00FF4889">
              <w:tab/>
            </w:r>
            <w:r w:rsidR="00D5169E">
              <w:t>The prices and quantities presented in a</w:t>
            </w:r>
            <w:r>
              <w:t xml:space="preserve"> Resource’s </w:t>
            </w:r>
            <w:r w:rsidRPr="00FF4889">
              <w:t xml:space="preserve">Energy Offer Curve </w:t>
            </w:r>
            <w:r w:rsidR="00D5169E">
              <w:t>or Energy Bid Curve</w:t>
            </w:r>
            <w:r w:rsidRPr="00FF4889">
              <w:t xml:space="preserve"> </w:t>
            </w:r>
            <w:r>
              <w:t>by Operating Hour or SCED interval</w:t>
            </w:r>
            <w:r w:rsidRPr="00FF4889">
              <w:t xml:space="preserve">.  The Protected Information status of this information shall expire within </w:t>
            </w:r>
            <w:r w:rsidRPr="00FF4889">
              <w:lastRenderedPageBreak/>
              <w:t>seven days after the applicable Operating Day if required to be posted as part of paragraph (5) of Section 3.2.5 and within two days after the applicable Operating Day if required to be posted as part of paragraph (7) of Section 3.2.5;</w:t>
            </w:r>
          </w:p>
        </w:tc>
      </w:tr>
    </w:tbl>
    <w:p w14:paraId="3E6C271E" w14:textId="77777777" w:rsidR="005435B1" w:rsidRDefault="005435B1" w:rsidP="005435B1">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562584DC" w14:textId="77777777" w:rsidR="005435B1" w:rsidRDefault="005435B1" w:rsidP="005435B1">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866D964" w14:textId="77777777" w:rsidR="005435B1" w:rsidRDefault="005435B1" w:rsidP="005435B1">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1CAEB9A1" w14:textId="77777777" w:rsidR="005435B1" w:rsidRDefault="005435B1" w:rsidP="005435B1">
      <w:pPr>
        <w:spacing w:after="240"/>
        <w:ind w:left="2880" w:hanging="720"/>
      </w:pPr>
      <w:r>
        <w:t>(B)</w:t>
      </w:r>
      <w:r>
        <w:tab/>
        <w:t>The Resource’s fuel type;</w:t>
      </w:r>
    </w:p>
    <w:p w14:paraId="76142954" w14:textId="77777777" w:rsidR="005435B1" w:rsidRDefault="005435B1" w:rsidP="005435B1">
      <w:pPr>
        <w:spacing w:after="240"/>
        <w:ind w:left="2880" w:hanging="720"/>
      </w:pPr>
      <w:r>
        <w:t>(C)</w:t>
      </w:r>
      <w:r>
        <w:tab/>
        <w:t xml:space="preserve">The type of Outage or derate; </w:t>
      </w:r>
    </w:p>
    <w:p w14:paraId="7E828588" w14:textId="77777777" w:rsidR="005435B1" w:rsidRDefault="005435B1" w:rsidP="005435B1">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7049A2B9" w14:textId="77777777" w:rsidR="005435B1" w:rsidRDefault="005435B1" w:rsidP="005435B1">
      <w:pPr>
        <w:spacing w:after="240"/>
        <w:ind w:left="2880" w:hanging="720"/>
      </w:pPr>
      <w:r>
        <w:t>(E)</w:t>
      </w:r>
      <w:r>
        <w:tab/>
        <w:t>T</w:t>
      </w:r>
      <w:r w:rsidRPr="00CF4639">
        <w:t xml:space="preserve">he </w:t>
      </w:r>
      <w:r>
        <w:t>Resource’s applicable Seasonal net maximum sustainable rating;</w:t>
      </w:r>
    </w:p>
    <w:p w14:paraId="53F477D6" w14:textId="77777777" w:rsidR="005435B1" w:rsidRDefault="005435B1" w:rsidP="005435B1">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64A6247B" w14:textId="77777777" w:rsidR="005435B1" w:rsidRDefault="005435B1" w:rsidP="005435B1">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54D2776C" w14:textId="77777777" w:rsidR="005435B1" w:rsidRPr="003666A3" w:rsidRDefault="005435B1" w:rsidP="005435B1">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293C43ED" w14:textId="77777777" w:rsidR="005435B1" w:rsidRDefault="005435B1" w:rsidP="005435B1">
      <w:pPr>
        <w:spacing w:after="240"/>
        <w:ind w:left="2160" w:hanging="720"/>
      </w:pPr>
      <w:r>
        <w:t>(iii)</w:t>
      </w:r>
      <w:r>
        <w:tab/>
        <w:t xml:space="preserve">For all other information, the Protected Information status shall expire </w:t>
      </w:r>
      <w:r w:rsidRPr="00827492">
        <w:t>60 days after the applicable Operating Day;</w:t>
      </w:r>
    </w:p>
    <w:p w14:paraId="08069ED6" w14:textId="77777777" w:rsidR="005435B1" w:rsidRDefault="005435B1" w:rsidP="005435B1">
      <w:pPr>
        <w:pStyle w:val="List"/>
      </w:pPr>
      <w:r>
        <w:t>(d)</w:t>
      </w:r>
      <w:r>
        <w:tab/>
        <w:t>Current Operating Plans (COPs).  The Protected Information status of this information shall expire 60 days after the applicable Operating Day;</w:t>
      </w:r>
    </w:p>
    <w:p w14:paraId="01083304" w14:textId="77777777" w:rsidR="005435B1" w:rsidRDefault="005435B1" w:rsidP="005435B1">
      <w:pPr>
        <w:pStyle w:val="List"/>
      </w:pPr>
      <w:r>
        <w:lastRenderedPageBreak/>
        <w:t>(e)</w:t>
      </w:r>
      <w:r>
        <w:tab/>
        <w:t>Ancillary Service Trades, Energy Trades, and Capacity Trades identifiable to a specific QSE or Resource.  The Protected Information status of this information shall expire 180 days after the applicable Operating Day;</w:t>
      </w:r>
    </w:p>
    <w:p w14:paraId="3299C791" w14:textId="77777777" w:rsidR="005435B1" w:rsidRDefault="005435B1" w:rsidP="005435B1">
      <w:pPr>
        <w:pStyle w:val="List"/>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35B1" w14:paraId="3773D9E7" w14:textId="77777777" w:rsidTr="003D6E6E">
        <w:tc>
          <w:tcPr>
            <w:tcW w:w="9558" w:type="dxa"/>
            <w:tcBorders>
              <w:top w:val="single" w:sz="4" w:space="0" w:color="auto"/>
              <w:left w:val="single" w:sz="4" w:space="0" w:color="auto"/>
              <w:bottom w:val="single" w:sz="4" w:space="0" w:color="auto"/>
              <w:right w:val="single" w:sz="4" w:space="0" w:color="auto"/>
            </w:tcBorders>
            <w:shd w:val="clear" w:color="auto" w:fill="D9D9D9"/>
          </w:tcPr>
          <w:p w14:paraId="5089D879" w14:textId="77777777" w:rsidR="005435B1" w:rsidRDefault="005435B1" w:rsidP="003D6E6E">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53427448" w14:textId="77777777" w:rsidR="005435B1" w:rsidRPr="005901EB" w:rsidRDefault="005435B1" w:rsidP="003D6E6E">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27B5466" w14:textId="77777777" w:rsidR="005435B1" w:rsidRDefault="005435B1" w:rsidP="005435B1">
      <w:pPr>
        <w:pStyle w:val="List"/>
        <w:spacing w:before="2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0061B2F6" w14:textId="77777777" w:rsidR="005435B1" w:rsidRDefault="005435B1" w:rsidP="005435B1">
      <w:pPr>
        <w:pStyle w:val="List"/>
      </w:pPr>
      <w:r>
        <w:t>(h)</w:t>
      </w:r>
      <w:r>
        <w:tab/>
        <w:t>Raw and Adjusted Metered Load (AML) data (demand and energy) identifiable to:</w:t>
      </w:r>
    </w:p>
    <w:p w14:paraId="3F1B3C0B" w14:textId="77777777" w:rsidR="005435B1" w:rsidRDefault="005435B1" w:rsidP="005435B1">
      <w:pPr>
        <w:pStyle w:val="List2"/>
      </w:pPr>
      <w:r>
        <w:t>(i)</w:t>
      </w:r>
      <w:r>
        <w:tab/>
        <w:t>A specific QSE or Load Serving Entity (LSE).  The Protected Information status of this information shall expire 180 days after the applicable Operating Day; or</w:t>
      </w:r>
    </w:p>
    <w:p w14:paraId="12DB4013" w14:textId="77777777" w:rsidR="005435B1" w:rsidRDefault="005435B1" w:rsidP="005435B1">
      <w:pPr>
        <w:pStyle w:val="List2"/>
      </w:pPr>
      <w:r>
        <w:t>(ii)</w:t>
      </w:r>
      <w:r>
        <w:tab/>
        <w:t>A specific Customer or Electric Service Identifier</w:t>
      </w:r>
      <w:r w:rsidRPr="00F77F4E">
        <w:t xml:space="preserve"> </w:t>
      </w:r>
      <w:r>
        <w:t>(ESI ID);</w:t>
      </w:r>
    </w:p>
    <w:p w14:paraId="0035E51C" w14:textId="77777777" w:rsidR="005435B1" w:rsidRDefault="005435B1" w:rsidP="005435B1">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2EA30C3C" w14:textId="77777777" w:rsidR="005435B1" w:rsidRDefault="005435B1" w:rsidP="005435B1">
      <w:pPr>
        <w:pStyle w:val="List"/>
      </w:pPr>
      <w:r>
        <w:t>(j)</w:t>
      </w:r>
      <w:r>
        <w:tab/>
        <w:t>Settlement Statements and Invoices identifiable to a specific QSE.  The Protected Information status of this information shall expire 180 days after the applicable Operating Day;</w:t>
      </w:r>
    </w:p>
    <w:p w14:paraId="401921F4" w14:textId="77777777" w:rsidR="005435B1" w:rsidRDefault="005435B1" w:rsidP="005435B1">
      <w:pPr>
        <w:pStyle w:val="List"/>
      </w:pPr>
      <w:r>
        <w:t>(k)</w:t>
      </w:r>
      <w:r>
        <w:tab/>
        <w:t>Number of ESI IDs identifiable to a specific LSE.  The Protected Information status of this information shall expire 365 days after the applicable Operating Day;</w:t>
      </w:r>
    </w:p>
    <w:p w14:paraId="1F3872CC" w14:textId="77777777" w:rsidR="005435B1" w:rsidRDefault="005435B1" w:rsidP="005435B1">
      <w:pPr>
        <w:pStyle w:val="List"/>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5398B7D4" w14:textId="77777777" w:rsidR="005435B1" w:rsidRDefault="005435B1" w:rsidP="005435B1">
      <w:pPr>
        <w:pStyle w:val="List"/>
      </w:pPr>
      <w:r>
        <w:t>(m)</w:t>
      </w:r>
      <w:r>
        <w:tab/>
        <w:t>Resource-specific costs, design and engineering data, including such data submitted in connection with a verifiable cost appeal;</w:t>
      </w:r>
    </w:p>
    <w:p w14:paraId="24D110F1" w14:textId="77777777" w:rsidR="005435B1" w:rsidRDefault="005435B1" w:rsidP="005435B1">
      <w:pPr>
        <w:pStyle w:val="List"/>
      </w:pPr>
      <w:r>
        <w:lastRenderedPageBreak/>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383A7A0" w14:textId="77777777" w:rsidR="005435B1" w:rsidRDefault="005435B1" w:rsidP="005435B1">
      <w:pPr>
        <w:pStyle w:val="List2"/>
      </w:pPr>
      <w:r>
        <w:t>(i)</w:t>
      </w:r>
      <w:r>
        <w:tab/>
        <w:t>The Protected Information status of the identities of CRR bidders that become CRR Owners and the number and type of CRRs that they each own shall expire at the end of the CRR Auction in which the CRRs were first sold; and</w:t>
      </w:r>
    </w:p>
    <w:p w14:paraId="6CC24FD5" w14:textId="77777777" w:rsidR="005435B1" w:rsidRDefault="005435B1" w:rsidP="005435B1">
      <w:pPr>
        <w:pStyle w:val="List2"/>
      </w:pPr>
      <w:r>
        <w:t>(ii)</w:t>
      </w:r>
      <w:r>
        <w:tab/>
        <w:t>The Protected Information status of all other CRR information identified above in item (n) shall expire six months after the end of the year in which the CRR was effective.</w:t>
      </w:r>
    </w:p>
    <w:p w14:paraId="757D8CBF" w14:textId="77777777" w:rsidR="005435B1" w:rsidRDefault="005435B1" w:rsidP="005435B1">
      <w:pPr>
        <w:pStyle w:val="List"/>
      </w:pPr>
      <w:r>
        <w:t>(o)</w:t>
      </w:r>
      <w:r>
        <w:tab/>
        <w:t>Renewable Energy Credit (REC) account balances.  The Protected Information status of this information shall expire three years after the REC Settlement period ends;</w:t>
      </w:r>
    </w:p>
    <w:p w14:paraId="6C8D6AA7" w14:textId="77777777" w:rsidR="005435B1" w:rsidRDefault="005435B1" w:rsidP="005435B1">
      <w:pPr>
        <w:pStyle w:val="List"/>
      </w:pPr>
      <w:r>
        <w:t>(p)</w:t>
      </w:r>
      <w:r>
        <w:tab/>
        <w:t>Credit limits identifiable to a specific QSE;</w:t>
      </w:r>
    </w:p>
    <w:p w14:paraId="08417ED5" w14:textId="77777777" w:rsidR="005435B1" w:rsidRDefault="005435B1" w:rsidP="005435B1">
      <w:pPr>
        <w:pStyle w:val="List"/>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53AB7616" w14:textId="77777777" w:rsidR="005435B1" w:rsidRDefault="005435B1" w:rsidP="005435B1">
      <w:pPr>
        <w:pStyle w:val="List"/>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3DE197C" w14:textId="77777777" w:rsidR="005435B1" w:rsidRDefault="005435B1" w:rsidP="005435B1">
      <w:pPr>
        <w:pStyle w:val="List"/>
      </w:pPr>
      <w:r>
        <w:t>(s)</w:t>
      </w:r>
      <w:r>
        <w:tab/>
        <w:t>Any software, products of software, or other vendor information that ERCOT is required to keep confidential under its agreements;</w:t>
      </w:r>
    </w:p>
    <w:p w14:paraId="2A848EAD" w14:textId="77777777" w:rsidR="005435B1" w:rsidRDefault="005435B1" w:rsidP="005435B1">
      <w:pPr>
        <w:pStyle w:val="List"/>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35B1" w14:paraId="5319AE1F" w14:textId="77777777" w:rsidTr="003D6E6E">
        <w:tc>
          <w:tcPr>
            <w:tcW w:w="9558" w:type="dxa"/>
            <w:tcBorders>
              <w:top w:val="single" w:sz="4" w:space="0" w:color="auto"/>
              <w:left w:val="single" w:sz="4" w:space="0" w:color="auto"/>
              <w:bottom w:val="single" w:sz="4" w:space="0" w:color="auto"/>
              <w:right w:val="single" w:sz="4" w:space="0" w:color="auto"/>
            </w:tcBorders>
            <w:shd w:val="clear" w:color="auto" w:fill="D9D9D9"/>
          </w:tcPr>
          <w:p w14:paraId="3A625A97" w14:textId="77777777" w:rsidR="005435B1" w:rsidRDefault="005435B1" w:rsidP="003D6E6E">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 xml:space="preserve">(1)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BA355E">
              <w:rPr>
                <w:b/>
                <w:i/>
              </w:rPr>
              <w:lastRenderedPageBreak/>
              <w:t>interconnection; and (b) The financial security required to fund the interconnection facilities</w:t>
            </w:r>
            <w:r>
              <w:rPr>
                <w:b/>
                <w:i/>
              </w:rPr>
              <w:t>:</w:t>
            </w:r>
            <w:r w:rsidRPr="004B0726">
              <w:rPr>
                <w:b/>
                <w:i/>
              </w:rPr>
              <w:t>]</w:t>
            </w:r>
          </w:p>
          <w:p w14:paraId="6A3A213A" w14:textId="77777777" w:rsidR="005435B1" w:rsidRPr="005901EB" w:rsidRDefault="005435B1" w:rsidP="003D6E6E">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B39C55D" w14:textId="77777777" w:rsidR="005435B1" w:rsidRDefault="005435B1" w:rsidP="005435B1">
      <w:pPr>
        <w:pStyle w:val="List"/>
        <w:spacing w:before="240"/>
      </w:pPr>
      <w:r>
        <w:lastRenderedPageBreak/>
        <w:t>(u)</w:t>
      </w:r>
      <w:r>
        <w:tab/>
        <w:t xml:space="preserve">Direct Current Tie (DC Tie) Schedule information.  </w:t>
      </w:r>
      <w:r w:rsidRPr="00BC54CE">
        <w:t xml:space="preserve">The Protected Information status of this information shall expire </w:t>
      </w:r>
      <w:r>
        <w:t xml:space="preserve">on the date on which ERCOT files the report with the PUCT that is required by P.U.C. </w:t>
      </w:r>
      <w:r w:rsidRPr="008C1348">
        <w:rPr>
          <w:iCs/>
          <w:smallCaps/>
        </w:rPr>
        <w:t>Subst</w:t>
      </w:r>
      <w:r w:rsidRPr="006964D0">
        <w:rPr>
          <w:iCs/>
        </w:rPr>
        <w:t>. R.</w:t>
      </w:r>
      <w:r>
        <w:t xml:space="preserve"> 25.192,</w:t>
      </w:r>
      <w:r w:rsidRPr="00785094">
        <w:t xml:space="preserve"> </w:t>
      </w:r>
      <w:r>
        <w:t xml:space="preserve">Transmission Rates for Export from ERCOT, relating to energy imported and exported over DC Ties interconnected to the ERCOT System; </w:t>
      </w:r>
    </w:p>
    <w:p w14:paraId="12553C0E" w14:textId="77777777" w:rsidR="005435B1" w:rsidRDefault="005435B1" w:rsidP="005435B1">
      <w:pPr>
        <w:pStyle w:val="List"/>
      </w:pPr>
      <w:r>
        <w:t>(v)</w:t>
      </w:r>
      <w:r>
        <w:tab/>
        <w:t xml:space="preserve">Any Texas Standard Electronic Transaction (TX SET) transaction submitted by an LSE to ERCOT or received by an LSE from ERCOT.  This paragraph does not apply to ERCOT’s compliance with: </w:t>
      </w:r>
    </w:p>
    <w:p w14:paraId="6AEDB28F" w14:textId="77777777" w:rsidR="005435B1" w:rsidRDefault="005435B1" w:rsidP="005435B1">
      <w:pPr>
        <w:pStyle w:val="List2"/>
      </w:pPr>
      <w:r>
        <w:t>(i)</w:t>
      </w:r>
      <w:r>
        <w:tab/>
        <w:t xml:space="preserve">PUCT Substantive Rules on performance measure reporting; </w:t>
      </w:r>
    </w:p>
    <w:p w14:paraId="3BE8111C" w14:textId="77777777" w:rsidR="005435B1" w:rsidRDefault="005435B1" w:rsidP="005435B1">
      <w:pPr>
        <w:pStyle w:val="List2"/>
      </w:pPr>
      <w:r>
        <w:t>(ii)</w:t>
      </w:r>
      <w:r>
        <w:tab/>
        <w:t xml:space="preserve">These Protocols or Other Binding Documents; or </w:t>
      </w:r>
    </w:p>
    <w:p w14:paraId="50E52E12" w14:textId="77777777" w:rsidR="005435B1" w:rsidRDefault="005435B1" w:rsidP="005435B1">
      <w:pPr>
        <w:pStyle w:val="List2"/>
      </w:pPr>
      <w:r>
        <w:t>(iii)</w:t>
      </w:r>
      <w:r>
        <w:tab/>
        <w:t>Any Technical Advisory Committee (TAC)-approved reporting requirements;</w:t>
      </w:r>
    </w:p>
    <w:p w14:paraId="03254CA6" w14:textId="77777777" w:rsidR="005435B1" w:rsidRDefault="005435B1" w:rsidP="005435B1">
      <w:pPr>
        <w:pStyle w:val="List"/>
      </w:pPr>
      <w:r>
        <w:t>(w)</w:t>
      </w:r>
      <w:r>
        <w:tab/>
        <w:t>Information concerning a Mothballed Generation Resource’s probability of return to service and expected lead time for returning to service submitted pursuant to Section 3.14.1.9, Generation Resource Status Updates;</w:t>
      </w:r>
    </w:p>
    <w:p w14:paraId="48FA2331" w14:textId="77777777" w:rsidR="005435B1" w:rsidRDefault="005435B1" w:rsidP="005435B1">
      <w:pPr>
        <w:pStyle w:val="List"/>
      </w:pPr>
      <w:r>
        <w:t>(x)</w:t>
      </w:r>
      <w:r>
        <w:tab/>
        <w:t>Information provided by Entities under Section 10.3.2.4, Reporting of Net Generation Capacity;</w:t>
      </w:r>
    </w:p>
    <w:p w14:paraId="3F24F30F" w14:textId="77777777" w:rsidR="005435B1" w:rsidRDefault="005435B1" w:rsidP="005435B1">
      <w:pPr>
        <w:pStyle w:val="List"/>
      </w:pPr>
      <w:r>
        <w:t>(y)</w:t>
      </w:r>
      <w:r>
        <w:tab/>
        <w:t>Alternative fuel reserve capability and firm gas availability information submitted pursuant to Section 6.5.9.3.1, Operating Condition Notice, Section 6.5.9.3.2, Advisory, and Section 6.5.9.3.3, Watch, and as defined by the Operating Guides;</w:t>
      </w:r>
    </w:p>
    <w:p w14:paraId="078D5248" w14:textId="77777777" w:rsidR="005435B1" w:rsidRDefault="005435B1" w:rsidP="005435B1">
      <w:pPr>
        <w:pStyle w:val="List"/>
      </w:pPr>
      <w:r>
        <w:t>(z)</w:t>
      </w:r>
      <w:r>
        <w:tab/>
        <w:t xml:space="preserve">Non-public financial information provided by a Counter-Party to ERCOT pursuant to meeting its credit qualification requirements as well as the QSE’s form of credit support; </w:t>
      </w:r>
    </w:p>
    <w:p w14:paraId="539A40BD" w14:textId="3A140CAF" w:rsidR="005435B1" w:rsidRDefault="005435B1" w:rsidP="005435B1">
      <w:pPr>
        <w:pStyle w:val="List"/>
        <w:rPr>
          <w:iCs/>
        </w:rPr>
      </w:pPr>
      <w:del w:id="6" w:author="ERCOT" w:date="2024-11-15T15:33:00Z">
        <w:r w:rsidDel="00635B38">
          <w:delText>(aa)</w:delText>
        </w:r>
        <w:r w:rsidDel="00635B38">
          <w:tab/>
        </w:r>
        <w:r w:rsidRPr="006964D0" w:rsidDel="00635B38">
          <w:rPr>
            <w:iCs/>
          </w:rPr>
          <w:delText xml:space="preserve">ESI ID, identity of Retail Electric Provider (REP), and MWh consumption associated with transmission-level Customers that </w:delText>
        </w:r>
        <w:r w:rsidDel="00635B38">
          <w:rPr>
            <w:iCs/>
          </w:rPr>
          <w:delText>submitted notice</w:delText>
        </w:r>
        <w:r w:rsidRPr="006964D0" w:rsidDel="00635B38">
          <w:rPr>
            <w:iCs/>
          </w:rPr>
          <w:delText xml:space="preserve"> to have their Load excluded from the</w:delText>
        </w:r>
        <w:r w:rsidDel="00635B38">
          <w:rPr>
            <w:iCs/>
          </w:rPr>
          <w:delText xml:space="preserve"> Solar</w:delText>
        </w:r>
        <w:r w:rsidRPr="006964D0" w:rsidDel="00635B38">
          <w:rPr>
            <w:iCs/>
          </w:rPr>
          <w:delText xml:space="preserve"> Renewable Portfolio Standard (</w:delText>
        </w:r>
        <w:r w:rsidDel="00635B38">
          <w:rPr>
            <w:iCs/>
          </w:rPr>
          <w:delText>S</w:delText>
        </w:r>
        <w:r w:rsidRPr="006964D0" w:rsidDel="00635B38">
          <w:rPr>
            <w:iCs/>
          </w:rPr>
          <w:delText>RPS) calculation consistent with Section 14.5.3, End-Use Customers, and subsection (</w:delText>
        </w:r>
        <w:r w:rsidDel="00635B38">
          <w:rPr>
            <w:iCs/>
          </w:rPr>
          <w:delText>f</w:delText>
        </w:r>
        <w:r w:rsidRPr="006964D0" w:rsidDel="00635B38">
          <w:rPr>
            <w:iCs/>
          </w:rPr>
          <w:delText xml:space="preserve">) of P.U.C. </w:delText>
        </w:r>
        <w:r w:rsidRPr="008C1348" w:rsidDel="00635B38">
          <w:rPr>
            <w:iCs/>
            <w:smallCaps/>
          </w:rPr>
          <w:delText>Subst</w:delText>
        </w:r>
        <w:r w:rsidRPr="006964D0" w:rsidDel="00635B38">
          <w:rPr>
            <w:iCs/>
          </w:rPr>
          <w:delText>. R. 25.173, Renewable Energy</w:delText>
        </w:r>
        <w:r w:rsidDel="00635B38">
          <w:rPr>
            <w:iCs/>
          </w:rPr>
          <w:delText xml:space="preserve"> Credit Program, or the Renewable Portfolio Standard (RPS) calculation consistent with subsection </w:delText>
        </w:r>
        <w:r w:rsidRPr="00B62A6C" w:rsidDel="00635B38">
          <w:rPr>
            <w:iCs/>
          </w:rPr>
          <w:delText>(</w:delText>
        </w:r>
        <w:r w:rsidDel="00635B38">
          <w:rPr>
            <w:iCs/>
          </w:rPr>
          <w:delText>j</w:delText>
        </w:r>
        <w:r w:rsidRPr="00B62A6C" w:rsidDel="00635B38">
          <w:rPr>
            <w:iCs/>
          </w:rPr>
          <w:delText>)</w:delText>
        </w:r>
        <w:r w:rsidRPr="008D6A15" w:rsidDel="00635B38">
          <w:rPr>
            <w:iCs/>
          </w:rPr>
          <w:delText xml:space="preserve"> of P.U.C. </w:delText>
        </w:r>
        <w:r w:rsidRPr="008D6A15" w:rsidDel="00635B38">
          <w:rPr>
            <w:iCs/>
            <w:smallCaps/>
          </w:rPr>
          <w:delText>Subst</w:delText>
        </w:r>
        <w:r w:rsidRPr="008D6A15" w:rsidDel="00635B38">
          <w:rPr>
            <w:iCs/>
          </w:rPr>
          <w:delText>. R. 25.173</w:delText>
        </w:r>
        <w:r w:rsidDel="00635B38">
          <w:rPr>
            <w:iCs/>
          </w:rPr>
          <w:delText xml:space="preserve"> as it was effective until December 31, 2023;</w:delText>
        </w:r>
      </w:del>
    </w:p>
    <w:p w14:paraId="5FB26F6B" w14:textId="716FFF13" w:rsidR="005435B1" w:rsidRDefault="005435B1" w:rsidP="005435B1">
      <w:pPr>
        <w:pStyle w:val="List"/>
        <w:rPr>
          <w:iCs/>
        </w:rPr>
      </w:pPr>
      <w:r>
        <w:rPr>
          <w:iCs/>
        </w:rPr>
        <w:t>(</w:t>
      </w:r>
      <w:del w:id="7" w:author="ERCOT" w:date="2024-11-15T15:33:00Z">
        <w:r w:rsidDel="00635B38">
          <w:rPr>
            <w:iCs/>
          </w:rPr>
          <w:delText>bb</w:delText>
        </w:r>
      </w:del>
      <w:ins w:id="8" w:author="ERCOT" w:date="2024-11-15T15:33:00Z">
        <w:r w:rsidR="00635B38">
          <w:rPr>
            <w:iCs/>
          </w:rPr>
          <w:t>aa</w:t>
        </w:r>
      </w:ins>
      <w:r>
        <w:rPr>
          <w:iCs/>
        </w:rPr>
        <w:t>)</w:t>
      </w:r>
      <w:r>
        <w:rPr>
          <w:iCs/>
        </w:rPr>
        <w:tab/>
        <w:t xml:space="preserve">Emergency operations plans submitted pursuant to </w:t>
      </w:r>
      <w:r>
        <w:t xml:space="preserve">P.U.C. </w:t>
      </w:r>
      <w:r w:rsidRPr="008C1348">
        <w:rPr>
          <w:iCs/>
          <w:smallCaps/>
        </w:rPr>
        <w:t>Subst</w:t>
      </w:r>
      <w:r w:rsidRPr="006964D0">
        <w:rPr>
          <w:iCs/>
        </w:rPr>
        <w:t>. R.</w:t>
      </w:r>
      <w:r>
        <w:t xml:space="preserve"> 25.53, </w:t>
      </w:r>
      <w:r w:rsidRPr="0086057C">
        <w:t>Electric Service Emergency Operations Plans</w:t>
      </w:r>
      <w:r>
        <w:rPr>
          <w:iCs/>
        </w:rPr>
        <w:t xml:space="preserve">; </w:t>
      </w:r>
    </w:p>
    <w:p w14:paraId="5B695720" w14:textId="78C862F5" w:rsidR="005435B1" w:rsidRDefault="005435B1" w:rsidP="005435B1">
      <w:pPr>
        <w:pStyle w:val="List"/>
        <w:rPr>
          <w:szCs w:val="24"/>
        </w:rPr>
      </w:pPr>
      <w:r w:rsidRPr="000C1EE9">
        <w:rPr>
          <w:iCs/>
        </w:rPr>
        <w:lastRenderedPageBreak/>
        <w:t>(</w:t>
      </w:r>
      <w:del w:id="9" w:author="ERCOT" w:date="2024-11-15T15:34:00Z">
        <w:r w:rsidDel="00635B38">
          <w:rPr>
            <w:iCs/>
          </w:rPr>
          <w:delText>cc</w:delText>
        </w:r>
      </w:del>
      <w:ins w:id="10" w:author="ERCOT" w:date="2024-11-15T15:34:00Z">
        <w:r w:rsidR="00635B38">
          <w:rPr>
            <w:iCs/>
          </w:rPr>
          <w:t>bb</w:t>
        </w:r>
      </w:ins>
      <w:r w:rsidRPr="000C1EE9">
        <w:rPr>
          <w:iCs/>
        </w:rPr>
        <w:t>)</w:t>
      </w:r>
      <w:r w:rsidRPr="007335BC">
        <w:tab/>
      </w:r>
      <w:r w:rsidRPr="000C1EE9">
        <w:t xml:space="preserve">Information provided by a Counter-Party under Section 16.16.3, </w:t>
      </w:r>
      <w:r w:rsidRPr="000C1EE9">
        <w:rPr>
          <w:szCs w:val="24"/>
        </w:rPr>
        <w:t>Verification of Risk Management Framework</w:t>
      </w:r>
      <w:r>
        <w:rPr>
          <w:szCs w:val="24"/>
        </w:rPr>
        <w:t>;</w:t>
      </w:r>
    </w:p>
    <w:p w14:paraId="73405F1B" w14:textId="484184AE" w:rsidR="005435B1" w:rsidRDefault="005435B1" w:rsidP="005435B1">
      <w:pPr>
        <w:pStyle w:val="List"/>
      </w:pPr>
      <w:r w:rsidRPr="007335BC">
        <w:t>(</w:t>
      </w:r>
      <w:del w:id="11" w:author="ERCOT" w:date="2024-11-15T15:34:00Z">
        <w:r w:rsidRPr="007335BC" w:rsidDel="00635B38">
          <w:delText>dd</w:delText>
        </w:r>
      </w:del>
      <w:ins w:id="12" w:author="ERCOT" w:date="2024-11-15T15:34:00Z">
        <w:r w:rsidR="00635B38">
          <w:t>cc</w:t>
        </w:r>
      </w:ins>
      <w:r w:rsidRPr="007335BC">
        <w:t>)</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078D9203" w14:textId="567BA1C6" w:rsidR="005435B1" w:rsidRDefault="005435B1" w:rsidP="005435B1">
      <w:pPr>
        <w:pStyle w:val="List"/>
      </w:pPr>
      <w:r w:rsidRPr="005A132B">
        <w:rPr>
          <w:iCs/>
        </w:rPr>
        <w:t>(</w:t>
      </w:r>
      <w:del w:id="13" w:author="ERCOT" w:date="2024-11-15T15:34:00Z">
        <w:r w:rsidDel="00635B38">
          <w:rPr>
            <w:iCs/>
          </w:rPr>
          <w:delText>ee</w:delText>
        </w:r>
      </w:del>
      <w:ins w:id="14" w:author="ERCOT" w:date="2024-11-15T15:34:00Z">
        <w:r w:rsidR="00635B38">
          <w:rPr>
            <w:iCs/>
          </w:rPr>
          <w:t>dd</w:t>
        </w:r>
      </w:ins>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35B1" w14:paraId="095750AA" w14:textId="77777777" w:rsidTr="003D6E6E">
        <w:tc>
          <w:tcPr>
            <w:tcW w:w="9558" w:type="dxa"/>
            <w:tcBorders>
              <w:top w:val="single" w:sz="4" w:space="0" w:color="auto"/>
              <w:left w:val="single" w:sz="4" w:space="0" w:color="auto"/>
              <w:bottom w:val="single" w:sz="4" w:space="0" w:color="auto"/>
              <w:right w:val="single" w:sz="4" w:space="0" w:color="auto"/>
            </w:tcBorders>
            <w:shd w:val="clear" w:color="auto" w:fill="D9D9D9"/>
          </w:tcPr>
          <w:p w14:paraId="5D2732AA" w14:textId="0ED7A8EF" w:rsidR="005435B1" w:rsidRDefault="005435B1" w:rsidP="003D6E6E">
            <w:pPr>
              <w:spacing w:before="120" w:after="240"/>
              <w:rPr>
                <w:b/>
                <w:i/>
              </w:rPr>
            </w:pPr>
            <w:r>
              <w:rPr>
                <w:b/>
                <w:i/>
              </w:rPr>
              <w:t>[NPRR829 and NPRR995</w:t>
            </w:r>
            <w:r w:rsidRPr="004B0726">
              <w:rPr>
                <w:b/>
                <w:i/>
              </w:rPr>
              <w:t xml:space="preserve">: </w:t>
            </w:r>
            <w:r>
              <w:rPr>
                <w:b/>
                <w:i/>
              </w:rPr>
              <w:t xml:space="preserve"> Replace applicable portions of paragraph (</w:t>
            </w:r>
            <w:del w:id="15" w:author="ERCOT" w:date="2024-11-15T15:34:00Z">
              <w:r w:rsidDel="00635B38">
                <w:rPr>
                  <w:b/>
                  <w:i/>
                </w:rPr>
                <w:delText>ee</w:delText>
              </w:r>
            </w:del>
            <w:ins w:id="16" w:author="ERCOT" w:date="2024-11-15T15:34:00Z">
              <w:r w:rsidR="00635B38">
                <w:rPr>
                  <w:b/>
                  <w:i/>
                </w:rPr>
                <w:t>dd</w:t>
              </w:r>
            </w:ins>
            <w:r>
              <w:rPr>
                <w:b/>
                <w:i/>
              </w:rPr>
              <w:t>) above with the following upon system implementation:</w:t>
            </w:r>
            <w:r w:rsidRPr="004B0726">
              <w:rPr>
                <w:b/>
                <w:i/>
              </w:rPr>
              <w:t>]</w:t>
            </w:r>
          </w:p>
          <w:p w14:paraId="43CF78BA" w14:textId="15778BD8" w:rsidR="005435B1" w:rsidRPr="005901EB" w:rsidRDefault="005435B1" w:rsidP="003D6E6E">
            <w:pPr>
              <w:spacing w:after="240"/>
              <w:ind w:left="1440" w:hanging="720"/>
            </w:pPr>
            <w:r w:rsidRPr="003655BF">
              <w:rPr>
                <w:iCs/>
              </w:rPr>
              <w:t>(</w:t>
            </w:r>
            <w:del w:id="17" w:author="ERCOT" w:date="2024-11-15T15:34:00Z">
              <w:r w:rsidRPr="003655BF" w:rsidDel="00635B38">
                <w:rPr>
                  <w:iCs/>
                </w:rPr>
                <w:delText>ee</w:delText>
              </w:r>
            </w:del>
            <w:ins w:id="18" w:author="ERCOT" w:date="2024-11-15T15:34:00Z">
              <w:r w:rsidR="00635B38">
                <w:rPr>
                  <w:iCs/>
                </w:rPr>
                <w:t>dd</w:t>
              </w:r>
            </w:ins>
            <w:r w:rsidRPr="003655BF">
              <w:rPr>
                <w:iCs/>
              </w:rPr>
              <w:t>)</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75BE3C1B" w14:textId="14072500" w:rsidR="005435B1" w:rsidRDefault="005435B1" w:rsidP="005435B1">
      <w:pPr>
        <w:pStyle w:val="List"/>
        <w:spacing w:before="240"/>
      </w:pPr>
      <w:r w:rsidRPr="00F45201">
        <w:t>(</w:t>
      </w:r>
      <w:del w:id="19" w:author="ERCOT" w:date="2024-11-15T15:34:00Z">
        <w:r w:rsidRPr="00F45201" w:rsidDel="00635B38">
          <w:delText>ff</w:delText>
        </w:r>
      </w:del>
      <w:ins w:id="20" w:author="ERCOT" w:date="2024-11-15T15:34:00Z">
        <w:r w:rsidR="00635B38">
          <w:t>ee</w:t>
        </w:r>
      </w:ins>
      <w:r w:rsidRPr="00F45201">
        <w:t>)</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1E14DA69" w14:textId="662745C0" w:rsidR="005435B1" w:rsidRDefault="005435B1" w:rsidP="005435B1">
      <w:pPr>
        <w:pStyle w:val="List"/>
      </w:pPr>
      <w:r w:rsidRPr="00F92612">
        <w:t>(</w:t>
      </w:r>
      <w:del w:id="21" w:author="ERCOT" w:date="2024-11-15T15:34:00Z">
        <w:r w:rsidRPr="00F92612" w:rsidDel="00635B38">
          <w:delText>gg</w:delText>
        </w:r>
      </w:del>
      <w:ins w:id="22" w:author="ERCOT" w:date="2024-11-15T15:34:00Z">
        <w:r w:rsidR="00635B38">
          <w:t>ff</w:t>
        </w:r>
      </w:ins>
      <w:r w:rsidRPr="00F92612">
        <w:t>)</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210BB8B3" w14:textId="46F53986" w:rsidR="005435B1" w:rsidRDefault="005435B1" w:rsidP="005435B1">
      <w:pPr>
        <w:pStyle w:val="List"/>
      </w:pPr>
      <w:r>
        <w:t>(</w:t>
      </w:r>
      <w:del w:id="23" w:author="ERCOT" w:date="2024-11-15T15:34:00Z">
        <w:r w:rsidDel="00635B38">
          <w:delText>hh</w:delText>
        </w:r>
      </w:del>
      <w:ins w:id="24" w:author="ERCOT" w:date="2024-11-15T15:34:00Z">
        <w:r w:rsidR="00635B38">
          <w:t>gg</w:t>
        </w:r>
      </w:ins>
      <w:r>
        <w:t>)</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59B97A9A" w14:textId="65211FA3" w:rsidR="005435B1" w:rsidRDefault="005435B1" w:rsidP="005435B1">
      <w:pPr>
        <w:pStyle w:val="List"/>
      </w:pPr>
      <w:r>
        <w:lastRenderedPageBreak/>
        <w:t>(</w:t>
      </w:r>
      <w:del w:id="25" w:author="ERCOT" w:date="2024-11-15T15:35:00Z">
        <w:r w:rsidDel="00635B38">
          <w:delText>ii</w:delText>
        </w:r>
      </w:del>
      <w:ins w:id="26" w:author="ERCOT" w:date="2024-11-15T15:35:00Z">
        <w:r w:rsidR="00635B38">
          <w:t>hh</w:t>
        </w:r>
      </w:ins>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w:t>
      </w:r>
    </w:p>
    <w:p w14:paraId="3BA13C0A" w14:textId="10708CB8" w:rsidR="005435B1" w:rsidRDefault="005435B1" w:rsidP="00635B38">
      <w:pPr>
        <w:spacing w:after="240"/>
        <w:ind w:left="720" w:hanging="720"/>
      </w:pPr>
      <w:r>
        <w:t>(</w:t>
      </w:r>
      <w:del w:id="27" w:author="ERCOT" w:date="2024-11-15T15:35:00Z">
        <w:r w:rsidDel="00635B38">
          <w:delText>jj</w:delText>
        </w:r>
      </w:del>
      <w:ins w:id="28" w:author="ERCOT" w:date="2024-11-15T15:35:00Z">
        <w:r w:rsidR="00635B38">
          <w:t>ii</w:t>
        </w:r>
      </w:ins>
      <w:r>
        <w:t>)</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t>;</w:t>
      </w:r>
    </w:p>
    <w:p w14:paraId="33891A29" w14:textId="18BCDD78" w:rsidR="005435B1" w:rsidRPr="00DF6D6B" w:rsidRDefault="005435B1" w:rsidP="00635B38">
      <w:pPr>
        <w:spacing w:after="240"/>
      </w:pPr>
      <w:r w:rsidRPr="00DF6D6B">
        <w:t>(</w:t>
      </w:r>
      <w:del w:id="29" w:author="ERCOT" w:date="2024-11-15T15:35:00Z">
        <w:r w:rsidRPr="00DF6D6B" w:rsidDel="00635B38">
          <w:delText>kk</w:delText>
        </w:r>
      </w:del>
      <w:ins w:id="30" w:author="ERCOT" w:date="2024-11-15T15:35:00Z">
        <w:r w:rsidR="00635B38">
          <w:t>jj</w:t>
        </w:r>
      </w:ins>
      <w:r w:rsidRPr="00DF6D6B">
        <w:t>)</w:t>
      </w:r>
      <w:r w:rsidRPr="00DF6D6B">
        <w:tab/>
        <w:t xml:space="preserve">Information provided to ERCOT: </w:t>
      </w:r>
    </w:p>
    <w:p w14:paraId="2DBD5829" w14:textId="77777777" w:rsidR="005435B1" w:rsidRPr="00DF6D6B" w:rsidRDefault="005435B1" w:rsidP="00635B38">
      <w:pPr>
        <w:spacing w:after="240"/>
        <w:ind w:left="144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53EBD863" w14:textId="77777777" w:rsidR="005435B1" w:rsidRPr="00DF6D6B" w:rsidRDefault="005435B1" w:rsidP="00635B38">
      <w:pPr>
        <w:spacing w:after="240"/>
        <w:ind w:left="1440" w:hanging="720"/>
      </w:pPr>
      <w:r w:rsidRPr="00DF6D6B">
        <w:t>(ii)</w:t>
      </w:r>
      <w:r w:rsidRPr="00DF6D6B">
        <w:tab/>
        <w:t xml:space="preserve">By a Resource Entity under paragraph (2) of Section 8.1.1.2.1.6, Firm Fuel Supply Service Resource Qualification, Testing, Decertification, </w:t>
      </w:r>
      <w:r>
        <w:t xml:space="preserve">and Recertification, </w:t>
      </w:r>
      <w:r w:rsidRPr="00DF6D6B">
        <w:t>as part of the voluntary process for ERCOT certification of a FFSS Qualified Contract; or</w:t>
      </w:r>
    </w:p>
    <w:p w14:paraId="19D93059" w14:textId="77777777" w:rsidR="005435B1" w:rsidRDefault="005435B1" w:rsidP="00635B38">
      <w:pPr>
        <w:spacing w:after="240"/>
        <w:ind w:left="1440" w:hanging="720"/>
      </w:pPr>
      <w:r w:rsidRPr="00DF6D6B">
        <w:t>(iii)</w:t>
      </w:r>
      <w:r w:rsidRPr="00DF6D6B">
        <w:tab/>
        <w:t>By a Resource Entity in a Force Majeure Event report required under paragraph (14) of Section 8.1.1.2.6</w:t>
      </w:r>
      <w:r>
        <w:t>;</w:t>
      </w:r>
    </w:p>
    <w:p w14:paraId="3C208CC4" w14:textId="07F90D58" w:rsidR="005435B1" w:rsidRDefault="005435B1" w:rsidP="00635B38">
      <w:pPr>
        <w:spacing w:after="240"/>
        <w:ind w:left="720" w:hanging="720"/>
      </w:pPr>
      <w:r>
        <w:t>(</w:t>
      </w:r>
      <w:del w:id="31" w:author="ERCOT" w:date="2024-11-15T15:36:00Z">
        <w:r w:rsidDel="00635B38">
          <w:delText>ll</w:delText>
        </w:r>
      </w:del>
      <w:ins w:id="32" w:author="ERCOT" w:date="2024-11-15T15:36:00Z">
        <w:r w:rsidR="00635B38">
          <w:t>kk</w:t>
        </w:r>
      </w:ins>
      <w:r>
        <w:t>)</w:t>
      </w:r>
      <w:r>
        <w:tab/>
      </w:r>
      <w:r w:rsidRPr="00636B19">
        <w:t xml:space="preserve">Information provided to ERCOT pursuant to Section 16.2.1.1, QSE Background Check Process, or </w:t>
      </w:r>
      <w:r>
        <w:t xml:space="preserve">Section </w:t>
      </w:r>
      <w:r w:rsidRPr="00636B19">
        <w:t>16.8.1.1, CRR Account Holder Background Check Process</w:t>
      </w:r>
      <w:r>
        <w:t>; and</w:t>
      </w:r>
    </w:p>
    <w:p w14:paraId="16C44A97" w14:textId="6FAA9A48" w:rsidR="005435B1" w:rsidRDefault="005435B1" w:rsidP="00635B38">
      <w:pPr>
        <w:spacing w:after="240"/>
        <w:ind w:left="720" w:hanging="720"/>
      </w:pPr>
      <w:r w:rsidRPr="003A7262">
        <w:t>(</w:t>
      </w:r>
      <w:del w:id="33" w:author="ERCOT" w:date="2024-11-15T15:36:00Z">
        <w:r w:rsidDel="00635B38">
          <w:delText>mm</w:delText>
        </w:r>
      </w:del>
      <w:ins w:id="34" w:author="ERCOT" w:date="2024-11-15T15:36:00Z">
        <w:r w:rsidR="00635B38">
          <w:t>ll</w:t>
        </w:r>
      </w:ins>
      <w:r w:rsidRPr="003A7262">
        <w:t>)</w:t>
      </w:r>
      <w:r w:rsidRPr="003A7262">
        <w:tab/>
        <w:t xml:space="preserve">Information concerning coal or lignite inventory provided by a QSE under Section 3.24, </w:t>
      </w:r>
      <w:r>
        <w:t>Notification</w:t>
      </w:r>
      <w:r w:rsidRPr="003A7262">
        <w:t xml:space="preserve"> of </w:t>
      </w:r>
      <w:r>
        <w:t>Low</w:t>
      </w:r>
      <w:r w:rsidRPr="003A7262">
        <w:t xml:space="preserve"> Coal and Lignite Inventory </w:t>
      </w:r>
      <w:r>
        <w:t>Levels</w:t>
      </w:r>
      <w:r w:rsidRPr="003A7262">
        <w:t>.</w:t>
      </w:r>
    </w:p>
    <w:p w14:paraId="4C06ADA8" w14:textId="44549C6A" w:rsidR="005435B1" w:rsidRPr="005435B1" w:rsidRDefault="005435B1" w:rsidP="005435B1">
      <w:pPr>
        <w:spacing w:after="240"/>
        <w:rPr>
          <w:b/>
          <w:bCs/>
          <w:szCs w:val="20"/>
        </w:rPr>
      </w:pPr>
      <w:bookmarkStart w:id="35" w:name="_Toc73847662"/>
      <w:bookmarkStart w:id="36" w:name="_Toc118224377"/>
      <w:bookmarkStart w:id="37" w:name="_Toc118909445"/>
      <w:bookmarkStart w:id="38" w:name="_Toc205190238"/>
      <w:r w:rsidRPr="005435B1">
        <w:rPr>
          <w:b/>
          <w:bCs/>
          <w:szCs w:val="20"/>
        </w:rPr>
        <w:t>2.1</w:t>
      </w:r>
      <w:r w:rsidRPr="005435B1">
        <w:rPr>
          <w:b/>
          <w:bCs/>
          <w:szCs w:val="20"/>
        </w:rPr>
        <w:tab/>
        <w:t>DEFINITIONS</w:t>
      </w:r>
      <w:bookmarkEnd w:id="35"/>
      <w:bookmarkEnd w:id="36"/>
      <w:bookmarkEnd w:id="37"/>
      <w:bookmarkEnd w:id="38"/>
    </w:p>
    <w:p w14:paraId="0C6773FF" w14:textId="77777777" w:rsidR="005435B1" w:rsidRPr="00D5497B" w:rsidRDefault="005435B1" w:rsidP="005435B1">
      <w:pPr>
        <w:pStyle w:val="H2"/>
        <w:rPr>
          <w:b w:val="0"/>
        </w:rPr>
      </w:pPr>
      <w:bookmarkStart w:id="39" w:name="_Toc205190281"/>
      <w:commentRangeStart w:id="40"/>
      <w:r w:rsidRPr="00D5497B">
        <w:t>Compliance Premium</w:t>
      </w:r>
      <w:bookmarkEnd w:id="39"/>
      <w:commentRangeEnd w:id="40"/>
      <w:r w:rsidR="00174983">
        <w:rPr>
          <w:rStyle w:val="CommentReference"/>
          <w:b w:val="0"/>
        </w:rPr>
        <w:commentReference w:id="40"/>
      </w:r>
    </w:p>
    <w:p w14:paraId="52F27894" w14:textId="3E5446E4" w:rsidR="005435B1" w:rsidRDefault="005435B1" w:rsidP="005435B1">
      <w:pPr>
        <w:spacing w:after="240"/>
      </w:pPr>
      <w:r>
        <w:t xml:space="preserve">A payment awarded by the Program Administrator in conjunction with a </w:t>
      </w:r>
      <w:r w:rsidRPr="00322438">
        <w:rPr>
          <w:bCs/>
        </w:rPr>
        <w:t xml:space="preserve">Solar </w:t>
      </w:r>
      <w:r w:rsidRPr="004222A1">
        <w:t>Renewable Energy Credit</w:t>
      </w:r>
      <w:r>
        <w:t xml:space="preserve"> (SREC) that is generated by a renewable energy source that meets the criteria of subsection (e) of P.U.C. S</w:t>
      </w:r>
      <w:r>
        <w:rPr>
          <w:smallCaps/>
        </w:rPr>
        <w:t>ubst</w:t>
      </w:r>
      <w:r>
        <w:t xml:space="preserve">. R. 25.173, Renewable Energy Credit Program.  </w:t>
      </w:r>
      <w:del w:id="41" w:author="ERCOT" w:date="2024-11-15T15:29:00Z">
        <w:r w:rsidDel="00ED0168">
          <w:delText>For the purpose of the Solar Renewable Portfolio Standard (SRPS) requirements, one Compliance Premium is equal to one SREC.</w:delText>
        </w:r>
      </w:del>
      <w:ins w:id="42" w:author="ERCOT" w:date="2024-11-15T15:29:00Z">
        <w:r w:rsidR="00ED0168">
          <w:t>Note that Compliance Pre</w:t>
        </w:r>
      </w:ins>
      <w:ins w:id="43" w:author="ERCOT" w:date="2024-11-15T15:30:00Z">
        <w:r w:rsidR="00ED0168">
          <w:t>miums will not be awarded after December 31, 2024, and all unused Compliance Premiums will expire by December 31, 2027.</w:t>
        </w:r>
      </w:ins>
    </w:p>
    <w:p w14:paraId="5B619F02" w14:textId="36A5B192" w:rsidR="005435B1" w:rsidRPr="0058795B" w:rsidDel="00ED0168" w:rsidRDefault="005435B1" w:rsidP="005435B1">
      <w:pPr>
        <w:keepNext/>
        <w:tabs>
          <w:tab w:val="left" w:pos="900"/>
        </w:tabs>
        <w:spacing w:before="240" w:after="240"/>
        <w:ind w:left="900" w:hanging="900"/>
        <w:outlineLvl w:val="1"/>
        <w:rPr>
          <w:del w:id="44" w:author="ERCOT" w:date="2024-11-15T15:31:00Z"/>
        </w:rPr>
      </w:pPr>
      <w:del w:id="45" w:author="ERCOT" w:date="2024-11-15T15:31:00Z">
        <w:r w:rsidRPr="0058795B" w:rsidDel="00ED0168">
          <w:rPr>
            <w:b/>
            <w:bCs/>
          </w:rPr>
          <w:lastRenderedPageBreak/>
          <w:delText xml:space="preserve">Solar </w:delText>
        </w:r>
        <w:r w:rsidRPr="0058795B" w:rsidDel="00ED0168">
          <w:rPr>
            <w:b/>
          </w:rPr>
          <w:delText>Renewable Energy Credit (</w:delText>
        </w:r>
        <w:r w:rsidRPr="0058795B" w:rsidDel="00ED0168">
          <w:rPr>
            <w:b/>
            <w:bCs/>
          </w:rPr>
          <w:delText>S</w:delText>
        </w:r>
        <w:r w:rsidRPr="0058795B" w:rsidDel="00ED0168">
          <w:rPr>
            <w:b/>
          </w:rPr>
          <w:delText>REC)</w:delText>
        </w:r>
      </w:del>
    </w:p>
    <w:p w14:paraId="4B1E0237" w14:textId="7443BA31" w:rsidR="005435B1" w:rsidRPr="00240918" w:rsidDel="00ED0168" w:rsidRDefault="005435B1" w:rsidP="005435B1">
      <w:pPr>
        <w:pStyle w:val="BodyText"/>
        <w:rPr>
          <w:del w:id="46" w:author="ERCOT" w:date="2024-11-15T15:31:00Z"/>
        </w:rPr>
      </w:pPr>
      <w:del w:id="47" w:author="ERCOT" w:date="2024-11-15T15:31:00Z">
        <w:r w:rsidRPr="0058795B" w:rsidDel="00ED0168">
          <w:delText>A tradable instrument that represents all of the renewable attributes associated with one MWh of production from a certified solar renewable generator.</w:delText>
        </w:r>
      </w:del>
    </w:p>
    <w:p w14:paraId="5947E6CC" w14:textId="0A647172" w:rsidR="005435B1" w:rsidRPr="004222A1" w:rsidDel="00ED0168" w:rsidRDefault="005435B1" w:rsidP="005435B1">
      <w:pPr>
        <w:pStyle w:val="H2"/>
        <w:rPr>
          <w:del w:id="48" w:author="ERCOT" w:date="2024-11-15T15:31:00Z"/>
          <w:b w:val="0"/>
        </w:rPr>
      </w:pPr>
      <w:del w:id="49" w:author="ERCOT" w:date="2024-11-15T15:31:00Z">
        <w:r w:rsidDel="00ED0168">
          <w:delText xml:space="preserve">Solar </w:delText>
        </w:r>
        <w:r w:rsidRPr="004222A1" w:rsidDel="00ED0168">
          <w:delText>Renewable Portfolio Standard (</w:delText>
        </w:r>
        <w:r w:rsidDel="00ED0168">
          <w:delText>S</w:delText>
        </w:r>
        <w:r w:rsidRPr="004222A1" w:rsidDel="00ED0168">
          <w:delText>RPS)</w:delText>
        </w:r>
      </w:del>
    </w:p>
    <w:p w14:paraId="1B0C2ACC" w14:textId="649AB308" w:rsidR="005435B1" w:rsidRPr="005435B1" w:rsidRDefault="005435B1" w:rsidP="005435B1">
      <w:pPr>
        <w:pStyle w:val="H2"/>
        <w:keepNext w:val="0"/>
        <w:spacing w:before="0"/>
        <w:ind w:left="0" w:firstLine="0"/>
        <w:outlineLvl w:val="9"/>
        <w:rPr>
          <w:b w:val="0"/>
          <w:bCs/>
        </w:rPr>
      </w:pPr>
      <w:del w:id="50" w:author="ERCOT" w:date="2024-11-15T15:31:00Z">
        <w:r w:rsidRPr="005435B1" w:rsidDel="00ED0168">
          <w:rPr>
            <w:b w:val="0"/>
            <w:bCs/>
            <w:szCs w:val="24"/>
          </w:rPr>
          <w:delText>The amount of solar capacity required to meet the requirements of subsection (f) of P.U.C. S</w:delText>
        </w:r>
        <w:r w:rsidRPr="005435B1" w:rsidDel="00ED0168">
          <w:rPr>
            <w:b w:val="0"/>
            <w:bCs/>
            <w:smallCaps/>
            <w:szCs w:val="24"/>
          </w:rPr>
          <w:delText>ubst</w:delText>
        </w:r>
        <w:r w:rsidRPr="005435B1" w:rsidDel="00ED0168">
          <w:rPr>
            <w:b w:val="0"/>
            <w:bCs/>
            <w:szCs w:val="24"/>
          </w:rPr>
          <w:delText>. R. 25.173, Renewable Energy Credit Program.</w:delText>
        </w:r>
      </w:del>
    </w:p>
    <w:p w14:paraId="26699F3C" w14:textId="606C68A9" w:rsidR="005435B1" w:rsidRDefault="005435B1" w:rsidP="005435B1">
      <w:pPr>
        <w:spacing w:after="240"/>
        <w:rPr>
          <w:b/>
          <w:bCs/>
        </w:rPr>
      </w:pPr>
      <w:bookmarkStart w:id="51" w:name="_Toc118224650"/>
      <w:bookmarkStart w:id="52" w:name="_Toc118909718"/>
      <w:bookmarkStart w:id="53" w:name="_Toc205190567"/>
      <w:r w:rsidRPr="005435B1">
        <w:rPr>
          <w:b/>
          <w:bCs/>
        </w:rPr>
        <w:t>2.2</w:t>
      </w:r>
      <w:r w:rsidRPr="005435B1">
        <w:rPr>
          <w:b/>
          <w:bCs/>
        </w:rPr>
        <w:tab/>
        <w:t>ACRONYMS AND ABBREVIATIONS</w:t>
      </w:r>
      <w:bookmarkEnd w:id="51"/>
      <w:bookmarkEnd w:id="52"/>
      <w:bookmarkEnd w:id="53"/>
    </w:p>
    <w:p w14:paraId="7801E4C4" w14:textId="77777777" w:rsidR="005435B1" w:rsidRPr="00FC588B" w:rsidDel="001F4A27" w:rsidRDefault="005435B1" w:rsidP="005435B1">
      <w:pPr>
        <w:pStyle w:val="Acronym"/>
        <w:tabs>
          <w:tab w:val="clear" w:pos="1440"/>
          <w:tab w:val="left" w:pos="2160"/>
        </w:tabs>
        <w:rPr>
          <w:del w:id="54" w:author="ERCOT" w:date="2024-06-11T17:24:00Z"/>
        </w:rPr>
      </w:pPr>
      <w:del w:id="55" w:author="ERCOT" w:date="2024-06-11T17:24:00Z">
        <w:r w:rsidRPr="00B4380F" w:rsidDel="001F4A27">
          <w:rPr>
            <w:b/>
          </w:rPr>
          <w:delText>ARR</w:delText>
        </w:r>
        <w:r w:rsidDel="001F4A27">
          <w:tab/>
          <w:delText>Adjusted SRPS Requirement</w:delText>
        </w:r>
      </w:del>
    </w:p>
    <w:p w14:paraId="7BB21B93" w14:textId="77777777" w:rsidR="005435B1" w:rsidRPr="00134EB2" w:rsidDel="001F4A27" w:rsidRDefault="005435B1" w:rsidP="005435B1">
      <w:pPr>
        <w:tabs>
          <w:tab w:val="left" w:pos="2160"/>
          <w:tab w:val="left" w:pos="5540"/>
        </w:tabs>
        <w:rPr>
          <w:del w:id="56" w:author="ERCOT" w:date="2024-06-11T17:24:00Z"/>
        </w:rPr>
      </w:pPr>
      <w:del w:id="57" w:author="ERCOT" w:date="2024-06-11T17:24:00Z">
        <w:r w:rsidRPr="00B4380F" w:rsidDel="001F4A27">
          <w:rPr>
            <w:b/>
          </w:rPr>
          <w:delText>F</w:delText>
        </w:r>
        <w:r w:rsidDel="001F4A27">
          <w:rPr>
            <w:b/>
          </w:rPr>
          <w:delText>S</w:delText>
        </w:r>
        <w:r w:rsidRPr="00B4380F" w:rsidDel="001F4A27">
          <w:rPr>
            <w:b/>
          </w:rPr>
          <w:delText>RR</w:delText>
        </w:r>
        <w:r w:rsidDel="001F4A27">
          <w:tab/>
          <w:delText>Final SRPS Requirement</w:delText>
        </w:r>
      </w:del>
    </w:p>
    <w:p w14:paraId="7AD8D7A6" w14:textId="77777777" w:rsidR="005435B1" w:rsidRPr="00AC09C0" w:rsidDel="001F4A27" w:rsidRDefault="005435B1" w:rsidP="005435B1">
      <w:pPr>
        <w:tabs>
          <w:tab w:val="left" w:pos="2160"/>
        </w:tabs>
        <w:rPr>
          <w:del w:id="58" w:author="ERCOT" w:date="2024-06-11T17:24:00Z"/>
        </w:rPr>
      </w:pPr>
      <w:del w:id="59" w:author="ERCOT" w:date="2024-06-11T17:24:00Z">
        <w:r w:rsidDel="001F4A27">
          <w:rPr>
            <w:b/>
          </w:rPr>
          <w:delText>SRPS</w:delText>
        </w:r>
        <w:r w:rsidDel="001F4A27">
          <w:tab/>
          <w:delText>Solar Renewable Portfolio Standard</w:delText>
        </w:r>
      </w:del>
    </w:p>
    <w:p w14:paraId="6BD6083E" w14:textId="77777777" w:rsidR="005435B1" w:rsidRPr="00AC09C0" w:rsidDel="001F4A27" w:rsidRDefault="005435B1" w:rsidP="005435B1">
      <w:pPr>
        <w:tabs>
          <w:tab w:val="left" w:pos="2160"/>
        </w:tabs>
        <w:rPr>
          <w:del w:id="60" w:author="ERCOT" w:date="2024-06-11T17:24:00Z"/>
          <w:b/>
        </w:rPr>
      </w:pPr>
      <w:del w:id="61" w:author="ERCOT" w:date="2024-06-11T17:24:00Z">
        <w:r w:rsidDel="001F4A27">
          <w:rPr>
            <w:b/>
          </w:rPr>
          <w:delText>SREC</w:delText>
        </w:r>
        <w:r w:rsidRPr="00BF7A52" w:rsidDel="001F4A27">
          <w:rPr>
            <w:bCs/>
          </w:rPr>
          <w:tab/>
          <w:delText>Solar Renewable Energy Credit</w:delText>
        </w:r>
      </w:del>
    </w:p>
    <w:p w14:paraId="0D0725FE" w14:textId="77777777" w:rsidR="005435B1" w:rsidRDefault="005435B1" w:rsidP="005435B1">
      <w:pPr>
        <w:tabs>
          <w:tab w:val="left" w:pos="2160"/>
        </w:tabs>
      </w:pPr>
      <w:del w:id="62" w:author="ERCOT" w:date="2024-06-11T17:24:00Z">
        <w:r w:rsidDel="001F4A27">
          <w:rPr>
            <w:b/>
          </w:rPr>
          <w:delText>S</w:delText>
        </w:r>
        <w:r w:rsidRPr="00B4380F" w:rsidDel="001F4A27">
          <w:rPr>
            <w:b/>
          </w:rPr>
          <w:delText>SRR</w:delText>
        </w:r>
        <w:r w:rsidDel="001F4A27">
          <w:tab/>
          <w:delText>Statewide SRPS Requirement</w:delText>
        </w:r>
      </w:del>
    </w:p>
    <w:p w14:paraId="73718528" w14:textId="77777777" w:rsidR="005435B1" w:rsidRDefault="005435B1" w:rsidP="005435B1">
      <w:pPr>
        <w:spacing w:after="240"/>
        <w:rPr>
          <w:b/>
          <w:bCs/>
        </w:rPr>
      </w:pPr>
    </w:p>
    <w:p w14:paraId="48F73915" w14:textId="77777777" w:rsidR="005435B1" w:rsidRDefault="005435B1" w:rsidP="005435B1">
      <w:pPr>
        <w:pStyle w:val="H2"/>
      </w:pPr>
      <w:bookmarkStart w:id="63" w:name="_Toc239073016"/>
      <w:bookmarkStart w:id="64" w:name="_Toc180673453"/>
      <w:commentRangeStart w:id="65"/>
      <w:r>
        <w:t>14.1</w:t>
      </w:r>
      <w:commentRangeEnd w:id="65"/>
      <w:r w:rsidR="00174983">
        <w:rPr>
          <w:rStyle w:val="CommentReference"/>
          <w:b w:val="0"/>
        </w:rPr>
        <w:commentReference w:id="65"/>
      </w:r>
      <w:r>
        <w:tab/>
        <w:t>Overview</w:t>
      </w:r>
      <w:bookmarkEnd w:id="63"/>
      <w:bookmarkEnd w:id="64"/>
    </w:p>
    <w:p w14:paraId="4F55B7D7" w14:textId="15588E41" w:rsidR="005435B1" w:rsidRDefault="005435B1" w:rsidP="005435B1">
      <w:pPr>
        <w:pStyle w:val="BodyText"/>
        <w:ind w:left="720" w:hanging="720"/>
      </w:pPr>
      <w:r>
        <w:t>(1)</w:t>
      </w:r>
      <w:r>
        <w:tab/>
        <w:t xml:space="preserve">On May 9, 2000, the Public Utility Commission of Texas (PUCT) appointed ERCOT as Program Administrator of the Renewable Energy Credits (REC) Trading Program described in subsection (h) of P.U.C. </w:t>
      </w:r>
      <w:r w:rsidRPr="00A37962">
        <w:rPr>
          <w:smallCaps/>
        </w:rPr>
        <w:t>Subst.</w:t>
      </w:r>
      <w:r>
        <w:t xml:space="preserve"> R. 25.173, Renewable Energy Credit Program.  On November 30, 2023, the PUCT reaffirmed ERCOT as Program Administrator of the REC Trading Program described in subsection (a)(2) of P.U.C. </w:t>
      </w:r>
      <w:r w:rsidRPr="00A37962">
        <w:rPr>
          <w:smallCaps/>
        </w:rPr>
        <w:t>Subst.</w:t>
      </w:r>
      <w:r>
        <w:t xml:space="preserve"> R. 25.173.  </w:t>
      </w:r>
      <w:del w:id="66" w:author="ERCOT" w:date="2024-11-15T15:22:00Z">
        <w:r w:rsidDel="00D87DF5">
          <w:delText xml:space="preserve">The PUCT also established a Solar Renewable Portfolio Standard (SRPS) pursuant to Section 53 of House Bill 1500, enacted by the 88th Texas Legislature, Regular Session, to be phased out by September 1, 2025.  </w:delText>
        </w:r>
      </w:del>
      <w:r>
        <w:t xml:space="preserve">Public Utility Regulatory Act (PURA) </w:t>
      </w:r>
      <w:r w:rsidRPr="00994701">
        <w:t>§</w:t>
      </w:r>
      <w:r>
        <w:t xml:space="preserve"> 39.9113, adopted by the 88</w:t>
      </w:r>
      <w:r w:rsidRPr="00994701">
        <w:t>th</w:t>
      </w:r>
      <w:r>
        <w:t xml:space="preserve"> Texas Legislature and </w:t>
      </w:r>
      <w:r w:rsidRPr="00113268">
        <w:t>implemented by</w:t>
      </w:r>
      <w:r>
        <w:t xml:space="preserve"> the PUCT in P.U.C. </w:t>
      </w:r>
      <w:r w:rsidRPr="00A37962">
        <w:rPr>
          <w:smallCaps/>
        </w:rPr>
        <w:t>Subst.</w:t>
      </w:r>
      <w:r>
        <w:t xml:space="preserve"> R. 25.173, require that ERCOT administer a voluntary trading program on an ongoing basis.</w:t>
      </w:r>
    </w:p>
    <w:p w14:paraId="267A8B73" w14:textId="77777777" w:rsidR="005435B1" w:rsidRDefault="005435B1" w:rsidP="005435B1">
      <w:pPr>
        <w:pStyle w:val="BodyText"/>
        <w:ind w:left="720" w:hanging="720"/>
      </w:pPr>
      <w:r>
        <w:t>(2)</w:t>
      </w:r>
      <w:r>
        <w:tab/>
        <w:t xml:space="preserve">The purposes of the REC Trading Program are: </w:t>
      </w:r>
    </w:p>
    <w:p w14:paraId="4644742C" w14:textId="14CDA37E" w:rsidR="005435B1" w:rsidRDefault="005435B1" w:rsidP="005435B1">
      <w:pPr>
        <w:pStyle w:val="List"/>
        <w:ind w:left="1440"/>
      </w:pPr>
      <w:del w:id="67" w:author="ERCOT" w:date="2024-11-15T15:22:00Z">
        <w:r w:rsidDel="00D87DF5">
          <w:delText>(a)</w:delText>
        </w:r>
        <w:r w:rsidDel="00D87DF5">
          <w:tab/>
          <w:delText>To ensure that the total amount of installed generating capacity from new solar renewable energy technologies in this state totals 1,310 megawatts (MW) by January 1, 2024 and 655 MW by January 1, 2025;</w:delText>
        </w:r>
      </w:del>
    </w:p>
    <w:p w14:paraId="4B299B11" w14:textId="6454E311" w:rsidR="005435B1" w:rsidRDefault="005435B1" w:rsidP="005435B1">
      <w:pPr>
        <w:pStyle w:val="List"/>
        <w:ind w:left="1440"/>
      </w:pPr>
      <w:r>
        <w:t>(</w:t>
      </w:r>
      <w:del w:id="68" w:author="ERCOT" w:date="2024-11-15T15:44:00Z">
        <w:r w:rsidDel="003B6019">
          <w:delText>b</w:delText>
        </w:r>
      </w:del>
      <w:ins w:id="69" w:author="ERCOT" w:date="2024-11-15T15:44:00Z">
        <w:r w:rsidR="003B6019">
          <w:t>a</w:t>
        </w:r>
      </w:ins>
      <w:r>
        <w:t>)</w:t>
      </w:r>
      <w:r>
        <w:tab/>
        <w:t>To provide for a REC Trading Program to facilitate voluntary trading under subsection (g) of P.U.C. S</w:t>
      </w:r>
      <w:r w:rsidRPr="009276AF">
        <w:rPr>
          <w:smallCaps/>
        </w:rPr>
        <w:t>ubst</w:t>
      </w:r>
      <w:r>
        <w:t xml:space="preserve">. R. 25.173 and PURA § 39.9113, </w:t>
      </w:r>
      <w:del w:id="70" w:author="ERCOT" w:date="2024-11-15T15:44:00Z">
        <w:r w:rsidDel="003B6019">
          <w:delText xml:space="preserve">and by which the solar renewable energy requirements established by subsection (f) of P.U.C. </w:delText>
        </w:r>
        <w:r w:rsidRPr="009276AF" w:rsidDel="003B6019">
          <w:rPr>
            <w:smallCaps/>
          </w:rPr>
          <w:delText>Subst.</w:delText>
        </w:r>
        <w:r w:rsidDel="003B6019">
          <w:delText xml:space="preserve"> R. 25.173 may be achieved </w:delText>
        </w:r>
      </w:del>
      <w:r>
        <w:t>in the most efficient and economical manner</w:t>
      </w:r>
      <w:del w:id="71" w:author="ERCOT" w:date="2024-11-15T15:44:00Z">
        <w:r w:rsidDel="003B6019">
          <w:delText>; to encourage the development, construction, and operation of new renewable energy Resources at those sites in this state that have the greatest economic potential for capture and development of this state’s environmentally beneficial Resources; to protect and enhance the quality of the environment in Texas through increased use of renewable Resources</w:delText>
        </w:r>
      </w:del>
      <w:r>
        <w:t>; and</w:t>
      </w:r>
    </w:p>
    <w:p w14:paraId="162EC846" w14:textId="0646C463" w:rsidR="005435B1" w:rsidRDefault="005435B1" w:rsidP="005435B1">
      <w:pPr>
        <w:pStyle w:val="List"/>
        <w:ind w:left="1440"/>
      </w:pPr>
      <w:r>
        <w:lastRenderedPageBreak/>
        <w:t>(</w:t>
      </w:r>
      <w:del w:id="72" w:author="ERCOT" w:date="2024-11-15T15:24:00Z">
        <w:r w:rsidDel="00D87DF5">
          <w:delText>c</w:delText>
        </w:r>
      </w:del>
      <w:ins w:id="73" w:author="ERCOT" w:date="2024-11-15T15:24:00Z">
        <w:r w:rsidR="00D87DF5">
          <w:t>b</w:t>
        </w:r>
      </w:ins>
      <w:r>
        <w:t>)</w:t>
      </w:r>
      <w:r>
        <w:tab/>
        <w:t>To ensure that all Customers have access to providers of energy generated by renewable energy Resources pursuant to PURA § 39.101(b)(3).</w:t>
      </w:r>
    </w:p>
    <w:p w14:paraId="1BC5EAE4" w14:textId="77777777" w:rsidR="005435B1" w:rsidRDefault="005435B1" w:rsidP="005435B1">
      <w:pPr>
        <w:spacing w:after="240"/>
        <w:ind w:left="720" w:hanging="720"/>
      </w:pPr>
      <w:r>
        <w:t>(3)</w:t>
      </w:r>
      <w:r>
        <w:tab/>
        <w:t xml:space="preserve">ERCOT shall administer the REC Trading Program, which became effective </w:t>
      </w:r>
      <w:smartTag w:uri="urn:schemas-microsoft-com:office:smarttags" w:element="date">
        <w:smartTagPr>
          <w:attr w:name="Month" w:val="7"/>
          <w:attr w:name="Day" w:val="1"/>
          <w:attr w:name="Year" w:val="2001"/>
        </w:smartTagPr>
        <w:r>
          <w:t>July 1, 2001</w:t>
        </w:r>
      </w:smartTag>
      <w:r>
        <w:t>.  Entities participating in the REC Trading Program must register with and execute the appropriate agreements with ERCOT.</w:t>
      </w:r>
    </w:p>
    <w:p w14:paraId="4EEECA8F" w14:textId="77777777" w:rsidR="005435B1" w:rsidRDefault="005435B1" w:rsidP="005435B1">
      <w:pPr>
        <w:pStyle w:val="H2"/>
        <w:ind w:left="907" w:hanging="907"/>
      </w:pPr>
      <w:bookmarkStart w:id="74" w:name="_Toc239073017"/>
      <w:bookmarkStart w:id="75" w:name="_Toc180673454"/>
      <w:commentRangeStart w:id="76"/>
      <w:r>
        <w:t>14.2</w:t>
      </w:r>
      <w:commentRangeEnd w:id="76"/>
      <w:r w:rsidR="00174983">
        <w:rPr>
          <w:rStyle w:val="CommentReference"/>
          <w:b w:val="0"/>
        </w:rPr>
        <w:commentReference w:id="76"/>
      </w:r>
      <w:r>
        <w:tab/>
        <w:t>Duties of ERCOT</w:t>
      </w:r>
      <w:bookmarkEnd w:id="74"/>
      <w:bookmarkEnd w:id="75"/>
    </w:p>
    <w:p w14:paraId="39DDA811" w14:textId="77777777" w:rsidR="005435B1" w:rsidRDefault="005435B1" w:rsidP="005435B1">
      <w:pPr>
        <w:pStyle w:val="BodyText"/>
        <w:ind w:left="720" w:hanging="720"/>
        <w:rPr>
          <w:iCs/>
        </w:rPr>
      </w:pPr>
      <w:r>
        <w:t>(1)</w:t>
      </w:r>
      <w:r>
        <w:tab/>
      </w:r>
      <w:r>
        <w:rPr>
          <w:iCs/>
        </w:rPr>
        <w:t xml:space="preserve">As </w:t>
      </w:r>
      <w:r w:rsidRPr="005A12EF">
        <w:t>described</w:t>
      </w:r>
      <w:r>
        <w:rPr>
          <w:iCs/>
        </w:rPr>
        <w:t xml:space="preserve"> in more detail in this Section, ERCOT shall:</w:t>
      </w:r>
    </w:p>
    <w:p w14:paraId="07855F08" w14:textId="77777777" w:rsidR="005435B1" w:rsidRDefault="005435B1" w:rsidP="005435B1">
      <w:pPr>
        <w:pStyle w:val="List"/>
        <w:ind w:left="1440"/>
      </w:pPr>
      <w:r>
        <w:t>(a)</w:t>
      </w:r>
      <w:r>
        <w:tab/>
        <w:t>Register renewable energy generators;</w:t>
      </w:r>
    </w:p>
    <w:p w14:paraId="229B7AFE" w14:textId="77777777" w:rsidR="005435B1" w:rsidRDefault="005435B1" w:rsidP="005435B1">
      <w:pPr>
        <w:pStyle w:val="List"/>
        <w:ind w:left="1440"/>
      </w:pPr>
      <w:r>
        <w:t>(b)</w:t>
      </w:r>
      <w:r>
        <w:tab/>
        <w:t xml:space="preserve">Register Retail Entities;   </w:t>
      </w:r>
    </w:p>
    <w:p w14:paraId="41CA27E2" w14:textId="77777777" w:rsidR="005435B1" w:rsidRDefault="005435B1" w:rsidP="005435B1">
      <w:pPr>
        <w:pStyle w:val="List"/>
        <w:ind w:left="1440"/>
      </w:pPr>
      <w:r>
        <w:t>(c)</w:t>
      </w:r>
      <w:r>
        <w:tab/>
        <w:t>Register other Entities choosing to participate in the Renewable Energy Credit (REC) Trading Program;</w:t>
      </w:r>
    </w:p>
    <w:p w14:paraId="0368D921" w14:textId="77777777" w:rsidR="005435B1" w:rsidRDefault="005435B1" w:rsidP="005435B1">
      <w:pPr>
        <w:pStyle w:val="List"/>
        <w:ind w:left="1440"/>
      </w:pPr>
      <w:r>
        <w:t>(d)</w:t>
      </w:r>
      <w:r>
        <w:tab/>
        <w:t>Create and maintain REC trading accounts for REC Trading Program participants;</w:t>
      </w:r>
    </w:p>
    <w:p w14:paraId="685E7A2A" w14:textId="5469E342" w:rsidR="005435B1" w:rsidRDefault="005435B1" w:rsidP="005435B1">
      <w:pPr>
        <w:pStyle w:val="List"/>
        <w:ind w:left="1440"/>
      </w:pPr>
      <w:del w:id="77" w:author="ERCOT" w:date="2024-11-15T15:15:00Z">
        <w:r w:rsidDel="00466D08">
          <w:delText>(e)</w:delText>
        </w:r>
        <w:r w:rsidDel="00466D08">
          <w:tab/>
          <w:delText>Determine the annual Solar Renewable Portfolio Standard (SRPS) requirement for each Retail Entity in Texas using the formulas set forth in this Section;</w:delText>
        </w:r>
      </w:del>
    </w:p>
    <w:p w14:paraId="0B81796C" w14:textId="7D255BAA" w:rsidR="005435B1" w:rsidRDefault="005435B1" w:rsidP="005435B1">
      <w:pPr>
        <w:pStyle w:val="List"/>
        <w:ind w:left="1440"/>
      </w:pPr>
      <w:r>
        <w:t>(</w:t>
      </w:r>
      <w:del w:id="78" w:author="ERCOT" w:date="2024-11-15T15:18:00Z">
        <w:r w:rsidDel="00466D08">
          <w:delText>f</w:delText>
        </w:r>
      </w:del>
      <w:ins w:id="79" w:author="ERCOT" w:date="2024-11-15T15:18:00Z">
        <w:r w:rsidR="00466D08">
          <w:t>e</w:t>
        </w:r>
      </w:ins>
      <w:r>
        <w:t>)</w:t>
      </w:r>
      <w:r>
        <w:tab/>
        <w:t xml:space="preserve">On a quarterly basis, award RECs </w:t>
      </w:r>
      <w:del w:id="80" w:author="ERCOT" w:date="2024-11-15T15:19:00Z">
        <w:r w:rsidDel="00466D08">
          <w:delText xml:space="preserve">or Compliance Premiums </w:delText>
        </w:r>
      </w:del>
      <w:r>
        <w:t>earned by REC generators based on verified MWh production data;</w:t>
      </w:r>
    </w:p>
    <w:p w14:paraId="011BE7C0" w14:textId="2F37C237" w:rsidR="005435B1" w:rsidRDefault="005435B1" w:rsidP="005435B1">
      <w:pPr>
        <w:pStyle w:val="List"/>
        <w:ind w:left="1440"/>
      </w:pPr>
      <w:del w:id="81" w:author="ERCOT" w:date="2024-11-15T15:15:00Z">
        <w:r w:rsidDel="00466D08">
          <w:delText>(g)</w:delText>
        </w:r>
        <w:r w:rsidDel="00466D08">
          <w:tab/>
          <w:delText>Verify that Retail Entities meet annual SREC compliance requirements;</w:delText>
        </w:r>
      </w:del>
    </w:p>
    <w:p w14:paraId="2696571D" w14:textId="5701CB8F" w:rsidR="005435B1" w:rsidRDefault="005435B1" w:rsidP="005435B1">
      <w:pPr>
        <w:pStyle w:val="List"/>
        <w:ind w:left="1440"/>
      </w:pPr>
      <w:r>
        <w:t>(</w:t>
      </w:r>
      <w:del w:id="82" w:author="ERCOT" w:date="2024-11-15T15:18:00Z">
        <w:r w:rsidDel="00466D08">
          <w:delText>h</w:delText>
        </w:r>
      </w:del>
      <w:ins w:id="83" w:author="ERCOT" w:date="2024-11-15T15:18:00Z">
        <w:r w:rsidR="00466D08">
          <w:t>f</w:t>
        </w:r>
      </w:ins>
      <w:r>
        <w:t>)</w:t>
      </w:r>
      <w:r>
        <w:tab/>
        <w:t>Retire RECs or Compliance Premiums as directed by REC Trading Program participants;</w:t>
      </w:r>
    </w:p>
    <w:p w14:paraId="7098CD5F" w14:textId="4620354C" w:rsidR="005435B1" w:rsidRDefault="005435B1" w:rsidP="005435B1">
      <w:pPr>
        <w:pStyle w:val="List"/>
        <w:ind w:left="1440"/>
      </w:pPr>
      <w:r>
        <w:t>(</w:t>
      </w:r>
      <w:del w:id="84" w:author="ERCOT" w:date="2024-11-15T15:18:00Z">
        <w:r w:rsidDel="00466D08">
          <w:delText>i</w:delText>
        </w:r>
      </w:del>
      <w:ins w:id="85" w:author="ERCOT" w:date="2024-11-15T15:18:00Z">
        <w:r w:rsidR="00466D08">
          <w:t>g</w:t>
        </w:r>
      </w:ins>
      <w:r>
        <w:t>)</w:t>
      </w:r>
      <w:r>
        <w:tab/>
        <w:t>Retire RECs or Compliance Premiums as they expire;</w:t>
      </w:r>
    </w:p>
    <w:p w14:paraId="310BB90D" w14:textId="0E0CC5B2" w:rsidR="005435B1" w:rsidRDefault="005435B1" w:rsidP="005435B1">
      <w:pPr>
        <w:pStyle w:val="List"/>
        <w:ind w:left="1440"/>
      </w:pPr>
      <w:r>
        <w:t>(</w:t>
      </w:r>
      <w:del w:id="86" w:author="ERCOT" w:date="2024-11-15T15:18:00Z">
        <w:r w:rsidDel="00466D08">
          <w:delText>j</w:delText>
        </w:r>
      </w:del>
      <w:ins w:id="87" w:author="ERCOT" w:date="2024-11-15T15:18:00Z">
        <w:r w:rsidR="00466D08">
          <w:t>h</w:t>
        </w:r>
      </w:ins>
      <w:r>
        <w:t>)</w:t>
      </w:r>
      <w:r>
        <w:tab/>
        <w:t>On a monthly basis, make public the aggregated total MWh competitive energy sales in Texas;</w:t>
      </w:r>
    </w:p>
    <w:p w14:paraId="29C6E970" w14:textId="3B241539" w:rsidR="005435B1" w:rsidRDefault="005435B1" w:rsidP="005435B1">
      <w:pPr>
        <w:pStyle w:val="List"/>
        <w:ind w:left="1440"/>
      </w:pPr>
      <w:r>
        <w:t>(</w:t>
      </w:r>
      <w:del w:id="88" w:author="ERCOT" w:date="2024-11-15T15:18:00Z">
        <w:r w:rsidDel="00466D08">
          <w:delText>k</w:delText>
        </w:r>
      </w:del>
      <w:ins w:id="89" w:author="ERCOT" w:date="2024-11-15T15:18:00Z">
        <w:r w:rsidR="00466D08">
          <w:t>i</w:t>
        </w:r>
      </w:ins>
      <w:r>
        <w:t>)</w:t>
      </w:r>
      <w:r>
        <w:tab/>
        <w:t>Make public a list of REC Account Holders with contact information (e-mail, address, and telephone number) so as to facilitate REC or Compliance Premium trading;</w:t>
      </w:r>
    </w:p>
    <w:p w14:paraId="4EF62CA0" w14:textId="697BA0D7" w:rsidR="005435B1" w:rsidRDefault="005435B1" w:rsidP="005435B1">
      <w:pPr>
        <w:pStyle w:val="List"/>
        <w:ind w:left="1440"/>
      </w:pPr>
      <w:r>
        <w:t>(</w:t>
      </w:r>
      <w:del w:id="90" w:author="ERCOT" w:date="2024-11-15T15:18:00Z">
        <w:r w:rsidDel="00466D08">
          <w:delText>l</w:delText>
        </w:r>
      </w:del>
      <w:ins w:id="91" w:author="ERCOT" w:date="2024-11-15T15:18:00Z">
        <w:r w:rsidR="00466D08">
          <w:t>j</w:t>
        </w:r>
      </w:ins>
      <w:r>
        <w:t>)</w:t>
      </w:r>
      <w:r>
        <w:tab/>
        <w:t>Maintain a list of offset generators and the Retail Entities to whom such a generator’s offsets were awarded by the Public Utility Commission of Texas (PUCT);</w:t>
      </w:r>
    </w:p>
    <w:p w14:paraId="551AE624" w14:textId="1AB6E083" w:rsidR="005435B1" w:rsidRDefault="005435B1" w:rsidP="005435B1">
      <w:pPr>
        <w:pStyle w:val="List"/>
        <w:ind w:left="1440"/>
      </w:pPr>
      <w:r>
        <w:t>(</w:t>
      </w:r>
      <w:del w:id="92" w:author="ERCOT" w:date="2024-11-15T15:18:00Z">
        <w:r w:rsidDel="00466D08">
          <w:delText>m</w:delText>
        </w:r>
      </w:del>
      <w:ins w:id="93" w:author="ERCOT" w:date="2024-11-15T15:18:00Z">
        <w:r w:rsidR="00466D08">
          <w:t>k</w:t>
        </w:r>
      </w:ins>
      <w:r>
        <w:t>)</w:t>
      </w:r>
      <w:r>
        <w:tab/>
        <w:t>Conduct a REC Trading Program Settlement process annually;</w:t>
      </w:r>
    </w:p>
    <w:p w14:paraId="03FBE220" w14:textId="217EA2DA" w:rsidR="005435B1" w:rsidRDefault="005435B1" w:rsidP="005435B1">
      <w:pPr>
        <w:pStyle w:val="List"/>
        <w:ind w:left="1440"/>
      </w:pPr>
      <w:r>
        <w:t>(</w:t>
      </w:r>
      <w:del w:id="94" w:author="ERCOT" w:date="2024-11-15T15:18:00Z">
        <w:r w:rsidDel="00466D08">
          <w:delText>n</w:delText>
        </w:r>
      </w:del>
      <w:ins w:id="95" w:author="ERCOT" w:date="2024-11-15T15:18:00Z">
        <w:r w:rsidR="00466D08">
          <w:t>l</w:t>
        </w:r>
      </w:ins>
      <w:r>
        <w:t>)</w:t>
      </w:r>
      <w:r>
        <w:tab/>
        <w:t xml:space="preserve">File an annual report with the PUCT as specified in subsection (h)(11) of P.U.C. </w:t>
      </w:r>
      <w:r>
        <w:rPr>
          <w:smallCaps/>
          <w:szCs w:val="24"/>
        </w:rPr>
        <w:t>Subst</w:t>
      </w:r>
      <w:r>
        <w:t xml:space="preserve">. R. 25.173, </w:t>
      </w:r>
      <w:r>
        <w:rPr>
          <w:iCs/>
        </w:rPr>
        <w:t>Renewable Energy Credit Program</w:t>
      </w:r>
      <w:r>
        <w:t>;</w:t>
      </w:r>
    </w:p>
    <w:p w14:paraId="711EA071" w14:textId="5412A636" w:rsidR="005435B1" w:rsidRDefault="005435B1" w:rsidP="005435B1">
      <w:pPr>
        <w:pStyle w:val="List"/>
        <w:ind w:left="1440"/>
      </w:pPr>
      <w:r>
        <w:lastRenderedPageBreak/>
        <w:t>(</w:t>
      </w:r>
      <w:del w:id="96" w:author="ERCOT" w:date="2024-11-15T15:18:00Z">
        <w:r w:rsidDel="00466D08">
          <w:delText>o</w:delText>
        </w:r>
      </w:del>
      <w:ins w:id="97" w:author="ERCOT" w:date="2024-11-15T15:18:00Z">
        <w:r w:rsidR="00466D08">
          <w:t>m</w:t>
        </w:r>
      </w:ins>
      <w:r>
        <w:t>)</w:t>
      </w:r>
      <w:r>
        <w:tab/>
        <w:t>Monitor the operational status of participating renewable energy generation facilities in Texas and record retirements;</w:t>
      </w:r>
    </w:p>
    <w:p w14:paraId="3EFDFF72" w14:textId="0D491A33" w:rsidR="005435B1" w:rsidRDefault="005435B1" w:rsidP="005435B1">
      <w:pPr>
        <w:pStyle w:val="List"/>
        <w:ind w:left="1440"/>
      </w:pPr>
      <w:del w:id="98" w:author="ERCOT" w:date="2024-11-15T15:16:00Z">
        <w:r w:rsidDel="00466D08">
          <w:delText>(p)</w:delText>
        </w:r>
        <w:r w:rsidDel="00466D08">
          <w:tab/>
          <w:delText>Compute and apply a revised Capacity Conversion Factor (CCF) (as described in Section 14.9.2, Capacity Conversion Factor);</w:delText>
        </w:r>
      </w:del>
    </w:p>
    <w:p w14:paraId="313D7D93" w14:textId="4500E7E2" w:rsidR="005435B1" w:rsidRDefault="005435B1" w:rsidP="005435B1">
      <w:pPr>
        <w:pStyle w:val="List"/>
        <w:ind w:left="1440"/>
      </w:pPr>
      <w:r>
        <w:t>(</w:t>
      </w:r>
      <w:del w:id="99" w:author="ERCOT" w:date="2024-11-15T15:18:00Z">
        <w:r w:rsidDel="00466D08">
          <w:delText>q</w:delText>
        </w:r>
      </w:del>
      <w:ins w:id="100" w:author="ERCOT" w:date="2024-11-15T15:18:00Z">
        <w:r w:rsidR="00466D08">
          <w:t>n</w:t>
        </w:r>
      </w:ins>
      <w:r>
        <w:t>)</w:t>
      </w:r>
      <w:r>
        <w:tab/>
        <w:t>Audit MWh production data from certified REC generating facilities;</w:t>
      </w:r>
    </w:p>
    <w:p w14:paraId="1F073CFB" w14:textId="54AE2151" w:rsidR="005435B1" w:rsidRDefault="005435B1" w:rsidP="005435B1">
      <w:pPr>
        <w:pStyle w:val="List"/>
        <w:ind w:left="1440"/>
      </w:pPr>
      <w:r>
        <w:t>(</w:t>
      </w:r>
      <w:del w:id="101" w:author="ERCOT" w:date="2024-11-15T15:18:00Z">
        <w:r w:rsidDel="00466D08">
          <w:delText>r</w:delText>
        </w:r>
      </w:del>
      <w:ins w:id="102" w:author="ERCOT" w:date="2024-11-15T15:18:00Z">
        <w:r w:rsidR="00466D08">
          <w:t>o</w:t>
        </w:r>
      </w:ins>
      <w:r>
        <w:t>)</w:t>
      </w:r>
      <w:r>
        <w:tab/>
        <w:t>Audit MWh production from renewable energy generation facilities producing offsets for Retail Entities on an annual basis;</w:t>
      </w:r>
      <w:ins w:id="103" w:author="ERCOT" w:date="2024-11-15T15:20:00Z">
        <w:r w:rsidR="00466D08">
          <w:t xml:space="preserve"> and</w:t>
        </w:r>
      </w:ins>
    </w:p>
    <w:p w14:paraId="73BB3515" w14:textId="177386DE" w:rsidR="005435B1" w:rsidRDefault="005435B1" w:rsidP="005435B1">
      <w:pPr>
        <w:pStyle w:val="List"/>
        <w:ind w:left="1440"/>
      </w:pPr>
      <w:r>
        <w:t>(</w:t>
      </w:r>
      <w:del w:id="104" w:author="ERCOT" w:date="2024-11-15T15:18:00Z">
        <w:r w:rsidDel="00466D08">
          <w:delText>s</w:delText>
        </w:r>
      </w:del>
      <w:ins w:id="105" w:author="ERCOT" w:date="2024-11-15T15:18:00Z">
        <w:r w:rsidR="00466D08">
          <w:t>p</w:t>
        </w:r>
      </w:ins>
      <w:r>
        <w:t>)</w:t>
      </w:r>
      <w:r>
        <w:tab/>
        <w:t>Post a list of Facility Identification Numbers, and the associated renewable energy generation facility name, location, type, and noncompetitive certification data on the ERCOT website</w:t>
      </w:r>
      <w:del w:id="106" w:author="ERCOT" w:date="2024-11-15T15:20:00Z">
        <w:r w:rsidDel="00466D08">
          <w:delText>; and</w:delText>
        </w:r>
      </w:del>
      <w:ins w:id="107" w:author="ERCOT" w:date="2024-11-15T15:20:00Z">
        <w:r w:rsidR="00466D08">
          <w:t>.</w:t>
        </w:r>
      </w:ins>
    </w:p>
    <w:p w14:paraId="6FF066E7" w14:textId="72466BC7" w:rsidR="005435B1" w:rsidRDefault="005435B1" w:rsidP="005435B1">
      <w:pPr>
        <w:pStyle w:val="List"/>
        <w:ind w:left="1440"/>
      </w:pPr>
      <w:del w:id="108" w:author="ERCOT" w:date="2024-11-15T15:17:00Z">
        <w:r w:rsidDel="00466D08">
          <w:delText>(t)</w:delText>
        </w:r>
        <w:r w:rsidDel="00466D08">
          <w:tab/>
          <w:delText>Receive, implement and protect the confidentiality of Electric Service Identifiers (ESI IDs), identity of Retail Electric Provider (REP), and consumption data associated with transmission-level C</w:delText>
        </w:r>
        <w:r w:rsidRPr="00982241" w:rsidDel="00466D08">
          <w:delText>ustomers</w:delText>
        </w:r>
        <w:r w:rsidDel="00466D08">
          <w:delText xml:space="preserve"> that choose to have their Load excluded from the SRPS calculation consistent with Section 14.5.3, End-Use Customers, and subsection (f) of P.U.C. </w:delText>
        </w:r>
        <w:r w:rsidRPr="00F72F4D" w:rsidDel="00466D08">
          <w:rPr>
            <w:iCs/>
            <w:smallCaps/>
          </w:rPr>
          <w:delText>Subst</w:delText>
        </w:r>
        <w:r w:rsidDel="00466D08">
          <w:rPr>
            <w:iCs/>
          </w:rPr>
          <w:delText>. R. 25.173.</w:delText>
        </w:r>
      </w:del>
    </w:p>
    <w:p w14:paraId="0FACABE7" w14:textId="77777777" w:rsidR="00733D5F" w:rsidRDefault="00733D5F" w:rsidP="00733D5F">
      <w:pPr>
        <w:keepNext/>
        <w:tabs>
          <w:tab w:val="left" w:pos="1080"/>
        </w:tabs>
        <w:spacing w:before="240" w:after="240"/>
        <w:ind w:left="1080" w:hanging="1080"/>
        <w:outlineLvl w:val="2"/>
        <w:rPr>
          <w:b/>
          <w:bCs/>
          <w:i/>
        </w:rPr>
      </w:pPr>
      <w:bookmarkStart w:id="109" w:name="_Toc239073021"/>
      <w:bookmarkStart w:id="110" w:name="_Toc180673458"/>
      <w:commentRangeStart w:id="111"/>
      <w:r>
        <w:rPr>
          <w:b/>
          <w:bCs/>
          <w:i/>
        </w:rPr>
        <w:t>14.3.2</w:t>
      </w:r>
      <w:commentRangeEnd w:id="111"/>
      <w:r w:rsidR="00174983">
        <w:rPr>
          <w:rStyle w:val="CommentReference"/>
        </w:rPr>
        <w:commentReference w:id="111"/>
      </w:r>
      <w:r>
        <w:rPr>
          <w:b/>
          <w:bCs/>
          <w:i/>
        </w:rPr>
        <w:tab/>
        <w:t>Attributes of Renewable Energy Credits and Compliance Premiums</w:t>
      </w:r>
      <w:bookmarkEnd w:id="109"/>
      <w:bookmarkEnd w:id="110"/>
    </w:p>
    <w:p w14:paraId="6E4B7E8E" w14:textId="77777777" w:rsidR="00733D5F" w:rsidRDefault="00733D5F" w:rsidP="00733D5F">
      <w:pPr>
        <w:pStyle w:val="BodyText"/>
        <w:ind w:left="720" w:hanging="720"/>
      </w:pPr>
      <w:r>
        <w:t>(1)</w:t>
      </w:r>
      <w:r>
        <w:tab/>
        <w:t>A REC or Compliance Premium is a tradable instrument that represents all of the renewable attributes associated with one MWh of production from a certified renewable generator.  A REC or Compliance Premium may trade separately from energy.  RECs are distributed to REC generators on a quarterly basis by ERCOT.  The number of RECs distributed to a certified generator is based on physically metered MWh production.  RECs may be traded, transferred, and retired.</w:t>
      </w:r>
    </w:p>
    <w:p w14:paraId="6142FA49" w14:textId="6C0CA8BF" w:rsidR="00733D5F" w:rsidRDefault="00733D5F" w:rsidP="00733D5F">
      <w:pPr>
        <w:spacing w:after="240"/>
        <w:ind w:left="720" w:hanging="720"/>
        <w:rPr>
          <w:iCs/>
        </w:rPr>
      </w:pPr>
      <w:del w:id="112" w:author="ERCOT" w:date="2024-11-15T15:10:00Z">
        <w:r w:rsidDel="009768D5">
          <w:rPr>
            <w:iCs/>
          </w:rPr>
          <w:delText>(2)</w:delText>
        </w:r>
        <w:r w:rsidDel="009768D5">
          <w:rPr>
            <w:iCs/>
          </w:rPr>
          <w:tab/>
          <w:delText xml:space="preserve">Compliance Premiums are awarded by the Program Administrator in conjunction with an SREC that is generated by a renewable energy Resource that meets the criteria of subsection (e) of P.U.C. </w:delText>
        </w:r>
        <w:r w:rsidDel="009768D5">
          <w:rPr>
            <w:iCs/>
            <w:smallCaps/>
          </w:rPr>
          <w:delText>Subst.</w:delText>
        </w:r>
        <w:r w:rsidDel="009768D5">
          <w:rPr>
            <w:iCs/>
          </w:rPr>
          <w:delText xml:space="preserve"> R. 25.173, </w:delText>
        </w:r>
        <w:r w:rsidDel="009768D5">
          <w:delText>Renewable Energy Credit Program</w:delText>
        </w:r>
        <w:r w:rsidDel="009768D5">
          <w:rPr>
            <w:iCs/>
          </w:rPr>
          <w:delText>.  For the purpose of the Solar Renewable Portfolio Standard (SRPS) requirements, one Compliance Premium is equal to one REC.</w:delText>
        </w:r>
        <w:r w:rsidRPr="00C6024E" w:rsidDel="009768D5">
          <w:rPr>
            <w:iCs/>
          </w:rPr>
          <w:delText xml:space="preserve"> </w:delText>
        </w:r>
        <w:r w:rsidDel="009768D5">
          <w:rPr>
            <w:iCs/>
          </w:rPr>
          <w:delText xml:space="preserve"> Compliance Premiums will not be awarded after December 31, 2024.</w:delText>
        </w:r>
      </w:del>
    </w:p>
    <w:p w14:paraId="6188B9BB" w14:textId="52031BA8" w:rsidR="00733D5F" w:rsidRDefault="00733D5F" w:rsidP="00733D5F">
      <w:pPr>
        <w:spacing w:after="240"/>
        <w:ind w:left="720" w:hanging="720"/>
        <w:rPr>
          <w:iCs/>
        </w:rPr>
      </w:pPr>
      <w:r>
        <w:rPr>
          <w:iCs/>
        </w:rPr>
        <w:t>(</w:t>
      </w:r>
      <w:del w:id="113" w:author="ERCOT" w:date="2024-11-15T15:11:00Z">
        <w:r w:rsidDel="009768D5">
          <w:rPr>
            <w:iCs/>
          </w:rPr>
          <w:delText>3</w:delText>
        </w:r>
      </w:del>
      <w:ins w:id="114" w:author="ERCOT" w:date="2024-11-15T15:11:00Z">
        <w:r w:rsidR="009768D5">
          <w:rPr>
            <w:iCs/>
          </w:rPr>
          <w:t>2</w:t>
        </w:r>
      </w:ins>
      <w:r>
        <w:rPr>
          <w:iCs/>
        </w:rPr>
        <w:t>)</w:t>
      </w:r>
      <w:r>
        <w:rPr>
          <w:iCs/>
        </w:rPr>
        <w:tab/>
        <w:t xml:space="preserve">The components of a REC and Compliance Premium are defined in the table below. </w:t>
      </w:r>
    </w:p>
    <w:tbl>
      <w:tblPr>
        <w:tblW w:w="0" w:type="auto"/>
        <w:tblInd w:w="82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700"/>
        <w:gridCol w:w="1260"/>
        <w:gridCol w:w="3870"/>
      </w:tblGrid>
      <w:tr w:rsidR="00733D5F" w14:paraId="378EC274" w14:textId="77777777" w:rsidTr="003D6E6E">
        <w:tc>
          <w:tcPr>
            <w:tcW w:w="2700" w:type="dxa"/>
            <w:tcBorders>
              <w:top w:val="single" w:sz="18" w:space="0" w:color="auto"/>
              <w:bottom w:val="double" w:sz="4" w:space="0" w:color="auto"/>
            </w:tcBorders>
            <w:vAlign w:val="bottom"/>
          </w:tcPr>
          <w:p w14:paraId="554A1466" w14:textId="77777777" w:rsidR="00733D5F" w:rsidRDefault="00733D5F" w:rsidP="003D6E6E">
            <w:pPr>
              <w:jc w:val="center"/>
              <w:rPr>
                <w:b/>
              </w:rPr>
            </w:pPr>
            <w:r>
              <w:rPr>
                <w:b/>
              </w:rPr>
              <w:t>REC Information</w:t>
            </w:r>
          </w:p>
        </w:tc>
        <w:tc>
          <w:tcPr>
            <w:tcW w:w="1260" w:type="dxa"/>
            <w:tcBorders>
              <w:top w:val="single" w:sz="18" w:space="0" w:color="auto"/>
              <w:bottom w:val="double" w:sz="4" w:space="0" w:color="auto"/>
            </w:tcBorders>
            <w:vAlign w:val="bottom"/>
          </w:tcPr>
          <w:p w14:paraId="15FD6240" w14:textId="77777777" w:rsidR="00733D5F" w:rsidRDefault="00733D5F" w:rsidP="003D6E6E">
            <w:pPr>
              <w:jc w:val="center"/>
              <w:rPr>
                <w:b/>
              </w:rPr>
            </w:pPr>
            <w:r>
              <w:rPr>
                <w:b/>
              </w:rPr>
              <w:t>Field Length</w:t>
            </w:r>
          </w:p>
        </w:tc>
        <w:tc>
          <w:tcPr>
            <w:tcW w:w="3870" w:type="dxa"/>
            <w:tcBorders>
              <w:top w:val="single" w:sz="18" w:space="0" w:color="auto"/>
              <w:bottom w:val="double" w:sz="4" w:space="0" w:color="auto"/>
            </w:tcBorders>
            <w:vAlign w:val="bottom"/>
          </w:tcPr>
          <w:p w14:paraId="34AEF8E2" w14:textId="77777777" w:rsidR="00733D5F" w:rsidRDefault="00733D5F" w:rsidP="003D6E6E">
            <w:pPr>
              <w:jc w:val="center"/>
              <w:rPr>
                <w:b/>
              </w:rPr>
            </w:pPr>
            <w:r>
              <w:rPr>
                <w:b/>
              </w:rPr>
              <w:t>Description</w:t>
            </w:r>
          </w:p>
        </w:tc>
      </w:tr>
      <w:tr w:rsidR="00733D5F" w14:paraId="57217AE7" w14:textId="77777777" w:rsidTr="003D6E6E">
        <w:tc>
          <w:tcPr>
            <w:tcW w:w="2700" w:type="dxa"/>
            <w:tcBorders>
              <w:top w:val="double" w:sz="4" w:space="0" w:color="auto"/>
              <w:bottom w:val="single" w:sz="4" w:space="0" w:color="auto"/>
              <w:right w:val="single" w:sz="4" w:space="0" w:color="auto"/>
            </w:tcBorders>
          </w:tcPr>
          <w:p w14:paraId="7AC6B97F" w14:textId="77777777" w:rsidR="00733D5F" w:rsidRDefault="00733D5F" w:rsidP="003D6E6E">
            <w:r>
              <w:t>Year</w:t>
            </w:r>
          </w:p>
        </w:tc>
        <w:tc>
          <w:tcPr>
            <w:tcW w:w="1260" w:type="dxa"/>
            <w:tcBorders>
              <w:top w:val="double" w:sz="4" w:space="0" w:color="auto"/>
              <w:left w:val="single" w:sz="4" w:space="0" w:color="auto"/>
              <w:bottom w:val="single" w:sz="4" w:space="0" w:color="auto"/>
              <w:right w:val="single" w:sz="4" w:space="0" w:color="auto"/>
            </w:tcBorders>
          </w:tcPr>
          <w:p w14:paraId="34C749C7" w14:textId="77777777" w:rsidR="00733D5F" w:rsidRDefault="00733D5F" w:rsidP="003D6E6E">
            <w:r>
              <w:t>4 Digits</w:t>
            </w:r>
          </w:p>
        </w:tc>
        <w:tc>
          <w:tcPr>
            <w:tcW w:w="3870" w:type="dxa"/>
            <w:tcBorders>
              <w:top w:val="double" w:sz="4" w:space="0" w:color="auto"/>
              <w:left w:val="single" w:sz="4" w:space="0" w:color="auto"/>
              <w:bottom w:val="single" w:sz="4" w:space="0" w:color="auto"/>
            </w:tcBorders>
          </w:tcPr>
          <w:p w14:paraId="5C662EE2" w14:textId="77777777" w:rsidR="00733D5F" w:rsidRDefault="00733D5F" w:rsidP="003D6E6E">
            <w:r>
              <w:t>Year REC was issued.</w:t>
            </w:r>
          </w:p>
        </w:tc>
      </w:tr>
      <w:tr w:rsidR="00733D5F" w14:paraId="7F2C9249" w14:textId="77777777" w:rsidTr="003D6E6E">
        <w:tc>
          <w:tcPr>
            <w:tcW w:w="2700" w:type="dxa"/>
            <w:tcBorders>
              <w:top w:val="single" w:sz="4" w:space="0" w:color="auto"/>
              <w:bottom w:val="single" w:sz="4" w:space="0" w:color="auto"/>
              <w:right w:val="single" w:sz="4" w:space="0" w:color="auto"/>
            </w:tcBorders>
          </w:tcPr>
          <w:p w14:paraId="3A74D1DA" w14:textId="77777777" w:rsidR="00733D5F" w:rsidRDefault="00733D5F" w:rsidP="003D6E6E">
            <w:r>
              <w:t>Quarter</w:t>
            </w:r>
          </w:p>
        </w:tc>
        <w:tc>
          <w:tcPr>
            <w:tcW w:w="1260" w:type="dxa"/>
            <w:tcBorders>
              <w:top w:val="single" w:sz="4" w:space="0" w:color="auto"/>
              <w:left w:val="single" w:sz="4" w:space="0" w:color="auto"/>
              <w:bottom w:val="single" w:sz="4" w:space="0" w:color="auto"/>
              <w:right w:val="single" w:sz="4" w:space="0" w:color="auto"/>
            </w:tcBorders>
          </w:tcPr>
          <w:p w14:paraId="2EA35B2F" w14:textId="77777777" w:rsidR="00733D5F" w:rsidRDefault="00733D5F" w:rsidP="003D6E6E">
            <w:r>
              <w:t>1 Digit</w:t>
            </w:r>
          </w:p>
        </w:tc>
        <w:tc>
          <w:tcPr>
            <w:tcW w:w="3870" w:type="dxa"/>
            <w:tcBorders>
              <w:top w:val="single" w:sz="4" w:space="0" w:color="auto"/>
              <w:left w:val="single" w:sz="4" w:space="0" w:color="auto"/>
              <w:bottom w:val="single" w:sz="4" w:space="0" w:color="auto"/>
            </w:tcBorders>
          </w:tcPr>
          <w:p w14:paraId="4BEDDC63" w14:textId="77777777" w:rsidR="00733D5F" w:rsidRDefault="00733D5F" w:rsidP="003D6E6E">
            <w:r>
              <w:t>Quarter REC was issued.</w:t>
            </w:r>
          </w:p>
        </w:tc>
      </w:tr>
      <w:tr w:rsidR="00733D5F" w14:paraId="3BADD5C7" w14:textId="77777777" w:rsidTr="003D6E6E">
        <w:tc>
          <w:tcPr>
            <w:tcW w:w="2700" w:type="dxa"/>
            <w:tcBorders>
              <w:top w:val="single" w:sz="4" w:space="0" w:color="auto"/>
              <w:bottom w:val="single" w:sz="4" w:space="0" w:color="auto"/>
              <w:right w:val="single" w:sz="4" w:space="0" w:color="auto"/>
            </w:tcBorders>
          </w:tcPr>
          <w:p w14:paraId="6BF4EFEE" w14:textId="77777777" w:rsidR="00733D5F" w:rsidRDefault="00733D5F" w:rsidP="003D6E6E">
            <w:r>
              <w:t>Type of Renewable Resource</w:t>
            </w:r>
          </w:p>
        </w:tc>
        <w:tc>
          <w:tcPr>
            <w:tcW w:w="1260" w:type="dxa"/>
            <w:tcBorders>
              <w:top w:val="single" w:sz="4" w:space="0" w:color="auto"/>
              <w:left w:val="single" w:sz="4" w:space="0" w:color="auto"/>
              <w:bottom w:val="single" w:sz="4" w:space="0" w:color="auto"/>
              <w:right w:val="single" w:sz="4" w:space="0" w:color="auto"/>
            </w:tcBorders>
          </w:tcPr>
          <w:p w14:paraId="2EA56F94" w14:textId="77777777" w:rsidR="00733D5F" w:rsidRDefault="00733D5F" w:rsidP="003D6E6E">
            <w:r>
              <w:t>20 Characters</w:t>
            </w:r>
          </w:p>
        </w:tc>
        <w:tc>
          <w:tcPr>
            <w:tcW w:w="3870" w:type="dxa"/>
            <w:tcBorders>
              <w:top w:val="single" w:sz="4" w:space="0" w:color="auto"/>
              <w:left w:val="single" w:sz="4" w:space="0" w:color="auto"/>
              <w:bottom w:val="single" w:sz="4" w:space="0" w:color="auto"/>
            </w:tcBorders>
          </w:tcPr>
          <w:p w14:paraId="1BB64CD2" w14:textId="77777777" w:rsidR="00733D5F" w:rsidRDefault="00733D5F" w:rsidP="003D6E6E">
            <w:r>
              <w:t>Reference to type of renewable Resource:  Solar, wind, biomass, tidal, geothermal, hydro, landfill gas, other.</w:t>
            </w:r>
          </w:p>
        </w:tc>
      </w:tr>
      <w:tr w:rsidR="00733D5F" w14:paraId="569193B7" w14:textId="77777777" w:rsidTr="003D6E6E">
        <w:tc>
          <w:tcPr>
            <w:tcW w:w="2700" w:type="dxa"/>
            <w:tcBorders>
              <w:top w:val="single" w:sz="4" w:space="0" w:color="auto"/>
              <w:bottom w:val="single" w:sz="4" w:space="0" w:color="auto"/>
              <w:right w:val="single" w:sz="4" w:space="0" w:color="auto"/>
            </w:tcBorders>
          </w:tcPr>
          <w:p w14:paraId="16EF03B2" w14:textId="77777777" w:rsidR="00733D5F" w:rsidRDefault="00733D5F" w:rsidP="003D6E6E">
            <w:r>
              <w:lastRenderedPageBreak/>
              <w:t>Facility Identification Number</w:t>
            </w:r>
          </w:p>
        </w:tc>
        <w:tc>
          <w:tcPr>
            <w:tcW w:w="1260" w:type="dxa"/>
            <w:tcBorders>
              <w:top w:val="single" w:sz="4" w:space="0" w:color="auto"/>
              <w:left w:val="single" w:sz="4" w:space="0" w:color="auto"/>
              <w:bottom w:val="single" w:sz="4" w:space="0" w:color="auto"/>
              <w:right w:val="single" w:sz="4" w:space="0" w:color="auto"/>
            </w:tcBorders>
          </w:tcPr>
          <w:p w14:paraId="6A6D7351" w14:textId="77777777" w:rsidR="00733D5F" w:rsidRDefault="00733D5F" w:rsidP="003D6E6E">
            <w:r>
              <w:t>5 Digits</w:t>
            </w:r>
          </w:p>
        </w:tc>
        <w:tc>
          <w:tcPr>
            <w:tcW w:w="3870" w:type="dxa"/>
            <w:tcBorders>
              <w:top w:val="single" w:sz="4" w:space="0" w:color="auto"/>
              <w:left w:val="single" w:sz="4" w:space="0" w:color="auto"/>
              <w:bottom w:val="single" w:sz="4" w:space="0" w:color="auto"/>
            </w:tcBorders>
          </w:tcPr>
          <w:p w14:paraId="03EDD859" w14:textId="77777777" w:rsidR="00733D5F" w:rsidRDefault="00733D5F" w:rsidP="003D6E6E">
            <w:r>
              <w:t>Number to be assigned by ERCOT.</w:t>
            </w:r>
          </w:p>
        </w:tc>
      </w:tr>
      <w:tr w:rsidR="00733D5F" w14:paraId="11E2A2E3" w14:textId="77777777" w:rsidTr="003D6E6E">
        <w:tc>
          <w:tcPr>
            <w:tcW w:w="2700" w:type="dxa"/>
            <w:tcBorders>
              <w:top w:val="single" w:sz="4" w:space="0" w:color="auto"/>
              <w:bottom w:val="single" w:sz="18" w:space="0" w:color="auto"/>
              <w:right w:val="single" w:sz="4" w:space="0" w:color="auto"/>
            </w:tcBorders>
          </w:tcPr>
          <w:p w14:paraId="29DCB4F7" w14:textId="77777777" w:rsidR="00733D5F" w:rsidRDefault="00733D5F" w:rsidP="003D6E6E">
            <w:r>
              <w:t>REC Number</w:t>
            </w:r>
          </w:p>
        </w:tc>
        <w:tc>
          <w:tcPr>
            <w:tcW w:w="1260" w:type="dxa"/>
            <w:tcBorders>
              <w:top w:val="single" w:sz="4" w:space="0" w:color="auto"/>
              <w:left w:val="single" w:sz="4" w:space="0" w:color="auto"/>
              <w:bottom w:val="single" w:sz="18" w:space="0" w:color="auto"/>
              <w:right w:val="single" w:sz="4" w:space="0" w:color="auto"/>
            </w:tcBorders>
          </w:tcPr>
          <w:p w14:paraId="13172746" w14:textId="77777777" w:rsidR="00733D5F" w:rsidRDefault="00733D5F" w:rsidP="003D6E6E">
            <w:r>
              <w:t>8 Digits</w:t>
            </w:r>
          </w:p>
        </w:tc>
        <w:tc>
          <w:tcPr>
            <w:tcW w:w="3870" w:type="dxa"/>
            <w:tcBorders>
              <w:top w:val="single" w:sz="4" w:space="0" w:color="auto"/>
              <w:left w:val="single" w:sz="4" w:space="0" w:color="auto"/>
              <w:bottom w:val="single" w:sz="18" w:space="0" w:color="auto"/>
            </w:tcBorders>
          </w:tcPr>
          <w:p w14:paraId="7A4A5D1A" w14:textId="77777777" w:rsidR="00733D5F" w:rsidRDefault="00733D5F" w:rsidP="003D6E6E">
            <w:r>
              <w:t xml:space="preserve">REC Number 1 through the number of MWh generated by the facility during the quarter. </w:t>
            </w:r>
          </w:p>
        </w:tc>
      </w:tr>
    </w:tbl>
    <w:p w14:paraId="3E8F9C6E" w14:textId="77777777" w:rsidR="00733D5F" w:rsidRDefault="00733D5F" w:rsidP="00733D5F">
      <w:pPr>
        <w:pStyle w:val="Spaceafterbox"/>
      </w:pPr>
    </w:p>
    <w:p w14:paraId="26710A1E" w14:textId="75CC797E" w:rsidR="00733D5F" w:rsidRDefault="00733D5F" w:rsidP="00733D5F">
      <w:pPr>
        <w:spacing w:after="240"/>
        <w:ind w:left="720" w:hanging="720"/>
        <w:rPr>
          <w:iCs/>
        </w:rPr>
      </w:pPr>
      <w:r>
        <w:rPr>
          <w:iCs/>
        </w:rPr>
        <w:t>(</w:t>
      </w:r>
      <w:del w:id="115" w:author="ERCOT" w:date="2024-11-15T15:11:00Z">
        <w:r w:rsidDel="009768D5">
          <w:rPr>
            <w:iCs/>
          </w:rPr>
          <w:delText>4</w:delText>
        </w:r>
      </w:del>
      <w:ins w:id="116" w:author="ERCOT" w:date="2024-11-15T15:11:00Z">
        <w:r w:rsidR="009768D5">
          <w:rPr>
            <w:iCs/>
          </w:rPr>
          <w:t>3</w:t>
        </w:r>
      </w:ins>
      <w:r>
        <w:rPr>
          <w:iCs/>
        </w:rPr>
        <w:t>)</w:t>
      </w:r>
      <w:r>
        <w:rPr>
          <w:iCs/>
        </w:rPr>
        <w:tab/>
        <w:t>The Facility Identification Number assigned by ERCOT will be fixed for a facility’s lifetime, and will therefore remain constant regardless of changes in facility name or ownership.  Facilities must file changes of name, ownership, or other relevant certification information with ERCOT within 30 days of such changes.</w:t>
      </w:r>
    </w:p>
    <w:p w14:paraId="599DF8CA" w14:textId="79EC921C" w:rsidR="00733D5F" w:rsidRDefault="00733D5F" w:rsidP="00733D5F">
      <w:pPr>
        <w:spacing w:after="240"/>
        <w:ind w:left="720" w:hanging="720"/>
        <w:rPr>
          <w:iCs/>
        </w:rPr>
      </w:pPr>
      <w:r>
        <w:rPr>
          <w:iCs/>
        </w:rPr>
        <w:t>(</w:t>
      </w:r>
      <w:del w:id="117" w:author="ERCOT" w:date="2024-11-15T15:11:00Z">
        <w:r w:rsidDel="009768D5">
          <w:rPr>
            <w:iCs/>
          </w:rPr>
          <w:delText>5</w:delText>
        </w:r>
      </w:del>
      <w:ins w:id="118" w:author="ERCOT" w:date="2024-11-15T15:11:00Z">
        <w:r w:rsidR="009768D5">
          <w:rPr>
            <w:iCs/>
          </w:rPr>
          <w:t>4</w:t>
        </w:r>
      </w:ins>
      <w:r>
        <w:rPr>
          <w:iCs/>
        </w:rPr>
        <w:t>)</w:t>
      </w:r>
      <w:r>
        <w:rPr>
          <w:iCs/>
        </w:rPr>
        <w:tab/>
        <w:t>Generating facilities that lose their Public Utility Commission of Texas (PUCT) REC generator certification will not be awarded RECs by ERCOT subsequent to the date of the certification revocation, unless ERCOT is otherwise directed by the PUCT.</w:t>
      </w:r>
    </w:p>
    <w:p w14:paraId="1C5E39B2" w14:textId="34C2C3CE" w:rsidR="00733D5F" w:rsidRDefault="00733D5F" w:rsidP="00733D5F">
      <w:pPr>
        <w:spacing w:after="240"/>
        <w:ind w:left="720" w:hanging="720"/>
        <w:rPr>
          <w:iCs/>
        </w:rPr>
      </w:pPr>
      <w:r>
        <w:rPr>
          <w:iCs/>
        </w:rPr>
        <w:t>(</w:t>
      </w:r>
      <w:del w:id="119" w:author="ERCOT" w:date="2024-11-15T15:12:00Z">
        <w:r w:rsidDel="009768D5">
          <w:rPr>
            <w:iCs/>
          </w:rPr>
          <w:delText>6</w:delText>
        </w:r>
      </w:del>
      <w:ins w:id="120" w:author="ERCOT" w:date="2024-11-15T15:12:00Z">
        <w:r w:rsidR="009768D5">
          <w:rPr>
            <w:iCs/>
          </w:rPr>
          <w:t>5</w:t>
        </w:r>
      </w:ins>
      <w:r>
        <w:rPr>
          <w:iCs/>
        </w:rPr>
        <w:t>)</w:t>
      </w:r>
      <w:r>
        <w:rPr>
          <w:iCs/>
        </w:rPr>
        <w:tab/>
        <w:t>A REC or Compliance Premium will have an issue date of the Compliance Period in which it is generated.</w:t>
      </w:r>
    </w:p>
    <w:p w14:paraId="65D8331C" w14:textId="3EC8E7B5" w:rsidR="00733D5F" w:rsidRDefault="00733D5F" w:rsidP="00733D5F">
      <w:pPr>
        <w:spacing w:after="240"/>
        <w:ind w:left="720" w:hanging="720"/>
        <w:rPr>
          <w:iCs/>
        </w:rPr>
      </w:pPr>
      <w:r>
        <w:rPr>
          <w:iCs/>
        </w:rPr>
        <w:t>(</w:t>
      </w:r>
      <w:del w:id="121" w:author="ERCOT" w:date="2024-11-15T15:12:00Z">
        <w:r w:rsidDel="009768D5">
          <w:rPr>
            <w:iCs/>
          </w:rPr>
          <w:delText>7</w:delText>
        </w:r>
      </w:del>
      <w:ins w:id="122" w:author="ERCOT" w:date="2024-11-15T15:12:00Z">
        <w:r w:rsidR="009768D5">
          <w:rPr>
            <w:iCs/>
          </w:rPr>
          <w:t>6</w:t>
        </w:r>
      </w:ins>
      <w:r>
        <w:rPr>
          <w:iCs/>
        </w:rPr>
        <w:t>)</w:t>
      </w:r>
      <w:r>
        <w:rPr>
          <w:iCs/>
        </w:rPr>
        <w:tab/>
        <w:t xml:space="preserve">RECs and </w:t>
      </w:r>
      <w:r w:rsidRPr="0025343B">
        <w:rPr>
          <w:iCs/>
        </w:rPr>
        <w:t>Compliance Premiums</w:t>
      </w:r>
      <w:r>
        <w:rPr>
          <w:iCs/>
        </w:rPr>
        <w:t xml:space="preserve"> have a useful life of three Compliance Periods.  For example, a qualifying MWh of renewable energy generated on December 31, 2023 will be the basis for a REC having an issue date of 2023.  The three Compliance Periods for which this REC may be used are 2023, 2024, and 2025.  This REC will expire one Business Day after March 31, 2026.  March 31 is the date by which a Retail Entity must submit its annual REC compliance retirement information to ERCOT.</w:t>
      </w:r>
      <w:ins w:id="123" w:author="ERCOT" w:date="2024-11-15T15:12:00Z">
        <w:r w:rsidR="009768D5">
          <w:rPr>
            <w:iCs/>
          </w:rPr>
          <w:t xml:space="preserve">  As Compliance Premiums were las</w:t>
        </w:r>
      </w:ins>
      <w:ins w:id="124" w:author="ERCOT" w:date="2024-11-15T15:13:00Z">
        <w:r w:rsidR="009768D5">
          <w:rPr>
            <w:iCs/>
          </w:rPr>
          <w:t>t awarded December 31, 2024, all unused Compliance Premiums will expire by December 31, 2027.</w:t>
        </w:r>
      </w:ins>
    </w:p>
    <w:p w14:paraId="15A4CA7E" w14:textId="4625D1D8" w:rsidR="00733D5F" w:rsidRDefault="00733D5F" w:rsidP="00733D5F">
      <w:pPr>
        <w:tabs>
          <w:tab w:val="left" w:pos="1080"/>
        </w:tabs>
        <w:spacing w:before="240" w:after="240"/>
        <w:ind w:left="1080" w:hanging="1080"/>
        <w:outlineLvl w:val="2"/>
        <w:rPr>
          <w:b/>
          <w:bCs/>
          <w:i/>
        </w:rPr>
      </w:pPr>
      <w:bookmarkStart w:id="125" w:name="_Toc239073025"/>
      <w:bookmarkStart w:id="126" w:name="_Toc180673462"/>
      <w:bookmarkStart w:id="127" w:name="_Toc175576133"/>
      <w:commentRangeStart w:id="128"/>
      <w:del w:id="129" w:author="ERCOT" w:date="2024-11-15T14:19:00Z">
        <w:r w:rsidDel="00A930A5">
          <w:rPr>
            <w:b/>
            <w:bCs/>
            <w:i/>
          </w:rPr>
          <w:delText>14.5.2</w:delText>
        </w:r>
      </w:del>
      <w:commentRangeEnd w:id="128"/>
      <w:r w:rsidR="00174983">
        <w:rPr>
          <w:rStyle w:val="CommentReference"/>
        </w:rPr>
        <w:commentReference w:id="128"/>
      </w:r>
      <w:del w:id="130" w:author="ERCOT" w:date="2024-11-15T14:19:00Z">
        <w:r w:rsidDel="00A930A5">
          <w:rPr>
            <w:b/>
            <w:bCs/>
            <w:i/>
          </w:rPr>
          <w:tab/>
          <w:delText>Retail Entities</w:delText>
        </w:r>
      </w:del>
      <w:bookmarkEnd w:id="125"/>
      <w:bookmarkEnd w:id="126"/>
    </w:p>
    <w:p w14:paraId="6DF90ED9" w14:textId="57BB625B" w:rsidR="00733D5F" w:rsidRDefault="00733D5F" w:rsidP="00733D5F">
      <w:pPr>
        <w:spacing w:after="240"/>
        <w:ind w:left="720" w:hanging="720"/>
        <w:rPr>
          <w:iCs/>
        </w:rPr>
      </w:pPr>
      <w:del w:id="131" w:author="ERCOT" w:date="2024-11-15T14:20:00Z">
        <w:r w:rsidDel="001F075B">
          <w:rPr>
            <w:iCs/>
          </w:rPr>
          <w:delText>(1)</w:delText>
        </w:r>
        <w:r w:rsidDel="001F075B">
          <w:rPr>
            <w:iCs/>
          </w:rPr>
          <w:tab/>
          <w:delText>To enable Retail Entities the ability to calculate their Solar Renewable Portfolio Standard (SRPS) requirements, all Retail Entities serving Load in the state of Texas shall provide Load data to ERCOT on a monthly basis, and no later than the 38</w:delText>
        </w:r>
        <w:r w:rsidDel="001F075B">
          <w:rPr>
            <w:iCs/>
            <w:vertAlign w:val="superscript"/>
          </w:rPr>
          <w:delText>th</w:delText>
        </w:r>
        <w:r w:rsidDel="001F075B">
          <w:rPr>
            <w:iCs/>
          </w:rPr>
          <w:delText xml:space="preserve"> day after the last Operating Day of the month, in an electronic format prescribed by ERCOT.  The reported MWh quantity shall be solely the energy consumed by Customers in Texas.  Load data shall be provided in one of the following processes:</w:delText>
        </w:r>
      </w:del>
    </w:p>
    <w:p w14:paraId="06BB9B30" w14:textId="65967E4D" w:rsidR="00733D5F" w:rsidDel="00A930A5" w:rsidRDefault="00733D5F" w:rsidP="00733D5F">
      <w:pPr>
        <w:spacing w:after="240"/>
        <w:ind w:left="1440" w:hanging="720"/>
        <w:rPr>
          <w:del w:id="132" w:author="ERCOT" w:date="2024-11-15T14:19:00Z"/>
        </w:rPr>
      </w:pPr>
      <w:del w:id="133" w:author="ERCOT" w:date="2024-11-15T14:19:00Z">
        <w:r w:rsidDel="00A930A5">
          <w:delText>(a)</w:delText>
        </w:r>
        <w:r w:rsidDel="00A930A5">
          <w:tab/>
          <w:delText>Retail Entities serving Load located within ERCOT shall have this function performed for them by ERCOT for the Load served within ERCOT.  The data supplied by ERCOT shall be Settlement Quality Meter Data extracted from the ERCOT Settlement system; or</w:delText>
        </w:r>
      </w:del>
    </w:p>
    <w:p w14:paraId="663D39C1" w14:textId="772FE573" w:rsidR="00733D5F" w:rsidDel="00A930A5" w:rsidRDefault="00733D5F" w:rsidP="00733D5F">
      <w:pPr>
        <w:spacing w:after="240"/>
        <w:ind w:left="1440" w:hanging="720"/>
        <w:rPr>
          <w:del w:id="134" w:author="ERCOT" w:date="2024-11-15T14:19:00Z"/>
        </w:rPr>
      </w:pPr>
      <w:del w:id="135" w:author="ERCOT" w:date="2024-11-15T14:19:00Z">
        <w:r w:rsidDel="00A930A5">
          <w:delText>(b)</w:delText>
        </w:r>
        <w:r w:rsidDel="00A930A5">
          <w:tab/>
          <w:delText xml:space="preserve">Entities participating in the REC Trading Program that serve Load outside the ERCOT Region must report Settlement quality MWh Load data for Load served outside the ERCOT Region to ERCOT in a format prescribed by ERCOT. </w:delText>
        </w:r>
      </w:del>
    </w:p>
    <w:p w14:paraId="55DD9F97" w14:textId="63684F9A" w:rsidR="00733D5F" w:rsidDel="00A930A5" w:rsidRDefault="00733D5F" w:rsidP="00733D5F">
      <w:pPr>
        <w:spacing w:after="240"/>
        <w:ind w:left="2160" w:hanging="720"/>
        <w:rPr>
          <w:del w:id="136" w:author="ERCOT" w:date="2024-11-15T14:19:00Z"/>
        </w:rPr>
      </w:pPr>
      <w:del w:id="137" w:author="ERCOT" w:date="2024-11-15T14:19:00Z">
        <w:r w:rsidDel="00A930A5">
          <w:delText>(i)</w:delText>
        </w:r>
        <w:r w:rsidDel="00A930A5">
          <w:tab/>
          <w:delText xml:space="preserve">Entities reporting under paragraph (b) shall not include any MWhs served to </w:delText>
        </w:r>
        <w:r w:rsidRPr="00E05922" w:rsidDel="00A930A5">
          <w:delText xml:space="preserve">a </w:delText>
        </w:r>
        <w:r w:rsidDel="00A930A5">
          <w:delText xml:space="preserve">location for which a Customer has submitted a notice letter pursuant </w:delText>
        </w:r>
        <w:r w:rsidDel="00A930A5">
          <w:lastRenderedPageBreak/>
          <w:delText xml:space="preserve">to subsection (f) of P.U.C. </w:delText>
        </w:r>
        <w:r w:rsidRPr="001C32B2" w:rsidDel="00A930A5">
          <w:rPr>
            <w:smallCaps/>
          </w:rPr>
          <w:delText>Subst</w:delText>
        </w:r>
        <w:r w:rsidDel="00A930A5">
          <w:delText>. R 25.173, Renewable Energy Credit Program.</w:delText>
        </w:r>
      </w:del>
    </w:p>
    <w:p w14:paraId="32405513" w14:textId="5B56D6C5" w:rsidR="00733D5F" w:rsidRDefault="00733D5F" w:rsidP="00733D5F">
      <w:pPr>
        <w:spacing w:after="240"/>
        <w:ind w:left="2160" w:hanging="720"/>
      </w:pPr>
      <w:del w:id="138" w:author="ERCOT" w:date="2024-11-15T14:19:00Z">
        <w:r w:rsidDel="00A930A5">
          <w:delText>(ii)</w:delText>
        </w:r>
        <w:r w:rsidDel="00A930A5">
          <w:tab/>
          <w:delText xml:space="preserve">Notwithstanding the foregoing reporting requirements, such Entities shall submit monthly MWh Load data for December of each year by no later than January 15 of the following year.  Any error in estimating December Load shall be corrected by the submitting Entity in the following year’s true-up calculation as per subsection (f)(2) of P.U.C. </w:delText>
        </w:r>
        <w:r w:rsidDel="00A930A5">
          <w:rPr>
            <w:smallCaps/>
          </w:rPr>
          <w:delText>Subst.</w:delText>
        </w:r>
        <w:r w:rsidDel="00A930A5">
          <w:delText xml:space="preserve"> R. 25.173.</w:delText>
        </w:r>
      </w:del>
    </w:p>
    <w:p w14:paraId="690C7EFC" w14:textId="1EBA78D3" w:rsidR="00733D5F" w:rsidRDefault="00733D5F" w:rsidP="00733D5F">
      <w:pPr>
        <w:spacing w:after="240"/>
        <w:ind w:left="720" w:hanging="720"/>
        <w:rPr>
          <w:iCs/>
        </w:rPr>
      </w:pPr>
      <w:del w:id="139" w:author="ERCOT" w:date="2024-11-15T14:19:00Z">
        <w:r w:rsidDel="00A930A5">
          <w:rPr>
            <w:iCs/>
          </w:rPr>
          <w:delText>(2)</w:delText>
        </w:r>
        <w:r w:rsidDel="00A930A5">
          <w:rPr>
            <w:iCs/>
          </w:rPr>
          <w:tab/>
          <w:delText>On a monthly basis, ERCOT shall calculate the MWh consumption of energy by Customers served by Retail Entities in Texas, using Load data submitted by program participants.  ERCOT shall adjust the Load data to ensure that any Load (MWh) covered by notice consistent with Section 14.5.3, End-Use Customers, is removed.</w:delText>
        </w:r>
      </w:del>
    </w:p>
    <w:p w14:paraId="1F707585" w14:textId="7FCBB9A9" w:rsidR="00733D5F" w:rsidRDefault="00733D5F" w:rsidP="00733D5F">
      <w:pPr>
        <w:spacing w:after="240"/>
        <w:ind w:left="720" w:hanging="720"/>
        <w:rPr>
          <w:iCs/>
        </w:rPr>
      </w:pPr>
      <w:del w:id="140" w:author="ERCOT" w:date="2024-11-15T14:19:00Z">
        <w:r w:rsidDel="00A930A5">
          <w:rPr>
            <w:iCs/>
          </w:rPr>
          <w:delText>(3)</w:delText>
        </w:r>
        <w:r w:rsidDel="00A930A5">
          <w:rPr>
            <w:iCs/>
          </w:rPr>
          <w:tab/>
          <w:delText>The failure of a Retail Entity to report required Load data (including Load data for Electric Service Identifiers (</w:delText>
        </w:r>
        <w:r w:rsidRPr="00982241" w:rsidDel="00A930A5">
          <w:rPr>
            <w:iCs/>
          </w:rPr>
          <w:delText>ESI</w:delText>
        </w:r>
        <w:r w:rsidDel="00A930A5">
          <w:rPr>
            <w:iCs/>
          </w:rPr>
          <w:delText xml:space="preserve"> ID</w:delText>
        </w:r>
        <w:r w:rsidRPr="00982241" w:rsidDel="00A930A5">
          <w:rPr>
            <w:iCs/>
          </w:rPr>
          <w:delText>s</w:delText>
        </w:r>
        <w:r w:rsidDel="00A930A5">
          <w:rPr>
            <w:iCs/>
          </w:rPr>
          <w:delText>) or accounts covered by notice, as specified in Section 14.5.3) in accordance with the Protocols shall result in estimation of Load data for the applicable Retail Entity by ERCOT for purposes of allocation of annual SRPS requirements.</w:delText>
        </w:r>
      </w:del>
    </w:p>
    <w:p w14:paraId="38593F57" w14:textId="6FE28564" w:rsidR="00733D5F" w:rsidRPr="00AB3CDD" w:rsidRDefault="00733D5F" w:rsidP="00733D5F">
      <w:pPr>
        <w:pStyle w:val="H3"/>
        <w:keepNext w:val="0"/>
        <w:rPr>
          <w:bCs w:val="0"/>
        </w:rPr>
      </w:pPr>
      <w:bookmarkStart w:id="141" w:name="_Toc180673463"/>
      <w:commentRangeStart w:id="142"/>
      <w:del w:id="143" w:author="ERCOT" w:date="2024-11-15T15:09:00Z">
        <w:r w:rsidRPr="00AB3CDD" w:rsidDel="003A0965">
          <w:delText>14</w:delText>
        </w:r>
        <w:r w:rsidRPr="00AB3CDD" w:rsidDel="003A0965">
          <w:rPr>
            <w:bCs w:val="0"/>
          </w:rPr>
          <w:delText>.5.3</w:delText>
        </w:r>
      </w:del>
      <w:commentRangeEnd w:id="142"/>
      <w:r w:rsidR="00174983">
        <w:rPr>
          <w:rStyle w:val="CommentReference"/>
          <w:b w:val="0"/>
          <w:bCs w:val="0"/>
          <w:i w:val="0"/>
        </w:rPr>
        <w:commentReference w:id="142"/>
      </w:r>
      <w:del w:id="144" w:author="ERCOT" w:date="2024-11-15T15:09:00Z">
        <w:r w:rsidRPr="00AB3CDD" w:rsidDel="003A0965">
          <w:rPr>
            <w:bCs w:val="0"/>
          </w:rPr>
          <w:tab/>
          <w:delText>End-Use Customers</w:delText>
        </w:r>
      </w:del>
      <w:bookmarkEnd w:id="141"/>
    </w:p>
    <w:p w14:paraId="52DFC625" w14:textId="3D614F1A" w:rsidR="00733D5F" w:rsidRDefault="00733D5F" w:rsidP="00733D5F">
      <w:pPr>
        <w:spacing w:after="240"/>
        <w:ind w:left="720" w:hanging="720"/>
        <w:rPr>
          <w:iCs/>
        </w:rPr>
      </w:pPr>
      <w:del w:id="145" w:author="ERCOT" w:date="2024-11-15T14:26:00Z">
        <w:r w:rsidDel="00C92756">
          <w:delText>(1)</w:delText>
        </w:r>
        <w:r w:rsidDel="00C92756">
          <w:tab/>
        </w:r>
        <w:r w:rsidRPr="00255ABC" w:rsidDel="00C92756">
          <w:delText xml:space="preserve">To enable ERCOT to determine the total retail sales of all Retail Entities and the retail sales of a specific Retail Entity for </w:delText>
        </w:r>
        <w:r w:rsidDel="00C92756">
          <w:delText>S</w:delText>
        </w:r>
        <w:r w:rsidRPr="00255ABC" w:rsidDel="00C92756">
          <w:delText>ection 14.9.3.1</w:delText>
        </w:r>
        <w:r w:rsidDel="00C92756">
          <w:delText xml:space="preserve">, </w:delText>
        </w:r>
        <w:r w:rsidRPr="00707B79" w:rsidDel="00C92756">
          <w:delText xml:space="preserve">Preliminary </w:delText>
        </w:r>
        <w:r w:rsidDel="00C92756">
          <w:delText xml:space="preserve">Solar </w:delText>
        </w:r>
        <w:r w:rsidRPr="00707B79" w:rsidDel="00C92756">
          <w:delText>Renewable Portfolio Standard Requirement for Retail Entities</w:delText>
        </w:r>
        <w:r w:rsidDel="00C92756">
          <w:delText>,</w:delText>
        </w:r>
        <w:r w:rsidRPr="00255ABC" w:rsidDel="00C92756">
          <w:delText xml:space="preserve"> and </w:delText>
        </w:r>
        <w:r w:rsidDel="00C92756">
          <w:delText xml:space="preserve">Section </w:delText>
        </w:r>
        <w:r w:rsidRPr="00255ABC" w:rsidDel="00C92756">
          <w:delText xml:space="preserve">14.9.5, </w:delText>
        </w:r>
        <w:r w:rsidRPr="00707B79" w:rsidDel="00C92756">
          <w:delText xml:space="preserve">Final </w:delText>
        </w:r>
        <w:r w:rsidDel="00C92756">
          <w:delText xml:space="preserve">Solar </w:delText>
        </w:r>
        <w:r w:rsidRPr="00707B79" w:rsidDel="00C92756">
          <w:delText>Renewable Portfolio Standard Requirement</w:delText>
        </w:r>
        <w:r w:rsidDel="00C92756">
          <w:delText xml:space="preserve">, </w:delText>
        </w:r>
        <w:r w:rsidRPr="00255ABC" w:rsidDel="00C92756">
          <w:delText xml:space="preserve">a transmission-level voltage Customer that wishes to </w:delText>
        </w:r>
        <w:r w:rsidDel="00C92756">
          <w:delText>have its Load excluded from S</w:delText>
        </w:r>
        <w:r w:rsidRPr="00255ABC" w:rsidDel="00C92756">
          <w:delText xml:space="preserve">RPS </w:delText>
        </w:r>
        <w:r w:rsidDel="00C92756">
          <w:delText xml:space="preserve">calculations </w:delText>
        </w:r>
        <w:r w:rsidRPr="00255ABC" w:rsidDel="00C92756">
          <w:delText xml:space="preserve">pursuant to </w:delText>
        </w:r>
        <w:r w:rsidRPr="006964D0" w:rsidDel="00C92756">
          <w:rPr>
            <w:iCs/>
          </w:rPr>
          <w:delText>subsection (</w:delText>
        </w:r>
        <w:r w:rsidDel="00C92756">
          <w:rPr>
            <w:iCs/>
          </w:rPr>
          <w:delText>f</w:delText>
        </w:r>
        <w:r w:rsidRPr="006964D0" w:rsidDel="00C92756">
          <w:rPr>
            <w:iCs/>
          </w:rPr>
          <w:delText xml:space="preserve">) of </w:delText>
        </w:r>
        <w:r w:rsidDel="00C92756">
          <w:delText>P.U.C.</w:delText>
        </w:r>
        <w:r w:rsidRPr="00255ABC" w:rsidDel="00C92756">
          <w:delText xml:space="preserve"> </w:delText>
        </w:r>
        <w:r w:rsidRPr="00ED02FE" w:rsidDel="00C92756">
          <w:rPr>
            <w:smallCaps/>
          </w:rPr>
          <w:delText>Subst</w:delText>
        </w:r>
        <w:r w:rsidRPr="00255ABC" w:rsidDel="00C92756">
          <w:delText>. R</w:delText>
        </w:r>
        <w:r w:rsidDel="00C92756">
          <w:delText>.</w:delText>
        </w:r>
        <w:r w:rsidRPr="00255ABC" w:rsidDel="00C92756">
          <w:delText xml:space="preserve"> 25.173</w:delText>
        </w:r>
        <w:r w:rsidDel="00C92756">
          <w:delText>, Renewable Energy Credit Program,</w:delText>
        </w:r>
        <w:r w:rsidRPr="00255ABC" w:rsidDel="00C92756">
          <w:delText xml:space="preserve"> must </w:delText>
        </w:r>
        <w:r w:rsidDel="00C92756">
          <w:delText>submit</w:delText>
        </w:r>
        <w:r w:rsidRPr="00255ABC" w:rsidDel="00C92756">
          <w:delText xml:space="preserve"> the </w:delText>
        </w:r>
        <w:r w:rsidDel="00C92756">
          <w:delText>information</w:delText>
        </w:r>
        <w:r w:rsidRPr="00255ABC" w:rsidDel="00C92756">
          <w:delText xml:space="preserve"> </w:delText>
        </w:r>
        <w:r w:rsidDel="00C92756">
          <w:delText>in accordance with the rule.</w:delText>
        </w:r>
      </w:del>
    </w:p>
    <w:p w14:paraId="683F71B9" w14:textId="47183A49" w:rsidR="00733D5F" w:rsidDel="003A0965" w:rsidRDefault="00733D5F" w:rsidP="00733D5F">
      <w:pPr>
        <w:pStyle w:val="H3"/>
        <w:rPr>
          <w:del w:id="146" w:author="ERCOT" w:date="2024-11-15T15:09:00Z"/>
        </w:rPr>
      </w:pPr>
      <w:bookmarkStart w:id="147" w:name="_Toc175576135"/>
      <w:bookmarkStart w:id="148" w:name="_Toc180673466"/>
      <w:bookmarkEnd w:id="127"/>
      <w:commentRangeStart w:id="149"/>
      <w:del w:id="150" w:author="ERCOT" w:date="2024-11-15T15:09:00Z">
        <w:r w:rsidDel="003A0965">
          <w:delText>14.6.2</w:delText>
        </w:r>
      </w:del>
      <w:commentRangeEnd w:id="149"/>
      <w:r w:rsidR="00174983">
        <w:rPr>
          <w:rStyle w:val="CommentReference"/>
          <w:b w:val="0"/>
          <w:bCs w:val="0"/>
          <w:i w:val="0"/>
        </w:rPr>
        <w:commentReference w:id="149"/>
      </w:r>
      <w:del w:id="151" w:author="ERCOT" w:date="2024-11-15T15:09:00Z">
        <w:r w:rsidDel="003A0965">
          <w:tab/>
          <w:delText>Awarding of Compliance Premiums</w:delText>
        </w:r>
        <w:bookmarkEnd w:id="147"/>
        <w:bookmarkEnd w:id="148"/>
      </w:del>
    </w:p>
    <w:p w14:paraId="64FAC6C8" w14:textId="3F8A726D" w:rsidR="00733D5F" w:rsidDel="00C92756" w:rsidRDefault="00733D5F" w:rsidP="00733D5F">
      <w:pPr>
        <w:spacing w:after="240"/>
        <w:ind w:left="720" w:hanging="720"/>
        <w:rPr>
          <w:del w:id="152" w:author="ERCOT" w:date="2024-11-15T14:27:00Z"/>
          <w:iCs/>
        </w:rPr>
      </w:pPr>
      <w:del w:id="153" w:author="ERCOT" w:date="2024-11-15T14:27:00Z">
        <w:r w:rsidDel="00C92756">
          <w:rPr>
            <w:iCs/>
          </w:rPr>
          <w:delText>(1)</w:delText>
        </w:r>
        <w:r w:rsidDel="00C92756">
          <w:rPr>
            <w:iCs/>
          </w:rPr>
          <w:tab/>
          <w:delText xml:space="preserve">A Compliance Premium is awarded by the Program Administrator in conjunction with a REC that is generated by a renewable energy Resource installed and certified after </w:delText>
        </w:r>
        <w:smartTag w:uri="urn:schemas-microsoft-com:office:smarttags" w:element="date">
          <w:smartTagPr>
            <w:attr w:name="Year" w:val="2005"/>
            <w:attr w:name="Day" w:val="1"/>
            <w:attr w:name="Month" w:val="9"/>
          </w:smartTagPr>
          <w:r w:rsidDel="00C92756">
            <w:rPr>
              <w:iCs/>
            </w:rPr>
            <w:delText>September 1, 2005</w:delText>
          </w:r>
        </w:smartTag>
        <w:r w:rsidDel="00C92756">
          <w:rPr>
            <w:iCs/>
          </w:rPr>
          <w:delText xml:space="preserve"> that is not powered by wind.  For the purpose of the Solar Renewable Portfolio Standard (SRPS) requirements, one Compliance Premium is equal to one REC.</w:delText>
        </w:r>
      </w:del>
    </w:p>
    <w:p w14:paraId="03A8DB2C" w14:textId="73891898" w:rsidR="00733D5F" w:rsidRDefault="00733D5F" w:rsidP="00733D5F">
      <w:pPr>
        <w:tabs>
          <w:tab w:val="left" w:pos="0"/>
        </w:tabs>
        <w:spacing w:after="240"/>
        <w:ind w:left="720" w:hanging="720"/>
      </w:pPr>
      <w:del w:id="154" w:author="ERCOT" w:date="2024-11-15T14:27:00Z">
        <w:r w:rsidDel="00C92756">
          <w:rPr>
            <w:iCs/>
          </w:rPr>
          <w:delText>(2)</w:delText>
        </w:r>
        <w:r w:rsidDel="00C92756">
          <w:rPr>
            <w:iCs/>
          </w:rPr>
          <w:tab/>
          <w:delText>One Compliance Premium shall be awarded for each REC awarded for energy generated until December 31, 2024.</w:delText>
        </w:r>
      </w:del>
    </w:p>
    <w:p w14:paraId="0360735A" w14:textId="64F33238" w:rsidR="00733D5F" w:rsidDel="00C92756" w:rsidRDefault="00733D5F" w:rsidP="00733D5F">
      <w:pPr>
        <w:keepNext/>
        <w:tabs>
          <w:tab w:val="left" w:pos="900"/>
        </w:tabs>
        <w:spacing w:before="240" w:after="240"/>
        <w:ind w:left="900" w:hanging="900"/>
        <w:outlineLvl w:val="1"/>
        <w:rPr>
          <w:del w:id="155" w:author="ERCOT" w:date="2024-11-15T14:28:00Z"/>
          <w:b/>
        </w:rPr>
      </w:pPr>
      <w:bookmarkStart w:id="156" w:name="_Toc175576137"/>
      <w:bookmarkStart w:id="157" w:name="_Toc239073030"/>
      <w:bookmarkStart w:id="158" w:name="_Toc180673468"/>
      <w:bookmarkStart w:id="159" w:name="_Toc175576138"/>
      <w:commentRangeStart w:id="160"/>
      <w:r>
        <w:rPr>
          <w:b/>
        </w:rPr>
        <w:t>14.8</w:t>
      </w:r>
      <w:commentRangeEnd w:id="160"/>
      <w:r w:rsidR="00174983">
        <w:rPr>
          <w:rStyle w:val="CommentReference"/>
        </w:rPr>
        <w:commentReference w:id="160"/>
      </w:r>
      <w:r>
        <w:rPr>
          <w:b/>
        </w:rPr>
        <w:tab/>
      </w:r>
      <w:ins w:id="161" w:author="ERCOT" w:date="2024-11-15T14:29:00Z">
        <w:r w:rsidR="00C92756" w:rsidRPr="00C92756">
          <w:rPr>
            <w:b/>
            <w:i/>
            <w:iCs/>
          </w:rPr>
          <w:t>[RESERVED]</w:t>
        </w:r>
      </w:ins>
      <w:del w:id="162" w:author="ERCOT" w:date="2024-11-15T14:28:00Z">
        <w:r w:rsidDel="00C92756">
          <w:rPr>
            <w:b/>
          </w:rPr>
          <w:delText>Renewable Energy Credit Offsets</w:delText>
        </w:r>
        <w:bookmarkEnd w:id="156"/>
        <w:bookmarkEnd w:id="157"/>
        <w:bookmarkEnd w:id="158"/>
      </w:del>
    </w:p>
    <w:p w14:paraId="2635FD18" w14:textId="3EE88302" w:rsidR="00733D5F" w:rsidRDefault="00733D5F" w:rsidP="00733D5F">
      <w:pPr>
        <w:spacing w:after="240"/>
        <w:ind w:left="720" w:hanging="720"/>
        <w:rPr>
          <w:iCs/>
        </w:rPr>
      </w:pPr>
      <w:del w:id="163" w:author="ERCOT" w:date="2024-11-15T14:28:00Z">
        <w:r w:rsidDel="00C92756">
          <w:rPr>
            <w:iCs/>
          </w:rPr>
          <w:delText>(1)</w:delText>
        </w:r>
        <w:r w:rsidDel="00C92756">
          <w:rPr>
            <w:iCs/>
          </w:rPr>
          <w:tab/>
          <w:delText xml:space="preserve">To qualify for Renewable Energy Credit (REC) offsets in the REC Trading Program, a Retail Electric Provider (REP), Municipally Owned Utility (MOU), generation and transmission cooperative, distribution cooperative, or an affiliate of a REP, MOU, generation and transmission cooperative, or distribution cooperative must apply for REC offsets from the Public Utility Commission of Texas (PUCT) by June 1, 2001.  This requirement is in effect without regard to whether or not the applicant will be a Retail </w:delText>
        </w:r>
        <w:r w:rsidDel="00C92756">
          <w:rPr>
            <w:iCs/>
          </w:rPr>
          <w:lastRenderedPageBreak/>
          <w:delText>Entity on January 1, 2002.  A REC offset represents one MWh of renewable energy from a renewable energy generator placed in service before September 1, 1999 that may be used in place of a REC to meet a renewable energy requirement.  REC offsets may not be traded.</w:delText>
        </w:r>
      </w:del>
    </w:p>
    <w:p w14:paraId="003B3A72" w14:textId="46BB0D67" w:rsidR="00733D5F" w:rsidRDefault="00733D5F" w:rsidP="00733D5F">
      <w:pPr>
        <w:spacing w:after="240"/>
        <w:ind w:left="720" w:hanging="720"/>
        <w:rPr>
          <w:iCs/>
        </w:rPr>
      </w:pPr>
      <w:del w:id="164" w:author="ERCOT" w:date="2024-11-15T14:28:00Z">
        <w:r w:rsidDel="00C92756">
          <w:rPr>
            <w:iCs/>
          </w:rPr>
          <w:delText>(2)</w:delText>
        </w:r>
        <w:r w:rsidDel="00C92756">
          <w:rPr>
            <w:iCs/>
          </w:rPr>
          <w:tab/>
          <w:delText>After receipt of Notification from the PUCT (which shall include the name of the Entity receiving the offset, the name of the generator eligible to produce the offset, the value of the offset in MWh, and other information as applicable) verifying designation by the Entity receiving REC offsets, ERCOT shall use REC offsets from a Retail Entity as part of its calculation of Final Solar Renewable Portfolio Standard (SRPS) Requirements (FSRRs).  REC offsets are not transferable.  REC offsets will be considered valid until ERCOT receives Notification from the PUCT that the offset is no longer valid.</w:delText>
        </w:r>
      </w:del>
    </w:p>
    <w:p w14:paraId="7B3DC7C8" w14:textId="6F9F33CF" w:rsidR="00733D5F" w:rsidRDefault="00733D5F" w:rsidP="00733D5F">
      <w:pPr>
        <w:spacing w:after="240"/>
        <w:ind w:left="720" w:hanging="720"/>
        <w:rPr>
          <w:iCs/>
        </w:rPr>
      </w:pPr>
      <w:del w:id="165" w:author="ERCOT" w:date="2024-11-15T14:28:00Z">
        <w:r w:rsidDel="00C92756">
          <w:rPr>
            <w:iCs/>
          </w:rPr>
          <w:delText>(3)</w:delText>
        </w:r>
        <w:r w:rsidDel="00C92756">
          <w:rPr>
            <w:iCs/>
          </w:rPr>
          <w:tab/>
          <w:delText>For purposes of P.U.C.</w:delText>
        </w:r>
        <w:r w:rsidDel="00C92756">
          <w:rPr>
            <w:iCs/>
            <w:smallCaps/>
          </w:rPr>
          <w:delText xml:space="preserve"> Subst. R</w:delText>
        </w:r>
        <w:r w:rsidDel="00C92756">
          <w:rPr>
            <w:iCs/>
          </w:rPr>
          <w:delText xml:space="preserve">. 25.173, </w:delText>
        </w:r>
        <w:r w:rsidDel="00C92756">
          <w:delText>Renewable Energy Credit Program</w:delText>
        </w:r>
        <w:r w:rsidDel="00C92756">
          <w:rPr>
            <w:iCs/>
          </w:rPr>
          <w:delText>, a generation and transmission cooperative shall be responsible for the cumulative total of its cooperative members’ renewable energy requirements as well as its affiliated cooperative members’ renewable energy requirements.  At the election of its board of directors, a generation and transmission cooperative will become responsible for the cumulative total of its distribution cooperatives’ SRPS requirements.  The sharing of the REC offsets of the generation and transmission cooperative among its distribution cooperatives shall not affect the cumulative total of the SRPS requirements of the distribution cooperative members, or its affiliated cooperative members in meeting their share of the state’s goals for renewable energy Resources.</w:delText>
        </w:r>
      </w:del>
    </w:p>
    <w:p w14:paraId="0C262F7C" w14:textId="0C7395D3" w:rsidR="00733D5F" w:rsidDel="00E333AA" w:rsidRDefault="00733D5F" w:rsidP="00733D5F">
      <w:pPr>
        <w:keepNext/>
        <w:tabs>
          <w:tab w:val="left" w:pos="900"/>
        </w:tabs>
        <w:spacing w:before="240" w:after="240"/>
        <w:ind w:left="900" w:hanging="900"/>
        <w:outlineLvl w:val="1"/>
        <w:rPr>
          <w:del w:id="166" w:author="ERCOT" w:date="2024-11-15T14:31:00Z"/>
          <w:b/>
        </w:rPr>
      </w:pPr>
      <w:bookmarkStart w:id="167" w:name="_Toc180673469"/>
      <w:bookmarkEnd w:id="159"/>
      <w:commentRangeStart w:id="168"/>
      <w:r>
        <w:rPr>
          <w:b/>
        </w:rPr>
        <w:t>14.9</w:t>
      </w:r>
      <w:commentRangeEnd w:id="168"/>
      <w:r w:rsidR="00174983">
        <w:rPr>
          <w:rStyle w:val="CommentReference"/>
        </w:rPr>
        <w:commentReference w:id="168"/>
      </w:r>
      <w:r>
        <w:rPr>
          <w:b/>
        </w:rPr>
        <w:tab/>
      </w:r>
      <w:ins w:id="169" w:author="ERCOT" w:date="2024-11-18T13:14:00Z">
        <w:r w:rsidR="009D1E7D" w:rsidRPr="009D1E7D">
          <w:rPr>
            <w:b/>
            <w:i/>
            <w:iCs/>
          </w:rPr>
          <w:t>[RESERVED]</w:t>
        </w:r>
      </w:ins>
      <w:del w:id="170" w:author="ERCOT" w:date="2024-11-15T14:31:00Z">
        <w:r w:rsidDel="00E333AA">
          <w:rPr>
            <w:b/>
          </w:rPr>
          <w:delText>Allocation of Statewide Solar Renewable Portfolio Standard Requirement Among Retail Entities</w:delText>
        </w:r>
        <w:bookmarkEnd w:id="167"/>
      </w:del>
    </w:p>
    <w:p w14:paraId="2FF8523C" w14:textId="155F7929" w:rsidR="00733D5F" w:rsidDel="00E333AA" w:rsidRDefault="00733D5F" w:rsidP="00733D5F">
      <w:pPr>
        <w:spacing w:after="240"/>
        <w:ind w:left="720" w:hanging="720"/>
        <w:rPr>
          <w:del w:id="171" w:author="ERCOT" w:date="2024-11-15T14:31:00Z"/>
          <w:iCs/>
        </w:rPr>
      </w:pPr>
      <w:del w:id="172" w:author="ERCOT" w:date="2024-11-15T14:31:00Z">
        <w:r w:rsidDel="00E333AA">
          <w:delText>(1)</w:delText>
        </w:r>
        <w:r w:rsidDel="00E333AA">
          <w:tab/>
        </w:r>
        <w:r w:rsidDel="00E333AA">
          <w:rPr>
            <w:iCs/>
          </w:rPr>
          <w:delText>The first quarter of each year shall be the Settlement period for the preceding Compliance Period.  During this Settlement period each year the following actions shall occur:</w:delText>
        </w:r>
      </w:del>
    </w:p>
    <w:p w14:paraId="64778563" w14:textId="382E87E0" w:rsidR="00733D5F" w:rsidDel="00E333AA" w:rsidRDefault="00733D5F" w:rsidP="00733D5F">
      <w:pPr>
        <w:spacing w:after="240"/>
        <w:ind w:left="1440" w:hanging="720"/>
        <w:rPr>
          <w:del w:id="173" w:author="ERCOT" w:date="2024-11-15T14:31:00Z"/>
        </w:rPr>
      </w:pPr>
      <w:del w:id="174" w:author="ERCOT" w:date="2024-11-15T14:31:00Z">
        <w:r w:rsidDel="00E333AA">
          <w:delText>(a)</w:delText>
        </w:r>
        <w:r w:rsidDel="00E333AA">
          <w:tab/>
          <w:delText xml:space="preserve">No later than the date set forth in P.U.C. </w:delText>
        </w:r>
        <w:r w:rsidDel="00E333AA">
          <w:rPr>
            <w:smallCaps/>
          </w:rPr>
          <w:delText>Subst</w:delText>
        </w:r>
        <w:r w:rsidDel="00E333AA">
          <w:delText>. R. 25.173, Renewable Energy Credit Program</w:delText>
        </w:r>
        <w:r w:rsidDel="00E333AA">
          <w:rPr>
            <w:iCs/>
          </w:rPr>
          <w:delText>,</w:delText>
        </w:r>
        <w:r w:rsidDel="00E333AA">
          <w:delText xml:space="preserve"> the Program Administrator shall allocate the Statewide Solar Renewable Portfolio Standard (SRPS) Requirement (SSRR) for the previous year’s Compliance Period among all Retail Entities in the state.  This allocation represents the Solar Renewable Energy Credit (SREC) compliance requirements for the preceding Compliance Period.  To perform this calculation, ERCOT shall use Load data provided to it as set forth in these Protocols.</w:delText>
        </w:r>
      </w:del>
    </w:p>
    <w:p w14:paraId="58450CA4" w14:textId="1BC38443" w:rsidR="00733D5F" w:rsidDel="00E333AA" w:rsidRDefault="00733D5F" w:rsidP="00733D5F">
      <w:pPr>
        <w:spacing w:after="240"/>
        <w:ind w:left="1440" w:hanging="720"/>
        <w:rPr>
          <w:del w:id="175" w:author="ERCOT" w:date="2024-11-15T14:31:00Z"/>
        </w:rPr>
      </w:pPr>
      <w:del w:id="176" w:author="ERCOT" w:date="2024-11-15T14:31:00Z">
        <w:r w:rsidDel="00E333AA">
          <w:delText>(b)</w:delText>
        </w:r>
        <w:r w:rsidDel="00E333AA">
          <w:tab/>
          <w:delText xml:space="preserve">By the date set forth in P.U.C. </w:delText>
        </w:r>
        <w:r w:rsidDel="00E333AA">
          <w:rPr>
            <w:smallCaps/>
          </w:rPr>
          <w:delText>Subst.</w:delText>
        </w:r>
        <w:r w:rsidDel="00E333AA">
          <w:delText xml:space="preserve"> R. 25.173, the Program Administrator shall notify each Retail Entity of its Final SRPS Requirement (FSRR) for the previous Compliance Period.</w:delText>
        </w:r>
      </w:del>
    </w:p>
    <w:p w14:paraId="6C02DC12" w14:textId="36B5C140" w:rsidR="00733D5F" w:rsidRDefault="00733D5F" w:rsidP="00733D5F">
      <w:pPr>
        <w:spacing w:after="240"/>
        <w:ind w:left="1440" w:hanging="720"/>
      </w:pPr>
      <w:del w:id="177" w:author="ERCOT" w:date="2024-11-15T14:31:00Z">
        <w:r w:rsidDel="00E333AA">
          <w:delText>(c)</w:delText>
        </w:r>
        <w:r w:rsidDel="00E333AA">
          <w:tab/>
          <w:delText>The Program Administrator may request from the Public Utility Commission of Texas (PUCT) an adjustment to the deadlines set forth in this Section if certain factors, including but not limited to changes to the ERCOT Settlement Calendar, should affect the timely availability of reliable retail sales data or renewable Resource generation data necessary for calculating SRPS requirements.</w:delText>
        </w:r>
      </w:del>
    </w:p>
    <w:p w14:paraId="44C19F57" w14:textId="321211ED" w:rsidR="00733D5F" w:rsidRDefault="00733D5F" w:rsidP="00733D5F">
      <w:pPr>
        <w:pStyle w:val="H3"/>
      </w:pPr>
      <w:bookmarkStart w:id="178" w:name="_Toc180673470"/>
      <w:commentRangeStart w:id="179"/>
      <w:del w:id="180" w:author="ERCOT" w:date="2024-11-15T14:36:00Z">
        <w:r w:rsidDel="00E333AA">
          <w:lastRenderedPageBreak/>
          <w:delText>14.9.1</w:delText>
        </w:r>
      </w:del>
      <w:commentRangeEnd w:id="179"/>
      <w:r w:rsidR="00174983">
        <w:rPr>
          <w:rStyle w:val="CommentReference"/>
          <w:b w:val="0"/>
          <w:bCs w:val="0"/>
          <w:i w:val="0"/>
        </w:rPr>
        <w:commentReference w:id="179"/>
      </w:r>
      <w:del w:id="181" w:author="ERCOT" w:date="2024-11-15T14:36:00Z">
        <w:r w:rsidDel="00E333AA">
          <w:tab/>
          <w:delText>Annual Capacity Targets</w:delText>
        </w:r>
      </w:del>
      <w:bookmarkEnd w:id="178"/>
    </w:p>
    <w:p w14:paraId="530AAFBC" w14:textId="0C2CC2B5" w:rsidR="00733D5F" w:rsidDel="00E333AA" w:rsidRDefault="00733D5F" w:rsidP="00733D5F">
      <w:pPr>
        <w:spacing w:after="240"/>
        <w:ind w:left="720" w:hanging="720"/>
        <w:rPr>
          <w:del w:id="182" w:author="ERCOT" w:date="2024-11-15T14:35:00Z"/>
          <w:iCs/>
        </w:rPr>
      </w:pPr>
      <w:del w:id="183" w:author="ERCOT" w:date="2024-11-15T14:35:00Z">
        <w:r w:rsidDel="00E333AA">
          <w:rPr>
            <w:iCs/>
          </w:rPr>
          <w:delText>(1)</w:delText>
        </w:r>
        <w:r w:rsidDel="00E333AA">
          <w:rPr>
            <w:iCs/>
          </w:rPr>
          <w:tab/>
          <w:delText>The solar renewable energy capacity targets (in megawatts) for each year are as follows:</w:delText>
        </w:r>
      </w:del>
    </w:p>
    <w:tbl>
      <w:tblPr>
        <w:tblW w:w="0" w:type="auto"/>
        <w:tblInd w:w="1317"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1980"/>
        <w:gridCol w:w="1800"/>
      </w:tblGrid>
      <w:tr w:rsidR="00733D5F" w:rsidDel="00E333AA" w14:paraId="35782CF1" w14:textId="12AF3E4C" w:rsidTr="003D6E6E">
        <w:trPr>
          <w:del w:id="184" w:author="ERCOT" w:date="2024-11-15T14:35:00Z"/>
        </w:trPr>
        <w:tc>
          <w:tcPr>
            <w:tcW w:w="1980" w:type="dxa"/>
            <w:tcBorders>
              <w:top w:val="single" w:sz="12" w:space="0" w:color="auto"/>
              <w:bottom w:val="double" w:sz="4" w:space="0" w:color="auto"/>
            </w:tcBorders>
            <w:vAlign w:val="bottom"/>
          </w:tcPr>
          <w:p w14:paraId="5C04A50C" w14:textId="692814D9" w:rsidR="00733D5F" w:rsidDel="00E333AA" w:rsidRDefault="00733D5F" w:rsidP="003D6E6E">
            <w:pPr>
              <w:jc w:val="center"/>
              <w:rPr>
                <w:del w:id="185" w:author="ERCOT" w:date="2024-11-15T14:35:00Z"/>
                <w:b/>
              </w:rPr>
            </w:pPr>
            <w:del w:id="186" w:author="ERCOT" w:date="2024-11-15T14:35:00Z">
              <w:r w:rsidDel="00E333AA">
                <w:rPr>
                  <w:b/>
                </w:rPr>
                <w:delText>Annual Capacity Target</w:delText>
              </w:r>
            </w:del>
          </w:p>
          <w:p w14:paraId="393CB0D3" w14:textId="4FDECC73" w:rsidR="00733D5F" w:rsidDel="00E333AA" w:rsidRDefault="00733D5F" w:rsidP="003D6E6E">
            <w:pPr>
              <w:jc w:val="center"/>
              <w:rPr>
                <w:del w:id="187" w:author="ERCOT" w:date="2024-11-15T14:35:00Z"/>
                <w:b/>
              </w:rPr>
            </w:pPr>
            <w:del w:id="188" w:author="ERCOT" w:date="2024-11-15T14:35:00Z">
              <w:r w:rsidDel="00E333AA">
                <w:rPr>
                  <w:b/>
                </w:rPr>
                <w:delText xml:space="preserve"> (MW)</w:delText>
              </w:r>
            </w:del>
          </w:p>
        </w:tc>
        <w:tc>
          <w:tcPr>
            <w:tcW w:w="1800" w:type="dxa"/>
            <w:tcBorders>
              <w:top w:val="single" w:sz="12" w:space="0" w:color="auto"/>
              <w:bottom w:val="double" w:sz="4" w:space="0" w:color="auto"/>
            </w:tcBorders>
            <w:vAlign w:val="bottom"/>
          </w:tcPr>
          <w:p w14:paraId="685864F8" w14:textId="533BA640" w:rsidR="00733D5F" w:rsidDel="00E333AA" w:rsidRDefault="00733D5F" w:rsidP="003D6E6E">
            <w:pPr>
              <w:jc w:val="center"/>
              <w:rPr>
                <w:del w:id="189" w:author="ERCOT" w:date="2024-11-15T14:35:00Z"/>
                <w:b/>
              </w:rPr>
            </w:pPr>
            <w:del w:id="190" w:author="ERCOT" w:date="2024-11-15T14:35:00Z">
              <w:r w:rsidDel="00E333AA">
                <w:rPr>
                  <w:b/>
                </w:rPr>
                <w:delText>Compliance Period</w:delText>
              </w:r>
            </w:del>
          </w:p>
          <w:p w14:paraId="22266187" w14:textId="0543BCD1" w:rsidR="00733D5F" w:rsidDel="00E333AA" w:rsidRDefault="00733D5F" w:rsidP="003D6E6E">
            <w:pPr>
              <w:jc w:val="center"/>
              <w:rPr>
                <w:del w:id="191" w:author="ERCOT" w:date="2024-11-15T14:35:00Z"/>
                <w:b/>
              </w:rPr>
            </w:pPr>
            <w:del w:id="192" w:author="ERCOT" w:date="2024-11-15T14:35:00Z">
              <w:r w:rsidDel="00E333AA">
                <w:rPr>
                  <w:b/>
                </w:rPr>
                <w:delText>(Years)</w:delText>
              </w:r>
            </w:del>
          </w:p>
        </w:tc>
      </w:tr>
      <w:tr w:rsidR="00733D5F" w:rsidDel="00E333AA" w14:paraId="1CCEF10E" w14:textId="46975038" w:rsidTr="003D6E6E">
        <w:trPr>
          <w:del w:id="193" w:author="ERCOT" w:date="2024-11-15T14:35:00Z"/>
        </w:trPr>
        <w:tc>
          <w:tcPr>
            <w:tcW w:w="1980" w:type="dxa"/>
            <w:tcBorders>
              <w:top w:val="double" w:sz="4" w:space="0" w:color="auto"/>
            </w:tcBorders>
          </w:tcPr>
          <w:p w14:paraId="5E60FC88" w14:textId="574A07A0" w:rsidR="00733D5F" w:rsidDel="00E333AA" w:rsidRDefault="00733D5F" w:rsidP="003D6E6E">
            <w:pPr>
              <w:jc w:val="center"/>
              <w:rPr>
                <w:del w:id="194" w:author="ERCOT" w:date="2024-11-15T14:35:00Z"/>
              </w:rPr>
            </w:pPr>
            <w:del w:id="195" w:author="ERCOT" w:date="2024-11-15T14:35:00Z">
              <w:r w:rsidDel="00E333AA">
                <w:delText>1,310</w:delText>
              </w:r>
            </w:del>
          </w:p>
        </w:tc>
        <w:tc>
          <w:tcPr>
            <w:tcW w:w="1800" w:type="dxa"/>
            <w:tcBorders>
              <w:top w:val="double" w:sz="4" w:space="0" w:color="auto"/>
            </w:tcBorders>
          </w:tcPr>
          <w:p w14:paraId="49C4C539" w14:textId="595FADB1" w:rsidR="00733D5F" w:rsidDel="00E333AA" w:rsidRDefault="00733D5F" w:rsidP="003D6E6E">
            <w:pPr>
              <w:jc w:val="center"/>
              <w:rPr>
                <w:del w:id="196" w:author="ERCOT" w:date="2024-11-15T14:35:00Z"/>
              </w:rPr>
            </w:pPr>
            <w:del w:id="197" w:author="ERCOT" w:date="2024-11-15T14:35:00Z">
              <w:r w:rsidDel="00E333AA">
                <w:delText>2024</w:delText>
              </w:r>
            </w:del>
          </w:p>
        </w:tc>
      </w:tr>
      <w:tr w:rsidR="00733D5F" w:rsidDel="00E333AA" w14:paraId="428E9B2B" w14:textId="5AD2CA84" w:rsidTr="003D6E6E">
        <w:trPr>
          <w:del w:id="198" w:author="ERCOT" w:date="2024-11-15T14:35:00Z"/>
        </w:trPr>
        <w:tc>
          <w:tcPr>
            <w:tcW w:w="1980" w:type="dxa"/>
          </w:tcPr>
          <w:p w14:paraId="4A02554A" w14:textId="6A536476" w:rsidR="00733D5F" w:rsidDel="00E333AA" w:rsidRDefault="00733D5F" w:rsidP="003D6E6E">
            <w:pPr>
              <w:jc w:val="center"/>
              <w:rPr>
                <w:del w:id="199" w:author="ERCOT" w:date="2024-11-15T14:35:00Z"/>
              </w:rPr>
            </w:pPr>
            <w:del w:id="200" w:author="ERCOT" w:date="2024-11-15T14:35:00Z">
              <w:r w:rsidDel="00E333AA">
                <w:delText>655</w:delText>
              </w:r>
            </w:del>
          </w:p>
        </w:tc>
        <w:tc>
          <w:tcPr>
            <w:tcW w:w="1800" w:type="dxa"/>
          </w:tcPr>
          <w:p w14:paraId="568EE25B" w14:textId="29CA8EBE" w:rsidR="00733D5F" w:rsidDel="00E333AA" w:rsidRDefault="00733D5F" w:rsidP="003D6E6E">
            <w:pPr>
              <w:jc w:val="center"/>
              <w:rPr>
                <w:del w:id="201" w:author="ERCOT" w:date="2024-11-15T14:35:00Z"/>
              </w:rPr>
            </w:pPr>
            <w:del w:id="202" w:author="ERCOT" w:date="2024-11-15T14:35:00Z">
              <w:r w:rsidDel="00E333AA">
                <w:delText>2025</w:delText>
              </w:r>
            </w:del>
          </w:p>
        </w:tc>
      </w:tr>
    </w:tbl>
    <w:p w14:paraId="73E39FDA" w14:textId="4579A32C" w:rsidR="00733D5F" w:rsidDel="00E333AA" w:rsidRDefault="00733D5F" w:rsidP="00733D5F">
      <w:pPr>
        <w:spacing w:before="240" w:after="240"/>
        <w:ind w:left="720" w:hanging="720"/>
        <w:rPr>
          <w:del w:id="203" w:author="ERCOT" w:date="2024-11-15T14:36:00Z"/>
          <w:iCs/>
        </w:rPr>
      </w:pPr>
      <w:del w:id="204" w:author="ERCOT" w:date="2024-11-15T14:36:00Z">
        <w:r w:rsidDel="00E333AA">
          <w:rPr>
            <w:iCs/>
          </w:rPr>
          <w:delText>(2)</w:delText>
        </w:r>
        <w:r w:rsidDel="00E333AA">
          <w:rPr>
            <w:iCs/>
          </w:rPr>
          <w:tab/>
          <w:delText>RECs may be produced by generators certified by the PUCT which are not located in Texas if:</w:delText>
        </w:r>
      </w:del>
    </w:p>
    <w:p w14:paraId="7E786939" w14:textId="7B97AAE4" w:rsidR="00733D5F" w:rsidDel="00E333AA" w:rsidRDefault="00733D5F" w:rsidP="00733D5F">
      <w:pPr>
        <w:spacing w:after="240"/>
        <w:ind w:left="720"/>
        <w:rPr>
          <w:del w:id="205" w:author="ERCOT" w:date="2024-11-15T14:36:00Z"/>
          <w:iCs/>
        </w:rPr>
      </w:pPr>
      <w:del w:id="206" w:author="ERCOT" w:date="2024-11-15T14:36:00Z">
        <w:r w:rsidDel="00E333AA">
          <w:rPr>
            <w:iCs/>
          </w:rPr>
          <w:delText>(a)</w:delText>
        </w:r>
        <w:r w:rsidDel="00E333AA">
          <w:rPr>
            <w:iCs/>
          </w:rPr>
          <w:tab/>
          <w:delText>The first metering point for such generation is in Texas; and</w:delText>
        </w:r>
      </w:del>
    </w:p>
    <w:p w14:paraId="6C69B9CC" w14:textId="53FB1FB9" w:rsidR="00733D5F" w:rsidDel="00E333AA" w:rsidRDefault="00733D5F" w:rsidP="00733D5F">
      <w:pPr>
        <w:spacing w:after="240"/>
        <w:ind w:left="1440" w:hanging="720"/>
        <w:rPr>
          <w:del w:id="207" w:author="ERCOT" w:date="2024-11-15T14:36:00Z"/>
          <w:iCs/>
        </w:rPr>
      </w:pPr>
      <w:del w:id="208" w:author="ERCOT" w:date="2024-11-15T14:36:00Z">
        <w:r w:rsidDel="00E333AA">
          <w:rPr>
            <w:iCs/>
          </w:rPr>
          <w:delText>(b)</w:delText>
        </w:r>
        <w:r w:rsidDel="00E333AA">
          <w:rPr>
            <w:iCs/>
          </w:rPr>
          <w:tab/>
          <w:delText>All generation metered at the location of injection into the Texas grid comes from that generator.</w:delText>
        </w:r>
      </w:del>
    </w:p>
    <w:p w14:paraId="2F09BE52" w14:textId="62A5E487" w:rsidR="00733D5F" w:rsidRDefault="00733D5F" w:rsidP="00733D5F">
      <w:pPr>
        <w:spacing w:after="240"/>
        <w:ind w:left="720" w:hanging="720"/>
        <w:rPr>
          <w:iCs/>
        </w:rPr>
      </w:pPr>
      <w:del w:id="209" w:author="ERCOT" w:date="2024-11-15T14:36:00Z">
        <w:r w:rsidDel="00E333AA">
          <w:rPr>
            <w:iCs/>
          </w:rPr>
          <w:delText>(3)</w:delText>
        </w:r>
        <w:r w:rsidDel="00E333AA">
          <w:rPr>
            <w:iCs/>
          </w:rPr>
          <w:tab/>
          <w:delText>REC generators physically located outside the state of Texas are not included in the annual calculations of installed renewable capacity for purposes of the REC Trading Program.  However, as such generation may contribute to the available pool of RECs, it is conceivable that there may be sufficient RECs to allow Retail Entities to meet their annual requirements, while at the same time, a target capacity shortfall for installed renewable capacity in Texas could exist.</w:delText>
        </w:r>
      </w:del>
    </w:p>
    <w:p w14:paraId="24281C1B" w14:textId="70C6CDC2" w:rsidR="00733D5F" w:rsidRDefault="00733D5F" w:rsidP="00733D5F">
      <w:pPr>
        <w:pStyle w:val="H3"/>
      </w:pPr>
      <w:bookmarkStart w:id="210" w:name="_Toc180673471"/>
      <w:commentRangeStart w:id="211"/>
      <w:del w:id="212" w:author="ERCOT" w:date="2024-11-15T14:38:00Z">
        <w:r w:rsidDel="00E333AA">
          <w:delText>14.9.2</w:delText>
        </w:r>
      </w:del>
      <w:commentRangeEnd w:id="211"/>
      <w:r w:rsidR="00174983">
        <w:rPr>
          <w:rStyle w:val="CommentReference"/>
          <w:b w:val="0"/>
          <w:bCs w:val="0"/>
          <w:i w:val="0"/>
        </w:rPr>
        <w:commentReference w:id="211"/>
      </w:r>
      <w:del w:id="213" w:author="ERCOT" w:date="2024-11-15T14:38:00Z">
        <w:r w:rsidDel="00E333AA">
          <w:tab/>
          <w:delText>Capacity Conversion Factor</w:delText>
        </w:r>
      </w:del>
      <w:bookmarkEnd w:id="210"/>
    </w:p>
    <w:p w14:paraId="31CB0416" w14:textId="7105B580" w:rsidR="00733D5F" w:rsidDel="00E333AA" w:rsidRDefault="00733D5F" w:rsidP="00733D5F">
      <w:pPr>
        <w:keepNext/>
        <w:spacing w:after="240"/>
        <w:ind w:left="720" w:hanging="720"/>
        <w:rPr>
          <w:del w:id="214" w:author="ERCOT" w:date="2024-11-15T14:37:00Z"/>
          <w:iCs/>
        </w:rPr>
      </w:pPr>
      <w:del w:id="215" w:author="ERCOT" w:date="2024-11-15T14:37:00Z">
        <w:r w:rsidDel="00E333AA">
          <w:rPr>
            <w:iCs/>
          </w:rPr>
          <w:delText>(1)</w:delText>
        </w:r>
        <w:r w:rsidDel="00E333AA">
          <w:rPr>
            <w:iCs/>
          </w:rPr>
          <w:tab/>
          <w:delText>ERCOT shall set the Capacity Conversion Factor (CCF) to allocate credits to Retail Entities.  ERCOT shall determine a new CCF as follows:</w:delText>
        </w:r>
      </w:del>
    </w:p>
    <w:p w14:paraId="54689662" w14:textId="3A10EB61" w:rsidR="00733D5F" w:rsidDel="00E333AA" w:rsidRDefault="00733D5F" w:rsidP="00733D5F">
      <w:pPr>
        <w:pStyle w:val="FormulaBold"/>
        <w:rPr>
          <w:del w:id="216" w:author="ERCOT" w:date="2024-11-15T14:37:00Z"/>
        </w:rPr>
      </w:pPr>
      <w:del w:id="217" w:author="ERCOT" w:date="2024-11-15T14:37:00Z">
        <w:r w:rsidDel="00E333AA">
          <w:delText xml:space="preserve">Individual Facility CCF </w:delText>
        </w:r>
        <w:r w:rsidDel="00E333AA">
          <w:rPr>
            <w:i/>
            <w:vertAlign w:val="subscript"/>
          </w:rPr>
          <w:delText xml:space="preserve">i </w:delText>
        </w:r>
        <w:r w:rsidDel="00E333AA">
          <w:rPr>
            <w:i/>
          </w:rPr>
          <w:delText xml:space="preserve">= </w:delText>
        </w:r>
        <w:r w:rsidDel="00E333AA">
          <w:delText>(12/n)*</w:delText>
        </w:r>
        <w:r w:rsidRPr="00F31C94" w:rsidDel="00E333AA">
          <w:rPr>
            <w:position w:val="-20"/>
          </w:rPr>
          <w:object w:dxaOrig="260" w:dyaOrig="580" w14:anchorId="025F9AC1">
            <v:shape id="_x0000_i1047" type="#_x0000_t75" style="width:12pt;height:29.4pt" o:ole="">
              <v:imagedata r:id="rId35" o:title=""/>
            </v:shape>
            <o:OLEObject Type="Embed" ProgID="Equation.3" ShapeID="_x0000_i1047" DrawAspect="Content" ObjectID="_1799220376" r:id="rId36"/>
          </w:object>
        </w:r>
        <w:r w:rsidDel="00E333AA">
          <w:delText xml:space="preserve">HO </w:delText>
        </w:r>
        <w:r w:rsidDel="00E333AA">
          <w:rPr>
            <w:i/>
            <w:vertAlign w:val="subscript"/>
          </w:rPr>
          <w:delText>i, t</w:delText>
        </w:r>
        <w:r w:rsidDel="00E333AA">
          <w:delText xml:space="preserve"> / (HC </w:delText>
        </w:r>
        <w:r w:rsidDel="00E333AA">
          <w:rPr>
            <w:i/>
            <w:vertAlign w:val="subscript"/>
          </w:rPr>
          <w:delText xml:space="preserve">i, t </w:delText>
        </w:r>
        <w:r w:rsidDel="00E333AA">
          <w:delText>*</w:delText>
        </w:r>
        <w:r w:rsidDel="00E333AA">
          <w:rPr>
            <w:i/>
            <w:vertAlign w:val="subscript"/>
          </w:rPr>
          <w:delText xml:space="preserve"> </w:delText>
        </w:r>
        <w:r w:rsidDel="00E333AA">
          <w:delText xml:space="preserve">h) </w:delText>
        </w:r>
      </w:del>
    </w:p>
    <w:p w14:paraId="4B5E1800" w14:textId="6CE41D4D" w:rsidR="00733D5F" w:rsidDel="00E333AA" w:rsidRDefault="00733D5F" w:rsidP="00733D5F">
      <w:pPr>
        <w:rPr>
          <w:del w:id="218" w:author="ERCOT" w:date="2024-11-15T14:37:00Z"/>
        </w:rPr>
      </w:pPr>
      <w:del w:id="219" w:author="ERCOT" w:date="2024-11-15T14:37:00Z">
        <w:r w:rsidDel="00E333AA">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733D5F" w:rsidDel="00E333AA" w14:paraId="7496853D" w14:textId="777A7E9D" w:rsidTr="003D6E6E">
        <w:trPr>
          <w:trHeight w:val="548"/>
          <w:del w:id="220" w:author="ERCOT" w:date="2024-11-15T14:37:00Z"/>
        </w:trPr>
        <w:tc>
          <w:tcPr>
            <w:tcW w:w="1070" w:type="dxa"/>
          </w:tcPr>
          <w:p w14:paraId="73CB8F24" w14:textId="1EA22946" w:rsidR="00733D5F" w:rsidDel="00E333AA" w:rsidRDefault="00733D5F" w:rsidP="003D6E6E">
            <w:pPr>
              <w:pStyle w:val="TableBody"/>
              <w:rPr>
                <w:del w:id="221" w:author="ERCOT" w:date="2024-11-15T14:37:00Z"/>
                <w:b/>
              </w:rPr>
            </w:pPr>
            <w:del w:id="222" w:author="ERCOT" w:date="2024-11-15T14:37:00Z">
              <w:r w:rsidDel="00E333AA">
                <w:rPr>
                  <w:b/>
                </w:rPr>
                <w:delText>Variable</w:delText>
              </w:r>
            </w:del>
          </w:p>
        </w:tc>
        <w:tc>
          <w:tcPr>
            <w:tcW w:w="870" w:type="dxa"/>
          </w:tcPr>
          <w:p w14:paraId="633F3B6E" w14:textId="45359EB2" w:rsidR="00733D5F" w:rsidDel="00E333AA" w:rsidRDefault="00733D5F" w:rsidP="003D6E6E">
            <w:pPr>
              <w:pStyle w:val="TableBody"/>
              <w:rPr>
                <w:del w:id="223" w:author="ERCOT" w:date="2024-11-15T14:37:00Z"/>
                <w:b/>
              </w:rPr>
            </w:pPr>
            <w:del w:id="224" w:author="ERCOT" w:date="2024-11-15T14:37:00Z">
              <w:r w:rsidDel="00E333AA">
                <w:rPr>
                  <w:b/>
                </w:rPr>
                <w:delText>Unit</w:delText>
              </w:r>
            </w:del>
          </w:p>
        </w:tc>
        <w:tc>
          <w:tcPr>
            <w:tcW w:w="7025" w:type="dxa"/>
          </w:tcPr>
          <w:p w14:paraId="0BD7E5C6" w14:textId="269D3156" w:rsidR="00733D5F" w:rsidDel="00E333AA" w:rsidRDefault="00733D5F" w:rsidP="003D6E6E">
            <w:pPr>
              <w:pStyle w:val="TableBody"/>
              <w:rPr>
                <w:del w:id="225" w:author="ERCOT" w:date="2024-11-15T14:37:00Z"/>
                <w:b/>
              </w:rPr>
            </w:pPr>
            <w:del w:id="226" w:author="ERCOT" w:date="2024-11-15T14:37:00Z">
              <w:r w:rsidDel="00E333AA">
                <w:rPr>
                  <w:b/>
                </w:rPr>
                <w:delText>Description</w:delText>
              </w:r>
            </w:del>
          </w:p>
        </w:tc>
      </w:tr>
      <w:tr w:rsidR="00733D5F" w:rsidDel="00E333AA" w14:paraId="77031B83" w14:textId="6E79BCB7" w:rsidTr="003D6E6E">
        <w:trPr>
          <w:trHeight w:val="323"/>
          <w:del w:id="227" w:author="ERCOT" w:date="2024-11-15T14:37:00Z"/>
        </w:trPr>
        <w:tc>
          <w:tcPr>
            <w:tcW w:w="1070" w:type="dxa"/>
          </w:tcPr>
          <w:p w14:paraId="4D826AB9" w14:textId="23922F2B" w:rsidR="00733D5F" w:rsidRPr="008E200A" w:rsidDel="00E333AA" w:rsidRDefault="00733D5F" w:rsidP="003D6E6E">
            <w:pPr>
              <w:pStyle w:val="TableBody"/>
              <w:rPr>
                <w:del w:id="228" w:author="ERCOT" w:date="2024-11-15T14:37:00Z"/>
                <w:i/>
              </w:rPr>
            </w:pPr>
            <w:del w:id="229" w:author="ERCOT" w:date="2024-11-15T14:37:00Z">
              <w:r w:rsidRPr="008E200A" w:rsidDel="00E333AA">
                <w:rPr>
                  <w:i/>
                </w:rPr>
                <w:delText>h</w:delText>
              </w:r>
            </w:del>
          </w:p>
        </w:tc>
        <w:tc>
          <w:tcPr>
            <w:tcW w:w="870" w:type="dxa"/>
          </w:tcPr>
          <w:p w14:paraId="1F4514E6" w14:textId="36332F47" w:rsidR="00733D5F" w:rsidDel="00E333AA" w:rsidRDefault="00733D5F" w:rsidP="003D6E6E">
            <w:pPr>
              <w:pStyle w:val="TableBody"/>
              <w:rPr>
                <w:del w:id="230" w:author="ERCOT" w:date="2024-11-15T14:37:00Z"/>
              </w:rPr>
            </w:pPr>
            <w:del w:id="231" w:author="ERCOT" w:date="2024-11-15T14:37:00Z">
              <w:r w:rsidDel="00E333AA">
                <w:delText>None</w:delText>
              </w:r>
            </w:del>
          </w:p>
        </w:tc>
        <w:tc>
          <w:tcPr>
            <w:tcW w:w="7025" w:type="dxa"/>
          </w:tcPr>
          <w:p w14:paraId="383F7F4A" w14:textId="4B21E5CD" w:rsidR="00733D5F" w:rsidDel="00E333AA" w:rsidRDefault="00733D5F" w:rsidP="003D6E6E">
            <w:pPr>
              <w:pStyle w:val="TableBody"/>
              <w:rPr>
                <w:del w:id="232" w:author="ERCOT" w:date="2024-11-15T14:37:00Z"/>
                <w:iCs w:val="0"/>
              </w:rPr>
            </w:pPr>
            <w:del w:id="233" w:author="ERCOT" w:date="2024-11-15T14:37:00Z">
              <w:r w:rsidDel="00E333AA">
                <w:rPr>
                  <w:iCs w:val="0"/>
                </w:rPr>
                <w:delText>Number of hours in the Compliance Period.  h = 8,760 for the 2024 Compliance Period and 5,840 for the 2025 Compliance Period.</w:delText>
              </w:r>
            </w:del>
          </w:p>
        </w:tc>
      </w:tr>
      <w:tr w:rsidR="00733D5F" w:rsidDel="00E333AA" w14:paraId="404B29E4" w14:textId="389BF78D" w:rsidTr="003D6E6E">
        <w:trPr>
          <w:trHeight w:val="323"/>
          <w:del w:id="234" w:author="ERCOT" w:date="2024-11-15T14:37:00Z"/>
        </w:trPr>
        <w:tc>
          <w:tcPr>
            <w:tcW w:w="1070" w:type="dxa"/>
          </w:tcPr>
          <w:p w14:paraId="4D43646E" w14:textId="591C9075" w:rsidR="00733D5F" w:rsidRPr="0083699C" w:rsidDel="00E333AA" w:rsidRDefault="00733D5F" w:rsidP="003D6E6E">
            <w:pPr>
              <w:pStyle w:val="TableBody"/>
              <w:rPr>
                <w:del w:id="235" w:author="ERCOT" w:date="2024-11-15T14:37:00Z"/>
                <w:i/>
              </w:rPr>
            </w:pPr>
            <w:del w:id="236" w:author="ERCOT" w:date="2024-11-15T14:37:00Z">
              <w:r w:rsidRPr="0083699C" w:rsidDel="00E333AA">
                <w:rPr>
                  <w:i/>
                </w:rPr>
                <w:delText>i</w:delText>
              </w:r>
            </w:del>
          </w:p>
        </w:tc>
        <w:tc>
          <w:tcPr>
            <w:tcW w:w="870" w:type="dxa"/>
          </w:tcPr>
          <w:p w14:paraId="2D70A2E8" w14:textId="7694BE51" w:rsidR="00733D5F" w:rsidDel="00E333AA" w:rsidRDefault="00733D5F" w:rsidP="003D6E6E">
            <w:pPr>
              <w:pStyle w:val="TableBody"/>
              <w:rPr>
                <w:del w:id="237" w:author="ERCOT" w:date="2024-11-15T14:37:00Z"/>
              </w:rPr>
            </w:pPr>
            <w:del w:id="238" w:author="ERCOT" w:date="2024-11-15T14:37:00Z">
              <w:r w:rsidDel="00E333AA">
                <w:delText>None</w:delText>
              </w:r>
            </w:del>
          </w:p>
        </w:tc>
        <w:tc>
          <w:tcPr>
            <w:tcW w:w="7025" w:type="dxa"/>
          </w:tcPr>
          <w:p w14:paraId="55267B0B" w14:textId="5B17BC34" w:rsidR="00733D5F" w:rsidDel="00E333AA" w:rsidRDefault="00733D5F" w:rsidP="003D6E6E">
            <w:pPr>
              <w:pStyle w:val="TableBody"/>
              <w:rPr>
                <w:del w:id="239" w:author="ERCOT" w:date="2024-11-15T14:37:00Z"/>
              </w:rPr>
            </w:pPr>
            <w:del w:id="240" w:author="ERCOT" w:date="2024-11-15T14:37:00Z">
              <w:r w:rsidDel="00E333AA">
                <w:rPr>
                  <w:iCs w:val="0"/>
                </w:rPr>
                <w:delText>Individual solar renewable energy generation facility</w:delText>
              </w:r>
            </w:del>
          </w:p>
        </w:tc>
      </w:tr>
      <w:tr w:rsidR="00733D5F" w:rsidDel="00E333AA" w14:paraId="7DD61F0D" w14:textId="32E8E773" w:rsidTr="003D6E6E">
        <w:trPr>
          <w:trHeight w:val="530"/>
          <w:del w:id="241" w:author="ERCOT" w:date="2024-11-15T14:37:00Z"/>
        </w:trPr>
        <w:tc>
          <w:tcPr>
            <w:tcW w:w="1070" w:type="dxa"/>
          </w:tcPr>
          <w:p w14:paraId="1E92E1F4" w14:textId="5E8B42BF" w:rsidR="00733D5F" w:rsidRPr="008E200A" w:rsidDel="00E333AA" w:rsidRDefault="00733D5F" w:rsidP="003D6E6E">
            <w:pPr>
              <w:pStyle w:val="TableBody"/>
              <w:rPr>
                <w:del w:id="242" w:author="ERCOT" w:date="2024-11-15T14:37:00Z"/>
                <w:i/>
              </w:rPr>
            </w:pPr>
            <w:del w:id="243" w:author="ERCOT" w:date="2024-11-15T14:37:00Z">
              <w:r w:rsidRPr="008E200A" w:rsidDel="00E333AA">
                <w:rPr>
                  <w:i/>
                </w:rPr>
                <w:delText>n</w:delText>
              </w:r>
            </w:del>
          </w:p>
        </w:tc>
        <w:tc>
          <w:tcPr>
            <w:tcW w:w="870" w:type="dxa"/>
          </w:tcPr>
          <w:p w14:paraId="03F3041E" w14:textId="6D8BA2F1" w:rsidR="00733D5F" w:rsidDel="00E333AA" w:rsidRDefault="00733D5F" w:rsidP="003D6E6E">
            <w:pPr>
              <w:pStyle w:val="TableBody"/>
              <w:rPr>
                <w:del w:id="244" w:author="ERCOT" w:date="2024-11-15T14:37:00Z"/>
              </w:rPr>
            </w:pPr>
            <w:del w:id="245" w:author="ERCOT" w:date="2024-11-15T14:37:00Z">
              <w:r w:rsidDel="00E333AA">
                <w:delText>None</w:delText>
              </w:r>
            </w:del>
          </w:p>
        </w:tc>
        <w:tc>
          <w:tcPr>
            <w:tcW w:w="7025" w:type="dxa"/>
          </w:tcPr>
          <w:p w14:paraId="1CF1A866" w14:textId="088A0B87" w:rsidR="00733D5F" w:rsidDel="00E333AA" w:rsidRDefault="00733D5F" w:rsidP="003D6E6E">
            <w:pPr>
              <w:pStyle w:val="TableBody"/>
              <w:rPr>
                <w:del w:id="246" w:author="ERCOT" w:date="2024-11-15T14:37:00Z"/>
              </w:rPr>
            </w:pPr>
            <w:del w:id="247" w:author="ERCOT" w:date="2024-11-15T14:37:00Z">
              <w:r w:rsidDel="00E333AA">
                <w:rPr>
                  <w:iCs w:val="0"/>
                </w:rPr>
                <w:delText xml:space="preserve">Number of months a specific solar renewable energy generation facility was in operation over the past 24 months.  </w:delText>
              </w:r>
              <w:r w:rsidDel="00E333AA">
                <w:rPr>
                  <w:i/>
                  <w:iCs w:val="0"/>
                </w:rPr>
                <w:delText>n</w:delText>
              </w:r>
              <w:r w:rsidDel="00E333AA">
                <w:rPr>
                  <w:iCs w:val="0"/>
                </w:rPr>
                <w:delText xml:space="preserve"> must be greater than or equal to 12 and less than or equal to 24.</w:delText>
              </w:r>
            </w:del>
          </w:p>
        </w:tc>
      </w:tr>
      <w:tr w:rsidR="00733D5F" w:rsidDel="00E333AA" w14:paraId="374A8A5B" w14:textId="4F1C2299" w:rsidTr="003D6E6E">
        <w:trPr>
          <w:trHeight w:val="530"/>
          <w:del w:id="248" w:author="ERCOT" w:date="2024-11-15T14:37:00Z"/>
        </w:trPr>
        <w:tc>
          <w:tcPr>
            <w:tcW w:w="1070" w:type="dxa"/>
          </w:tcPr>
          <w:p w14:paraId="1A72394D" w14:textId="3A4A9664" w:rsidR="00733D5F" w:rsidDel="00E333AA" w:rsidRDefault="00733D5F" w:rsidP="003D6E6E">
            <w:pPr>
              <w:pStyle w:val="TableBody"/>
              <w:rPr>
                <w:del w:id="249" w:author="ERCOT" w:date="2024-11-15T14:37:00Z"/>
              </w:rPr>
            </w:pPr>
            <w:del w:id="250" w:author="ERCOT" w:date="2024-11-15T14:37:00Z">
              <w:r w:rsidDel="00E333AA">
                <w:rPr>
                  <w:iCs w:val="0"/>
                </w:rPr>
                <w:delText xml:space="preserve">HO </w:delText>
              </w:r>
              <w:r w:rsidDel="00E333AA">
                <w:rPr>
                  <w:i/>
                  <w:iCs w:val="0"/>
                  <w:vertAlign w:val="subscript"/>
                </w:rPr>
                <w:delText>i</w:delText>
              </w:r>
              <w:r w:rsidRPr="004878DD" w:rsidDel="00E333AA">
                <w:rPr>
                  <w:i/>
                  <w:iCs w:val="0"/>
                  <w:vertAlign w:val="subscript"/>
                </w:rPr>
                <w:delText>, t</w:delText>
              </w:r>
            </w:del>
          </w:p>
        </w:tc>
        <w:tc>
          <w:tcPr>
            <w:tcW w:w="870" w:type="dxa"/>
          </w:tcPr>
          <w:p w14:paraId="2B0CF0F4" w14:textId="56167DB9" w:rsidR="00733D5F" w:rsidDel="00E333AA" w:rsidRDefault="00733D5F" w:rsidP="003D6E6E">
            <w:pPr>
              <w:pStyle w:val="TableBody"/>
              <w:rPr>
                <w:del w:id="251" w:author="ERCOT" w:date="2024-11-15T14:37:00Z"/>
              </w:rPr>
            </w:pPr>
            <w:del w:id="252" w:author="ERCOT" w:date="2024-11-15T14:37:00Z">
              <w:r w:rsidDel="00E333AA">
                <w:delText>MWh</w:delText>
              </w:r>
            </w:del>
          </w:p>
        </w:tc>
        <w:tc>
          <w:tcPr>
            <w:tcW w:w="7025" w:type="dxa"/>
          </w:tcPr>
          <w:p w14:paraId="2A847A0A" w14:textId="0119A002" w:rsidR="00733D5F" w:rsidDel="00E333AA" w:rsidRDefault="00733D5F" w:rsidP="003D6E6E">
            <w:pPr>
              <w:pStyle w:val="TableBody"/>
              <w:rPr>
                <w:del w:id="253" w:author="ERCOT" w:date="2024-11-15T14:37:00Z"/>
                <w:iCs w:val="0"/>
              </w:rPr>
            </w:pPr>
            <w:del w:id="254" w:author="ERCOT" w:date="2024-11-15T14:37:00Z">
              <w:r w:rsidDel="00E333AA">
                <w:rPr>
                  <w:iCs w:val="0"/>
                </w:rPr>
                <w:delText xml:space="preserve">Total production by participating solar renewable generator </w:delText>
              </w:r>
              <w:r w:rsidRPr="007472DD" w:rsidDel="00E333AA">
                <w:rPr>
                  <w:i/>
                  <w:iCs w:val="0"/>
                </w:rPr>
                <w:delText>i</w:delText>
              </w:r>
              <w:r w:rsidDel="00E333AA">
                <w:rPr>
                  <w:iCs w:val="0"/>
                </w:rPr>
                <w:delText xml:space="preserve"> during Compliance Period </w:delText>
              </w:r>
              <w:r w:rsidRPr="007472DD" w:rsidDel="00E333AA">
                <w:rPr>
                  <w:i/>
                  <w:iCs w:val="0"/>
                </w:rPr>
                <w:delText>t</w:delText>
              </w:r>
              <w:r w:rsidDel="00E333AA">
                <w:rPr>
                  <w:iCs w:val="0"/>
                </w:rPr>
                <w:delText>.</w:delText>
              </w:r>
            </w:del>
          </w:p>
        </w:tc>
      </w:tr>
      <w:tr w:rsidR="00733D5F" w:rsidDel="00E333AA" w14:paraId="61342263" w14:textId="13DEBA79" w:rsidTr="003D6E6E">
        <w:trPr>
          <w:trHeight w:val="530"/>
          <w:del w:id="255" w:author="ERCOT" w:date="2024-11-15T14:37:00Z"/>
        </w:trPr>
        <w:tc>
          <w:tcPr>
            <w:tcW w:w="1070" w:type="dxa"/>
          </w:tcPr>
          <w:p w14:paraId="41AA8BCB" w14:textId="41004F51" w:rsidR="00733D5F" w:rsidDel="00E333AA" w:rsidRDefault="00733D5F" w:rsidP="003D6E6E">
            <w:pPr>
              <w:pStyle w:val="TableBody"/>
              <w:rPr>
                <w:del w:id="256" w:author="ERCOT" w:date="2024-11-15T14:37:00Z"/>
                <w:iCs w:val="0"/>
              </w:rPr>
            </w:pPr>
            <w:del w:id="257" w:author="ERCOT" w:date="2024-11-15T14:37:00Z">
              <w:r w:rsidDel="00E333AA">
                <w:rPr>
                  <w:iCs w:val="0"/>
                </w:rPr>
                <w:delText xml:space="preserve">HC </w:delText>
              </w:r>
              <w:r w:rsidRPr="004878DD" w:rsidDel="00E333AA">
                <w:rPr>
                  <w:i/>
                  <w:iCs w:val="0"/>
                  <w:vertAlign w:val="subscript"/>
                </w:rPr>
                <w:delText>i, t</w:delText>
              </w:r>
            </w:del>
          </w:p>
        </w:tc>
        <w:tc>
          <w:tcPr>
            <w:tcW w:w="870" w:type="dxa"/>
          </w:tcPr>
          <w:p w14:paraId="46C1B034" w14:textId="5EC8412C" w:rsidR="00733D5F" w:rsidDel="00E333AA" w:rsidRDefault="00733D5F" w:rsidP="003D6E6E">
            <w:pPr>
              <w:pStyle w:val="TableBody"/>
              <w:rPr>
                <w:del w:id="258" w:author="ERCOT" w:date="2024-11-15T14:37:00Z"/>
              </w:rPr>
            </w:pPr>
            <w:del w:id="259" w:author="ERCOT" w:date="2024-11-15T14:37:00Z">
              <w:r w:rsidDel="00E333AA">
                <w:delText>MW</w:delText>
              </w:r>
            </w:del>
          </w:p>
        </w:tc>
        <w:tc>
          <w:tcPr>
            <w:tcW w:w="7025" w:type="dxa"/>
          </w:tcPr>
          <w:p w14:paraId="0F91A358" w14:textId="69238CD5" w:rsidR="00733D5F" w:rsidDel="00E333AA" w:rsidRDefault="00733D5F" w:rsidP="003D6E6E">
            <w:pPr>
              <w:pStyle w:val="TableBody"/>
              <w:rPr>
                <w:del w:id="260" w:author="ERCOT" w:date="2024-11-15T14:37:00Z"/>
                <w:iCs w:val="0"/>
              </w:rPr>
            </w:pPr>
            <w:del w:id="261" w:author="ERCOT" w:date="2024-11-15T14:37:00Z">
              <w:r w:rsidDel="00E333AA">
                <w:rPr>
                  <w:iCs w:val="0"/>
                </w:rPr>
                <w:delText xml:space="preserve">Average total generation capacity by participating solar renewable generator </w:delText>
              </w:r>
              <w:r w:rsidRPr="007472DD" w:rsidDel="00E333AA">
                <w:rPr>
                  <w:i/>
                  <w:iCs w:val="0"/>
                </w:rPr>
                <w:delText>i</w:delText>
              </w:r>
              <w:r w:rsidDel="00E333AA">
                <w:rPr>
                  <w:iCs w:val="0"/>
                </w:rPr>
                <w:delText xml:space="preserve"> during Compliance Period </w:delText>
              </w:r>
              <w:r w:rsidRPr="007472DD" w:rsidDel="00E333AA">
                <w:rPr>
                  <w:i/>
                  <w:iCs w:val="0"/>
                </w:rPr>
                <w:delText>t</w:delText>
              </w:r>
              <w:r w:rsidDel="00E333AA">
                <w:rPr>
                  <w:iCs w:val="0"/>
                </w:rPr>
                <w:delText>.</w:delText>
              </w:r>
            </w:del>
          </w:p>
        </w:tc>
      </w:tr>
    </w:tbl>
    <w:p w14:paraId="28180B61" w14:textId="5820DEFF" w:rsidR="00733D5F" w:rsidDel="00E333AA" w:rsidRDefault="00733D5F" w:rsidP="00733D5F">
      <w:pPr>
        <w:pStyle w:val="Spaceafterbox"/>
        <w:spacing w:before="240"/>
        <w:ind w:firstLine="720"/>
        <w:rPr>
          <w:del w:id="262" w:author="ERCOT" w:date="2024-11-15T14:37:00Z"/>
        </w:rPr>
      </w:pPr>
      <w:del w:id="263" w:author="ERCOT" w:date="2024-11-15T14:37:00Z">
        <w:r w:rsidDel="00E333AA">
          <w:delText xml:space="preserve">and </w:delText>
        </w:r>
      </w:del>
    </w:p>
    <w:p w14:paraId="3D7952CB" w14:textId="09B36B08" w:rsidR="00733D5F" w:rsidDel="00E333AA" w:rsidRDefault="00733D5F" w:rsidP="00733D5F">
      <w:pPr>
        <w:pStyle w:val="FormulaBold"/>
        <w:rPr>
          <w:del w:id="264" w:author="ERCOT" w:date="2024-11-15T14:37:00Z"/>
        </w:rPr>
      </w:pPr>
      <w:del w:id="265" w:author="ERCOT" w:date="2024-11-15T14:37:00Z">
        <w:r w:rsidDel="00E333AA">
          <w:lastRenderedPageBreak/>
          <w:delText xml:space="preserve">CCF = </w:delText>
        </w:r>
        <w:r w:rsidRPr="00F31C94" w:rsidDel="00E333AA">
          <w:rPr>
            <w:position w:val="-20"/>
          </w:rPr>
          <w:object w:dxaOrig="260" w:dyaOrig="580" w14:anchorId="28C082E8">
            <v:shape id="_x0000_i1048" type="#_x0000_t75" style="width:12pt;height:29.4pt" o:ole="">
              <v:imagedata r:id="rId37" o:title=""/>
            </v:shape>
            <o:OLEObject Type="Embed" ProgID="Equation.3" ShapeID="_x0000_i1048" DrawAspect="Content" ObjectID="_1799220377" r:id="rId38"/>
          </w:object>
        </w:r>
        <w:r w:rsidDel="00E333AA">
          <w:delText xml:space="preserve"> (CCF </w:delText>
        </w:r>
        <w:r w:rsidDel="00E333AA">
          <w:rPr>
            <w:i/>
            <w:vertAlign w:val="subscript"/>
          </w:rPr>
          <w:delText>i</w:delText>
        </w:r>
        <w:r w:rsidDel="00E333AA">
          <w:delText xml:space="preserve"> * PC </w:delText>
        </w:r>
        <w:r w:rsidDel="00E333AA">
          <w:rPr>
            <w:i/>
            <w:vertAlign w:val="subscript"/>
          </w:rPr>
          <w:delText>i</w:delText>
        </w:r>
        <w:r w:rsidDel="00E333AA">
          <w:delText xml:space="preserve">) / </w:delText>
        </w:r>
        <w:r w:rsidRPr="00F31C94" w:rsidDel="00E333AA">
          <w:rPr>
            <w:position w:val="-20"/>
          </w:rPr>
          <w:object w:dxaOrig="260" w:dyaOrig="580" w14:anchorId="7C6AB8E0">
            <v:shape id="_x0000_i1049" type="#_x0000_t75" style="width:12pt;height:29.4pt" o:ole="">
              <v:imagedata r:id="rId39" o:title=""/>
            </v:shape>
            <o:OLEObject Type="Embed" ProgID="Equation.3" ShapeID="_x0000_i1049" DrawAspect="Content" ObjectID="_1799220378" r:id="rId40"/>
          </w:object>
        </w:r>
        <w:r w:rsidDel="00E333AA">
          <w:delText xml:space="preserve">PC </w:delText>
        </w:r>
        <w:r w:rsidDel="00E333AA">
          <w:rPr>
            <w:i/>
            <w:vertAlign w:val="subscript"/>
          </w:rPr>
          <w:delText>i</w:delText>
        </w:r>
        <w:r w:rsidDel="00E333AA">
          <w:delText xml:space="preserve"> </w:delText>
        </w:r>
      </w:del>
    </w:p>
    <w:p w14:paraId="726A0551" w14:textId="67B157B4" w:rsidR="00733D5F" w:rsidDel="00E333AA" w:rsidRDefault="00733D5F" w:rsidP="00733D5F">
      <w:pPr>
        <w:spacing w:before="120"/>
        <w:rPr>
          <w:del w:id="266" w:author="ERCOT" w:date="2024-11-15T14:37:00Z"/>
        </w:rPr>
      </w:pPr>
      <w:del w:id="267" w:author="ERCOT" w:date="2024-11-15T14:37:00Z">
        <w:r w:rsidDel="00E333AA">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733D5F" w:rsidDel="00E333AA" w14:paraId="65238A7F" w14:textId="4022E38C" w:rsidTr="003D6E6E">
        <w:trPr>
          <w:trHeight w:val="548"/>
          <w:del w:id="268" w:author="ERCOT" w:date="2024-11-15T14:37:00Z"/>
        </w:trPr>
        <w:tc>
          <w:tcPr>
            <w:tcW w:w="1070" w:type="dxa"/>
          </w:tcPr>
          <w:p w14:paraId="685AF0E1" w14:textId="25377E00" w:rsidR="00733D5F" w:rsidDel="00E333AA" w:rsidRDefault="00733D5F" w:rsidP="003D6E6E">
            <w:pPr>
              <w:pStyle w:val="TableBody"/>
              <w:rPr>
                <w:del w:id="269" w:author="ERCOT" w:date="2024-11-15T14:37:00Z"/>
                <w:b/>
              </w:rPr>
            </w:pPr>
            <w:del w:id="270" w:author="ERCOT" w:date="2024-11-15T14:37:00Z">
              <w:r w:rsidDel="00E333AA">
                <w:rPr>
                  <w:b/>
                </w:rPr>
                <w:delText>Variable</w:delText>
              </w:r>
            </w:del>
          </w:p>
        </w:tc>
        <w:tc>
          <w:tcPr>
            <w:tcW w:w="870" w:type="dxa"/>
          </w:tcPr>
          <w:p w14:paraId="03D7DCB5" w14:textId="06B4AEAA" w:rsidR="00733D5F" w:rsidDel="00E333AA" w:rsidRDefault="00733D5F" w:rsidP="003D6E6E">
            <w:pPr>
              <w:pStyle w:val="TableBody"/>
              <w:rPr>
                <w:del w:id="271" w:author="ERCOT" w:date="2024-11-15T14:37:00Z"/>
                <w:b/>
              </w:rPr>
            </w:pPr>
            <w:del w:id="272" w:author="ERCOT" w:date="2024-11-15T14:37:00Z">
              <w:r w:rsidDel="00E333AA">
                <w:rPr>
                  <w:b/>
                </w:rPr>
                <w:delText>Unit</w:delText>
              </w:r>
            </w:del>
          </w:p>
        </w:tc>
        <w:tc>
          <w:tcPr>
            <w:tcW w:w="7025" w:type="dxa"/>
          </w:tcPr>
          <w:p w14:paraId="0B3AADA0" w14:textId="1DB83DAD" w:rsidR="00733D5F" w:rsidDel="00E333AA" w:rsidRDefault="00733D5F" w:rsidP="003D6E6E">
            <w:pPr>
              <w:pStyle w:val="TableBody"/>
              <w:rPr>
                <w:del w:id="273" w:author="ERCOT" w:date="2024-11-15T14:37:00Z"/>
                <w:b/>
              </w:rPr>
            </w:pPr>
            <w:del w:id="274" w:author="ERCOT" w:date="2024-11-15T14:37:00Z">
              <w:r w:rsidDel="00E333AA">
                <w:rPr>
                  <w:b/>
                </w:rPr>
                <w:delText>Description</w:delText>
              </w:r>
            </w:del>
          </w:p>
        </w:tc>
      </w:tr>
      <w:tr w:rsidR="00733D5F" w:rsidDel="00E333AA" w14:paraId="6668E79C" w14:textId="737259B4" w:rsidTr="003D6E6E">
        <w:trPr>
          <w:trHeight w:val="448"/>
          <w:del w:id="275" w:author="ERCOT" w:date="2024-11-15T14:37:00Z"/>
        </w:trPr>
        <w:tc>
          <w:tcPr>
            <w:tcW w:w="1070" w:type="dxa"/>
          </w:tcPr>
          <w:p w14:paraId="1F850CE5" w14:textId="77F8ABC5" w:rsidR="00733D5F" w:rsidRPr="0083699C" w:rsidDel="00E333AA" w:rsidRDefault="00733D5F" w:rsidP="003D6E6E">
            <w:pPr>
              <w:pStyle w:val="TableBody"/>
              <w:rPr>
                <w:del w:id="276" w:author="ERCOT" w:date="2024-11-15T14:37:00Z"/>
                <w:i/>
              </w:rPr>
            </w:pPr>
            <w:del w:id="277" w:author="ERCOT" w:date="2024-11-15T14:37:00Z">
              <w:r w:rsidRPr="0083699C" w:rsidDel="00E333AA">
                <w:rPr>
                  <w:i/>
                </w:rPr>
                <w:delText>q</w:delText>
              </w:r>
            </w:del>
          </w:p>
        </w:tc>
        <w:tc>
          <w:tcPr>
            <w:tcW w:w="870" w:type="dxa"/>
          </w:tcPr>
          <w:p w14:paraId="4E4C701A" w14:textId="278183C2" w:rsidR="00733D5F" w:rsidDel="00E333AA" w:rsidRDefault="00733D5F" w:rsidP="003D6E6E">
            <w:pPr>
              <w:pStyle w:val="TableBody"/>
              <w:rPr>
                <w:del w:id="278" w:author="ERCOT" w:date="2024-11-15T14:37:00Z"/>
              </w:rPr>
            </w:pPr>
            <w:del w:id="279" w:author="ERCOT" w:date="2024-11-15T14:37:00Z">
              <w:r w:rsidDel="00E333AA">
                <w:delText>None</w:delText>
              </w:r>
            </w:del>
          </w:p>
        </w:tc>
        <w:tc>
          <w:tcPr>
            <w:tcW w:w="7025" w:type="dxa"/>
          </w:tcPr>
          <w:p w14:paraId="65757726" w14:textId="11D6AB32" w:rsidR="00733D5F" w:rsidDel="00E333AA" w:rsidRDefault="00733D5F" w:rsidP="003D6E6E">
            <w:pPr>
              <w:pStyle w:val="TableBody"/>
              <w:rPr>
                <w:del w:id="280" w:author="ERCOT" w:date="2024-11-15T14:37:00Z"/>
              </w:rPr>
            </w:pPr>
            <w:del w:id="281" w:author="ERCOT" w:date="2024-11-15T14:37:00Z">
              <w:r w:rsidDel="00E333AA">
                <w:rPr>
                  <w:iCs w:val="0"/>
                </w:rPr>
                <w:delText>The total number of solar renewable energy generation facilities in the REC Trading Program</w:delText>
              </w:r>
            </w:del>
          </w:p>
        </w:tc>
      </w:tr>
      <w:tr w:rsidR="00733D5F" w:rsidDel="00E333AA" w14:paraId="675D08C3" w14:textId="7616E183" w:rsidTr="003D6E6E">
        <w:trPr>
          <w:trHeight w:val="814"/>
          <w:del w:id="282" w:author="ERCOT" w:date="2024-11-15T14:37:00Z"/>
        </w:trPr>
        <w:tc>
          <w:tcPr>
            <w:tcW w:w="1070" w:type="dxa"/>
          </w:tcPr>
          <w:p w14:paraId="618A40B5" w14:textId="1CA9B736" w:rsidR="00733D5F" w:rsidDel="00E333AA" w:rsidRDefault="00733D5F" w:rsidP="003D6E6E">
            <w:pPr>
              <w:pStyle w:val="TableBody"/>
              <w:rPr>
                <w:del w:id="283" w:author="ERCOT" w:date="2024-11-15T14:37:00Z"/>
              </w:rPr>
            </w:pPr>
            <w:del w:id="284" w:author="ERCOT" w:date="2024-11-15T14:37:00Z">
              <w:r w:rsidDel="00E333AA">
                <w:rPr>
                  <w:iCs w:val="0"/>
                </w:rPr>
                <w:delText xml:space="preserve">PC </w:delText>
              </w:r>
              <w:r w:rsidRPr="004878DD" w:rsidDel="00E333AA">
                <w:rPr>
                  <w:i/>
                  <w:iCs w:val="0"/>
                  <w:vertAlign w:val="subscript"/>
                </w:rPr>
                <w:delText>i</w:delText>
              </w:r>
            </w:del>
          </w:p>
        </w:tc>
        <w:tc>
          <w:tcPr>
            <w:tcW w:w="870" w:type="dxa"/>
          </w:tcPr>
          <w:p w14:paraId="0FE15552" w14:textId="6082FCB7" w:rsidR="00733D5F" w:rsidDel="00E333AA" w:rsidRDefault="00733D5F" w:rsidP="003D6E6E">
            <w:pPr>
              <w:pStyle w:val="TableBody"/>
              <w:rPr>
                <w:del w:id="285" w:author="ERCOT" w:date="2024-11-15T14:37:00Z"/>
              </w:rPr>
            </w:pPr>
            <w:del w:id="286" w:author="ERCOT" w:date="2024-11-15T14:37:00Z">
              <w:r w:rsidDel="00E333AA">
                <w:delText>MW</w:delText>
              </w:r>
            </w:del>
          </w:p>
        </w:tc>
        <w:tc>
          <w:tcPr>
            <w:tcW w:w="7025" w:type="dxa"/>
          </w:tcPr>
          <w:p w14:paraId="5292DE0A" w14:textId="20D06747" w:rsidR="00733D5F" w:rsidDel="00E333AA" w:rsidRDefault="00733D5F" w:rsidP="003D6E6E">
            <w:pPr>
              <w:pStyle w:val="TableBody"/>
              <w:rPr>
                <w:del w:id="287" w:author="ERCOT" w:date="2024-11-15T14:37:00Z"/>
              </w:rPr>
            </w:pPr>
            <w:del w:id="288" w:author="ERCOT" w:date="2024-11-15T14:37:00Z">
              <w:r w:rsidDel="00E333AA">
                <w:rPr>
                  <w:iCs w:val="0"/>
                </w:rPr>
                <w:delText xml:space="preserve">Participating Capacity as of September 30 of the year the revised CCF is calculated for solar renewable energy generation facility </w:delText>
              </w:r>
              <w:r w:rsidRPr="007472DD" w:rsidDel="00E333AA">
                <w:rPr>
                  <w:i/>
                  <w:iCs w:val="0"/>
                </w:rPr>
                <w:delText>i</w:delText>
              </w:r>
              <w:r w:rsidDel="00E333AA">
                <w:rPr>
                  <w:iCs w:val="0"/>
                </w:rPr>
                <w:delText xml:space="preserve"> in the state of Texas participating in the REC Trading Program for which at least 12 months of operating data are available.</w:delText>
              </w:r>
            </w:del>
          </w:p>
        </w:tc>
      </w:tr>
    </w:tbl>
    <w:p w14:paraId="77260697" w14:textId="5F0EC4B0" w:rsidR="00733D5F" w:rsidDel="00E333AA" w:rsidRDefault="00733D5F" w:rsidP="00733D5F">
      <w:pPr>
        <w:spacing w:before="240" w:after="240" w:line="360" w:lineRule="auto"/>
        <w:ind w:left="720" w:hanging="720"/>
        <w:rPr>
          <w:del w:id="289" w:author="ERCOT" w:date="2024-11-15T14:37:00Z"/>
        </w:rPr>
      </w:pPr>
      <w:del w:id="290" w:author="ERCOT" w:date="2024-11-15T14:37:00Z">
        <w:r w:rsidDel="00E333AA">
          <w:delText>(2)</w:delText>
        </w:r>
        <w:r w:rsidDel="00E333AA">
          <w:tab/>
          <w:delText>The CCF shall:</w:delText>
        </w:r>
      </w:del>
    </w:p>
    <w:p w14:paraId="08D7C253" w14:textId="03D56A3A" w:rsidR="00733D5F" w:rsidDel="00E333AA" w:rsidRDefault="00733D5F" w:rsidP="00733D5F">
      <w:pPr>
        <w:spacing w:after="240"/>
        <w:ind w:left="1440" w:hanging="720"/>
        <w:rPr>
          <w:del w:id="291" w:author="ERCOT" w:date="2024-11-15T14:37:00Z"/>
        </w:rPr>
      </w:pPr>
      <w:del w:id="292" w:author="ERCOT" w:date="2024-11-15T14:37:00Z">
        <w:r w:rsidDel="00E333AA">
          <w:delText>(a)</w:delText>
        </w:r>
        <w:r w:rsidDel="00E333AA">
          <w:tab/>
          <w:delText>Be based on actual solar generator performance data for calendar years 2022 and 2023 all solar renewable Resources in the REC Trading Program during that period for which at least 12 months of performance data are available;</w:delText>
        </w:r>
      </w:del>
    </w:p>
    <w:p w14:paraId="58469A2E" w14:textId="4723F3EF" w:rsidR="00733D5F" w:rsidDel="00E333AA" w:rsidRDefault="00733D5F" w:rsidP="00733D5F">
      <w:pPr>
        <w:spacing w:after="240"/>
        <w:ind w:left="1440" w:hanging="720"/>
        <w:rPr>
          <w:del w:id="293" w:author="ERCOT" w:date="2024-11-15T14:37:00Z"/>
        </w:rPr>
      </w:pPr>
      <w:del w:id="294" w:author="ERCOT" w:date="2024-11-15T14:37:00Z">
        <w:r w:rsidDel="00E333AA">
          <w:delText>(b)</w:delText>
        </w:r>
        <w:r w:rsidDel="00E333AA">
          <w:tab/>
          <w:delText>Represent a weighted average of generator performance; and</w:delText>
        </w:r>
      </w:del>
    </w:p>
    <w:p w14:paraId="2795C11C" w14:textId="49520538" w:rsidR="00733D5F" w:rsidRDefault="00733D5F" w:rsidP="00733D5F">
      <w:pPr>
        <w:spacing w:after="240"/>
        <w:ind w:left="1440" w:hanging="720"/>
      </w:pPr>
      <w:del w:id="295" w:author="ERCOT" w:date="2024-11-15T14:37:00Z">
        <w:r w:rsidDel="00E333AA">
          <w:delText>(c)</w:delText>
        </w:r>
        <w:r w:rsidDel="00E333AA">
          <w:tab/>
          <w:delText>Use all actual generator performance data that are available for each solar renewable Resource, excluding data for testing periods.</w:delText>
        </w:r>
      </w:del>
    </w:p>
    <w:p w14:paraId="371E2650" w14:textId="0F0A94F6" w:rsidR="00733D5F" w:rsidRDefault="00733D5F" w:rsidP="00733D5F">
      <w:pPr>
        <w:spacing w:after="240"/>
        <w:ind w:left="720" w:hanging="720"/>
        <w:rPr>
          <w:iCs/>
        </w:rPr>
      </w:pPr>
      <w:del w:id="296" w:author="ERCOT" w:date="2024-11-15T14:38:00Z">
        <w:r w:rsidDel="00E333AA">
          <w:rPr>
            <w:iCs/>
          </w:rPr>
          <w:delText>(3)</w:delText>
        </w:r>
        <w:r w:rsidDel="00E333AA">
          <w:rPr>
            <w:iCs/>
          </w:rPr>
          <w:tab/>
          <w:delText>For purposes of calculating historical output from renewable capacity, ERCOT shall keep a list of renewable generators, REC certification dates, and annual MWh generation totals.</w:delText>
        </w:r>
      </w:del>
    </w:p>
    <w:p w14:paraId="1AB0AE6C" w14:textId="6909A960" w:rsidR="00733D5F" w:rsidRDefault="00733D5F" w:rsidP="00733D5F">
      <w:pPr>
        <w:spacing w:after="240"/>
        <w:ind w:left="720" w:hanging="720"/>
        <w:rPr>
          <w:iCs/>
        </w:rPr>
      </w:pPr>
      <w:del w:id="297" w:author="ERCOT" w:date="2024-11-15T14:37:00Z">
        <w:r w:rsidDel="00E333AA">
          <w:rPr>
            <w:iCs/>
          </w:rPr>
          <w:delText>(4)</w:delText>
        </w:r>
        <w:r w:rsidDel="00E333AA">
          <w:rPr>
            <w:iCs/>
          </w:rPr>
          <w:tab/>
          <w:delText>ERCOT shall use this revised CCF for the two Compliance Periods immediately after it is set (calendar years 2024 and 2025).  If the PUCT has determined that the REC Trading Program is failing to meet the statutory targets for solar renewable energy capacity in Texas, it will instruct ERCOT to use a different number than that which would be calculated using the formula for the CCF.  Such requests will be published on the ERCOT website within ten Business Days of receipt of the letter from the PUCT.</w:delText>
        </w:r>
      </w:del>
    </w:p>
    <w:p w14:paraId="0720132B" w14:textId="0F870F7B" w:rsidR="00733D5F" w:rsidDel="00213DA7" w:rsidRDefault="00733D5F" w:rsidP="00733D5F">
      <w:pPr>
        <w:keepNext/>
        <w:tabs>
          <w:tab w:val="left" w:pos="1080"/>
        </w:tabs>
        <w:spacing w:before="240" w:after="240"/>
        <w:ind w:left="1080" w:hanging="1080"/>
        <w:outlineLvl w:val="2"/>
        <w:rPr>
          <w:del w:id="298" w:author="ERCOT" w:date="2024-11-15T14:39:00Z"/>
          <w:b/>
          <w:bCs/>
          <w:i/>
        </w:rPr>
      </w:pPr>
      <w:bookmarkStart w:id="299" w:name="_Toc180673472"/>
      <w:bookmarkStart w:id="300" w:name="_Toc239073034"/>
      <w:commentRangeStart w:id="301"/>
      <w:del w:id="302" w:author="ERCOT" w:date="2024-11-15T14:39:00Z">
        <w:r w:rsidDel="00213DA7">
          <w:rPr>
            <w:b/>
            <w:bCs/>
            <w:i/>
          </w:rPr>
          <w:delText>14.9.3</w:delText>
        </w:r>
      </w:del>
      <w:commentRangeEnd w:id="301"/>
      <w:r w:rsidR="00174983">
        <w:rPr>
          <w:rStyle w:val="CommentReference"/>
        </w:rPr>
        <w:commentReference w:id="301"/>
      </w:r>
      <w:del w:id="303" w:author="ERCOT" w:date="2024-11-15T14:39:00Z">
        <w:r w:rsidDel="00213DA7">
          <w:rPr>
            <w:b/>
            <w:bCs/>
            <w:i/>
          </w:rPr>
          <w:tab/>
          <w:delText>Statewide Solar Renewable Portfolio Standard Requirement</w:delText>
        </w:r>
        <w:bookmarkEnd w:id="299"/>
      </w:del>
    </w:p>
    <w:p w14:paraId="748C195B" w14:textId="132F6B0C" w:rsidR="00733D5F" w:rsidDel="00213DA7" w:rsidRDefault="00733D5F" w:rsidP="00733D5F">
      <w:pPr>
        <w:keepNext/>
        <w:spacing w:after="240"/>
        <w:ind w:left="720" w:hanging="720"/>
        <w:rPr>
          <w:del w:id="304" w:author="ERCOT" w:date="2024-11-15T14:39:00Z"/>
          <w:iCs/>
        </w:rPr>
      </w:pPr>
      <w:del w:id="305" w:author="ERCOT" w:date="2024-11-15T14:39:00Z">
        <w:r w:rsidDel="00213DA7">
          <w:delText>(1)</w:delText>
        </w:r>
        <w:r w:rsidDel="00213DA7">
          <w:tab/>
        </w:r>
        <w:r w:rsidDel="00213DA7">
          <w:rPr>
            <w:iCs/>
          </w:rPr>
          <w:delText>ERCOT shall determine the SSRR for a particular Compliance Period as follows:</w:delText>
        </w:r>
      </w:del>
    </w:p>
    <w:p w14:paraId="3DB5B5DD" w14:textId="1D08BC1D" w:rsidR="00733D5F" w:rsidDel="00213DA7" w:rsidRDefault="00733D5F" w:rsidP="00733D5F">
      <w:pPr>
        <w:pStyle w:val="FormulaBold"/>
        <w:rPr>
          <w:del w:id="306" w:author="ERCOT" w:date="2024-11-15T14:39:00Z"/>
        </w:rPr>
      </w:pPr>
      <w:del w:id="307" w:author="ERCOT" w:date="2024-11-15T14:39:00Z">
        <w:r w:rsidDel="00213DA7">
          <w:delText xml:space="preserve">SSRR = (ACT </w:delText>
        </w:r>
        <w:r w:rsidDel="00213DA7">
          <w:rPr>
            <w:rFonts w:ascii="Symbol" w:hAnsi="Symbol"/>
          </w:rPr>
          <w:delText></w:delText>
        </w:r>
        <w:r w:rsidDel="00213DA7">
          <w:delText xml:space="preserve"> h </w:delText>
        </w:r>
        <w:r w:rsidDel="00213DA7">
          <w:rPr>
            <w:rFonts w:ascii="Symbol" w:hAnsi="Symbol"/>
          </w:rPr>
          <w:delText></w:delText>
        </w:r>
        <w:r w:rsidDel="00213DA7">
          <w:delText xml:space="preserve"> CCF) + RCP</w:delText>
        </w:r>
      </w:del>
    </w:p>
    <w:p w14:paraId="7F0EB839" w14:textId="7CBC4517" w:rsidR="00733D5F" w:rsidDel="00213DA7" w:rsidRDefault="00733D5F" w:rsidP="00733D5F">
      <w:pPr>
        <w:rPr>
          <w:del w:id="308" w:author="ERCOT" w:date="2024-11-15T14:39:00Z"/>
        </w:rPr>
      </w:pPr>
      <w:del w:id="309" w:author="ERCOT" w:date="2024-11-15T14:39:00Z">
        <w:r w:rsidDel="00213DA7">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733D5F" w:rsidDel="00213DA7" w14:paraId="08DAED0D" w14:textId="7EB7EE5F" w:rsidTr="003D6E6E">
        <w:trPr>
          <w:trHeight w:val="548"/>
          <w:del w:id="310" w:author="ERCOT" w:date="2024-11-15T14:39:00Z"/>
        </w:trPr>
        <w:tc>
          <w:tcPr>
            <w:tcW w:w="1070" w:type="dxa"/>
          </w:tcPr>
          <w:p w14:paraId="72BE53D9" w14:textId="4CB380B6" w:rsidR="00733D5F" w:rsidDel="00213DA7" w:rsidRDefault="00733D5F" w:rsidP="003D6E6E">
            <w:pPr>
              <w:pStyle w:val="TableBody"/>
              <w:rPr>
                <w:del w:id="311" w:author="ERCOT" w:date="2024-11-15T14:39:00Z"/>
                <w:b/>
              </w:rPr>
            </w:pPr>
            <w:del w:id="312" w:author="ERCOT" w:date="2024-11-15T14:39:00Z">
              <w:r w:rsidDel="00213DA7">
                <w:rPr>
                  <w:b/>
                </w:rPr>
                <w:delText>Variable</w:delText>
              </w:r>
            </w:del>
          </w:p>
        </w:tc>
        <w:tc>
          <w:tcPr>
            <w:tcW w:w="870" w:type="dxa"/>
          </w:tcPr>
          <w:p w14:paraId="0AA39077" w14:textId="2B4731C1" w:rsidR="00733D5F" w:rsidDel="00213DA7" w:rsidRDefault="00733D5F" w:rsidP="003D6E6E">
            <w:pPr>
              <w:pStyle w:val="TableBody"/>
              <w:rPr>
                <w:del w:id="313" w:author="ERCOT" w:date="2024-11-15T14:39:00Z"/>
                <w:b/>
              </w:rPr>
            </w:pPr>
            <w:del w:id="314" w:author="ERCOT" w:date="2024-11-15T14:39:00Z">
              <w:r w:rsidDel="00213DA7">
                <w:rPr>
                  <w:b/>
                </w:rPr>
                <w:delText>Unit</w:delText>
              </w:r>
            </w:del>
          </w:p>
        </w:tc>
        <w:tc>
          <w:tcPr>
            <w:tcW w:w="7025" w:type="dxa"/>
          </w:tcPr>
          <w:p w14:paraId="3FE9D69C" w14:textId="45E509DB" w:rsidR="00733D5F" w:rsidDel="00213DA7" w:rsidRDefault="00733D5F" w:rsidP="003D6E6E">
            <w:pPr>
              <w:pStyle w:val="TableBody"/>
              <w:rPr>
                <w:del w:id="315" w:author="ERCOT" w:date="2024-11-15T14:39:00Z"/>
                <w:b/>
              </w:rPr>
            </w:pPr>
            <w:del w:id="316" w:author="ERCOT" w:date="2024-11-15T14:39:00Z">
              <w:r w:rsidDel="00213DA7">
                <w:rPr>
                  <w:b/>
                </w:rPr>
                <w:delText>Description</w:delText>
              </w:r>
            </w:del>
          </w:p>
        </w:tc>
      </w:tr>
      <w:tr w:rsidR="00733D5F" w:rsidDel="00213DA7" w14:paraId="18D52F32" w14:textId="6F963D1F" w:rsidTr="003D6E6E">
        <w:trPr>
          <w:trHeight w:val="448"/>
          <w:del w:id="317" w:author="ERCOT" w:date="2024-11-15T14:39:00Z"/>
        </w:trPr>
        <w:tc>
          <w:tcPr>
            <w:tcW w:w="1070" w:type="dxa"/>
          </w:tcPr>
          <w:p w14:paraId="51C4BF0C" w14:textId="59686FFC" w:rsidR="00733D5F" w:rsidDel="00213DA7" w:rsidRDefault="00733D5F" w:rsidP="003D6E6E">
            <w:pPr>
              <w:pStyle w:val="TableBody"/>
              <w:rPr>
                <w:del w:id="318" w:author="ERCOT" w:date="2024-11-15T14:39:00Z"/>
              </w:rPr>
            </w:pPr>
            <w:del w:id="319" w:author="ERCOT" w:date="2024-11-15T14:39:00Z">
              <w:r w:rsidDel="00213DA7">
                <w:delText>ACT</w:delText>
              </w:r>
            </w:del>
          </w:p>
        </w:tc>
        <w:tc>
          <w:tcPr>
            <w:tcW w:w="870" w:type="dxa"/>
          </w:tcPr>
          <w:p w14:paraId="03E21976" w14:textId="214B2EC6" w:rsidR="00733D5F" w:rsidDel="00213DA7" w:rsidRDefault="00733D5F" w:rsidP="003D6E6E">
            <w:pPr>
              <w:pStyle w:val="TableBody"/>
              <w:rPr>
                <w:del w:id="320" w:author="ERCOT" w:date="2024-11-15T14:39:00Z"/>
              </w:rPr>
            </w:pPr>
            <w:del w:id="321" w:author="ERCOT" w:date="2024-11-15T14:39:00Z">
              <w:r w:rsidDel="00213DA7">
                <w:delText>MW</w:delText>
              </w:r>
            </w:del>
          </w:p>
        </w:tc>
        <w:tc>
          <w:tcPr>
            <w:tcW w:w="7025" w:type="dxa"/>
          </w:tcPr>
          <w:p w14:paraId="13F77F23" w14:textId="3AD7459C" w:rsidR="00733D5F" w:rsidDel="00213DA7" w:rsidRDefault="00733D5F" w:rsidP="003D6E6E">
            <w:pPr>
              <w:pStyle w:val="TableBody"/>
              <w:rPr>
                <w:del w:id="322" w:author="ERCOT" w:date="2024-11-15T14:39:00Z"/>
              </w:rPr>
            </w:pPr>
            <w:del w:id="323" w:author="ERCOT" w:date="2024-11-15T14:39:00Z">
              <w:r w:rsidDel="00213DA7">
                <w:rPr>
                  <w:iCs w:val="0"/>
                </w:rPr>
                <w:delText>Annual Capacity Target for new solar renewable energy generation facilities.</w:delText>
              </w:r>
            </w:del>
          </w:p>
        </w:tc>
      </w:tr>
      <w:tr w:rsidR="00733D5F" w:rsidDel="00213DA7" w14:paraId="74753FBE" w14:textId="01B533D9" w:rsidTr="003D6E6E">
        <w:trPr>
          <w:trHeight w:val="341"/>
          <w:del w:id="324" w:author="ERCOT" w:date="2024-11-15T14:39:00Z"/>
        </w:trPr>
        <w:tc>
          <w:tcPr>
            <w:tcW w:w="1070" w:type="dxa"/>
          </w:tcPr>
          <w:p w14:paraId="45803D99" w14:textId="198322E0" w:rsidR="00733D5F" w:rsidRPr="008E200A" w:rsidDel="00213DA7" w:rsidRDefault="00733D5F" w:rsidP="003D6E6E">
            <w:pPr>
              <w:pStyle w:val="TableBody"/>
              <w:rPr>
                <w:del w:id="325" w:author="ERCOT" w:date="2024-11-15T14:39:00Z"/>
                <w:i/>
              </w:rPr>
            </w:pPr>
            <w:del w:id="326" w:author="ERCOT" w:date="2024-11-15T14:39:00Z">
              <w:r w:rsidRPr="008E200A" w:rsidDel="00213DA7">
                <w:rPr>
                  <w:i/>
                </w:rPr>
                <w:delText>h</w:delText>
              </w:r>
            </w:del>
          </w:p>
        </w:tc>
        <w:tc>
          <w:tcPr>
            <w:tcW w:w="870" w:type="dxa"/>
          </w:tcPr>
          <w:p w14:paraId="63C7E568" w14:textId="1037D675" w:rsidR="00733D5F" w:rsidDel="00213DA7" w:rsidRDefault="00733D5F" w:rsidP="003D6E6E">
            <w:pPr>
              <w:pStyle w:val="TableBody"/>
              <w:rPr>
                <w:del w:id="327" w:author="ERCOT" w:date="2024-11-15T14:39:00Z"/>
              </w:rPr>
            </w:pPr>
            <w:del w:id="328" w:author="ERCOT" w:date="2024-11-15T14:39:00Z">
              <w:r w:rsidDel="00213DA7">
                <w:delText>None</w:delText>
              </w:r>
            </w:del>
          </w:p>
        </w:tc>
        <w:tc>
          <w:tcPr>
            <w:tcW w:w="7025" w:type="dxa"/>
          </w:tcPr>
          <w:p w14:paraId="06B8A3EC" w14:textId="6ABD7818" w:rsidR="00733D5F" w:rsidDel="00213DA7" w:rsidRDefault="00733D5F" w:rsidP="003D6E6E">
            <w:pPr>
              <w:pStyle w:val="TableBody"/>
              <w:rPr>
                <w:del w:id="329" w:author="ERCOT" w:date="2024-11-15T14:39:00Z"/>
              </w:rPr>
            </w:pPr>
            <w:del w:id="330" w:author="ERCOT" w:date="2024-11-15T14:39:00Z">
              <w:r w:rsidDel="00213DA7">
                <w:rPr>
                  <w:iCs w:val="0"/>
                </w:rPr>
                <w:delText>Number of hours in the Compliance Period.  h = 8,760 for the 2024 Compliance Period and 5,840 for the 2025 Compliance Period.</w:delText>
              </w:r>
            </w:del>
          </w:p>
        </w:tc>
      </w:tr>
      <w:tr w:rsidR="00733D5F" w:rsidDel="00213DA7" w14:paraId="172955FB" w14:textId="0C2BA320" w:rsidTr="003D6E6E">
        <w:trPr>
          <w:trHeight w:val="260"/>
          <w:del w:id="331" w:author="ERCOT" w:date="2024-11-15T14:39:00Z"/>
        </w:trPr>
        <w:tc>
          <w:tcPr>
            <w:tcW w:w="1070" w:type="dxa"/>
          </w:tcPr>
          <w:p w14:paraId="511B3FE7" w14:textId="5B0453E8" w:rsidR="00733D5F" w:rsidDel="00213DA7" w:rsidRDefault="00733D5F" w:rsidP="003D6E6E">
            <w:pPr>
              <w:pStyle w:val="TableBody"/>
              <w:rPr>
                <w:del w:id="332" w:author="ERCOT" w:date="2024-11-15T14:39:00Z"/>
                <w:iCs w:val="0"/>
              </w:rPr>
            </w:pPr>
            <w:del w:id="333" w:author="ERCOT" w:date="2024-11-15T14:39:00Z">
              <w:r w:rsidDel="00213DA7">
                <w:rPr>
                  <w:iCs w:val="0"/>
                </w:rPr>
                <w:lastRenderedPageBreak/>
                <w:delText>CCF</w:delText>
              </w:r>
            </w:del>
          </w:p>
        </w:tc>
        <w:tc>
          <w:tcPr>
            <w:tcW w:w="870" w:type="dxa"/>
          </w:tcPr>
          <w:p w14:paraId="1D6F5FB4" w14:textId="25637B0F" w:rsidR="00733D5F" w:rsidDel="00213DA7" w:rsidRDefault="00733D5F" w:rsidP="003D6E6E">
            <w:pPr>
              <w:pStyle w:val="TableBody"/>
              <w:rPr>
                <w:del w:id="334" w:author="ERCOT" w:date="2024-11-15T14:39:00Z"/>
              </w:rPr>
            </w:pPr>
            <w:del w:id="335" w:author="ERCOT" w:date="2024-11-15T14:39:00Z">
              <w:r w:rsidDel="00213DA7">
                <w:delText>None</w:delText>
              </w:r>
            </w:del>
          </w:p>
        </w:tc>
        <w:tc>
          <w:tcPr>
            <w:tcW w:w="7025" w:type="dxa"/>
          </w:tcPr>
          <w:p w14:paraId="54B74D9D" w14:textId="3D8E0391" w:rsidR="00733D5F" w:rsidDel="00213DA7" w:rsidRDefault="00733D5F" w:rsidP="003D6E6E">
            <w:pPr>
              <w:pStyle w:val="TableBody"/>
              <w:rPr>
                <w:del w:id="336" w:author="ERCOT" w:date="2024-11-15T14:39:00Z"/>
                <w:iCs w:val="0"/>
              </w:rPr>
            </w:pPr>
            <w:del w:id="337" w:author="ERCOT" w:date="2024-11-15T14:39:00Z">
              <w:r w:rsidDel="00213DA7">
                <w:rPr>
                  <w:iCs w:val="0"/>
                </w:rPr>
                <w:delText>Capacity Conversion Factor.</w:delText>
              </w:r>
            </w:del>
          </w:p>
        </w:tc>
      </w:tr>
      <w:tr w:rsidR="00733D5F" w:rsidDel="00213DA7" w14:paraId="7F940F62" w14:textId="64BF9713" w:rsidTr="003D6E6E">
        <w:trPr>
          <w:trHeight w:val="314"/>
          <w:del w:id="338" w:author="ERCOT" w:date="2024-11-15T14:39:00Z"/>
        </w:trPr>
        <w:tc>
          <w:tcPr>
            <w:tcW w:w="1070" w:type="dxa"/>
          </w:tcPr>
          <w:p w14:paraId="27D43EC6" w14:textId="6E6C57C2" w:rsidR="00733D5F" w:rsidDel="00213DA7" w:rsidRDefault="00733D5F" w:rsidP="003D6E6E">
            <w:pPr>
              <w:pStyle w:val="TableBody"/>
              <w:rPr>
                <w:del w:id="339" w:author="ERCOT" w:date="2024-11-15T14:39:00Z"/>
                <w:iCs w:val="0"/>
              </w:rPr>
            </w:pPr>
            <w:del w:id="340" w:author="ERCOT" w:date="2024-11-15T14:39:00Z">
              <w:r w:rsidDel="00213DA7">
                <w:rPr>
                  <w:iCs w:val="0"/>
                </w:rPr>
                <w:delText>RCP</w:delText>
              </w:r>
            </w:del>
          </w:p>
        </w:tc>
        <w:tc>
          <w:tcPr>
            <w:tcW w:w="870" w:type="dxa"/>
          </w:tcPr>
          <w:p w14:paraId="1478FB70" w14:textId="4E1F43AD" w:rsidR="00733D5F" w:rsidDel="00213DA7" w:rsidRDefault="00733D5F" w:rsidP="003D6E6E">
            <w:pPr>
              <w:pStyle w:val="TableBody"/>
              <w:rPr>
                <w:del w:id="341" w:author="ERCOT" w:date="2024-11-15T14:39:00Z"/>
              </w:rPr>
            </w:pPr>
            <w:del w:id="342" w:author="ERCOT" w:date="2024-11-15T14:39:00Z">
              <w:r w:rsidDel="00213DA7">
                <w:delText>None</w:delText>
              </w:r>
            </w:del>
          </w:p>
        </w:tc>
        <w:tc>
          <w:tcPr>
            <w:tcW w:w="7025" w:type="dxa"/>
          </w:tcPr>
          <w:p w14:paraId="0052B26F" w14:textId="5E7F9312" w:rsidR="00733D5F" w:rsidDel="00213DA7" w:rsidRDefault="00733D5F" w:rsidP="003D6E6E">
            <w:pPr>
              <w:pStyle w:val="TableBody"/>
              <w:rPr>
                <w:del w:id="343" w:author="ERCOT" w:date="2024-11-15T14:39:00Z"/>
                <w:iCs w:val="0"/>
              </w:rPr>
            </w:pPr>
            <w:del w:id="344" w:author="ERCOT" w:date="2024-11-15T14:39:00Z">
              <w:r w:rsidDel="00213DA7">
                <w:rPr>
                  <w:iCs w:val="0"/>
                </w:rPr>
                <w:delText>The number of Compliance Premiums retired from solar Resources only during the previous Compliance Period.</w:delText>
              </w:r>
            </w:del>
          </w:p>
        </w:tc>
      </w:tr>
    </w:tbl>
    <w:bookmarkEnd w:id="300"/>
    <w:p w14:paraId="6E1F123E" w14:textId="2DBC693F" w:rsidR="00733D5F" w:rsidDel="00213DA7" w:rsidRDefault="00733D5F" w:rsidP="00733D5F">
      <w:pPr>
        <w:keepNext/>
        <w:widowControl w:val="0"/>
        <w:tabs>
          <w:tab w:val="left" w:pos="1260"/>
        </w:tabs>
        <w:spacing w:before="480" w:after="240"/>
        <w:ind w:left="1260" w:hanging="1260"/>
        <w:outlineLvl w:val="3"/>
        <w:rPr>
          <w:del w:id="345" w:author="ERCOT" w:date="2024-11-15T14:39:00Z"/>
          <w:b/>
          <w:bCs/>
          <w:snapToGrid w:val="0"/>
        </w:rPr>
      </w:pPr>
      <w:commentRangeStart w:id="346"/>
      <w:del w:id="347" w:author="ERCOT" w:date="2024-11-15T14:39:00Z">
        <w:r w:rsidDel="00213DA7">
          <w:rPr>
            <w:b/>
            <w:bCs/>
            <w:snapToGrid w:val="0"/>
          </w:rPr>
          <w:delText>14.9.3.1</w:delText>
        </w:r>
      </w:del>
      <w:commentRangeEnd w:id="346"/>
      <w:r w:rsidR="00174983">
        <w:rPr>
          <w:rStyle w:val="CommentReference"/>
        </w:rPr>
        <w:commentReference w:id="346"/>
      </w:r>
      <w:del w:id="348" w:author="ERCOT" w:date="2024-11-15T14:39:00Z">
        <w:r w:rsidDel="00213DA7">
          <w:rPr>
            <w:b/>
            <w:bCs/>
            <w:snapToGrid w:val="0"/>
          </w:rPr>
          <w:tab/>
          <w:delText>Preliminary Solar Renewable Portfolio Standard Requirement for Retail Entities</w:delText>
        </w:r>
      </w:del>
    </w:p>
    <w:p w14:paraId="390BD57A" w14:textId="1724AD1D" w:rsidR="00733D5F" w:rsidDel="00213DA7" w:rsidRDefault="00733D5F" w:rsidP="00733D5F">
      <w:pPr>
        <w:keepNext/>
        <w:spacing w:after="240"/>
        <w:ind w:left="720" w:hanging="720"/>
        <w:rPr>
          <w:del w:id="349" w:author="ERCOT" w:date="2024-11-15T14:39:00Z"/>
          <w:iCs/>
        </w:rPr>
      </w:pPr>
      <w:del w:id="350" w:author="ERCOT" w:date="2024-11-15T14:39:00Z">
        <w:r w:rsidDel="00213DA7">
          <w:rPr>
            <w:iCs/>
          </w:rPr>
          <w:delText>(1)</w:delText>
        </w:r>
        <w:r w:rsidDel="00213DA7">
          <w:rPr>
            <w:iCs/>
          </w:rPr>
          <w:tab/>
          <w:delText>ERCOT shall determine each Retail Entity’s Preliminary SRPS Requirement as follows:</w:delText>
        </w:r>
      </w:del>
    </w:p>
    <w:p w14:paraId="16097407" w14:textId="2A72504A" w:rsidR="00733D5F" w:rsidDel="00213DA7" w:rsidRDefault="00733D5F" w:rsidP="00733D5F">
      <w:pPr>
        <w:pStyle w:val="FormulaBold"/>
        <w:rPr>
          <w:del w:id="351" w:author="ERCOT" w:date="2024-11-15T14:39:00Z"/>
        </w:rPr>
      </w:pPr>
      <w:del w:id="352" w:author="ERCOT" w:date="2024-11-15T14:39:00Z">
        <w:r w:rsidDel="00213DA7">
          <w:delText xml:space="preserve">Preliminary SRPS Requirement </w:delText>
        </w:r>
        <w:r w:rsidDel="00213DA7">
          <w:rPr>
            <w:i/>
            <w:vertAlign w:val="subscript"/>
          </w:rPr>
          <w:delText>i</w:delText>
        </w:r>
        <w:r w:rsidDel="00213DA7">
          <w:rPr>
            <w:vertAlign w:val="subscript"/>
          </w:rPr>
          <w:delText xml:space="preserve"> </w:delText>
        </w:r>
        <w:r w:rsidDel="00213DA7">
          <w:delText xml:space="preserve">= SSRR * (CRSRES </w:delText>
        </w:r>
        <w:r w:rsidDel="00213DA7">
          <w:rPr>
            <w:i/>
            <w:vertAlign w:val="subscript"/>
          </w:rPr>
          <w:delText>i</w:delText>
        </w:r>
        <w:r w:rsidDel="00213DA7">
          <w:delText xml:space="preserve"> / TS)</w:delText>
        </w:r>
      </w:del>
    </w:p>
    <w:p w14:paraId="03B4E7B2" w14:textId="663ACE2F" w:rsidR="00733D5F" w:rsidDel="00213DA7" w:rsidRDefault="00733D5F" w:rsidP="00733D5F">
      <w:pPr>
        <w:rPr>
          <w:del w:id="353" w:author="ERCOT" w:date="2024-11-15T14:39:00Z"/>
        </w:rPr>
      </w:pPr>
      <w:del w:id="354" w:author="ERCOT" w:date="2024-11-15T14:39:00Z">
        <w:r w:rsidDel="00213DA7">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733D5F" w:rsidDel="00213DA7" w14:paraId="2EA9B2DD" w14:textId="4BDB191F" w:rsidTr="003D6E6E">
        <w:trPr>
          <w:trHeight w:val="548"/>
          <w:del w:id="355" w:author="ERCOT" w:date="2024-11-15T14:39:00Z"/>
        </w:trPr>
        <w:tc>
          <w:tcPr>
            <w:tcW w:w="1070" w:type="dxa"/>
          </w:tcPr>
          <w:p w14:paraId="4E293F27" w14:textId="47551FBB" w:rsidR="00733D5F" w:rsidDel="00213DA7" w:rsidRDefault="00733D5F" w:rsidP="003D6E6E">
            <w:pPr>
              <w:pStyle w:val="TableBody"/>
              <w:rPr>
                <w:del w:id="356" w:author="ERCOT" w:date="2024-11-15T14:39:00Z"/>
                <w:b/>
              </w:rPr>
            </w:pPr>
            <w:del w:id="357" w:author="ERCOT" w:date="2024-11-15T14:39:00Z">
              <w:r w:rsidDel="00213DA7">
                <w:rPr>
                  <w:b/>
                </w:rPr>
                <w:delText>Variable</w:delText>
              </w:r>
            </w:del>
          </w:p>
        </w:tc>
        <w:tc>
          <w:tcPr>
            <w:tcW w:w="870" w:type="dxa"/>
          </w:tcPr>
          <w:p w14:paraId="1F688A72" w14:textId="02747306" w:rsidR="00733D5F" w:rsidDel="00213DA7" w:rsidRDefault="00733D5F" w:rsidP="003D6E6E">
            <w:pPr>
              <w:pStyle w:val="TableBody"/>
              <w:rPr>
                <w:del w:id="358" w:author="ERCOT" w:date="2024-11-15T14:39:00Z"/>
                <w:b/>
              </w:rPr>
            </w:pPr>
            <w:del w:id="359" w:author="ERCOT" w:date="2024-11-15T14:39:00Z">
              <w:r w:rsidDel="00213DA7">
                <w:rPr>
                  <w:b/>
                </w:rPr>
                <w:delText>Unit</w:delText>
              </w:r>
            </w:del>
          </w:p>
        </w:tc>
        <w:tc>
          <w:tcPr>
            <w:tcW w:w="7025" w:type="dxa"/>
          </w:tcPr>
          <w:p w14:paraId="0893F1A3" w14:textId="25C32E7C" w:rsidR="00733D5F" w:rsidDel="00213DA7" w:rsidRDefault="00733D5F" w:rsidP="003D6E6E">
            <w:pPr>
              <w:pStyle w:val="TableBody"/>
              <w:rPr>
                <w:del w:id="360" w:author="ERCOT" w:date="2024-11-15T14:39:00Z"/>
                <w:b/>
              </w:rPr>
            </w:pPr>
            <w:del w:id="361" w:author="ERCOT" w:date="2024-11-15T14:39:00Z">
              <w:r w:rsidDel="00213DA7">
                <w:rPr>
                  <w:b/>
                </w:rPr>
                <w:delText>Description</w:delText>
              </w:r>
            </w:del>
          </w:p>
        </w:tc>
      </w:tr>
      <w:tr w:rsidR="00733D5F" w:rsidDel="00213DA7" w14:paraId="6DB75FAA" w14:textId="27DC0F17" w:rsidTr="003D6E6E">
        <w:trPr>
          <w:trHeight w:val="448"/>
          <w:del w:id="362" w:author="ERCOT" w:date="2024-11-15T14:39:00Z"/>
        </w:trPr>
        <w:tc>
          <w:tcPr>
            <w:tcW w:w="1070" w:type="dxa"/>
          </w:tcPr>
          <w:p w14:paraId="3F3F880D" w14:textId="024E2946" w:rsidR="00733D5F" w:rsidRPr="00D540B0" w:rsidDel="00213DA7" w:rsidRDefault="00733D5F" w:rsidP="003D6E6E">
            <w:pPr>
              <w:pStyle w:val="TableBody"/>
              <w:rPr>
                <w:del w:id="363" w:author="ERCOT" w:date="2024-11-15T14:39:00Z"/>
                <w:i/>
              </w:rPr>
            </w:pPr>
            <w:del w:id="364" w:author="ERCOT" w:date="2024-11-15T14:39:00Z">
              <w:r w:rsidRPr="00D540B0" w:rsidDel="00213DA7">
                <w:rPr>
                  <w:i/>
                </w:rPr>
                <w:delText>i</w:delText>
              </w:r>
            </w:del>
          </w:p>
        </w:tc>
        <w:tc>
          <w:tcPr>
            <w:tcW w:w="870" w:type="dxa"/>
          </w:tcPr>
          <w:p w14:paraId="0353244E" w14:textId="7F50AC17" w:rsidR="00733D5F" w:rsidDel="00213DA7" w:rsidRDefault="00733D5F" w:rsidP="003D6E6E">
            <w:pPr>
              <w:pStyle w:val="TableBody"/>
              <w:rPr>
                <w:del w:id="365" w:author="ERCOT" w:date="2024-11-15T14:39:00Z"/>
              </w:rPr>
            </w:pPr>
            <w:del w:id="366" w:author="ERCOT" w:date="2024-11-15T14:39:00Z">
              <w:r w:rsidDel="00213DA7">
                <w:delText>None</w:delText>
              </w:r>
            </w:del>
          </w:p>
        </w:tc>
        <w:tc>
          <w:tcPr>
            <w:tcW w:w="7025" w:type="dxa"/>
          </w:tcPr>
          <w:p w14:paraId="27A4860D" w14:textId="37D95699" w:rsidR="00733D5F" w:rsidDel="00213DA7" w:rsidRDefault="00733D5F" w:rsidP="003D6E6E">
            <w:pPr>
              <w:pStyle w:val="TableBody"/>
              <w:rPr>
                <w:del w:id="367" w:author="ERCOT" w:date="2024-11-15T14:39:00Z"/>
              </w:rPr>
            </w:pPr>
            <w:del w:id="368" w:author="ERCOT" w:date="2024-11-15T14:39:00Z">
              <w:r w:rsidDel="00213DA7">
                <w:rPr>
                  <w:iCs w:val="0"/>
                </w:rPr>
                <w:delText>Specific Retail Entity.</w:delText>
              </w:r>
            </w:del>
          </w:p>
        </w:tc>
      </w:tr>
      <w:tr w:rsidR="00733D5F" w:rsidDel="00213DA7" w14:paraId="24F24AD3" w14:textId="598F167F" w:rsidTr="003D6E6E">
        <w:trPr>
          <w:trHeight w:val="341"/>
          <w:del w:id="369" w:author="ERCOT" w:date="2024-11-15T14:39:00Z"/>
        </w:trPr>
        <w:tc>
          <w:tcPr>
            <w:tcW w:w="1070" w:type="dxa"/>
          </w:tcPr>
          <w:p w14:paraId="2EDDDD6B" w14:textId="4AA4E691" w:rsidR="00733D5F" w:rsidDel="00213DA7" w:rsidRDefault="00733D5F" w:rsidP="003D6E6E">
            <w:pPr>
              <w:pStyle w:val="TableBody"/>
              <w:rPr>
                <w:del w:id="370" w:author="ERCOT" w:date="2024-11-15T14:39:00Z"/>
              </w:rPr>
            </w:pPr>
            <w:del w:id="371" w:author="ERCOT" w:date="2024-11-15T14:39:00Z">
              <w:r w:rsidDel="00213DA7">
                <w:rPr>
                  <w:iCs w:val="0"/>
                </w:rPr>
                <w:delText>SSRR</w:delText>
              </w:r>
            </w:del>
          </w:p>
        </w:tc>
        <w:tc>
          <w:tcPr>
            <w:tcW w:w="870" w:type="dxa"/>
          </w:tcPr>
          <w:p w14:paraId="108411A3" w14:textId="0BAFB679" w:rsidR="00733D5F" w:rsidDel="00213DA7" w:rsidRDefault="00733D5F" w:rsidP="003D6E6E">
            <w:pPr>
              <w:pStyle w:val="TableBody"/>
              <w:rPr>
                <w:del w:id="372" w:author="ERCOT" w:date="2024-11-15T14:39:00Z"/>
              </w:rPr>
            </w:pPr>
            <w:del w:id="373" w:author="ERCOT" w:date="2024-11-15T14:39:00Z">
              <w:r w:rsidDel="00213DA7">
                <w:delText>REC</w:delText>
              </w:r>
            </w:del>
          </w:p>
        </w:tc>
        <w:tc>
          <w:tcPr>
            <w:tcW w:w="7025" w:type="dxa"/>
          </w:tcPr>
          <w:p w14:paraId="35A563CC" w14:textId="3B4823B8" w:rsidR="00733D5F" w:rsidDel="00213DA7" w:rsidRDefault="00733D5F" w:rsidP="003D6E6E">
            <w:pPr>
              <w:pStyle w:val="TableBody"/>
              <w:rPr>
                <w:del w:id="374" w:author="ERCOT" w:date="2024-11-15T14:39:00Z"/>
              </w:rPr>
            </w:pPr>
            <w:del w:id="375" w:author="ERCOT" w:date="2024-11-15T14:39:00Z">
              <w:r w:rsidDel="00213DA7">
                <w:rPr>
                  <w:iCs w:val="0"/>
                </w:rPr>
                <w:delText>Statewide SRPS Requirement.</w:delText>
              </w:r>
            </w:del>
          </w:p>
        </w:tc>
      </w:tr>
      <w:tr w:rsidR="00733D5F" w:rsidDel="00213DA7" w14:paraId="199AD724" w14:textId="09CC70B5" w:rsidTr="003D6E6E">
        <w:trPr>
          <w:trHeight w:val="260"/>
          <w:del w:id="376" w:author="ERCOT" w:date="2024-11-15T14:39:00Z"/>
        </w:trPr>
        <w:tc>
          <w:tcPr>
            <w:tcW w:w="1070" w:type="dxa"/>
          </w:tcPr>
          <w:p w14:paraId="7E2D3F97" w14:textId="429F8255" w:rsidR="00733D5F" w:rsidDel="00213DA7" w:rsidRDefault="00733D5F" w:rsidP="003D6E6E">
            <w:pPr>
              <w:pStyle w:val="TableBody"/>
              <w:rPr>
                <w:del w:id="377" w:author="ERCOT" w:date="2024-11-15T14:39:00Z"/>
                <w:iCs w:val="0"/>
              </w:rPr>
            </w:pPr>
            <w:del w:id="378" w:author="ERCOT" w:date="2024-11-15T14:39:00Z">
              <w:r w:rsidDel="00213DA7">
                <w:delText xml:space="preserve">CRSRES </w:delText>
              </w:r>
              <w:r w:rsidRPr="00035D2F" w:rsidDel="00213DA7">
                <w:rPr>
                  <w:vertAlign w:val="subscript"/>
                </w:rPr>
                <w:delText>i</w:delText>
              </w:r>
            </w:del>
          </w:p>
        </w:tc>
        <w:tc>
          <w:tcPr>
            <w:tcW w:w="870" w:type="dxa"/>
          </w:tcPr>
          <w:p w14:paraId="28ED73E0" w14:textId="4EB8827B" w:rsidR="00733D5F" w:rsidDel="00213DA7" w:rsidRDefault="00733D5F" w:rsidP="003D6E6E">
            <w:pPr>
              <w:pStyle w:val="TableBody"/>
              <w:rPr>
                <w:del w:id="379" w:author="ERCOT" w:date="2024-11-15T14:39:00Z"/>
              </w:rPr>
            </w:pPr>
            <w:del w:id="380" w:author="ERCOT" w:date="2024-11-15T14:39:00Z">
              <w:r w:rsidDel="00213DA7">
                <w:delText>MWh</w:delText>
              </w:r>
            </w:del>
          </w:p>
        </w:tc>
        <w:tc>
          <w:tcPr>
            <w:tcW w:w="7025" w:type="dxa"/>
          </w:tcPr>
          <w:p w14:paraId="38832122" w14:textId="5416CD3D" w:rsidR="00733D5F" w:rsidDel="00213DA7" w:rsidRDefault="00733D5F" w:rsidP="003D6E6E">
            <w:pPr>
              <w:pStyle w:val="TableBody"/>
              <w:rPr>
                <w:del w:id="381" w:author="ERCOT" w:date="2024-11-15T14:39:00Z"/>
                <w:iCs w:val="0"/>
              </w:rPr>
            </w:pPr>
            <w:del w:id="382" w:author="ERCOT" w:date="2024-11-15T14:39:00Z">
              <w:r w:rsidDel="00213DA7">
                <w:delText>Retail sales of the specific Retail Entity to Texas Customers during the Compliance Period, excluding sales by the specific Retail Entity to any Electric Service Identifiers (ESI IDs)</w:delText>
              </w:r>
              <w:r w:rsidRPr="00E05922" w:rsidDel="00213DA7">
                <w:delText xml:space="preserve"> </w:delText>
              </w:r>
              <w:r w:rsidDel="00213DA7">
                <w:delText xml:space="preserve">or accounts </w:delText>
              </w:r>
              <w:r w:rsidRPr="00E05922" w:rsidDel="00213DA7">
                <w:delText>for which an opt-out notice has been submitted</w:delText>
              </w:r>
              <w:r w:rsidDel="00213DA7">
                <w:delText xml:space="preserve"> under subsection (f) of P.U.C. </w:delText>
              </w:r>
              <w:r w:rsidRPr="00862F81" w:rsidDel="00213DA7">
                <w:rPr>
                  <w:smallCaps/>
                </w:rPr>
                <w:delText>Subst</w:delText>
              </w:r>
              <w:r w:rsidDel="00213DA7">
                <w:delText>. R. 25.173, Renewable Energy Credit Program.</w:delText>
              </w:r>
            </w:del>
          </w:p>
        </w:tc>
      </w:tr>
      <w:tr w:rsidR="00733D5F" w:rsidDel="00213DA7" w14:paraId="25003F55" w14:textId="080EED7B" w:rsidTr="003D6E6E">
        <w:trPr>
          <w:trHeight w:val="314"/>
          <w:del w:id="383" w:author="ERCOT" w:date="2024-11-15T14:39:00Z"/>
        </w:trPr>
        <w:tc>
          <w:tcPr>
            <w:tcW w:w="1070" w:type="dxa"/>
          </w:tcPr>
          <w:p w14:paraId="643C45FC" w14:textId="151E3D10" w:rsidR="00733D5F" w:rsidDel="00213DA7" w:rsidRDefault="00733D5F" w:rsidP="003D6E6E">
            <w:pPr>
              <w:pStyle w:val="TableBody"/>
              <w:rPr>
                <w:del w:id="384" w:author="ERCOT" w:date="2024-11-15T14:39:00Z"/>
                <w:iCs w:val="0"/>
              </w:rPr>
            </w:pPr>
            <w:del w:id="385" w:author="ERCOT" w:date="2024-11-15T14:39:00Z">
              <w:r w:rsidDel="00213DA7">
                <w:delText>TS</w:delText>
              </w:r>
            </w:del>
          </w:p>
        </w:tc>
        <w:tc>
          <w:tcPr>
            <w:tcW w:w="870" w:type="dxa"/>
          </w:tcPr>
          <w:p w14:paraId="7755C071" w14:textId="175BE1B5" w:rsidR="00733D5F" w:rsidDel="00213DA7" w:rsidRDefault="00733D5F" w:rsidP="003D6E6E">
            <w:pPr>
              <w:pStyle w:val="TableBody"/>
              <w:rPr>
                <w:del w:id="386" w:author="ERCOT" w:date="2024-11-15T14:39:00Z"/>
              </w:rPr>
            </w:pPr>
            <w:del w:id="387" w:author="ERCOT" w:date="2024-11-15T14:39:00Z">
              <w:r w:rsidDel="00213DA7">
                <w:delText>MWh</w:delText>
              </w:r>
            </w:del>
          </w:p>
        </w:tc>
        <w:tc>
          <w:tcPr>
            <w:tcW w:w="7025" w:type="dxa"/>
          </w:tcPr>
          <w:p w14:paraId="2FC49E78" w14:textId="03AFBDBF" w:rsidR="00733D5F" w:rsidDel="00213DA7" w:rsidRDefault="00733D5F" w:rsidP="003D6E6E">
            <w:pPr>
              <w:pStyle w:val="TableBody"/>
              <w:rPr>
                <w:del w:id="388" w:author="ERCOT" w:date="2024-11-15T14:39:00Z"/>
                <w:iCs w:val="0"/>
              </w:rPr>
            </w:pPr>
            <w:del w:id="389" w:author="ERCOT" w:date="2024-11-15T14:39:00Z">
              <w:r w:rsidDel="00213DA7">
                <w:delText xml:space="preserve">Total retail sales of all Retail Entities to Texas Customers during the Compliance Period, </w:delText>
              </w:r>
              <w:r w:rsidRPr="00E05922" w:rsidDel="00213DA7">
                <w:delText xml:space="preserve">excluding </w:delText>
              </w:r>
              <w:r w:rsidDel="00213DA7">
                <w:delText xml:space="preserve">all </w:delText>
              </w:r>
              <w:r w:rsidRPr="00E05922" w:rsidDel="00213DA7">
                <w:delText xml:space="preserve">sales </w:delText>
              </w:r>
              <w:r w:rsidDel="00213DA7">
                <w:delText xml:space="preserve">of all Retail Entities to </w:delText>
              </w:r>
              <w:r w:rsidRPr="00982241" w:rsidDel="00213DA7">
                <w:delText>ESI</w:delText>
              </w:r>
              <w:r w:rsidDel="00213DA7">
                <w:delText xml:space="preserve"> ID</w:delText>
              </w:r>
              <w:r w:rsidRPr="00982241" w:rsidDel="00213DA7">
                <w:delText>s</w:delText>
              </w:r>
              <w:r w:rsidDel="00213DA7">
                <w:delText xml:space="preserve"> or accounts</w:delText>
              </w:r>
              <w:r w:rsidRPr="00E05922" w:rsidDel="00213DA7">
                <w:delText xml:space="preserve"> for which an opt-out notice has been submitted</w:delText>
              </w:r>
              <w:r w:rsidDel="00213DA7">
                <w:delText xml:space="preserve"> under subsection (f) of P.U.C. </w:delText>
              </w:r>
              <w:r w:rsidRPr="00862F81" w:rsidDel="00213DA7">
                <w:rPr>
                  <w:smallCaps/>
                </w:rPr>
                <w:delText>Subst</w:delText>
              </w:r>
              <w:r w:rsidDel="00213DA7">
                <w:delText>. R. 25.173.</w:delText>
              </w:r>
            </w:del>
          </w:p>
        </w:tc>
      </w:tr>
    </w:tbl>
    <w:p w14:paraId="158A5C46" w14:textId="3FB937CA" w:rsidR="00733D5F" w:rsidRDefault="00733D5F" w:rsidP="00733D5F">
      <w:pPr>
        <w:spacing w:before="240" w:after="240"/>
        <w:ind w:left="720" w:hanging="720"/>
        <w:rPr>
          <w:iCs/>
        </w:rPr>
      </w:pPr>
      <w:del w:id="390" w:author="ERCOT" w:date="2024-11-15T14:39:00Z">
        <w:r w:rsidDel="00213DA7">
          <w:rPr>
            <w:iCs/>
          </w:rPr>
          <w:delText>(2)</w:delText>
        </w:r>
        <w:r w:rsidDel="00213DA7">
          <w:rPr>
            <w:iCs/>
          </w:rPr>
          <w:tab/>
          <w:delText>The sum of the Preliminary SRPS Requirements for all Retail Entities shall be equal to the SSRR.</w:delText>
        </w:r>
      </w:del>
    </w:p>
    <w:p w14:paraId="7802AC56" w14:textId="77FC91FE" w:rsidR="00733D5F" w:rsidDel="00133152" w:rsidRDefault="00733D5F" w:rsidP="00733D5F">
      <w:pPr>
        <w:keepNext/>
        <w:tabs>
          <w:tab w:val="left" w:pos="1080"/>
        </w:tabs>
        <w:spacing w:before="240" w:after="240"/>
        <w:ind w:left="1080" w:hanging="1080"/>
        <w:outlineLvl w:val="2"/>
        <w:rPr>
          <w:del w:id="391" w:author="ERCOT" w:date="2024-11-15T14:40:00Z"/>
          <w:b/>
          <w:bCs/>
          <w:i/>
        </w:rPr>
      </w:pPr>
      <w:bookmarkStart w:id="392" w:name="_Toc180673473"/>
      <w:commentRangeStart w:id="393"/>
      <w:del w:id="394" w:author="ERCOT" w:date="2024-11-15T14:40:00Z">
        <w:r w:rsidDel="00133152">
          <w:rPr>
            <w:b/>
            <w:bCs/>
            <w:i/>
          </w:rPr>
          <w:delText>14.9.4</w:delText>
        </w:r>
      </w:del>
      <w:commentRangeEnd w:id="393"/>
      <w:r w:rsidR="00174983">
        <w:rPr>
          <w:rStyle w:val="CommentReference"/>
        </w:rPr>
        <w:commentReference w:id="393"/>
      </w:r>
      <w:del w:id="395" w:author="ERCOT" w:date="2024-11-15T14:40:00Z">
        <w:r w:rsidDel="00133152">
          <w:rPr>
            <w:b/>
            <w:bCs/>
            <w:i/>
          </w:rPr>
          <w:tab/>
          <w:delText>Application of Offsets - Adjusted Solar Renewable Portfolio Standard Requirement</w:delText>
        </w:r>
        <w:bookmarkEnd w:id="392"/>
      </w:del>
    </w:p>
    <w:p w14:paraId="199A6751" w14:textId="6716CD9B" w:rsidR="00733D5F" w:rsidDel="00133152" w:rsidRDefault="00733D5F" w:rsidP="00733D5F">
      <w:pPr>
        <w:spacing w:after="240"/>
        <w:ind w:left="720" w:hanging="720"/>
        <w:rPr>
          <w:del w:id="396" w:author="ERCOT" w:date="2024-11-15T14:40:00Z"/>
          <w:iCs/>
        </w:rPr>
      </w:pPr>
      <w:del w:id="397" w:author="ERCOT" w:date="2024-11-15T14:40:00Z">
        <w:r w:rsidDel="00133152">
          <w:rPr>
            <w:iCs/>
          </w:rPr>
          <w:delText>(1)</w:delText>
        </w:r>
        <w:r w:rsidDel="00133152">
          <w:rPr>
            <w:iCs/>
          </w:rPr>
          <w:tab/>
          <w:delText>For a Retail Entity that has been awarded offsets by the PUCT, ERCOT shall subtract the REC offset amount from the Preliminary SRPS Requirement.  The reduction shall not exceed what would be necessary for the FSRR to be zero.  The total MWh reduction in the Preliminary SRPS Requirement for all Retail Entities constitutes Total Useable Offsets (TUOs).</w:delText>
        </w:r>
      </w:del>
    </w:p>
    <w:p w14:paraId="537A3C81" w14:textId="0E9BD77E" w:rsidR="00733D5F" w:rsidDel="00133152" w:rsidRDefault="00733D5F" w:rsidP="00733D5F">
      <w:pPr>
        <w:keepNext/>
        <w:spacing w:after="240"/>
        <w:ind w:left="720" w:hanging="720"/>
        <w:rPr>
          <w:del w:id="398" w:author="ERCOT" w:date="2024-11-15T14:40:00Z"/>
          <w:iCs/>
        </w:rPr>
      </w:pPr>
      <w:del w:id="399" w:author="ERCOT" w:date="2024-11-15T14:40:00Z">
        <w:r w:rsidDel="00133152">
          <w:rPr>
            <w:iCs/>
          </w:rPr>
          <w:delText>(2)</w:delText>
        </w:r>
        <w:r w:rsidDel="00133152">
          <w:rPr>
            <w:iCs/>
          </w:rPr>
          <w:tab/>
          <w:delText>ERCOT shall determine each Retail Entity’s Adjusted SRPS Requirement (ARR) as follows:</w:delText>
        </w:r>
      </w:del>
    </w:p>
    <w:p w14:paraId="137015E8" w14:textId="7F544032" w:rsidR="00733D5F" w:rsidDel="00133152" w:rsidRDefault="00733D5F" w:rsidP="00733D5F">
      <w:pPr>
        <w:pStyle w:val="FormulaBold"/>
        <w:rPr>
          <w:del w:id="400" w:author="ERCOT" w:date="2024-11-15T14:40:00Z"/>
          <w:iCs/>
        </w:rPr>
      </w:pPr>
      <w:del w:id="401" w:author="ERCOT" w:date="2024-11-15T14:40:00Z">
        <w:r w:rsidDel="00133152">
          <w:delText xml:space="preserve">ARR </w:delText>
        </w:r>
        <w:r w:rsidDel="00133152">
          <w:rPr>
            <w:i/>
            <w:vertAlign w:val="subscript"/>
          </w:rPr>
          <w:delText>i</w:delText>
        </w:r>
        <w:r w:rsidDel="00133152">
          <w:rPr>
            <w:vertAlign w:val="subscript"/>
          </w:rPr>
          <w:delText xml:space="preserve"> </w:delText>
        </w:r>
        <w:r w:rsidDel="00133152">
          <w:delText xml:space="preserve">= Preliminary SRPS Requirement </w:delText>
        </w:r>
        <w:r w:rsidDel="00133152">
          <w:rPr>
            <w:i/>
            <w:vertAlign w:val="subscript"/>
          </w:rPr>
          <w:delText>i</w:delText>
        </w:r>
        <w:r w:rsidDel="00133152">
          <w:delText xml:space="preserve"> – EO </w:delText>
        </w:r>
        <w:r w:rsidDel="00133152">
          <w:rPr>
            <w:i/>
            <w:vertAlign w:val="subscript"/>
          </w:rPr>
          <w:delText>i</w:delText>
        </w:r>
      </w:del>
    </w:p>
    <w:p w14:paraId="4E050E1E" w14:textId="66AD04A8" w:rsidR="00733D5F" w:rsidDel="00133152" w:rsidRDefault="00733D5F" w:rsidP="00733D5F">
      <w:pPr>
        <w:rPr>
          <w:del w:id="402" w:author="ERCOT" w:date="2024-11-15T14:40:00Z"/>
        </w:rPr>
      </w:pPr>
      <w:del w:id="403" w:author="ERCOT" w:date="2024-11-15T14:40:00Z">
        <w:r w:rsidDel="00133152">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733D5F" w:rsidDel="00133152" w14:paraId="5B7C1CD5" w14:textId="7CD6E7EF" w:rsidTr="003D6E6E">
        <w:trPr>
          <w:trHeight w:val="395"/>
          <w:del w:id="404" w:author="ERCOT" w:date="2024-11-15T14:40:00Z"/>
        </w:trPr>
        <w:tc>
          <w:tcPr>
            <w:tcW w:w="1070" w:type="dxa"/>
          </w:tcPr>
          <w:p w14:paraId="32FB6E84" w14:textId="731EA9A3" w:rsidR="00733D5F" w:rsidDel="00133152" w:rsidRDefault="00733D5F" w:rsidP="003D6E6E">
            <w:pPr>
              <w:pStyle w:val="TableBody"/>
              <w:rPr>
                <w:del w:id="405" w:author="ERCOT" w:date="2024-11-15T14:40:00Z"/>
                <w:b/>
              </w:rPr>
            </w:pPr>
            <w:del w:id="406" w:author="ERCOT" w:date="2024-11-15T14:40:00Z">
              <w:r w:rsidDel="00133152">
                <w:rPr>
                  <w:b/>
                </w:rPr>
                <w:delText>Variable</w:delText>
              </w:r>
            </w:del>
          </w:p>
        </w:tc>
        <w:tc>
          <w:tcPr>
            <w:tcW w:w="870" w:type="dxa"/>
          </w:tcPr>
          <w:p w14:paraId="72CB7AB8" w14:textId="219311DE" w:rsidR="00733D5F" w:rsidDel="00133152" w:rsidRDefault="00733D5F" w:rsidP="003D6E6E">
            <w:pPr>
              <w:pStyle w:val="TableBody"/>
              <w:rPr>
                <w:del w:id="407" w:author="ERCOT" w:date="2024-11-15T14:40:00Z"/>
                <w:b/>
              </w:rPr>
            </w:pPr>
            <w:del w:id="408" w:author="ERCOT" w:date="2024-11-15T14:40:00Z">
              <w:r w:rsidDel="00133152">
                <w:rPr>
                  <w:b/>
                </w:rPr>
                <w:delText>Unit</w:delText>
              </w:r>
            </w:del>
          </w:p>
        </w:tc>
        <w:tc>
          <w:tcPr>
            <w:tcW w:w="7025" w:type="dxa"/>
          </w:tcPr>
          <w:p w14:paraId="032FCA9A" w14:textId="6CEA8AAC" w:rsidR="00733D5F" w:rsidDel="00133152" w:rsidRDefault="00733D5F" w:rsidP="003D6E6E">
            <w:pPr>
              <w:pStyle w:val="TableBody"/>
              <w:rPr>
                <w:del w:id="409" w:author="ERCOT" w:date="2024-11-15T14:40:00Z"/>
                <w:b/>
              </w:rPr>
            </w:pPr>
            <w:del w:id="410" w:author="ERCOT" w:date="2024-11-15T14:40:00Z">
              <w:r w:rsidDel="00133152">
                <w:rPr>
                  <w:b/>
                </w:rPr>
                <w:delText>Description</w:delText>
              </w:r>
            </w:del>
          </w:p>
        </w:tc>
      </w:tr>
      <w:tr w:rsidR="00733D5F" w:rsidDel="00133152" w14:paraId="2DC03A63" w14:textId="49B04DF8" w:rsidTr="003D6E6E">
        <w:trPr>
          <w:trHeight w:val="448"/>
          <w:del w:id="411" w:author="ERCOT" w:date="2024-11-15T14:40:00Z"/>
        </w:trPr>
        <w:tc>
          <w:tcPr>
            <w:tcW w:w="1070" w:type="dxa"/>
          </w:tcPr>
          <w:p w14:paraId="436AFBA3" w14:textId="40EDEC1A" w:rsidR="00733D5F" w:rsidRPr="004878DD" w:rsidDel="00133152" w:rsidRDefault="00733D5F" w:rsidP="003D6E6E">
            <w:pPr>
              <w:pStyle w:val="TableBody"/>
              <w:rPr>
                <w:del w:id="412" w:author="ERCOT" w:date="2024-11-15T14:40:00Z"/>
                <w:i/>
              </w:rPr>
            </w:pPr>
            <w:del w:id="413" w:author="ERCOT" w:date="2024-11-15T14:40:00Z">
              <w:r w:rsidRPr="004878DD" w:rsidDel="00133152">
                <w:rPr>
                  <w:i/>
                </w:rPr>
                <w:delText>i</w:delText>
              </w:r>
            </w:del>
          </w:p>
        </w:tc>
        <w:tc>
          <w:tcPr>
            <w:tcW w:w="870" w:type="dxa"/>
          </w:tcPr>
          <w:p w14:paraId="7A44680A" w14:textId="20B166CB" w:rsidR="00733D5F" w:rsidDel="00133152" w:rsidRDefault="00733D5F" w:rsidP="003D6E6E">
            <w:pPr>
              <w:pStyle w:val="TableBody"/>
              <w:rPr>
                <w:del w:id="414" w:author="ERCOT" w:date="2024-11-15T14:40:00Z"/>
              </w:rPr>
            </w:pPr>
            <w:del w:id="415" w:author="ERCOT" w:date="2024-11-15T14:40:00Z">
              <w:r w:rsidDel="00133152">
                <w:delText>None</w:delText>
              </w:r>
            </w:del>
          </w:p>
        </w:tc>
        <w:tc>
          <w:tcPr>
            <w:tcW w:w="7025" w:type="dxa"/>
          </w:tcPr>
          <w:p w14:paraId="2D5840F1" w14:textId="1D86712B" w:rsidR="00733D5F" w:rsidDel="00133152" w:rsidRDefault="00733D5F" w:rsidP="003D6E6E">
            <w:pPr>
              <w:pStyle w:val="TableBody"/>
              <w:rPr>
                <w:del w:id="416" w:author="ERCOT" w:date="2024-11-15T14:40:00Z"/>
              </w:rPr>
            </w:pPr>
            <w:del w:id="417" w:author="ERCOT" w:date="2024-11-15T14:40:00Z">
              <w:r w:rsidDel="00133152">
                <w:rPr>
                  <w:iCs w:val="0"/>
                </w:rPr>
                <w:delText>Specific Retail Entity.</w:delText>
              </w:r>
            </w:del>
          </w:p>
        </w:tc>
      </w:tr>
      <w:tr w:rsidR="00733D5F" w:rsidDel="00133152" w14:paraId="582C6A19" w14:textId="33B66424" w:rsidTr="003D6E6E">
        <w:trPr>
          <w:trHeight w:val="260"/>
          <w:del w:id="418" w:author="ERCOT" w:date="2024-11-15T14:40:00Z"/>
        </w:trPr>
        <w:tc>
          <w:tcPr>
            <w:tcW w:w="1070" w:type="dxa"/>
          </w:tcPr>
          <w:p w14:paraId="428CC3D4" w14:textId="76AE395F" w:rsidR="00733D5F" w:rsidDel="00133152" w:rsidRDefault="00733D5F" w:rsidP="003D6E6E">
            <w:pPr>
              <w:pStyle w:val="TableBody"/>
              <w:rPr>
                <w:del w:id="419" w:author="ERCOT" w:date="2024-11-15T14:40:00Z"/>
                <w:iCs w:val="0"/>
                <w:vertAlign w:val="subscript"/>
              </w:rPr>
            </w:pPr>
            <w:del w:id="420" w:author="ERCOT" w:date="2024-11-15T14:40:00Z">
              <w:r w:rsidDel="00133152">
                <w:lastRenderedPageBreak/>
                <w:delText xml:space="preserve">EO </w:delText>
              </w:r>
              <w:r w:rsidRPr="004878DD" w:rsidDel="00133152">
                <w:rPr>
                  <w:i/>
                  <w:vertAlign w:val="subscript"/>
                </w:rPr>
                <w:delText>i</w:delText>
              </w:r>
              <w:r w:rsidDel="00133152">
                <w:rPr>
                  <w:vertAlign w:val="subscript"/>
                </w:rPr>
                <w:delText xml:space="preserve"> </w:delText>
              </w:r>
            </w:del>
          </w:p>
        </w:tc>
        <w:tc>
          <w:tcPr>
            <w:tcW w:w="870" w:type="dxa"/>
          </w:tcPr>
          <w:p w14:paraId="2D416A04" w14:textId="53E0764B" w:rsidR="00733D5F" w:rsidDel="00133152" w:rsidRDefault="00733D5F" w:rsidP="003D6E6E">
            <w:pPr>
              <w:pStyle w:val="TableBody"/>
              <w:rPr>
                <w:del w:id="421" w:author="ERCOT" w:date="2024-11-15T14:40:00Z"/>
              </w:rPr>
            </w:pPr>
            <w:del w:id="422" w:author="ERCOT" w:date="2024-11-15T14:40:00Z">
              <w:r w:rsidDel="00133152">
                <w:delText>None</w:delText>
              </w:r>
            </w:del>
          </w:p>
        </w:tc>
        <w:tc>
          <w:tcPr>
            <w:tcW w:w="7025" w:type="dxa"/>
          </w:tcPr>
          <w:p w14:paraId="418CF8AA" w14:textId="255B1EB9" w:rsidR="00733D5F" w:rsidDel="00133152" w:rsidRDefault="00733D5F" w:rsidP="003D6E6E">
            <w:pPr>
              <w:pStyle w:val="TableBody"/>
              <w:rPr>
                <w:del w:id="423" w:author="ERCOT" w:date="2024-11-15T14:40:00Z"/>
                <w:iCs w:val="0"/>
              </w:rPr>
            </w:pPr>
            <w:del w:id="424" w:author="ERCOT" w:date="2024-11-15T14:40:00Z">
              <w:r w:rsidDel="00133152">
                <w:delText>Total offsets the Retail Entity is entitled to receive during the Compliance Period (not to exceed the Retail Entity’s FSRR before adjustment for any previous Compliance Period).</w:delText>
              </w:r>
            </w:del>
          </w:p>
        </w:tc>
      </w:tr>
    </w:tbl>
    <w:p w14:paraId="3AEF20D7" w14:textId="2407906A" w:rsidR="00733D5F" w:rsidDel="00133152" w:rsidRDefault="00733D5F" w:rsidP="00733D5F">
      <w:pPr>
        <w:keepNext/>
        <w:spacing w:before="240" w:after="240"/>
        <w:rPr>
          <w:del w:id="425" w:author="ERCOT" w:date="2024-11-15T14:40:00Z"/>
          <w:iCs/>
        </w:rPr>
      </w:pPr>
      <w:del w:id="426" w:author="ERCOT" w:date="2024-11-15T14:40:00Z">
        <w:r w:rsidDel="00133152">
          <w:rPr>
            <w:iCs/>
          </w:rPr>
          <w:delText>(3)</w:delText>
        </w:r>
        <w:r w:rsidDel="00133152">
          <w:rPr>
            <w:iCs/>
          </w:rPr>
          <w:tab/>
          <w:delText xml:space="preserve">ERCOT shall determine TUOs as follows: </w:delText>
        </w:r>
      </w:del>
    </w:p>
    <w:p w14:paraId="02CBB732" w14:textId="5B9ED16C" w:rsidR="00733D5F" w:rsidDel="00133152" w:rsidRDefault="00733D5F" w:rsidP="00733D5F">
      <w:pPr>
        <w:pStyle w:val="FormulaBold"/>
        <w:rPr>
          <w:del w:id="427" w:author="ERCOT" w:date="2024-11-15T14:40:00Z"/>
        </w:rPr>
      </w:pPr>
      <w:del w:id="428" w:author="ERCOT" w:date="2024-11-15T14:40:00Z">
        <w:r w:rsidDel="00133152">
          <w:delText xml:space="preserve">TUO = SSRR – </w:delText>
        </w:r>
        <w:r w:rsidRPr="00EA5448" w:rsidDel="00133152">
          <w:rPr>
            <w:position w:val="-20"/>
          </w:rPr>
          <w:object w:dxaOrig="260" w:dyaOrig="580" w14:anchorId="25435BDE">
            <v:shape id="_x0000_i1050" type="#_x0000_t75" style="width:12pt;height:29.4pt" o:ole="">
              <v:imagedata r:id="rId41" o:title=""/>
            </v:shape>
            <o:OLEObject Type="Embed" ProgID="Equation.3" ShapeID="_x0000_i1050" DrawAspect="Content" ObjectID="_1799220379" r:id="rId42"/>
          </w:object>
        </w:r>
        <w:r w:rsidDel="00133152">
          <w:delText xml:space="preserve">ARR </w:delText>
        </w:r>
        <w:r w:rsidDel="00133152">
          <w:rPr>
            <w:i/>
            <w:vertAlign w:val="subscript"/>
          </w:rPr>
          <w:delText>i</w:delText>
        </w:r>
        <w:r w:rsidDel="00133152">
          <w:delText xml:space="preserve"> </w:delText>
        </w:r>
      </w:del>
    </w:p>
    <w:p w14:paraId="5C3F9988" w14:textId="66A2BE06" w:rsidR="00733D5F" w:rsidDel="00133152" w:rsidRDefault="00733D5F" w:rsidP="00733D5F">
      <w:pPr>
        <w:rPr>
          <w:del w:id="429" w:author="ERCOT" w:date="2024-11-15T14:40:00Z"/>
        </w:rPr>
      </w:pPr>
      <w:del w:id="430" w:author="ERCOT" w:date="2024-11-15T14:40:00Z">
        <w:r w:rsidDel="00133152">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733D5F" w:rsidDel="00133152" w14:paraId="7980B1ED" w14:textId="00F8F24C" w:rsidTr="003D6E6E">
        <w:trPr>
          <w:trHeight w:val="332"/>
          <w:del w:id="431" w:author="ERCOT" w:date="2024-11-15T14:40:00Z"/>
        </w:trPr>
        <w:tc>
          <w:tcPr>
            <w:tcW w:w="1070" w:type="dxa"/>
          </w:tcPr>
          <w:p w14:paraId="0EF1E23C" w14:textId="7B53D48C" w:rsidR="00733D5F" w:rsidDel="00133152" w:rsidRDefault="00733D5F" w:rsidP="003D6E6E">
            <w:pPr>
              <w:pStyle w:val="TableBody"/>
              <w:rPr>
                <w:del w:id="432" w:author="ERCOT" w:date="2024-11-15T14:40:00Z"/>
                <w:b/>
              </w:rPr>
            </w:pPr>
            <w:del w:id="433" w:author="ERCOT" w:date="2024-11-15T14:40:00Z">
              <w:r w:rsidDel="00133152">
                <w:rPr>
                  <w:b/>
                </w:rPr>
                <w:delText>Variable</w:delText>
              </w:r>
            </w:del>
          </w:p>
        </w:tc>
        <w:tc>
          <w:tcPr>
            <w:tcW w:w="870" w:type="dxa"/>
          </w:tcPr>
          <w:p w14:paraId="7080CA85" w14:textId="67DC0517" w:rsidR="00733D5F" w:rsidDel="00133152" w:rsidRDefault="00733D5F" w:rsidP="003D6E6E">
            <w:pPr>
              <w:pStyle w:val="TableBody"/>
              <w:rPr>
                <w:del w:id="434" w:author="ERCOT" w:date="2024-11-15T14:40:00Z"/>
                <w:b/>
              </w:rPr>
            </w:pPr>
            <w:del w:id="435" w:author="ERCOT" w:date="2024-11-15T14:40:00Z">
              <w:r w:rsidDel="00133152">
                <w:rPr>
                  <w:b/>
                </w:rPr>
                <w:delText>Unit</w:delText>
              </w:r>
            </w:del>
          </w:p>
        </w:tc>
        <w:tc>
          <w:tcPr>
            <w:tcW w:w="7025" w:type="dxa"/>
          </w:tcPr>
          <w:p w14:paraId="17E64F66" w14:textId="13AA2277" w:rsidR="00733D5F" w:rsidDel="00133152" w:rsidRDefault="00733D5F" w:rsidP="003D6E6E">
            <w:pPr>
              <w:pStyle w:val="TableBody"/>
              <w:rPr>
                <w:del w:id="436" w:author="ERCOT" w:date="2024-11-15T14:40:00Z"/>
                <w:b/>
              </w:rPr>
            </w:pPr>
            <w:del w:id="437" w:author="ERCOT" w:date="2024-11-15T14:40:00Z">
              <w:r w:rsidDel="00133152">
                <w:rPr>
                  <w:b/>
                </w:rPr>
                <w:delText>Description</w:delText>
              </w:r>
            </w:del>
          </w:p>
        </w:tc>
      </w:tr>
      <w:tr w:rsidR="00733D5F" w:rsidDel="00133152" w14:paraId="3EAB1452" w14:textId="06ADD8B8" w:rsidTr="003D6E6E">
        <w:trPr>
          <w:trHeight w:val="448"/>
          <w:del w:id="438" w:author="ERCOT" w:date="2024-11-15T14:40:00Z"/>
        </w:trPr>
        <w:tc>
          <w:tcPr>
            <w:tcW w:w="1070" w:type="dxa"/>
          </w:tcPr>
          <w:p w14:paraId="5936C1F0" w14:textId="1FDF3740" w:rsidR="00733D5F" w:rsidRPr="004878DD" w:rsidDel="00133152" w:rsidRDefault="00733D5F" w:rsidP="003D6E6E">
            <w:pPr>
              <w:pStyle w:val="TableBody"/>
              <w:rPr>
                <w:del w:id="439" w:author="ERCOT" w:date="2024-11-15T14:40:00Z"/>
                <w:i/>
              </w:rPr>
            </w:pPr>
            <w:del w:id="440" w:author="ERCOT" w:date="2024-11-15T14:40:00Z">
              <w:r w:rsidRPr="004878DD" w:rsidDel="00133152">
                <w:rPr>
                  <w:i/>
                </w:rPr>
                <w:delText>i</w:delText>
              </w:r>
            </w:del>
          </w:p>
        </w:tc>
        <w:tc>
          <w:tcPr>
            <w:tcW w:w="870" w:type="dxa"/>
          </w:tcPr>
          <w:p w14:paraId="24BB034F" w14:textId="1C43006F" w:rsidR="00733D5F" w:rsidDel="00133152" w:rsidRDefault="00733D5F" w:rsidP="003D6E6E">
            <w:pPr>
              <w:pStyle w:val="TableBody"/>
              <w:rPr>
                <w:del w:id="441" w:author="ERCOT" w:date="2024-11-15T14:40:00Z"/>
              </w:rPr>
            </w:pPr>
            <w:del w:id="442" w:author="ERCOT" w:date="2024-11-15T14:40:00Z">
              <w:r w:rsidDel="00133152">
                <w:delText>None</w:delText>
              </w:r>
            </w:del>
          </w:p>
        </w:tc>
        <w:tc>
          <w:tcPr>
            <w:tcW w:w="7025" w:type="dxa"/>
          </w:tcPr>
          <w:p w14:paraId="357AAF7D" w14:textId="79D54B12" w:rsidR="00733D5F" w:rsidDel="00133152" w:rsidRDefault="00733D5F" w:rsidP="003D6E6E">
            <w:pPr>
              <w:pStyle w:val="TableBody"/>
              <w:rPr>
                <w:del w:id="443" w:author="ERCOT" w:date="2024-11-15T14:40:00Z"/>
              </w:rPr>
            </w:pPr>
            <w:del w:id="444" w:author="ERCOT" w:date="2024-11-15T14:40:00Z">
              <w:r w:rsidDel="00133152">
                <w:rPr>
                  <w:iCs w:val="0"/>
                </w:rPr>
                <w:delText>Specific Retail Entity.</w:delText>
              </w:r>
            </w:del>
          </w:p>
        </w:tc>
      </w:tr>
      <w:tr w:rsidR="00733D5F" w:rsidDel="00133152" w14:paraId="6C2222CB" w14:textId="6D6FC7D4" w:rsidTr="003D6E6E">
        <w:trPr>
          <w:trHeight w:val="341"/>
          <w:del w:id="445" w:author="ERCOT" w:date="2024-11-15T14:40:00Z"/>
        </w:trPr>
        <w:tc>
          <w:tcPr>
            <w:tcW w:w="1070" w:type="dxa"/>
          </w:tcPr>
          <w:p w14:paraId="44375353" w14:textId="32C75972" w:rsidR="00733D5F" w:rsidRPr="004878DD" w:rsidDel="00133152" w:rsidRDefault="00733D5F" w:rsidP="003D6E6E">
            <w:pPr>
              <w:pStyle w:val="TableBody"/>
              <w:rPr>
                <w:del w:id="446" w:author="ERCOT" w:date="2024-11-15T14:40:00Z"/>
                <w:i/>
              </w:rPr>
            </w:pPr>
            <w:del w:id="447" w:author="ERCOT" w:date="2024-11-15T14:40:00Z">
              <w:r w:rsidDel="00133152">
                <w:rPr>
                  <w:i/>
                </w:rPr>
                <w:delText>n</w:delText>
              </w:r>
            </w:del>
          </w:p>
        </w:tc>
        <w:tc>
          <w:tcPr>
            <w:tcW w:w="870" w:type="dxa"/>
          </w:tcPr>
          <w:p w14:paraId="19846036" w14:textId="54CD6FC6" w:rsidR="00733D5F" w:rsidDel="00133152" w:rsidRDefault="00733D5F" w:rsidP="003D6E6E">
            <w:pPr>
              <w:pStyle w:val="TableBody"/>
              <w:rPr>
                <w:del w:id="448" w:author="ERCOT" w:date="2024-11-15T14:40:00Z"/>
              </w:rPr>
            </w:pPr>
            <w:del w:id="449" w:author="ERCOT" w:date="2024-11-15T14:40:00Z">
              <w:r w:rsidDel="00133152">
                <w:delText>None</w:delText>
              </w:r>
            </w:del>
          </w:p>
        </w:tc>
        <w:tc>
          <w:tcPr>
            <w:tcW w:w="7025" w:type="dxa"/>
          </w:tcPr>
          <w:p w14:paraId="066BAEEB" w14:textId="5A43931E" w:rsidR="00733D5F" w:rsidDel="00133152" w:rsidRDefault="00733D5F" w:rsidP="003D6E6E">
            <w:pPr>
              <w:pStyle w:val="TableBody"/>
              <w:rPr>
                <w:del w:id="450" w:author="ERCOT" w:date="2024-11-15T14:40:00Z"/>
              </w:rPr>
            </w:pPr>
            <w:del w:id="451" w:author="ERCOT" w:date="2024-11-15T14:40:00Z">
              <w:r w:rsidDel="00133152">
                <w:delText>Number of Retail Entities.</w:delText>
              </w:r>
            </w:del>
          </w:p>
        </w:tc>
      </w:tr>
      <w:tr w:rsidR="00733D5F" w:rsidDel="00133152" w14:paraId="2F612E53" w14:textId="4B245B8A" w:rsidTr="003D6E6E">
        <w:trPr>
          <w:trHeight w:val="260"/>
          <w:del w:id="452" w:author="ERCOT" w:date="2024-11-15T14:40:00Z"/>
        </w:trPr>
        <w:tc>
          <w:tcPr>
            <w:tcW w:w="1070" w:type="dxa"/>
          </w:tcPr>
          <w:p w14:paraId="749DB323" w14:textId="07D84D9D" w:rsidR="00733D5F" w:rsidDel="00133152" w:rsidRDefault="00733D5F" w:rsidP="003D6E6E">
            <w:pPr>
              <w:pStyle w:val="TableBody"/>
              <w:rPr>
                <w:del w:id="453" w:author="ERCOT" w:date="2024-11-15T14:40:00Z"/>
                <w:iCs w:val="0"/>
                <w:vertAlign w:val="subscript"/>
              </w:rPr>
            </w:pPr>
            <w:del w:id="454" w:author="ERCOT" w:date="2024-11-15T14:40:00Z">
              <w:r w:rsidDel="00133152">
                <w:delText>SSRR</w:delText>
              </w:r>
            </w:del>
          </w:p>
        </w:tc>
        <w:tc>
          <w:tcPr>
            <w:tcW w:w="870" w:type="dxa"/>
          </w:tcPr>
          <w:p w14:paraId="60EE4D69" w14:textId="253F7281" w:rsidR="00733D5F" w:rsidDel="00133152" w:rsidRDefault="00733D5F" w:rsidP="003D6E6E">
            <w:pPr>
              <w:pStyle w:val="TableBody"/>
              <w:rPr>
                <w:del w:id="455" w:author="ERCOT" w:date="2024-11-15T14:40:00Z"/>
              </w:rPr>
            </w:pPr>
            <w:del w:id="456" w:author="ERCOT" w:date="2024-11-15T14:40:00Z">
              <w:r w:rsidDel="00133152">
                <w:delText>None</w:delText>
              </w:r>
            </w:del>
          </w:p>
        </w:tc>
        <w:tc>
          <w:tcPr>
            <w:tcW w:w="7025" w:type="dxa"/>
          </w:tcPr>
          <w:p w14:paraId="311C8D30" w14:textId="4954894E" w:rsidR="00733D5F" w:rsidDel="00133152" w:rsidRDefault="00733D5F" w:rsidP="003D6E6E">
            <w:pPr>
              <w:pStyle w:val="TableBody"/>
              <w:rPr>
                <w:del w:id="457" w:author="ERCOT" w:date="2024-11-15T14:40:00Z"/>
                <w:iCs w:val="0"/>
              </w:rPr>
            </w:pPr>
            <w:del w:id="458" w:author="ERCOT" w:date="2024-11-15T14:40:00Z">
              <w:r w:rsidDel="00133152">
                <w:delText xml:space="preserve">Statewide </w:delText>
              </w:r>
              <w:r w:rsidRPr="00444F57" w:rsidDel="00133152">
                <w:delText>S</w:delText>
              </w:r>
              <w:r w:rsidDel="00133152">
                <w:delText>RPS Requirement.</w:delText>
              </w:r>
            </w:del>
          </w:p>
        </w:tc>
      </w:tr>
      <w:tr w:rsidR="00733D5F" w:rsidDel="00133152" w14:paraId="2F7F1EA0" w14:textId="0039641D" w:rsidTr="003D6E6E">
        <w:trPr>
          <w:trHeight w:val="260"/>
          <w:del w:id="459" w:author="ERCOT" w:date="2024-11-15T14:40:00Z"/>
        </w:trPr>
        <w:tc>
          <w:tcPr>
            <w:tcW w:w="1070" w:type="dxa"/>
          </w:tcPr>
          <w:p w14:paraId="3E3AEF5C" w14:textId="2A04A0F0" w:rsidR="00733D5F" w:rsidDel="00133152" w:rsidRDefault="00733D5F" w:rsidP="003D6E6E">
            <w:pPr>
              <w:pStyle w:val="TableBody"/>
              <w:rPr>
                <w:del w:id="460" w:author="ERCOT" w:date="2024-11-15T14:40:00Z"/>
              </w:rPr>
            </w:pPr>
            <w:del w:id="461" w:author="ERCOT" w:date="2024-11-15T14:40:00Z">
              <w:r w:rsidDel="00133152">
                <w:delText xml:space="preserve">ARR </w:delText>
              </w:r>
              <w:r w:rsidRPr="004878DD" w:rsidDel="00133152">
                <w:rPr>
                  <w:i/>
                  <w:vertAlign w:val="subscript"/>
                </w:rPr>
                <w:delText>i</w:delText>
              </w:r>
            </w:del>
          </w:p>
        </w:tc>
        <w:tc>
          <w:tcPr>
            <w:tcW w:w="870" w:type="dxa"/>
          </w:tcPr>
          <w:p w14:paraId="75FD61A7" w14:textId="7F9D6D39" w:rsidR="00733D5F" w:rsidDel="00133152" w:rsidRDefault="00733D5F" w:rsidP="003D6E6E">
            <w:pPr>
              <w:pStyle w:val="TableBody"/>
              <w:rPr>
                <w:del w:id="462" w:author="ERCOT" w:date="2024-11-15T14:40:00Z"/>
              </w:rPr>
            </w:pPr>
            <w:del w:id="463" w:author="ERCOT" w:date="2024-11-15T14:40:00Z">
              <w:r w:rsidDel="00133152">
                <w:delText>None</w:delText>
              </w:r>
            </w:del>
          </w:p>
        </w:tc>
        <w:tc>
          <w:tcPr>
            <w:tcW w:w="7025" w:type="dxa"/>
          </w:tcPr>
          <w:p w14:paraId="14983D94" w14:textId="64F4038F" w:rsidR="00733D5F" w:rsidDel="00133152" w:rsidRDefault="00733D5F" w:rsidP="003D6E6E">
            <w:pPr>
              <w:pStyle w:val="TableBody"/>
              <w:rPr>
                <w:del w:id="464" w:author="ERCOT" w:date="2024-11-15T14:40:00Z"/>
              </w:rPr>
            </w:pPr>
            <w:del w:id="465" w:author="ERCOT" w:date="2024-11-15T14:40:00Z">
              <w:r w:rsidDel="00133152">
                <w:delText>Adjusted SRPS Requirement for a specific Retail Entity.</w:delText>
              </w:r>
            </w:del>
          </w:p>
        </w:tc>
      </w:tr>
    </w:tbl>
    <w:p w14:paraId="3AC69B05" w14:textId="6E3E317E" w:rsidR="00733D5F" w:rsidDel="00133152" w:rsidRDefault="00733D5F" w:rsidP="00733D5F">
      <w:pPr>
        <w:keepNext/>
        <w:tabs>
          <w:tab w:val="left" w:pos="1080"/>
        </w:tabs>
        <w:spacing w:before="480" w:after="240"/>
        <w:outlineLvl w:val="2"/>
        <w:rPr>
          <w:del w:id="466" w:author="ERCOT" w:date="2024-11-15T14:40:00Z"/>
          <w:b/>
          <w:bCs/>
          <w:i/>
        </w:rPr>
      </w:pPr>
      <w:bookmarkStart w:id="467" w:name="_Toc180673474"/>
      <w:commentRangeStart w:id="468"/>
      <w:del w:id="469" w:author="ERCOT" w:date="2024-11-15T14:40:00Z">
        <w:r w:rsidDel="00133152">
          <w:rPr>
            <w:b/>
            <w:bCs/>
            <w:i/>
          </w:rPr>
          <w:delText>14.9.5</w:delText>
        </w:r>
      </w:del>
      <w:commentRangeEnd w:id="468"/>
      <w:r w:rsidR="00810379">
        <w:rPr>
          <w:rStyle w:val="CommentReference"/>
        </w:rPr>
        <w:commentReference w:id="468"/>
      </w:r>
      <w:del w:id="470" w:author="ERCOT" w:date="2024-11-15T14:40:00Z">
        <w:r w:rsidDel="00133152">
          <w:rPr>
            <w:b/>
            <w:bCs/>
            <w:i/>
          </w:rPr>
          <w:tab/>
          <w:delText>Final Solar Renewable Portfolio Standard Requirement</w:delText>
        </w:r>
        <w:bookmarkEnd w:id="467"/>
      </w:del>
    </w:p>
    <w:p w14:paraId="7035DFD0" w14:textId="1C8F6753" w:rsidR="00733D5F" w:rsidDel="00133152" w:rsidRDefault="00733D5F" w:rsidP="00733D5F">
      <w:pPr>
        <w:keepNext/>
        <w:spacing w:after="240"/>
        <w:ind w:left="720" w:hanging="720"/>
        <w:rPr>
          <w:del w:id="471" w:author="ERCOT" w:date="2024-11-15T14:40:00Z"/>
          <w:iCs/>
        </w:rPr>
      </w:pPr>
      <w:del w:id="472" w:author="ERCOT" w:date="2024-11-15T14:40:00Z">
        <w:r w:rsidDel="00133152">
          <w:rPr>
            <w:iCs/>
          </w:rPr>
          <w:delText>(1)</w:delText>
        </w:r>
        <w:r w:rsidDel="00133152">
          <w:rPr>
            <w:iCs/>
          </w:rPr>
          <w:tab/>
          <w:delText>ERCOT shall redistribute the TUO amount over all Retail Entities to determine the FSRRs.  ERCOT shall determine each Retail Entity’s FSRR as follows:</w:delText>
        </w:r>
      </w:del>
    </w:p>
    <w:p w14:paraId="5DD815F6" w14:textId="3D7926A1" w:rsidR="00733D5F" w:rsidDel="00133152" w:rsidRDefault="00733D5F" w:rsidP="00733D5F">
      <w:pPr>
        <w:pStyle w:val="FormulaBold"/>
        <w:rPr>
          <w:del w:id="473" w:author="ERCOT" w:date="2024-11-15T14:40:00Z"/>
        </w:rPr>
      </w:pPr>
      <w:del w:id="474" w:author="ERCOT" w:date="2024-11-15T14:40:00Z">
        <w:r w:rsidDel="00133152">
          <w:delText xml:space="preserve">FSRR = ARR </w:delText>
        </w:r>
        <w:r w:rsidDel="00133152">
          <w:rPr>
            <w:i/>
            <w:vertAlign w:val="subscript"/>
          </w:rPr>
          <w:delText>i</w:delText>
        </w:r>
        <w:r w:rsidDel="00133152">
          <w:delText xml:space="preserve"> + (TUO </w:delText>
        </w:r>
        <w:r w:rsidDel="00133152">
          <w:sym w:font="Symbol" w:char="F0B4"/>
        </w:r>
        <w:r w:rsidDel="00133152">
          <w:delText xml:space="preserve"> (CRSRES </w:delText>
        </w:r>
        <w:r w:rsidDel="00133152">
          <w:rPr>
            <w:i/>
            <w:vertAlign w:val="subscript"/>
          </w:rPr>
          <w:delText xml:space="preserve">i </w:delText>
        </w:r>
        <w:r w:rsidDel="00133152">
          <w:delText>/ TS)) +/- Previous Year(s) FSRR adjustment (recalculated in accordance with subsection (f)(2) of P.U.C. S</w:delText>
        </w:r>
        <w:r w:rsidDel="00133152">
          <w:rPr>
            <w:sz w:val="20"/>
          </w:rPr>
          <w:delText>UBST</w:delText>
        </w:r>
        <w:r w:rsidDel="00133152">
          <w:delText>. R. 25.173, Renewable Energy Credit Program)</w:delText>
        </w:r>
      </w:del>
    </w:p>
    <w:p w14:paraId="45CF71AF" w14:textId="01A64927" w:rsidR="00733D5F" w:rsidDel="00133152" w:rsidRDefault="00733D5F" w:rsidP="00733D5F">
      <w:pPr>
        <w:spacing w:before="120"/>
        <w:rPr>
          <w:del w:id="475" w:author="ERCOT" w:date="2024-11-15T14:40:00Z"/>
        </w:rPr>
      </w:pPr>
      <w:del w:id="476" w:author="ERCOT" w:date="2024-11-15T14:40:00Z">
        <w:r w:rsidDel="00133152">
          <w:delText>The above variables are defined as follows:</w:delText>
        </w:r>
      </w:del>
    </w:p>
    <w:tbl>
      <w:tblPr>
        <w:tblW w:w="92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733D5F" w:rsidDel="00133152" w14:paraId="71D6AE6C" w14:textId="0E9AD9F6" w:rsidTr="003D6E6E">
        <w:trPr>
          <w:cantSplit/>
          <w:trHeight w:val="548"/>
          <w:tblHeader/>
          <w:del w:id="477" w:author="ERCOT" w:date="2024-11-15T14:40:00Z"/>
        </w:trPr>
        <w:tc>
          <w:tcPr>
            <w:tcW w:w="1070" w:type="dxa"/>
          </w:tcPr>
          <w:p w14:paraId="42490EF5" w14:textId="36602DFB" w:rsidR="00733D5F" w:rsidDel="00133152" w:rsidRDefault="00733D5F" w:rsidP="003D6E6E">
            <w:pPr>
              <w:pStyle w:val="TableBody"/>
              <w:rPr>
                <w:del w:id="478" w:author="ERCOT" w:date="2024-11-15T14:40:00Z"/>
                <w:b/>
              </w:rPr>
            </w:pPr>
            <w:del w:id="479" w:author="ERCOT" w:date="2024-11-15T14:40:00Z">
              <w:r w:rsidDel="00133152">
                <w:rPr>
                  <w:b/>
                </w:rPr>
                <w:delText>Variable</w:delText>
              </w:r>
            </w:del>
          </w:p>
        </w:tc>
        <w:tc>
          <w:tcPr>
            <w:tcW w:w="870" w:type="dxa"/>
          </w:tcPr>
          <w:p w14:paraId="07CF9251" w14:textId="3D25C63E" w:rsidR="00733D5F" w:rsidDel="00133152" w:rsidRDefault="00733D5F" w:rsidP="003D6E6E">
            <w:pPr>
              <w:pStyle w:val="TableBody"/>
              <w:rPr>
                <w:del w:id="480" w:author="ERCOT" w:date="2024-11-15T14:40:00Z"/>
                <w:b/>
              </w:rPr>
            </w:pPr>
            <w:del w:id="481" w:author="ERCOT" w:date="2024-11-15T14:40:00Z">
              <w:r w:rsidDel="00133152">
                <w:rPr>
                  <w:b/>
                </w:rPr>
                <w:delText>Unit</w:delText>
              </w:r>
            </w:del>
          </w:p>
        </w:tc>
        <w:tc>
          <w:tcPr>
            <w:tcW w:w="7334" w:type="dxa"/>
          </w:tcPr>
          <w:p w14:paraId="412CE193" w14:textId="5CAA5C11" w:rsidR="00733D5F" w:rsidDel="00133152" w:rsidRDefault="00733D5F" w:rsidP="003D6E6E">
            <w:pPr>
              <w:pStyle w:val="TableBody"/>
              <w:rPr>
                <w:del w:id="482" w:author="ERCOT" w:date="2024-11-15T14:40:00Z"/>
                <w:b/>
              </w:rPr>
            </w:pPr>
            <w:del w:id="483" w:author="ERCOT" w:date="2024-11-15T14:40:00Z">
              <w:r w:rsidDel="00133152">
                <w:rPr>
                  <w:b/>
                </w:rPr>
                <w:delText>Description</w:delText>
              </w:r>
            </w:del>
          </w:p>
        </w:tc>
      </w:tr>
      <w:tr w:rsidR="00733D5F" w:rsidDel="00133152" w14:paraId="1538FCF4" w14:textId="54775F82" w:rsidTr="003D6E6E">
        <w:trPr>
          <w:cantSplit/>
          <w:trHeight w:val="260"/>
          <w:del w:id="484" w:author="ERCOT" w:date="2024-11-15T14:40:00Z"/>
        </w:trPr>
        <w:tc>
          <w:tcPr>
            <w:tcW w:w="1070" w:type="dxa"/>
          </w:tcPr>
          <w:p w14:paraId="53EE6643" w14:textId="3A2BAB2C" w:rsidR="00733D5F" w:rsidDel="00133152" w:rsidRDefault="00733D5F" w:rsidP="003D6E6E">
            <w:pPr>
              <w:pStyle w:val="TableBody"/>
              <w:rPr>
                <w:del w:id="485" w:author="ERCOT" w:date="2024-11-15T14:40:00Z"/>
              </w:rPr>
            </w:pPr>
            <w:del w:id="486" w:author="ERCOT" w:date="2024-11-15T14:40:00Z">
              <w:r w:rsidDel="00133152">
                <w:delText xml:space="preserve">ARR </w:delText>
              </w:r>
              <w:r w:rsidRPr="004878DD" w:rsidDel="00133152">
                <w:rPr>
                  <w:i/>
                  <w:vertAlign w:val="subscript"/>
                </w:rPr>
                <w:delText>i</w:delText>
              </w:r>
            </w:del>
          </w:p>
        </w:tc>
        <w:tc>
          <w:tcPr>
            <w:tcW w:w="870" w:type="dxa"/>
          </w:tcPr>
          <w:p w14:paraId="7BD5EA15" w14:textId="51FB06CA" w:rsidR="00733D5F" w:rsidDel="00133152" w:rsidRDefault="00733D5F" w:rsidP="003D6E6E">
            <w:pPr>
              <w:pStyle w:val="TableBody"/>
              <w:rPr>
                <w:del w:id="487" w:author="ERCOT" w:date="2024-11-15T14:40:00Z"/>
              </w:rPr>
            </w:pPr>
            <w:del w:id="488" w:author="ERCOT" w:date="2024-11-15T14:40:00Z">
              <w:r w:rsidDel="00133152">
                <w:delText>None</w:delText>
              </w:r>
            </w:del>
          </w:p>
        </w:tc>
        <w:tc>
          <w:tcPr>
            <w:tcW w:w="7334" w:type="dxa"/>
          </w:tcPr>
          <w:p w14:paraId="58822E59" w14:textId="0DF03D96" w:rsidR="00733D5F" w:rsidDel="00133152" w:rsidRDefault="00733D5F" w:rsidP="003D6E6E">
            <w:pPr>
              <w:pStyle w:val="TableBody"/>
              <w:rPr>
                <w:del w:id="489" w:author="ERCOT" w:date="2024-11-15T14:40:00Z"/>
              </w:rPr>
            </w:pPr>
            <w:del w:id="490" w:author="ERCOT" w:date="2024-11-15T14:40:00Z">
              <w:r w:rsidDel="00133152">
                <w:delText>Adjusted SRPS Requirement for a specific Retail Entity.</w:delText>
              </w:r>
            </w:del>
          </w:p>
        </w:tc>
      </w:tr>
      <w:tr w:rsidR="00733D5F" w:rsidDel="00133152" w14:paraId="32E3ACCC" w14:textId="3110073C" w:rsidTr="003D6E6E">
        <w:trPr>
          <w:cantSplit/>
          <w:trHeight w:val="260"/>
          <w:del w:id="491" w:author="ERCOT" w:date="2024-11-15T14:40:00Z"/>
        </w:trPr>
        <w:tc>
          <w:tcPr>
            <w:tcW w:w="1070" w:type="dxa"/>
          </w:tcPr>
          <w:p w14:paraId="464CD057" w14:textId="19201522" w:rsidR="00733D5F" w:rsidDel="00133152" w:rsidRDefault="00733D5F" w:rsidP="003D6E6E">
            <w:pPr>
              <w:pStyle w:val="TableBody"/>
              <w:rPr>
                <w:del w:id="492" w:author="ERCOT" w:date="2024-11-15T14:40:00Z"/>
              </w:rPr>
            </w:pPr>
            <w:del w:id="493" w:author="ERCOT" w:date="2024-11-15T14:40:00Z">
              <w:r w:rsidDel="00133152">
                <w:delText>TUO</w:delText>
              </w:r>
            </w:del>
          </w:p>
        </w:tc>
        <w:tc>
          <w:tcPr>
            <w:tcW w:w="870" w:type="dxa"/>
          </w:tcPr>
          <w:p w14:paraId="0BE18030" w14:textId="2860163D" w:rsidR="00733D5F" w:rsidDel="00133152" w:rsidRDefault="00733D5F" w:rsidP="003D6E6E">
            <w:pPr>
              <w:pStyle w:val="TableBody"/>
              <w:rPr>
                <w:del w:id="494" w:author="ERCOT" w:date="2024-11-15T14:40:00Z"/>
              </w:rPr>
            </w:pPr>
            <w:del w:id="495" w:author="ERCOT" w:date="2024-11-15T14:40:00Z">
              <w:r w:rsidDel="00133152">
                <w:delText>None</w:delText>
              </w:r>
            </w:del>
          </w:p>
        </w:tc>
        <w:tc>
          <w:tcPr>
            <w:tcW w:w="7334" w:type="dxa"/>
          </w:tcPr>
          <w:p w14:paraId="64FF5819" w14:textId="3EAA9482" w:rsidR="00733D5F" w:rsidDel="00133152" w:rsidRDefault="00733D5F" w:rsidP="003D6E6E">
            <w:pPr>
              <w:pStyle w:val="TableBody"/>
              <w:rPr>
                <w:del w:id="496" w:author="ERCOT" w:date="2024-11-15T14:40:00Z"/>
              </w:rPr>
            </w:pPr>
            <w:del w:id="497" w:author="ERCOT" w:date="2024-11-15T14:40:00Z">
              <w:r w:rsidDel="00133152">
                <w:delText>Total Usable Offsets.</w:delText>
              </w:r>
            </w:del>
          </w:p>
        </w:tc>
      </w:tr>
      <w:tr w:rsidR="00733D5F" w:rsidDel="00133152" w14:paraId="10A588A4" w14:textId="18150C66" w:rsidTr="003D6E6E">
        <w:trPr>
          <w:cantSplit/>
          <w:trHeight w:val="260"/>
          <w:del w:id="498" w:author="ERCOT" w:date="2024-11-15T14:40:00Z"/>
        </w:trPr>
        <w:tc>
          <w:tcPr>
            <w:tcW w:w="1070" w:type="dxa"/>
          </w:tcPr>
          <w:p w14:paraId="6368CF4C" w14:textId="432370AD" w:rsidR="00733D5F" w:rsidDel="00133152" w:rsidRDefault="00733D5F" w:rsidP="003D6E6E">
            <w:pPr>
              <w:pStyle w:val="TableBody"/>
              <w:rPr>
                <w:del w:id="499" w:author="ERCOT" w:date="2024-11-15T14:40:00Z"/>
              </w:rPr>
            </w:pPr>
            <w:del w:id="500" w:author="ERCOT" w:date="2024-11-15T14:40:00Z">
              <w:r w:rsidDel="00133152">
                <w:delText xml:space="preserve">CRSRES </w:delText>
              </w:r>
              <w:r w:rsidRPr="004878DD" w:rsidDel="00133152">
                <w:rPr>
                  <w:i/>
                  <w:vertAlign w:val="subscript"/>
                </w:rPr>
                <w:delText>i</w:delText>
              </w:r>
            </w:del>
          </w:p>
        </w:tc>
        <w:tc>
          <w:tcPr>
            <w:tcW w:w="870" w:type="dxa"/>
          </w:tcPr>
          <w:p w14:paraId="46E5717F" w14:textId="27277203" w:rsidR="00733D5F" w:rsidDel="00133152" w:rsidRDefault="00733D5F" w:rsidP="003D6E6E">
            <w:pPr>
              <w:pStyle w:val="TableBody"/>
              <w:rPr>
                <w:del w:id="501" w:author="ERCOT" w:date="2024-11-15T14:40:00Z"/>
              </w:rPr>
            </w:pPr>
            <w:del w:id="502" w:author="ERCOT" w:date="2024-11-15T14:40:00Z">
              <w:r w:rsidDel="00133152">
                <w:delText>MWh</w:delText>
              </w:r>
            </w:del>
          </w:p>
        </w:tc>
        <w:tc>
          <w:tcPr>
            <w:tcW w:w="7334" w:type="dxa"/>
          </w:tcPr>
          <w:p w14:paraId="6B3FFBA3" w14:textId="59B88D64" w:rsidR="00733D5F" w:rsidDel="00133152" w:rsidRDefault="00733D5F" w:rsidP="003D6E6E">
            <w:pPr>
              <w:pStyle w:val="TableBody"/>
              <w:rPr>
                <w:del w:id="503" w:author="ERCOT" w:date="2024-11-15T14:40:00Z"/>
              </w:rPr>
            </w:pPr>
            <w:del w:id="504" w:author="ERCOT" w:date="2024-11-15T14:40:00Z">
              <w:r w:rsidDel="00133152">
                <w:delText>Retail sales of the Retail Entity to Texas Customers during the Compliance Period</w:delText>
              </w:r>
              <w:r w:rsidRPr="00E05922" w:rsidDel="00133152">
                <w:delText xml:space="preserve">, excluding sales </w:delText>
              </w:r>
              <w:r w:rsidDel="00133152">
                <w:delText xml:space="preserve">by the specific Retail Entity to any ESI IDs or accounts </w:delText>
              </w:r>
              <w:r w:rsidRPr="00E05922" w:rsidDel="00133152">
                <w:delText>for which an opt-out notice has been submitted</w:delText>
              </w:r>
              <w:r w:rsidDel="00133152">
                <w:delText xml:space="preserve"> under subsection (f) of P.U.C. </w:delText>
              </w:r>
              <w:r w:rsidRPr="00862F81" w:rsidDel="00133152">
                <w:rPr>
                  <w:smallCaps/>
                </w:rPr>
                <w:delText>Subst</w:delText>
              </w:r>
              <w:r w:rsidDel="00133152">
                <w:delText>. R. 25.173.</w:delText>
              </w:r>
            </w:del>
          </w:p>
        </w:tc>
      </w:tr>
      <w:tr w:rsidR="00733D5F" w:rsidDel="00133152" w14:paraId="51C645D7" w14:textId="214AFD35" w:rsidTr="003D6E6E">
        <w:trPr>
          <w:cantSplit/>
          <w:trHeight w:val="260"/>
          <w:del w:id="505" w:author="ERCOT" w:date="2024-11-15T14:40:00Z"/>
        </w:trPr>
        <w:tc>
          <w:tcPr>
            <w:tcW w:w="1070" w:type="dxa"/>
          </w:tcPr>
          <w:p w14:paraId="3977A8C3" w14:textId="0277E6AF" w:rsidR="00733D5F" w:rsidDel="00133152" w:rsidRDefault="00733D5F" w:rsidP="003D6E6E">
            <w:pPr>
              <w:pStyle w:val="TableBody"/>
              <w:rPr>
                <w:del w:id="506" w:author="ERCOT" w:date="2024-11-15T14:40:00Z"/>
              </w:rPr>
            </w:pPr>
            <w:del w:id="507" w:author="ERCOT" w:date="2024-11-15T14:40:00Z">
              <w:r w:rsidDel="00133152">
                <w:delText>TS</w:delText>
              </w:r>
            </w:del>
          </w:p>
        </w:tc>
        <w:tc>
          <w:tcPr>
            <w:tcW w:w="870" w:type="dxa"/>
          </w:tcPr>
          <w:p w14:paraId="3E92089F" w14:textId="5040DD27" w:rsidR="00733D5F" w:rsidDel="00133152" w:rsidRDefault="00733D5F" w:rsidP="003D6E6E">
            <w:pPr>
              <w:pStyle w:val="TableBody"/>
              <w:rPr>
                <w:del w:id="508" w:author="ERCOT" w:date="2024-11-15T14:40:00Z"/>
              </w:rPr>
            </w:pPr>
            <w:del w:id="509" w:author="ERCOT" w:date="2024-11-15T14:40:00Z">
              <w:r w:rsidDel="00133152">
                <w:delText>MWh</w:delText>
              </w:r>
            </w:del>
          </w:p>
        </w:tc>
        <w:tc>
          <w:tcPr>
            <w:tcW w:w="7334" w:type="dxa"/>
          </w:tcPr>
          <w:p w14:paraId="0361960E" w14:textId="251E951B" w:rsidR="00733D5F" w:rsidDel="00133152" w:rsidRDefault="00733D5F" w:rsidP="003D6E6E">
            <w:pPr>
              <w:pStyle w:val="TableBody"/>
              <w:rPr>
                <w:del w:id="510" w:author="ERCOT" w:date="2024-11-15T14:40:00Z"/>
              </w:rPr>
            </w:pPr>
            <w:del w:id="511" w:author="ERCOT" w:date="2024-11-15T14:40:00Z">
              <w:r w:rsidDel="00133152">
                <w:delText>Total retail sales of all Retail Entities to Texas Customers during the Compliance Period</w:delText>
              </w:r>
              <w:r w:rsidRPr="00E05922" w:rsidDel="00133152">
                <w:delText xml:space="preserve">, excluding </w:delText>
              </w:r>
              <w:r w:rsidDel="00133152">
                <w:delText xml:space="preserve">all sales or accounts of all Retail Entities to </w:delText>
              </w:r>
              <w:r w:rsidRPr="00982241" w:rsidDel="00133152">
                <w:delText>ESI</w:delText>
              </w:r>
              <w:r w:rsidDel="00133152">
                <w:delText xml:space="preserve"> ID</w:delText>
              </w:r>
              <w:r w:rsidRPr="00982241" w:rsidDel="00133152">
                <w:delText>s</w:delText>
              </w:r>
              <w:r w:rsidDel="00133152">
                <w:delText xml:space="preserve"> </w:delText>
              </w:r>
              <w:r w:rsidRPr="00E05922" w:rsidDel="00133152">
                <w:delText>for which an opt-out notice has been submitted</w:delText>
              </w:r>
              <w:r w:rsidDel="00133152">
                <w:delText xml:space="preserve"> under subsection (f) of P.U.C. </w:delText>
              </w:r>
              <w:r w:rsidRPr="00862F81" w:rsidDel="00133152">
                <w:rPr>
                  <w:smallCaps/>
                </w:rPr>
                <w:delText>Subst</w:delText>
              </w:r>
              <w:r w:rsidDel="00133152">
                <w:delText>. R. 25.173.</w:delText>
              </w:r>
            </w:del>
          </w:p>
        </w:tc>
      </w:tr>
    </w:tbl>
    <w:p w14:paraId="3E723022" w14:textId="4AD734FC" w:rsidR="00733D5F" w:rsidDel="00133152" w:rsidRDefault="00733D5F" w:rsidP="00733D5F">
      <w:pPr>
        <w:spacing w:before="240" w:after="240"/>
        <w:ind w:left="720" w:hanging="720"/>
        <w:rPr>
          <w:del w:id="512" w:author="ERCOT" w:date="2024-11-15T14:40:00Z"/>
          <w:iCs/>
        </w:rPr>
      </w:pPr>
      <w:del w:id="513" w:author="ERCOT" w:date="2024-11-15T14:40:00Z">
        <w:r w:rsidDel="00133152">
          <w:rPr>
            <w:iCs/>
          </w:rPr>
          <w:delText>(2)</w:delText>
        </w:r>
        <w:r w:rsidDel="00133152">
          <w:rPr>
            <w:iCs/>
          </w:rPr>
          <w:tab/>
          <w:delText>This process will be an iterative process that will solve until the optimal allocation is reached with all FSRRs resolved to the nearest whole REC.</w:delText>
        </w:r>
      </w:del>
    </w:p>
    <w:p w14:paraId="3DAD58D3" w14:textId="0994FB00" w:rsidR="00733D5F" w:rsidDel="00133152" w:rsidRDefault="00733D5F" w:rsidP="00733D5F">
      <w:pPr>
        <w:spacing w:after="240"/>
        <w:ind w:left="720" w:hanging="720"/>
        <w:rPr>
          <w:del w:id="514" w:author="ERCOT" w:date="2024-11-15T14:40:00Z"/>
          <w:iCs/>
        </w:rPr>
      </w:pPr>
      <w:del w:id="515" w:author="ERCOT" w:date="2024-11-15T14:40:00Z">
        <w:r w:rsidDel="00133152">
          <w:rPr>
            <w:iCs/>
          </w:rPr>
          <w:delText>(3)</w:delText>
        </w:r>
        <w:r w:rsidDel="00133152">
          <w:rPr>
            <w:iCs/>
          </w:rPr>
          <w:tab/>
          <w:delText xml:space="preserve">ERCOT shall notify each Retail Entity of its FSRR for the previous Compliance Period no later than the date set forth for such Notification in subsection (i)(l) of P.U.C. </w:delText>
        </w:r>
        <w:r w:rsidDel="00133152">
          <w:rPr>
            <w:iCs/>
            <w:smallCaps/>
          </w:rPr>
          <w:delText>Subst</w:delText>
        </w:r>
        <w:r w:rsidDel="00133152">
          <w:rPr>
            <w:iCs/>
          </w:rPr>
          <w:delText>. R. 25.173.</w:delText>
        </w:r>
      </w:del>
    </w:p>
    <w:p w14:paraId="58B2D9B5" w14:textId="7AB120C6" w:rsidR="00733D5F" w:rsidRDefault="00733D5F" w:rsidP="00733D5F">
      <w:pPr>
        <w:keepNext/>
        <w:tabs>
          <w:tab w:val="left" w:pos="1080"/>
        </w:tabs>
        <w:spacing w:before="240" w:after="240"/>
        <w:ind w:left="1080" w:hanging="1080"/>
        <w:outlineLvl w:val="2"/>
        <w:rPr>
          <w:b/>
          <w:bCs/>
          <w:i/>
        </w:rPr>
      </w:pPr>
      <w:bookmarkStart w:id="516" w:name="_Toc239073038"/>
      <w:bookmarkStart w:id="517" w:name="_Toc180673476"/>
      <w:commentRangeStart w:id="518"/>
      <w:del w:id="519" w:author="ERCOT" w:date="2024-11-15T14:41:00Z">
        <w:r w:rsidDel="00133152">
          <w:rPr>
            <w:b/>
            <w:bCs/>
            <w:i/>
          </w:rPr>
          <w:lastRenderedPageBreak/>
          <w:delText>14.10.1</w:delText>
        </w:r>
      </w:del>
      <w:commentRangeEnd w:id="518"/>
      <w:r w:rsidR="00810379">
        <w:rPr>
          <w:rStyle w:val="CommentReference"/>
        </w:rPr>
        <w:commentReference w:id="518"/>
      </w:r>
      <w:del w:id="520" w:author="ERCOT" w:date="2024-11-15T14:41:00Z">
        <w:r w:rsidDel="00133152">
          <w:rPr>
            <w:b/>
            <w:bCs/>
            <w:i/>
          </w:rPr>
          <w:tab/>
          <w:delText>Mandatory Retirement</w:delText>
        </w:r>
      </w:del>
      <w:bookmarkEnd w:id="516"/>
      <w:bookmarkEnd w:id="517"/>
    </w:p>
    <w:p w14:paraId="6056D376" w14:textId="5D0D5448" w:rsidR="00733D5F" w:rsidRDefault="00733D5F" w:rsidP="00733D5F">
      <w:pPr>
        <w:spacing w:after="240"/>
        <w:ind w:left="720" w:hanging="720"/>
        <w:rPr>
          <w:iCs/>
        </w:rPr>
      </w:pPr>
      <w:del w:id="521" w:author="ERCOT" w:date="2024-11-15T14:41:00Z">
        <w:r w:rsidDel="00133152">
          <w:rPr>
            <w:iCs/>
          </w:rPr>
          <w:delText>(1)</w:delText>
        </w:r>
        <w:r w:rsidDel="00133152">
          <w:rPr>
            <w:iCs/>
          </w:rPr>
          <w:tab/>
          <w:delText xml:space="preserve">For each Compliance Period, by the date set forth in subsection (i)(2) of P.U.C. </w:delText>
        </w:r>
        <w:r w:rsidDel="00133152">
          <w:rPr>
            <w:iCs/>
            <w:smallCaps/>
          </w:rPr>
          <w:delText>Subst</w:delText>
        </w:r>
        <w:r w:rsidDel="00133152">
          <w:rPr>
            <w:iCs/>
          </w:rPr>
          <w:delText xml:space="preserve">. R. 25.173, </w:delText>
        </w:r>
        <w:r w:rsidDel="00133152">
          <w:delText>Renewable Energy Credit Program</w:delText>
        </w:r>
        <w:r w:rsidDel="00133152">
          <w:rPr>
            <w:iCs/>
          </w:rPr>
          <w:delText>, each Retail Entity’s Designated Representative shall notify ERCOT of the RECs or Compliance Premiums in its REC trading account to be used (retired) to satisfy its Final Solar Renewable Portfolio Standard (SRPS) Requirement (FSRR) for the Compliance Period being settled.  Each REC or Compliance Premium that is not used will remain in the holder’s REC trading account until it is transferred to another party’s account, expires, or is otherwise retired.</w:delText>
        </w:r>
      </w:del>
    </w:p>
    <w:p w14:paraId="7DFB467B" w14:textId="7D9E676D" w:rsidR="00733D5F" w:rsidRDefault="00733D5F" w:rsidP="00733D5F">
      <w:pPr>
        <w:spacing w:after="240"/>
        <w:ind w:left="720" w:hanging="720"/>
        <w:rPr>
          <w:iCs/>
        </w:rPr>
      </w:pPr>
      <w:del w:id="522" w:author="ERCOT" w:date="2024-11-15T14:41:00Z">
        <w:r w:rsidDel="00133152">
          <w:rPr>
            <w:iCs/>
          </w:rPr>
          <w:delText>(2)</w:delText>
        </w:r>
        <w:r w:rsidDel="00133152">
          <w:rPr>
            <w:iCs/>
          </w:rPr>
          <w:tab/>
          <w:delText>Failure to provide sufficient RECs or Compliance Premiums by the date set forth in subsection (i)(2) of P.U.C. S</w:delText>
        </w:r>
        <w:r w:rsidRPr="005C5D87" w:rsidDel="00133152">
          <w:rPr>
            <w:iCs/>
            <w:smallCaps/>
          </w:rPr>
          <w:delText>ubst</w:delText>
        </w:r>
        <w:r w:rsidDel="00133152">
          <w:rPr>
            <w:iCs/>
          </w:rPr>
          <w:delText>. R. 25.173 shall be considered a failure of that Retail Entity to meet its REC retirement obligations.  ERCOT shall notify the Public Utility Commission of Texas (PUCT) when any Retail Entity fails to meet its REC retirement obligations.</w:delText>
        </w:r>
      </w:del>
    </w:p>
    <w:p w14:paraId="2BCBDD1D" w14:textId="5A02FC15" w:rsidR="00733D5F" w:rsidRDefault="00733D5F" w:rsidP="00733D5F">
      <w:pPr>
        <w:keepNext/>
        <w:tabs>
          <w:tab w:val="left" w:pos="1080"/>
        </w:tabs>
        <w:spacing w:before="240" w:after="240"/>
        <w:ind w:left="1080" w:hanging="1080"/>
        <w:outlineLvl w:val="2"/>
        <w:rPr>
          <w:b/>
          <w:bCs/>
          <w:i/>
        </w:rPr>
      </w:pPr>
      <w:bookmarkStart w:id="523" w:name="_Toc180673477"/>
      <w:commentRangeStart w:id="524"/>
      <w:r>
        <w:rPr>
          <w:b/>
          <w:bCs/>
          <w:i/>
        </w:rPr>
        <w:t>14.10.</w:t>
      </w:r>
      <w:del w:id="525" w:author="ERCOT" w:date="2024-11-15T14:43:00Z">
        <w:r w:rsidDel="003005CA">
          <w:rPr>
            <w:b/>
            <w:bCs/>
            <w:i/>
          </w:rPr>
          <w:delText>2</w:delText>
        </w:r>
      </w:del>
      <w:ins w:id="526" w:author="ERCOT" w:date="2024-11-15T14:43:00Z">
        <w:r w:rsidR="003005CA">
          <w:rPr>
            <w:b/>
            <w:bCs/>
            <w:i/>
          </w:rPr>
          <w:t>1</w:t>
        </w:r>
      </w:ins>
      <w:commentRangeEnd w:id="524"/>
      <w:r w:rsidR="00810379">
        <w:rPr>
          <w:rStyle w:val="CommentReference"/>
        </w:rPr>
        <w:commentReference w:id="524"/>
      </w:r>
      <w:r>
        <w:rPr>
          <w:b/>
          <w:bCs/>
          <w:i/>
        </w:rPr>
        <w:tab/>
        <w:t>Voluntary Retirement</w:t>
      </w:r>
      <w:bookmarkEnd w:id="523"/>
    </w:p>
    <w:p w14:paraId="46EE61E6" w14:textId="6BD391EA" w:rsidR="00733D5F" w:rsidRDefault="00733D5F" w:rsidP="00733D5F">
      <w:pPr>
        <w:spacing w:after="240"/>
        <w:ind w:left="720" w:hanging="720"/>
        <w:rPr>
          <w:iCs/>
        </w:rPr>
      </w:pPr>
      <w:r>
        <w:t>(1)</w:t>
      </w:r>
      <w:r>
        <w:tab/>
      </w:r>
      <w:r>
        <w:rPr>
          <w:iCs/>
        </w:rPr>
        <w:t>At the request of a REC Account Holder, ERCOT shall retire RECs and Compliance Premiums</w:t>
      </w:r>
      <w:del w:id="527" w:author="ERCOT" w:date="2024-11-15T14:43:00Z">
        <w:r w:rsidDel="003005CA">
          <w:rPr>
            <w:iCs/>
          </w:rPr>
          <w:delText xml:space="preserve"> for reasons other than for meeting the mandated SRPS requirements.  Voluntarily retired RECs and Compliance Premiums may not be used to satisfy a Retail Entity’s SRPS requirement</w:delText>
        </w:r>
      </w:del>
      <w:r>
        <w:rPr>
          <w:iCs/>
        </w:rPr>
        <w:t>.  ERCOT shall include information concerning RECs and Compliance Premiums retired voluntarily in its annual report to the PUCT.</w:t>
      </w:r>
    </w:p>
    <w:p w14:paraId="5B94266F" w14:textId="77777777" w:rsidR="00733D5F" w:rsidRDefault="00733D5F" w:rsidP="00733D5F">
      <w:pPr>
        <w:keepNext/>
        <w:tabs>
          <w:tab w:val="left" w:pos="900"/>
        </w:tabs>
        <w:spacing w:before="240" w:after="240"/>
        <w:ind w:left="900" w:hanging="900"/>
        <w:outlineLvl w:val="1"/>
        <w:rPr>
          <w:b/>
        </w:rPr>
      </w:pPr>
      <w:bookmarkStart w:id="528" w:name="_Toc239073043"/>
      <w:bookmarkStart w:id="529" w:name="_Toc180673481"/>
      <w:commentRangeStart w:id="530"/>
      <w:r>
        <w:rPr>
          <w:b/>
        </w:rPr>
        <w:t>14.13</w:t>
      </w:r>
      <w:commentRangeEnd w:id="530"/>
      <w:r w:rsidR="00810379">
        <w:rPr>
          <w:rStyle w:val="CommentReference"/>
        </w:rPr>
        <w:commentReference w:id="530"/>
      </w:r>
      <w:r>
        <w:rPr>
          <w:b/>
        </w:rPr>
        <w:tab/>
        <w:t xml:space="preserve">Submit Annual Report to Public Utility Commission of </w:t>
      </w:r>
      <w:smartTag w:uri="urn:schemas-microsoft-com:office:smarttags" w:element="State">
        <w:smartTag w:uri="urn:schemas-microsoft-com:office:smarttags" w:element="place">
          <w:r>
            <w:rPr>
              <w:b/>
            </w:rPr>
            <w:t>Texas</w:t>
          </w:r>
        </w:smartTag>
      </w:smartTag>
      <w:bookmarkEnd w:id="528"/>
      <w:bookmarkEnd w:id="529"/>
    </w:p>
    <w:p w14:paraId="5D93527B" w14:textId="77777777" w:rsidR="00733D5F" w:rsidRDefault="00733D5F" w:rsidP="00733D5F">
      <w:pPr>
        <w:spacing w:after="240"/>
        <w:ind w:left="720" w:hanging="720"/>
        <w:rPr>
          <w:iCs/>
        </w:rPr>
      </w:pPr>
      <w:r>
        <w:t>(1)</w:t>
      </w:r>
      <w:r>
        <w:tab/>
      </w:r>
      <w:r>
        <w:rPr>
          <w:iCs/>
        </w:rPr>
        <w:t xml:space="preserve">Beginning in 2002, ERCOT shall submit an annual report to the Public Utility Commission of Texas (PUCT) on or before the date set forth for such report in subsection (h)(11) of P.U.C. </w:t>
      </w:r>
      <w:r>
        <w:rPr>
          <w:iCs/>
          <w:smallCaps/>
        </w:rPr>
        <w:t>Subst.</w:t>
      </w:r>
      <w:r>
        <w:rPr>
          <w:iCs/>
        </w:rPr>
        <w:t xml:space="preserve"> R. 25.173, Renewable Energy Credit Program.  Such report shall contain the following information pertaining to program operation for the previous Compliance Period:</w:t>
      </w:r>
    </w:p>
    <w:p w14:paraId="77D01092" w14:textId="77777777" w:rsidR="00733D5F" w:rsidRDefault="00733D5F" w:rsidP="00733D5F">
      <w:pPr>
        <w:spacing w:after="240"/>
        <w:ind w:left="1440" w:hanging="720"/>
      </w:pPr>
      <w:r>
        <w:t>(a)</w:t>
      </w:r>
      <w:r>
        <w:tab/>
        <w:t xml:space="preserve">MW of existing renewable capacity installed in </w:t>
      </w:r>
      <w:smartTag w:uri="urn:schemas-microsoft-com:office:smarttags" w:element="State">
        <w:smartTag w:uri="urn:schemas-microsoft-com:office:smarttags" w:element="place">
          <w:r>
            <w:t>Texas</w:t>
          </w:r>
        </w:smartTag>
      </w:smartTag>
      <w:r>
        <w:t>, by technology type;</w:t>
      </w:r>
    </w:p>
    <w:p w14:paraId="0418B3B8" w14:textId="77777777" w:rsidR="00733D5F" w:rsidRDefault="00733D5F" w:rsidP="00733D5F">
      <w:pPr>
        <w:spacing w:after="240"/>
        <w:ind w:left="1440" w:hanging="720"/>
      </w:pPr>
      <w:r>
        <w:t>(b)</w:t>
      </w:r>
      <w:r>
        <w:tab/>
        <w:t xml:space="preserve">MW of new renewable energy capacity installed in </w:t>
      </w:r>
      <w:smartTag w:uri="urn:schemas-microsoft-com:office:smarttags" w:element="State">
        <w:smartTag w:uri="urn:schemas-microsoft-com:office:smarttags" w:element="place">
          <w:r>
            <w:t>Texas</w:t>
          </w:r>
        </w:smartTag>
      </w:smartTag>
      <w:r>
        <w:t>, by technology type;</w:t>
      </w:r>
    </w:p>
    <w:p w14:paraId="42B344ED" w14:textId="77777777" w:rsidR="00733D5F" w:rsidRDefault="00733D5F" w:rsidP="00733D5F">
      <w:pPr>
        <w:spacing w:after="240"/>
        <w:ind w:left="1440" w:hanging="720"/>
      </w:pPr>
      <w:r>
        <w:t>(c)</w:t>
      </w:r>
      <w:r>
        <w:tab/>
        <w:t>List of eligible non-Texas capacity participating in the program, by technology type;</w:t>
      </w:r>
    </w:p>
    <w:p w14:paraId="726822F1" w14:textId="77777777" w:rsidR="00733D5F" w:rsidRDefault="00733D5F" w:rsidP="00733D5F">
      <w:pPr>
        <w:spacing w:after="240"/>
        <w:ind w:left="1440" w:hanging="720"/>
      </w:pPr>
      <w:r>
        <w:t>(d)</w:t>
      </w:r>
      <w:r>
        <w:tab/>
        <w:t>Summary of Renewable Energy Credit (REC) aggregator activities, submitted in a format specified by the PUCT;</w:t>
      </w:r>
    </w:p>
    <w:p w14:paraId="20117881" w14:textId="77777777" w:rsidR="00733D5F" w:rsidRDefault="00733D5F" w:rsidP="00733D5F">
      <w:pPr>
        <w:spacing w:after="240"/>
        <w:ind w:left="1440" w:hanging="720"/>
      </w:pPr>
      <w:r>
        <w:t>(e)</w:t>
      </w:r>
      <w:r>
        <w:tab/>
        <w:t>Owner/operator of each REC generating facility;</w:t>
      </w:r>
    </w:p>
    <w:p w14:paraId="5948B791" w14:textId="77777777" w:rsidR="00733D5F" w:rsidRDefault="00733D5F" w:rsidP="00733D5F">
      <w:pPr>
        <w:spacing w:after="240"/>
        <w:ind w:left="1440" w:hanging="720"/>
      </w:pPr>
      <w:r>
        <w:t>(f)</w:t>
      </w:r>
      <w:r>
        <w:tab/>
        <w:t>Date each new renewable energy facility began to produce energy;</w:t>
      </w:r>
    </w:p>
    <w:p w14:paraId="55B7132F" w14:textId="77777777" w:rsidR="00733D5F" w:rsidRDefault="00733D5F" w:rsidP="00733D5F">
      <w:pPr>
        <w:spacing w:after="240"/>
        <w:ind w:left="1440" w:hanging="720"/>
      </w:pPr>
      <w:r>
        <w:t>(g)</w:t>
      </w:r>
      <w:r>
        <w:tab/>
        <w:t>MWh of energy generated by renewable energy Resources as demonstrated through data supplied in accordance with these Protocols;</w:t>
      </w:r>
    </w:p>
    <w:p w14:paraId="6B67E649" w14:textId="77777777" w:rsidR="00733D5F" w:rsidRDefault="00733D5F" w:rsidP="00733D5F">
      <w:pPr>
        <w:spacing w:after="240"/>
        <w:ind w:left="1440" w:hanging="720"/>
      </w:pPr>
      <w:r>
        <w:lastRenderedPageBreak/>
        <w:t>(h)</w:t>
      </w:r>
      <w:r>
        <w:tab/>
        <w:t>List of renewable energy unit retirements;</w:t>
      </w:r>
    </w:p>
    <w:p w14:paraId="0BFA7429" w14:textId="77777777" w:rsidR="00733D5F" w:rsidRDefault="00733D5F" w:rsidP="00733D5F">
      <w:pPr>
        <w:spacing w:after="240"/>
        <w:ind w:left="1440" w:hanging="720"/>
      </w:pPr>
      <w:r>
        <w:t>(i)</w:t>
      </w:r>
      <w:r>
        <w:tab/>
        <w:t>List of all Retail Entities participating in the REC Trading Program;</w:t>
      </w:r>
    </w:p>
    <w:p w14:paraId="22470344" w14:textId="32AD1A13" w:rsidR="00733D5F" w:rsidRDefault="00733D5F" w:rsidP="00733D5F">
      <w:pPr>
        <w:spacing w:after="240"/>
        <w:ind w:left="1440" w:hanging="720"/>
      </w:pPr>
      <w:del w:id="531" w:author="ERCOT" w:date="2024-11-15T14:45:00Z">
        <w:r w:rsidDel="0065626B">
          <w:delText>(j)</w:delText>
        </w:r>
        <w:r w:rsidDel="0065626B">
          <w:tab/>
          <w:delText>Final Solar Renewable Portfolio Standard (SRPS) Requirement (FSRR) of each Retail Entity;</w:delText>
        </w:r>
      </w:del>
    </w:p>
    <w:p w14:paraId="19550E4A" w14:textId="465436C5" w:rsidR="00733D5F" w:rsidRDefault="00733D5F" w:rsidP="00733D5F">
      <w:pPr>
        <w:spacing w:after="240"/>
        <w:ind w:left="1440" w:hanging="720"/>
      </w:pPr>
      <w:r>
        <w:t>(</w:t>
      </w:r>
      <w:del w:id="532" w:author="ERCOT" w:date="2024-11-15T14:47:00Z">
        <w:r w:rsidDel="0065626B">
          <w:delText>k</w:delText>
        </w:r>
      </w:del>
      <w:ins w:id="533" w:author="ERCOT" w:date="2024-11-15T14:47:00Z">
        <w:r w:rsidR="0065626B">
          <w:t>j</w:t>
        </w:r>
      </w:ins>
      <w:r>
        <w:t>)</w:t>
      </w:r>
      <w:r>
        <w:tab/>
        <w:t>Number of REC offsets used by each Retail Entity;</w:t>
      </w:r>
    </w:p>
    <w:p w14:paraId="6F11E467" w14:textId="762815D2" w:rsidR="00733D5F" w:rsidRDefault="00733D5F" w:rsidP="00733D5F">
      <w:pPr>
        <w:spacing w:after="240"/>
        <w:ind w:left="1440" w:hanging="720"/>
      </w:pPr>
      <w:r>
        <w:t>(</w:t>
      </w:r>
      <w:del w:id="534" w:author="ERCOT" w:date="2024-11-15T14:47:00Z">
        <w:r w:rsidDel="0065626B">
          <w:delText>l</w:delText>
        </w:r>
      </w:del>
      <w:ins w:id="535" w:author="ERCOT" w:date="2024-11-15T14:47:00Z">
        <w:r w:rsidR="0065626B">
          <w:t>k</w:t>
        </w:r>
      </w:ins>
      <w:r>
        <w:t>)</w:t>
      </w:r>
      <w:r>
        <w:tab/>
        <w:t>A list of REC offset generators, REC offsets awarded and MWh production from each such generator on an annual basis;</w:t>
      </w:r>
    </w:p>
    <w:p w14:paraId="1C74341D" w14:textId="4471534F" w:rsidR="00733D5F" w:rsidRDefault="00733D5F" w:rsidP="00733D5F">
      <w:pPr>
        <w:spacing w:after="240"/>
        <w:ind w:left="1440" w:hanging="720"/>
      </w:pPr>
      <w:r>
        <w:t>(</w:t>
      </w:r>
      <w:del w:id="536" w:author="ERCOT" w:date="2024-11-15T14:47:00Z">
        <w:r w:rsidDel="0065626B">
          <w:delText>m</w:delText>
        </w:r>
      </w:del>
      <w:ins w:id="537" w:author="ERCOT" w:date="2024-11-15T14:47:00Z">
        <w:r w:rsidR="0065626B">
          <w:t>l</w:t>
        </w:r>
      </w:ins>
      <w:r>
        <w:t>)</w:t>
      </w:r>
      <w:r>
        <w:tab/>
        <w:t>Number of RECs retired by each program participant by category (mandatory compliance, voluntary retirement, expiration, and total retirements);</w:t>
      </w:r>
      <w:ins w:id="538" w:author="ERCOT" w:date="2024-11-15T14:47:00Z">
        <w:r w:rsidR="0065626B">
          <w:t xml:space="preserve"> and</w:t>
        </w:r>
      </w:ins>
    </w:p>
    <w:p w14:paraId="30FFF735" w14:textId="4C08E3AA" w:rsidR="00733D5F" w:rsidRDefault="00733D5F" w:rsidP="00733D5F">
      <w:pPr>
        <w:spacing w:after="240"/>
        <w:ind w:left="1440" w:hanging="720"/>
      </w:pPr>
      <w:r>
        <w:t>(</w:t>
      </w:r>
      <w:del w:id="539" w:author="ERCOT" w:date="2024-11-15T14:47:00Z">
        <w:r w:rsidDel="0065626B">
          <w:delText>n</w:delText>
        </w:r>
      </w:del>
      <w:ins w:id="540" w:author="ERCOT" w:date="2024-11-15T14:47:00Z">
        <w:r w:rsidR="0065626B">
          <w:t>m</w:t>
        </w:r>
      </w:ins>
      <w:r>
        <w:t>)</w:t>
      </w:r>
      <w:r>
        <w:tab/>
        <w:t>Number of Compliance Premiums retired by each program participant by category (mandatory compliance, expiration, and total retirements)</w:t>
      </w:r>
      <w:ins w:id="541" w:author="ERCOT" w:date="2024-11-15T14:47:00Z">
        <w:r w:rsidR="0065626B">
          <w:t xml:space="preserve">. </w:t>
        </w:r>
      </w:ins>
      <w:del w:id="542" w:author="ERCOT" w:date="2024-11-15T14:47:00Z">
        <w:r w:rsidDel="0065626B">
          <w:delText xml:space="preserve">; </w:delText>
        </w:r>
      </w:del>
    </w:p>
    <w:p w14:paraId="66BB6858" w14:textId="3EDE03E3" w:rsidR="00733D5F" w:rsidDel="0065626B" w:rsidRDefault="00733D5F" w:rsidP="00733D5F">
      <w:pPr>
        <w:spacing w:after="240"/>
        <w:ind w:left="1440" w:hanging="720"/>
        <w:rPr>
          <w:del w:id="543" w:author="ERCOT" w:date="2024-11-15T14:45:00Z"/>
        </w:rPr>
      </w:pPr>
      <w:del w:id="544" w:author="ERCOT" w:date="2024-11-15T14:45:00Z">
        <w:r w:rsidDel="0065626B">
          <w:delText>(o)</w:delText>
        </w:r>
        <w:r w:rsidDel="0065626B">
          <w:tab/>
          <w:delText>List of all Retail Entities in compliance with SRPS requirement; and</w:delText>
        </w:r>
      </w:del>
    </w:p>
    <w:p w14:paraId="3E9EEBBC" w14:textId="733B5041" w:rsidR="00733D5F" w:rsidRDefault="00733D5F" w:rsidP="00733D5F">
      <w:pPr>
        <w:spacing w:after="240"/>
        <w:ind w:left="1440" w:hanging="720"/>
      </w:pPr>
      <w:del w:id="545" w:author="ERCOT" w:date="2024-11-15T14:45:00Z">
        <w:r w:rsidDel="0065626B">
          <w:delText>(p)</w:delText>
        </w:r>
        <w:r w:rsidDel="0065626B">
          <w:tab/>
          <w:delText>List of all Retail Entities not in compliance with SRPS requirement including the number of RECs by which they were deficient.</w:delText>
        </w:r>
      </w:del>
    </w:p>
    <w:p w14:paraId="3EBB67CE" w14:textId="77777777" w:rsidR="005435B1" w:rsidRPr="005435B1" w:rsidRDefault="005435B1" w:rsidP="005435B1">
      <w:pPr>
        <w:spacing w:after="240"/>
        <w:rPr>
          <w:b/>
          <w:bCs/>
          <w:iCs/>
        </w:rPr>
      </w:pPr>
    </w:p>
    <w:sectPr w:rsidR="005435B1" w:rsidRPr="005435B1">
      <w:headerReference w:type="default" r:id="rId43"/>
      <w:footerReference w:type="even" r:id="rId44"/>
      <w:footerReference w:type="default" r:id="rId45"/>
      <w:footerReference w:type="first" r:id="rId4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ERCOT Market Rules" w:date="2024-11-18T13:17:00Z" w:initials="JT">
    <w:p w14:paraId="222ACA9B" w14:textId="77777777" w:rsidR="00174983" w:rsidRDefault="00445341" w:rsidP="00174983">
      <w:pPr>
        <w:pStyle w:val="CommentText"/>
      </w:pPr>
      <w:r>
        <w:rPr>
          <w:rStyle w:val="CommentReference"/>
        </w:rPr>
        <w:annotationRef/>
      </w:r>
      <w:r w:rsidR="00174983">
        <w:t>Please note NPRRs 1246 and 1264 also propose revisions to this section.</w:t>
      </w:r>
    </w:p>
  </w:comment>
  <w:comment w:id="40" w:author="ERCOT Market Rules" w:date="2025-01-23T10:37:00Z" w:initials="JT">
    <w:p w14:paraId="42946628" w14:textId="77777777" w:rsidR="00174983" w:rsidRDefault="00174983" w:rsidP="00174983">
      <w:pPr>
        <w:pStyle w:val="CommentText"/>
      </w:pPr>
      <w:r>
        <w:rPr>
          <w:rStyle w:val="CommentReference"/>
        </w:rPr>
        <w:annotationRef/>
      </w:r>
      <w:r>
        <w:t>Please note NPRR1264 also proposes revisions to this definition.</w:t>
      </w:r>
    </w:p>
  </w:comment>
  <w:comment w:id="65" w:author="ERCOT Market Rules" w:date="2025-01-23T10:37:00Z" w:initials="JT">
    <w:p w14:paraId="1A1B77E6" w14:textId="77777777" w:rsidR="00174983" w:rsidRDefault="00174983" w:rsidP="00174983">
      <w:pPr>
        <w:pStyle w:val="CommentText"/>
      </w:pPr>
      <w:r>
        <w:rPr>
          <w:rStyle w:val="CommentReference"/>
        </w:rPr>
        <w:annotationRef/>
      </w:r>
      <w:r>
        <w:t>Please note NPRR1264 also proposes revisions to this section.</w:t>
      </w:r>
    </w:p>
  </w:comment>
  <w:comment w:id="76" w:author="ERCOT Market Rules" w:date="2025-01-23T10:37:00Z" w:initials="JT">
    <w:p w14:paraId="62570EA2" w14:textId="77777777" w:rsidR="00174983" w:rsidRDefault="00174983" w:rsidP="00174983">
      <w:pPr>
        <w:pStyle w:val="CommentText"/>
      </w:pPr>
      <w:r>
        <w:rPr>
          <w:rStyle w:val="CommentReference"/>
        </w:rPr>
        <w:annotationRef/>
      </w:r>
      <w:r>
        <w:t>Please note NPRR1264 also proposes revisions to this section.</w:t>
      </w:r>
    </w:p>
  </w:comment>
  <w:comment w:id="111" w:author="ERCOT Market Rules" w:date="2025-01-23T10:38:00Z" w:initials="JT">
    <w:p w14:paraId="2D920B6B" w14:textId="77777777" w:rsidR="00174983" w:rsidRDefault="00174983" w:rsidP="00174983">
      <w:pPr>
        <w:pStyle w:val="CommentText"/>
      </w:pPr>
      <w:r>
        <w:rPr>
          <w:rStyle w:val="CommentReference"/>
        </w:rPr>
        <w:annotationRef/>
      </w:r>
      <w:r>
        <w:t>Please note NPRR1264 also proposes revisions to this section.</w:t>
      </w:r>
    </w:p>
  </w:comment>
  <w:comment w:id="128" w:author="ERCOT Market Rules" w:date="2025-01-23T10:38:00Z" w:initials="JT">
    <w:p w14:paraId="2BAD26B3" w14:textId="77777777" w:rsidR="00174983" w:rsidRDefault="00174983" w:rsidP="00174983">
      <w:pPr>
        <w:pStyle w:val="CommentText"/>
      </w:pPr>
      <w:r>
        <w:rPr>
          <w:rStyle w:val="CommentReference"/>
        </w:rPr>
        <w:annotationRef/>
      </w:r>
      <w:r>
        <w:t>Please note NPRR1264 also proposes revisions to this section.</w:t>
      </w:r>
    </w:p>
  </w:comment>
  <w:comment w:id="142" w:author="ERCOT Market Rules" w:date="2025-01-23T10:39:00Z" w:initials="JT">
    <w:p w14:paraId="38694CEA" w14:textId="77777777" w:rsidR="00174983" w:rsidRDefault="00174983" w:rsidP="00174983">
      <w:pPr>
        <w:pStyle w:val="CommentText"/>
      </w:pPr>
      <w:r>
        <w:rPr>
          <w:rStyle w:val="CommentReference"/>
        </w:rPr>
        <w:annotationRef/>
      </w:r>
      <w:r>
        <w:t>Please note NPRR1264 also proposes revisions to this section.</w:t>
      </w:r>
    </w:p>
  </w:comment>
  <w:comment w:id="149" w:author="ERCOT Market Rules" w:date="2025-01-23T10:39:00Z" w:initials="JT">
    <w:p w14:paraId="472A7F37" w14:textId="77777777" w:rsidR="00174983" w:rsidRDefault="00174983" w:rsidP="00174983">
      <w:pPr>
        <w:pStyle w:val="CommentText"/>
      </w:pPr>
      <w:r>
        <w:rPr>
          <w:rStyle w:val="CommentReference"/>
        </w:rPr>
        <w:annotationRef/>
      </w:r>
      <w:r>
        <w:t>Please note NPRR1264 also proposes revisions to this section.</w:t>
      </w:r>
    </w:p>
  </w:comment>
  <w:comment w:id="160" w:author="ERCOT Market Rules" w:date="2025-01-23T10:39:00Z" w:initials="JT">
    <w:p w14:paraId="778D84F7" w14:textId="77777777" w:rsidR="00174983" w:rsidRDefault="00174983" w:rsidP="00174983">
      <w:pPr>
        <w:pStyle w:val="CommentText"/>
      </w:pPr>
      <w:r>
        <w:rPr>
          <w:rStyle w:val="CommentReference"/>
        </w:rPr>
        <w:annotationRef/>
      </w:r>
      <w:r>
        <w:t>Please note NPRR1264 also proposes revisions to this section.</w:t>
      </w:r>
    </w:p>
  </w:comment>
  <w:comment w:id="168" w:author="ERCOT Market Rules" w:date="2025-01-23T10:40:00Z" w:initials="JT">
    <w:p w14:paraId="434C62EA" w14:textId="77777777" w:rsidR="00174983" w:rsidRDefault="00174983" w:rsidP="00174983">
      <w:pPr>
        <w:pStyle w:val="CommentText"/>
      </w:pPr>
      <w:r>
        <w:rPr>
          <w:rStyle w:val="CommentReference"/>
        </w:rPr>
        <w:annotationRef/>
      </w:r>
      <w:r>
        <w:t>Please note NPRR1264 also proposes revisions to this section.</w:t>
      </w:r>
    </w:p>
  </w:comment>
  <w:comment w:id="179" w:author="ERCOT Market Rules" w:date="2025-01-23T10:40:00Z" w:initials="JT">
    <w:p w14:paraId="0061938B" w14:textId="77777777" w:rsidR="00174983" w:rsidRDefault="00174983" w:rsidP="00174983">
      <w:pPr>
        <w:pStyle w:val="CommentText"/>
      </w:pPr>
      <w:r>
        <w:rPr>
          <w:rStyle w:val="CommentReference"/>
        </w:rPr>
        <w:annotationRef/>
      </w:r>
      <w:r>
        <w:t>Please note NPRR1264 also proposes revisions to this section.</w:t>
      </w:r>
    </w:p>
  </w:comment>
  <w:comment w:id="211" w:author="ERCOT Market Rules" w:date="2025-01-23T10:40:00Z" w:initials="JT">
    <w:p w14:paraId="751BF7F9" w14:textId="77777777" w:rsidR="00174983" w:rsidRDefault="00174983" w:rsidP="00174983">
      <w:pPr>
        <w:pStyle w:val="CommentText"/>
      </w:pPr>
      <w:r>
        <w:rPr>
          <w:rStyle w:val="CommentReference"/>
        </w:rPr>
        <w:annotationRef/>
      </w:r>
      <w:r>
        <w:t>Please note NPRR1264 also proposes revisions to this section.</w:t>
      </w:r>
    </w:p>
  </w:comment>
  <w:comment w:id="301" w:author="ERCOT Market Rules" w:date="2025-01-23T10:41:00Z" w:initials="JT">
    <w:p w14:paraId="06F3510A" w14:textId="77777777" w:rsidR="00174983" w:rsidRDefault="00174983" w:rsidP="00174983">
      <w:pPr>
        <w:pStyle w:val="CommentText"/>
      </w:pPr>
      <w:r>
        <w:rPr>
          <w:rStyle w:val="CommentReference"/>
        </w:rPr>
        <w:annotationRef/>
      </w:r>
      <w:r>
        <w:t>Please note NPRR1264 also proposes revisions to this section.</w:t>
      </w:r>
    </w:p>
  </w:comment>
  <w:comment w:id="346" w:author="ERCOT Market Rules" w:date="2025-01-23T10:41:00Z" w:initials="JT">
    <w:p w14:paraId="5E0EED54" w14:textId="77777777" w:rsidR="00174983" w:rsidRDefault="00174983" w:rsidP="00174983">
      <w:pPr>
        <w:pStyle w:val="CommentText"/>
      </w:pPr>
      <w:r>
        <w:rPr>
          <w:rStyle w:val="CommentReference"/>
        </w:rPr>
        <w:annotationRef/>
      </w:r>
      <w:r>
        <w:t>Please note NPRR1264 also proposes revisions to this section.</w:t>
      </w:r>
    </w:p>
  </w:comment>
  <w:comment w:id="393" w:author="ERCOT Market Rules" w:date="2025-01-23T10:41:00Z" w:initials="JT">
    <w:p w14:paraId="34D3B0B6" w14:textId="77777777" w:rsidR="00174983" w:rsidRDefault="00174983" w:rsidP="00174983">
      <w:pPr>
        <w:pStyle w:val="CommentText"/>
      </w:pPr>
      <w:r>
        <w:rPr>
          <w:rStyle w:val="CommentReference"/>
        </w:rPr>
        <w:annotationRef/>
      </w:r>
      <w:r>
        <w:t>Please note NPRR1264 also proposes revisions to this section.</w:t>
      </w:r>
    </w:p>
  </w:comment>
  <w:comment w:id="468" w:author="ERCOT Market Rules" w:date="2025-01-23T10:41:00Z" w:initials="JT">
    <w:p w14:paraId="7BDE57A6" w14:textId="77777777" w:rsidR="00810379" w:rsidRDefault="00810379" w:rsidP="00810379">
      <w:pPr>
        <w:pStyle w:val="CommentText"/>
      </w:pPr>
      <w:r>
        <w:rPr>
          <w:rStyle w:val="CommentReference"/>
        </w:rPr>
        <w:annotationRef/>
      </w:r>
      <w:r>
        <w:t>Please note NPRR1264 also proposes revisions to this section.</w:t>
      </w:r>
    </w:p>
  </w:comment>
  <w:comment w:id="518" w:author="ERCOT Market Rules" w:date="2025-01-23T10:41:00Z" w:initials="JT">
    <w:p w14:paraId="34323035" w14:textId="77777777" w:rsidR="00810379" w:rsidRDefault="00810379" w:rsidP="00810379">
      <w:pPr>
        <w:pStyle w:val="CommentText"/>
      </w:pPr>
      <w:r>
        <w:rPr>
          <w:rStyle w:val="CommentReference"/>
        </w:rPr>
        <w:annotationRef/>
      </w:r>
      <w:r>
        <w:t>Please note NPRR1264 also proposes revisions to this section.</w:t>
      </w:r>
    </w:p>
  </w:comment>
  <w:comment w:id="524" w:author="ERCOT Market Rules" w:date="2025-01-23T10:42:00Z" w:initials="JT">
    <w:p w14:paraId="6FF0557D" w14:textId="77777777" w:rsidR="00810379" w:rsidRDefault="00810379" w:rsidP="00810379">
      <w:pPr>
        <w:pStyle w:val="CommentText"/>
      </w:pPr>
      <w:r>
        <w:rPr>
          <w:rStyle w:val="CommentReference"/>
        </w:rPr>
        <w:annotationRef/>
      </w:r>
      <w:r>
        <w:t>Please note NPRR1264 also proposes revisions to this section.</w:t>
      </w:r>
    </w:p>
  </w:comment>
  <w:comment w:id="530" w:author="ERCOT Market Rules" w:date="2025-01-23T10:42:00Z" w:initials="JT">
    <w:p w14:paraId="34F1CF3F" w14:textId="77777777" w:rsidR="00810379" w:rsidRDefault="00810379" w:rsidP="00810379">
      <w:pPr>
        <w:pStyle w:val="CommentText"/>
      </w:pPr>
      <w:r>
        <w:rPr>
          <w:rStyle w:val="CommentReference"/>
        </w:rPr>
        <w:annotationRef/>
      </w:r>
      <w:r>
        <w:t>Please note NPRR1264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2ACA9B" w15:done="0"/>
  <w15:commentEx w15:paraId="42946628" w15:done="0"/>
  <w15:commentEx w15:paraId="1A1B77E6" w15:done="0"/>
  <w15:commentEx w15:paraId="62570EA2" w15:done="0"/>
  <w15:commentEx w15:paraId="2D920B6B" w15:done="0"/>
  <w15:commentEx w15:paraId="2BAD26B3" w15:done="0"/>
  <w15:commentEx w15:paraId="38694CEA" w15:done="0"/>
  <w15:commentEx w15:paraId="472A7F37" w15:done="0"/>
  <w15:commentEx w15:paraId="778D84F7" w15:done="0"/>
  <w15:commentEx w15:paraId="434C62EA" w15:done="0"/>
  <w15:commentEx w15:paraId="0061938B" w15:done="0"/>
  <w15:commentEx w15:paraId="751BF7F9" w15:done="0"/>
  <w15:commentEx w15:paraId="06F3510A" w15:done="0"/>
  <w15:commentEx w15:paraId="5E0EED54" w15:done="0"/>
  <w15:commentEx w15:paraId="34D3B0B6" w15:done="0"/>
  <w15:commentEx w15:paraId="7BDE57A6" w15:done="0"/>
  <w15:commentEx w15:paraId="34323035" w15:done="0"/>
  <w15:commentEx w15:paraId="6FF0557D" w15:done="0"/>
  <w15:commentEx w15:paraId="34F1CF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E5BCDA" w16cex:dateUtc="2024-11-18T19:17:00Z"/>
  <w16cex:commentExtensible w16cex:durableId="2B3C9A5E" w16cex:dateUtc="2025-01-23T16:37:00Z"/>
  <w16cex:commentExtensible w16cex:durableId="2B3C9A76" w16cex:dateUtc="2025-01-23T16:37:00Z"/>
  <w16cex:commentExtensible w16cex:durableId="2B3C9A86" w16cex:dateUtc="2025-01-23T16:37:00Z"/>
  <w16cex:commentExtensible w16cex:durableId="2B3C9A97" w16cex:dateUtc="2025-01-23T16:38:00Z"/>
  <w16cex:commentExtensible w16cex:durableId="2B3C9AA6" w16cex:dateUtc="2025-01-23T16:38:00Z"/>
  <w16cex:commentExtensible w16cex:durableId="2B3C9ADC" w16cex:dateUtc="2025-01-23T16:39:00Z"/>
  <w16cex:commentExtensible w16cex:durableId="2B3C9AE6" w16cex:dateUtc="2025-01-23T16:39:00Z"/>
  <w16cex:commentExtensible w16cex:durableId="2B3C9AFE" w16cex:dateUtc="2025-01-23T16:39:00Z"/>
  <w16cex:commentExtensible w16cex:durableId="2B3C9B09" w16cex:dateUtc="2025-01-23T16:40:00Z"/>
  <w16cex:commentExtensible w16cex:durableId="2B3C9B19" w16cex:dateUtc="2025-01-23T16:40:00Z"/>
  <w16cex:commentExtensible w16cex:durableId="2B3C9B2E" w16cex:dateUtc="2025-01-23T16:40:00Z"/>
  <w16cex:commentExtensible w16cex:durableId="2B3C9B3C" w16cex:dateUtc="2025-01-23T16:41:00Z"/>
  <w16cex:commentExtensible w16cex:durableId="2B3C9B47" w16cex:dateUtc="2025-01-23T16:41:00Z"/>
  <w16cex:commentExtensible w16cex:durableId="2B3C9B54" w16cex:dateUtc="2025-01-23T16:41:00Z"/>
  <w16cex:commentExtensible w16cex:durableId="2B3C9B67" w16cex:dateUtc="2025-01-23T16:41:00Z"/>
  <w16cex:commentExtensible w16cex:durableId="2B3C9B74" w16cex:dateUtc="2025-01-23T16:41:00Z"/>
  <w16cex:commentExtensible w16cex:durableId="2B3C9B8F" w16cex:dateUtc="2025-01-23T16:42:00Z"/>
  <w16cex:commentExtensible w16cex:durableId="2B3C9B9A" w16cex:dateUtc="2025-01-23T16: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2ACA9B" w16cid:durableId="2AE5BCDA"/>
  <w16cid:commentId w16cid:paraId="42946628" w16cid:durableId="2B3C9A5E"/>
  <w16cid:commentId w16cid:paraId="1A1B77E6" w16cid:durableId="2B3C9A76"/>
  <w16cid:commentId w16cid:paraId="62570EA2" w16cid:durableId="2B3C9A86"/>
  <w16cid:commentId w16cid:paraId="2D920B6B" w16cid:durableId="2B3C9A97"/>
  <w16cid:commentId w16cid:paraId="2BAD26B3" w16cid:durableId="2B3C9AA6"/>
  <w16cid:commentId w16cid:paraId="38694CEA" w16cid:durableId="2B3C9ADC"/>
  <w16cid:commentId w16cid:paraId="472A7F37" w16cid:durableId="2B3C9AE6"/>
  <w16cid:commentId w16cid:paraId="778D84F7" w16cid:durableId="2B3C9AFE"/>
  <w16cid:commentId w16cid:paraId="434C62EA" w16cid:durableId="2B3C9B09"/>
  <w16cid:commentId w16cid:paraId="0061938B" w16cid:durableId="2B3C9B19"/>
  <w16cid:commentId w16cid:paraId="751BF7F9" w16cid:durableId="2B3C9B2E"/>
  <w16cid:commentId w16cid:paraId="06F3510A" w16cid:durableId="2B3C9B3C"/>
  <w16cid:commentId w16cid:paraId="5E0EED54" w16cid:durableId="2B3C9B47"/>
  <w16cid:commentId w16cid:paraId="34D3B0B6" w16cid:durableId="2B3C9B54"/>
  <w16cid:commentId w16cid:paraId="7BDE57A6" w16cid:durableId="2B3C9B67"/>
  <w16cid:commentId w16cid:paraId="34323035" w16cid:durableId="2B3C9B74"/>
  <w16cid:commentId w16cid:paraId="6FF0557D" w16cid:durableId="2B3C9B8F"/>
  <w16cid:commentId w16cid:paraId="34F1CF3F" w16cid:durableId="2B3C9B9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C7DEC" w14:textId="77777777" w:rsidR="00142C42" w:rsidRDefault="00142C42">
      <w:r>
        <w:separator/>
      </w:r>
    </w:p>
  </w:endnote>
  <w:endnote w:type="continuationSeparator" w:id="0">
    <w:p w14:paraId="7977C329" w14:textId="77777777" w:rsidR="00142C42" w:rsidRDefault="00142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BC3A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83DEE0E" w14:textId="77777777" w:rsidR="0032405A" w:rsidRDefault="0032405A"/>
  <w:p w14:paraId="3AE269C0" w14:textId="77777777" w:rsidR="0032405A" w:rsidRDefault="0032405A"/>
  <w:p w14:paraId="1AFFBC59" w14:textId="77777777" w:rsidR="0071088E" w:rsidRDefault="0071088E"/>
  <w:p w14:paraId="5FE974C0" w14:textId="77777777" w:rsidR="0071088E" w:rsidRDefault="0071088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943E" w14:textId="449BC04A" w:rsidR="00D176CF" w:rsidRDefault="00447E63">
    <w:pPr>
      <w:pStyle w:val="Footer"/>
      <w:tabs>
        <w:tab w:val="clear" w:pos="4320"/>
        <w:tab w:val="clear" w:pos="8640"/>
        <w:tab w:val="right" w:pos="9360"/>
      </w:tabs>
      <w:rPr>
        <w:rFonts w:ascii="Arial" w:hAnsi="Arial" w:cs="Arial"/>
        <w:sz w:val="18"/>
      </w:rPr>
    </w:pPr>
    <w:bookmarkStart w:id="546" w:name="_Hlk156809847"/>
    <w:r>
      <w:rPr>
        <w:rFonts w:ascii="Arial" w:hAnsi="Arial" w:cs="Arial"/>
        <w:sz w:val="18"/>
      </w:rPr>
      <w:t>1250</w:t>
    </w:r>
    <w:r w:rsidR="0052087E">
      <w:rPr>
        <w:rFonts w:ascii="Arial" w:hAnsi="Arial" w:cs="Arial"/>
        <w:sz w:val="18"/>
      </w:rPr>
      <w:t>NPRR</w:t>
    </w:r>
    <w:r w:rsidR="00A738BB">
      <w:rPr>
        <w:rFonts w:ascii="Arial" w:hAnsi="Arial" w:cs="Arial"/>
        <w:sz w:val="18"/>
      </w:rPr>
      <w:t>-</w:t>
    </w:r>
    <w:r w:rsidR="00810379">
      <w:rPr>
        <w:rFonts w:ascii="Arial" w:hAnsi="Arial" w:cs="Arial"/>
        <w:sz w:val="18"/>
      </w:rPr>
      <w:t xml:space="preserve">16 TAC </w:t>
    </w:r>
    <w:r w:rsidR="00E87F3C">
      <w:rPr>
        <w:rFonts w:ascii="Arial" w:hAnsi="Arial" w:cs="Arial"/>
        <w:sz w:val="18"/>
      </w:rPr>
      <w:t>Report</w:t>
    </w:r>
    <w:r w:rsidR="00512DA4">
      <w:rPr>
        <w:rFonts w:ascii="Arial" w:hAnsi="Arial" w:cs="Arial"/>
        <w:sz w:val="18"/>
      </w:rPr>
      <w:t xml:space="preserve"> </w:t>
    </w:r>
    <w:bookmarkEnd w:id="546"/>
    <w:r w:rsidR="00810379">
      <w:rPr>
        <w:rFonts w:ascii="Arial" w:hAnsi="Arial" w:cs="Arial"/>
        <w:sz w:val="18"/>
      </w:rPr>
      <w:t>012225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05911A0" w14:textId="27C52D2D" w:rsidR="0071088E" w:rsidRPr="00E10B2C" w:rsidRDefault="00D176CF" w:rsidP="00E10B2C">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E031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59899146" w14:textId="77777777" w:rsidR="0032405A" w:rsidRDefault="0032405A"/>
  <w:p w14:paraId="0D97174E" w14:textId="77777777" w:rsidR="0032405A" w:rsidRDefault="0032405A"/>
  <w:p w14:paraId="7865BBE3" w14:textId="77777777" w:rsidR="0071088E" w:rsidRDefault="0071088E"/>
  <w:p w14:paraId="71E5E846" w14:textId="77777777" w:rsidR="0071088E" w:rsidRDefault="007108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2C2B9" w14:textId="77777777" w:rsidR="00142C42" w:rsidRDefault="00142C42">
      <w:r>
        <w:separator/>
      </w:r>
    </w:p>
  </w:footnote>
  <w:footnote w:type="continuationSeparator" w:id="0">
    <w:p w14:paraId="19DDFDC6" w14:textId="77777777" w:rsidR="00142C42" w:rsidRDefault="00142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BB96C" w14:textId="0AA08607" w:rsidR="00A738BB" w:rsidRPr="00A738BB" w:rsidRDefault="00810379" w:rsidP="00A738BB">
    <w:pPr>
      <w:pStyle w:val="Header"/>
      <w:jc w:val="center"/>
      <w:rPr>
        <w:sz w:val="32"/>
      </w:rPr>
    </w:pPr>
    <w:r>
      <w:rPr>
        <w:sz w:val="32"/>
      </w:rPr>
      <w:t xml:space="preserve">TAC </w:t>
    </w:r>
    <w:r w:rsidR="00E87F3C">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D860941"/>
    <w:multiLevelType w:val="hybridMultilevel"/>
    <w:tmpl w:val="E0C227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B43FCB"/>
    <w:multiLevelType w:val="hybridMultilevel"/>
    <w:tmpl w:val="EDB6FD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38177918">
    <w:abstractNumId w:val="6"/>
  </w:num>
  <w:num w:numId="2" w16cid:durableId="1651399212">
    <w:abstractNumId w:val="0"/>
  </w:num>
  <w:num w:numId="3" w16cid:durableId="283385689">
    <w:abstractNumId w:val="5"/>
  </w:num>
  <w:num w:numId="4" w16cid:durableId="1401633024">
    <w:abstractNumId w:val="2"/>
  </w:num>
  <w:num w:numId="5" w16cid:durableId="1937513586">
    <w:abstractNumId w:val="3"/>
  </w:num>
  <w:num w:numId="6" w16cid:durableId="1303540838">
    <w:abstractNumId w:val="4"/>
  </w:num>
  <w:num w:numId="7" w16cid:durableId="1088190527">
    <w:abstractNumId w:val="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6B4"/>
    <w:rsid w:val="00000F13"/>
    <w:rsid w:val="00001F56"/>
    <w:rsid w:val="00002F2B"/>
    <w:rsid w:val="000040E3"/>
    <w:rsid w:val="00004DDE"/>
    <w:rsid w:val="00006711"/>
    <w:rsid w:val="000109B5"/>
    <w:rsid w:val="00011970"/>
    <w:rsid w:val="00016B31"/>
    <w:rsid w:val="000174FA"/>
    <w:rsid w:val="00017BE3"/>
    <w:rsid w:val="00021153"/>
    <w:rsid w:val="00022079"/>
    <w:rsid w:val="00022ECD"/>
    <w:rsid w:val="00023DD4"/>
    <w:rsid w:val="00023F88"/>
    <w:rsid w:val="00035D2F"/>
    <w:rsid w:val="000542B2"/>
    <w:rsid w:val="00060A5A"/>
    <w:rsid w:val="00063383"/>
    <w:rsid w:val="000638FA"/>
    <w:rsid w:val="00064B44"/>
    <w:rsid w:val="00067FE2"/>
    <w:rsid w:val="00071FC5"/>
    <w:rsid w:val="000739B4"/>
    <w:rsid w:val="00073E6C"/>
    <w:rsid w:val="0007682E"/>
    <w:rsid w:val="00076CFE"/>
    <w:rsid w:val="00081E6A"/>
    <w:rsid w:val="00083DF8"/>
    <w:rsid w:val="00091CE3"/>
    <w:rsid w:val="00093FB1"/>
    <w:rsid w:val="000A1A3E"/>
    <w:rsid w:val="000A348A"/>
    <w:rsid w:val="000A38C1"/>
    <w:rsid w:val="000A78A8"/>
    <w:rsid w:val="000C0BC4"/>
    <w:rsid w:val="000C3DE0"/>
    <w:rsid w:val="000C65E9"/>
    <w:rsid w:val="000D1AEB"/>
    <w:rsid w:val="000D20A1"/>
    <w:rsid w:val="000D3E64"/>
    <w:rsid w:val="000D4CB7"/>
    <w:rsid w:val="000D4EF4"/>
    <w:rsid w:val="000E4F4A"/>
    <w:rsid w:val="000E6581"/>
    <w:rsid w:val="000E70FF"/>
    <w:rsid w:val="000F0A54"/>
    <w:rsid w:val="000F13C5"/>
    <w:rsid w:val="000F41C5"/>
    <w:rsid w:val="001017A9"/>
    <w:rsid w:val="00101965"/>
    <w:rsid w:val="00105A36"/>
    <w:rsid w:val="00107135"/>
    <w:rsid w:val="00110602"/>
    <w:rsid w:val="00113268"/>
    <w:rsid w:val="001201B0"/>
    <w:rsid w:val="00121B24"/>
    <w:rsid w:val="00123DF6"/>
    <w:rsid w:val="001313B4"/>
    <w:rsid w:val="00131F5A"/>
    <w:rsid w:val="00133152"/>
    <w:rsid w:val="001340C8"/>
    <w:rsid w:val="00134B53"/>
    <w:rsid w:val="00134EB2"/>
    <w:rsid w:val="00142C42"/>
    <w:rsid w:val="0014546D"/>
    <w:rsid w:val="001500D9"/>
    <w:rsid w:val="0015559E"/>
    <w:rsid w:val="00156DB7"/>
    <w:rsid w:val="00156F2E"/>
    <w:rsid w:val="00157228"/>
    <w:rsid w:val="00157B0E"/>
    <w:rsid w:val="00157D14"/>
    <w:rsid w:val="00160C3C"/>
    <w:rsid w:val="0017331F"/>
    <w:rsid w:val="00174983"/>
    <w:rsid w:val="001763A8"/>
    <w:rsid w:val="001768D7"/>
    <w:rsid w:val="0017783C"/>
    <w:rsid w:val="0018431C"/>
    <w:rsid w:val="001851D4"/>
    <w:rsid w:val="00186AF9"/>
    <w:rsid w:val="001872BF"/>
    <w:rsid w:val="001913FC"/>
    <w:rsid w:val="0019314C"/>
    <w:rsid w:val="001A0626"/>
    <w:rsid w:val="001A1F3C"/>
    <w:rsid w:val="001A526C"/>
    <w:rsid w:val="001A5AEC"/>
    <w:rsid w:val="001B5576"/>
    <w:rsid w:val="001C3F96"/>
    <w:rsid w:val="001C7344"/>
    <w:rsid w:val="001D0F69"/>
    <w:rsid w:val="001D233B"/>
    <w:rsid w:val="001E029C"/>
    <w:rsid w:val="001E1CF7"/>
    <w:rsid w:val="001E2B6B"/>
    <w:rsid w:val="001E5177"/>
    <w:rsid w:val="001E608C"/>
    <w:rsid w:val="001E75E3"/>
    <w:rsid w:val="001E7DF4"/>
    <w:rsid w:val="001F075B"/>
    <w:rsid w:val="001F38F0"/>
    <w:rsid w:val="001F4A27"/>
    <w:rsid w:val="001F4D14"/>
    <w:rsid w:val="002001F2"/>
    <w:rsid w:val="00203B30"/>
    <w:rsid w:val="00213DA7"/>
    <w:rsid w:val="002143C4"/>
    <w:rsid w:val="00216E2F"/>
    <w:rsid w:val="002202D2"/>
    <w:rsid w:val="00233A7D"/>
    <w:rsid w:val="00234160"/>
    <w:rsid w:val="00237430"/>
    <w:rsid w:val="00243C8F"/>
    <w:rsid w:val="0025343B"/>
    <w:rsid w:val="0026307D"/>
    <w:rsid w:val="00264FB3"/>
    <w:rsid w:val="00276A99"/>
    <w:rsid w:val="002808D7"/>
    <w:rsid w:val="00283F8F"/>
    <w:rsid w:val="00286AD9"/>
    <w:rsid w:val="00287C44"/>
    <w:rsid w:val="002966F3"/>
    <w:rsid w:val="002A0960"/>
    <w:rsid w:val="002A1F33"/>
    <w:rsid w:val="002A3406"/>
    <w:rsid w:val="002B1DD2"/>
    <w:rsid w:val="002B2C06"/>
    <w:rsid w:val="002B69F3"/>
    <w:rsid w:val="002B75DE"/>
    <w:rsid w:val="002B763A"/>
    <w:rsid w:val="002C3DA0"/>
    <w:rsid w:val="002D382A"/>
    <w:rsid w:val="002E08D0"/>
    <w:rsid w:val="002E6C87"/>
    <w:rsid w:val="002F1EDD"/>
    <w:rsid w:val="002F5CF2"/>
    <w:rsid w:val="003005CA"/>
    <w:rsid w:val="003013F2"/>
    <w:rsid w:val="0030140F"/>
    <w:rsid w:val="0030232A"/>
    <w:rsid w:val="00304D17"/>
    <w:rsid w:val="0030582E"/>
    <w:rsid w:val="00306769"/>
    <w:rsid w:val="0030694A"/>
    <w:rsid w:val="003069F4"/>
    <w:rsid w:val="00316D76"/>
    <w:rsid w:val="00320DA8"/>
    <w:rsid w:val="00322438"/>
    <w:rsid w:val="0032405A"/>
    <w:rsid w:val="00327E75"/>
    <w:rsid w:val="003359E7"/>
    <w:rsid w:val="003424BC"/>
    <w:rsid w:val="00350F62"/>
    <w:rsid w:val="00351E5F"/>
    <w:rsid w:val="00356DBA"/>
    <w:rsid w:val="0035766F"/>
    <w:rsid w:val="00360920"/>
    <w:rsid w:val="00362563"/>
    <w:rsid w:val="00365D86"/>
    <w:rsid w:val="003723AB"/>
    <w:rsid w:val="00374CE7"/>
    <w:rsid w:val="00384709"/>
    <w:rsid w:val="00386467"/>
    <w:rsid w:val="00386C35"/>
    <w:rsid w:val="00387FA0"/>
    <w:rsid w:val="00390C15"/>
    <w:rsid w:val="0039665E"/>
    <w:rsid w:val="003A037F"/>
    <w:rsid w:val="003A0965"/>
    <w:rsid w:val="003A3AE8"/>
    <w:rsid w:val="003A3D77"/>
    <w:rsid w:val="003A757B"/>
    <w:rsid w:val="003B13C3"/>
    <w:rsid w:val="003B16BB"/>
    <w:rsid w:val="003B5AED"/>
    <w:rsid w:val="003B6019"/>
    <w:rsid w:val="003B76EF"/>
    <w:rsid w:val="003C2D37"/>
    <w:rsid w:val="003C4AF6"/>
    <w:rsid w:val="003C6B7B"/>
    <w:rsid w:val="003D77BC"/>
    <w:rsid w:val="003F1486"/>
    <w:rsid w:val="003F25D0"/>
    <w:rsid w:val="003F7E8C"/>
    <w:rsid w:val="00406352"/>
    <w:rsid w:val="0041129C"/>
    <w:rsid w:val="004135BD"/>
    <w:rsid w:val="004165E3"/>
    <w:rsid w:val="00423060"/>
    <w:rsid w:val="004302A4"/>
    <w:rsid w:val="00431CE2"/>
    <w:rsid w:val="004326F5"/>
    <w:rsid w:val="00433F43"/>
    <w:rsid w:val="00437328"/>
    <w:rsid w:val="00437AA4"/>
    <w:rsid w:val="00441605"/>
    <w:rsid w:val="004425EF"/>
    <w:rsid w:val="004441A1"/>
    <w:rsid w:val="004442B7"/>
    <w:rsid w:val="00444F57"/>
    <w:rsid w:val="00445341"/>
    <w:rsid w:val="004463BA"/>
    <w:rsid w:val="00447D31"/>
    <w:rsid w:val="00447E63"/>
    <w:rsid w:val="0045532B"/>
    <w:rsid w:val="00466124"/>
    <w:rsid w:val="00466D08"/>
    <w:rsid w:val="00472424"/>
    <w:rsid w:val="004746B3"/>
    <w:rsid w:val="00476C4F"/>
    <w:rsid w:val="00481CF1"/>
    <w:rsid w:val="004822D4"/>
    <w:rsid w:val="0049290B"/>
    <w:rsid w:val="00493AEF"/>
    <w:rsid w:val="0049677E"/>
    <w:rsid w:val="00496D7A"/>
    <w:rsid w:val="004A0DA0"/>
    <w:rsid w:val="004A4451"/>
    <w:rsid w:val="004B1FCA"/>
    <w:rsid w:val="004B3523"/>
    <w:rsid w:val="004B6455"/>
    <w:rsid w:val="004C0143"/>
    <w:rsid w:val="004C5A7D"/>
    <w:rsid w:val="004D3958"/>
    <w:rsid w:val="004E04E5"/>
    <w:rsid w:val="004E1139"/>
    <w:rsid w:val="004E131D"/>
    <w:rsid w:val="004E2903"/>
    <w:rsid w:val="004E4F81"/>
    <w:rsid w:val="004F2C23"/>
    <w:rsid w:val="004F750F"/>
    <w:rsid w:val="005008DF"/>
    <w:rsid w:val="00500FBD"/>
    <w:rsid w:val="00501FB2"/>
    <w:rsid w:val="005045D0"/>
    <w:rsid w:val="00512DA4"/>
    <w:rsid w:val="00513419"/>
    <w:rsid w:val="0051371D"/>
    <w:rsid w:val="0052087E"/>
    <w:rsid w:val="00521485"/>
    <w:rsid w:val="00522943"/>
    <w:rsid w:val="00527745"/>
    <w:rsid w:val="00533651"/>
    <w:rsid w:val="00533918"/>
    <w:rsid w:val="00534C6C"/>
    <w:rsid w:val="00534F82"/>
    <w:rsid w:val="00536886"/>
    <w:rsid w:val="00541B1A"/>
    <w:rsid w:val="005435B1"/>
    <w:rsid w:val="00555554"/>
    <w:rsid w:val="00556E47"/>
    <w:rsid w:val="00564E60"/>
    <w:rsid w:val="005661BB"/>
    <w:rsid w:val="00567AC4"/>
    <w:rsid w:val="00567BE7"/>
    <w:rsid w:val="005713E1"/>
    <w:rsid w:val="00571743"/>
    <w:rsid w:val="005745A2"/>
    <w:rsid w:val="005812FF"/>
    <w:rsid w:val="005841C0"/>
    <w:rsid w:val="00586704"/>
    <w:rsid w:val="0059260F"/>
    <w:rsid w:val="005A7837"/>
    <w:rsid w:val="005A7E33"/>
    <w:rsid w:val="005B7DD5"/>
    <w:rsid w:val="005C0327"/>
    <w:rsid w:val="005D056F"/>
    <w:rsid w:val="005D25C0"/>
    <w:rsid w:val="005D7B5B"/>
    <w:rsid w:val="005E2FE6"/>
    <w:rsid w:val="005E4DE8"/>
    <w:rsid w:val="005E5074"/>
    <w:rsid w:val="005E72E0"/>
    <w:rsid w:val="005F4264"/>
    <w:rsid w:val="005F7B42"/>
    <w:rsid w:val="0060724D"/>
    <w:rsid w:val="0061101A"/>
    <w:rsid w:val="006125B8"/>
    <w:rsid w:val="00612E4F"/>
    <w:rsid w:val="00615D5E"/>
    <w:rsid w:val="00616DC9"/>
    <w:rsid w:val="006228C8"/>
    <w:rsid w:val="00622E99"/>
    <w:rsid w:val="006248A2"/>
    <w:rsid w:val="00625E5D"/>
    <w:rsid w:val="00635B38"/>
    <w:rsid w:val="00637F2F"/>
    <w:rsid w:val="0064014B"/>
    <w:rsid w:val="006432BD"/>
    <w:rsid w:val="00655DD7"/>
    <w:rsid w:val="0065626B"/>
    <w:rsid w:val="00657C61"/>
    <w:rsid w:val="006636C3"/>
    <w:rsid w:val="0066370F"/>
    <w:rsid w:val="0066609B"/>
    <w:rsid w:val="0067117E"/>
    <w:rsid w:val="00671D28"/>
    <w:rsid w:val="00672C8F"/>
    <w:rsid w:val="0067365A"/>
    <w:rsid w:val="00695557"/>
    <w:rsid w:val="006A0120"/>
    <w:rsid w:val="006A0784"/>
    <w:rsid w:val="006A15F4"/>
    <w:rsid w:val="006A3130"/>
    <w:rsid w:val="006A4D66"/>
    <w:rsid w:val="006A697B"/>
    <w:rsid w:val="006A72AC"/>
    <w:rsid w:val="006B2037"/>
    <w:rsid w:val="006B4DDE"/>
    <w:rsid w:val="006B541F"/>
    <w:rsid w:val="006C4F84"/>
    <w:rsid w:val="006D4D56"/>
    <w:rsid w:val="006D66FC"/>
    <w:rsid w:val="006E2B66"/>
    <w:rsid w:val="006E3570"/>
    <w:rsid w:val="006E4597"/>
    <w:rsid w:val="006F41C5"/>
    <w:rsid w:val="00700267"/>
    <w:rsid w:val="007003CB"/>
    <w:rsid w:val="0070147B"/>
    <w:rsid w:val="00702C13"/>
    <w:rsid w:val="0070735A"/>
    <w:rsid w:val="00710191"/>
    <w:rsid w:val="0071088E"/>
    <w:rsid w:val="00722102"/>
    <w:rsid w:val="0073221F"/>
    <w:rsid w:val="00733D5F"/>
    <w:rsid w:val="00737F80"/>
    <w:rsid w:val="007400E2"/>
    <w:rsid w:val="0074080D"/>
    <w:rsid w:val="00743968"/>
    <w:rsid w:val="00751093"/>
    <w:rsid w:val="0075294D"/>
    <w:rsid w:val="00761BA8"/>
    <w:rsid w:val="00765870"/>
    <w:rsid w:val="00765EFC"/>
    <w:rsid w:val="0076776C"/>
    <w:rsid w:val="007757D0"/>
    <w:rsid w:val="00781B49"/>
    <w:rsid w:val="00785415"/>
    <w:rsid w:val="007858C0"/>
    <w:rsid w:val="00785F27"/>
    <w:rsid w:val="00791CB9"/>
    <w:rsid w:val="007929A4"/>
    <w:rsid w:val="00792B04"/>
    <w:rsid w:val="00793130"/>
    <w:rsid w:val="00793588"/>
    <w:rsid w:val="00797510"/>
    <w:rsid w:val="00797DEE"/>
    <w:rsid w:val="007A18F7"/>
    <w:rsid w:val="007A1BE1"/>
    <w:rsid w:val="007A61E9"/>
    <w:rsid w:val="007B033B"/>
    <w:rsid w:val="007B0AFD"/>
    <w:rsid w:val="007B2677"/>
    <w:rsid w:val="007B3233"/>
    <w:rsid w:val="007B5A42"/>
    <w:rsid w:val="007B5CC0"/>
    <w:rsid w:val="007C199B"/>
    <w:rsid w:val="007C2A10"/>
    <w:rsid w:val="007C55C0"/>
    <w:rsid w:val="007D05E5"/>
    <w:rsid w:val="007D3073"/>
    <w:rsid w:val="007D31BE"/>
    <w:rsid w:val="007D4698"/>
    <w:rsid w:val="007D64B9"/>
    <w:rsid w:val="007D72D4"/>
    <w:rsid w:val="007D78C1"/>
    <w:rsid w:val="007E0452"/>
    <w:rsid w:val="007E4FB2"/>
    <w:rsid w:val="00800908"/>
    <w:rsid w:val="00804AE0"/>
    <w:rsid w:val="008070C0"/>
    <w:rsid w:val="00810379"/>
    <w:rsid w:val="00811C12"/>
    <w:rsid w:val="00824319"/>
    <w:rsid w:val="00826009"/>
    <w:rsid w:val="00831E41"/>
    <w:rsid w:val="00834A9E"/>
    <w:rsid w:val="00837473"/>
    <w:rsid w:val="00841075"/>
    <w:rsid w:val="00845778"/>
    <w:rsid w:val="00846154"/>
    <w:rsid w:val="00855066"/>
    <w:rsid w:val="00856CAF"/>
    <w:rsid w:val="00861F5D"/>
    <w:rsid w:val="00867263"/>
    <w:rsid w:val="00872D90"/>
    <w:rsid w:val="00876E2C"/>
    <w:rsid w:val="00887E28"/>
    <w:rsid w:val="00890508"/>
    <w:rsid w:val="00890FC7"/>
    <w:rsid w:val="00892EB8"/>
    <w:rsid w:val="008975B5"/>
    <w:rsid w:val="008A29AA"/>
    <w:rsid w:val="008B0E11"/>
    <w:rsid w:val="008B207B"/>
    <w:rsid w:val="008B2148"/>
    <w:rsid w:val="008B712C"/>
    <w:rsid w:val="008C2E6D"/>
    <w:rsid w:val="008C49A4"/>
    <w:rsid w:val="008C505A"/>
    <w:rsid w:val="008C6C18"/>
    <w:rsid w:val="008D4F5A"/>
    <w:rsid w:val="008D5C3A"/>
    <w:rsid w:val="008D6A15"/>
    <w:rsid w:val="008D714F"/>
    <w:rsid w:val="008E244B"/>
    <w:rsid w:val="008E2870"/>
    <w:rsid w:val="008E6DA2"/>
    <w:rsid w:val="008F6DD5"/>
    <w:rsid w:val="008F7E80"/>
    <w:rsid w:val="00900229"/>
    <w:rsid w:val="00905CA7"/>
    <w:rsid w:val="009069AC"/>
    <w:rsid w:val="00907583"/>
    <w:rsid w:val="00907B1E"/>
    <w:rsid w:val="00910776"/>
    <w:rsid w:val="009203F2"/>
    <w:rsid w:val="009234BD"/>
    <w:rsid w:val="009276AF"/>
    <w:rsid w:val="00943AFD"/>
    <w:rsid w:val="009470F4"/>
    <w:rsid w:val="00952DAD"/>
    <w:rsid w:val="0095549B"/>
    <w:rsid w:val="00957384"/>
    <w:rsid w:val="00963A51"/>
    <w:rsid w:val="00966DA1"/>
    <w:rsid w:val="00970053"/>
    <w:rsid w:val="00976485"/>
    <w:rsid w:val="00976652"/>
    <w:rsid w:val="009768D5"/>
    <w:rsid w:val="00980041"/>
    <w:rsid w:val="009825EB"/>
    <w:rsid w:val="00983B6E"/>
    <w:rsid w:val="009936F8"/>
    <w:rsid w:val="00994701"/>
    <w:rsid w:val="00995434"/>
    <w:rsid w:val="009A0442"/>
    <w:rsid w:val="009A3772"/>
    <w:rsid w:val="009A60BF"/>
    <w:rsid w:val="009B107E"/>
    <w:rsid w:val="009B2AAC"/>
    <w:rsid w:val="009C711E"/>
    <w:rsid w:val="009D17F0"/>
    <w:rsid w:val="009D1E7D"/>
    <w:rsid w:val="009D408A"/>
    <w:rsid w:val="009D4C99"/>
    <w:rsid w:val="009D6253"/>
    <w:rsid w:val="009E2604"/>
    <w:rsid w:val="009E35BA"/>
    <w:rsid w:val="009E37D6"/>
    <w:rsid w:val="009E50B7"/>
    <w:rsid w:val="009E7572"/>
    <w:rsid w:val="00A1217F"/>
    <w:rsid w:val="00A143A4"/>
    <w:rsid w:val="00A255B9"/>
    <w:rsid w:val="00A27D09"/>
    <w:rsid w:val="00A27EC7"/>
    <w:rsid w:val="00A42796"/>
    <w:rsid w:val="00A42C77"/>
    <w:rsid w:val="00A5311D"/>
    <w:rsid w:val="00A55471"/>
    <w:rsid w:val="00A56CAE"/>
    <w:rsid w:val="00A635FC"/>
    <w:rsid w:val="00A650AC"/>
    <w:rsid w:val="00A65F5C"/>
    <w:rsid w:val="00A71C2F"/>
    <w:rsid w:val="00A72C3A"/>
    <w:rsid w:val="00A738BB"/>
    <w:rsid w:val="00A76151"/>
    <w:rsid w:val="00A77E75"/>
    <w:rsid w:val="00A819D1"/>
    <w:rsid w:val="00A82C20"/>
    <w:rsid w:val="00A84E27"/>
    <w:rsid w:val="00A861BC"/>
    <w:rsid w:val="00A930A5"/>
    <w:rsid w:val="00AA1C49"/>
    <w:rsid w:val="00AA4D97"/>
    <w:rsid w:val="00AA6E1F"/>
    <w:rsid w:val="00AA759F"/>
    <w:rsid w:val="00AB319D"/>
    <w:rsid w:val="00AB3949"/>
    <w:rsid w:val="00AB5B7D"/>
    <w:rsid w:val="00AC09BB"/>
    <w:rsid w:val="00AC09C0"/>
    <w:rsid w:val="00AC0A39"/>
    <w:rsid w:val="00AC0E64"/>
    <w:rsid w:val="00AC1F92"/>
    <w:rsid w:val="00AD162D"/>
    <w:rsid w:val="00AD39D2"/>
    <w:rsid w:val="00AD3B58"/>
    <w:rsid w:val="00AD709A"/>
    <w:rsid w:val="00AD79BC"/>
    <w:rsid w:val="00AE0D4C"/>
    <w:rsid w:val="00AE11E8"/>
    <w:rsid w:val="00AE3F97"/>
    <w:rsid w:val="00AE71FE"/>
    <w:rsid w:val="00AF477D"/>
    <w:rsid w:val="00AF56C6"/>
    <w:rsid w:val="00AF59BE"/>
    <w:rsid w:val="00AF7CB2"/>
    <w:rsid w:val="00B00720"/>
    <w:rsid w:val="00B032E8"/>
    <w:rsid w:val="00B055DE"/>
    <w:rsid w:val="00B0756C"/>
    <w:rsid w:val="00B07B98"/>
    <w:rsid w:val="00B127F8"/>
    <w:rsid w:val="00B2285E"/>
    <w:rsid w:val="00B30C80"/>
    <w:rsid w:val="00B35D96"/>
    <w:rsid w:val="00B471E6"/>
    <w:rsid w:val="00B57F96"/>
    <w:rsid w:val="00B62A6C"/>
    <w:rsid w:val="00B67892"/>
    <w:rsid w:val="00B751FD"/>
    <w:rsid w:val="00B7749B"/>
    <w:rsid w:val="00B9430E"/>
    <w:rsid w:val="00B94537"/>
    <w:rsid w:val="00B94C97"/>
    <w:rsid w:val="00BA1647"/>
    <w:rsid w:val="00BA4208"/>
    <w:rsid w:val="00BA4D33"/>
    <w:rsid w:val="00BA6044"/>
    <w:rsid w:val="00BB04FE"/>
    <w:rsid w:val="00BC0FD8"/>
    <w:rsid w:val="00BC1D3D"/>
    <w:rsid w:val="00BC2D06"/>
    <w:rsid w:val="00BC3830"/>
    <w:rsid w:val="00BC5E1A"/>
    <w:rsid w:val="00BD5B60"/>
    <w:rsid w:val="00BE381C"/>
    <w:rsid w:val="00BE3A42"/>
    <w:rsid w:val="00BE5061"/>
    <w:rsid w:val="00BE5902"/>
    <w:rsid w:val="00BE65F6"/>
    <w:rsid w:val="00BF6E11"/>
    <w:rsid w:val="00BF7A52"/>
    <w:rsid w:val="00C074E3"/>
    <w:rsid w:val="00C212B8"/>
    <w:rsid w:val="00C23DF6"/>
    <w:rsid w:val="00C254A5"/>
    <w:rsid w:val="00C31A8D"/>
    <w:rsid w:val="00C32834"/>
    <w:rsid w:val="00C36668"/>
    <w:rsid w:val="00C4013A"/>
    <w:rsid w:val="00C742E0"/>
    <w:rsid w:val="00C744EB"/>
    <w:rsid w:val="00C76A39"/>
    <w:rsid w:val="00C8078A"/>
    <w:rsid w:val="00C83668"/>
    <w:rsid w:val="00C90702"/>
    <w:rsid w:val="00C917FF"/>
    <w:rsid w:val="00C92242"/>
    <w:rsid w:val="00C92756"/>
    <w:rsid w:val="00C92FA3"/>
    <w:rsid w:val="00C939DE"/>
    <w:rsid w:val="00C93C79"/>
    <w:rsid w:val="00C96751"/>
    <w:rsid w:val="00C9766A"/>
    <w:rsid w:val="00CA60A4"/>
    <w:rsid w:val="00CA6393"/>
    <w:rsid w:val="00CB09DC"/>
    <w:rsid w:val="00CB1E35"/>
    <w:rsid w:val="00CB6D61"/>
    <w:rsid w:val="00CC04DC"/>
    <w:rsid w:val="00CC0611"/>
    <w:rsid w:val="00CC4F39"/>
    <w:rsid w:val="00CD07F3"/>
    <w:rsid w:val="00CD544C"/>
    <w:rsid w:val="00CD7791"/>
    <w:rsid w:val="00CE071D"/>
    <w:rsid w:val="00CF4256"/>
    <w:rsid w:val="00CF6F8E"/>
    <w:rsid w:val="00D04FE8"/>
    <w:rsid w:val="00D11217"/>
    <w:rsid w:val="00D176CF"/>
    <w:rsid w:val="00D17AD5"/>
    <w:rsid w:val="00D21088"/>
    <w:rsid w:val="00D271E3"/>
    <w:rsid w:val="00D32497"/>
    <w:rsid w:val="00D41445"/>
    <w:rsid w:val="00D47A80"/>
    <w:rsid w:val="00D5169E"/>
    <w:rsid w:val="00D51D39"/>
    <w:rsid w:val="00D5577A"/>
    <w:rsid w:val="00D56644"/>
    <w:rsid w:val="00D575E0"/>
    <w:rsid w:val="00D62A71"/>
    <w:rsid w:val="00D6540A"/>
    <w:rsid w:val="00D67BDC"/>
    <w:rsid w:val="00D7408E"/>
    <w:rsid w:val="00D84CD4"/>
    <w:rsid w:val="00D85807"/>
    <w:rsid w:val="00D87349"/>
    <w:rsid w:val="00D87DF5"/>
    <w:rsid w:val="00D914F8"/>
    <w:rsid w:val="00D91EE9"/>
    <w:rsid w:val="00D9627A"/>
    <w:rsid w:val="00D96872"/>
    <w:rsid w:val="00D97220"/>
    <w:rsid w:val="00DA3E63"/>
    <w:rsid w:val="00DB3171"/>
    <w:rsid w:val="00DB7EDD"/>
    <w:rsid w:val="00DC4D57"/>
    <w:rsid w:val="00DC6599"/>
    <w:rsid w:val="00DD228A"/>
    <w:rsid w:val="00DD467E"/>
    <w:rsid w:val="00DE1005"/>
    <w:rsid w:val="00DE31FB"/>
    <w:rsid w:val="00DE37EA"/>
    <w:rsid w:val="00DE4C37"/>
    <w:rsid w:val="00DE55EC"/>
    <w:rsid w:val="00DF6D25"/>
    <w:rsid w:val="00E03394"/>
    <w:rsid w:val="00E06A36"/>
    <w:rsid w:val="00E10B2C"/>
    <w:rsid w:val="00E134ED"/>
    <w:rsid w:val="00E14D47"/>
    <w:rsid w:val="00E1641C"/>
    <w:rsid w:val="00E17BA7"/>
    <w:rsid w:val="00E20912"/>
    <w:rsid w:val="00E22E9E"/>
    <w:rsid w:val="00E26708"/>
    <w:rsid w:val="00E3203E"/>
    <w:rsid w:val="00E333AA"/>
    <w:rsid w:val="00E33D60"/>
    <w:rsid w:val="00E3458F"/>
    <w:rsid w:val="00E34958"/>
    <w:rsid w:val="00E364C1"/>
    <w:rsid w:val="00E37AB0"/>
    <w:rsid w:val="00E5080B"/>
    <w:rsid w:val="00E55FF2"/>
    <w:rsid w:val="00E5701A"/>
    <w:rsid w:val="00E61651"/>
    <w:rsid w:val="00E6304C"/>
    <w:rsid w:val="00E6661E"/>
    <w:rsid w:val="00E71C39"/>
    <w:rsid w:val="00E73D65"/>
    <w:rsid w:val="00E74FC5"/>
    <w:rsid w:val="00E75E9B"/>
    <w:rsid w:val="00E81620"/>
    <w:rsid w:val="00E82759"/>
    <w:rsid w:val="00E83EAB"/>
    <w:rsid w:val="00E872A8"/>
    <w:rsid w:val="00E87F3C"/>
    <w:rsid w:val="00E91A03"/>
    <w:rsid w:val="00E928C2"/>
    <w:rsid w:val="00E97462"/>
    <w:rsid w:val="00EA56E6"/>
    <w:rsid w:val="00EA694D"/>
    <w:rsid w:val="00EA760A"/>
    <w:rsid w:val="00EA7BF5"/>
    <w:rsid w:val="00EB19DD"/>
    <w:rsid w:val="00EB1D6E"/>
    <w:rsid w:val="00EB34F6"/>
    <w:rsid w:val="00EC335F"/>
    <w:rsid w:val="00EC48FB"/>
    <w:rsid w:val="00EC50FF"/>
    <w:rsid w:val="00EC5BC0"/>
    <w:rsid w:val="00ED0168"/>
    <w:rsid w:val="00ED1AFB"/>
    <w:rsid w:val="00ED2CFB"/>
    <w:rsid w:val="00ED339C"/>
    <w:rsid w:val="00ED7B22"/>
    <w:rsid w:val="00EE07C1"/>
    <w:rsid w:val="00EE1F7A"/>
    <w:rsid w:val="00EE240C"/>
    <w:rsid w:val="00EE53D3"/>
    <w:rsid w:val="00EE64DE"/>
    <w:rsid w:val="00EE687A"/>
    <w:rsid w:val="00EF12F7"/>
    <w:rsid w:val="00EF232A"/>
    <w:rsid w:val="00EF2934"/>
    <w:rsid w:val="00EF2961"/>
    <w:rsid w:val="00EF4657"/>
    <w:rsid w:val="00EF50F9"/>
    <w:rsid w:val="00EF6EBD"/>
    <w:rsid w:val="00F05A69"/>
    <w:rsid w:val="00F105E7"/>
    <w:rsid w:val="00F10DDF"/>
    <w:rsid w:val="00F11BB7"/>
    <w:rsid w:val="00F13F1C"/>
    <w:rsid w:val="00F2133C"/>
    <w:rsid w:val="00F27CC3"/>
    <w:rsid w:val="00F31486"/>
    <w:rsid w:val="00F42439"/>
    <w:rsid w:val="00F43FFD"/>
    <w:rsid w:val="00F44236"/>
    <w:rsid w:val="00F4438A"/>
    <w:rsid w:val="00F516A1"/>
    <w:rsid w:val="00F52517"/>
    <w:rsid w:val="00F5391D"/>
    <w:rsid w:val="00F75FE7"/>
    <w:rsid w:val="00F819F0"/>
    <w:rsid w:val="00F84EE3"/>
    <w:rsid w:val="00F8666B"/>
    <w:rsid w:val="00F8711D"/>
    <w:rsid w:val="00FA3E7F"/>
    <w:rsid w:val="00FA57B2"/>
    <w:rsid w:val="00FA658A"/>
    <w:rsid w:val="00FA7C50"/>
    <w:rsid w:val="00FB0146"/>
    <w:rsid w:val="00FB0DF2"/>
    <w:rsid w:val="00FB509B"/>
    <w:rsid w:val="00FC3D4B"/>
    <w:rsid w:val="00FC3D81"/>
    <w:rsid w:val="00FC5700"/>
    <w:rsid w:val="00FC588B"/>
    <w:rsid w:val="00FC6312"/>
    <w:rsid w:val="00FD1A22"/>
    <w:rsid w:val="00FE1798"/>
    <w:rsid w:val="00FE2C13"/>
    <w:rsid w:val="00FE36E3"/>
    <w:rsid w:val="00FE5286"/>
    <w:rsid w:val="00FE6B01"/>
    <w:rsid w:val="00FF249F"/>
    <w:rsid w:val="00FF7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date"/>
  <w:shapeDefaults>
    <o:shapedefaults v:ext="edit" spidmax="2065"/>
    <o:shapelayout v:ext="edit">
      <o:idmap v:ext="edit" data="2"/>
    </o:shapelayout>
  </w:shapeDefaults>
  <w:decimalSymbol w:val="."/>
  <w:listSeparator w:val=","/>
  <w14:docId w14:val="770CE44E"/>
  <w15:chartTrackingRefBased/>
  <w15:docId w15:val="{74C0499E-E9C0-4D74-A99E-0F69D4975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101A"/>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rsid w:val="00E20912"/>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Char2 Char,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Char2 Char Char1,Char1 Char"/>
    <w:link w:val="List"/>
    <w:rsid w:val="00F05A69"/>
    <w:rPr>
      <w:sz w:val="24"/>
    </w:rPr>
  </w:style>
  <w:style w:type="paragraph" w:styleId="Revision">
    <w:name w:val="Revision"/>
    <w:hidden/>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paragraph" w:customStyle="1" w:styleId="Char3">
    <w:name w:val="Char3"/>
    <w:basedOn w:val="Normal"/>
    <w:rsid w:val="00ED1AFB"/>
    <w:pPr>
      <w:spacing w:after="160" w:line="240" w:lineRule="exact"/>
    </w:pPr>
    <w:rPr>
      <w:rFonts w:ascii="Verdana" w:hAnsi="Verdana"/>
      <w:sz w:val="16"/>
      <w:szCs w:val="20"/>
    </w:rPr>
  </w:style>
  <w:style w:type="paragraph" w:customStyle="1" w:styleId="TermTitle">
    <w:name w:val="Term Title"/>
    <w:basedOn w:val="Normal"/>
    <w:link w:val="TermTitleChar"/>
    <w:rsid w:val="00ED1AFB"/>
    <w:pPr>
      <w:spacing w:before="120"/>
      <w:ind w:left="720"/>
    </w:pPr>
    <w:rPr>
      <w:rFonts w:ascii="Arial" w:hAnsi="Arial"/>
      <w:b/>
      <w:szCs w:val="20"/>
    </w:rPr>
  </w:style>
  <w:style w:type="paragraph" w:customStyle="1" w:styleId="TermDefinition">
    <w:name w:val="Term Definition"/>
    <w:basedOn w:val="TermTitle"/>
    <w:rsid w:val="00ED1AFB"/>
    <w:pPr>
      <w:spacing w:before="0" w:after="60"/>
    </w:pPr>
    <w:rPr>
      <w:b w:val="0"/>
    </w:rPr>
  </w:style>
  <w:style w:type="character" w:customStyle="1" w:styleId="Heading2Char">
    <w:name w:val="Heading 2 Char"/>
    <w:aliases w:val="h2 Char"/>
    <w:link w:val="Heading2"/>
    <w:rsid w:val="00ED1AFB"/>
    <w:rPr>
      <w:b/>
      <w:sz w:val="24"/>
    </w:rPr>
  </w:style>
  <w:style w:type="character" w:customStyle="1" w:styleId="H2Char">
    <w:name w:val="H2 Char"/>
    <w:link w:val="H2"/>
    <w:rsid w:val="00ED1AFB"/>
    <w:rPr>
      <w:b/>
      <w:sz w:val="24"/>
    </w:rPr>
  </w:style>
  <w:style w:type="paragraph" w:customStyle="1" w:styleId="Char2">
    <w:name w:val="Char2"/>
    <w:basedOn w:val="Normal"/>
    <w:rsid w:val="00ED1AFB"/>
    <w:pPr>
      <w:spacing w:after="160" w:line="240" w:lineRule="exact"/>
    </w:pPr>
    <w:rPr>
      <w:rFonts w:ascii="Verdana" w:hAnsi="Verdana"/>
      <w:sz w:val="16"/>
      <w:szCs w:val="20"/>
    </w:rPr>
  </w:style>
  <w:style w:type="paragraph" w:customStyle="1" w:styleId="subsection">
    <w:name w:val="subsection"/>
    <w:basedOn w:val="Normal"/>
    <w:rsid w:val="00ED1AFB"/>
    <w:pPr>
      <w:spacing w:line="480" w:lineRule="auto"/>
      <w:ind w:left="720" w:hanging="720"/>
    </w:pPr>
    <w:rPr>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ED1AFB"/>
    <w:rPr>
      <w:sz w:val="24"/>
      <w:szCs w:val="24"/>
    </w:rPr>
  </w:style>
  <w:style w:type="paragraph" w:customStyle="1" w:styleId="Style1">
    <w:name w:val="Style1"/>
    <w:basedOn w:val="BodyText2"/>
    <w:next w:val="BodyText2"/>
    <w:rsid w:val="00ED1AFB"/>
    <w:pPr>
      <w:spacing w:after="240"/>
      <w:ind w:left="720" w:hanging="720"/>
    </w:pPr>
    <w:rPr>
      <w:iCs/>
    </w:rPr>
  </w:style>
  <w:style w:type="paragraph" w:styleId="BodyText2">
    <w:name w:val="Body Text 2"/>
    <w:basedOn w:val="Normal"/>
    <w:link w:val="BodyText2Char"/>
    <w:rsid w:val="00ED1AFB"/>
    <w:pPr>
      <w:spacing w:after="120" w:line="480" w:lineRule="auto"/>
    </w:pPr>
  </w:style>
  <w:style w:type="character" w:customStyle="1" w:styleId="BodyText2Char">
    <w:name w:val="Body Text 2 Char"/>
    <w:link w:val="BodyText2"/>
    <w:rsid w:val="00ED1AFB"/>
    <w:rPr>
      <w:sz w:val="24"/>
      <w:szCs w:val="24"/>
    </w:rPr>
  </w:style>
  <w:style w:type="paragraph" w:styleId="BodyText3">
    <w:name w:val="Body Text 3"/>
    <w:basedOn w:val="Normal"/>
    <w:link w:val="BodyText3Char"/>
    <w:rsid w:val="00ED1AFB"/>
    <w:pPr>
      <w:spacing w:after="120"/>
    </w:pPr>
    <w:rPr>
      <w:sz w:val="16"/>
      <w:szCs w:val="16"/>
    </w:rPr>
  </w:style>
  <w:style w:type="character" w:customStyle="1" w:styleId="BodyText3Char">
    <w:name w:val="Body Text 3 Char"/>
    <w:link w:val="BodyText3"/>
    <w:rsid w:val="00ED1AFB"/>
    <w:rPr>
      <w:sz w:val="16"/>
      <w:szCs w:val="16"/>
    </w:rPr>
  </w:style>
  <w:style w:type="paragraph" w:customStyle="1" w:styleId="BodyTextNumbered">
    <w:name w:val="Body Text Numbered"/>
    <w:basedOn w:val="BodyText3"/>
    <w:link w:val="BodyTextNumberedChar"/>
    <w:rsid w:val="00ED1AFB"/>
    <w:rPr>
      <w:sz w:val="24"/>
    </w:rPr>
  </w:style>
  <w:style w:type="character" w:customStyle="1" w:styleId="FooterChar">
    <w:name w:val="Footer Char"/>
    <w:link w:val="Footer"/>
    <w:uiPriority w:val="99"/>
    <w:rsid w:val="00ED1AFB"/>
    <w:rPr>
      <w:sz w:val="24"/>
      <w:szCs w:val="24"/>
    </w:rPr>
  </w:style>
  <w:style w:type="character" w:customStyle="1" w:styleId="InstructionsChar">
    <w:name w:val="Instructions Char"/>
    <w:link w:val="Instructions"/>
    <w:rsid w:val="00ED1AFB"/>
    <w:rPr>
      <w:b/>
      <w:i/>
      <w:iCs/>
      <w:sz w:val="24"/>
      <w:szCs w:val="24"/>
    </w:rPr>
  </w:style>
  <w:style w:type="character" w:customStyle="1" w:styleId="List2Char">
    <w:name w:val="List 2 Char"/>
    <w:aliases w:val=" Char2 Char1,Char2 Char Char Char"/>
    <w:link w:val="List2"/>
    <w:rsid w:val="00ED1AFB"/>
    <w:rPr>
      <w:sz w:val="24"/>
    </w:rPr>
  </w:style>
  <w:style w:type="paragraph" w:customStyle="1" w:styleId="InstructionsCharCharCharCharCharChar">
    <w:name w:val="Instructions Char Char Char Char Char Char"/>
    <w:basedOn w:val="BodyText"/>
    <w:link w:val="InstructionsCharCharCharCharCharCharChar"/>
    <w:rsid w:val="00437328"/>
    <w:rPr>
      <w:b/>
      <w:i/>
    </w:rPr>
  </w:style>
  <w:style w:type="character" w:customStyle="1" w:styleId="CharCharCharCharCharCharCharChar">
    <w:name w:val="Char Char Char Char Char Char Char Char"/>
    <w:rsid w:val="00437328"/>
    <w:rPr>
      <w:iCs/>
      <w:sz w:val="24"/>
      <w:lang w:val="en-US" w:eastAsia="en-US" w:bidi="ar-SA"/>
    </w:rPr>
  </w:style>
  <w:style w:type="character" w:customStyle="1" w:styleId="InstructionsCharCharCharCharCharCharChar">
    <w:name w:val="Instructions Char Char Char Char Char Char Char"/>
    <w:link w:val="InstructionsCharCharCharCharCharChar"/>
    <w:rsid w:val="00437328"/>
    <w:rPr>
      <w:b/>
      <w:i/>
      <w:sz w:val="24"/>
      <w:szCs w:val="24"/>
    </w:rPr>
  </w:style>
  <w:style w:type="character" w:customStyle="1" w:styleId="Heading1Char">
    <w:name w:val="Heading 1 Char"/>
    <w:aliases w:val="h1 Char"/>
    <w:link w:val="Heading1"/>
    <w:rsid w:val="00437328"/>
    <w:rPr>
      <w:b/>
      <w:caps/>
      <w:sz w:val="24"/>
    </w:rPr>
  </w:style>
  <w:style w:type="character" w:customStyle="1" w:styleId="CharCharCharCharCharCharCharChar1">
    <w:name w:val="Char Char Char Char Char Char Char Char1"/>
    <w:rsid w:val="00437328"/>
    <w:rPr>
      <w:iCs/>
      <w:sz w:val="24"/>
      <w:lang w:val="en-US" w:eastAsia="en-US" w:bidi="ar-SA"/>
    </w:rPr>
  </w:style>
  <w:style w:type="character" w:customStyle="1" w:styleId="BodyTextIndentChar">
    <w:name w:val="Body Text Indent Char"/>
    <w:aliases w:val=" Char Char"/>
    <w:link w:val="BodyTextIndent"/>
    <w:rsid w:val="00437328"/>
    <w:rPr>
      <w:iCs/>
      <w:sz w:val="24"/>
    </w:rPr>
  </w:style>
  <w:style w:type="character" w:customStyle="1" w:styleId="BodyTextNumberedChar">
    <w:name w:val="Body Text Numbered Char"/>
    <w:link w:val="BodyTextNumbered"/>
    <w:rsid w:val="00437328"/>
    <w:rPr>
      <w:sz w:val="24"/>
      <w:szCs w:val="16"/>
    </w:rPr>
  </w:style>
  <w:style w:type="character" w:customStyle="1" w:styleId="msoins0">
    <w:name w:val="msoins"/>
    <w:basedOn w:val="DefaultParagraphFont"/>
    <w:rsid w:val="00437328"/>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37328"/>
    <w:rPr>
      <w:iCs/>
      <w:sz w:val="24"/>
      <w:lang w:val="en-US" w:eastAsia="en-US" w:bidi="ar-SA"/>
    </w:rPr>
  </w:style>
  <w:style w:type="character" w:customStyle="1" w:styleId="H2CharChar">
    <w:name w:val="H2 Char Char"/>
    <w:rsid w:val="00437328"/>
    <w:rPr>
      <w:b w:val="0"/>
      <w:sz w:val="24"/>
      <w:lang w:val="en-US" w:eastAsia="en-US" w:bidi="ar-SA"/>
    </w:rPr>
  </w:style>
  <w:style w:type="character" w:customStyle="1" w:styleId="CharCharCharCharChar">
    <w:name w:val="Char Char Char Char Char"/>
    <w:rsid w:val="00437328"/>
    <w:rPr>
      <w:iCs/>
      <w:sz w:val="24"/>
      <w:lang w:val="en-US" w:eastAsia="en-US" w:bidi="ar-SA"/>
    </w:rPr>
  </w:style>
  <w:style w:type="character" w:customStyle="1" w:styleId="CharChar">
    <w:name w:val="Char Char"/>
    <w:rsid w:val="00437328"/>
    <w:rPr>
      <w:iCs/>
      <w:sz w:val="24"/>
      <w:lang w:val="en-US" w:eastAsia="en-US" w:bidi="ar-SA"/>
    </w:rPr>
  </w:style>
  <w:style w:type="character" w:customStyle="1" w:styleId="TermTitleChar">
    <w:name w:val="Term Title Char"/>
    <w:link w:val="TermTitle"/>
    <w:rsid w:val="00437328"/>
    <w:rPr>
      <w:rFonts w:ascii="Arial" w:hAnsi="Arial"/>
      <w:b/>
      <w:sz w:val="24"/>
    </w:rPr>
  </w:style>
  <w:style w:type="paragraph" w:customStyle="1" w:styleId="Char4">
    <w:name w:val="Char4"/>
    <w:basedOn w:val="Normal"/>
    <w:rsid w:val="00437328"/>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437328"/>
    <w:rPr>
      <w:iCs/>
      <w:sz w:val="24"/>
      <w:lang w:val="en-US" w:eastAsia="en-US" w:bidi="ar-SA"/>
    </w:rPr>
  </w:style>
  <w:style w:type="paragraph" w:styleId="DocumentMap">
    <w:name w:val="Document Map"/>
    <w:basedOn w:val="Normal"/>
    <w:link w:val="DocumentMapChar"/>
    <w:rsid w:val="00437328"/>
    <w:pPr>
      <w:shd w:val="clear" w:color="auto" w:fill="000080"/>
    </w:pPr>
    <w:rPr>
      <w:rFonts w:ascii="Tahoma" w:hAnsi="Tahoma" w:cs="Tahoma"/>
      <w:sz w:val="20"/>
      <w:szCs w:val="20"/>
    </w:rPr>
  </w:style>
  <w:style w:type="character" w:customStyle="1" w:styleId="DocumentMapChar">
    <w:name w:val="Document Map Char"/>
    <w:link w:val="DocumentMap"/>
    <w:rsid w:val="00437328"/>
    <w:rPr>
      <w:rFonts w:ascii="Tahoma" w:hAnsi="Tahoma" w:cs="Tahoma"/>
      <w:shd w:val="clear" w:color="auto" w:fill="000080"/>
    </w:rPr>
  </w:style>
  <w:style w:type="paragraph" w:customStyle="1" w:styleId="Char31">
    <w:name w:val="Char31"/>
    <w:basedOn w:val="Normal"/>
    <w:rsid w:val="00437328"/>
    <w:pPr>
      <w:spacing w:after="160" w:line="240" w:lineRule="exact"/>
    </w:pPr>
    <w:rPr>
      <w:rFonts w:ascii="Verdana" w:hAnsi="Verdana"/>
      <w:sz w:val="16"/>
      <w:szCs w:val="20"/>
    </w:rPr>
  </w:style>
  <w:style w:type="paragraph" w:customStyle="1" w:styleId="Acronym">
    <w:name w:val="Acronym"/>
    <w:basedOn w:val="BodyText"/>
    <w:rsid w:val="00437328"/>
    <w:pPr>
      <w:tabs>
        <w:tab w:val="left" w:pos="1440"/>
      </w:tabs>
      <w:spacing w:after="0"/>
    </w:pPr>
    <w:rPr>
      <w:iCs/>
      <w:szCs w:val="20"/>
    </w:rPr>
  </w:style>
  <w:style w:type="character" w:customStyle="1" w:styleId="H5Char">
    <w:name w:val="H5 Char"/>
    <w:link w:val="H5"/>
    <w:rsid w:val="00437328"/>
    <w:rPr>
      <w:b/>
      <w:bCs/>
      <w:i/>
      <w:iCs/>
      <w:sz w:val="24"/>
      <w:szCs w:val="26"/>
    </w:rPr>
  </w:style>
  <w:style w:type="paragraph" w:customStyle="1" w:styleId="Default">
    <w:name w:val="Default"/>
    <w:rsid w:val="00437328"/>
    <w:pPr>
      <w:autoSpaceDE w:val="0"/>
      <w:autoSpaceDN w:val="0"/>
      <w:adjustRightInd w:val="0"/>
    </w:pPr>
    <w:rPr>
      <w:color w:val="000000"/>
      <w:sz w:val="24"/>
      <w:szCs w:val="24"/>
    </w:rPr>
  </w:style>
  <w:style w:type="character" w:customStyle="1" w:styleId="H4Char">
    <w:name w:val="H4 Char"/>
    <w:link w:val="H4"/>
    <w:locked/>
    <w:rsid w:val="00437328"/>
    <w:rPr>
      <w:b/>
      <w:bCs/>
      <w:snapToGrid w:val="0"/>
      <w:sz w:val="24"/>
    </w:rPr>
  </w:style>
  <w:style w:type="character" w:customStyle="1" w:styleId="H3Char">
    <w:name w:val="H3 Char"/>
    <w:link w:val="H3"/>
    <w:rsid w:val="00437328"/>
    <w:rPr>
      <w:b/>
      <w:bCs/>
      <w:i/>
      <w:sz w:val="24"/>
    </w:rPr>
  </w:style>
  <w:style w:type="character" w:customStyle="1" w:styleId="BodyTextNumberedChar1">
    <w:name w:val="Body Text Numbered Char1"/>
    <w:rsid w:val="00437328"/>
    <w:rPr>
      <w:iCs/>
      <w:sz w:val="24"/>
    </w:rPr>
  </w:style>
  <w:style w:type="character" w:customStyle="1" w:styleId="BodyTextIndentChar1">
    <w:name w:val="Body Text Indent Char1"/>
    <w:aliases w:val=" Char Char1"/>
    <w:uiPriority w:val="99"/>
    <w:rsid w:val="00437328"/>
    <w:rPr>
      <w:iCs/>
      <w:sz w:val="24"/>
    </w:rPr>
  </w:style>
  <w:style w:type="character" w:customStyle="1" w:styleId="CommentTextChar">
    <w:name w:val="Comment Text Char"/>
    <w:link w:val="CommentText"/>
    <w:locked/>
    <w:rsid w:val="00437328"/>
  </w:style>
  <w:style w:type="paragraph" w:customStyle="1" w:styleId="xmsonormal">
    <w:name w:val="x_msonormal"/>
    <w:basedOn w:val="Normal"/>
    <w:rsid w:val="00437328"/>
    <w:rPr>
      <w:rFonts w:ascii="Calibri" w:eastAsia="Calibri" w:hAnsi="Calibri" w:cs="Calibri"/>
      <w:sz w:val="22"/>
      <w:szCs w:val="22"/>
    </w:rPr>
  </w:style>
  <w:style w:type="character" w:customStyle="1" w:styleId="HeaderChar">
    <w:name w:val="Header Char"/>
    <w:link w:val="Header"/>
    <w:rsid w:val="005B7DD5"/>
    <w:rPr>
      <w:rFonts w:ascii="Arial" w:hAnsi="Arial"/>
      <w:b/>
      <w:bCs/>
      <w:sz w:val="24"/>
      <w:szCs w:val="24"/>
    </w:rPr>
  </w:style>
  <w:style w:type="paragraph" w:styleId="ListParagraph">
    <w:name w:val="List Paragraph"/>
    <w:basedOn w:val="Normal"/>
    <w:uiPriority w:val="34"/>
    <w:qFormat/>
    <w:rsid w:val="001A5A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0570773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1573318">
      <w:bodyDiv w:val="1"/>
      <w:marLeft w:val="0"/>
      <w:marRight w:val="0"/>
      <w:marTop w:val="0"/>
      <w:marBottom w:val="0"/>
      <w:divBdr>
        <w:top w:val="none" w:sz="0" w:space="0" w:color="auto"/>
        <w:left w:val="none" w:sz="0" w:space="0" w:color="auto"/>
        <w:bottom w:val="none" w:sz="0" w:space="0" w:color="auto"/>
        <w:right w:val="none" w:sz="0" w:space="0" w:color="auto"/>
      </w:divBdr>
    </w:div>
    <w:div w:id="651254917">
      <w:bodyDiv w:val="1"/>
      <w:marLeft w:val="0"/>
      <w:marRight w:val="0"/>
      <w:marTop w:val="0"/>
      <w:marBottom w:val="0"/>
      <w:divBdr>
        <w:top w:val="none" w:sz="0" w:space="0" w:color="auto"/>
        <w:left w:val="none" w:sz="0" w:space="0" w:color="auto"/>
        <w:bottom w:val="none" w:sz="0" w:space="0" w:color="auto"/>
        <w:right w:val="none" w:sz="0" w:space="0" w:color="auto"/>
      </w:divBdr>
    </w:div>
    <w:div w:id="724790974">
      <w:bodyDiv w:val="1"/>
      <w:marLeft w:val="0"/>
      <w:marRight w:val="0"/>
      <w:marTop w:val="0"/>
      <w:marBottom w:val="0"/>
      <w:divBdr>
        <w:top w:val="none" w:sz="0" w:space="0" w:color="auto"/>
        <w:left w:val="none" w:sz="0" w:space="0" w:color="auto"/>
        <w:bottom w:val="none" w:sz="0" w:space="0" w:color="auto"/>
        <w:right w:val="none" w:sz="0" w:space="0" w:color="auto"/>
      </w:divBdr>
    </w:div>
    <w:div w:id="856508749">
      <w:bodyDiv w:val="1"/>
      <w:marLeft w:val="0"/>
      <w:marRight w:val="0"/>
      <w:marTop w:val="0"/>
      <w:marBottom w:val="0"/>
      <w:divBdr>
        <w:top w:val="none" w:sz="0" w:space="0" w:color="auto"/>
        <w:left w:val="none" w:sz="0" w:space="0" w:color="auto"/>
        <w:bottom w:val="none" w:sz="0" w:space="0" w:color="auto"/>
        <w:right w:val="none" w:sz="0" w:space="0" w:color="auto"/>
      </w:divBdr>
    </w:div>
    <w:div w:id="1211528904">
      <w:bodyDiv w:val="1"/>
      <w:marLeft w:val="0"/>
      <w:marRight w:val="0"/>
      <w:marTop w:val="0"/>
      <w:marBottom w:val="0"/>
      <w:divBdr>
        <w:top w:val="none" w:sz="0" w:space="0" w:color="auto"/>
        <w:left w:val="none" w:sz="0" w:space="0" w:color="auto"/>
        <w:bottom w:val="none" w:sz="0" w:space="0" w:color="auto"/>
        <w:right w:val="none" w:sz="0" w:space="0" w:color="auto"/>
      </w:divBdr>
    </w:div>
    <w:div w:id="135418523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05469371">
      <w:bodyDiv w:val="1"/>
      <w:marLeft w:val="0"/>
      <w:marRight w:val="0"/>
      <w:marTop w:val="0"/>
      <w:marBottom w:val="0"/>
      <w:divBdr>
        <w:top w:val="none" w:sz="0" w:space="0" w:color="auto"/>
        <w:left w:val="none" w:sz="0" w:space="0" w:color="auto"/>
        <w:bottom w:val="none" w:sz="0" w:space="0" w:color="auto"/>
        <w:right w:val="none" w:sz="0" w:space="0" w:color="auto"/>
      </w:divBdr>
    </w:div>
    <w:div w:id="183129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2.wmf"/><Relationship Id="rId26" Type="http://schemas.openxmlformats.org/officeDocument/2006/relationships/image" Target="media/image6.wmf"/><Relationship Id="rId39" Type="http://schemas.openxmlformats.org/officeDocument/2006/relationships/image" Target="media/image9.wmf"/><Relationship Id="rId21" Type="http://schemas.openxmlformats.org/officeDocument/2006/relationships/control" Target="activeX/activeX7.xml"/><Relationship Id="rId34" Type="http://schemas.microsoft.com/office/2018/08/relationships/commentsExtensible" Target="commentsExtensible.xml"/><Relationship Id="rId42" Type="http://schemas.openxmlformats.org/officeDocument/2006/relationships/oleObject" Target="embeddings/oleObject4.bin"/><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hyperlink" Target="mailto:Calvin.Opheim@ercot.com" TargetMode="Externa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microsoft.com/office/2011/relationships/commentsExtended" Target="commentsExtended.xml"/><Relationship Id="rId37" Type="http://schemas.openxmlformats.org/officeDocument/2006/relationships/image" Target="media/image8.wmf"/><Relationship Id="rId40" Type="http://schemas.openxmlformats.org/officeDocument/2006/relationships/oleObject" Target="embeddings/oleObject3.bin"/><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oleObject" Target="embeddings/oleObject1.bin"/><Relationship Id="rId49"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comments" Target="comments.xm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Jordan.Troublefield@ercot.com" TargetMode="External"/><Relationship Id="rId35" Type="http://schemas.openxmlformats.org/officeDocument/2006/relationships/image" Target="media/image7.wmf"/><Relationship Id="rId43" Type="http://schemas.openxmlformats.org/officeDocument/2006/relationships/header" Target="header1.xml"/><Relationship Id="rId48" Type="http://schemas.microsoft.com/office/2011/relationships/people" Target="people.xml"/><Relationship Id="rId8" Type="http://schemas.openxmlformats.org/officeDocument/2006/relationships/hyperlink" Target="https://www.ercot.com/mktrules/issues/NPRR1250"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control" Target="activeX/activeX9.xml"/><Relationship Id="rId33" Type="http://schemas.microsoft.com/office/2016/09/relationships/commentsIds" Target="commentsIds.xml"/><Relationship Id="rId38" Type="http://schemas.openxmlformats.org/officeDocument/2006/relationships/oleObject" Target="embeddings/oleObject2.bin"/><Relationship Id="rId46" Type="http://schemas.openxmlformats.org/officeDocument/2006/relationships/footer" Target="footer3.xml"/><Relationship Id="rId20" Type="http://schemas.openxmlformats.org/officeDocument/2006/relationships/image" Target="media/image3.wmf"/><Relationship Id="rId41"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4594</Words>
  <Characters>46778</Characters>
  <Application>Microsoft Office Word</Application>
  <DocSecurity>0</DocSecurity>
  <Lines>389</Lines>
  <Paragraphs>102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51270</CharactersWithSpaces>
  <SharedDoc>false</SharedDoc>
  <HLinks>
    <vt:vector size="30" baseType="variant">
      <vt:variant>
        <vt:i4>4522026</vt:i4>
      </vt:variant>
      <vt:variant>
        <vt:i4>30</vt:i4>
      </vt:variant>
      <vt:variant>
        <vt:i4>0</vt:i4>
      </vt:variant>
      <vt:variant>
        <vt:i4>5</vt:i4>
      </vt:variant>
      <vt:variant>
        <vt:lpwstr>mailto:jordan.troublefield@ercot.com</vt:lpwstr>
      </vt:variant>
      <vt:variant>
        <vt:lpwstr/>
      </vt:variant>
      <vt:variant>
        <vt:i4>3014721</vt:i4>
      </vt:variant>
      <vt:variant>
        <vt:i4>27</vt:i4>
      </vt:variant>
      <vt:variant>
        <vt:i4>0</vt:i4>
      </vt:variant>
      <vt:variant>
        <vt:i4>5</vt:i4>
      </vt:variant>
      <vt:variant>
        <vt:lpwstr>mailto:Calvin.Opheim@ercot.com</vt:lpwstr>
      </vt:variant>
      <vt:variant>
        <vt:lpwstr/>
      </vt:variant>
      <vt:variant>
        <vt:i4>3866677</vt:i4>
      </vt:variant>
      <vt:variant>
        <vt:i4>15</vt:i4>
      </vt:variant>
      <vt:variant>
        <vt:i4>0</vt:i4>
      </vt:variant>
      <vt:variant>
        <vt:i4>5</vt:i4>
      </vt:variant>
      <vt:variant>
        <vt:lpwstr>https://www.ercot.com/files/docs/2023/08/25/ERCOT-Strategic-Plan-2024-2028.pdf</vt:lpwstr>
      </vt:variant>
      <vt:variant>
        <vt:lpwstr/>
      </vt:variant>
      <vt:variant>
        <vt:i4>3866677</vt:i4>
      </vt:variant>
      <vt:variant>
        <vt:i4>9</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2025-01-24T15:21:00Z</dcterms:created>
  <dcterms:modified xsi:type="dcterms:W3CDTF">2025-01-24T15:21:00Z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