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9AD7B33" w14:textId="77777777" w:rsidTr="6B28D5D3">
        <w:tc>
          <w:tcPr>
            <w:tcW w:w="162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68816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38C7C6" w14:textId="5803986F" w:rsidR="00152993" w:rsidRDefault="00D15129">
            <w:pPr>
              <w:pStyle w:val="Header"/>
            </w:pPr>
            <w:hyperlink r:id="rId8" w:history="1">
              <w:r w:rsidR="00C91617" w:rsidRPr="00C91617">
                <w:rPr>
                  <w:rStyle w:val="Hyperlink"/>
                </w:rPr>
                <w:t>1202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54C6BA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F58B891" w14:textId="029D0FC5" w:rsidR="00152993" w:rsidRDefault="00C91617">
            <w:pPr>
              <w:pStyle w:val="Header"/>
            </w:pPr>
            <w:r w:rsidRPr="00C91617">
              <w:t>Refundable Deposits for Large Load Interconnection Studies</w:t>
            </w:r>
          </w:p>
        </w:tc>
      </w:tr>
      <w:tr w:rsidR="00152993" w14:paraId="0A90E1ED" w14:textId="77777777" w:rsidTr="6B28D5D3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5C3C4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814715" w14:textId="77777777" w:rsidR="00152993" w:rsidRDefault="00152993">
            <w:pPr>
              <w:pStyle w:val="NormalArial"/>
            </w:pPr>
          </w:p>
        </w:tc>
      </w:tr>
      <w:tr w:rsidR="00152993" w14:paraId="3264FF90" w14:textId="77777777" w:rsidTr="6B28D5D3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E6C9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94DF" w14:textId="6BEFA5BD" w:rsidR="00152993" w:rsidRDefault="008665E9">
            <w:pPr>
              <w:pStyle w:val="NormalArial"/>
            </w:pPr>
            <w:r>
              <w:t>December 9</w:t>
            </w:r>
            <w:r w:rsidR="00161457">
              <w:t>, 202</w:t>
            </w:r>
            <w:r w:rsidR="003E4316">
              <w:t>4</w:t>
            </w:r>
          </w:p>
        </w:tc>
      </w:tr>
      <w:tr w:rsidR="00152993" w14:paraId="2BC7DEB7" w14:textId="77777777" w:rsidTr="6B28D5D3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7ACF4E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C2798" w14:textId="77777777" w:rsidR="00152993" w:rsidRDefault="00152993">
            <w:pPr>
              <w:pStyle w:val="NormalArial"/>
            </w:pPr>
          </w:p>
        </w:tc>
      </w:tr>
      <w:tr w:rsidR="00152993" w14:paraId="0408D66E" w14:textId="77777777" w:rsidTr="6B28D5D3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B7ECEC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0BD7F699" w14:textId="77777777" w:rsidTr="6B28D5D3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6216F261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55D6AD3" w14:textId="2D09B9D9" w:rsidR="00152993" w:rsidRDefault="00803688">
            <w:pPr>
              <w:pStyle w:val="NormalArial"/>
            </w:pPr>
            <w:r>
              <w:t>Robert Helton</w:t>
            </w:r>
          </w:p>
        </w:tc>
      </w:tr>
      <w:tr w:rsidR="00152993" w14:paraId="7F714597" w14:textId="77777777" w:rsidTr="6B28D5D3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771C0C2B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A0BBD7E" w14:textId="36D2C11C" w:rsidR="005F0C0E" w:rsidRDefault="00D15129">
            <w:pPr>
              <w:pStyle w:val="NormalArial"/>
            </w:pPr>
            <w:hyperlink r:id="rId9" w:history="1">
              <w:r w:rsidR="00803688" w:rsidRPr="00530B15">
                <w:rPr>
                  <w:rStyle w:val="Hyperlink"/>
                </w:rPr>
                <w:t>Robert.helton@engie.com</w:t>
              </w:r>
            </w:hyperlink>
            <w:r w:rsidR="00803688">
              <w:t xml:space="preserve"> </w:t>
            </w:r>
            <w:r w:rsidR="00271324">
              <w:t xml:space="preserve"> </w:t>
            </w:r>
          </w:p>
        </w:tc>
      </w:tr>
      <w:tr w:rsidR="00152993" w14:paraId="5DFC26B8" w14:textId="77777777" w:rsidTr="6B28D5D3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3787A240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9683668" w14:textId="7D220EA7" w:rsidR="00152993" w:rsidRDefault="00803688">
            <w:pPr>
              <w:pStyle w:val="NormalArial"/>
            </w:pPr>
            <w:r>
              <w:t>Engie North America LLC</w:t>
            </w:r>
          </w:p>
        </w:tc>
      </w:tr>
      <w:tr w:rsidR="00152993" w14:paraId="7C440083" w14:textId="77777777" w:rsidTr="6B28D5D3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5C703B1E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5898E2DC" w14:textId="6A6D9199" w:rsidR="00152993" w:rsidRDefault="00803688">
            <w:pPr>
              <w:pStyle w:val="NormalArial"/>
            </w:pPr>
            <w:r>
              <w:t>8324357815</w:t>
            </w:r>
          </w:p>
        </w:tc>
      </w:tr>
      <w:tr w:rsidR="00075A94" w14:paraId="5AFFD672" w14:textId="77777777" w:rsidTr="6B28D5D3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D4A5B0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3E533C5" w14:textId="08777BEB" w:rsidR="00075A94" w:rsidRDefault="00271324">
            <w:pPr>
              <w:pStyle w:val="NormalArial"/>
            </w:pPr>
            <w:r w:rsidRPr="00271324">
              <w:t xml:space="preserve">Independent Generator </w:t>
            </w:r>
          </w:p>
        </w:tc>
      </w:tr>
    </w:tbl>
    <w:p w14:paraId="64DD21D1" w14:textId="1A2050AD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515E1" w14:paraId="2FAE3560" w14:textId="77777777" w:rsidTr="001E7FDC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3CFC77" w14:textId="23E9FFB4" w:rsidR="00D515E1" w:rsidRDefault="00D515E1" w:rsidP="001E7FDC">
            <w:pPr>
              <w:pStyle w:val="Header"/>
              <w:jc w:val="center"/>
            </w:pPr>
            <w:r>
              <w:t>Comments</w:t>
            </w:r>
          </w:p>
        </w:tc>
      </w:tr>
    </w:tbl>
    <w:p w14:paraId="13643036" w14:textId="1826ED1C" w:rsidR="003E4316" w:rsidRDefault="00803688" w:rsidP="00AB184B">
      <w:pPr>
        <w:pStyle w:val="NormalArial"/>
        <w:spacing w:before="120" w:after="120"/>
        <w:jc w:val="both"/>
      </w:pPr>
      <w:r>
        <w:t>Engie</w:t>
      </w:r>
      <w:r w:rsidR="00987DDD">
        <w:t xml:space="preserve"> respectfully</w:t>
      </w:r>
      <w:r w:rsidR="00C91617">
        <w:t xml:space="preserve"> submits these comments to Nodal Protocol Revision Request (NPRR) 1202 to </w:t>
      </w:r>
      <w:r w:rsidR="00D42308">
        <w:t xml:space="preserve">express its </w:t>
      </w:r>
      <w:r w:rsidR="00486D31">
        <w:t>support for</w:t>
      </w:r>
      <w:r w:rsidR="00D42308">
        <w:t xml:space="preserve"> this NPRR</w:t>
      </w:r>
      <w:r w:rsidR="003E4316">
        <w:t xml:space="preserve"> </w:t>
      </w:r>
      <w:r w:rsidR="00486D31">
        <w:t>as amended by the</w:t>
      </w:r>
      <w:r w:rsidR="00ED4BBA">
        <w:t xml:space="preserve"> </w:t>
      </w:r>
      <w:r w:rsidR="003E4316">
        <w:t xml:space="preserve">comments filed by Longhorn Power on October 1, 2024.  </w:t>
      </w:r>
    </w:p>
    <w:p w14:paraId="22CF1083" w14:textId="607F3DA1" w:rsidR="00414E94" w:rsidRDefault="007B7698" w:rsidP="00414E94">
      <w:pPr>
        <w:pStyle w:val="NormalArial"/>
        <w:spacing w:before="120" w:after="120"/>
        <w:jc w:val="both"/>
      </w:pPr>
      <w:r>
        <w:t xml:space="preserve">In general, </w:t>
      </w:r>
      <w:r w:rsidR="00803688">
        <w:t>Engie</w:t>
      </w:r>
      <w:r w:rsidR="00414E94">
        <w:t xml:space="preserve"> agrees </w:t>
      </w:r>
      <w:r>
        <w:t>with</w:t>
      </w:r>
      <w:r w:rsidR="00803688">
        <w:t xml:space="preserve"> </w:t>
      </w:r>
      <w:r w:rsidR="00414E94">
        <w:t>Longhorn Power</w:t>
      </w:r>
      <w:r w:rsidR="004E7F4A">
        <w:t>’s</w:t>
      </w:r>
      <w:r w:rsidR="00414E94">
        <w:t xml:space="preserve"> comments that ERCOT’s Large Load</w:t>
      </w:r>
      <w:r w:rsidR="00803688">
        <w:t xml:space="preserve"> and </w:t>
      </w:r>
      <w:r>
        <w:t>G</w:t>
      </w:r>
      <w:r w:rsidR="00803688">
        <w:t>eneration</w:t>
      </w:r>
      <w:r w:rsidR="00414E94">
        <w:t xml:space="preserve"> Interconnection Queue (“queue”) would benefit from changes that provide more clarity on the queue and shorten the interconnection timeline</w:t>
      </w:r>
      <w:r w:rsidR="00803688">
        <w:t>, including moving through the part 1, 2, and 3 interconnection processes</w:t>
      </w:r>
      <w:r>
        <w:t xml:space="preserve"> in a more efficient manner</w:t>
      </w:r>
      <w:r w:rsidR="00414E94">
        <w:t>.</w:t>
      </w:r>
      <w:r w:rsidR="004E7F4A">
        <w:t xml:space="preserve"> </w:t>
      </w:r>
    </w:p>
    <w:p w14:paraId="3961A549" w14:textId="0130F7F8" w:rsidR="001A5490" w:rsidRDefault="001A5490" w:rsidP="00414E94">
      <w:pPr>
        <w:pStyle w:val="NormalArial"/>
        <w:spacing w:before="120" w:after="120"/>
        <w:jc w:val="both"/>
      </w:pPr>
      <w:r>
        <w:t xml:space="preserve">The fees proposed by Longhorn Power for Large Loads and Generation projects are reasonable if they </w:t>
      </w:r>
      <w:r w:rsidR="007B389F">
        <w:t>are</w:t>
      </w:r>
      <w:r>
        <w:t xml:space="preserve"> used to </w:t>
      </w:r>
      <w:r w:rsidR="007B389F">
        <w:t>refine</w:t>
      </w:r>
      <w:r w:rsidR="004D4045">
        <w:t xml:space="preserve"> the queue</w:t>
      </w:r>
      <w:r w:rsidR="007B389F">
        <w:t xml:space="preserve"> and expedite the removal of </w:t>
      </w:r>
      <w:r w:rsidR="584BEE1D">
        <w:t xml:space="preserve">speculative, </w:t>
      </w:r>
      <w:r w:rsidR="007B389F">
        <w:t>stale or duplicative projects.</w:t>
      </w:r>
      <w:r w:rsidR="00803688">
        <w:t xml:space="preserve">  Engie </w:t>
      </w:r>
      <w:r w:rsidR="007B7698">
        <w:t>also</w:t>
      </w:r>
      <w:r w:rsidR="00803688">
        <w:t xml:space="preserve"> agree</w:t>
      </w:r>
      <w:r w:rsidR="007B7698">
        <w:t>s</w:t>
      </w:r>
      <w:r w:rsidR="00803688">
        <w:t xml:space="preserve"> with others that a larger upfront fee be assessed and </w:t>
      </w:r>
      <w:r w:rsidR="007B7698">
        <w:t xml:space="preserve">the effort to </w:t>
      </w:r>
      <w:r w:rsidR="00803688">
        <w:t>eliminat</w:t>
      </w:r>
      <w:r w:rsidR="007B7698">
        <w:t>e</w:t>
      </w:r>
      <w:r w:rsidR="00803688">
        <w:t xml:space="preserve"> the on-going fee be vetted </w:t>
      </w:r>
      <w:r w:rsidR="007B7698">
        <w:t>through</w:t>
      </w:r>
      <w:r w:rsidR="00803688">
        <w:t xml:space="preserve"> the stakeholder process.</w:t>
      </w:r>
    </w:p>
    <w:p w14:paraId="2639096F" w14:textId="45AA0C24" w:rsidR="00937FB6" w:rsidRDefault="00803688" w:rsidP="00AB184B">
      <w:pPr>
        <w:pStyle w:val="NormalArial"/>
        <w:spacing w:before="120" w:after="120"/>
        <w:jc w:val="both"/>
      </w:pPr>
      <w:r>
        <w:t>Further, Engie envisions funds from the fee be</w:t>
      </w:r>
      <w:r w:rsidR="007B7698">
        <w:t>ing</w:t>
      </w:r>
      <w:r>
        <w:t xml:space="preserve"> used to </w:t>
      </w:r>
      <w:r w:rsidR="007B7698">
        <w:t xml:space="preserve">hire additional personnel.  </w:t>
      </w:r>
      <w:r>
        <w:t>ERCOT’s interconnection team has been doing a great job of moving projects through the process with the resources they have in-house.  However, the team is overloaded</w:t>
      </w:r>
      <w:r w:rsidR="007B7698">
        <w:t xml:space="preserve"> and with ever increasing large loads and the Texas Energy Fund generation on the horizon, </w:t>
      </w:r>
      <w:r>
        <w:t xml:space="preserve"> </w:t>
      </w:r>
      <w:r w:rsidR="007B7698">
        <w:t xml:space="preserve">there is </w:t>
      </w:r>
      <w:r>
        <w:t>no relie</w:t>
      </w:r>
      <w:r w:rsidR="007B7698">
        <w:t>f envisioned</w:t>
      </w:r>
      <w:r>
        <w:t xml:space="preserve"> in the foreseeable future.</w:t>
      </w:r>
      <w:r w:rsidR="008B1C65">
        <w:t xml:space="preserve">  ERCOT has expressed concern over using fees to fund additional </w:t>
      </w:r>
      <w:r w:rsidR="00D15129">
        <w:t>full-time employees (</w:t>
      </w:r>
      <w:r w:rsidR="008B1C65">
        <w:t>FTEs</w:t>
      </w:r>
      <w:r w:rsidR="00D15129">
        <w:t>)</w:t>
      </w:r>
      <w:r w:rsidR="008B1C65">
        <w:t>.  Engie would suggest that rather than just funding FTEs these fees could be used to contract with an engineering firm capable of completing the reviews and studies on an as</w:t>
      </w:r>
      <w:r w:rsidR="007B7698">
        <w:t>-</w:t>
      </w:r>
      <w:r w:rsidR="008B1C65">
        <w:t>needed basis.  Using this method more interconnection</w:t>
      </w:r>
      <w:r w:rsidR="007B7698">
        <w:t xml:space="preserve"> requests</w:t>
      </w:r>
      <w:r w:rsidR="000A0147">
        <w:t xml:space="preserve"> </w:t>
      </w:r>
      <w:proofErr w:type="gramStart"/>
      <w:r w:rsidR="000A0147">
        <w:t>yields</w:t>
      </w:r>
      <w:proofErr w:type="gramEnd"/>
      <w:r w:rsidR="008B1C65">
        <w:t xml:space="preserve"> more fees and</w:t>
      </w:r>
      <w:r w:rsidR="007B7698">
        <w:t xml:space="preserve"> the greater</w:t>
      </w:r>
      <w:r w:rsidR="008B1C65">
        <w:t xml:space="preserve"> ability to contract needed resources.  </w:t>
      </w:r>
      <w:r w:rsidR="007B7698">
        <w:t>As</w:t>
      </w:r>
      <w:r w:rsidR="008B1C65">
        <w:t xml:space="preserve"> the queue and workload reduces</w:t>
      </w:r>
      <w:r w:rsidR="007B7698">
        <w:t>,</w:t>
      </w:r>
      <w:r w:rsidR="008B1C65">
        <w:t xml:space="preserve"> there would be less fee revenue and less need to outsource.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21A575AC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9531D5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EC41A81" w14:textId="1925888F" w:rsidR="00E07B54" w:rsidRDefault="00833DB6" w:rsidP="00833DB6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252F83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01D4F0" w14:textId="77777777" w:rsidR="00152993" w:rsidRDefault="00152993">
            <w:pPr>
              <w:pStyle w:val="Header"/>
              <w:jc w:val="center"/>
            </w:pPr>
            <w:r>
              <w:lastRenderedPageBreak/>
              <w:t>Revised Proposed Protocol Language</w:t>
            </w:r>
          </w:p>
        </w:tc>
      </w:tr>
    </w:tbl>
    <w:p w14:paraId="68A362FB" w14:textId="1DD80EE2" w:rsidR="00152993" w:rsidRDefault="00833DB6" w:rsidP="00833DB6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9241B" w14:textId="77777777" w:rsidR="00955C69" w:rsidRDefault="00955C69">
      <w:r>
        <w:separator/>
      </w:r>
    </w:p>
  </w:endnote>
  <w:endnote w:type="continuationSeparator" w:id="0">
    <w:p w14:paraId="4B3E4E4B" w14:textId="77777777" w:rsidR="00955C69" w:rsidRDefault="00955C69">
      <w:r>
        <w:continuationSeparator/>
      </w:r>
    </w:p>
  </w:endnote>
  <w:endnote w:type="continuationNotice" w:id="1">
    <w:p w14:paraId="49B08E33" w14:textId="77777777" w:rsidR="00955C69" w:rsidRDefault="00955C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EFBE8" w14:textId="43BB9B26" w:rsidR="00EE6681" w:rsidRDefault="00AB184B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1202NPRR</w:t>
    </w:r>
    <w:r w:rsidR="00D15129">
      <w:rPr>
        <w:rFonts w:ascii="Arial" w:hAnsi="Arial"/>
        <w:sz w:val="18"/>
      </w:rPr>
      <w:t>-04</w:t>
    </w:r>
    <w:r w:rsidR="00064151">
      <w:rPr>
        <w:rFonts w:ascii="Arial" w:hAnsi="Arial"/>
        <w:sz w:val="18"/>
      </w:rPr>
      <w:t xml:space="preserve"> </w:t>
    </w:r>
    <w:r w:rsidR="008B1C65">
      <w:rPr>
        <w:rFonts w:ascii="Arial" w:hAnsi="Arial"/>
        <w:sz w:val="18"/>
      </w:rPr>
      <w:t>Engie</w:t>
    </w:r>
    <w:r>
      <w:rPr>
        <w:rFonts w:ascii="Arial" w:hAnsi="Arial"/>
        <w:sz w:val="18"/>
      </w:rPr>
      <w:t xml:space="preserve"> Comments</w:t>
    </w:r>
    <w:r w:rsidR="00D15129">
      <w:rPr>
        <w:rFonts w:ascii="Arial" w:hAnsi="Arial"/>
        <w:sz w:val="18"/>
      </w:rPr>
      <w:t xml:space="preserve"> 120924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DD22C" w14:textId="77777777" w:rsidR="00955C69" w:rsidRDefault="00955C69">
      <w:r>
        <w:separator/>
      </w:r>
    </w:p>
  </w:footnote>
  <w:footnote w:type="continuationSeparator" w:id="0">
    <w:p w14:paraId="4FBDF9E0" w14:textId="77777777" w:rsidR="00955C69" w:rsidRDefault="00955C69">
      <w:r>
        <w:continuationSeparator/>
      </w:r>
    </w:p>
  </w:footnote>
  <w:footnote w:type="continuationNotice" w:id="1">
    <w:p w14:paraId="048EFB9C" w14:textId="77777777" w:rsidR="00955C69" w:rsidRDefault="00955C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E2102" w14:textId="19625834" w:rsidR="00EE6681" w:rsidRPr="00D15129" w:rsidRDefault="00EE6681" w:rsidP="00D15129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63C4052"/>
    <w:multiLevelType w:val="hybridMultilevel"/>
    <w:tmpl w:val="4858A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70739868">
    <w:abstractNumId w:val="0"/>
  </w:num>
  <w:num w:numId="2" w16cid:durableId="787773429">
    <w:abstractNumId w:val="2"/>
  </w:num>
  <w:num w:numId="3" w16cid:durableId="1619215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9B7"/>
    <w:rsid w:val="000247FF"/>
    <w:rsid w:val="00025F12"/>
    <w:rsid w:val="00037668"/>
    <w:rsid w:val="000517BF"/>
    <w:rsid w:val="00064151"/>
    <w:rsid w:val="00075A94"/>
    <w:rsid w:val="000A0147"/>
    <w:rsid w:val="000A6EBF"/>
    <w:rsid w:val="000E5D0C"/>
    <w:rsid w:val="00116695"/>
    <w:rsid w:val="00132855"/>
    <w:rsid w:val="001439FF"/>
    <w:rsid w:val="00152993"/>
    <w:rsid w:val="00156B3C"/>
    <w:rsid w:val="00161457"/>
    <w:rsid w:val="00170297"/>
    <w:rsid w:val="00173D31"/>
    <w:rsid w:val="001A227D"/>
    <w:rsid w:val="001A5490"/>
    <w:rsid w:val="001E2032"/>
    <w:rsid w:val="001E7FDC"/>
    <w:rsid w:val="0021266D"/>
    <w:rsid w:val="002179B2"/>
    <w:rsid w:val="00227259"/>
    <w:rsid w:val="0023544F"/>
    <w:rsid w:val="00257E0F"/>
    <w:rsid w:val="00271324"/>
    <w:rsid w:val="002E6243"/>
    <w:rsid w:val="003010C0"/>
    <w:rsid w:val="0030658B"/>
    <w:rsid w:val="003073E1"/>
    <w:rsid w:val="0031471C"/>
    <w:rsid w:val="00325C5B"/>
    <w:rsid w:val="00327A07"/>
    <w:rsid w:val="00332A97"/>
    <w:rsid w:val="00336558"/>
    <w:rsid w:val="00350C00"/>
    <w:rsid w:val="003659CE"/>
    <w:rsid w:val="00366113"/>
    <w:rsid w:val="003B627C"/>
    <w:rsid w:val="003C270C"/>
    <w:rsid w:val="003D0994"/>
    <w:rsid w:val="003E4316"/>
    <w:rsid w:val="003E5EFB"/>
    <w:rsid w:val="00414E94"/>
    <w:rsid w:val="00423824"/>
    <w:rsid w:val="0042627C"/>
    <w:rsid w:val="004321F5"/>
    <w:rsid w:val="0043567D"/>
    <w:rsid w:val="00444620"/>
    <w:rsid w:val="00486D31"/>
    <w:rsid w:val="004B60A8"/>
    <w:rsid w:val="004B7B90"/>
    <w:rsid w:val="004C0F14"/>
    <w:rsid w:val="004D4045"/>
    <w:rsid w:val="004E2C19"/>
    <w:rsid w:val="004E7F4A"/>
    <w:rsid w:val="00505F14"/>
    <w:rsid w:val="005239B5"/>
    <w:rsid w:val="00573007"/>
    <w:rsid w:val="005D284C"/>
    <w:rsid w:val="005F0C0E"/>
    <w:rsid w:val="00602AD9"/>
    <w:rsid w:val="00604512"/>
    <w:rsid w:val="00633E23"/>
    <w:rsid w:val="006412E9"/>
    <w:rsid w:val="00650628"/>
    <w:rsid w:val="00673B94"/>
    <w:rsid w:val="00680AC6"/>
    <w:rsid w:val="006835D8"/>
    <w:rsid w:val="00697BE7"/>
    <w:rsid w:val="006B1E2C"/>
    <w:rsid w:val="006B69BA"/>
    <w:rsid w:val="006C316E"/>
    <w:rsid w:val="006D0F7C"/>
    <w:rsid w:val="007025B3"/>
    <w:rsid w:val="00710C32"/>
    <w:rsid w:val="007269C4"/>
    <w:rsid w:val="0074209E"/>
    <w:rsid w:val="00742FF3"/>
    <w:rsid w:val="007806CA"/>
    <w:rsid w:val="007B389F"/>
    <w:rsid w:val="007B7698"/>
    <w:rsid w:val="007F02B9"/>
    <w:rsid w:val="007F2CA8"/>
    <w:rsid w:val="007F7161"/>
    <w:rsid w:val="00803688"/>
    <w:rsid w:val="008036CD"/>
    <w:rsid w:val="00812343"/>
    <w:rsid w:val="00825A75"/>
    <w:rsid w:val="00833DB6"/>
    <w:rsid w:val="00850B0E"/>
    <w:rsid w:val="0085559E"/>
    <w:rsid w:val="008665E9"/>
    <w:rsid w:val="00887E70"/>
    <w:rsid w:val="00896B1B"/>
    <w:rsid w:val="008A7B62"/>
    <w:rsid w:val="008B1C65"/>
    <w:rsid w:val="008C50C4"/>
    <w:rsid w:val="008E559E"/>
    <w:rsid w:val="008F7A7B"/>
    <w:rsid w:val="0090423A"/>
    <w:rsid w:val="00916080"/>
    <w:rsid w:val="00921A68"/>
    <w:rsid w:val="00934DB4"/>
    <w:rsid w:val="00937FB6"/>
    <w:rsid w:val="009535FD"/>
    <w:rsid w:val="00955C69"/>
    <w:rsid w:val="00960CA5"/>
    <w:rsid w:val="009638DE"/>
    <w:rsid w:val="0097440E"/>
    <w:rsid w:val="00987DDD"/>
    <w:rsid w:val="009A516D"/>
    <w:rsid w:val="009A7109"/>
    <w:rsid w:val="009B56D8"/>
    <w:rsid w:val="00A015C4"/>
    <w:rsid w:val="00A15172"/>
    <w:rsid w:val="00A52BF3"/>
    <w:rsid w:val="00A6363F"/>
    <w:rsid w:val="00A969F5"/>
    <w:rsid w:val="00AA3C44"/>
    <w:rsid w:val="00AB184B"/>
    <w:rsid w:val="00B1247D"/>
    <w:rsid w:val="00B24F22"/>
    <w:rsid w:val="00B45A4F"/>
    <w:rsid w:val="00B5080A"/>
    <w:rsid w:val="00B943AE"/>
    <w:rsid w:val="00B96938"/>
    <w:rsid w:val="00BA4C15"/>
    <w:rsid w:val="00BC19AE"/>
    <w:rsid w:val="00BD7258"/>
    <w:rsid w:val="00BF1ED1"/>
    <w:rsid w:val="00C0598D"/>
    <w:rsid w:val="00C11956"/>
    <w:rsid w:val="00C445DE"/>
    <w:rsid w:val="00C5579E"/>
    <w:rsid w:val="00C602E5"/>
    <w:rsid w:val="00C748FD"/>
    <w:rsid w:val="00C91617"/>
    <w:rsid w:val="00CF5C93"/>
    <w:rsid w:val="00CF799A"/>
    <w:rsid w:val="00D15129"/>
    <w:rsid w:val="00D376FE"/>
    <w:rsid w:val="00D4046E"/>
    <w:rsid w:val="00D42308"/>
    <w:rsid w:val="00D4362F"/>
    <w:rsid w:val="00D44492"/>
    <w:rsid w:val="00D515E1"/>
    <w:rsid w:val="00D5193A"/>
    <w:rsid w:val="00D5583F"/>
    <w:rsid w:val="00D55D7A"/>
    <w:rsid w:val="00D569B1"/>
    <w:rsid w:val="00D6101D"/>
    <w:rsid w:val="00DB54D0"/>
    <w:rsid w:val="00DB612D"/>
    <w:rsid w:val="00DD4739"/>
    <w:rsid w:val="00DE5F33"/>
    <w:rsid w:val="00E07B54"/>
    <w:rsid w:val="00E11F78"/>
    <w:rsid w:val="00E24BC9"/>
    <w:rsid w:val="00E26918"/>
    <w:rsid w:val="00E621E1"/>
    <w:rsid w:val="00EB3616"/>
    <w:rsid w:val="00EC55B3"/>
    <w:rsid w:val="00ED441D"/>
    <w:rsid w:val="00ED4BBA"/>
    <w:rsid w:val="00EE6681"/>
    <w:rsid w:val="00F050E7"/>
    <w:rsid w:val="00F206C2"/>
    <w:rsid w:val="00F22C4C"/>
    <w:rsid w:val="00F248A4"/>
    <w:rsid w:val="00F24E0E"/>
    <w:rsid w:val="00F62CAA"/>
    <w:rsid w:val="00F741B4"/>
    <w:rsid w:val="00F8127E"/>
    <w:rsid w:val="00F83E26"/>
    <w:rsid w:val="00F96FB2"/>
    <w:rsid w:val="00FA7D58"/>
    <w:rsid w:val="00FB1244"/>
    <w:rsid w:val="00FB51D8"/>
    <w:rsid w:val="00FD08E8"/>
    <w:rsid w:val="00FF4CF2"/>
    <w:rsid w:val="178566C1"/>
    <w:rsid w:val="24F6359D"/>
    <w:rsid w:val="473E8EEF"/>
    <w:rsid w:val="584BEE1D"/>
    <w:rsid w:val="6557CE3F"/>
    <w:rsid w:val="6B28D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C74096"/>
  <w15:chartTrackingRefBased/>
  <w15:docId w15:val="{5542AB78-8429-4922-B3CC-A7B6F1C5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9161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2308"/>
    <w:rPr>
      <w:sz w:val="24"/>
      <w:szCs w:val="24"/>
    </w:rPr>
  </w:style>
  <w:style w:type="paragraph" w:styleId="FootnoteText">
    <w:name w:val="footnote text"/>
    <w:basedOn w:val="Normal"/>
    <w:link w:val="FootnoteTextChar"/>
    <w:rsid w:val="00DB61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B612D"/>
  </w:style>
  <w:style w:type="character" w:styleId="FootnoteReference">
    <w:name w:val="footnote reference"/>
    <w:basedOn w:val="DefaultParagraphFont"/>
    <w:rsid w:val="00DB612D"/>
    <w:rPr>
      <w:vertAlign w:val="superscript"/>
    </w:rPr>
  </w:style>
  <w:style w:type="table" w:customStyle="1" w:styleId="BoxedLanguage">
    <w:name w:val="Boxed Language"/>
    <w:basedOn w:val="TableNormal"/>
    <w:rsid w:val="00F81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styleId="ListParagraph">
    <w:name w:val="List Paragraph"/>
    <w:basedOn w:val="Normal"/>
    <w:uiPriority w:val="34"/>
    <w:qFormat/>
    <w:rsid w:val="00F81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0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bert.helton@engi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88596-69F7-43FE-B19E-E53F69AF37F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a9b9e15-83d2-4075-9282-a04e05c6580a}" enabled="1" method="Standard" siteId="{24139d14-c62c-4c47-8bdd-ce71ea1d50c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327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2024-12-09T22:44:00Z</dcterms:created>
  <dcterms:modified xsi:type="dcterms:W3CDTF">2024-12-09T22:45:00Z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2023-10-03T14:19:36Z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aaa1b708-13dd-4894-ac62-8d47c7f3e72b</vt:lpwstr>
  </property>
  <property fmtid="{D5CDD505-2E9C-101B-9397-08002B2CF9AE}" pid="8" name="MSIP_Label_7084cbda-52b8-46fb-a7b7-cb5bd465ed85_ContentBits">
    <vt:lpwstr>0</vt:lpwstr>
  </property>
</Properties>
</file>