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F0DFC44" w:rsidR="00067FE2" w:rsidRDefault="00F958B1" w:rsidP="00F44236">
            <w:pPr>
              <w:pStyle w:val="Header"/>
            </w:pPr>
            <w:hyperlink r:id="rId8" w:history="1">
              <w:r w:rsidR="007F6423" w:rsidRPr="007F6423">
                <w:rPr>
                  <w:rStyle w:val="Hyperlink"/>
                </w:rPr>
                <w:t>1256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89DEFB" w:rsidR="00067FE2" w:rsidRDefault="00DD1CCA" w:rsidP="00F44236">
            <w:pPr>
              <w:pStyle w:val="Header"/>
            </w:pPr>
            <w:r>
              <w:t>Settlement of MRA of ESRs</w:t>
            </w:r>
          </w:p>
        </w:tc>
      </w:tr>
      <w:tr w:rsidR="009E594B" w:rsidRPr="00E01925" w14:paraId="398BCBF4" w14:textId="77777777" w:rsidTr="00BC2D06">
        <w:trPr>
          <w:trHeight w:val="518"/>
        </w:trPr>
        <w:tc>
          <w:tcPr>
            <w:tcW w:w="2880" w:type="dxa"/>
            <w:gridSpan w:val="2"/>
            <w:shd w:val="clear" w:color="auto" w:fill="FFFFFF"/>
            <w:vAlign w:val="center"/>
          </w:tcPr>
          <w:p w14:paraId="3A20C7F8" w14:textId="5B4B4D32" w:rsidR="009E594B" w:rsidRPr="00E01925" w:rsidRDefault="009E594B" w:rsidP="009E594B">
            <w:pPr>
              <w:pStyle w:val="Header"/>
              <w:rPr>
                <w:bCs w:val="0"/>
              </w:rPr>
            </w:pPr>
            <w:r w:rsidRPr="00E01925">
              <w:rPr>
                <w:bCs w:val="0"/>
              </w:rPr>
              <w:t xml:space="preserve">Date </w:t>
            </w:r>
            <w:r>
              <w:rPr>
                <w:bCs w:val="0"/>
              </w:rPr>
              <w:t>of Decision</w:t>
            </w:r>
          </w:p>
        </w:tc>
        <w:tc>
          <w:tcPr>
            <w:tcW w:w="7560" w:type="dxa"/>
            <w:gridSpan w:val="2"/>
            <w:vAlign w:val="center"/>
          </w:tcPr>
          <w:p w14:paraId="16A45634" w14:textId="5CAB7ED3" w:rsidR="009E594B" w:rsidRPr="00E01925" w:rsidRDefault="009E594B" w:rsidP="009E594B">
            <w:pPr>
              <w:pStyle w:val="NormalArial"/>
              <w:spacing w:before="120" w:after="120"/>
            </w:pPr>
            <w:r>
              <w:t>November 14, 2024</w:t>
            </w:r>
          </w:p>
        </w:tc>
      </w:tr>
      <w:tr w:rsidR="009E594B" w:rsidRPr="00E01925" w14:paraId="7CC17134" w14:textId="77777777" w:rsidTr="00BC2D06">
        <w:trPr>
          <w:trHeight w:val="518"/>
        </w:trPr>
        <w:tc>
          <w:tcPr>
            <w:tcW w:w="2880" w:type="dxa"/>
            <w:gridSpan w:val="2"/>
            <w:shd w:val="clear" w:color="auto" w:fill="FFFFFF"/>
            <w:vAlign w:val="center"/>
          </w:tcPr>
          <w:p w14:paraId="4B505244" w14:textId="6D11B1B7" w:rsidR="009E594B" w:rsidRPr="00E01925" w:rsidRDefault="009E594B" w:rsidP="009E594B">
            <w:pPr>
              <w:pStyle w:val="Header"/>
              <w:rPr>
                <w:bCs w:val="0"/>
              </w:rPr>
            </w:pPr>
            <w:r>
              <w:rPr>
                <w:bCs w:val="0"/>
              </w:rPr>
              <w:t>Action</w:t>
            </w:r>
          </w:p>
        </w:tc>
        <w:tc>
          <w:tcPr>
            <w:tcW w:w="7560" w:type="dxa"/>
            <w:gridSpan w:val="2"/>
            <w:vAlign w:val="center"/>
          </w:tcPr>
          <w:p w14:paraId="6370E300" w14:textId="5ADB99B0" w:rsidR="009E594B" w:rsidRDefault="009E594B" w:rsidP="009E594B">
            <w:pPr>
              <w:pStyle w:val="NormalArial"/>
              <w:spacing w:before="120" w:after="120"/>
            </w:pPr>
            <w:r>
              <w:t>Tabled</w:t>
            </w:r>
          </w:p>
        </w:tc>
      </w:tr>
      <w:tr w:rsidR="009E594B" w:rsidRPr="00E01925" w14:paraId="56A0B19E" w14:textId="77777777" w:rsidTr="00BC2D06">
        <w:trPr>
          <w:trHeight w:val="518"/>
        </w:trPr>
        <w:tc>
          <w:tcPr>
            <w:tcW w:w="2880" w:type="dxa"/>
            <w:gridSpan w:val="2"/>
            <w:shd w:val="clear" w:color="auto" w:fill="FFFFFF"/>
            <w:vAlign w:val="center"/>
          </w:tcPr>
          <w:p w14:paraId="1FC45AF3" w14:textId="35A3D778" w:rsidR="009E594B" w:rsidRPr="00E01925" w:rsidRDefault="009E594B" w:rsidP="009E594B">
            <w:pPr>
              <w:pStyle w:val="Header"/>
              <w:rPr>
                <w:bCs w:val="0"/>
              </w:rPr>
            </w:pPr>
            <w:r>
              <w:t xml:space="preserve">Timeline </w:t>
            </w:r>
          </w:p>
        </w:tc>
        <w:tc>
          <w:tcPr>
            <w:tcW w:w="7560" w:type="dxa"/>
            <w:gridSpan w:val="2"/>
            <w:vAlign w:val="center"/>
          </w:tcPr>
          <w:p w14:paraId="4AE1E1CF" w14:textId="698DEAF6" w:rsidR="009E594B" w:rsidRDefault="009E594B" w:rsidP="009E594B">
            <w:pPr>
              <w:pStyle w:val="NormalArial"/>
              <w:spacing w:before="120" w:after="120"/>
            </w:pPr>
            <w:r>
              <w:t>Normal</w:t>
            </w:r>
          </w:p>
        </w:tc>
      </w:tr>
      <w:tr w:rsidR="009E594B" w:rsidRPr="00E01925" w14:paraId="3F6894DE" w14:textId="77777777" w:rsidTr="00BC2D06">
        <w:trPr>
          <w:trHeight w:val="518"/>
        </w:trPr>
        <w:tc>
          <w:tcPr>
            <w:tcW w:w="2880" w:type="dxa"/>
            <w:gridSpan w:val="2"/>
            <w:shd w:val="clear" w:color="auto" w:fill="FFFFFF"/>
            <w:vAlign w:val="center"/>
          </w:tcPr>
          <w:p w14:paraId="2BBE9857" w14:textId="047BCD71" w:rsidR="009E594B" w:rsidRPr="00E01925" w:rsidRDefault="009E594B" w:rsidP="009E594B">
            <w:pPr>
              <w:pStyle w:val="Header"/>
              <w:rPr>
                <w:bCs w:val="0"/>
              </w:rPr>
            </w:pPr>
            <w:r>
              <w:t>Proposed Effective Date</w:t>
            </w:r>
          </w:p>
        </w:tc>
        <w:tc>
          <w:tcPr>
            <w:tcW w:w="7560" w:type="dxa"/>
            <w:gridSpan w:val="2"/>
            <w:vAlign w:val="center"/>
          </w:tcPr>
          <w:p w14:paraId="49E7099C" w14:textId="1C851503" w:rsidR="009E594B" w:rsidRDefault="009E594B" w:rsidP="009E594B">
            <w:pPr>
              <w:pStyle w:val="NormalArial"/>
              <w:spacing w:before="120" w:after="120"/>
            </w:pPr>
            <w:r>
              <w:t>To be determined</w:t>
            </w:r>
          </w:p>
        </w:tc>
      </w:tr>
      <w:tr w:rsidR="009E594B" w:rsidRPr="00E01925" w14:paraId="2FE28B21" w14:textId="77777777" w:rsidTr="00BC2D06">
        <w:trPr>
          <w:trHeight w:val="518"/>
        </w:trPr>
        <w:tc>
          <w:tcPr>
            <w:tcW w:w="2880" w:type="dxa"/>
            <w:gridSpan w:val="2"/>
            <w:shd w:val="clear" w:color="auto" w:fill="FFFFFF"/>
            <w:vAlign w:val="center"/>
          </w:tcPr>
          <w:p w14:paraId="3E9AFD59" w14:textId="3883C6F8" w:rsidR="009E594B" w:rsidRPr="00E01925" w:rsidRDefault="009E594B" w:rsidP="009E594B">
            <w:pPr>
              <w:pStyle w:val="Header"/>
              <w:rPr>
                <w:bCs w:val="0"/>
              </w:rPr>
            </w:pPr>
            <w:r>
              <w:t>Priority and Rank Assigned</w:t>
            </w:r>
          </w:p>
        </w:tc>
        <w:tc>
          <w:tcPr>
            <w:tcW w:w="7560" w:type="dxa"/>
            <w:gridSpan w:val="2"/>
            <w:vAlign w:val="center"/>
          </w:tcPr>
          <w:p w14:paraId="5AF6247C" w14:textId="3274D862" w:rsidR="009E594B" w:rsidRDefault="009E594B" w:rsidP="009E594B">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8215C">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6502734" w14:textId="763DC0AF" w:rsidR="00A93834" w:rsidRDefault="00A93834" w:rsidP="0018215C">
            <w:pPr>
              <w:spacing w:before="120"/>
              <w:rPr>
                <w:rFonts w:ascii="Arial" w:hAnsi="Arial" w:cs="Arial"/>
              </w:rPr>
            </w:pPr>
            <w:r>
              <w:rPr>
                <w:rFonts w:ascii="Arial" w:hAnsi="Arial" w:cs="Arial"/>
              </w:rPr>
              <w:t>6.6.6.7</w:t>
            </w:r>
            <w:r w:rsidR="005710AF">
              <w:rPr>
                <w:rFonts w:ascii="Arial" w:hAnsi="Arial" w:cs="Arial"/>
              </w:rPr>
              <w:t>,</w:t>
            </w:r>
            <w:r>
              <w:rPr>
                <w:rFonts w:ascii="Arial" w:hAnsi="Arial" w:cs="Arial"/>
              </w:rPr>
              <w:t xml:space="preserve"> MRA Standby Payment</w:t>
            </w:r>
          </w:p>
          <w:p w14:paraId="7BFCE05C" w14:textId="4FC36BBB" w:rsidR="00A93834" w:rsidRDefault="00A93834" w:rsidP="00A93834">
            <w:pPr>
              <w:rPr>
                <w:rFonts w:ascii="Arial" w:hAnsi="Arial" w:cs="Arial"/>
              </w:rPr>
            </w:pPr>
            <w:r>
              <w:rPr>
                <w:rFonts w:ascii="Arial" w:hAnsi="Arial" w:cs="Arial"/>
              </w:rPr>
              <w:t>6.6.6.9</w:t>
            </w:r>
            <w:r w:rsidR="005710AF">
              <w:rPr>
                <w:rFonts w:ascii="Arial" w:hAnsi="Arial" w:cs="Arial"/>
              </w:rPr>
              <w:t>,</w:t>
            </w:r>
            <w:r>
              <w:rPr>
                <w:rFonts w:ascii="Arial" w:hAnsi="Arial" w:cs="Arial"/>
              </w:rPr>
              <w:t xml:space="preserve"> MRA Payment for Deployment Event</w:t>
            </w:r>
          </w:p>
          <w:p w14:paraId="3356516F" w14:textId="1708D45B" w:rsidR="009D17F0" w:rsidRPr="00FB509B" w:rsidRDefault="00A93834" w:rsidP="0018215C">
            <w:pPr>
              <w:spacing w:after="120"/>
            </w:pPr>
            <w:r>
              <w:rPr>
                <w:rFonts w:ascii="Arial" w:hAnsi="Arial" w:cs="Arial"/>
              </w:rPr>
              <w:t>6.6.6.10</w:t>
            </w:r>
            <w:r w:rsidR="005710AF">
              <w:rPr>
                <w:rFonts w:ascii="Arial" w:hAnsi="Arial" w:cs="Arial"/>
              </w:rPr>
              <w:t>,</w:t>
            </w:r>
            <w:r>
              <w:rPr>
                <w:rFonts w:ascii="Arial" w:hAnsi="Arial" w:cs="Arial"/>
              </w:rPr>
              <w:t xml:space="preserve"> MRA Variable Payment for Deployment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8215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3EC029E" w:rsidR="00C9766A" w:rsidRPr="00FB509B" w:rsidRDefault="005710AF" w:rsidP="00176375">
            <w:pPr>
              <w:pStyle w:val="NormalArial"/>
              <w:spacing w:before="120" w:after="120"/>
            </w:pPr>
            <w:r>
              <w:t>None</w:t>
            </w:r>
          </w:p>
        </w:tc>
      </w:tr>
      <w:tr w:rsidR="00A93834"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A93834" w:rsidRDefault="00A93834" w:rsidP="0018215C">
            <w:pPr>
              <w:pStyle w:val="Header"/>
              <w:spacing w:before="120" w:after="120"/>
            </w:pPr>
            <w:r>
              <w:t>Revision Description</w:t>
            </w:r>
          </w:p>
        </w:tc>
        <w:tc>
          <w:tcPr>
            <w:tcW w:w="7560" w:type="dxa"/>
            <w:gridSpan w:val="2"/>
            <w:tcBorders>
              <w:bottom w:val="single" w:sz="4" w:space="0" w:color="auto"/>
            </w:tcBorders>
            <w:vAlign w:val="center"/>
          </w:tcPr>
          <w:p w14:paraId="6A00AE95" w14:textId="6A938825" w:rsidR="00A93834" w:rsidRPr="0018215C" w:rsidRDefault="00A93834" w:rsidP="0018215C">
            <w:pPr>
              <w:spacing w:before="120" w:after="120"/>
              <w:rPr>
                <w:rFonts w:ascii="Arial" w:hAnsi="Arial" w:cs="Arial"/>
              </w:rPr>
            </w:pPr>
            <w:r>
              <w:rPr>
                <w:rFonts w:ascii="Arial" w:hAnsi="Arial" w:cs="Arial"/>
              </w:rPr>
              <w:t xml:space="preserve">This </w:t>
            </w:r>
            <w:r w:rsidR="0018215C">
              <w:rPr>
                <w:rFonts w:ascii="Arial" w:hAnsi="Arial" w:cs="Arial"/>
              </w:rPr>
              <w:t>Nodal Protocol Revision Request (</w:t>
            </w:r>
            <w:r>
              <w:rPr>
                <w:rFonts w:ascii="Arial" w:hAnsi="Arial" w:cs="Arial"/>
              </w:rPr>
              <w:t>NPRR</w:t>
            </w:r>
            <w:r w:rsidR="0018215C">
              <w:rPr>
                <w:rFonts w:ascii="Arial" w:hAnsi="Arial" w:cs="Arial"/>
              </w:rPr>
              <w:t>)</w:t>
            </w:r>
            <w:r>
              <w:rPr>
                <w:rFonts w:ascii="Arial" w:hAnsi="Arial" w:cs="Arial"/>
              </w:rPr>
              <w:t xml:space="preserve"> </w:t>
            </w:r>
            <w:r w:rsidR="0018215C">
              <w:rPr>
                <w:rFonts w:ascii="Arial" w:hAnsi="Arial" w:cs="Arial"/>
              </w:rPr>
              <w:t>changes</w:t>
            </w:r>
            <w:r w:rsidR="002B6DCB">
              <w:rPr>
                <w:rFonts w:ascii="Arial" w:hAnsi="Arial" w:cs="Arial"/>
              </w:rPr>
              <w:t xml:space="preserve"> </w:t>
            </w:r>
            <w:r w:rsidRPr="00895918">
              <w:rPr>
                <w:rFonts w:ascii="Arial" w:hAnsi="Arial" w:cs="Arial"/>
              </w:rPr>
              <w:t xml:space="preserve">language </w:t>
            </w:r>
            <w:r w:rsidR="0018215C">
              <w:rPr>
                <w:rFonts w:ascii="Arial" w:hAnsi="Arial" w:cs="Arial"/>
              </w:rPr>
              <w:t xml:space="preserve">in </w:t>
            </w:r>
            <w:r w:rsidR="006F117E">
              <w:rPr>
                <w:rFonts w:ascii="Arial" w:hAnsi="Arial" w:cs="Arial"/>
              </w:rPr>
              <w:t>select provisions in S</w:t>
            </w:r>
            <w:r w:rsidRPr="00895918">
              <w:rPr>
                <w:rFonts w:ascii="Arial" w:hAnsi="Arial" w:cs="Arial"/>
              </w:rPr>
              <w:t>ection</w:t>
            </w:r>
            <w:r w:rsidR="006F117E">
              <w:rPr>
                <w:rFonts w:ascii="Arial" w:hAnsi="Arial" w:cs="Arial"/>
              </w:rPr>
              <w:t xml:space="preserve"> 6</w:t>
            </w:r>
            <w:r w:rsidR="00CC6DB7">
              <w:rPr>
                <w:rFonts w:ascii="Arial" w:hAnsi="Arial" w:cs="Arial"/>
              </w:rPr>
              <w:t>, Adjustment Period and Real-Time Operations,</w:t>
            </w:r>
            <w:r w:rsidR="006F117E">
              <w:rPr>
                <w:rFonts w:ascii="Arial" w:hAnsi="Arial" w:cs="Arial"/>
              </w:rPr>
              <w:t xml:space="preserve"> </w:t>
            </w:r>
            <w:r w:rsidRPr="00895918">
              <w:rPr>
                <w:rFonts w:ascii="Arial" w:hAnsi="Arial" w:cs="Arial"/>
              </w:rPr>
              <w:t xml:space="preserve">related to </w:t>
            </w:r>
            <w:r w:rsidR="0018215C">
              <w:rPr>
                <w:rFonts w:ascii="Arial" w:hAnsi="Arial" w:cs="Arial"/>
              </w:rPr>
              <w:t>Must-Run Alternatives (</w:t>
            </w:r>
            <w:r w:rsidRPr="00895918">
              <w:rPr>
                <w:rFonts w:ascii="Arial" w:hAnsi="Arial" w:cs="Arial"/>
              </w:rPr>
              <w:t>MRAs</w:t>
            </w:r>
            <w:r w:rsidR="0018215C">
              <w:rPr>
                <w:rFonts w:ascii="Arial" w:hAnsi="Arial" w:cs="Arial"/>
              </w:rPr>
              <w:t>)</w:t>
            </w:r>
            <w:r w:rsidRPr="00895918">
              <w:rPr>
                <w:rFonts w:ascii="Arial" w:hAnsi="Arial" w:cs="Arial"/>
              </w:rPr>
              <w:t xml:space="preserve"> primarily in grey-boxed language </w:t>
            </w:r>
            <w:r w:rsidRPr="00072E48">
              <w:rPr>
                <w:rFonts w:ascii="Arial" w:hAnsi="Arial" w:cs="Arial"/>
              </w:rPr>
              <w:t>from NPRR885</w:t>
            </w:r>
            <w:r w:rsidR="0018215C">
              <w:rPr>
                <w:rFonts w:ascii="Arial" w:hAnsi="Arial" w:cs="Arial"/>
              </w:rPr>
              <w:t xml:space="preserve">, </w:t>
            </w:r>
            <w:r w:rsidRPr="00072E48">
              <w:rPr>
                <w:rFonts w:ascii="Arial" w:hAnsi="Arial" w:cs="Arial"/>
                <w:color w:val="000000"/>
              </w:rPr>
              <w:t>Must-Run Alternative (MRA) Details and Revisions Resulting from PUCT Project No. 46369, Rulemaking Relating to Reliability Must-Run Service</w:t>
            </w:r>
            <w:r w:rsidR="0018215C">
              <w:rPr>
                <w:rFonts w:ascii="Arial" w:hAnsi="Arial" w:cs="Arial"/>
                <w:color w:val="000000"/>
              </w:rPr>
              <w:t>,</w:t>
            </w:r>
            <w:r w:rsidRPr="00072E48">
              <w:rPr>
                <w:rFonts w:ascii="Arial" w:hAnsi="Arial" w:cs="Arial"/>
              </w:rPr>
              <w:t xml:space="preserve"> in</w:t>
            </w:r>
            <w:r w:rsidRPr="00895918">
              <w:rPr>
                <w:rFonts w:ascii="Arial" w:hAnsi="Arial" w:cs="Arial"/>
              </w:rPr>
              <w:t xml:space="preserve"> order to align the terminology for Energy Storage Resources </w:t>
            </w:r>
            <w:r w:rsidR="0018215C">
              <w:rPr>
                <w:rFonts w:ascii="Arial" w:hAnsi="Arial" w:cs="Arial"/>
              </w:rPr>
              <w:t xml:space="preserve">(ESRs) </w:t>
            </w:r>
            <w:r w:rsidRPr="00895918">
              <w:rPr>
                <w:rFonts w:ascii="Arial" w:hAnsi="Arial" w:cs="Arial"/>
              </w:rPr>
              <w:t xml:space="preserve">for the </w:t>
            </w:r>
            <w:r w:rsidR="0054117A">
              <w:rPr>
                <w:rFonts w:ascii="Arial" w:hAnsi="Arial" w:cs="Arial"/>
              </w:rPr>
              <w:t>s</w:t>
            </w:r>
            <w:r w:rsidRPr="00895918">
              <w:rPr>
                <w:rFonts w:ascii="Arial" w:hAnsi="Arial" w:cs="Arial"/>
              </w:rPr>
              <w:t>ingle-</w:t>
            </w:r>
            <w:r w:rsidR="0054117A">
              <w:rPr>
                <w:rFonts w:ascii="Arial" w:hAnsi="Arial" w:cs="Arial"/>
              </w:rPr>
              <w:t>m</w:t>
            </w:r>
            <w:r w:rsidRPr="00895918">
              <w:rPr>
                <w:rFonts w:ascii="Arial" w:hAnsi="Arial" w:cs="Arial"/>
              </w:rPr>
              <w:t xml:space="preserve">odel </w:t>
            </w:r>
            <w:r w:rsidR="0054117A">
              <w:rPr>
                <w:rFonts w:ascii="Arial" w:hAnsi="Arial" w:cs="Arial"/>
              </w:rPr>
              <w:t>e</w:t>
            </w:r>
            <w:r w:rsidRPr="00895918">
              <w:rPr>
                <w:rFonts w:ascii="Arial" w:hAnsi="Arial" w:cs="Arial"/>
              </w:rPr>
              <w:t>ra</w:t>
            </w:r>
            <w:r w:rsidR="006F117E">
              <w:rPr>
                <w:rFonts w:ascii="Arial" w:hAnsi="Arial" w:cs="Arial"/>
              </w:rPr>
              <w:t xml:space="preserve"> and specify how Qualified </w:t>
            </w:r>
            <w:r w:rsidR="00FA2F38">
              <w:rPr>
                <w:rFonts w:ascii="Arial" w:hAnsi="Arial" w:cs="Arial"/>
              </w:rPr>
              <w:t>Scheduling</w:t>
            </w:r>
            <w:r w:rsidR="006F117E">
              <w:rPr>
                <w:rFonts w:ascii="Arial" w:hAnsi="Arial" w:cs="Arial"/>
              </w:rPr>
              <w:t xml:space="preserve"> Entities </w:t>
            </w:r>
            <w:r w:rsidR="00E95939">
              <w:rPr>
                <w:rFonts w:ascii="Arial" w:hAnsi="Arial" w:cs="Arial"/>
              </w:rPr>
              <w:t xml:space="preserve">(QSEs) </w:t>
            </w:r>
            <w:r w:rsidR="006F117E">
              <w:rPr>
                <w:rFonts w:ascii="Arial" w:hAnsi="Arial" w:cs="Arial"/>
              </w:rPr>
              <w:t>representing ESR MRAs would be settled for the provision of MRA Service</w:t>
            </w:r>
            <w:r w:rsidRPr="00895918">
              <w:rPr>
                <w:rFonts w:ascii="Arial" w:hAnsi="Arial" w:cs="Arial"/>
              </w:rPr>
              <w:t>.</w:t>
            </w:r>
            <w:r w:rsidR="006F117E">
              <w:rPr>
                <w:rFonts w:ascii="Arial" w:hAnsi="Arial" w:cs="Arial"/>
              </w:rPr>
              <w:t xml:space="preserve">  The </w:t>
            </w:r>
            <w:r w:rsidR="00E95939">
              <w:rPr>
                <w:rFonts w:ascii="Arial" w:hAnsi="Arial" w:cs="Arial"/>
              </w:rPr>
              <w:t>S</w:t>
            </w:r>
            <w:r w:rsidR="006F117E">
              <w:rPr>
                <w:rFonts w:ascii="Arial" w:hAnsi="Arial" w:cs="Arial"/>
              </w:rPr>
              <w:t>ettlement changes reflect that ESR MRAs would not have fuel costs, but would have costs associated with charging.</w:t>
            </w:r>
          </w:p>
        </w:tc>
      </w:tr>
      <w:tr w:rsidR="00A93834" w14:paraId="7C0519CA" w14:textId="77777777" w:rsidTr="00625E5D">
        <w:trPr>
          <w:trHeight w:val="518"/>
        </w:trPr>
        <w:tc>
          <w:tcPr>
            <w:tcW w:w="2880" w:type="dxa"/>
            <w:gridSpan w:val="2"/>
            <w:shd w:val="clear" w:color="auto" w:fill="FFFFFF"/>
            <w:vAlign w:val="center"/>
          </w:tcPr>
          <w:p w14:paraId="3F1E5650" w14:textId="77777777" w:rsidR="00A93834" w:rsidRDefault="00A93834" w:rsidP="00A93834">
            <w:pPr>
              <w:pStyle w:val="Header"/>
            </w:pPr>
            <w:r>
              <w:t>Reason for Revision</w:t>
            </w:r>
          </w:p>
        </w:tc>
        <w:tc>
          <w:tcPr>
            <w:tcW w:w="7560" w:type="dxa"/>
            <w:gridSpan w:val="2"/>
            <w:vAlign w:val="center"/>
          </w:tcPr>
          <w:p w14:paraId="43F2A15B" w14:textId="5DFD08F2" w:rsidR="00A93834" w:rsidRDefault="00A93834" w:rsidP="00A9383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6pt;height:15pt" o:ole="">
                  <v:imagedata r:id="rId9" o:title=""/>
                </v:shape>
                <w:control r:id="rId10" w:name="TextBox112" w:shapeid="_x0000_i1042"/>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B507D1A" w:rsidR="00A93834" w:rsidRPr="00BD53C5" w:rsidRDefault="00A93834" w:rsidP="00A93834">
            <w:pPr>
              <w:pStyle w:val="NormalArial"/>
              <w:tabs>
                <w:tab w:val="left" w:pos="432"/>
              </w:tabs>
              <w:spacing w:before="120"/>
              <w:ind w:left="432" w:hanging="432"/>
              <w:rPr>
                <w:rFonts w:cs="Arial"/>
                <w:color w:val="000000"/>
              </w:rPr>
            </w:pPr>
            <w:r w:rsidRPr="00CD242D">
              <w:object w:dxaOrig="225" w:dyaOrig="225" w14:anchorId="613324DE">
                <v:shape id="_x0000_i1044" type="#_x0000_t75" style="width:15.6pt;height:15pt" o:ole="">
                  <v:imagedata r:id="rId9" o:title=""/>
                </v:shape>
                <w:control r:id="rId12" w:name="TextBox17" w:shapeid="_x0000_i1044"/>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8951E65" w:rsidR="00A93834" w:rsidRPr="00BD53C5" w:rsidRDefault="00A93834" w:rsidP="00A93834">
            <w:pPr>
              <w:pStyle w:val="NormalArial"/>
              <w:spacing w:before="120"/>
              <w:ind w:left="432" w:hanging="432"/>
              <w:rPr>
                <w:rFonts w:cs="Arial"/>
                <w:color w:val="000000"/>
              </w:rPr>
            </w:pPr>
            <w:r w:rsidRPr="006629C8">
              <w:object w:dxaOrig="225" w:dyaOrig="225" w14:anchorId="021A3F14">
                <v:shape id="_x0000_i1046" type="#_x0000_t75" style="width:15.6pt;height:15pt" o:ole="">
                  <v:imagedata r:id="rId9" o:title=""/>
                </v:shape>
                <w:control r:id="rId14" w:name="TextBox122" w:shapeid="_x0000_i1046"/>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6021BE0" w:rsidR="00A93834" w:rsidRDefault="00A93834" w:rsidP="00A93834">
            <w:pPr>
              <w:pStyle w:val="NormalArial"/>
              <w:spacing w:before="120"/>
              <w:rPr>
                <w:iCs/>
                <w:kern w:val="24"/>
              </w:rPr>
            </w:pPr>
            <w:r w:rsidRPr="006629C8">
              <w:object w:dxaOrig="225" w:dyaOrig="225" w14:anchorId="200A7673">
                <v:shape id="_x0000_i1048" type="#_x0000_t75" style="width:15.6pt;height:15pt" o:ole="">
                  <v:imagedata r:id="rId16" o:title=""/>
                </v:shape>
                <w:control r:id="rId17" w:name="TextBox13" w:shapeid="_x0000_i1048"/>
              </w:object>
            </w:r>
            <w:r w:rsidRPr="006629C8">
              <w:t xml:space="preserve">  </w:t>
            </w:r>
            <w:r w:rsidRPr="00344591">
              <w:rPr>
                <w:iCs/>
                <w:kern w:val="24"/>
              </w:rPr>
              <w:t>General system and/or process improvement(s)</w:t>
            </w:r>
          </w:p>
          <w:p w14:paraId="17096D73" w14:textId="67130E24" w:rsidR="00A93834" w:rsidRDefault="00A93834" w:rsidP="00A93834">
            <w:pPr>
              <w:pStyle w:val="NormalArial"/>
              <w:spacing w:before="120"/>
              <w:rPr>
                <w:iCs/>
                <w:kern w:val="24"/>
              </w:rPr>
            </w:pPr>
            <w:r w:rsidRPr="006629C8">
              <w:lastRenderedPageBreak/>
              <w:object w:dxaOrig="225" w:dyaOrig="225" w14:anchorId="4C6ED319">
                <v:shape id="_x0000_i1050" type="#_x0000_t75" style="width:15.6pt;height:15pt" o:ole="">
                  <v:imagedata r:id="rId9" o:title=""/>
                </v:shape>
                <w:control r:id="rId18" w:name="TextBox14" w:shapeid="_x0000_i1050"/>
              </w:object>
            </w:r>
            <w:r w:rsidRPr="006629C8">
              <w:t xml:space="preserve">  </w:t>
            </w:r>
            <w:r>
              <w:rPr>
                <w:iCs/>
                <w:kern w:val="24"/>
              </w:rPr>
              <w:t>Regulatory requirements</w:t>
            </w:r>
          </w:p>
          <w:p w14:paraId="5FB89AD5" w14:textId="4377967D" w:rsidR="00A93834" w:rsidRPr="00CD242D" w:rsidRDefault="00A93834" w:rsidP="00A93834">
            <w:pPr>
              <w:pStyle w:val="NormalArial"/>
              <w:spacing w:before="120"/>
              <w:rPr>
                <w:rFonts w:cs="Arial"/>
                <w:color w:val="000000"/>
              </w:rPr>
            </w:pPr>
            <w:r w:rsidRPr="006629C8">
              <w:object w:dxaOrig="225" w:dyaOrig="225" w14:anchorId="52A53E32">
                <v:shape id="_x0000_i1052" type="#_x0000_t75" style="width:15.6pt;height:15pt" o:ole="">
                  <v:imagedata r:id="rId9" o:title=""/>
                </v:shape>
                <w:control r:id="rId19" w:name="TextBox15" w:shapeid="_x0000_i1052"/>
              </w:object>
            </w:r>
            <w:r w:rsidRPr="006629C8">
              <w:t xml:space="preserve">  </w:t>
            </w:r>
            <w:r>
              <w:rPr>
                <w:rFonts w:cs="Arial"/>
                <w:color w:val="000000"/>
              </w:rPr>
              <w:t>ERCOT Board/PUCT Directive</w:t>
            </w:r>
          </w:p>
          <w:p w14:paraId="2CABC3A3" w14:textId="77777777" w:rsidR="00A93834" w:rsidRDefault="00A93834" w:rsidP="00A93834">
            <w:pPr>
              <w:pStyle w:val="NormalArial"/>
              <w:rPr>
                <w:i/>
                <w:sz w:val="20"/>
                <w:szCs w:val="20"/>
              </w:rPr>
            </w:pPr>
          </w:p>
          <w:p w14:paraId="4818D736" w14:textId="34047D8E" w:rsidR="00A93834" w:rsidRPr="00176375" w:rsidRDefault="00A93834" w:rsidP="00A9383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A93834" w14:paraId="3F80A5FA" w14:textId="77777777" w:rsidTr="009E594B">
        <w:trPr>
          <w:trHeight w:val="518"/>
        </w:trPr>
        <w:tc>
          <w:tcPr>
            <w:tcW w:w="2880" w:type="dxa"/>
            <w:gridSpan w:val="2"/>
            <w:shd w:val="clear" w:color="auto" w:fill="FFFFFF"/>
            <w:vAlign w:val="center"/>
          </w:tcPr>
          <w:p w14:paraId="6ABB5F27" w14:textId="61EC6BB8" w:rsidR="00A93834" w:rsidRDefault="00A93834" w:rsidP="00A93834">
            <w:pPr>
              <w:pStyle w:val="Header"/>
            </w:pPr>
            <w:r>
              <w:lastRenderedPageBreak/>
              <w:t>Justification of Reason for Revision and Market Impacts</w:t>
            </w:r>
          </w:p>
        </w:tc>
        <w:tc>
          <w:tcPr>
            <w:tcW w:w="7560" w:type="dxa"/>
            <w:gridSpan w:val="2"/>
            <w:vAlign w:val="center"/>
          </w:tcPr>
          <w:p w14:paraId="313E5647" w14:textId="0236D0C1" w:rsidR="00A93834" w:rsidRPr="00625E5D" w:rsidRDefault="0068084F" w:rsidP="00E42652">
            <w:pPr>
              <w:spacing w:before="120" w:after="120"/>
              <w:rPr>
                <w:iCs/>
                <w:kern w:val="24"/>
              </w:rPr>
            </w:pPr>
            <w:r w:rsidRPr="0068084F">
              <w:rPr>
                <w:rFonts w:ascii="Arial" w:hAnsi="Arial" w:cs="Arial"/>
              </w:rPr>
              <w:t xml:space="preserve">NPRR885 introduced the rules for compensating Resources under an MRA Agreement.  Specifically, </w:t>
            </w:r>
            <w:r w:rsidR="00E42652">
              <w:rPr>
                <w:rFonts w:ascii="Arial" w:hAnsi="Arial" w:cs="Arial"/>
              </w:rPr>
              <w:t>NPRR</w:t>
            </w:r>
            <w:r w:rsidRPr="0068084F">
              <w:rPr>
                <w:rFonts w:ascii="Arial" w:hAnsi="Arial" w:cs="Arial"/>
              </w:rPr>
              <w:t xml:space="preserve">885 focused on the MRA Settlement of Generation Resources, Demand </w:t>
            </w:r>
            <w:r w:rsidR="00E42652">
              <w:rPr>
                <w:rFonts w:ascii="Arial" w:hAnsi="Arial" w:cs="Arial"/>
              </w:rPr>
              <w:t>r</w:t>
            </w:r>
            <w:r w:rsidRPr="0068084F">
              <w:rPr>
                <w:rFonts w:ascii="Arial" w:hAnsi="Arial" w:cs="Arial"/>
              </w:rPr>
              <w:t>esponse</w:t>
            </w:r>
            <w:r w:rsidR="00E42652">
              <w:rPr>
                <w:rFonts w:ascii="Arial" w:hAnsi="Arial" w:cs="Arial"/>
              </w:rPr>
              <w:t>,</w:t>
            </w:r>
            <w:r w:rsidRPr="0068084F">
              <w:rPr>
                <w:rFonts w:ascii="Arial" w:hAnsi="Arial" w:cs="Arial"/>
              </w:rPr>
              <w:t xml:space="preserve"> and </w:t>
            </w:r>
            <w:r w:rsidR="00E42652">
              <w:rPr>
                <w:rFonts w:ascii="Arial" w:hAnsi="Arial" w:cs="Arial"/>
              </w:rPr>
              <w:t>o</w:t>
            </w:r>
            <w:r w:rsidRPr="0068084F">
              <w:rPr>
                <w:rFonts w:ascii="Arial" w:hAnsi="Arial" w:cs="Arial"/>
              </w:rPr>
              <w:t xml:space="preserve">ther </w:t>
            </w:r>
            <w:r w:rsidR="00E42652">
              <w:rPr>
                <w:rFonts w:ascii="Arial" w:hAnsi="Arial" w:cs="Arial"/>
              </w:rPr>
              <w:t>g</w:t>
            </w:r>
            <w:r w:rsidRPr="0068084F">
              <w:rPr>
                <w:rFonts w:ascii="Arial" w:hAnsi="Arial" w:cs="Arial"/>
              </w:rPr>
              <w:t xml:space="preserve">eneration.  With this NPRR, ERCOT </w:t>
            </w:r>
            <w:r w:rsidR="004633E5">
              <w:rPr>
                <w:rFonts w:ascii="Arial" w:hAnsi="Arial" w:cs="Arial"/>
              </w:rPr>
              <w:t xml:space="preserve">provides specific language needed to describe the </w:t>
            </w:r>
            <w:r w:rsidR="00E95939">
              <w:rPr>
                <w:rFonts w:ascii="Arial" w:hAnsi="Arial" w:cs="Arial"/>
              </w:rPr>
              <w:t>S</w:t>
            </w:r>
            <w:r w:rsidR="004633E5">
              <w:rPr>
                <w:rFonts w:ascii="Arial" w:hAnsi="Arial" w:cs="Arial"/>
              </w:rPr>
              <w:t>ettlement approach for an ESR MRA.</w:t>
            </w:r>
            <w:r w:rsidRPr="0068084F">
              <w:rPr>
                <w:rFonts w:ascii="Arial" w:hAnsi="Arial" w:cs="Arial"/>
              </w:rPr>
              <w:t xml:space="preserve"> </w:t>
            </w:r>
          </w:p>
        </w:tc>
      </w:tr>
      <w:tr w:rsidR="009E594B" w14:paraId="71645390" w14:textId="77777777" w:rsidTr="00BC2D06">
        <w:trPr>
          <w:trHeight w:val="518"/>
        </w:trPr>
        <w:tc>
          <w:tcPr>
            <w:tcW w:w="2880" w:type="dxa"/>
            <w:gridSpan w:val="2"/>
            <w:tcBorders>
              <w:bottom w:val="single" w:sz="4" w:space="0" w:color="auto"/>
            </w:tcBorders>
            <w:shd w:val="clear" w:color="auto" w:fill="FFFFFF"/>
            <w:vAlign w:val="center"/>
          </w:tcPr>
          <w:p w14:paraId="58EEBB59" w14:textId="6EBBF792" w:rsidR="009E594B" w:rsidRDefault="009E594B" w:rsidP="009E594B">
            <w:pPr>
              <w:pStyle w:val="Header"/>
              <w:spacing w:before="120" w:after="120"/>
            </w:pPr>
            <w:r w:rsidRPr="00450880">
              <w:t>PRS Decision</w:t>
            </w:r>
          </w:p>
        </w:tc>
        <w:tc>
          <w:tcPr>
            <w:tcW w:w="7560" w:type="dxa"/>
            <w:gridSpan w:val="2"/>
            <w:tcBorders>
              <w:bottom w:val="single" w:sz="4" w:space="0" w:color="auto"/>
            </w:tcBorders>
            <w:vAlign w:val="center"/>
          </w:tcPr>
          <w:p w14:paraId="59962DB5" w14:textId="4FF4B5EA" w:rsidR="009E594B" w:rsidRPr="0068084F" w:rsidRDefault="009E594B" w:rsidP="009E594B">
            <w:pPr>
              <w:spacing w:before="120" w:after="120"/>
              <w:rPr>
                <w:rFonts w:ascii="Arial" w:hAnsi="Arial" w:cs="Arial"/>
              </w:rPr>
            </w:pPr>
            <w:r w:rsidRPr="009E594B">
              <w:rPr>
                <w:rFonts w:ascii="Arial" w:hAnsi="Arial" w:cs="Arial"/>
              </w:rPr>
              <w:t xml:space="preserve">On </w:t>
            </w:r>
            <w:r>
              <w:rPr>
                <w:rFonts w:ascii="Arial" w:hAnsi="Arial" w:cs="Arial"/>
              </w:rPr>
              <w:t>11/14</w:t>
            </w:r>
            <w:r w:rsidRPr="009E594B">
              <w:rPr>
                <w:rFonts w:ascii="Arial" w:hAnsi="Arial" w:cs="Arial"/>
              </w:rPr>
              <w:t>/24, PRS voted unanimously to table NPRR12</w:t>
            </w:r>
            <w:r>
              <w:rPr>
                <w:rFonts w:ascii="Arial" w:hAnsi="Arial" w:cs="Arial"/>
              </w:rPr>
              <w:t>56 and refer the issue to WMS</w:t>
            </w:r>
            <w:r w:rsidRPr="009E594B">
              <w:rPr>
                <w:rFonts w:ascii="Arial" w:hAnsi="Arial" w:cs="Arial"/>
              </w:rPr>
              <w:t>.  All Market Segments participated in the vote.</w:t>
            </w:r>
          </w:p>
        </w:tc>
      </w:tr>
      <w:tr w:rsidR="009E594B" w14:paraId="579599C7" w14:textId="77777777" w:rsidTr="00BC2D06">
        <w:trPr>
          <w:trHeight w:val="518"/>
        </w:trPr>
        <w:tc>
          <w:tcPr>
            <w:tcW w:w="2880" w:type="dxa"/>
            <w:gridSpan w:val="2"/>
            <w:tcBorders>
              <w:bottom w:val="single" w:sz="4" w:space="0" w:color="auto"/>
            </w:tcBorders>
            <w:shd w:val="clear" w:color="auto" w:fill="FFFFFF"/>
            <w:vAlign w:val="center"/>
          </w:tcPr>
          <w:p w14:paraId="5B7C06E4" w14:textId="22C7777A" w:rsidR="009E594B" w:rsidRDefault="009E594B" w:rsidP="009E594B">
            <w:pPr>
              <w:pStyle w:val="Header"/>
              <w:spacing w:before="120" w:after="120"/>
            </w:pPr>
            <w:r w:rsidRPr="00450880">
              <w:t>Summary of PRS Discussion</w:t>
            </w:r>
          </w:p>
        </w:tc>
        <w:tc>
          <w:tcPr>
            <w:tcW w:w="7560" w:type="dxa"/>
            <w:gridSpan w:val="2"/>
            <w:tcBorders>
              <w:bottom w:val="single" w:sz="4" w:space="0" w:color="auto"/>
            </w:tcBorders>
            <w:vAlign w:val="center"/>
          </w:tcPr>
          <w:p w14:paraId="40214660" w14:textId="4DDD75C9" w:rsidR="009E594B" w:rsidRPr="0068084F" w:rsidRDefault="009E594B" w:rsidP="009E594B">
            <w:pPr>
              <w:spacing w:before="120" w:after="120"/>
              <w:rPr>
                <w:rFonts w:ascii="Arial" w:hAnsi="Arial" w:cs="Arial"/>
              </w:rPr>
            </w:pPr>
            <w:r w:rsidRPr="009E594B">
              <w:rPr>
                <w:rFonts w:ascii="Arial" w:hAnsi="Arial" w:cs="Arial"/>
              </w:rPr>
              <w:t xml:space="preserve">On </w:t>
            </w:r>
            <w:r>
              <w:rPr>
                <w:rFonts w:ascii="Arial" w:hAnsi="Arial" w:cs="Arial"/>
              </w:rPr>
              <w:t>11/14</w:t>
            </w:r>
            <w:r w:rsidRPr="009E594B">
              <w:rPr>
                <w:rFonts w:ascii="Arial" w:hAnsi="Arial" w:cs="Arial"/>
              </w:rPr>
              <w:t>/24, ERCOT Staff provided an overview of NPRR12</w:t>
            </w:r>
            <w:r>
              <w:rPr>
                <w:rFonts w:ascii="Arial" w:hAnsi="Arial" w:cs="Arial"/>
              </w:rPr>
              <w:t>56.</w:t>
            </w:r>
          </w:p>
        </w:tc>
      </w:tr>
    </w:tbl>
    <w:p w14:paraId="6ED305CA" w14:textId="77777777" w:rsidR="009E594B" w:rsidRDefault="009E594B" w:rsidP="009E59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594B" w:rsidRPr="00895AB9" w14:paraId="6ED8517B" w14:textId="77777777" w:rsidTr="00574C4F">
        <w:trPr>
          <w:trHeight w:val="432"/>
        </w:trPr>
        <w:tc>
          <w:tcPr>
            <w:tcW w:w="10440" w:type="dxa"/>
            <w:gridSpan w:val="2"/>
            <w:shd w:val="clear" w:color="auto" w:fill="FFFFFF"/>
            <w:vAlign w:val="center"/>
          </w:tcPr>
          <w:p w14:paraId="30921264" w14:textId="77777777" w:rsidR="009E594B" w:rsidRPr="00895AB9" w:rsidRDefault="009E594B" w:rsidP="00574C4F">
            <w:pPr>
              <w:pStyle w:val="NormalArial"/>
              <w:ind w:hanging="2"/>
              <w:jc w:val="center"/>
              <w:rPr>
                <w:b/>
              </w:rPr>
            </w:pPr>
            <w:r>
              <w:rPr>
                <w:b/>
              </w:rPr>
              <w:t>Opinions</w:t>
            </w:r>
          </w:p>
        </w:tc>
      </w:tr>
      <w:tr w:rsidR="009E594B" w:rsidRPr="00550B01" w14:paraId="4C920C83" w14:textId="77777777" w:rsidTr="00574C4F">
        <w:trPr>
          <w:trHeight w:val="432"/>
        </w:trPr>
        <w:tc>
          <w:tcPr>
            <w:tcW w:w="2880" w:type="dxa"/>
            <w:shd w:val="clear" w:color="auto" w:fill="FFFFFF"/>
            <w:vAlign w:val="center"/>
          </w:tcPr>
          <w:p w14:paraId="7BBABCA3" w14:textId="77777777" w:rsidR="009E594B" w:rsidRPr="00F6614D" w:rsidRDefault="009E594B" w:rsidP="00574C4F">
            <w:pPr>
              <w:pStyle w:val="Header"/>
              <w:ind w:hanging="2"/>
            </w:pPr>
            <w:r w:rsidRPr="00F6614D">
              <w:t>Credit Review</w:t>
            </w:r>
          </w:p>
        </w:tc>
        <w:tc>
          <w:tcPr>
            <w:tcW w:w="7560" w:type="dxa"/>
            <w:vAlign w:val="center"/>
          </w:tcPr>
          <w:p w14:paraId="45E3BB37" w14:textId="77777777" w:rsidR="009E594B" w:rsidRPr="00550B01" w:rsidRDefault="009E594B" w:rsidP="00574C4F">
            <w:pPr>
              <w:pStyle w:val="NormalArial"/>
              <w:spacing w:before="120" w:after="120"/>
              <w:ind w:hanging="2"/>
            </w:pPr>
            <w:r w:rsidRPr="00550B01">
              <w:t>To be determined</w:t>
            </w:r>
          </w:p>
        </w:tc>
      </w:tr>
      <w:tr w:rsidR="009E594B" w:rsidRPr="00F6614D" w14:paraId="5C193D1C" w14:textId="77777777" w:rsidTr="00574C4F">
        <w:trPr>
          <w:trHeight w:val="432"/>
        </w:trPr>
        <w:tc>
          <w:tcPr>
            <w:tcW w:w="2880" w:type="dxa"/>
            <w:shd w:val="clear" w:color="auto" w:fill="FFFFFF"/>
            <w:vAlign w:val="center"/>
          </w:tcPr>
          <w:p w14:paraId="19F6EE23" w14:textId="77777777" w:rsidR="009E594B" w:rsidRPr="00F6614D" w:rsidRDefault="009E594B" w:rsidP="00574C4F">
            <w:pPr>
              <w:pStyle w:val="Header"/>
              <w:ind w:hanging="2"/>
            </w:pPr>
            <w:r>
              <w:t xml:space="preserve">Independent Market Monitor </w:t>
            </w:r>
            <w:r w:rsidRPr="00F6614D">
              <w:t>Opinion</w:t>
            </w:r>
          </w:p>
        </w:tc>
        <w:tc>
          <w:tcPr>
            <w:tcW w:w="7560" w:type="dxa"/>
            <w:vAlign w:val="center"/>
          </w:tcPr>
          <w:p w14:paraId="311A6173" w14:textId="77777777" w:rsidR="009E594B" w:rsidRPr="00F6614D" w:rsidRDefault="009E594B" w:rsidP="00574C4F">
            <w:pPr>
              <w:pStyle w:val="NormalArial"/>
              <w:spacing w:before="120" w:after="120"/>
              <w:ind w:hanging="2"/>
              <w:rPr>
                <w:b/>
                <w:bCs/>
              </w:rPr>
            </w:pPr>
            <w:r w:rsidRPr="00550B01">
              <w:t>To be determined</w:t>
            </w:r>
          </w:p>
        </w:tc>
      </w:tr>
      <w:tr w:rsidR="009E594B" w:rsidRPr="00F6614D" w14:paraId="38E35E7E" w14:textId="77777777" w:rsidTr="00574C4F">
        <w:trPr>
          <w:trHeight w:val="432"/>
        </w:trPr>
        <w:tc>
          <w:tcPr>
            <w:tcW w:w="2880" w:type="dxa"/>
            <w:shd w:val="clear" w:color="auto" w:fill="FFFFFF"/>
            <w:vAlign w:val="center"/>
          </w:tcPr>
          <w:p w14:paraId="4F4A4E30" w14:textId="77777777" w:rsidR="009E594B" w:rsidRPr="00F6614D" w:rsidRDefault="009E594B" w:rsidP="00574C4F">
            <w:pPr>
              <w:pStyle w:val="Header"/>
              <w:ind w:hanging="2"/>
            </w:pPr>
            <w:r w:rsidRPr="00F6614D">
              <w:t>ERCOT Opinion</w:t>
            </w:r>
          </w:p>
        </w:tc>
        <w:tc>
          <w:tcPr>
            <w:tcW w:w="7560" w:type="dxa"/>
            <w:vAlign w:val="center"/>
          </w:tcPr>
          <w:p w14:paraId="70A65A4E" w14:textId="77777777" w:rsidR="009E594B" w:rsidRPr="00F6614D" w:rsidRDefault="009E594B" w:rsidP="00574C4F">
            <w:pPr>
              <w:pStyle w:val="NormalArial"/>
              <w:spacing w:before="120" w:after="120"/>
              <w:ind w:hanging="2"/>
              <w:rPr>
                <w:b/>
                <w:bCs/>
              </w:rPr>
            </w:pPr>
            <w:r w:rsidRPr="00550B01">
              <w:t>To be determined</w:t>
            </w:r>
          </w:p>
        </w:tc>
      </w:tr>
      <w:tr w:rsidR="009E594B" w:rsidRPr="00F6614D" w14:paraId="0385773E" w14:textId="77777777" w:rsidTr="00574C4F">
        <w:trPr>
          <w:trHeight w:val="432"/>
        </w:trPr>
        <w:tc>
          <w:tcPr>
            <w:tcW w:w="2880" w:type="dxa"/>
            <w:shd w:val="clear" w:color="auto" w:fill="FFFFFF"/>
            <w:vAlign w:val="center"/>
          </w:tcPr>
          <w:p w14:paraId="05ACE0DE" w14:textId="77777777" w:rsidR="009E594B" w:rsidRPr="00F6614D" w:rsidRDefault="009E594B" w:rsidP="00574C4F">
            <w:pPr>
              <w:pStyle w:val="Header"/>
              <w:ind w:hanging="2"/>
            </w:pPr>
            <w:r w:rsidRPr="00F6614D">
              <w:t>ERCOT Market Impact Statement</w:t>
            </w:r>
          </w:p>
        </w:tc>
        <w:tc>
          <w:tcPr>
            <w:tcW w:w="7560" w:type="dxa"/>
            <w:vAlign w:val="center"/>
          </w:tcPr>
          <w:p w14:paraId="543B5700" w14:textId="77777777" w:rsidR="009E594B" w:rsidRPr="00F6614D" w:rsidRDefault="009E594B" w:rsidP="00574C4F">
            <w:pPr>
              <w:pStyle w:val="NormalArial"/>
              <w:spacing w:before="120" w:after="120"/>
              <w:ind w:hanging="2"/>
              <w:rPr>
                <w:b/>
                <w:bCs/>
              </w:rPr>
            </w:pPr>
            <w:r w:rsidRPr="00550B01">
              <w:t>To be determined</w:t>
            </w:r>
          </w:p>
        </w:tc>
      </w:tr>
    </w:tbl>
    <w:p w14:paraId="323C29A4" w14:textId="77777777" w:rsidR="009E594B" w:rsidRPr="00D85807" w:rsidRDefault="009E594B" w:rsidP="009E594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F8B2FF1" w:rsidR="009A3772" w:rsidRDefault="009C5585">
            <w:pPr>
              <w:pStyle w:val="NormalArial"/>
            </w:pPr>
            <w:r>
              <w:t>Ino Gonzalez / 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2B0145C" w:rsidR="009A3772" w:rsidRDefault="00F958B1">
            <w:pPr>
              <w:pStyle w:val="NormalArial"/>
            </w:pPr>
            <w:hyperlink r:id="rId20" w:history="1">
              <w:r w:rsidR="009C5585" w:rsidRPr="00721FC8">
                <w:rPr>
                  <w:rStyle w:val="Hyperlink"/>
                </w:rPr>
                <w:t>ino.gonzalez@ercot.com</w:t>
              </w:r>
            </w:hyperlink>
            <w:r w:rsidR="009C5585">
              <w:t xml:space="preserve"> / </w:t>
            </w:r>
            <w:hyperlink r:id="rId21" w:history="1">
              <w:r w:rsidR="009C5585" w:rsidRPr="00721FC8">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EF9204F" w:rsidR="009A3772" w:rsidRDefault="00E4265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B783D8" w:rsidR="009A3772" w:rsidRDefault="009C5585">
            <w:pPr>
              <w:pStyle w:val="NormalArial"/>
            </w:pPr>
            <w:r w:rsidRPr="009C5585">
              <w:t>512</w:t>
            </w:r>
            <w:r>
              <w:t>-</w:t>
            </w:r>
            <w:r w:rsidRPr="009C5585">
              <w:t>248</w:t>
            </w:r>
            <w:r>
              <w:t xml:space="preserve">- </w:t>
            </w:r>
            <w:r w:rsidRPr="009C5585">
              <w:t>3954</w:t>
            </w:r>
            <w:r>
              <w:t xml:space="preserve"> / </w:t>
            </w:r>
            <w:r w:rsidRPr="009C5585">
              <w:t>512</w:t>
            </w:r>
            <w:r>
              <w:t>-</w:t>
            </w:r>
            <w:r w:rsidRPr="009C5585">
              <w:t>248</w:t>
            </w:r>
            <w:r>
              <w:t>-</w:t>
            </w:r>
            <w:r w:rsidRPr="009C5585">
              <w:t>6472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97EA5C8" w:rsidR="009A3772" w:rsidRDefault="00E4265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0DB1101" w:rsidR="009A3772" w:rsidRPr="00D56D61" w:rsidRDefault="00E9593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45914F" w:rsidR="009A3772" w:rsidRPr="00D56D61" w:rsidRDefault="00F958B1">
            <w:pPr>
              <w:pStyle w:val="NormalArial"/>
            </w:pPr>
            <w:hyperlink r:id="rId22" w:history="1">
              <w:r w:rsidR="00E95939" w:rsidRPr="00721FC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14D6C1C6" w:rsidR="009A3772" w:rsidRDefault="00E95939">
            <w:pPr>
              <w:pStyle w:val="NormalArial"/>
            </w:pPr>
            <w:r>
              <w:t>512-248-6464</w:t>
            </w:r>
          </w:p>
        </w:tc>
      </w:tr>
    </w:tbl>
    <w:p w14:paraId="45CDDC75" w14:textId="77777777" w:rsidR="009E594B" w:rsidRDefault="009E594B" w:rsidP="009E59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E594B" w14:paraId="66F3C9AC" w14:textId="77777777" w:rsidTr="00574C4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8F5670" w14:textId="77777777" w:rsidR="009E594B" w:rsidRDefault="009E594B" w:rsidP="00574C4F">
            <w:pPr>
              <w:pStyle w:val="NormalArial"/>
              <w:ind w:hanging="2"/>
              <w:jc w:val="center"/>
              <w:rPr>
                <w:b/>
              </w:rPr>
            </w:pPr>
            <w:r>
              <w:rPr>
                <w:b/>
              </w:rPr>
              <w:t>Comments Received</w:t>
            </w:r>
          </w:p>
        </w:tc>
      </w:tr>
      <w:tr w:rsidR="009E594B" w14:paraId="55B38864"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8CB429" w14:textId="77777777" w:rsidR="009E594B" w:rsidRDefault="009E594B" w:rsidP="00574C4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E85937" w14:textId="77777777" w:rsidR="009E594B" w:rsidRDefault="009E594B" w:rsidP="00574C4F">
            <w:pPr>
              <w:pStyle w:val="NormalArial"/>
              <w:ind w:hanging="2"/>
              <w:rPr>
                <w:b/>
              </w:rPr>
            </w:pPr>
            <w:r>
              <w:rPr>
                <w:b/>
              </w:rPr>
              <w:t>Comment Summary</w:t>
            </w:r>
          </w:p>
        </w:tc>
      </w:tr>
      <w:tr w:rsidR="009E594B" w14:paraId="64C22035"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45671" w14:textId="36AF03D2" w:rsidR="009E594B" w:rsidRDefault="009E594B" w:rsidP="00574C4F">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6F51F64" w14:textId="733256D8" w:rsidR="009E594B" w:rsidRDefault="009E594B" w:rsidP="00574C4F">
            <w:pPr>
              <w:pStyle w:val="NormalArial"/>
              <w:spacing w:before="120" w:after="120"/>
              <w:ind w:hanging="2"/>
            </w:pPr>
          </w:p>
        </w:tc>
      </w:tr>
    </w:tbl>
    <w:p w14:paraId="5113A98D" w14:textId="77777777" w:rsidR="009E594B" w:rsidRDefault="009E594B" w:rsidP="009E59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594B" w14:paraId="44CCD843" w14:textId="77777777" w:rsidTr="00574C4F">
        <w:trPr>
          <w:trHeight w:val="350"/>
        </w:trPr>
        <w:tc>
          <w:tcPr>
            <w:tcW w:w="10440" w:type="dxa"/>
            <w:tcBorders>
              <w:bottom w:val="single" w:sz="4" w:space="0" w:color="auto"/>
            </w:tcBorders>
            <w:shd w:val="clear" w:color="auto" w:fill="FFFFFF"/>
            <w:vAlign w:val="center"/>
          </w:tcPr>
          <w:p w14:paraId="7A5C5F9C" w14:textId="77777777" w:rsidR="009E594B" w:rsidRDefault="009E594B" w:rsidP="00574C4F">
            <w:pPr>
              <w:pStyle w:val="Header"/>
              <w:jc w:val="center"/>
            </w:pPr>
            <w:r>
              <w:t>Market Rules Notes</w:t>
            </w:r>
          </w:p>
        </w:tc>
      </w:tr>
    </w:tbl>
    <w:p w14:paraId="66203B1B" w14:textId="350C8693" w:rsidR="009A3772" w:rsidRPr="00D56D61" w:rsidRDefault="009E594B" w:rsidP="009E594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74648BE" w14:textId="77777777" w:rsidR="00A93834" w:rsidRDefault="00A93834" w:rsidP="00A93834">
      <w:bookmarkStart w:id="1" w:name="_Hlk17660288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93834" w14:paraId="4BF1E688" w14:textId="77777777" w:rsidTr="000C37DB">
        <w:trPr>
          <w:trHeight w:val="206"/>
        </w:trPr>
        <w:tc>
          <w:tcPr>
            <w:tcW w:w="5000" w:type="pct"/>
            <w:shd w:val="pct12" w:color="auto" w:fill="auto"/>
          </w:tcPr>
          <w:p w14:paraId="5E61996F" w14:textId="77777777" w:rsidR="00A93834" w:rsidRDefault="00A93834" w:rsidP="000C37DB">
            <w:pPr>
              <w:pStyle w:val="Instructions"/>
              <w:spacing w:before="120"/>
            </w:pPr>
            <w:r>
              <w:t>[NPRR885:  Insert Section 6.6.6.7 below upon system implementation:]</w:t>
            </w:r>
          </w:p>
          <w:p w14:paraId="61480D44" w14:textId="77777777" w:rsidR="00A93834" w:rsidRPr="005C6D56" w:rsidRDefault="00A93834" w:rsidP="000C37DB">
            <w:pPr>
              <w:keepNext/>
              <w:widowControl w:val="0"/>
              <w:tabs>
                <w:tab w:val="left" w:pos="1260"/>
              </w:tabs>
              <w:spacing w:before="240" w:after="240"/>
              <w:ind w:left="1260" w:hanging="1260"/>
              <w:outlineLvl w:val="3"/>
              <w:rPr>
                <w:b/>
                <w:bCs/>
                <w:snapToGrid w:val="0"/>
                <w:color w:val="000000"/>
              </w:rPr>
            </w:pPr>
            <w:bookmarkStart w:id="2" w:name="_Toc17798754"/>
            <w:bookmarkStart w:id="3" w:name="_Toc175157479"/>
            <w:r w:rsidRPr="005C6D56">
              <w:rPr>
                <w:b/>
                <w:bCs/>
                <w:snapToGrid w:val="0"/>
                <w:color w:val="000000"/>
              </w:rPr>
              <w:t>6.6.6.7</w:t>
            </w:r>
            <w:r w:rsidRPr="005C6D56">
              <w:rPr>
                <w:b/>
                <w:bCs/>
                <w:snapToGrid w:val="0"/>
                <w:color w:val="000000"/>
              </w:rPr>
              <w:tab/>
              <w:t>MRA Standby Payment</w:t>
            </w:r>
            <w:bookmarkEnd w:id="2"/>
            <w:bookmarkEnd w:id="3"/>
          </w:p>
          <w:p w14:paraId="2431D0A8" w14:textId="77777777" w:rsidR="00A93834" w:rsidRPr="005C6D56" w:rsidRDefault="00A93834" w:rsidP="000C37DB">
            <w:pPr>
              <w:spacing w:after="240"/>
              <w:ind w:left="720" w:hanging="720"/>
              <w:rPr>
                <w:iCs/>
              </w:rPr>
            </w:pPr>
            <w:r w:rsidRPr="005C6D56">
              <w:rPr>
                <w:iCs/>
              </w:rPr>
              <w:t>(1)</w:t>
            </w:r>
            <w:r w:rsidRPr="005C6D56">
              <w:rPr>
                <w:iCs/>
              </w:rPr>
              <w:tab/>
              <w:t xml:space="preserve">The Standby Payment for MRA Service is paid to each QSE representing an MRA for each MRA Contracted Hour under performance requirements set forth in Section 22, Attachment </w:t>
            </w:r>
            <w:r>
              <w:rPr>
                <w:iCs/>
              </w:rPr>
              <w:t>N</w:t>
            </w:r>
            <w:r w:rsidRPr="005C6D56">
              <w:rPr>
                <w:iCs/>
              </w:rPr>
              <w:t xml:space="preserve">, Standard Form Must-Run Alternative Agreement, the MRA Request for Proposal (RFP), and the Protocols.  </w:t>
            </w:r>
          </w:p>
          <w:p w14:paraId="261E868A" w14:textId="77777777" w:rsidR="00A93834" w:rsidRPr="005C6D56" w:rsidRDefault="00A93834" w:rsidP="000C37DB">
            <w:pPr>
              <w:spacing w:after="240"/>
              <w:ind w:left="720" w:hanging="720"/>
              <w:rPr>
                <w:iCs/>
              </w:rPr>
            </w:pPr>
            <w:r w:rsidRPr="005C6D56">
              <w:rPr>
                <w:bCs/>
                <w:iCs/>
                <w:color w:val="000000"/>
                <w:lang w:val="pt-BR"/>
              </w:rPr>
              <w:t>(2)</w:t>
            </w:r>
            <w:r w:rsidRPr="005C6D56">
              <w:rPr>
                <w:bCs/>
                <w:iCs/>
                <w:color w:val="000000"/>
                <w:lang w:val="pt-BR"/>
              </w:rPr>
              <w:tab/>
              <w:t xml:space="preserve">The standby payment to each QSE representing a Generation Resource </w:t>
            </w:r>
            <w:ins w:id="4" w:author="ERCOT" w:date="2024-09-05T19:44:00Z">
              <w:r>
                <w:rPr>
                  <w:bCs/>
                  <w:iCs/>
                  <w:color w:val="000000"/>
                  <w:lang w:val="pt-BR"/>
                </w:rPr>
                <w:t>or Energy Storage Resource (ESR)</w:t>
              </w:r>
              <w:r w:rsidRPr="005C6D56">
                <w:rPr>
                  <w:bCs/>
                  <w:iCs/>
                  <w:color w:val="000000"/>
                  <w:lang w:val="pt-BR"/>
                </w:rPr>
                <w:t xml:space="preserve"> </w:t>
              </w:r>
            </w:ins>
            <w:r w:rsidRPr="005C6D56">
              <w:rPr>
                <w:bCs/>
                <w:iCs/>
                <w:color w:val="000000"/>
                <w:lang w:val="pt-BR"/>
              </w:rPr>
              <w:t>MRA registered is calculated as follows for each hour:</w:t>
            </w:r>
          </w:p>
          <w:p w14:paraId="7C1C16E0" w14:textId="77777777" w:rsidR="00A93834" w:rsidRPr="005C6D56" w:rsidRDefault="00A93834" w:rsidP="000C37DB">
            <w:pPr>
              <w:tabs>
                <w:tab w:val="left" w:pos="2340"/>
                <w:tab w:val="left" w:pos="3420"/>
              </w:tabs>
              <w:spacing w:after="240"/>
              <w:ind w:left="2880" w:hanging="2160"/>
              <w:rPr>
                <w:bCs/>
                <w:i/>
                <w:vertAlign w:val="subscript"/>
                <w:lang w:val="pt-BR"/>
              </w:rPr>
            </w:pPr>
            <w:r w:rsidRPr="005C6D56">
              <w:rPr>
                <w:bCs/>
                <w:lang w:val="pt-BR"/>
              </w:rPr>
              <w:t xml:space="preserve">MRASBAMT </w:t>
            </w:r>
            <w:r w:rsidRPr="005C6D56">
              <w:rPr>
                <w:bCs/>
                <w:i/>
                <w:vertAlign w:val="subscript"/>
                <w:lang w:val="pt-BR"/>
              </w:rPr>
              <w:t xml:space="preserve">q, r, h  </w:t>
            </w:r>
            <w:r w:rsidRPr="005C6D56">
              <w:rPr>
                <w:bCs/>
                <w:lang w:val="pt-BR"/>
              </w:rPr>
              <w:t xml:space="preserve">=  (-1) * MRASBPR </w:t>
            </w:r>
            <w:r w:rsidRPr="005C6D56">
              <w:rPr>
                <w:bCs/>
                <w:i/>
                <w:vertAlign w:val="subscript"/>
                <w:lang w:val="pt-BR"/>
              </w:rPr>
              <w:t xml:space="preserve">q, r, m </w:t>
            </w:r>
            <w:r w:rsidRPr="005C6D56">
              <w:rPr>
                <w:bCs/>
                <w:lang w:val="pt-BR"/>
              </w:rPr>
              <w:t>* MRACCAP</w:t>
            </w:r>
            <w:r w:rsidRPr="005C6D56">
              <w:rPr>
                <w:bCs/>
                <w:i/>
                <w:vertAlign w:val="subscript"/>
                <w:lang w:val="pt-BR"/>
              </w:rPr>
              <w:t xml:space="preserve"> q, r, m </w:t>
            </w:r>
            <w:r w:rsidRPr="005C6D56">
              <w:rPr>
                <w:bCs/>
                <w:lang w:val="pt-BR"/>
              </w:rPr>
              <w:t>* MRA</w:t>
            </w:r>
            <w:del w:id="5" w:author="ERCOT" w:date="2024-09-05T19:45:00Z">
              <w:r w:rsidRPr="005C6D56" w:rsidDel="00BF5380">
                <w:rPr>
                  <w:bCs/>
                  <w:lang w:val="pt-BR"/>
                </w:rPr>
                <w:delText>G</w:delText>
              </w:r>
            </w:del>
            <w:r w:rsidRPr="005C6D56">
              <w:rPr>
                <w:bCs/>
                <w:lang w:val="pt-BR"/>
              </w:rPr>
              <w:t xml:space="preserve">RCRF </w:t>
            </w:r>
            <w:r w:rsidRPr="005C6D56">
              <w:rPr>
                <w:bCs/>
                <w:i/>
                <w:vertAlign w:val="subscript"/>
                <w:lang w:val="pt-BR"/>
              </w:rPr>
              <w:t xml:space="preserve">q, r, m </w:t>
            </w:r>
            <w:r w:rsidRPr="005C6D56">
              <w:rPr>
                <w:bCs/>
                <w:lang w:val="pt-BR"/>
              </w:rPr>
              <w:t>* MRAARF</w:t>
            </w:r>
            <w:r w:rsidRPr="005C6D56">
              <w:rPr>
                <w:bCs/>
                <w:i/>
                <w:vertAlign w:val="subscript"/>
                <w:lang w:val="pt-BR"/>
              </w:rPr>
              <w:t xml:space="preserve"> q, r, m</w:t>
            </w:r>
          </w:p>
          <w:p w14:paraId="5CA678CC" w14:textId="77777777" w:rsidR="00A93834" w:rsidRPr="005C6D56" w:rsidRDefault="00A93834" w:rsidP="000C37DB">
            <w:pPr>
              <w:tabs>
                <w:tab w:val="left" w:pos="2340"/>
                <w:tab w:val="left" w:pos="3420"/>
              </w:tabs>
              <w:spacing w:after="240"/>
              <w:rPr>
                <w:bCs/>
                <w:lang w:val="pt-BR"/>
              </w:rPr>
            </w:pPr>
            <w:r w:rsidRPr="005C6D56">
              <w:rPr>
                <w:bCs/>
                <w:lang w:val="pt-BR"/>
              </w:rPr>
              <w:t>Where:</w:t>
            </w:r>
          </w:p>
          <w:p w14:paraId="797519D3"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MRA</w:t>
            </w:r>
            <w:del w:id="6" w:author="ERCOT" w:date="2024-09-05T19:45:00Z">
              <w:r w:rsidRPr="005C6D56" w:rsidDel="00BF5380">
                <w:rPr>
                  <w:bCs/>
                  <w:lang w:val="pt-BR"/>
                </w:rPr>
                <w:delText>G</w:delText>
              </w:r>
            </w:del>
            <w:r w:rsidRPr="005C6D56">
              <w:rPr>
                <w:bCs/>
                <w:lang w:val="pt-BR"/>
              </w:rPr>
              <w:t xml:space="preserve">RCRF </w:t>
            </w:r>
            <w:r w:rsidRPr="005C6D56">
              <w:rPr>
                <w:bCs/>
                <w:i/>
                <w:vertAlign w:val="subscript"/>
                <w:lang w:val="pt-BR"/>
              </w:rPr>
              <w:t>q, r, m</w:t>
            </w:r>
            <w:r w:rsidRPr="005C6D56">
              <w:rPr>
                <w:bCs/>
                <w:lang w:val="pt-BR"/>
              </w:rPr>
              <w:t xml:space="preserve">  = (MRATCAP </w:t>
            </w:r>
            <w:r w:rsidRPr="005C6D56">
              <w:rPr>
                <w:bCs/>
                <w:i/>
                <w:vertAlign w:val="subscript"/>
                <w:lang w:val="pt-BR"/>
              </w:rPr>
              <w:t>q, r, m</w:t>
            </w:r>
            <w:r w:rsidRPr="005C6D56">
              <w:rPr>
                <w:bCs/>
                <w:lang w:val="pt-BR"/>
              </w:rPr>
              <w:t xml:space="preserve">  + MRATCAPA </w:t>
            </w:r>
            <w:r w:rsidRPr="005C6D56">
              <w:rPr>
                <w:bCs/>
                <w:i/>
                <w:vertAlign w:val="subscript"/>
                <w:lang w:val="pt-BR"/>
              </w:rPr>
              <w:t>q, r, m</w:t>
            </w:r>
            <w:r w:rsidRPr="005C6D56">
              <w:rPr>
                <w:bCs/>
                <w:lang w:val="pt-BR"/>
              </w:rPr>
              <w:t xml:space="preserve">) /MRACCAP </w:t>
            </w:r>
            <w:r w:rsidRPr="005C6D56">
              <w:rPr>
                <w:bCs/>
                <w:i/>
                <w:vertAlign w:val="subscript"/>
                <w:lang w:val="pt-BR"/>
              </w:rPr>
              <w:t>q, r, m</w:t>
            </w:r>
          </w:p>
          <w:p w14:paraId="1C6CAD30" w14:textId="77777777" w:rsidR="00A93834" w:rsidRPr="005C6D56" w:rsidRDefault="00A93834" w:rsidP="000C37DB">
            <w:pPr>
              <w:spacing w:after="240"/>
              <w:ind w:left="720" w:hanging="720"/>
              <w:rPr>
                <w:iCs/>
              </w:rPr>
            </w:pPr>
            <w:r w:rsidRPr="005C6D56">
              <w:rPr>
                <w:iCs/>
              </w:rPr>
              <w:t>(3)</w:t>
            </w:r>
            <w:r w:rsidRPr="005C6D56">
              <w:rPr>
                <w:iCs/>
              </w:rPr>
              <w:tab/>
              <w:t>The standby payment to each QSE representing an Other Generation MRA or Demand Response MRA is calculated as follows for each hour:</w:t>
            </w:r>
          </w:p>
          <w:p w14:paraId="103CD5E5" w14:textId="77777777" w:rsidR="00A93834" w:rsidRPr="005C6D56" w:rsidRDefault="00A93834" w:rsidP="000C37DB">
            <w:pPr>
              <w:tabs>
                <w:tab w:val="left" w:pos="2340"/>
                <w:tab w:val="left" w:pos="3420"/>
              </w:tabs>
              <w:spacing w:after="240"/>
              <w:ind w:left="2880" w:hanging="2160"/>
              <w:rPr>
                <w:bCs/>
                <w:i/>
                <w:vertAlign w:val="subscript"/>
                <w:lang w:val="pt-BR"/>
              </w:rPr>
            </w:pPr>
            <w:r w:rsidRPr="005C6D56">
              <w:rPr>
                <w:bCs/>
                <w:lang w:val="pt-BR"/>
              </w:rPr>
              <w:t xml:space="preserve">MRASBAMT </w:t>
            </w:r>
            <w:r w:rsidRPr="005C6D56">
              <w:rPr>
                <w:bCs/>
                <w:i/>
                <w:vertAlign w:val="subscript"/>
                <w:lang w:val="pt-BR"/>
              </w:rPr>
              <w:t xml:space="preserve">q, r, h  </w:t>
            </w:r>
            <w:r w:rsidRPr="005C6D56">
              <w:rPr>
                <w:bCs/>
                <w:lang w:val="pt-BR"/>
              </w:rPr>
              <w:t xml:space="preserve">=  (-1) * MRASBPR </w:t>
            </w:r>
            <w:r w:rsidRPr="005C6D56">
              <w:rPr>
                <w:bCs/>
                <w:i/>
                <w:vertAlign w:val="subscript"/>
                <w:lang w:val="pt-BR"/>
              </w:rPr>
              <w:t xml:space="preserve">q, r, m </w:t>
            </w:r>
            <w:r w:rsidRPr="005C6D56">
              <w:rPr>
                <w:bCs/>
                <w:lang w:val="pt-BR"/>
              </w:rPr>
              <w:t>* MRACCAP</w:t>
            </w:r>
            <w:r w:rsidRPr="005C6D56">
              <w:rPr>
                <w:bCs/>
                <w:i/>
                <w:vertAlign w:val="subscript"/>
                <w:lang w:val="pt-BR"/>
              </w:rPr>
              <w:t xml:space="preserve"> q, r, m  </w:t>
            </w:r>
            <w:r w:rsidRPr="005C6D56">
              <w:rPr>
                <w:bCs/>
                <w:lang w:val="pt-BR"/>
              </w:rPr>
              <w:t>* MRAEPRF</w:t>
            </w:r>
            <w:r w:rsidRPr="005C6D56">
              <w:rPr>
                <w:bCs/>
                <w:vertAlign w:val="subscript"/>
                <w:lang w:val="pt-BR"/>
              </w:rPr>
              <w:t xml:space="preserve"> </w:t>
            </w:r>
            <w:r w:rsidRPr="005C6D56">
              <w:rPr>
                <w:bCs/>
                <w:i/>
                <w:vertAlign w:val="subscript"/>
                <w:lang w:val="pt-BR"/>
              </w:rPr>
              <w:t>q, r, m</w:t>
            </w:r>
            <w:r w:rsidRPr="005C6D56">
              <w:rPr>
                <w:bCs/>
                <w:lang w:val="pt-BR"/>
              </w:rPr>
              <w:t xml:space="preserve">  * MRAARF</w:t>
            </w:r>
            <w:r w:rsidRPr="005C6D56">
              <w:rPr>
                <w:bCs/>
                <w:i/>
                <w:vertAlign w:val="subscript"/>
                <w:lang w:val="pt-BR"/>
              </w:rPr>
              <w:t xml:space="preserve"> q, r, m</w:t>
            </w:r>
          </w:p>
          <w:p w14:paraId="08E6624D" w14:textId="77777777" w:rsidR="00A93834" w:rsidRPr="005C6D56" w:rsidRDefault="00A93834" w:rsidP="000C37DB">
            <w:pPr>
              <w:spacing w:after="240"/>
              <w:ind w:left="720" w:hanging="720"/>
              <w:rPr>
                <w:iCs/>
              </w:rPr>
            </w:pPr>
            <w:r w:rsidRPr="005C6D56">
              <w:rPr>
                <w:iCs/>
              </w:rPr>
              <w:t>(4)</w:t>
            </w:r>
            <w:r w:rsidRPr="005C6D56">
              <w:rPr>
                <w:iCs/>
              </w:rPr>
              <w:tab/>
              <w:t>The MRA Capacity Availability Reduction Factor (MRAARF) is calculated as:</w:t>
            </w:r>
          </w:p>
          <w:p w14:paraId="0955C89E"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For initial Settlement</w:t>
            </w:r>
          </w:p>
          <w:p w14:paraId="3AFE020E"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MRAARF</w:t>
            </w:r>
            <w:r w:rsidRPr="005C6D56">
              <w:rPr>
                <w:bCs/>
                <w:i/>
                <w:vertAlign w:val="subscript"/>
                <w:lang w:val="pt-BR"/>
              </w:rPr>
              <w:t xml:space="preserve"> q, r, m</w:t>
            </w:r>
            <w:r w:rsidRPr="005C6D56">
              <w:rPr>
                <w:bCs/>
                <w:lang w:val="pt-BR"/>
              </w:rPr>
              <w:t xml:space="preserve"> = 1</w:t>
            </w:r>
          </w:p>
          <w:p w14:paraId="3DA1B6D1" w14:textId="77777777" w:rsidR="00A93834" w:rsidRPr="005C6D56" w:rsidRDefault="00A93834" w:rsidP="000C37DB">
            <w:pPr>
              <w:tabs>
                <w:tab w:val="left" w:pos="2340"/>
                <w:tab w:val="left" w:pos="3420"/>
              </w:tabs>
              <w:spacing w:after="240"/>
              <w:ind w:left="2880" w:hanging="2160"/>
              <w:rPr>
                <w:bCs/>
                <w:lang w:val="pt-BR"/>
              </w:rPr>
            </w:pPr>
            <w:r w:rsidRPr="005C6D56">
              <w:rPr>
                <w:bCs/>
                <w:lang w:val="pt-BR"/>
              </w:rPr>
              <w:t>For all other resettlements</w:t>
            </w:r>
          </w:p>
          <w:p w14:paraId="7FEF40B2" w14:textId="77777777" w:rsidR="00A93834" w:rsidRPr="005C6D56" w:rsidRDefault="00A93834" w:rsidP="000C37DB">
            <w:pPr>
              <w:spacing w:after="240"/>
              <w:ind w:firstLine="720"/>
              <w:rPr>
                <w:lang w:val="pt-BR"/>
              </w:rPr>
            </w:pPr>
            <w:r w:rsidRPr="005C6D56">
              <w:rPr>
                <w:lang w:val="pt-BR"/>
              </w:rPr>
              <w:lastRenderedPageBreak/>
              <w:t xml:space="preserve">If MRACMAF </w:t>
            </w:r>
            <w:r w:rsidRPr="005C6D56">
              <w:rPr>
                <w:i/>
                <w:vertAlign w:val="subscript"/>
                <w:lang w:val="pt-BR"/>
              </w:rPr>
              <w:t xml:space="preserve">q, r, m </w:t>
            </w:r>
            <w:r w:rsidRPr="005C6D56">
              <w:t xml:space="preserve"> ≥ 95% * MRATA </w:t>
            </w:r>
            <w:r w:rsidRPr="005C6D56">
              <w:rPr>
                <w:i/>
                <w:vertAlign w:val="subscript"/>
              </w:rPr>
              <w:t>q, r, m</w:t>
            </w:r>
            <w:r w:rsidRPr="005C6D56">
              <w:t xml:space="preserve"> </w:t>
            </w:r>
          </w:p>
          <w:p w14:paraId="1891E587" w14:textId="77777777" w:rsidR="00A93834" w:rsidRPr="005C6D56" w:rsidRDefault="00A93834" w:rsidP="000C37DB">
            <w:pPr>
              <w:spacing w:after="240"/>
              <w:ind w:left="1440"/>
              <w:rPr>
                <w:lang w:val="pt-BR"/>
              </w:rPr>
            </w:pPr>
            <w:proofErr w:type="spellStart"/>
            <w:r w:rsidRPr="005C6D56">
              <w:t>MRAARF</w:t>
            </w:r>
            <w:r w:rsidRPr="005C6D56">
              <w:rPr>
                <w:i/>
                <w:vertAlign w:val="subscript"/>
              </w:rPr>
              <w:t>q</w:t>
            </w:r>
            <w:proofErr w:type="spellEnd"/>
            <w:r w:rsidRPr="005C6D56">
              <w:rPr>
                <w:i/>
                <w:vertAlign w:val="subscript"/>
              </w:rPr>
              <w:t xml:space="preserve">, r, m </w:t>
            </w:r>
            <w:r w:rsidRPr="005C6D56">
              <w:rPr>
                <w:lang w:val="pt-BR"/>
              </w:rPr>
              <w:t xml:space="preserve">= 1 </w:t>
            </w:r>
          </w:p>
          <w:p w14:paraId="301F1F12" w14:textId="77777777" w:rsidR="00A93834" w:rsidRPr="005C6D56" w:rsidRDefault="00A93834" w:rsidP="000C37DB">
            <w:pPr>
              <w:spacing w:after="240"/>
              <w:ind w:firstLine="720"/>
              <w:rPr>
                <w:lang w:val="pt-BR"/>
              </w:rPr>
            </w:pPr>
            <w:r w:rsidRPr="005C6D56">
              <w:rPr>
                <w:lang w:val="pt-BR"/>
              </w:rPr>
              <w:t>If 85% *</w:t>
            </w:r>
            <w:r w:rsidRPr="005C6D56">
              <w:t xml:space="preserve"> </w:t>
            </w:r>
            <w:r w:rsidRPr="005C6D56">
              <w:rPr>
                <w:lang w:val="pt-BR"/>
              </w:rPr>
              <w:t>MRATA</w:t>
            </w:r>
            <w:r w:rsidRPr="005C6D56">
              <w:t xml:space="preserve"> </w:t>
            </w:r>
            <w:r w:rsidRPr="005C6D56">
              <w:rPr>
                <w:i/>
                <w:vertAlign w:val="subscript"/>
              </w:rPr>
              <w:t>q, r, m</w:t>
            </w:r>
            <w:r w:rsidRPr="005C6D56">
              <w:t xml:space="preserve"> </w:t>
            </w:r>
            <w:r w:rsidRPr="005C6D56">
              <w:rPr>
                <w:lang w:val="pt-BR"/>
              </w:rPr>
              <w:t xml:space="preserve">≤ MRACMAF </w:t>
            </w:r>
            <w:r w:rsidRPr="005C6D56">
              <w:rPr>
                <w:i/>
                <w:vertAlign w:val="subscript"/>
                <w:lang w:val="pt-BR"/>
              </w:rPr>
              <w:t xml:space="preserve">q, r,m </w:t>
            </w:r>
            <w:r w:rsidRPr="005C6D56">
              <w:t xml:space="preserve"> </w:t>
            </w:r>
            <w:r w:rsidRPr="005C6D56">
              <w:rPr>
                <w:lang w:val="pt-BR"/>
              </w:rPr>
              <w:t>&lt;</w:t>
            </w:r>
            <w:r w:rsidRPr="005C6D56">
              <w:t xml:space="preserve"> 95%* MRATA </w:t>
            </w:r>
            <w:r w:rsidRPr="005C6D56">
              <w:rPr>
                <w:i/>
                <w:vertAlign w:val="subscript"/>
              </w:rPr>
              <w:t>q, r, m</w:t>
            </w:r>
            <w:r w:rsidRPr="005C6D56">
              <w:t xml:space="preserve"> </w:t>
            </w:r>
          </w:p>
          <w:p w14:paraId="34F7C3C4" w14:textId="77777777" w:rsidR="00A93834" w:rsidRPr="005C6D56" w:rsidRDefault="00A93834" w:rsidP="000C37DB">
            <w:pPr>
              <w:spacing w:after="240"/>
              <w:ind w:left="1440"/>
              <w:rPr>
                <w:lang w:val="pt-BR"/>
              </w:rPr>
            </w:pPr>
            <w:proofErr w:type="spellStart"/>
            <w:r w:rsidRPr="005C6D56">
              <w:t>MRAARF</w:t>
            </w:r>
            <w:r w:rsidRPr="005C6D56">
              <w:rPr>
                <w:i/>
                <w:vertAlign w:val="subscript"/>
              </w:rPr>
              <w:t>q</w:t>
            </w:r>
            <w:proofErr w:type="spellEnd"/>
            <w:r w:rsidRPr="005C6D56">
              <w:rPr>
                <w:i/>
                <w:vertAlign w:val="subscript"/>
              </w:rPr>
              <w:t xml:space="preserve">, r, m </w:t>
            </w:r>
            <w:r w:rsidRPr="005C6D56">
              <w:rPr>
                <w:lang w:val="pt-BR"/>
              </w:rPr>
              <w:t xml:space="preserve">= MRACMAF </w:t>
            </w:r>
            <w:r w:rsidRPr="005C6D56">
              <w:rPr>
                <w:i/>
                <w:vertAlign w:val="subscript"/>
                <w:lang w:val="pt-BR"/>
              </w:rPr>
              <w:t xml:space="preserve">q, r, m </w:t>
            </w:r>
            <w:r w:rsidRPr="005C6D56">
              <w:t xml:space="preserve"> </w:t>
            </w:r>
            <w:r w:rsidRPr="005C6D56">
              <w:rPr>
                <w:i/>
                <w:vertAlign w:val="subscript"/>
              </w:rPr>
              <w:t xml:space="preserve"> </w:t>
            </w:r>
          </w:p>
          <w:p w14:paraId="201E01F5" w14:textId="77777777" w:rsidR="00A93834" w:rsidRPr="005C6D56" w:rsidRDefault="00A93834" w:rsidP="000C37DB">
            <w:pPr>
              <w:spacing w:after="240"/>
              <w:ind w:firstLine="720"/>
              <w:rPr>
                <w:lang w:val="pt-BR"/>
              </w:rPr>
            </w:pPr>
            <w:r w:rsidRPr="005C6D56">
              <w:rPr>
                <w:lang w:val="pt-BR"/>
              </w:rPr>
              <w:t xml:space="preserve">If MRACMAF </w:t>
            </w:r>
            <w:r w:rsidRPr="005C6D56">
              <w:rPr>
                <w:i/>
                <w:vertAlign w:val="subscript"/>
                <w:lang w:val="pt-BR"/>
              </w:rPr>
              <w:t xml:space="preserve">q, r, m </w:t>
            </w:r>
            <w:r w:rsidRPr="005C6D56">
              <w:t xml:space="preserve"> </w:t>
            </w:r>
            <w:r w:rsidRPr="005C6D56">
              <w:rPr>
                <w:lang w:val="pt-BR"/>
              </w:rPr>
              <w:t>&lt;</w:t>
            </w:r>
            <w:r w:rsidRPr="005C6D56">
              <w:t xml:space="preserve"> 85% * MRATA </w:t>
            </w:r>
            <w:r w:rsidRPr="005C6D56">
              <w:rPr>
                <w:i/>
                <w:vertAlign w:val="subscript"/>
              </w:rPr>
              <w:t>q, r, m</w:t>
            </w:r>
          </w:p>
          <w:p w14:paraId="3A3DDFFB" w14:textId="77777777" w:rsidR="00A93834" w:rsidRPr="005C6D56" w:rsidRDefault="00A93834" w:rsidP="000C37DB">
            <w:pPr>
              <w:spacing w:after="240"/>
              <w:ind w:left="1440"/>
              <w:rPr>
                <w:lang w:val="pt-BR"/>
              </w:rPr>
            </w:pPr>
            <w:proofErr w:type="spellStart"/>
            <w:r w:rsidRPr="005C6D56">
              <w:t>MRAARF</w:t>
            </w:r>
            <w:r w:rsidRPr="005C6D56">
              <w:rPr>
                <w:i/>
                <w:vertAlign w:val="subscript"/>
              </w:rPr>
              <w:t>q</w:t>
            </w:r>
            <w:proofErr w:type="spellEnd"/>
            <w:r w:rsidRPr="005C6D56">
              <w:rPr>
                <w:i/>
                <w:vertAlign w:val="subscript"/>
              </w:rPr>
              <w:t xml:space="preserve">, r, m </w:t>
            </w:r>
            <w:r w:rsidRPr="005C6D56">
              <w:rPr>
                <w:lang w:val="pt-BR"/>
              </w:rPr>
              <w:t xml:space="preserve">= (MRACMAF </w:t>
            </w:r>
            <w:r w:rsidRPr="005C6D56">
              <w:rPr>
                <w:i/>
                <w:vertAlign w:val="subscript"/>
                <w:lang w:val="pt-BR"/>
              </w:rPr>
              <w:t xml:space="preserve">q, r, m </w:t>
            </w:r>
            <w:r w:rsidRPr="005C6D56">
              <w:rPr>
                <w:i/>
                <w:lang w:val="pt-BR"/>
              </w:rPr>
              <w:t>)</w:t>
            </w:r>
            <w:r w:rsidRPr="005C6D56">
              <w:rPr>
                <w:i/>
                <w:color w:val="000000"/>
                <w:vertAlign w:val="superscript"/>
                <w:lang w:val="pt-BR"/>
              </w:rPr>
              <w:t>2</w:t>
            </w:r>
          </w:p>
          <w:p w14:paraId="72C68110" w14:textId="77777777" w:rsidR="00A93834" w:rsidRPr="005C6D56" w:rsidRDefault="00A93834" w:rsidP="000C37DB">
            <w:pPr>
              <w:spacing w:after="240"/>
              <w:ind w:firstLine="720"/>
              <w:rPr>
                <w:lang w:val="pt-BR"/>
              </w:rPr>
            </w:pPr>
            <w:r w:rsidRPr="005C6D56">
              <w:rPr>
                <w:lang w:val="pt-BR"/>
              </w:rPr>
              <w:t>Where:</w:t>
            </w:r>
          </w:p>
          <w:p w14:paraId="44523DB2" w14:textId="77777777" w:rsidR="00A93834" w:rsidRPr="005C6D56" w:rsidRDefault="00A93834" w:rsidP="000C37DB">
            <w:pPr>
              <w:spacing w:after="240"/>
              <w:ind w:left="720" w:firstLine="720"/>
              <w:rPr>
                <w:lang w:val="pt-BR"/>
              </w:rPr>
            </w:pPr>
            <w:r w:rsidRPr="005C6D56">
              <w:t xml:space="preserve">For </w:t>
            </w:r>
            <w:r w:rsidRPr="005C6D56">
              <w:rPr>
                <w:bCs/>
                <w:color w:val="000000"/>
                <w:lang w:val="pt-BR"/>
              </w:rPr>
              <w:t>an MRA registered as a Generation Resource</w:t>
            </w:r>
            <w:ins w:id="7" w:author="ERCOT" w:date="2024-09-05T19:45:00Z">
              <w:r>
                <w:rPr>
                  <w:bCs/>
                  <w:color w:val="000000"/>
                  <w:lang w:val="pt-BR"/>
                </w:rPr>
                <w:t xml:space="preserve"> or ESR</w:t>
              </w:r>
            </w:ins>
            <w:r w:rsidRPr="005C6D56">
              <w:rPr>
                <w:bCs/>
                <w:color w:val="000000"/>
                <w:lang w:val="pt-BR"/>
              </w:rPr>
              <w:t xml:space="preserve">, </w:t>
            </w:r>
          </w:p>
          <w:p w14:paraId="2215AB4F" w14:textId="77777777" w:rsidR="00A93834" w:rsidRPr="005C6D56" w:rsidRDefault="00A93834" w:rsidP="000C37DB">
            <w:pPr>
              <w:spacing w:after="240"/>
              <w:ind w:left="1440" w:firstLine="720"/>
              <w:rPr>
                <w:i/>
                <w:lang w:val="pt-BR"/>
              </w:rPr>
            </w:pPr>
            <w:r w:rsidRPr="005C6D56">
              <w:rPr>
                <w:lang w:val="pt-BR"/>
              </w:rPr>
              <w:t xml:space="preserve">MRACMAF </w:t>
            </w:r>
            <w:r w:rsidRPr="005C6D56">
              <w:rPr>
                <w:i/>
                <w:vertAlign w:val="subscript"/>
                <w:lang w:val="pt-BR"/>
              </w:rPr>
              <w:t xml:space="preserve">q, r, m </w:t>
            </w:r>
            <w:r w:rsidRPr="005C6D56">
              <w:t xml:space="preserve"> </w:t>
            </w:r>
            <w:r w:rsidRPr="005C6D56">
              <w:rPr>
                <w:lang w:val="pt-BR"/>
              </w:rPr>
              <w:t xml:space="preserve">= </w:t>
            </w:r>
            <w:r w:rsidRPr="005C6D56">
              <w:t xml:space="preserve"> </w:t>
            </w:r>
            <w:r w:rsidRPr="005C6D56">
              <w:rPr>
                <w:b/>
                <w:noProof/>
                <w:position w:val="-20"/>
              </w:rPr>
              <w:drawing>
                <wp:inline distT="0" distB="0" distL="0" distR="0" wp14:anchorId="2DB6C63F" wp14:editId="57E03607">
                  <wp:extent cx="142875" cy="276225"/>
                  <wp:effectExtent l="0" t="0" r="9525" b="9525"/>
                  <wp:docPr id="1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5C6D56">
              <w:t xml:space="preserve"> (</w:t>
            </w:r>
            <w:r w:rsidRPr="005C6D56">
              <w:rPr>
                <w:lang w:val="pt-BR"/>
              </w:rPr>
              <w:t>MRAMAH</w:t>
            </w:r>
            <w:r w:rsidRPr="005C6D56">
              <w:rPr>
                <w:i/>
                <w:vertAlign w:val="subscript"/>
                <w:lang w:val="pt-BR"/>
              </w:rPr>
              <w:t xml:space="preserve"> q, r, h</w:t>
            </w:r>
            <w:r w:rsidRPr="005C6D56">
              <w:rPr>
                <w:lang w:val="pt-BR"/>
              </w:rPr>
              <w:t xml:space="preserve"> ) / </w:t>
            </w:r>
            <w:r w:rsidRPr="005C6D56">
              <w:t xml:space="preserve"> (</w:t>
            </w:r>
            <w:r w:rsidRPr="005C6D56">
              <w:rPr>
                <w:lang w:val="pt-BR"/>
              </w:rPr>
              <w:t>MH</w:t>
            </w:r>
            <w:r w:rsidRPr="005C6D56">
              <w:rPr>
                <w:i/>
                <w:vertAlign w:val="subscript"/>
                <w:lang w:val="pt-BR"/>
              </w:rPr>
              <w:t xml:space="preserve"> q, r, m</w:t>
            </w:r>
            <w:r w:rsidRPr="005C6D56">
              <w:rPr>
                <w:i/>
                <w:lang w:val="pt-BR"/>
              </w:rPr>
              <w:t>)</w:t>
            </w:r>
          </w:p>
          <w:p w14:paraId="3459C0C7" w14:textId="77777777" w:rsidR="00A93834" w:rsidRPr="005C6D56" w:rsidRDefault="00A93834" w:rsidP="000C37DB">
            <w:pPr>
              <w:spacing w:after="240"/>
              <w:ind w:firstLine="720"/>
            </w:pPr>
            <w:r w:rsidRPr="005C6D56">
              <w:t xml:space="preserve">And, </w:t>
            </w:r>
          </w:p>
          <w:p w14:paraId="72456C47" w14:textId="77777777" w:rsidR="00A93834" w:rsidRPr="005C6D56" w:rsidRDefault="00A93834" w:rsidP="000C37DB">
            <w:pPr>
              <w:spacing w:after="240"/>
              <w:ind w:left="1440"/>
            </w:pPr>
            <w:r w:rsidRPr="005C6D56">
              <w:t xml:space="preserve">For an </w:t>
            </w:r>
            <w:r w:rsidRPr="005C6D56">
              <w:rPr>
                <w:bCs/>
                <w:snapToGrid w:val="0"/>
              </w:rPr>
              <w:t>MRA not registered as a Generation Resource</w:t>
            </w:r>
            <w:ins w:id="8" w:author="ERCOT" w:date="2024-09-05T19:45:00Z">
              <w:r>
                <w:rPr>
                  <w:bCs/>
                  <w:snapToGrid w:val="0"/>
                </w:rPr>
                <w:t xml:space="preserve"> or ESR</w:t>
              </w:r>
            </w:ins>
            <w:r w:rsidRPr="005C6D56">
              <w:rPr>
                <w:bCs/>
                <w:snapToGrid w:val="0"/>
              </w:rPr>
              <w:t>,</w:t>
            </w:r>
            <w:r w:rsidRPr="005C6D56">
              <w:t xml:space="preserve"> the availability factor is calculated pursuant to Section 3.14.4.6.4, MRA Availability Measurement and Verification.</w:t>
            </w:r>
          </w:p>
          <w:p w14:paraId="6C57E5C3" w14:textId="77777777" w:rsidR="00A93834" w:rsidRPr="005C6D56" w:rsidRDefault="00A93834" w:rsidP="000C37DB">
            <w:r w:rsidRPr="005C6D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788"/>
              <w:gridCol w:w="6780"/>
            </w:tblGrid>
            <w:tr w:rsidR="00A93834" w:rsidRPr="00027F85" w14:paraId="43390F2E" w14:textId="77777777" w:rsidTr="000C37DB">
              <w:trPr>
                <w:cantSplit/>
                <w:tblHeader/>
              </w:trPr>
              <w:tc>
                <w:tcPr>
                  <w:tcW w:w="949" w:type="pct"/>
                </w:tcPr>
                <w:p w14:paraId="0316615B" w14:textId="77777777" w:rsidR="00A93834" w:rsidRPr="00027F85" w:rsidRDefault="00A93834" w:rsidP="000C37DB">
                  <w:pPr>
                    <w:spacing w:after="120"/>
                    <w:rPr>
                      <w:b/>
                      <w:iCs/>
                      <w:sz w:val="20"/>
                    </w:rPr>
                  </w:pPr>
                  <w:r w:rsidRPr="00027F85">
                    <w:rPr>
                      <w:b/>
                      <w:iCs/>
                      <w:sz w:val="20"/>
                    </w:rPr>
                    <w:t>Variable</w:t>
                  </w:r>
                </w:p>
              </w:tc>
              <w:tc>
                <w:tcPr>
                  <w:tcW w:w="422" w:type="pct"/>
                </w:tcPr>
                <w:p w14:paraId="0CA188C0" w14:textId="77777777" w:rsidR="00A93834" w:rsidRPr="00027F85" w:rsidRDefault="00A93834" w:rsidP="000C37DB">
                  <w:pPr>
                    <w:spacing w:after="120"/>
                    <w:rPr>
                      <w:b/>
                      <w:iCs/>
                      <w:sz w:val="20"/>
                    </w:rPr>
                  </w:pPr>
                  <w:r w:rsidRPr="00027F85">
                    <w:rPr>
                      <w:b/>
                      <w:iCs/>
                      <w:sz w:val="20"/>
                    </w:rPr>
                    <w:t>Unit</w:t>
                  </w:r>
                </w:p>
              </w:tc>
              <w:tc>
                <w:tcPr>
                  <w:tcW w:w="3629" w:type="pct"/>
                </w:tcPr>
                <w:p w14:paraId="2C07D311" w14:textId="77777777" w:rsidR="00A93834" w:rsidRPr="00027F85" w:rsidRDefault="00A93834" w:rsidP="000C37DB">
                  <w:pPr>
                    <w:spacing w:after="120"/>
                    <w:rPr>
                      <w:b/>
                      <w:iCs/>
                      <w:sz w:val="20"/>
                    </w:rPr>
                  </w:pPr>
                  <w:r w:rsidRPr="00027F85">
                    <w:rPr>
                      <w:b/>
                      <w:iCs/>
                      <w:sz w:val="20"/>
                    </w:rPr>
                    <w:t>Definition</w:t>
                  </w:r>
                </w:p>
              </w:tc>
            </w:tr>
            <w:tr w:rsidR="00A93834" w:rsidRPr="00027F85" w14:paraId="714F2AE5" w14:textId="77777777" w:rsidTr="000C37DB">
              <w:trPr>
                <w:cantSplit/>
              </w:trPr>
              <w:tc>
                <w:tcPr>
                  <w:tcW w:w="949" w:type="pct"/>
                </w:tcPr>
                <w:p w14:paraId="7F082466" w14:textId="77777777" w:rsidR="00A93834" w:rsidRPr="00027F85" w:rsidRDefault="00A93834" w:rsidP="000C37DB">
                  <w:pPr>
                    <w:spacing w:after="60"/>
                    <w:rPr>
                      <w:iCs/>
                      <w:sz w:val="20"/>
                    </w:rPr>
                  </w:pPr>
                  <w:r w:rsidRPr="00027F85">
                    <w:rPr>
                      <w:iCs/>
                      <w:sz w:val="20"/>
                    </w:rPr>
                    <w:t>MRASBAMT</w:t>
                  </w:r>
                  <w:r>
                    <w:rPr>
                      <w:iCs/>
                      <w:sz w:val="20"/>
                    </w:rPr>
                    <w:t xml:space="preserve"> </w:t>
                  </w:r>
                  <w:r w:rsidRPr="00027F85">
                    <w:rPr>
                      <w:i/>
                      <w:iCs/>
                      <w:sz w:val="20"/>
                      <w:vertAlign w:val="subscript"/>
                    </w:rPr>
                    <w:t>q, r,</w:t>
                  </w:r>
                  <w:r>
                    <w:rPr>
                      <w:i/>
                      <w:iCs/>
                      <w:sz w:val="20"/>
                      <w:vertAlign w:val="subscript"/>
                    </w:rPr>
                    <w:t xml:space="preserve"> </w:t>
                  </w:r>
                  <w:r w:rsidRPr="00027F85">
                    <w:rPr>
                      <w:i/>
                      <w:iCs/>
                      <w:sz w:val="20"/>
                      <w:vertAlign w:val="subscript"/>
                    </w:rPr>
                    <w:t>h</w:t>
                  </w:r>
                </w:p>
              </w:tc>
              <w:tc>
                <w:tcPr>
                  <w:tcW w:w="422" w:type="pct"/>
                </w:tcPr>
                <w:p w14:paraId="7669468D" w14:textId="77777777" w:rsidR="00A93834" w:rsidRPr="00027F85" w:rsidRDefault="00A93834" w:rsidP="000C37DB">
                  <w:pPr>
                    <w:spacing w:after="60"/>
                    <w:rPr>
                      <w:iCs/>
                      <w:sz w:val="20"/>
                    </w:rPr>
                  </w:pPr>
                  <w:r w:rsidRPr="00027F85">
                    <w:rPr>
                      <w:iCs/>
                      <w:sz w:val="20"/>
                    </w:rPr>
                    <w:t xml:space="preserve">$ </w:t>
                  </w:r>
                </w:p>
              </w:tc>
              <w:tc>
                <w:tcPr>
                  <w:tcW w:w="3629" w:type="pct"/>
                </w:tcPr>
                <w:p w14:paraId="3FC485D6" w14:textId="77777777" w:rsidR="00A93834" w:rsidRPr="00027F85" w:rsidRDefault="00A93834" w:rsidP="000C37DB">
                  <w:pPr>
                    <w:spacing w:after="60"/>
                    <w:rPr>
                      <w:i/>
                      <w:iCs/>
                      <w:sz w:val="20"/>
                    </w:rPr>
                  </w:pPr>
                  <w:r w:rsidRPr="00027F85">
                    <w:rPr>
                      <w:i/>
                      <w:iCs/>
                      <w:sz w:val="20"/>
                    </w:rPr>
                    <w:t>Must-Run Alternative Standby Amount per QSE per Resource by hour</w:t>
                  </w:r>
                  <w:r w:rsidRPr="00027F85">
                    <w:rPr>
                      <w:iCs/>
                      <w:sz w:val="20"/>
                    </w:rPr>
                    <w:t xml:space="preserve">—The hourly standby payment amount for </w:t>
                  </w:r>
                  <w:r>
                    <w:rPr>
                      <w:iCs/>
                      <w:sz w:val="20"/>
                    </w:rPr>
                    <w:t>MRA</w:t>
                  </w:r>
                  <w:r w:rsidRPr="00027F85">
                    <w:rPr>
                      <w:iCs/>
                      <w:sz w:val="20"/>
                    </w:rPr>
                    <w:t xml:space="preserve"> </w:t>
                  </w:r>
                  <w:r w:rsidRPr="00027F85">
                    <w:rPr>
                      <w:i/>
                      <w:iCs/>
                      <w:sz w:val="20"/>
                    </w:rPr>
                    <w:t xml:space="preserve">r </w:t>
                  </w:r>
                  <w:r w:rsidRPr="00027F85">
                    <w:rPr>
                      <w:iCs/>
                      <w:sz w:val="20"/>
                    </w:rPr>
                    <w:t xml:space="preserve">represented by QSE </w:t>
                  </w:r>
                  <w:r w:rsidRPr="00027F85">
                    <w:rPr>
                      <w:i/>
                      <w:iCs/>
                      <w:sz w:val="20"/>
                    </w:rPr>
                    <w:t>q</w:t>
                  </w:r>
                  <w:r w:rsidRPr="00027F85">
                    <w:rPr>
                      <w:sz w:val="20"/>
                    </w:rPr>
                    <w:t>, for the hour</w:t>
                  </w:r>
                  <w:r>
                    <w:rPr>
                      <w:sz w:val="20"/>
                    </w:rPr>
                    <w:t xml:space="preserve"> </w:t>
                  </w:r>
                  <w:r w:rsidRPr="002E75F3">
                    <w:rPr>
                      <w:i/>
                      <w:sz w:val="20"/>
                    </w:rPr>
                    <w:t>h</w:t>
                  </w:r>
                  <w:r w:rsidRPr="00027F85">
                    <w:rPr>
                      <w:iCs/>
                      <w:sz w:val="20"/>
                    </w:rPr>
                    <w:t>.</w:t>
                  </w:r>
                  <w:r>
                    <w:rPr>
                      <w:iCs/>
                      <w:sz w:val="20"/>
                    </w:rPr>
                    <w:t xml:space="preserve">  </w:t>
                  </w:r>
                  <w:r w:rsidRPr="00027F85">
                    <w:rPr>
                      <w:iCs/>
                      <w:sz w:val="20"/>
                    </w:rPr>
                    <w:t xml:space="preserve">Where for a Combined Cycle Train, the Resource </w:t>
                  </w:r>
                  <w:r w:rsidRPr="00027F85">
                    <w:rPr>
                      <w:i/>
                      <w:iCs/>
                      <w:sz w:val="20"/>
                    </w:rPr>
                    <w:t xml:space="preserve">r </w:t>
                  </w:r>
                  <w:r w:rsidRPr="00027F85">
                    <w:rPr>
                      <w:iCs/>
                      <w:sz w:val="20"/>
                    </w:rPr>
                    <w:t>is a Combined Cycle Train.</w:t>
                  </w:r>
                </w:p>
              </w:tc>
            </w:tr>
            <w:tr w:rsidR="00A93834" w:rsidRPr="00027F85" w14:paraId="18CB000B" w14:textId="77777777" w:rsidTr="000C37DB">
              <w:trPr>
                <w:cantSplit/>
              </w:trPr>
              <w:tc>
                <w:tcPr>
                  <w:tcW w:w="949" w:type="pct"/>
                </w:tcPr>
                <w:p w14:paraId="052D9053" w14:textId="77777777" w:rsidR="00A93834" w:rsidRPr="00027F85" w:rsidRDefault="00A93834" w:rsidP="000C37DB">
                  <w:pPr>
                    <w:spacing w:after="60"/>
                    <w:rPr>
                      <w:iCs/>
                      <w:sz w:val="20"/>
                    </w:rPr>
                  </w:pPr>
                  <w:r w:rsidRPr="00027F85">
                    <w:rPr>
                      <w:iCs/>
                      <w:sz w:val="20"/>
                    </w:rPr>
                    <w:t xml:space="preserve">MRASBPR </w:t>
                  </w:r>
                  <w:r w:rsidRPr="00027F85">
                    <w:rPr>
                      <w:i/>
                      <w:iCs/>
                      <w:sz w:val="20"/>
                      <w:vertAlign w:val="subscript"/>
                    </w:rPr>
                    <w:t>q, r</w:t>
                  </w:r>
                  <w:r>
                    <w:rPr>
                      <w:i/>
                      <w:iCs/>
                      <w:sz w:val="20"/>
                      <w:vertAlign w:val="subscript"/>
                    </w:rPr>
                    <w:t>, m</w:t>
                  </w:r>
                </w:p>
              </w:tc>
              <w:tc>
                <w:tcPr>
                  <w:tcW w:w="422" w:type="pct"/>
                </w:tcPr>
                <w:p w14:paraId="400680D1" w14:textId="77777777" w:rsidR="00A93834" w:rsidRPr="00027F85" w:rsidRDefault="00A93834" w:rsidP="000C37DB">
                  <w:pPr>
                    <w:spacing w:after="60"/>
                    <w:rPr>
                      <w:iCs/>
                      <w:sz w:val="20"/>
                    </w:rPr>
                  </w:pPr>
                  <w:r w:rsidRPr="00027F85">
                    <w:rPr>
                      <w:iCs/>
                      <w:sz w:val="20"/>
                    </w:rPr>
                    <w:t>$/MW per hour</w:t>
                  </w:r>
                </w:p>
              </w:tc>
              <w:tc>
                <w:tcPr>
                  <w:tcW w:w="3629" w:type="pct"/>
                </w:tcPr>
                <w:p w14:paraId="5488A266" w14:textId="77777777" w:rsidR="00A93834" w:rsidRPr="00027F85" w:rsidRDefault="00A93834" w:rsidP="000C37DB">
                  <w:pPr>
                    <w:spacing w:after="60"/>
                    <w:rPr>
                      <w:i/>
                      <w:iCs/>
                      <w:sz w:val="20"/>
                    </w:rPr>
                  </w:pPr>
                  <w:r w:rsidRPr="00027F85">
                    <w:rPr>
                      <w:i/>
                      <w:iCs/>
                      <w:sz w:val="20"/>
                    </w:rPr>
                    <w:t>Must-Run Alternative Standby Price per QSE per Resource per MW per hour</w:t>
                  </w:r>
                  <w:r w:rsidRPr="00027F85">
                    <w:rPr>
                      <w:iCs/>
                      <w:sz w:val="20"/>
                    </w:rPr>
                    <w:t xml:space="preserve">—The hourly standby price per MW for </w:t>
                  </w:r>
                  <w:r>
                    <w:rPr>
                      <w:iCs/>
                      <w:sz w:val="20"/>
                    </w:rPr>
                    <w:t>MRA</w:t>
                  </w:r>
                  <w:r w:rsidRPr="00027F85">
                    <w:rPr>
                      <w:iCs/>
                      <w:sz w:val="20"/>
                    </w:rPr>
                    <w:t xml:space="preserve"> </w:t>
                  </w:r>
                  <w:r w:rsidRPr="00027F85">
                    <w:rPr>
                      <w:i/>
                      <w:iCs/>
                      <w:sz w:val="20"/>
                    </w:rPr>
                    <w:t xml:space="preserve">r </w:t>
                  </w:r>
                  <w:r w:rsidRPr="00027F85">
                    <w:rPr>
                      <w:iCs/>
                      <w:sz w:val="20"/>
                    </w:rPr>
                    <w:t xml:space="preserve">represented by QSE </w:t>
                  </w:r>
                  <w:r w:rsidRPr="00027F85">
                    <w:rPr>
                      <w:i/>
                      <w:iCs/>
                      <w:sz w:val="20"/>
                    </w:rPr>
                    <w:t>q</w:t>
                  </w:r>
                  <w:r w:rsidRPr="00027F85">
                    <w:rPr>
                      <w:sz w:val="20"/>
                    </w:rPr>
                    <w:t xml:space="preserve">, for the </w:t>
                  </w:r>
                  <w:r>
                    <w:rPr>
                      <w:sz w:val="20"/>
                    </w:rPr>
                    <w:t>month</w:t>
                  </w:r>
                  <w:r w:rsidRPr="00027F85">
                    <w:rPr>
                      <w:sz w:val="20"/>
                    </w:rPr>
                    <w:t xml:space="preserve"> </w:t>
                  </w:r>
                  <w:r w:rsidRPr="002E75F3">
                    <w:rPr>
                      <w:i/>
                      <w:sz w:val="20"/>
                    </w:rPr>
                    <w:t>m</w:t>
                  </w:r>
                  <w:r w:rsidRPr="00027F85">
                    <w:rPr>
                      <w:iCs/>
                      <w:sz w:val="20"/>
                    </w:rPr>
                    <w:t xml:space="preserve">.  Where for a Combined Cycle Train, the Resource </w:t>
                  </w:r>
                  <w:r w:rsidRPr="00027F85">
                    <w:rPr>
                      <w:i/>
                      <w:iCs/>
                      <w:sz w:val="20"/>
                    </w:rPr>
                    <w:t xml:space="preserve">r </w:t>
                  </w:r>
                  <w:r w:rsidRPr="00027F85">
                    <w:rPr>
                      <w:iCs/>
                      <w:sz w:val="20"/>
                    </w:rPr>
                    <w:t>is a Combined Cycle Train.</w:t>
                  </w:r>
                </w:p>
              </w:tc>
            </w:tr>
            <w:tr w:rsidR="00A93834" w:rsidRPr="00027F85" w14:paraId="27503E28" w14:textId="77777777" w:rsidTr="000C37DB">
              <w:trPr>
                <w:cantSplit/>
              </w:trPr>
              <w:tc>
                <w:tcPr>
                  <w:tcW w:w="949" w:type="pct"/>
                </w:tcPr>
                <w:p w14:paraId="3ECD696F" w14:textId="77777777" w:rsidR="00A93834" w:rsidRPr="00845E5C" w:rsidRDefault="00A93834" w:rsidP="000C37DB">
                  <w:pPr>
                    <w:spacing w:after="60"/>
                    <w:rPr>
                      <w:iCs/>
                      <w:sz w:val="20"/>
                    </w:rPr>
                  </w:pPr>
                  <w:r w:rsidRPr="00590FA9">
                    <w:rPr>
                      <w:sz w:val="20"/>
                    </w:rPr>
                    <w:t>MRAEPRF</w:t>
                  </w:r>
                  <w:r w:rsidRPr="00590FA9">
                    <w:rPr>
                      <w:i/>
                      <w:sz w:val="20"/>
                      <w:vertAlign w:val="subscript"/>
                    </w:rPr>
                    <w:t xml:space="preserve"> q, r, m</w:t>
                  </w:r>
                </w:p>
              </w:tc>
              <w:tc>
                <w:tcPr>
                  <w:tcW w:w="422" w:type="pct"/>
                </w:tcPr>
                <w:p w14:paraId="69528D15" w14:textId="77777777" w:rsidR="00A93834" w:rsidRPr="00027F85" w:rsidRDefault="00A93834" w:rsidP="000C37DB">
                  <w:pPr>
                    <w:spacing w:after="60"/>
                    <w:rPr>
                      <w:iCs/>
                      <w:sz w:val="20"/>
                    </w:rPr>
                  </w:pPr>
                  <w:r>
                    <w:rPr>
                      <w:iCs/>
                      <w:sz w:val="20"/>
                    </w:rPr>
                    <w:t>N</w:t>
                  </w:r>
                  <w:r w:rsidRPr="00027F85">
                    <w:rPr>
                      <w:iCs/>
                      <w:sz w:val="20"/>
                    </w:rPr>
                    <w:t>one</w:t>
                  </w:r>
                </w:p>
              </w:tc>
              <w:tc>
                <w:tcPr>
                  <w:tcW w:w="3629" w:type="pct"/>
                </w:tcPr>
                <w:p w14:paraId="1EFB3C97" w14:textId="77777777" w:rsidR="00A93834" w:rsidRPr="00590FA9" w:rsidRDefault="00A93834" w:rsidP="000C37DB">
                  <w:pPr>
                    <w:tabs>
                      <w:tab w:val="left" w:pos="1080"/>
                      <w:tab w:val="left" w:pos="5940"/>
                      <w:tab w:val="left" w:pos="6300"/>
                      <w:tab w:val="left" w:pos="6840"/>
                    </w:tabs>
                    <w:rPr>
                      <w:lang w:val="pt-BR"/>
                    </w:rPr>
                  </w:pPr>
                  <w:r w:rsidRPr="00F60B02">
                    <w:rPr>
                      <w:i/>
                      <w:iCs/>
                      <w:sz w:val="20"/>
                    </w:rPr>
                    <w:t xml:space="preserve">Must-Run Alternative Event Performance Reduction </w:t>
                  </w:r>
                  <w:r w:rsidRPr="00F60B02">
                    <w:rPr>
                      <w:i/>
                      <w:sz w:val="20"/>
                    </w:rPr>
                    <w:t>Factor per QSE</w:t>
                  </w:r>
                  <w:r>
                    <w:rPr>
                      <w:i/>
                      <w:sz w:val="20"/>
                    </w:rPr>
                    <w:t xml:space="preserve"> per Resource</w:t>
                  </w:r>
                  <w:r w:rsidRPr="00F60B02">
                    <w:rPr>
                      <w:sz w:val="20"/>
                    </w:rPr>
                    <w:t xml:space="preserve">—The </w:t>
                  </w:r>
                  <w:r>
                    <w:rPr>
                      <w:sz w:val="20"/>
                    </w:rPr>
                    <w:t>E</w:t>
                  </w:r>
                  <w:r w:rsidRPr="00F60B02">
                    <w:rPr>
                      <w:sz w:val="20"/>
                    </w:rPr>
                    <w:t xml:space="preserve">vent </w:t>
                  </w:r>
                  <w:r>
                    <w:rPr>
                      <w:sz w:val="20"/>
                    </w:rPr>
                    <w:t>P</w:t>
                  </w:r>
                  <w:r w:rsidRPr="00F60B02">
                    <w:rPr>
                      <w:sz w:val="20"/>
                    </w:rPr>
                    <w:t xml:space="preserve">erformance </w:t>
                  </w:r>
                  <w:r>
                    <w:rPr>
                      <w:sz w:val="20"/>
                    </w:rPr>
                    <w:t>R</w:t>
                  </w:r>
                  <w:r w:rsidRPr="00F60B02">
                    <w:rPr>
                      <w:sz w:val="20"/>
                    </w:rPr>
                    <w:t xml:space="preserve">eduction </w:t>
                  </w:r>
                  <w:r>
                    <w:rPr>
                      <w:sz w:val="20"/>
                    </w:rPr>
                    <w:t>F</w:t>
                  </w:r>
                  <w:r w:rsidRPr="00F60B02">
                    <w:rPr>
                      <w:sz w:val="20"/>
                    </w:rPr>
                    <w:t xml:space="preserve">actor of the </w:t>
                  </w:r>
                  <w:r>
                    <w:rPr>
                      <w:sz w:val="20"/>
                    </w:rPr>
                    <w:t>MRA</w:t>
                  </w:r>
                  <w:r w:rsidRPr="00F60B02">
                    <w:rPr>
                      <w:i/>
                      <w:iCs/>
                      <w:sz w:val="20"/>
                    </w:rPr>
                    <w:t xml:space="preserve"> r </w:t>
                  </w:r>
                  <w:r w:rsidRPr="00F60B02">
                    <w:rPr>
                      <w:iCs/>
                      <w:sz w:val="20"/>
                    </w:rPr>
                    <w:t xml:space="preserve">represented by QSE </w:t>
                  </w:r>
                  <w:r w:rsidRPr="00F60B02">
                    <w:rPr>
                      <w:i/>
                      <w:iCs/>
                      <w:sz w:val="20"/>
                    </w:rPr>
                    <w:t>q</w:t>
                  </w:r>
                  <w:r w:rsidRPr="00F60B02">
                    <w:rPr>
                      <w:sz w:val="20"/>
                    </w:rPr>
                    <w:t>, for each hour of the month m</w:t>
                  </w:r>
                  <w:r>
                    <w:rPr>
                      <w:sz w:val="20"/>
                    </w:rPr>
                    <w:t>, as</w:t>
                  </w:r>
                  <w:r w:rsidRPr="00F60B02">
                    <w:rPr>
                      <w:sz w:val="20"/>
                    </w:rPr>
                    <w:t xml:space="preserve"> calculated per </w:t>
                  </w:r>
                  <w:r>
                    <w:rPr>
                      <w:sz w:val="20"/>
                    </w:rPr>
                    <w:t>S</w:t>
                  </w:r>
                  <w:r w:rsidRPr="00F60B02">
                    <w:rPr>
                      <w:sz w:val="20"/>
                    </w:rPr>
                    <w:t>ection 3.14.</w:t>
                  </w:r>
                  <w:r>
                    <w:rPr>
                      <w:sz w:val="20"/>
                    </w:rPr>
                    <w:t>4.6.5,</w:t>
                  </w:r>
                  <w:r w:rsidRPr="00F60B02">
                    <w:rPr>
                      <w:sz w:val="20"/>
                    </w:rPr>
                    <w:t xml:space="preserve"> </w:t>
                  </w:r>
                  <w:r>
                    <w:rPr>
                      <w:sz w:val="20"/>
                    </w:rPr>
                    <w:t xml:space="preserve">MRA </w:t>
                  </w:r>
                  <w:r w:rsidRPr="00F60B02">
                    <w:rPr>
                      <w:sz w:val="20"/>
                    </w:rPr>
                    <w:t>Event Performance Measurement and Verification</w:t>
                  </w:r>
                  <w:r>
                    <w:rPr>
                      <w:sz w:val="20"/>
                    </w:rPr>
                    <w:t xml:space="preserve">.  </w:t>
                  </w:r>
                  <w:r w:rsidRPr="00F60B02">
                    <w:rPr>
                      <w:sz w:val="20"/>
                    </w:rPr>
                    <w:t xml:space="preserve">If the MRAEPRF </w:t>
                  </w:r>
                  <w:r>
                    <w:rPr>
                      <w:sz w:val="20"/>
                    </w:rPr>
                    <w:t xml:space="preserve">for </w:t>
                  </w:r>
                  <w:r w:rsidRPr="00F60B02">
                    <w:rPr>
                      <w:sz w:val="20"/>
                    </w:rPr>
                    <w:t xml:space="preserve">the month is not </w:t>
                  </w:r>
                  <w:proofErr w:type="gramStart"/>
                  <w:r w:rsidRPr="00F60B02">
                    <w:rPr>
                      <w:sz w:val="20"/>
                    </w:rPr>
                    <w:t>available</w:t>
                  </w:r>
                  <w:proofErr w:type="gramEnd"/>
                  <w:r w:rsidRPr="00F60B02">
                    <w:rPr>
                      <w:sz w:val="20"/>
                    </w:rPr>
                    <w:t xml:space="preserve"> then the most recent MRAEPRF prior to month of the Operating Day shall be used. </w:t>
                  </w:r>
                  <w:r>
                    <w:rPr>
                      <w:sz w:val="20"/>
                    </w:rPr>
                    <w:t xml:space="preserve"> </w:t>
                  </w:r>
                  <w:r w:rsidRPr="00F60B02">
                    <w:rPr>
                      <w:sz w:val="20"/>
                    </w:rPr>
                    <w:t xml:space="preserve">If no previous MRAEPRF is </w:t>
                  </w:r>
                  <w:proofErr w:type="gramStart"/>
                  <w:r w:rsidRPr="00F60B02">
                    <w:rPr>
                      <w:sz w:val="20"/>
                    </w:rPr>
                    <w:t>available</w:t>
                  </w:r>
                  <w:proofErr w:type="gramEnd"/>
                  <w:r w:rsidRPr="00F60B02">
                    <w:rPr>
                      <w:sz w:val="20"/>
                    </w:rPr>
                    <w:t xml:space="preserve"> then MRAEPRF shall be set to 1</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70EFBBF3" w14:textId="77777777" w:rsidTr="000C37DB">
              <w:trPr>
                <w:cantSplit/>
              </w:trPr>
              <w:tc>
                <w:tcPr>
                  <w:tcW w:w="949" w:type="pct"/>
                </w:tcPr>
                <w:p w14:paraId="4C6D3B14" w14:textId="77777777" w:rsidR="00A93834" w:rsidRPr="00027F85" w:rsidRDefault="00A93834" w:rsidP="000C37DB">
                  <w:pPr>
                    <w:spacing w:after="60"/>
                    <w:rPr>
                      <w:sz w:val="20"/>
                    </w:rPr>
                  </w:pPr>
                  <w:r w:rsidRPr="00027F85">
                    <w:rPr>
                      <w:sz w:val="20"/>
                    </w:rPr>
                    <w:t>MRA</w:t>
                  </w:r>
                  <w:del w:id="9" w:author="ERCOT" w:date="2024-09-05T19:46:00Z">
                    <w:r w:rsidDel="00B456D2">
                      <w:rPr>
                        <w:sz w:val="20"/>
                      </w:rPr>
                      <w:delText>G</w:delText>
                    </w:r>
                  </w:del>
                  <w:r w:rsidRPr="00590FA9">
                    <w:rPr>
                      <w:sz w:val="20"/>
                    </w:rPr>
                    <w:t>R</w:t>
                  </w:r>
                  <w:r w:rsidRPr="00845E5C">
                    <w:rPr>
                      <w:sz w:val="20"/>
                    </w:rPr>
                    <w:t xml:space="preserve">CRF </w:t>
                  </w:r>
                  <w:r w:rsidRPr="007B68C7">
                    <w:rPr>
                      <w:i/>
                      <w:sz w:val="20"/>
                      <w:vertAlign w:val="subscript"/>
                    </w:rPr>
                    <w:t>q, r, m</w:t>
                  </w:r>
                </w:p>
              </w:tc>
              <w:tc>
                <w:tcPr>
                  <w:tcW w:w="422" w:type="pct"/>
                </w:tcPr>
                <w:p w14:paraId="15805119" w14:textId="77777777" w:rsidR="00A93834" w:rsidRPr="00027F85" w:rsidRDefault="00A93834" w:rsidP="000C37DB">
                  <w:pPr>
                    <w:spacing w:after="60"/>
                    <w:rPr>
                      <w:iCs/>
                      <w:sz w:val="20"/>
                    </w:rPr>
                  </w:pPr>
                  <w:r w:rsidRPr="00027F85">
                    <w:rPr>
                      <w:iCs/>
                      <w:sz w:val="20"/>
                    </w:rPr>
                    <w:t>None</w:t>
                  </w:r>
                </w:p>
              </w:tc>
              <w:tc>
                <w:tcPr>
                  <w:tcW w:w="3629" w:type="pct"/>
                </w:tcPr>
                <w:p w14:paraId="76B3F5F5" w14:textId="77777777" w:rsidR="00A93834" w:rsidRPr="00027F85" w:rsidRDefault="00A93834" w:rsidP="000C37DB">
                  <w:pPr>
                    <w:spacing w:after="60"/>
                    <w:rPr>
                      <w:i/>
                      <w:sz w:val="20"/>
                    </w:rPr>
                  </w:pPr>
                  <w:r w:rsidRPr="00027F85">
                    <w:rPr>
                      <w:i/>
                      <w:iCs/>
                      <w:sz w:val="20"/>
                    </w:rPr>
                    <w:t xml:space="preserve">Must-Run Alternative </w:t>
                  </w:r>
                  <w:r>
                    <w:rPr>
                      <w:i/>
                      <w:iCs/>
                      <w:sz w:val="20"/>
                    </w:rPr>
                    <w:t xml:space="preserve">Generation </w:t>
                  </w:r>
                  <w:r w:rsidRPr="00027F85">
                    <w:rPr>
                      <w:i/>
                      <w:iCs/>
                      <w:sz w:val="20"/>
                    </w:rPr>
                    <w:t xml:space="preserve">Resource </w:t>
                  </w:r>
                  <w:ins w:id="10" w:author="ERCOT" w:date="2024-09-05T19:46:00Z">
                    <w:r>
                      <w:rPr>
                        <w:i/>
                        <w:iCs/>
                        <w:sz w:val="20"/>
                      </w:rPr>
                      <w:t xml:space="preserve">or ESR </w:t>
                    </w:r>
                  </w:ins>
                  <w:r w:rsidRPr="00027F85">
                    <w:rPr>
                      <w:i/>
                      <w:sz w:val="20"/>
                    </w:rPr>
                    <w:t xml:space="preserve">Capacity Reduction Factor per QSE per Resource per month </w:t>
                  </w:r>
                  <w:r w:rsidRPr="00027F85">
                    <w:rPr>
                      <w:sz w:val="20"/>
                    </w:rPr>
                    <w:t xml:space="preserve">—The capacity reduction factor of the </w:t>
                  </w:r>
                  <w:r>
                    <w:rPr>
                      <w:sz w:val="20"/>
                    </w:rPr>
                    <w:t>Generation Resource</w:t>
                  </w:r>
                  <w:r w:rsidRPr="00027F85">
                    <w:rPr>
                      <w:sz w:val="20"/>
                    </w:rPr>
                    <w:t xml:space="preserve"> </w:t>
                  </w:r>
                  <w:ins w:id="11" w:author="ERCOT" w:date="2024-09-05T19:46:00Z">
                    <w:r>
                      <w:rPr>
                        <w:sz w:val="20"/>
                      </w:rPr>
                      <w:t xml:space="preserve">or ESR </w:t>
                    </w:r>
                  </w:ins>
                  <w:r>
                    <w:rPr>
                      <w:sz w:val="20"/>
                    </w:rPr>
                    <w:t>MRA</w:t>
                  </w:r>
                  <w:r w:rsidRPr="00027F85">
                    <w:rPr>
                      <w:i/>
                      <w:iCs/>
                      <w:sz w:val="20"/>
                    </w:rPr>
                    <w:t xml:space="preserve"> r </w:t>
                  </w:r>
                  <w:r w:rsidRPr="00027F85">
                    <w:rPr>
                      <w:iCs/>
                      <w:sz w:val="20"/>
                    </w:rPr>
                    <w:t xml:space="preserve">represented by QSE </w:t>
                  </w:r>
                  <w:r w:rsidRPr="00027F85">
                    <w:rPr>
                      <w:i/>
                      <w:iCs/>
                      <w:sz w:val="20"/>
                    </w:rPr>
                    <w:t>q</w:t>
                  </w:r>
                  <w:r w:rsidRPr="00027F85">
                    <w:rPr>
                      <w:sz w:val="20"/>
                    </w:rPr>
                    <w:t xml:space="preserve">, for each hour of the month </w:t>
                  </w:r>
                  <w:r w:rsidRPr="002E75F3">
                    <w:rPr>
                      <w:i/>
                      <w:sz w:val="20"/>
                    </w:rPr>
                    <w:t>m</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1D43CF83" w14:textId="77777777" w:rsidTr="000C37DB">
              <w:trPr>
                <w:cantSplit/>
              </w:trPr>
              <w:tc>
                <w:tcPr>
                  <w:tcW w:w="949" w:type="pct"/>
                </w:tcPr>
                <w:p w14:paraId="380A5489" w14:textId="77777777" w:rsidR="00A93834" w:rsidRPr="00027F85" w:rsidRDefault="00A93834" w:rsidP="000C37DB">
                  <w:pPr>
                    <w:spacing w:after="60"/>
                    <w:rPr>
                      <w:iCs/>
                      <w:sz w:val="20"/>
                    </w:rPr>
                  </w:pPr>
                  <w:r w:rsidRPr="00027F85">
                    <w:rPr>
                      <w:sz w:val="20"/>
                    </w:rPr>
                    <w:lastRenderedPageBreak/>
                    <w:t>MRACCAP</w:t>
                  </w:r>
                  <w:r w:rsidRPr="00027F85">
                    <w:rPr>
                      <w:sz w:val="20"/>
                      <w:vertAlign w:val="subscript"/>
                    </w:rPr>
                    <w:t xml:space="preserve"> </w:t>
                  </w:r>
                  <w:r w:rsidRPr="00027F85">
                    <w:rPr>
                      <w:i/>
                      <w:sz w:val="20"/>
                      <w:vertAlign w:val="subscript"/>
                    </w:rPr>
                    <w:t>q, r</w:t>
                  </w:r>
                  <w:r>
                    <w:rPr>
                      <w:i/>
                      <w:sz w:val="20"/>
                      <w:vertAlign w:val="subscript"/>
                    </w:rPr>
                    <w:t>,</w:t>
                  </w:r>
                  <w:r w:rsidRPr="00BC5190">
                    <w:rPr>
                      <w:i/>
                      <w:sz w:val="20"/>
                      <w:vertAlign w:val="subscript"/>
                    </w:rPr>
                    <w:t xml:space="preserve"> </w:t>
                  </w:r>
                  <w:r w:rsidRPr="00590FA9">
                    <w:rPr>
                      <w:i/>
                      <w:iCs/>
                      <w:sz w:val="20"/>
                      <w:vertAlign w:val="subscript"/>
                    </w:rPr>
                    <w:t>m</w:t>
                  </w:r>
                </w:p>
              </w:tc>
              <w:tc>
                <w:tcPr>
                  <w:tcW w:w="422" w:type="pct"/>
                </w:tcPr>
                <w:p w14:paraId="7F59DDF6" w14:textId="77777777" w:rsidR="00A93834" w:rsidRPr="00027F85" w:rsidRDefault="00A93834" w:rsidP="000C37DB">
                  <w:pPr>
                    <w:spacing w:after="60"/>
                    <w:rPr>
                      <w:iCs/>
                      <w:sz w:val="20"/>
                    </w:rPr>
                  </w:pPr>
                  <w:r w:rsidRPr="00027F85">
                    <w:rPr>
                      <w:iCs/>
                      <w:sz w:val="20"/>
                    </w:rPr>
                    <w:t>MW</w:t>
                  </w:r>
                </w:p>
              </w:tc>
              <w:tc>
                <w:tcPr>
                  <w:tcW w:w="3629" w:type="pct"/>
                </w:tcPr>
                <w:p w14:paraId="35A53089" w14:textId="77777777" w:rsidR="00A93834" w:rsidRPr="00027F85" w:rsidRDefault="00A93834" w:rsidP="000C37DB">
                  <w:pPr>
                    <w:spacing w:after="60"/>
                    <w:rPr>
                      <w:i/>
                      <w:iCs/>
                      <w:sz w:val="20"/>
                    </w:rPr>
                  </w:pPr>
                  <w:r w:rsidRPr="00027F85">
                    <w:rPr>
                      <w:i/>
                      <w:sz w:val="20"/>
                    </w:rPr>
                    <w:t>Must-Run Alternative Contrac</w:t>
                  </w:r>
                  <w:r>
                    <w:rPr>
                      <w:i/>
                      <w:sz w:val="20"/>
                    </w:rPr>
                    <w:t>t</w:t>
                  </w:r>
                  <w:r w:rsidRPr="00027F85">
                    <w:rPr>
                      <w:i/>
                      <w:sz w:val="20"/>
                    </w:rPr>
                    <w:t xml:space="preserve"> Capacity per QSE per Resource</w:t>
                  </w:r>
                  <w:r w:rsidRPr="00027F85">
                    <w:rPr>
                      <w:sz w:val="20"/>
                    </w:rPr>
                    <w:t xml:space="preserve">—The capacity of </w:t>
                  </w:r>
                  <w:r>
                    <w:rPr>
                      <w:sz w:val="20"/>
                    </w:rPr>
                    <w:t>MRA</w:t>
                  </w:r>
                  <w:r w:rsidRPr="00027F85">
                    <w:rPr>
                      <w:sz w:val="20"/>
                    </w:rPr>
                    <w:t xml:space="preserve"> </w:t>
                  </w:r>
                  <w:r w:rsidRPr="00027F85">
                    <w:rPr>
                      <w:i/>
                      <w:sz w:val="20"/>
                    </w:rPr>
                    <w:t>r</w:t>
                  </w:r>
                  <w:r w:rsidRPr="00027F85">
                    <w:rPr>
                      <w:sz w:val="20"/>
                    </w:rPr>
                    <w:t xml:space="preserve"> represented by QSE </w:t>
                  </w:r>
                  <w:r w:rsidRPr="00027F85">
                    <w:rPr>
                      <w:i/>
                      <w:sz w:val="20"/>
                    </w:rPr>
                    <w:t>q</w:t>
                  </w:r>
                  <w:r w:rsidRPr="00027F85">
                    <w:rPr>
                      <w:sz w:val="20"/>
                    </w:rPr>
                    <w:t xml:space="preserve"> as specified in the MRA Agreement, for the </w:t>
                  </w:r>
                  <w:r>
                    <w:rPr>
                      <w:sz w:val="20"/>
                    </w:rPr>
                    <w:t xml:space="preserve">MRA Contracted Month </w:t>
                  </w:r>
                  <w:r w:rsidRPr="00BB7973">
                    <w:rPr>
                      <w:i/>
                      <w:sz w:val="20"/>
                    </w:rPr>
                    <w:t>m</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35F0A4BA" w14:textId="77777777" w:rsidTr="000C37DB">
              <w:trPr>
                <w:cantSplit/>
              </w:trPr>
              <w:tc>
                <w:tcPr>
                  <w:tcW w:w="949" w:type="pct"/>
                </w:tcPr>
                <w:p w14:paraId="4D7CA2F7" w14:textId="77777777" w:rsidR="00A93834" w:rsidRPr="00027F85" w:rsidRDefault="00A93834" w:rsidP="000C37DB">
                  <w:pPr>
                    <w:spacing w:after="60"/>
                    <w:rPr>
                      <w:sz w:val="20"/>
                    </w:rPr>
                  </w:pPr>
                  <w:r w:rsidRPr="00027F85">
                    <w:rPr>
                      <w:sz w:val="20"/>
                    </w:rPr>
                    <w:t xml:space="preserve">MRAARF </w:t>
                  </w:r>
                  <w:r w:rsidRPr="00027F85">
                    <w:rPr>
                      <w:i/>
                      <w:sz w:val="20"/>
                      <w:vertAlign w:val="subscript"/>
                    </w:rPr>
                    <w:t>q, r,</w:t>
                  </w:r>
                  <w:r>
                    <w:rPr>
                      <w:i/>
                      <w:sz w:val="20"/>
                      <w:vertAlign w:val="subscript"/>
                    </w:rPr>
                    <w:t xml:space="preserve"> </w:t>
                  </w:r>
                  <w:r w:rsidRPr="00027F85">
                    <w:rPr>
                      <w:i/>
                      <w:sz w:val="20"/>
                      <w:vertAlign w:val="subscript"/>
                    </w:rPr>
                    <w:t>m</w:t>
                  </w:r>
                </w:p>
              </w:tc>
              <w:tc>
                <w:tcPr>
                  <w:tcW w:w="422" w:type="pct"/>
                </w:tcPr>
                <w:p w14:paraId="4184B76B" w14:textId="77777777" w:rsidR="00A93834" w:rsidRPr="00027F85" w:rsidRDefault="00A93834" w:rsidP="000C37DB">
                  <w:pPr>
                    <w:spacing w:after="60"/>
                    <w:rPr>
                      <w:sz w:val="20"/>
                    </w:rPr>
                  </w:pPr>
                  <w:r w:rsidRPr="00027F85">
                    <w:rPr>
                      <w:sz w:val="20"/>
                    </w:rPr>
                    <w:t>None</w:t>
                  </w:r>
                </w:p>
              </w:tc>
              <w:tc>
                <w:tcPr>
                  <w:tcW w:w="3629" w:type="pct"/>
                </w:tcPr>
                <w:p w14:paraId="1B7D6DF9" w14:textId="77777777" w:rsidR="00A93834" w:rsidRPr="00027F85" w:rsidRDefault="00A93834" w:rsidP="000C37DB">
                  <w:pPr>
                    <w:spacing w:after="60"/>
                    <w:rPr>
                      <w:i/>
                      <w:sz w:val="20"/>
                    </w:rPr>
                  </w:pPr>
                  <w:r w:rsidRPr="00027F85">
                    <w:rPr>
                      <w:i/>
                      <w:sz w:val="20"/>
                    </w:rPr>
                    <w:t xml:space="preserve">Must-Run </w:t>
                  </w:r>
                  <w:r w:rsidRPr="00027F85">
                    <w:rPr>
                      <w:i/>
                      <w:iCs/>
                      <w:sz w:val="20"/>
                    </w:rPr>
                    <w:t xml:space="preserve">Alternative </w:t>
                  </w:r>
                  <w:r w:rsidRPr="00027F85">
                    <w:rPr>
                      <w:i/>
                      <w:sz w:val="20"/>
                    </w:rPr>
                    <w:t>Availability Reduction Factor per QSE per Resource</w:t>
                  </w:r>
                  <w:r w:rsidRPr="00027F85">
                    <w:rPr>
                      <w:sz w:val="20"/>
                    </w:rPr>
                    <w:t xml:space="preserve">—The availability reduction factor of </w:t>
                  </w:r>
                  <w:r>
                    <w:rPr>
                      <w:sz w:val="20"/>
                    </w:rPr>
                    <w:t>MRA</w:t>
                  </w:r>
                  <w:r w:rsidRPr="00027F85">
                    <w:rPr>
                      <w:sz w:val="20"/>
                    </w:rPr>
                    <w:t xml:space="preserve"> </w:t>
                  </w:r>
                  <w:r w:rsidRPr="00027F85">
                    <w:rPr>
                      <w:i/>
                      <w:sz w:val="20"/>
                    </w:rPr>
                    <w:t>r</w:t>
                  </w:r>
                  <w:r w:rsidRPr="00027F85">
                    <w:rPr>
                      <w:sz w:val="20"/>
                    </w:rPr>
                    <w:t xml:space="preserve"> represented by QSE </w:t>
                  </w:r>
                  <w:r w:rsidRPr="00027F85">
                    <w:rPr>
                      <w:i/>
                      <w:sz w:val="20"/>
                    </w:rPr>
                    <w:t>q</w:t>
                  </w:r>
                  <w:r w:rsidRPr="00027F85">
                    <w:rPr>
                      <w:sz w:val="20"/>
                    </w:rPr>
                    <w:t xml:space="preserve">, for each hour of the </w:t>
                  </w:r>
                  <w:r>
                    <w:rPr>
                      <w:sz w:val="20"/>
                    </w:rPr>
                    <w:t xml:space="preserve">MRA Contracted Month </w:t>
                  </w:r>
                  <w:r w:rsidRPr="00BB7973">
                    <w:rPr>
                      <w:i/>
                      <w:sz w:val="20"/>
                    </w:rPr>
                    <w:t>m</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27A2F511" w14:textId="77777777" w:rsidTr="000C37DB">
              <w:trPr>
                <w:cantSplit/>
              </w:trPr>
              <w:tc>
                <w:tcPr>
                  <w:tcW w:w="949" w:type="pct"/>
                </w:tcPr>
                <w:p w14:paraId="6BEC410B" w14:textId="77777777" w:rsidR="00A93834" w:rsidRPr="00590FA9" w:rsidRDefault="00A93834" w:rsidP="000C37DB">
                  <w:pPr>
                    <w:spacing w:after="60"/>
                    <w:rPr>
                      <w:sz w:val="20"/>
                    </w:rPr>
                  </w:pPr>
                  <w:r w:rsidRPr="00027F85">
                    <w:rPr>
                      <w:sz w:val="20"/>
                    </w:rPr>
                    <w:t>MRATCAPA</w:t>
                  </w:r>
                  <w:r w:rsidRPr="00027F85">
                    <w:rPr>
                      <w:sz w:val="20"/>
                      <w:vertAlign w:val="subscript"/>
                    </w:rPr>
                    <w:t xml:space="preserve"> </w:t>
                  </w:r>
                  <w:r w:rsidRPr="00027F85">
                    <w:rPr>
                      <w:i/>
                      <w:sz w:val="20"/>
                      <w:vertAlign w:val="subscript"/>
                    </w:rPr>
                    <w:t>q, r, m</w:t>
                  </w:r>
                </w:p>
              </w:tc>
              <w:tc>
                <w:tcPr>
                  <w:tcW w:w="422" w:type="pct"/>
                </w:tcPr>
                <w:p w14:paraId="61883C27" w14:textId="77777777" w:rsidR="00A93834" w:rsidRPr="007B68C7" w:rsidRDefault="00A93834" w:rsidP="000C37DB">
                  <w:pPr>
                    <w:spacing w:after="60"/>
                    <w:rPr>
                      <w:sz w:val="20"/>
                    </w:rPr>
                  </w:pPr>
                  <w:r w:rsidRPr="00845E5C">
                    <w:rPr>
                      <w:sz w:val="20"/>
                    </w:rPr>
                    <w:t>MW</w:t>
                  </w:r>
                </w:p>
              </w:tc>
              <w:tc>
                <w:tcPr>
                  <w:tcW w:w="3629" w:type="pct"/>
                </w:tcPr>
                <w:p w14:paraId="4278996E" w14:textId="77777777" w:rsidR="00A93834" w:rsidRPr="00845E5C" w:rsidRDefault="00A93834" w:rsidP="000C37DB">
                  <w:pPr>
                    <w:spacing w:after="60"/>
                    <w:rPr>
                      <w:i/>
                      <w:sz w:val="20"/>
                    </w:rPr>
                  </w:pPr>
                  <w:r w:rsidRPr="007B68C7">
                    <w:rPr>
                      <w:i/>
                      <w:sz w:val="20"/>
                    </w:rPr>
                    <w:t xml:space="preserve">Must-Run </w:t>
                  </w:r>
                  <w:r w:rsidRPr="00027F85">
                    <w:rPr>
                      <w:i/>
                      <w:iCs/>
                      <w:sz w:val="20"/>
                    </w:rPr>
                    <w:t xml:space="preserve">Alternative </w:t>
                  </w:r>
                  <w:r w:rsidRPr="00590FA9">
                    <w:rPr>
                      <w:i/>
                      <w:sz w:val="20"/>
                    </w:rPr>
                    <w:t xml:space="preserve">Testing Capacity Adjustment </w:t>
                  </w:r>
                  <w:r w:rsidRPr="00845E5C">
                    <w:rPr>
                      <w:i/>
                      <w:sz w:val="20"/>
                    </w:rPr>
                    <w:t>per month</w:t>
                  </w:r>
                  <w:r w:rsidRPr="00590FA9">
                    <w:rPr>
                      <w:sz w:val="20"/>
                    </w:rPr>
                    <w:t>—The testing capacity adjustment factor</w:t>
                  </w:r>
                  <w:r w:rsidRPr="007B68C7">
                    <w:rPr>
                      <w:sz w:val="20"/>
                    </w:rPr>
                    <w:t xml:space="preserve"> of an </w:t>
                  </w:r>
                  <w:r>
                    <w:rPr>
                      <w:sz w:val="20"/>
                    </w:rPr>
                    <w:t>MRA</w:t>
                  </w:r>
                  <w:r w:rsidRPr="00590FA9">
                    <w:rPr>
                      <w:i/>
                      <w:sz w:val="20"/>
                    </w:rPr>
                    <w:t xml:space="preserve"> r</w:t>
                  </w:r>
                  <w:r w:rsidRPr="00590FA9">
                    <w:rPr>
                      <w:sz w:val="20"/>
                    </w:rPr>
                    <w:t xml:space="preserve"> represented by QSE </w:t>
                  </w:r>
                  <w:r w:rsidRPr="00590FA9">
                    <w:rPr>
                      <w:i/>
                      <w:sz w:val="20"/>
                    </w:rPr>
                    <w:t>q</w:t>
                  </w:r>
                  <w:r w:rsidRPr="00590FA9">
                    <w:rPr>
                      <w:sz w:val="20"/>
                    </w:rPr>
                    <w:t xml:space="preserve">, for </w:t>
                  </w:r>
                  <w:r w:rsidRPr="00845E5C">
                    <w:rPr>
                      <w:sz w:val="20"/>
                    </w:rPr>
                    <w:t xml:space="preserve">each hour of the </w:t>
                  </w:r>
                  <w:r>
                    <w:rPr>
                      <w:sz w:val="20"/>
                    </w:rPr>
                    <w:t xml:space="preserve">MRA Contracted Month </w:t>
                  </w:r>
                  <w:r w:rsidRPr="00BB7973">
                    <w:rPr>
                      <w:i/>
                      <w:sz w:val="20"/>
                    </w:rPr>
                    <w:t>m</w:t>
                  </w:r>
                  <w:r w:rsidRPr="00590FA9">
                    <w:rPr>
                      <w:sz w:val="20"/>
                    </w:rPr>
                    <w:t xml:space="preserve">.  Where for a Combined Cycle Train, the Resource </w:t>
                  </w:r>
                  <w:r w:rsidRPr="00590FA9">
                    <w:rPr>
                      <w:i/>
                      <w:sz w:val="20"/>
                    </w:rPr>
                    <w:t xml:space="preserve">r </w:t>
                  </w:r>
                  <w:r w:rsidRPr="00590FA9">
                    <w:rPr>
                      <w:sz w:val="20"/>
                    </w:rPr>
                    <w:t>is the Combined Cycle Train.</w:t>
                  </w:r>
                </w:p>
              </w:tc>
            </w:tr>
            <w:tr w:rsidR="00A93834" w:rsidRPr="00027F85" w14:paraId="0D01BCB1" w14:textId="77777777" w:rsidTr="000C37DB">
              <w:trPr>
                <w:cantSplit/>
              </w:trPr>
              <w:tc>
                <w:tcPr>
                  <w:tcW w:w="949" w:type="pct"/>
                </w:tcPr>
                <w:p w14:paraId="31A05A6E" w14:textId="77777777" w:rsidR="00A93834" w:rsidRPr="00845E5C" w:rsidRDefault="00A93834" w:rsidP="000C37DB">
                  <w:pPr>
                    <w:spacing w:after="60"/>
                    <w:rPr>
                      <w:sz w:val="20"/>
                    </w:rPr>
                  </w:pPr>
                  <w:r w:rsidRPr="00027F85">
                    <w:rPr>
                      <w:sz w:val="20"/>
                    </w:rPr>
                    <w:t xml:space="preserve">MRATCAP </w:t>
                  </w:r>
                  <w:r w:rsidRPr="00027F85">
                    <w:rPr>
                      <w:i/>
                      <w:sz w:val="20"/>
                      <w:vertAlign w:val="subscript"/>
                    </w:rPr>
                    <w:t>q, r</w:t>
                  </w:r>
                  <w:r w:rsidRPr="00590FA9">
                    <w:rPr>
                      <w:i/>
                      <w:sz w:val="20"/>
                      <w:vertAlign w:val="subscript"/>
                    </w:rPr>
                    <w:t>, m</w:t>
                  </w:r>
                </w:p>
              </w:tc>
              <w:tc>
                <w:tcPr>
                  <w:tcW w:w="422" w:type="pct"/>
                </w:tcPr>
                <w:p w14:paraId="6FB9EBD9" w14:textId="77777777" w:rsidR="00A93834" w:rsidRPr="00027F85" w:rsidRDefault="00A93834" w:rsidP="000C37DB">
                  <w:pPr>
                    <w:spacing w:after="60"/>
                    <w:rPr>
                      <w:sz w:val="20"/>
                    </w:rPr>
                  </w:pPr>
                  <w:r w:rsidRPr="00027F85">
                    <w:rPr>
                      <w:sz w:val="20"/>
                    </w:rPr>
                    <w:t>MW</w:t>
                  </w:r>
                </w:p>
              </w:tc>
              <w:tc>
                <w:tcPr>
                  <w:tcW w:w="3629" w:type="pct"/>
                </w:tcPr>
                <w:p w14:paraId="4A99E562" w14:textId="77777777" w:rsidR="00A93834" w:rsidRPr="00845E5C" w:rsidRDefault="00A93834" w:rsidP="000C37DB">
                  <w:pPr>
                    <w:spacing w:after="60"/>
                    <w:rPr>
                      <w:i/>
                      <w:sz w:val="20"/>
                    </w:rPr>
                  </w:pPr>
                  <w:r w:rsidRPr="00027F85">
                    <w:rPr>
                      <w:i/>
                      <w:sz w:val="20"/>
                    </w:rPr>
                    <w:t xml:space="preserve">Must-Run </w:t>
                  </w:r>
                  <w:r w:rsidRPr="00027F85">
                    <w:rPr>
                      <w:i/>
                      <w:iCs/>
                      <w:sz w:val="20"/>
                    </w:rPr>
                    <w:t xml:space="preserve">Alternative </w:t>
                  </w:r>
                  <w:r w:rsidRPr="00027F85">
                    <w:rPr>
                      <w:i/>
                      <w:sz w:val="20"/>
                    </w:rPr>
                    <w:t xml:space="preserve">Testing Capacity </w:t>
                  </w:r>
                  <w:r w:rsidRPr="00590FA9">
                    <w:rPr>
                      <w:i/>
                      <w:sz w:val="20"/>
                    </w:rPr>
                    <w:t>per month</w:t>
                  </w:r>
                  <w:r w:rsidRPr="00845E5C">
                    <w:rPr>
                      <w:sz w:val="20"/>
                    </w:rPr>
                    <w:t>—The</w:t>
                  </w:r>
                  <w:r w:rsidRPr="00590FA9">
                    <w:rPr>
                      <w:sz w:val="20"/>
                    </w:rPr>
                    <w:t xml:space="preserve"> </w:t>
                  </w:r>
                  <w:r w:rsidRPr="00845E5C">
                    <w:rPr>
                      <w:sz w:val="20"/>
                    </w:rPr>
                    <w:t xml:space="preserve">testing capacity </w:t>
                  </w:r>
                  <w:r w:rsidRPr="00590FA9">
                    <w:rPr>
                      <w:sz w:val="20"/>
                    </w:rPr>
                    <w:t xml:space="preserve">value </w:t>
                  </w:r>
                  <w:r w:rsidRPr="00845E5C">
                    <w:rPr>
                      <w:sz w:val="20"/>
                    </w:rPr>
                    <w:t xml:space="preserve">of </w:t>
                  </w:r>
                  <w:r>
                    <w:rPr>
                      <w:sz w:val="20"/>
                    </w:rPr>
                    <w:t>MRA</w:t>
                  </w:r>
                  <w:r w:rsidRPr="00027F85">
                    <w:rPr>
                      <w:i/>
                      <w:sz w:val="20"/>
                    </w:rPr>
                    <w:t xml:space="preserve"> r</w:t>
                  </w:r>
                  <w:r w:rsidRPr="00027F85">
                    <w:rPr>
                      <w:sz w:val="20"/>
                    </w:rPr>
                    <w:t xml:space="preserve"> represented by QSE </w:t>
                  </w:r>
                  <w:r w:rsidRPr="00027F85">
                    <w:rPr>
                      <w:i/>
                      <w:sz w:val="20"/>
                    </w:rPr>
                    <w:t>q</w:t>
                  </w:r>
                  <w:r w:rsidRPr="00027F85">
                    <w:rPr>
                      <w:sz w:val="20"/>
                    </w:rPr>
                    <w:t xml:space="preserve">, for each hour of the </w:t>
                  </w:r>
                  <w:r>
                    <w:rPr>
                      <w:sz w:val="20"/>
                    </w:rPr>
                    <w:t xml:space="preserve">MRA Contracted Month </w:t>
                  </w:r>
                  <w:r w:rsidRPr="00BB7973">
                    <w:rPr>
                      <w:i/>
                      <w:sz w:val="20"/>
                    </w:rPr>
                    <w:t>m</w:t>
                  </w:r>
                  <w:r w:rsidRPr="00027F85">
                    <w:rPr>
                      <w:sz w:val="20"/>
                    </w:rPr>
                    <w:t xml:space="preserve">. </w:t>
                  </w:r>
                  <w:r>
                    <w:rPr>
                      <w:sz w:val="20"/>
                    </w:rPr>
                    <w:t xml:space="preserve"> </w:t>
                  </w:r>
                  <w:r w:rsidRPr="00F60B02">
                    <w:rPr>
                      <w:sz w:val="20"/>
                    </w:rPr>
                    <w:t>If the MRA</w:t>
                  </w:r>
                  <w:r>
                    <w:rPr>
                      <w:sz w:val="20"/>
                    </w:rPr>
                    <w:t>TCAP</w:t>
                  </w:r>
                  <w:r w:rsidRPr="00F60B02">
                    <w:rPr>
                      <w:sz w:val="20"/>
                    </w:rPr>
                    <w:t xml:space="preserve"> </w:t>
                  </w:r>
                  <w:r>
                    <w:rPr>
                      <w:sz w:val="20"/>
                    </w:rPr>
                    <w:t xml:space="preserve">for </w:t>
                  </w:r>
                  <w:r w:rsidRPr="00F60B02">
                    <w:rPr>
                      <w:sz w:val="20"/>
                    </w:rPr>
                    <w:t xml:space="preserve">the month is not </w:t>
                  </w:r>
                  <w:proofErr w:type="gramStart"/>
                  <w:r w:rsidRPr="00F60B02">
                    <w:rPr>
                      <w:sz w:val="20"/>
                    </w:rPr>
                    <w:t>available</w:t>
                  </w:r>
                  <w:proofErr w:type="gramEnd"/>
                  <w:r w:rsidRPr="00F60B02">
                    <w:rPr>
                      <w:sz w:val="20"/>
                    </w:rPr>
                    <w:t xml:space="preserve"> then the most recent MRA</w:t>
                  </w:r>
                  <w:r>
                    <w:rPr>
                      <w:sz w:val="20"/>
                    </w:rPr>
                    <w:t>TCAP</w:t>
                  </w:r>
                  <w:r w:rsidRPr="00F60B02">
                    <w:rPr>
                      <w:sz w:val="20"/>
                    </w:rPr>
                    <w:t xml:space="preserve"> prior to month of the Operating Day shall be used. </w:t>
                  </w:r>
                  <w:r>
                    <w:rPr>
                      <w:sz w:val="20"/>
                    </w:rPr>
                    <w:t xml:space="preserve"> </w:t>
                  </w:r>
                  <w:r w:rsidRPr="00F60B02">
                    <w:rPr>
                      <w:sz w:val="20"/>
                    </w:rPr>
                    <w:t>If no previous MRA</w:t>
                  </w:r>
                  <w:r>
                    <w:rPr>
                      <w:sz w:val="20"/>
                    </w:rPr>
                    <w:t>TCAP</w:t>
                  </w:r>
                  <w:r w:rsidRPr="00F60B02">
                    <w:rPr>
                      <w:sz w:val="20"/>
                    </w:rPr>
                    <w:t xml:space="preserve"> is available</w:t>
                  </w:r>
                  <w:r>
                    <w:rPr>
                      <w:sz w:val="20"/>
                    </w:rPr>
                    <w:t>,</w:t>
                  </w:r>
                  <w:r w:rsidRPr="00F60B02">
                    <w:rPr>
                      <w:sz w:val="20"/>
                    </w:rPr>
                    <w:t xml:space="preserve"> then MRA</w:t>
                  </w:r>
                  <w:r>
                    <w:rPr>
                      <w:sz w:val="20"/>
                    </w:rPr>
                    <w:t>TCAP</w:t>
                  </w:r>
                  <w:r w:rsidRPr="00F60B02">
                    <w:rPr>
                      <w:sz w:val="20"/>
                    </w:rPr>
                    <w:t xml:space="preserve"> shall</w:t>
                  </w:r>
                  <w:r>
                    <w:rPr>
                      <w:sz w:val="20"/>
                    </w:rPr>
                    <w:t xml:space="preserve"> be set to </w:t>
                  </w:r>
                  <w:r w:rsidRPr="00590FA9">
                    <w:rPr>
                      <w:sz w:val="20"/>
                    </w:rPr>
                    <w:t>MRACCAP</w:t>
                  </w:r>
                  <w:r w:rsidRPr="00F60B02">
                    <w:rPr>
                      <w:sz w:val="20"/>
                    </w:rPr>
                    <w:t>.</w:t>
                  </w:r>
                  <w:r>
                    <w:rPr>
                      <w:sz w:val="20"/>
                    </w:rPr>
                    <w:t xml:space="preserve">  </w:t>
                  </w:r>
                  <w:r w:rsidRPr="00027F85">
                    <w:rPr>
                      <w:sz w:val="20"/>
                    </w:rPr>
                    <w:t xml:space="preserve">Where for a Combined Cycle Train, the Resource </w:t>
                  </w:r>
                  <w:r w:rsidRPr="00027F85">
                    <w:rPr>
                      <w:i/>
                      <w:sz w:val="20"/>
                    </w:rPr>
                    <w:t xml:space="preserve">r </w:t>
                  </w:r>
                  <w:r w:rsidRPr="00027F85">
                    <w:rPr>
                      <w:sz w:val="20"/>
                    </w:rPr>
                    <w:t>is a Combined Cycle Train.</w:t>
                  </w:r>
                  <w:r w:rsidRPr="00590FA9">
                    <w:rPr>
                      <w:sz w:val="20"/>
                    </w:rPr>
                    <w:t xml:space="preserve"> </w:t>
                  </w:r>
                </w:p>
              </w:tc>
            </w:tr>
            <w:tr w:rsidR="00A93834" w:rsidRPr="00027F85" w14:paraId="563A3905" w14:textId="77777777" w:rsidTr="000C37DB">
              <w:trPr>
                <w:cantSplit/>
              </w:trPr>
              <w:tc>
                <w:tcPr>
                  <w:tcW w:w="949" w:type="pct"/>
                </w:tcPr>
                <w:p w14:paraId="16B08ED8" w14:textId="77777777" w:rsidR="00A93834" w:rsidRPr="00027F85" w:rsidRDefault="00A93834" w:rsidP="000C37DB">
                  <w:pPr>
                    <w:spacing w:after="60"/>
                    <w:rPr>
                      <w:iCs/>
                      <w:sz w:val="20"/>
                    </w:rPr>
                  </w:pPr>
                  <w:r w:rsidRPr="00027F85">
                    <w:rPr>
                      <w:sz w:val="20"/>
                    </w:rPr>
                    <w:t xml:space="preserve">MRATA </w:t>
                  </w:r>
                  <w:r w:rsidRPr="00027F85">
                    <w:rPr>
                      <w:i/>
                      <w:sz w:val="20"/>
                      <w:vertAlign w:val="subscript"/>
                    </w:rPr>
                    <w:t>q, r,</w:t>
                  </w:r>
                  <w:r>
                    <w:rPr>
                      <w:i/>
                      <w:sz w:val="20"/>
                      <w:vertAlign w:val="subscript"/>
                    </w:rPr>
                    <w:t xml:space="preserve"> </w:t>
                  </w:r>
                  <w:r w:rsidRPr="00027F85">
                    <w:rPr>
                      <w:i/>
                      <w:sz w:val="20"/>
                      <w:vertAlign w:val="subscript"/>
                    </w:rPr>
                    <w:t>m</w:t>
                  </w:r>
                </w:p>
              </w:tc>
              <w:tc>
                <w:tcPr>
                  <w:tcW w:w="422" w:type="pct"/>
                </w:tcPr>
                <w:p w14:paraId="0E64C552" w14:textId="77777777" w:rsidR="00A93834" w:rsidRPr="00027F85" w:rsidRDefault="00A93834" w:rsidP="000C37DB">
                  <w:pPr>
                    <w:spacing w:after="60"/>
                    <w:rPr>
                      <w:iCs/>
                      <w:sz w:val="20"/>
                    </w:rPr>
                  </w:pPr>
                  <w:r w:rsidRPr="00027F85">
                    <w:rPr>
                      <w:sz w:val="20"/>
                    </w:rPr>
                    <w:t>None</w:t>
                  </w:r>
                </w:p>
              </w:tc>
              <w:tc>
                <w:tcPr>
                  <w:tcW w:w="3629" w:type="pct"/>
                </w:tcPr>
                <w:p w14:paraId="4AF28DE4" w14:textId="77777777" w:rsidR="00A93834" w:rsidRPr="00027F85" w:rsidRDefault="00A93834" w:rsidP="000C37DB">
                  <w:pPr>
                    <w:spacing w:after="60"/>
                    <w:rPr>
                      <w:i/>
                      <w:iCs/>
                      <w:sz w:val="20"/>
                    </w:rPr>
                  </w:pPr>
                  <w:r w:rsidRPr="00027F85">
                    <w:rPr>
                      <w:i/>
                      <w:sz w:val="20"/>
                    </w:rPr>
                    <w:t>Must-Run Alternative Target Availability per QSE per Resource per Month</w:t>
                  </w:r>
                  <w:r w:rsidRPr="00027F85">
                    <w:rPr>
                      <w:sz w:val="20"/>
                    </w:rPr>
                    <w:t xml:space="preserve">—The monthly Target Availability of </w:t>
                  </w:r>
                  <w:r>
                    <w:rPr>
                      <w:sz w:val="20"/>
                    </w:rPr>
                    <w:t>MRA</w:t>
                  </w:r>
                  <w:r w:rsidRPr="00027F85">
                    <w:rPr>
                      <w:i/>
                      <w:sz w:val="20"/>
                    </w:rPr>
                    <w:t xml:space="preserve"> r</w:t>
                  </w:r>
                  <w:r w:rsidRPr="00027F85">
                    <w:rPr>
                      <w:sz w:val="20"/>
                    </w:rPr>
                    <w:t xml:space="preserve"> represented by QSE </w:t>
                  </w:r>
                  <w:r w:rsidRPr="00027F85">
                    <w:rPr>
                      <w:i/>
                      <w:sz w:val="20"/>
                    </w:rPr>
                    <w:t>q</w:t>
                  </w:r>
                  <w:r w:rsidRPr="00027F85">
                    <w:rPr>
                      <w:sz w:val="20"/>
                    </w:rPr>
                    <w:t xml:space="preserve">, as specified in the MRA Agreement and divided by 100 to convert a percentage to a fraction.  Where for a Combined Cycle Train, the Resource </w:t>
                  </w:r>
                  <w:r w:rsidRPr="00027F85">
                    <w:rPr>
                      <w:i/>
                      <w:sz w:val="20"/>
                    </w:rPr>
                    <w:t xml:space="preserve">r </w:t>
                  </w:r>
                  <w:r w:rsidRPr="00027F85">
                    <w:rPr>
                      <w:sz w:val="20"/>
                    </w:rPr>
                    <w:t>is a Combined Cycle Train.</w:t>
                  </w:r>
                </w:p>
              </w:tc>
            </w:tr>
            <w:tr w:rsidR="00A93834" w:rsidRPr="00027F85" w14:paraId="6C9C4B6C" w14:textId="77777777" w:rsidTr="000C37DB">
              <w:trPr>
                <w:cantSplit/>
              </w:trPr>
              <w:tc>
                <w:tcPr>
                  <w:tcW w:w="949" w:type="pct"/>
                </w:tcPr>
                <w:p w14:paraId="12AA62D0" w14:textId="77777777" w:rsidR="00A93834" w:rsidRPr="00590FA9" w:rsidRDefault="00A93834" w:rsidP="000C37DB">
                  <w:pPr>
                    <w:spacing w:after="60"/>
                    <w:rPr>
                      <w:strike/>
                      <w:sz w:val="20"/>
                    </w:rPr>
                  </w:pPr>
                  <w:r w:rsidRPr="00027F85">
                    <w:rPr>
                      <w:sz w:val="20"/>
                    </w:rPr>
                    <w:t xml:space="preserve">MRACMAF </w:t>
                  </w:r>
                  <w:r w:rsidRPr="00027F85">
                    <w:rPr>
                      <w:i/>
                      <w:sz w:val="20"/>
                      <w:vertAlign w:val="subscript"/>
                    </w:rPr>
                    <w:t>q, r, m</w:t>
                  </w:r>
                </w:p>
              </w:tc>
              <w:tc>
                <w:tcPr>
                  <w:tcW w:w="422" w:type="pct"/>
                </w:tcPr>
                <w:p w14:paraId="2D9D91EA" w14:textId="77777777" w:rsidR="00A93834" w:rsidRPr="00590FA9" w:rsidRDefault="00A93834" w:rsidP="000C37DB">
                  <w:pPr>
                    <w:spacing w:after="60"/>
                    <w:rPr>
                      <w:strike/>
                      <w:sz w:val="20"/>
                    </w:rPr>
                  </w:pPr>
                  <w:r w:rsidRPr="00027F85">
                    <w:rPr>
                      <w:sz w:val="20"/>
                    </w:rPr>
                    <w:t>None</w:t>
                  </w:r>
                </w:p>
              </w:tc>
              <w:tc>
                <w:tcPr>
                  <w:tcW w:w="3629" w:type="pct"/>
                </w:tcPr>
                <w:p w14:paraId="10F39B5F" w14:textId="77777777" w:rsidR="00A93834" w:rsidRPr="00590FA9" w:rsidRDefault="00A93834" w:rsidP="000C37DB">
                  <w:pPr>
                    <w:spacing w:after="60"/>
                    <w:rPr>
                      <w:i/>
                      <w:strike/>
                      <w:sz w:val="20"/>
                    </w:rPr>
                  </w:pPr>
                  <w:r w:rsidRPr="00027F85">
                    <w:rPr>
                      <w:i/>
                      <w:sz w:val="20"/>
                    </w:rPr>
                    <w:t xml:space="preserve">Must-Run </w:t>
                  </w:r>
                  <w:r w:rsidRPr="00027F85">
                    <w:rPr>
                      <w:i/>
                      <w:iCs/>
                      <w:sz w:val="20"/>
                    </w:rPr>
                    <w:t xml:space="preserve">Alternative Calculated Monthly </w:t>
                  </w:r>
                  <w:r w:rsidRPr="00027F85">
                    <w:rPr>
                      <w:i/>
                      <w:sz w:val="20"/>
                    </w:rPr>
                    <w:t>Availabil</w:t>
                  </w:r>
                  <w:r>
                    <w:rPr>
                      <w:i/>
                      <w:sz w:val="20"/>
                    </w:rPr>
                    <w:t>ity Factor per QSE per Resource</w:t>
                  </w:r>
                  <w:r w:rsidRPr="00027F85">
                    <w:rPr>
                      <w:sz w:val="20"/>
                    </w:rPr>
                    <w:t xml:space="preserve">—The calculated monthly availability factor of </w:t>
                  </w:r>
                  <w:r>
                    <w:rPr>
                      <w:sz w:val="20"/>
                    </w:rPr>
                    <w:t>MRA</w:t>
                  </w:r>
                  <w:r w:rsidRPr="00027F85">
                    <w:rPr>
                      <w:sz w:val="20"/>
                    </w:rPr>
                    <w:t xml:space="preserve"> </w:t>
                  </w:r>
                  <w:r w:rsidRPr="00027F85">
                    <w:rPr>
                      <w:i/>
                      <w:sz w:val="20"/>
                    </w:rPr>
                    <w:t>r</w:t>
                  </w:r>
                  <w:r w:rsidRPr="00027F85">
                    <w:rPr>
                      <w:sz w:val="20"/>
                    </w:rPr>
                    <w:t xml:space="preserve"> represented by QSE </w:t>
                  </w:r>
                  <w:r w:rsidRPr="00027F85">
                    <w:rPr>
                      <w:i/>
                      <w:sz w:val="20"/>
                    </w:rPr>
                    <w:t>q</w:t>
                  </w:r>
                  <w:r w:rsidRPr="00027F85">
                    <w:rPr>
                      <w:sz w:val="20"/>
                    </w:rPr>
                    <w:t xml:space="preserve">.  Where for a Combined Cycle Train, the Resource </w:t>
                  </w:r>
                  <w:r w:rsidRPr="00027F85">
                    <w:rPr>
                      <w:i/>
                      <w:sz w:val="20"/>
                    </w:rPr>
                    <w:t xml:space="preserve">r </w:t>
                  </w:r>
                  <w:r w:rsidRPr="00027F85">
                    <w:rPr>
                      <w:sz w:val="20"/>
                    </w:rPr>
                    <w:t>is the Combined Cycle Train</w:t>
                  </w:r>
                  <w:r w:rsidRPr="00845E5C">
                    <w:rPr>
                      <w:sz w:val="20"/>
                    </w:rPr>
                    <w:t>.</w:t>
                  </w:r>
                </w:p>
              </w:tc>
            </w:tr>
            <w:tr w:rsidR="00A93834" w:rsidRPr="00027F85" w14:paraId="0BA72D81" w14:textId="77777777" w:rsidTr="000C37DB">
              <w:trPr>
                <w:cantSplit/>
              </w:trPr>
              <w:tc>
                <w:tcPr>
                  <w:tcW w:w="949" w:type="pct"/>
                </w:tcPr>
                <w:p w14:paraId="43066C1D" w14:textId="77777777" w:rsidR="00A93834" w:rsidRPr="00027F85" w:rsidRDefault="00A93834" w:rsidP="000C37DB">
                  <w:pPr>
                    <w:spacing w:after="60"/>
                    <w:rPr>
                      <w:sz w:val="20"/>
                    </w:rPr>
                  </w:pPr>
                  <w:r w:rsidRPr="00027F85">
                    <w:rPr>
                      <w:sz w:val="20"/>
                    </w:rPr>
                    <w:t xml:space="preserve">MRAMAH </w:t>
                  </w:r>
                  <w:r w:rsidRPr="00027F85">
                    <w:rPr>
                      <w:i/>
                      <w:sz w:val="20"/>
                      <w:vertAlign w:val="subscript"/>
                    </w:rPr>
                    <w:t>q, r</w:t>
                  </w:r>
                  <w:r>
                    <w:rPr>
                      <w:i/>
                      <w:sz w:val="20"/>
                      <w:vertAlign w:val="subscript"/>
                    </w:rPr>
                    <w:t>, h</w:t>
                  </w:r>
                </w:p>
              </w:tc>
              <w:tc>
                <w:tcPr>
                  <w:tcW w:w="422" w:type="pct"/>
                </w:tcPr>
                <w:p w14:paraId="686E745E" w14:textId="77777777" w:rsidR="00A93834" w:rsidRPr="00027F85" w:rsidRDefault="00A93834" w:rsidP="000C37DB">
                  <w:pPr>
                    <w:spacing w:after="60"/>
                    <w:rPr>
                      <w:sz w:val="20"/>
                    </w:rPr>
                  </w:pPr>
                  <w:r w:rsidRPr="00027F85">
                    <w:rPr>
                      <w:sz w:val="20"/>
                    </w:rPr>
                    <w:t>Hour</w:t>
                  </w:r>
                </w:p>
              </w:tc>
              <w:tc>
                <w:tcPr>
                  <w:tcW w:w="3629" w:type="pct"/>
                </w:tcPr>
                <w:p w14:paraId="70732033" w14:textId="77777777" w:rsidR="00A93834" w:rsidRPr="007B68C7" w:rsidRDefault="00A93834" w:rsidP="000C37DB">
                  <w:pPr>
                    <w:spacing w:after="60"/>
                    <w:rPr>
                      <w:i/>
                      <w:sz w:val="20"/>
                    </w:rPr>
                  </w:pPr>
                  <w:r w:rsidRPr="00027F85">
                    <w:rPr>
                      <w:i/>
                      <w:sz w:val="20"/>
                    </w:rPr>
                    <w:t>Number of Available Hours in the Month per QSE per Resource</w:t>
                  </w:r>
                  <w:r w:rsidRPr="00027F85">
                    <w:rPr>
                      <w:sz w:val="20"/>
                    </w:rPr>
                    <w:t>—</w:t>
                  </w:r>
                  <w:r>
                    <w:rPr>
                      <w:sz w:val="20"/>
                    </w:rPr>
                    <w:t xml:space="preserve"> For </w:t>
                  </w:r>
                  <w:r w:rsidRPr="0049712A">
                    <w:rPr>
                      <w:bCs/>
                      <w:color w:val="000000"/>
                      <w:sz w:val="20"/>
                      <w:lang w:val="pt-BR"/>
                    </w:rPr>
                    <w:t xml:space="preserve">an </w:t>
                  </w:r>
                  <w:r>
                    <w:rPr>
                      <w:bCs/>
                      <w:color w:val="000000"/>
                      <w:sz w:val="20"/>
                      <w:lang w:val="pt-BR"/>
                    </w:rPr>
                    <w:t>MRA</w:t>
                  </w:r>
                  <w:r w:rsidRPr="0049712A">
                    <w:rPr>
                      <w:bCs/>
                      <w:color w:val="000000"/>
                      <w:sz w:val="20"/>
                      <w:lang w:val="pt-BR"/>
                    </w:rPr>
                    <w:t xml:space="preserve"> registered as a Generation Resource</w:t>
                  </w:r>
                  <w:ins w:id="12" w:author="ERCOT" w:date="2024-09-05T19:46:00Z">
                    <w:r>
                      <w:rPr>
                        <w:bCs/>
                        <w:color w:val="000000"/>
                        <w:sz w:val="20"/>
                        <w:lang w:val="pt-BR"/>
                      </w:rPr>
                      <w:t xml:space="preserve"> or </w:t>
                    </w:r>
                  </w:ins>
                  <w:ins w:id="13" w:author="ERCOT" w:date="2024-09-05T19:47:00Z">
                    <w:r>
                      <w:rPr>
                        <w:bCs/>
                        <w:color w:val="000000"/>
                        <w:sz w:val="20"/>
                        <w:lang w:val="pt-BR"/>
                      </w:rPr>
                      <w:t>ESR</w:t>
                    </w:r>
                  </w:ins>
                  <w:r>
                    <w:rPr>
                      <w:sz w:val="20"/>
                    </w:rPr>
                    <w:t>, t</w:t>
                  </w:r>
                  <w:r w:rsidRPr="00027F85">
                    <w:rPr>
                      <w:sz w:val="20"/>
                    </w:rPr>
                    <w:t xml:space="preserve">he total number of hours in the month when the </w:t>
                  </w:r>
                  <w:r>
                    <w:rPr>
                      <w:sz w:val="20"/>
                    </w:rPr>
                    <w:t>MRA</w:t>
                  </w:r>
                  <w:r w:rsidRPr="00027F85">
                    <w:rPr>
                      <w:sz w:val="20"/>
                    </w:rPr>
                    <w:t xml:space="preserve"> </w:t>
                  </w:r>
                  <w:r w:rsidRPr="009701A9">
                    <w:rPr>
                      <w:i/>
                      <w:sz w:val="20"/>
                    </w:rPr>
                    <w:t>r</w:t>
                  </w:r>
                  <w:r w:rsidRPr="00027F85">
                    <w:rPr>
                      <w:sz w:val="20"/>
                    </w:rPr>
                    <w:t xml:space="preserve"> represented by QSE </w:t>
                  </w:r>
                  <w:r w:rsidRPr="00027F85">
                    <w:rPr>
                      <w:i/>
                      <w:sz w:val="20"/>
                    </w:rPr>
                    <w:t>q</w:t>
                  </w:r>
                  <w:r w:rsidRPr="00027F85">
                    <w:rPr>
                      <w:sz w:val="20"/>
                    </w:rPr>
                    <w:t xml:space="preserve"> was available for the </w:t>
                  </w:r>
                  <w:r>
                    <w:rPr>
                      <w:sz w:val="20"/>
                    </w:rPr>
                    <w:t>MRA Contracted Hour</w:t>
                  </w:r>
                  <w:r w:rsidRPr="00027F85">
                    <w:rPr>
                      <w:sz w:val="20"/>
                    </w:rPr>
                    <w:t xml:space="preserve">s </w:t>
                  </w:r>
                  <w:r>
                    <w:rPr>
                      <w:sz w:val="20"/>
                    </w:rPr>
                    <w:t xml:space="preserve">if the MRA’s Availability Plan and </w:t>
                  </w:r>
                  <w:r w:rsidRPr="00027F85">
                    <w:rPr>
                      <w:sz w:val="20"/>
                    </w:rPr>
                    <w:t>telemetry</w:t>
                  </w:r>
                  <w:r>
                    <w:rPr>
                      <w:sz w:val="20"/>
                    </w:rPr>
                    <w:t xml:space="preserve"> both indicate availability for that hour</w:t>
                  </w:r>
                  <w:r w:rsidRPr="00027F85">
                    <w:rPr>
                      <w:sz w:val="20"/>
                    </w:rPr>
                    <w:t xml:space="preserve">.  Where for a Combined Cycle Train, the Resource </w:t>
                  </w:r>
                  <w:r w:rsidRPr="009701A9">
                    <w:rPr>
                      <w:i/>
                      <w:sz w:val="20"/>
                    </w:rPr>
                    <w:t>r</w:t>
                  </w:r>
                  <w:r w:rsidRPr="00027F85">
                    <w:rPr>
                      <w:sz w:val="20"/>
                    </w:rPr>
                    <w:t xml:space="preserve"> is the Combined Cycle Train.</w:t>
                  </w:r>
                </w:p>
              </w:tc>
            </w:tr>
            <w:tr w:rsidR="00A93834" w:rsidRPr="00027F85" w14:paraId="69F22C2D" w14:textId="77777777" w:rsidTr="000C37DB">
              <w:trPr>
                <w:cantSplit/>
              </w:trPr>
              <w:tc>
                <w:tcPr>
                  <w:tcW w:w="949" w:type="pct"/>
                </w:tcPr>
                <w:p w14:paraId="278973C6" w14:textId="77777777" w:rsidR="00A93834" w:rsidRPr="00027F85" w:rsidRDefault="00A93834" w:rsidP="000C37DB">
                  <w:pPr>
                    <w:spacing w:after="60"/>
                    <w:rPr>
                      <w:sz w:val="20"/>
                    </w:rPr>
                  </w:pPr>
                  <w:r>
                    <w:rPr>
                      <w:sz w:val="20"/>
                    </w:rPr>
                    <w:t>M</w:t>
                  </w:r>
                  <w:r w:rsidRPr="00027F85">
                    <w:rPr>
                      <w:sz w:val="20"/>
                    </w:rPr>
                    <w:t xml:space="preserve">H </w:t>
                  </w:r>
                  <w:r w:rsidRPr="00027F85">
                    <w:rPr>
                      <w:i/>
                      <w:sz w:val="20"/>
                      <w:vertAlign w:val="subscript"/>
                    </w:rPr>
                    <w:t>q, r</w:t>
                  </w:r>
                  <w:r>
                    <w:rPr>
                      <w:i/>
                      <w:sz w:val="20"/>
                      <w:vertAlign w:val="subscript"/>
                    </w:rPr>
                    <w:t>, m</w:t>
                  </w:r>
                </w:p>
              </w:tc>
              <w:tc>
                <w:tcPr>
                  <w:tcW w:w="422" w:type="pct"/>
                </w:tcPr>
                <w:p w14:paraId="5F2B3876" w14:textId="77777777" w:rsidR="00A93834" w:rsidRPr="00027F85" w:rsidRDefault="00A93834" w:rsidP="000C37DB">
                  <w:pPr>
                    <w:spacing w:after="60"/>
                    <w:rPr>
                      <w:sz w:val="20"/>
                    </w:rPr>
                  </w:pPr>
                  <w:r w:rsidRPr="00027F85">
                    <w:rPr>
                      <w:sz w:val="20"/>
                    </w:rPr>
                    <w:t>Hour</w:t>
                  </w:r>
                </w:p>
              </w:tc>
              <w:tc>
                <w:tcPr>
                  <w:tcW w:w="3629" w:type="pct"/>
                </w:tcPr>
                <w:p w14:paraId="1821F64A" w14:textId="77777777" w:rsidR="00A93834" w:rsidRPr="00027F85" w:rsidRDefault="00A93834" w:rsidP="000C37DB">
                  <w:pPr>
                    <w:spacing w:after="60"/>
                    <w:rPr>
                      <w:i/>
                      <w:sz w:val="20"/>
                    </w:rPr>
                  </w:pPr>
                  <w:r w:rsidRPr="00027F85">
                    <w:rPr>
                      <w:i/>
                      <w:sz w:val="20"/>
                    </w:rPr>
                    <w:t xml:space="preserve">Number of Total </w:t>
                  </w:r>
                  <w:r>
                    <w:rPr>
                      <w:i/>
                      <w:sz w:val="20"/>
                    </w:rPr>
                    <w:t xml:space="preserve">MRA </w:t>
                  </w:r>
                  <w:r w:rsidRPr="00027F85">
                    <w:rPr>
                      <w:i/>
                      <w:sz w:val="20"/>
                    </w:rPr>
                    <w:t>Contracted Hours in the Month per QSE per Resource</w:t>
                  </w:r>
                  <w:r w:rsidRPr="00027F85">
                    <w:rPr>
                      <w:sz w:val="20"/>
                    </w:rPr>
                    <w:t xml:space="preserve">—The total number of </w:t>
                  </w:r>
                  <w:r>
                    <w:rPr>
                      <w:sz w:val="20"/>
                    </w:rPr>
                    <w:t>MRA Contracted Hour</w:t>
                  </w:r>
                  <w:r w:rsidRPr="00027F85">
                    <w:rPr>
                      <w:sz w:val="20"/>
                    </w:rPr>
                    <w:t xml:space="preserve">s in the month for the </w:t>
                  </w:r>
                  <w:r>
                    <w:rPr>
                      <w:sz w:val="20"/>
                    </w:rPr>
                    <w:t>MRA</w:t>
                  </w:r>
                  <w:r w:rsidRPr="00027F85">
                    <w:rPr>
                      <w:i/>
                      <w:sz w:val="20"/>
                    </w:rPr>
                    <w:t xml:space="preserve"> r</w:t>
                  </w:r>
                  <w:r w:rsidRPr="00027F85">
                    <w:rPr>
                      <w:sz w:val="20"/>
                    </w:rPr>
                    <w:t xml:space="preserve"> represented by QSE </w:t>
                  </w:r>
                  <w:r w:rsidRPr="00027F85">
                    <w:rPr>
                      <w:i/>
                      <w:sz w:val="20"/>
                    </w:rPr>
                    <w:t>q</w:t>
                  </w:r>
                  <w:r w:rsidRPr="009701A9">
                    <w:rPr>
                      <w:sz w:val="20"/>
                    </w:rPr>
                    <w:t xml:space="preserve"> as indicated in the MRA Agreement</w:t>
                  </w:r>
                  <w:r w:rsidRPr="00027F85">
                    <w:rPr>
                      <w:sz w:val="20"/>
                    </w:rPr>
                    <w:t xml:space="preserve">.  Where for a Combined Cycle Train, the Resource </w:t>
                  </w:r>
                  <w:r w:rsidRPr="00027F85">
                    <w:rPr>
                      <w:i/>
                      <w:sz w:val="20"/>
                    </w:rPr>
                    <w:t xml:space="preserve">r </w:t>
                  </w:r>
                  <w:r w:rsidRPr="00027F85">
                    <w:rPr>
                      <w:sz w:val="20"/>
                    </w:rPr>
                    <w:t>is the Combined Cycle Train.</w:t>
                  </w:r>
                </w:p>
              </w:tc>
            </w:tr>
            <w:tr w:rsidR="00A93834" w:rsidRPr="00027F85" w14:paraId="38CF2DA0" w14:textId="77777777" w:rsidTr="000C37DB">
              <w:trPr>
                <w:cantSplit/>
              </w:trPr>
              <w:tc>
                <w:tcPr>
                  <w:tcW w:w="949" w:type="pct"/>
                </w:tcPr>
                <w:p w14:paraId="0A95BC80" w14:textId="77777777" w:rsidR="00A93834" w:rsidRPr="00027F85" w:rsidRDefault="00A93834" w:rsidP="000C37DB">
                  <w:pPr>
                    <w:spacing w:after="60"/>
                    <w:rPr>
                      <w:sz w:val="20"/>
                    </w:rPr>
                  </w:pPr>
                  <w:r>
                    <w:rPr>
                      <w:i/>
                      <w:sz w:val="20"/>
                    </w:rPr>
                    <w:t>h</w:t>
                  </w:r>
                </w:p>
              </w:tc>
              <w:tc>
                <w:tcPr>
                  <w:tcW w:w="422" w:type="pct"/>
                </w:tcPr>
                <w:p w14:paraId="2D6D4189" w14:textId="77777777" w:rsidR="00A93834" w:rsidRPr="00027F85" w:rsidRDefault="00A93834" w:rsidP="000C37DB">
                  <w:pPr>
                    <w:spacing w:after="60"/>
                    <w:rPr>
                      <w:sz w:val="20"/>
                    </w:rPr>
                  </w:pPr>
                  <w:r w:rsidRPr="00027F85">
                    <w:rPr>
                      <w:sz w:val="20"/>
                    </w:rPr>
                    <w:t>None</w:t>
                  </w:r>
                </w:p>
              </w:tc>
              <w:tc>
                <w:tcPr>
                  <w:tcW w:w="3629" w:type="pct"/>
                </w:tcPr>
                <w:p w14:paraId="5377DFBD" w14:textId="77777777" w:rsidR="00A93834" w:rsidRPr="00027F85" w:rsidRDefault="00A93834" w:rsidP="000C37DB">
                  <w:pPr>
                    <w:spacing w:after="60"/>
                    <w:rPr>
                      <w:i/>
                      <w:sz w:val="20"/>
                    </w:rPr>
                  </w:pPr>
                  <w:r>
                    <w:rPr>
                      <w:sz w:val="20"/>
                    </w:rPr>
                    <w:t xml:space="preserve">A MRA Contracted Hour under the </w:t>
                  </w:r>
                  <w:r w:rsidRPr="00027F85">
                    <w:rPr>
                      <w:iCs/>
                      <w:sz w:val="20"/>
                    </w:rPr>
                    <w:t>MRA Agreement</w:t>
                  </w:r>
                  <w:r>
                    <w:rPr>
                      <w:sz w:val="20"/>
                    </w:rPr>
                    <w:t xml:space="preserve"> for the MRA Contracted month.</w:t>
                  </w:r>
                </w:p>
              </w:tc>
            </w:tr>
            <w:tr w:rsidR="00A93834" w:rsidRPr="00027F85" w14:paraId="67E18DF9" w14:textId="77777777" w:rsidTr="000C37DB">
              <w:trPr>
                <w:cantSplit/>
              </w:trPr>
              <w:tc>
                <w:tcPr>
                  <w:tcW w:w="949" w:type="pct"/>
                </w:tcPr>
                <w:p w14:paraId="7F163667" w14:textId="77777777" w:rsidR="00A93834" w:rsidRPr="00027F85" w:rsidRDefault="00A93834" w:rsidP="000C37DB">
                  <w:pPr>
                    <w:spacing w:after="60"/>
                    <w:rPr>
                      <w:iCs/>
                      <w:sz w:val="20"/>
                    </w:rPr>
                  </w:pPr>
                  <w:r>
                    <w:rPr>
                      <w:i/>
                      <w:iCs/>
                      <w:sz w:val="20"/>
                    </w:rPr>
                    <w:t>q</w:t>
                  </w:r>
                </w:p>
              </w:tc>
              <w:tc>
                <w:tcPr>
                  <w:tcW w:w="422" w:type="pct"/>
                </w:tcPr>
                <w:p w14:paraId="1232011C" w14:textId="77777777" w:rsidR="00A93834" w:rsidRPr="00027F85" w:rsidRDefault="00A93834" w:rsidP="000C37DB">
                  <w:pPr>
                    <w:spacing w:after="60"/>
                    <w:rPr>
                      <w:iCs/>
                      <w:sz w:val="20"/>
                    </w:rPr>
                  </w:pPr>
                  <w:r w:rsidRPr="00027F85">
                    <w:rPr>
                      <w:iCs/>
                      <w:sz w:val="20"/>
                    </w:rPr>
                    <w:t>None</w:t>
                  </w:r>
                </w:p>
              </w:tc>
              <w:tc>
                <w:tcPr>
                  <w:tcW w:w="3629" w:type="pct"/>
                </w:tcPr>
                <w:p w14:paraId="23615408" w14:textId="77777777" w:rsidR="00A93834" w:rsidRPr="00027F85" w:rsidRDefault="00A93834" w:rsidP="000C37DB">
                  <w:pPr>
                    <w:spacing w:after="60"/>
                    <w:rPr>
                      <w:i/>
                      <w:iCs/>
                      <w:sz w:val="20"/>
                    </w:rPr>
                  </w:pPr>
                  <w:r w:rsidRPr="00027F85">
                    <w:rPr>
                      <w:iCs/>
                      <w:sz w:val="20"/>
                    </w:rPr>
                    <w:t>A QSE.</w:t>
                  </w:r>
                </w:p>
              </w:tc>
            </w:tr>
            <w:tr w:rsidR="00A93834" w:rsidRPr="00027F85" w14:paraId="1AD932FB" w14:textId="77777777" w:rsidTr="000C37DB">
              <w:trPr>
                <w:cantSplit/>
              </w:trPr>
              <w:tc>
                <w:tcPr>
                  <w:tcW w:w="949" w:type="pct"/>
                </w:tcPr>
                <w:p w14:paraId="531065D8" w14:textId="77777777" w:rsidR="00A93834" w:rsidRPr="00027F85" w:rsidRDefault="00A93834" w:rsidP="000C37DB">
                  <w:pPr>
                    <w:spacing w:after="60"/>
                    <w:rPr>
                      <w:i/>
                      <w:iCs/>
                      <w:sz w:val="20"/>
                    </w:rPr>
                  </w:pPr>
                  <w:r>
                    <w:rPr>
                      <w:i/>
                      <w:iCs/>
                      <w:sz w:val="20"/>
                    </w:rPr>
                    <w:t>r</w:t>
                  </w:r>
                </w:p>
              </w:tc>
              <w:tc>
                <w:tcPr>
                  <w:tcW w:w="422" w:type="pct"/>
                </w:tcPr>
                <w:p w14:paraId="371FE7E3" w14:textId="77777777" w:rsidR="00A93834" w:rsidRPr="00027F85" w:rsidRDefault="00A93834" w:rsidP="000C37DB">
                  <w:pPr>
                    <w:spacing w:after="60"/>
                    <w:rPr>
                      <w:iCs/>
                      <w:sz w:val="20"/>
                    </w:rPr>
                  </w:pPr>
                  <w:r w:rsidRPr="00027F85">
                    <w:rPr>
                      <w:iCs/>
                      <w:sz w:val="20"/>
                    </w:rPr>
                    <w:t>None</w:t>
                  </w:r>
                </w:p>
              </w:tc>
              <w:tc>
                <w:tcPr>
                  <w:tcW w:w="3629" w:type="pct"/>
                </w:tcPr>
                <w:p w14:paraId="5E0FAFD4" w14:textId="77777777" w:rsidR="00A93834" w:rsidRPr="00027F85" w:rsidRDefault="00A93834" w:rsidP="000C37DB">
                  <w:pPr>
                    <w:spacing w:after="60"/>
                    <w:rPr>
                      <w:iCs/>
                      <w:sz w:val="20"/>
                    </w:rPr>
                  </w:pPr>
                  <w:r w:rsidRPr="00027F85">
                    <w:rPr>
                      <w:iCs/>
                      <w:sz w:val="20"/>
                    </w:rPr>
                    <w:t xml:space="preserve">An </w:t>
                  </w:r>
                  <w:r>
                    <w:rPr>
                      <w:iCs/>
                      <w:sz w:val="20"/>
                    </w:rPr>
                    <w:t>MRA</w:t>
                  </w:r>
                  <w:r w:rsidRPr="00027F85">
                    <w:rPr>
                      <w:iCs/>
                      <w:sz w:val="20"/>
                    </w:rPr>
                    <w:t>.</w:t>
                  </w:r>
                </w:p>
              </w:tc>
            </w:tr>
            <w:tr w:rsidR="00A93834" w:rsidRPr="00027F85" w14:paraId="0301BE08" w14:textId="77777777" w:rsidTr="000C37DB">
              <w:trPr>
                <w:cantSplit/>
              </w:trPr>
              <w:tc>
                <w:tcPr>
                  <w:tcW w:w="949" w:type="pct"/>
                </w:tcPr>
                <w:p w14:paraId="19858E4B" w14:textId="77777777" w:rsidR="00A93834" w:rsidRPr="00027F85" w:rsidRDefault="00A93834" w:rsidP="000C37DB">
                  <w:pPr>
                    <w:spacing w:after="60"/>
                    <w:rPr>
                      <w:i/>
                      <w:iCs/>
                      <w:sz w:val="20"/>
                    </w:rPr>
                  </w:pPr>
                  <w:r>
                    <w:rPr>
                      <w:i/>
                      <w:iCs/>
                      <w:sz w:val="20"/>
                    </w:rPr>
                    <w:t>m</w:t>
                  </w:r>
                </w:p>
              </w:tc>
              <w:tc>
                <w:tcPr>
                  <w:tcW w:w="422" w:type="pct"/>
                </w:tcPr>
                <w:p w14:paraId="33B0952F" w14:textId="77777777" w:rsidR="00A93834" w:rsidRPr="00027F85" w:rsidRDefault="00A93834" w:rsidP="000C37DB">
                  <w:pPr>
                    <w:spacing w:after="60"/>
                    <w:rPr>
                      <w:iCs/>
                      <w:sz w:val="20"/>
                    </w:rPr>
                  </w:pPr>
                  <w:r w:rsidRPr="00027F85">
                    <w:rPr>
                      <w:iCs/>
                      <w:sz w:val="20"/>
                    </w:rPr>
                    <w:t>None</w:t>
                  </w:r>
                </w:p>
              </w:tc>
              <w:tc>
                <w:tcPr>
                  <w:tcW w:w="3629" w:type="pct"/>
                </w:tcPr>
                <w:p w14:paraId="1857FFEC" w14:textId="77777777" w:rsidR="00A93834" w:rsidRPr="00027F85" w:rsidRDefault="00A93834" w:rsidP="000C37DB">
                  <w:pPr>
                    <w:spacing w:after="60"/>
                    <w:rPr>
                      <w:iCs/>
                      <w:sz w:val="20"/>
                    </w:rPr>
                  </w:pPr>
                  <w:r>
                    <w:rPr>
                      <w:sz w:val="20"/>
                    </w:rPr>
                    <w:t>An MRA Contracted M</w:t>
                  </w:r>
                  <w:r w:rsidRPr="00027F85">
                    <w:rPr>
                      <w:sz w:val="20"/>
                    </w:rPr>
                    <w:t xml:space="preserve">onth </w:t>
                  </w:r>
                  <w:r w:rsidRPr="00027F85">
                    <w:rPr>
                      <w:iCs/>
                      <w:sz w:val="20"/>
                    </w:rPr>
                    <w:t>under the MRA Agreement</w:t>
                  </w:r>
                  <w:r w:rsidRPr="00027F85">
                    <w:rPr>
                      <w:sz w:val="20"/>
                    </w:rPr>
                    <w:t>.</w:t>
                  </w:r>
                </w:p>
              </w:tc>
            </w:tr>
          </w:tbl>
          <w:p w14:paraId="74E3DC58" w14:textId="77777777" w:rsidR="00A93834" w:rsidRPr="0057461A" w:rsidRDefault="00A93834" w:rsidP="000C37DB">
            <w:pPr>
              <w:spacing w:before="240" w:after="240"/>
              <w:ind w:left="720" w:hanging="720"/>
              <w:rPr>
                <w:iCs/>
              </w:rPr>
            </w:pPr>
            <w:r w:rsidRPr="0057461A">
              <w:rPr>
                <w:iCs/>
              </w:rPr>
              <w:t>(5)</w:t>
            </w:r>
            <w:r w:rsidRPr="0057461A">
              <w:rPr>
                <w:iCs/>
              </w:rPr>
              <w:tab/>
              <w:t>The total of the Standby Payments for all MRAs represented by the QSE for a given hour is calculated as follows:</w:t>
            </w:r>
          </w:p>
          <w:p w14:paraId="648918F3" w14:textId="77777777" w:rsidR="00A93834" w:rsidRPr="0057461A" w:rsidRDefault="00A93834" w:rsidP="000C37DB">
            <w:pPr>
              <w:tabs>
                <w:tab w:val="left" w:pos="2340"/>
                <w:tab w:val="left" w:pos="3420"/>
              </w:tabs>
              <w:spacing w:after="240"/>
              <w:ind w:left="2880" w:hanging="2160"/>
              <w:rPr>
                <w:bCs/>
                <w:lang w:val="pt-BR"/>
              </w:rPr>
            </w:pPr>
            <w:r w:rsidRPr="0057461A">
              <w:rPr>
                <w:bCs/>
                <w:lang w:val="pt-BR"/>
              </w:rPr>
              <w:t xml:space="preserve">MRASBAMTQSETOT </w:t>
            </w:r>
            <w:r w:rsidRPr="0057461A">
              <w:rPr>
                <w:bCs/>
                <w:i/>
                <w:vertAlign w:val="subscript"/>
                <w:lang w:val="pt-BR"/>
              </w:rPr>
              <w:t>q</w:t>
            </w:r>
            <w:r w:rsidRPr="0057461A">
              <w:rPr>
                <w:bCs/>
                <w:vertAlign w:val="subscript"/>
                <w:lang w:val="pt-BR"/>
              </w:rPr>
              <w:t xml:space="preserve">  </w:t>
            </w:r>
            <w:r w:rsidRPr="0057461A">
              <w:rPr>
                <w:bCs/>
                <w:lang w:val="pt-BR"/>
              </w:rPr>
              <w:t xml:space="preserve">=   </w:t>
            </w:r>
            <w:r>
              <w:rPr>
                <w:bCs/>
                <w:noProof/>
                <w:position w:val="-18"/>
                <w:lang w:val="pt-BR"/>
              </w:rPr>
              <w:drawing>
                <wp:inline distT="0" distB="0" distL="0" distR="0" wp14:anchorId="4F858DE6" wp14:editId="51A184D9">
                  <wp:extent cx="152400" cy="304800"/>
                  <wp:effectExtent l="0" t="0" r="0" b="0"/>
                  <wp:docPr id="848936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57461A">
              <w:rPr>
                <w:bCs/>
                <w:lang w:val="pt-BR"/>
              </w:rPr>
              <w:t xml:space="preserve">MRASBAMT </w:t>
            </w:r>
            <w:r w:rsidRPr="0057461A">
              <w:rPr>
                <w:bCs/>
                <w:i/>
                <w:vertAlign w:val="subscript"/>
                <w:lang w:val="pt-BR"/>
              </w:rPr>
              <w:t>q, r, h</w:t>
            </w:r>
          </w:p>
          <w:p w14:paraId="7A8F124B" w14:textId="77777777" w:rsidR="00A93834" w:rsidRPr="0057461A" w:rsidRDefault="00A93834" w:rsidP="000C37DB">
            <w:pPr>
              <w:tabs>
                <w:tab w:val="left" w:pos="2340"/>
                <w:tab w:val="left" w:pos="3420"/>
              </w:tabs>
              <w:rPr>
                <w:bCs/>
                <w:lang w:val="pt-BR"/>
              </w:rPr>
            </w:pPr>
            <w:r w:rsidRPr="0057461A">
              <w:rPr>
                <w:bCs/>
                <w:lang w:val="pt-B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993"/>
              <w:gridCol w:w="6089"/>
            </w:tblGrid>
            <w:tr w:rsidR="00A93834" w:rsidRPr="00D54F03" w14:paraId="1FC60E32" w14:textId="77777777" w:rsidTr="000C37DB">
              <w:trPr>
                <w:cantSplit/>
                <w:tblHeader/>
              </w:trPr>
              <w:tc>
                <w:tcPr>
                  <w:tcW w:w="1207" w:type="pct"/>
                </w:tcPr>
                <w:p w14:paraId="5DBDB64A" w14:textId="77777777" w:rsidR="00A93834" w:rsidRPr="002120A6" w:rsidRDefault="00A93834" w:rsidP="000C37DB">
                  <w:pPr>
                    <w:pStyle w:val="TableHead"/>
                  </w:pPr>
                  <w:r w:rsidRPr="002120A6">
                    <w:lastRenderedPageBreak/>
                    <w:t>Variable</w:t>
                  </w:r>
                </w:p>
              </w:tc>
              <w:tc>
                <w:tcPr>
                  <w:tcW w:w="532" w:type="pct"/>
                </w:tcPr>
                <w:p w14:paraId="52071637" w14:textId="77777777" w:rsidR="00A93834" w:rsidRPr="001C398A" w:rsidRDefault="00A93834" w:rsidP="000C37DB">
                  <w:pPr>
                    <w:pStyle w:val="TableHead"/>
                  </w:pPr>
                  <w:r w:rsidRPr="001C398A">
                    <w:t>Unit</w:t>
                  </w:r>
                </w:p>
              </w:tc>
              <w:tc>
                <w:tcPr>
                  <w:tcW w:w="3261" w:type="pct"/>
                </w:tcPr>
                <w:p w14:paraId="74EC13F2" w14:textId="77777777" w:rsidR="00A93834" w:rsidRPr="00F662F5" w:rsidRDefault="00A93834" w:rsidP="000C37DB">
                  <w:pPr>
                    <w:pStyle w:val="TableHead"/>
                  </w:pPr>
                  <w:r w:rsidRPr="00F662F5">
                    <w:t>Definition</w:t>
                  </w:r>
                </w:p>
              </w:tc>
            </w:tr>
            <w:tr w:rsidR="00A93834" w:rsidRPr="00D54F03" w14:paraId="13FE27F7" w14:textId="77777777" w:rsidTr="000C37DB">
              <w:trPr>
                <w:cantSplit/>
              </w:trPr>
              <w:tc>
                <w:tcPr>
                  <w:tcW w:w="1207" w:type="pct"/>
                </w:tcPr>
                <w:p w14:paraId="0C1B6192" w14:textId="77777777" w:rsidR="00A93834" w:rsidRPr="00D54F03" w:rsidRDefault="00A93834" w:rsidP="000C37DB">
                  <w:pPr>
                    <w:pStyle w:val="TableBody"/>
                  </w:pPr>
                  <w:r w:rsidRPr="00D54F03">
                    <w:t>MRASBAMTQSETOT</w:t>
                  </w:r>
                  <w:r>
                    <w:t xml:space="preserve"> </w:t>
                  </w:r>
                  <w:r w:rsidRPr="00027F85">
                    <w:rPr>
                      <w:i/>
                      <w:iCs w:val="0"/>
                      <w:vertAlign w:val="subscript"/>
                    </w:rPr>
                    <w:t>q</w:t>
                  </w:r>
                </w:p>
              </w:tc>
              <w:tc>
                <w:tcPr>
                  <w:tcW w:w="532" w:type="pct"/>
                </w:tcPr>
                <w:p w14:paraId="117AC382" w14:textId="77777777" w:rsidR="00A93834" w:rsidRPr="00D54F03" w:rsidRDefault="00A93834" w:rsidP="000C37DB">
                  <w:pPr>
                    <w:pStyle w:val="TableBody"/>
                  </w:pPr>
                  <w:r w:rsidRPr="00D54F03">
                    <w:t>$</w:t>
                  </w:r>
                </w:p>
              </w:tc>
              <w:tc>
                <w:tcPr>
                  <w:tcW w:w="3261" w:type="pct"/>
                </w:tcPr>
                <w:p w14:paraId="2DAAFECF" w14:textId="77777777" w:rsidR="00A93834" w:rsidRPr="00D54F03" w:rsidRDefault="00A93834" w:rsidP="000C37DB">
                  <w:pPr>
                    <w:pStyle w:val="TableBody"/>
                  </w:pPr>
                  <w:r w:rsidRPr="00D54F03">
                    <w:rPr>
                      <w:i/>
                    </w:rPr>
                    <w:t xml:space="preserve">Must-Run Alternative Standby Amount Total per QSE per hour </w:t>
                  </w:r>
                  <w:r w:rsidRPr="00D54F03">
                    <w:sym w:font="Symbol" w:char="F0BE"/>
                  </w:r>
                  <w:r>
                    <w:t xml:space="preserve"> </w:t>
                  </w:r>
                  <w:r w:rsidRPr="00D54F03">
                    <w:t xml:space="preserve">The total of the Standby Payments </w:t>
                  </w:r>
                  <w:r>
                    <w:t>for</w:t>
                  </w:r>
                  <w:r w:rsidRPr="00D54F03">
                    <w:t xml:space="preserve"> all </w:t>
                  </w:r>
                  <w:r>
                    <w:t>MRA</w:t>
                  </w:r>
                  <w:r w:rsidRPr="00D54F03">
                    <w:t xml:space="preserve">s </w:t>
                  </w:r>
                  <w:r>
                    <w:t xml:space="preserve">represented by the QSE </w:t>
                  </w:r>
                  <w:r w:rsidRPr="009701A9">
                    <w:rPr>
                      <w:i/>
                    </w:rPr>
                    <w:t>q</w:t>
                  </w:r>
                  <w:r>
                    <w:t xml:space="preserve"> </w:t>
                  </w:r>
                  <w:r w:rsidRPr="00D54F03">
                    <w:t>for the hour.</w:t>
                  </w:r>
                </w:p>
              </w:tc>
            </w:tr>
            <w:tr w:rsidR="00A93834" w14:paraId="4C786141" w14:textId="77777777" w:rsidTr="000C37DB">
              <w:trPr>
                <w:cantSplit/>
              </w:trPr>
              <w:tc>
                <w:tcPr>
                  <w:tcW w:w="1207" w:type="pct"/>
                </w:tcPr>
                <w:p w14:paraId="184FDD44" w14:textId="77777777" w:rsidR="00A93834" w:rsidRPr="00D54F03" w:rsidRDefault="00A93834" w:rsidP="000C37DB">
                  <w:pPr>
                    <w:pStyle w:val="TableBody"/>
                  </w:pPr>
                  <w:r w:rsidRPr="00027F85">
                    <w:rPr>
                      <w:iCs w:val="0"/>
                    </w:rPr>
                    <w:t>MRASBAMT</w:t>
                  </w:r>
                  <w:r>
                    <w:rPr>
                      <w:iCs w:val="0"/>
                    </w:rPr>
                    <w:t xml:space="preserve"> </w:t>
                  </w:r>
                  <w:r w:rsidRPr="00027F85">
                    <w:rPr>
                      <w:i/>
                      <w:iCs w:val="0"/>
                      <w:vertAlign w:val="subscript"/>
                    </w:rPr>
                    <w:t>q, r,</w:t>
                  </w:r>
                  <w:r>
                    <w:rPr>
                      <w:i/>
                      <w:iCs w:val="0"/>
                      <w:vertAlign w:val="subscript"/>
                    </w:rPr>
                    <w:t xml:space="preserve"> </w:t>
                  </w:r>
                  <w:r w:rsidRPr="00027F85">
                    <w:rPr>
                      <w:i/>
                      <w:iCs w:val="0"/>
                      <w:vertAlign w:val="subscript"/>
                    </w:rPr>
                    <w:t>h</w:t>
                  </w:r>
                </w:p>
              </w:tc>
              <w:tc>
                <w:tcPr>
                  <w:tcW w:w="532" w:type="pct"/>
                </w:tcPr>
                <w:p w14:paraId="4AE82576" w14:textId="77777777" w:rsidR="00A93834" w:rsidRPr="00D54F03" w:rsidRDefault="00A93834" w:rsidP="000C37DB">
                  <w:pPr>
                    <w:pStyle w:val="TableBody"/>
                  </w:pPr>
                  <w:r w:rsidRPr="00027F85">
                    <w:rPr>
                      <w:iCs w:val="0"/>
                    </w:rPr>
                    <w:t xml:space="preserve">$ </w:t>
                  </w:r>
                </w:p>
              </w:tc>
              <w:tc>
                <w:tcPr>
                  <w:tcW w:w="3261" w:type="pct"/>
                </w:tcPr>
                <w:p w14:paraId="46F1FCB4" w14:textId="77777777" w:rsidR="00A93834" w:rsidRDefault="00A93834" w:rsidP="000C37DB">
                  <w:pPr>
                    <w:pStyle w:val="TableBody"/>
                  </w:pPr>
                  <w:r w:rsidRPr="00027F85">
                    <w:rPr>
                      <w:i/>
                      <w:iCs w:val="0"/>
                    </w:rPr>
                    <w:t>Must-Run Alternative Standby Amount per QSE per Resource by hour</w:t>
                  </w:r>
                  <w:r>
                    <w:rPr>
                      <w:i/>
                      <w:iCs w:val="0"/>
                    </w:rPr>
                    <w:t xml:space="preserve"> </w:t>
                  </w:r>
                  <w:r w:rsidRPr="00027F85">
                    <w:rPr>
                      <w:iCs w:val="0"/>
                    </w:rPr>
                    <w:t xml:space="preserve">—The hourly standby payment amount for </w:t>
                  </w:r>
                  <w:r>
                    <w:rPr>
                      <w:iCs w:val="0"/>
                    </w:rPr>
                    <w:t>MRA</w:t>
                  </w:r>
                  <w:r w:rsidRPr="00027F85">
                    <w:rPr>
                      <w:iCs w:val="0"/>
                    </w:rPr>
                    <w:t xml:space="preserve"> </w:t>
                  </w:r>
                  <w:r w:rsidRPr="00027F85">
                    <w:rPr>
                      <w:i/>
                      <w:iCs w:val="0"/>
                    </w:rPr>
                    <w:t xml:space="preserve">r </w:t>
                  </w:r>
                  <w:r w:rsidRPr="00027F85">
                    <w:rPr>
                      <w:iCs w:val="0"/>
                    </w:rPr>
                    <w:t xml:space="preserve">represented by QSE </w:t>
                  </w:r>
                  <w:r w:rsidRPr="00027F85">
                    <w:rPr>
                      <w:i/>
                      <w:iCs w:val="0"/>
                    </w:rPr>
                    <w:t>q</w:t>
                  </w:r>
                  <w:r w:rsidRPr="00027F85">
                    <w:t>, for the hour</w:t>
                  </w:r>
                  <w:r>
                    <w:t xml:space="preserve"> </w:t>
                  </w:r>
                  <w:r w:rsidRPr="009701A9">
                    <w:rPr>
                      <w:i/>
                    </w:rPr>
                    <w:t>h</w:t>
                  </w:r>
                  <w:r w:rsidRPr="00027F85">
                    <w:rPr>
                      <w:iCs w:val="0"/>
                    </w:rPr>
                    <w:t xml:space="preserve">.  Where for a Combined Cycle Train, the Resource </w:t>
                  </w:r>
                  <w:r w:rsidRPr="00027F85">
                    <w:rPr>
                      <w:i/>
                      <w:iCs w:val="0"/>
                    </w:rPr>
                    <w:t xml:space="preserve">r </w:t>
                  </w:r>
                  <w:r w:rsidRPr="00027F85">
                    <w:rPr>
                      <w:iCs w:val="0"/>
                    </w:rPr>
                    <w:t>is a Combined Cycle Train.</w:t>
                  </w:r>
                </w:p>
              </w:tc>
            </w:tr>
            <w:tr w:rsidR="00A93834" w14:paraId="3CC181D4" w14:textId="77777777" w:rsidTr="000C37DB">
              <w:trPr>
                <w:cantSplit/>
              </w:trPr>
              <w:tc>
                <w:tcPr>
                  <w:tcW w:w="1207" w:type="pct"/>
                  <w:tcBorders>
                    <w:top w:val="single" w:sz="4" w:space="0" w:color="auto"/>
                    <w:left w:val="single" w:sz="4" w:space="0" w:color="auto"/>
                    <w:bottom w:val="single" w:sz="4" w:space="0" w:color="auto"/>
                    <w:right w:val="single" w:sz="4" w:space="0" w:color="auto"/>
                  </w:tcBorders>
                </w:tcPr>
                <w:p w14:paraId="4137C89D" w14:textId="77777777" w:rsidR="00A93834" w:rsidRPr="00A24281" w:rsidRDefault="00A93834" w:rsidP="000C37DB">
                  <w:pPr>
                    <w:pStyle w:val="TableBody"/>
                    <w:rPr>
                      <w:i/>
                    </w:rPr>
                  </w:pPr>
                  <w:r>
                    <w:rPr>
                      <w:i/>
                    </w:rPr>
                    <w:t>q</w:t>
                  </w:r>
                </w:p>
              </w:tc>
              <w:tc>
                <w:tcPr>
                  <w:tcW w:w="532" w:type="pct"/>
                  <w:tcBorders>
                    <w:top w:val="single" w:sz="4" w:space="0" w:color="auto"/>
                    <w:left w:val="single" w:sz="4" w:space="0" w:color="auto"/>
                    <w:bottom w:val="single" w:sz="4" w:space="0" w:color="auto"/>
                    <w:right w:val="single" w:sz="4" w:space="0" w:color="auto"/>
                  </w:tcBorders>
                </w:tcPr>
                <w:p w14:paraId="14180C40" w14:textId="77777777" w:rsidR="00A93834" w:rsidRDefault="00A93834" w:rsidP="000C37DB">
                  <w:pPr>
                    <w:pStyle w:val="TableBody"/>
                  </w:pPr>
                  <w:r>
                    <w:t>None</w:t>
                  </w:r>
                </w:p>
              </w:tc>
              <w:tc>
                <w:tcPr>
                  <w:tcW w:w="3261" w:type="pct"/>
                  <w:tcBorders>
                    <w:top w:val="single" w:sz="4" w:space="0" w:color="auto"/>
                    <w:left w:val="single" w:sz="4" w:space="0" w:color="auto"/>
                    <w:bottom w:val="single" w:sz="4" w:space="0" w:color="auto"/>
                    <w:right w:val="single" w:sz="4" w:space="0" w:color="auto"/>
                  </w:tcBorders>
                </w:tcPr>
                <w:p w14:paraId="799AA539" w14:textId="77777777" w:rsidR="00A93834" w:rsidRDefault="00A93834" w:rsidP="000C37DB">
                  <w:pPr>
                    <w:pStyle w:val="TableBody"/>
                  </w:pPr>
                  <w:r>
                    <w:t>A QSE.</w:t>
                  </w:r>
                </w:p>
              </w:tc>
            </w:tr>
            <w:tr w:rsidR="00A93834" w14:paraId="6F004D79" w14:textId="77777777" w:rsidTr="000C37DB">
              <w:trPr>
                <w:cantSplit/>
              </w:trPr>
              <w:tc>
                <w:tcPr>
                  <w:tcW w:w="1207" w:type="pct"/>
                  <w:tcBorders>
                    <w:top w:val="single" w:sz="4" w:space="0" w:color="auto"/>
                    <w:left w:val="single" w:sz="4" w:space="0" w:color="auto"/>
                    <w:bottom w:val="single" w:sz="4" w:space="0" w:color="auto"/>
                    <w:right w:val="single" w:sz="4" w:space="0" w:color="auto"/>
                  </w:tcBorders>
                </w:tcPr>
                <w:p w14:paraId="669E813F" w14:textId="77777777" w:rsidR="00A93834" w:rsidRPr="00A24281" w:rsidRDefault="00A93834" w:rsidP="000C37DB">
                  <w:pPr>
                    <w:pStyle w:val="TableBody"/>
                    <w:rPr>
                      <w:i/>
                    </w:rPr>
                  </w:pPr>
                  <w:r>
                    <w:rPr>
                      <w:i/>
                    </w:rPr>
                    <w:t>r</w:t>
                  </w:r>
                </w:p>
              </w:tc>
              <w:tc>
                <w:tcPr>
                  <w:tcW w:w="532" w:type="pct"/>
                  <w:tcBorders>
                    <w:top w:val="single" w:sz="4" w:space="0" w:color="auto"/>
                    <w:left w:val="single" w:sz="4" w:space="0" w:color="auto"/>
                    <w:bottom w:val="single" w:sz="4" w:space="0" w:color="auto"/>
                    <w:right w:val="single" w:sz="4" w:space="0" w:color="auto"/>
                  </w:tcBorders>
                </w:tcPr>
                <w:p w14:paraId="69D148EB" w14:textId="77777777" w:rsidR="00A93834" w:rsidRDefault="00A93834" w:rsidP="000C37DB">
                  <w:pPr>
                    <w:pStyle w:val="TableBody"/>
                  </w:pPr>
                  <w:r>
                    <w:t>None</w:t>
                  </w:r>
                </w:p>
              </w:tc>
              <w:tc>
                <w:tcPr>
                  <w:tcW w:w="3261" w:type="pct"/>
                  <w:tcBorders>
                    <w:top w:val="single" w:sz="4" w:space="0" w:color="auto"/>
                    <w:left w:val="single" w:sz="4" w:space="0" w:color="auto"/>
                    <w:bottom w:val="single" w:sz="4" w:space="0" w:color="auto"/>
                    <w:right w:val="single" w:sz="4" w:space="0" w:color="auto"/>
                  </w:tcBorders>
                </w:tcPr>
                <w:p w14:paraId="1CE742F4" w14:textId="77777777" w:rsidR="00A93834" w:rsidRDefault="00A93834" w:rsidP="000C37DB">
                  <w:pPr>
                    <w:pStyle w:val="TableBody"/>
                  </w:pPr>
                  <w:r>
                    <w:t>An MRA.</w:t>
                  </w:r>
                </w:p>
              </w:tc>
            </w:tr>
            <w:tr w:rsidR="00A93834" w14:paraId="385AD799" w14:textId="77777777" w:rsidTr="000C37DB">
              <w:trPr>
                <w:cantSplit/>
              </w:trPr>
              <w:tc>
                <w:tcPr>
                  <w:tcW w:w="1207" w:type="pct"/>
                  <w:tcBorders>
                    <w:top w:val="single" w:sz="4" w:space="0" w:color="auto"/>
                    <w:left w:val="single" w:sz="4" w:space="0" w:color="auto"/>
                    <w:bottom w:val="single" w:sz="4" w:space="0" w:color="auto"/>
                    <w:right w:val="single" w:sz="4" w:space="0" w:color="auto"/>
                  </w:tcBorders>
                </w:tcPr>
                <w:p w14:paraId="79A91C0E" w14:textId="77777777" w:rsidR="00A93834" w:rsidRPr="00D661BC" w:rsidRDefault="00A93834" w:rsidP="000C37DB">
                  <w:pPr>
                    <w:pStyle w:val="TableBody"/>
                    <w:rPr>
                      <w:i/>
                    </w:rPr>
                  </w:pPr>
                  <w:r>
                    <w:rPr>
                      <w:i/>
                    </w:rPr>
                    <w:t>h</w:t>
                  </w:r>
                </w:p>
              </w:tc>
              <w:tc>
                <w:tcPr>
                  <w:tcW w:w="532" w:type="pct"/>
                  <w:tcBorders>
                    <w:top w:val="single" w:sz="4" w:space="0" w:color="auto"/>
                    <w:left w:val="single" w:sz="4" w:space="0" w:color="auto"/>
                    <w:bottom w:val="single" w:sz="4" w:space="0" w:color="auto"/>
                    <w:right w:val="single" w:sz="4" w:space="0" w:color="auto"/>
                  </w:tcBorders>
                </w:tcPr>
                <w:p w14:paraId="67A64416" w14:textId="77777777" w:rsidR="00A93834" w:rsidRDefault="00A93834" w:rsidP="000C37DB">
                  <w:pPr>
                    <w:pStyle w:val="TableBody"/>
                  </w:pPr>
                  <w:r>
                    <w:t>N</w:t>
                  </w:r>
                  <w:r w:rsidRPr="00027F85">
                    <w:t>one</w:t>
                  </w:r>
                </w:p>
              </w:tc>
              <w:tc>
                <w:tcPr>
                  <w:tcW w:w="3261" w:type="pct"/>
                  <w:tcBorders>
                    <w:top w:val="single" w:sz="4" w:space="0" w:color="auto"/>
                    <w:left w:val="single" w:sz="4" w:space="0" w:color="auto"/>
                    <w:bottom w:val="single" w:sz="4" w:space="0" w:color="auto"/>
                    <w:right w:val="single" w:sz="4" w:space="0" w:color="auto"/>
                  </w:tcBorders>
                </w:tcPr>
                <w:p w14:paraId="708EFBB2" w14:textId="77777777" w:rsidR="00A93834" w:rsidRDefault="00A93834" w:rsidP="000C37DB">
                  <w:pPr>
                    <w:pStyle w:val="TableBody"/>
                  </w:pPr>
                  <w:r>
                    <w:t xml:space="preserve">An MRA Contracted Hour under the </w:t>
                  </w:r>
                  <w:r w:rsidRPr="00027F85">
                    <w:rPr>
                      <w:iCs w:val="0"/>
                    </w:rPr>
                    <w:t>MRA Agreement</w:t>
                  </w:r>
                  <w:r>
                    <w:t xml:space="preserve"> for the calendar month.</w:t>
                  </w:r>
                </w:p>
              </w:tc>
            </w:tr>
          </w:tbl>
          <w:p w14:paraId="100DCCD8" w14:textId="77777777" w:rsidR="00A93834" w:rsidRDefault="00A93834" w:rsidP="000C37DB">
            <w:pPr>
              <w:pStyle w:val="BodyTextNumbered"/>
              <w:spacing w:before="240"/>
            </w:pPr>
            <w:r>
              <w:t>(6)</w:t>
            </w:r>
            <w:r>
              <w:tab/>
              <w:t>The total of the Standby Payments for a given hour is calculated as follows:</w:t>
            </w:r>
          </w:p>
          <w:p w14:paraId="7C784026" w14:textId="77777777" w:rsidR="00A93834" w:rsidRPr="00D54F03" w:rsidRDefault="00A93834" w:rsidP="000C37DB">
            <w:pPr>
              <w:pStyle w:val="Formula"/>
              <w:ind w:left="2880" w:hanging="2160"/>
              <w:rPr>
                <w:i/>
                <w:vertAlign w:val="subscript"/>
              </w:rPr>
            </w:pPr>
            <w:r>
              <w:t>MRASBAMTTOT</w:t>
            </w:r>
            <w:r>
              <w:tab/>
              <w:t xml:space="preserve">= </w:t>
            </w:r>
            <w:r w:rsidRPr="006F784F">
              <w:rPr>
                <w:position w:val="-22"/>
              </w:rPr>
              <w:object w:dxaOrig="210" w:dyaOrig="465" w14:anchorId="02488530">
                <v:shape id="_x0000_i1037" type="#_x0000_t75" style="width:6pt;height:24pt" o:ole="">
                  <v:imagedata r:id="rId25" o:title=""/>
                </v:shape>
                <o:OLEObject Type="Embed" ProgID="Equation.3" ShapeID="_x0000_i1037" DrawAspect="Content" ObjectID="_1793192970" r:id="rId26"/>
              </w:object>
            </w:r>
            <w:r w:rsidRPr="00EB1134">
              <w:t xml:space="preserve"> </w:t>
            </w:r>
            <w:r>
              <w:t xml:space="preserve">MRASBAMTQSETOT </w:t>
            </w:r>
            <w:r w:rsidRPr="00480585">
              <w:rPr>
                <w:i/>
                <w:vertAlign w:val="subscript"/>
              </w:rPr>
              <w:t>q</w:t>
            </w:r>
            <w:r w:rsidRPr="003E02B6">
              <w:rPr>
                <w:b/>
                <w:bCs w:val="0"/>
              </w:rPr>
              <w:t xml:space="preserve"> </w:t>
            </w:r>
          </w:p>
          <w:p w14:paraId="2C41EF29" w14:textId="77777777" w:rsidR="00A93834" w:rsidRDefault="00A93834" w:rsidP="000C37D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808"/>
              <w:gridCol w:w="6195"/>
            </w:tblGrid>
            <w:tr w:rsidR="00A93834" w14:paraId="43360883" w14:textId="77777777" w:rsidTr="000C37DB">
              <w:trPr>
                <w:cantSplit/>
                <w:tblHeader/>
              </w:trPr>
              <w:tc>
                <w:tcPr>
                  <w:tcW w:w="1249" w:type="pct"/>
                </w:tcPr>
                <w:p w14:paraId="7880CD62" w14:textId="77777777" w:rsidR="00A93834" w:rsidRDefault="00A93834" w:rsidP="000C37DB">
                  <w:pPr>
                    <w:pStyle w:val="TableHead"/>
                  </w:pPr>
                  <w:r>
                    <w:t>Variable</w:t>
                  </w:r>
                </w:p>
              </w:tc>
              <w:tc>
                <w:tcPr>
                  <w:tcW w:w="433" w:type="pct"/>
                </w:tcPr>
                <w:p w14:paraId="00543279" w14:textId="77777777" w:rsidR="00A93834" w:rsidRDefault="00A93834" w:rsidP="000C37DB">
                  <w:pPr>
                    <w:pStyle w:val="TableHead"/>
                  </w:pPr>
                  <w:r>
                    <w:t>Unit</w:t>
                  </w:r>
                </w:p>
              </w:tc>
              <w:tc>
                <w:tcPr>
                  <w:tcW w:w="3318" w:type="pct"/>
                </w:tcPr>
                <w:p w14:paraId="392107D3" w14:textId="77777777" w:rsidR="00A93834" w:rsidRDefault="00A93834" w:rsidP="000C37DB">
                  <w:pPr>
                    <w:pStyle w:val="TableHead"/>
                  </w:pPr>
                  <w:r>
                    <w:t>Definition</w:t>
                  </w:r>
                </w:p>
              </w:tc>
            </w:tr>
            <w:tr w:rsidR="00A93834" w14:paraId="6EE95F4B" w14:textId="77777777" w:rsidTr="000C37DB">
              <w:trPr>
                <w:cantSplit/>
              </w:trPr>
              <w:tc>
                <w:tcPr>
                  <w:tcW w:w="1249" w:type="pct"/>
                </w:tcPr>
                <w:p w14:paraId="0AF1702C" w14:textId="77777777" w:rsidR="00A93834" w:rsidRDefault="00A93834" w:rsidP="000C37DB">
                  <w:pPr>
                    <w:pStyle w:val="TableBody"/>
                  </w:pPr>
                  <w:r>
                    <w:t>MRASBAMTTOT</w:t>
                  </w:r>
                </w:p>
              </w:tc>
              <w:tc>
                <w:tcPr>
                  <w:tcW w:w="433" w:type="pct"/>
                </w:tcPr>
                <w:p w14:paraId="6B68EEA5" w14:textId="77777777" w:rsidR="00A93834" w:rsidRDefault="00A93834" w:rsidP="000C37DB">
                  <w:pPr>
                    <w:pStyle w:val="TableBody"/>
                  </w:pPr>
                  <w:r>
                    <w:t>$</w:t>
                  </w:r>
                </w:p>
              </w:tc>
              <w:tc>
                <w:tcPr>
                  <w:tcW w:w="3318" w:type="pct"/>
                </w:tcPr>
                <w:p w14:paraId="339825A8" w14:textId="77777777" w:rsidR="00A93834" w:rsidRDefault="00A93834" w:rsidP="000C37DB">
                  <w:pPr>
                    <w:pStyle w:val="TableBody"/>
                  </w:pPr>
                  <w:r>
                    <w:rPr>
                      <w:i/>
                    </w:rPr>
                    <w:t xml:space="preserve">Must-Run Alternative Standby Amount Total </w:t>
                  </w:r>
                  <w:r>
                    <w:sym w:font="Symbol" w:char="F0BE"/>
                  </w:r>
                  <w:r>
                    <w:t xml:space="preserve">The total of the Standby Payments to all QSEs </w:t>
                  </w:r>
                  <w:r>
                    <w:rPr>
                      <w:i/>
                    </w:rPr>
                    <w:t>q</w:t>
                  </w:r>
                  <w:r>
                    <w:t xml:space="preserve"> for all MRAs for the hour.</w:t>
                  </w:r>
                </w:p>
              </w:tc>
            </w:tr>
            <w:tr w:rsidR="00A93834" w14:paraId="4E02C782" w14:textId="77777777" w:rsidTr="000C37DB">
              <w:trPr>
                <w:cantSplit/>
              </w:trPr>
              <w:tc>
                <w:tcPr>
                  <w:tcW w:w="1249" w:type="pct"/>
                </w:tcPr>
                <w:p w14:paraId="09F9A21B" w14:textId="77777777" w:rsidR="00A93834" w:rsidRDefault="00A93834" w:rsidP="000C37DB">
                  <w:pPr>
                    <w:pStyle w:val="TableBody"/>
                  </w:pPr>
                  <w:r>
                    <w:t xml:space="preserve">MRASBAMTQSETOT </w:t>
                  </w:r>
                  <w:r w:rsidRPr="008B6C1D">
                    <w:rPr>
                      <w:i/>
                      <w:vertAlign w:val="subscript"/>
                    </w:rPr>
                    <w:t>q</w:t>
                  </w:r>
                </w:p>
              </w:tc>
              <w:tc>
                <w:tcPr>
                  <w:tcW w:w="433" w:type="pct"/>
                </w:tcPr>
                <w:p w14:paraId="48CCA1FA" w14:textId="77777777" w:rsidR="00A93834" w:rsidRDefault="00A93834" w:rsidP="000C37DB">
                  <w:pPr>
                    <w:pStyle w:val="TableBody"/>
                  </w:pPr>
                  <w:r>
                    <w:t>$</w:t>
                  </w:r>
                </w:p>
              </w:tc>
              <w:tc>
                <w:tcPr>
                  <w:tcW w:w="3318" w:type="pct"/>
                </w:tcPr>
                <w:p w14:paraId="6D6EC830" w14:textId="77777777" w:rsidR="00A93834" w:rsidRDefault="00A93834" w:rsidP="000C37DB">
                  <w:pPr>
                    <w:pStyle w:val="TableBody"/>
                  </w:pPr>
                  <w:r w:rsidRPr="00D54F03">
                    <w:rPr>
                      <w:i/>
                    </w:rPr>
                    <w:t xml:space="preserve">Must-Run Alternative Standby Amount Total per QSE per hour </w:t>
                  </w:r>
                  <w:r w:rsidRPr="00D54F03">
                    <w:sym w:font="Symbol" w:char="F0BE"/>
                  </w:r>
                  <w:r w:rsidRPr="00D54F03">
                    <w:t xml:space="preserve">The total of the Standby Payments </w:t>
                  </w:r>
                  <w:r>
                    <w:t>for</w:t>
                  </w:r>
                  <w:r w:rsidRPr="00D54F03">
                    <w:t xml:space="preserve"> all </w:t>
                  </w:r>
                  <w:r>
                    <w:t>MRA</w:t>
                  </w:r>
                  <w:r w:rsidRPr="00D54F03">
                    <w:t xml:space="preserve">s </w:t>
                  </w:r>
                  <w:r>
                    <w:t xml:space="preserve">represented by the QSE </w:t>
                  </w:r>
                  <w:r w:rsidRPr="009701A9">
                    <w:rPr>
                      <w:i/>
                    </w:rPr>
                    <w:t>q</w:t>
                  </w:r>
                  <w:r>
                    <w:t xml:space="preserve"> </w:t>
                  </w:r>
                  <w:r w:rsidRPr="00D54F03">
                    <w:t>for the hour.</w:t>
                  </w:r>
                </w:p>
              </w:tc>
            </w:tr>
            <w:tr w:rsidR="00A93834" w14:paraId="1BF9B27F"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5BAC999F" w14:textId="77777777" w:rsidR="00A93834" w:rsidRPr="00A24281" w:rsidRDefault="00A93834" w:rsidP="000C37DB">
                  <w:pPr>
                    <w:pStyle w:val="TableBody"/>
                    <w:rPr>
                      <w:i/>
                    </w:rPr>
                  </w:pPr>
                  <w:r>
                    <w:rPr>
                      <w:i/>
                    </w:rPr>
                    <w:t>q</w:t>
                  </w:r>
                </w:p>
              </w:tc>
              <w:tc>
                <w:tcPr>
                  <w:tcW w:w="433" w:type="pct"/>
                  <w:tcBorders>
                    <w:top w:val="single" w:sz="4" w:space="0" w:color="auto"/>
                    <w:left w:val="single" w:sz="4" w:space="0" w:color="auto"/>
                    <w:bottom w:val="single" w:sz="4" w:space="0" w:color="auto"/>
                    <w:right w:val="single" w:sz="4" w:space="0" w:color="auto"/>
                  </w:tcBorders>
                </w:tcPr>
                <w:p w14:paraId="078E48F9" w14:textId="77777777" w:rsidR="00A93834" w:rsidRDefault="00A93834" w:rsidP="000C37DB">
                  <w:pPr>
                    <w:pStyle w:val="TableBody"/>
                  </w:pPr>
                  <w:r>
                    <w:t>None</w:t>
                  </w:r>
                </w:p>
              </w:tc>
              <w:tc>
                <w:tcPr>
                  <w:tcW w:w="3318" w:type="pct"/>
                  <w:tcBorders>
                    <w:top w:val="single" w:sz="4" w:space="0" w:color="auto"/>
                    <w:left w:val="single" w:sz="4" w:space="0" w:color="auto"/>
                    <w:bottom w:val="single" w:sz="4" w:space="0" w:color="auto"/>
                    <w:right w:val="single" w:sz="4" w:space="0" w:color="auto"/>
                  </w:tcBorders>
                </w:tcPr>
                <w:p w14:paraId="7892349F" w14:textId="77777777" w:rsidR="00A93834" w:rsidRDefault="00A93834" w:rsidP="000C37DB">
                  <w:pPr>
                    <w:pStyle w:val="TableBody"/>
                  </w:pPr>
                  <w:r>
                    <w:t>A QSE.</w:t>
                  </w:r>
                </w:p>
              </w:tc>
            </w:tr>
          </w:tbl>
          <w:p w14:paraId="554179FE" w14:textId="77777777" w:rsidR="00A93834" w:rsidRPr="00B37C4B" w:rsidRDefault="00A93834" w:rsidP="000C37DB">
            <w:pPr>
              <w:pStyle w:val="H3"/>
            </w:pPr>
          </w:p>
        </w:tc>
      </w:tr>
    </w:tbl>
    <w:p w14:paraId="1A25C068" w14:textId="77777777" w:rsidR="00A93834" w:rsidRDefault="00A93834" w:rsidP="00A93834">
      <w:pPr>
        <w:pStyle w:val="H3"/>
        <w:spacing w:before="0" w:after="0"/>
      </w:pPr>
    </w:p>
    <w:p w14:paraId="355316D2" w14:textId="77777777" w:rsidR="00A93834" w:rsidRDefault="00A93834" w:rsidP="00A93834">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A93834" w14:paraId="39606ED8" w14:textId="77777777" w:rsidTr="000C37DB">
        <w:trPr>
          <w:trHeight w:val="206"/>
        </w:trPr>
        <w:tc>
          <w:tcPr>
            <w:tcW w:w="5000" w:type="pct"/>
            <w:shd w:val="pct12" w:color="auto" w:fill="auto"/>
          </w:tcPr>
          <w:p w14:paraId="4F9F433D" w14:textId="77777777" w:rsidR="00A93834" w:rsidRDefault="00A93834" w:rsidP="000C37DB">
            <w:pPr>
              <w:pStyle w:val="Instructions"/>
              <w:spacing w:before="120"/>
            </w:pPr>
            <w:r>
              <w:t>[NPRR885:  Insert Section 6.6.6.9 below upon system implementation:]</w:t>
            </w:r>
          </w:p>
          <w:p w14:paraId="2BE369E8" w14:textId="77777777" w:rsidR="00A93834" w:rsidRPr="000C1EEE" w:rsidRDefault="00A93834" w:rsidP="000C37DB">
            <w:pPr>
              <w:keepNext/>
              <w:widowControl w:val="0"/>
              <w:tabs>
                <w:tab w:val="left" w:pos="1260"/>
              </w:tabs>
              <w:spacing w:before="240" w:after="240"/>
              <w:ind w:left="1267" w:hanging="1267"/>
              <w:outlineLvl w:val="3"/>
              <w:rPr>
                <w:b/>
                <w:bCs/>
                <w:snapToGrid w:val="0"/>
                <w:color w:val="000000"/>
              </w:rPr>
            </w:pPr>
            <w:bookmarkStart w:id="14" w:name="_Toc17798756"/>
            <w:bookmarkStart w:id="15" w:name="_Toc175157481"/>
            <w:r w:rsidRPr="000C1EEE">
              <w:rPr>
                <w:b/>
                <w:bCs/>
                <w:snapToGrid w:val="0"/>
                <w:color w:val="000000"/>
              </w:rPr>
              <w:t>6.6.6.9</w:t>
            </w:r>
            <w:r w:rsidRPr="000C1EEE">
              <w:rPr>
                <w:b/>
                <w:bCs/>
                <w:snapToGrid w:val="0"/>
                <w:color w:val="000000"/>
              </w:rPr>
              <w:tab/>
              <w:t>MRA Payment for Deployment Event</w:t>
            </w:r>
            <w:bookmarkEnd w:id="14"/>
            <w:bookmarkEnd w:id="15"/>
          </w:p>
          <w:p w14:paraId="4E62AE97" w14:textId="77777777" w:rsidR="00A93834" w:rsidRDefault="00A93834" w:rsidP="000C37DB">
            <w:pPr>
              <w:spacing w:after="240"/>
              <w:ind w:left="720" w:hanging="720"/>
              <w:rPr>
                <w:bCs/>
                <w:color w:val="000000"/>
                <w:lang w:val="pt-BR"/>
              </w:rPr>
            </w:pPr>
            <w:r>
              <w:rPr>
                <w:bCs/>
                <w:lang w:val="pt-BR"/>
              </w:rPr>
              <w:t>(1)</w:t>
            </w:r>
            <w:r w:rsidRPr="00081671">
              <w:rPr>
                <w:bCs/>
                <w:lang w:val="pt-BR"/>
              </w:rPr>
              <w:tab/>
            </w:r>
            <w:r w:rsidRPr="00081671">
              <w:rPr>
                <w:bCs/>
                <w:color w:val="000000"/>
                <w:lang w:val="pt-BR"/>
              </w:rPr>
              <w:t>The deployment event pay</w:t>
            </w:r>
            <w:r>
              <w:rPr>
                <w:bCs/>
                <w:color w:val="000000"/>
                <w:lang w:val="pt-BR"/>
              </w:rPr>
              <w:t>ment to each QSE representing a Generation Resource</w:t>
            </w:r>
            <w:r w:rsidRPr="00081671">
              <w:rPr>
                <w:bCs/>
                <w:color w:val="000000"/>
                <w:lang w:val="pt-BR"/>
              </w:rPr>
              <w:t xml:space="preserve"> </w:t>
            </w:r>
            <w:r>
              <w:rPr>
                <w:bCs/>
                <w:color w:val="000000"/>
                <w:lang w:val="pt-BR"/>
              </w:rPr>
              <w:t>MRA</w:t>
            </w:r>
            <w:r w:rsidRPr="00081671">
              <w:rPr>
                <w:bCs/>
                <w:color w:val="000000"/>
                <w:lang w:val="pt-BR"/>
              </w:rPr>
              <w:t>:</w:t>
            </w:r>
          </w:p>
          <w:p w14:paraId="3AD0B15F" w14:textId="77777777" w:rsidR="00A93834" w:rsidRPr="00081671" w:rsidRDefault="00A93834" w:rsidP="000C37DB">
            <w:pPr>
              <w:tabs>
                <w:tab w:val="left" w:pos="2700"/>
                <w:tab w:val="left" w:pos="3150"/>
              </w:tabs>
              <w:spacing w:after="240"/>
              <w:ind w:left="2700" w:hanging="1890"/>
            </w:pPr>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 </w:t>
            </w:r>
            <w:r w:rsidRPr="00081671">
              <w:rPr>
                <w:bCs/>
                <w:i/>
                <w:vertAlign w:val="subscript"/>
                <w:lang w:val="pt-BR"/>
              </w:rPr>
              <w:t>q, r, m</w:t>
            </w:r>
            <w:r w:rsidRPr="00081671">
              <w:rPr>
                <w:bCs/>
                <w:lang w:val="pt-BR"/>
              </w:rPr>
              <w:t>, (FIP + MRACEFA</w:t>
            </w:r>
            <w:r w:rsidRPr="00081671">
              <w:rPr>
                <w:bCs/>
                <w:i/>
                <w:vertAlign w:val="subscript"/>
                <w:lang w:val="pt-BR"/>
              </w:rPr>
              <w:t xml:space="preserve"> q, r</w:t>
            </w:r>
            <w:r w:rsidRPr="00081671">
              <w:rPr>
                <w:bCs/>
                <w:lang w:val="pt-BR"/>
              </w:rPr>
              <w:t>) * MRAPSUFQ</w:t>
            </w:r>
            <w:r>
              <w:rPr>
                <w:bCs/>
                <w:lang w:val="pt-BR"/>
              </w:rPr>
              <w:t xml:space="preserve"> </w:t>
            </w:r>
            <w:r w:rsidRPr="00081671">
              <w:rPr>
                <w:bCs/>
                <w:i/>
                <w:vertAlign w:val="subscript"/>
                <w:lang w:val="pt-BR"/>
              </w:rPr>
              <w:t>q, r</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p>
          <w:p w14:paraId="73314D2B" w14:textId="77777777" w:rsidR="00A93834" w:rsidRDefault="00A93834" w:rsidP="000C37DB">
            <w:pPr>
              <w:spacing w:after="240"/>
              <w:ind w:left="720" w:hanging="720"/>
              <w:rPr>
                <w:ins w:id="16" w:author="ERCOT" w:date="2024-09-05T19:47:00Z"/>
                <w:bCs/>
                <w:color w:val="000000"/>
                <w:lang w:val="pt-BR"/>
              </w:rPr>
            </w:pPr>
            <w:ins w:id="17" w:author="ERCOT" w:date="2024-09-05T19:47:00Z">
              <w:r>
                <w:rPr>
                  <w:bCs/>
                  <w:lang w:val="pt-BR"/>
                </w:rPr>
                <w:t>(2)</w:t>
              </w:r>
              <w:r w:rsidRPr="00081671">
                <w:rPr>
                  <w:bCs/>
                  <w:lang w:val="pt-BR"/>
                </w:rPr>
                <w:tab/>
              </w:r>
              <w:r w:rsidRPr="00081671">
                <w:rPr>
                  <w:bCs/>
                  <w:color w:val="000000"/>
                  <w:lang w:val="pt-BR"/>
                </w:rPr>
                <w:t>The deployment event pay</w:t>
              </w:r>
              <w:r>
                <w:rPr>
                  <w:bCs/>
                  <w:color w:val="000000"/>
                  <w:lang w:val="pt-BR"/>
                </w:rPr>
                <w:t>ment to each QSE representing an ESR MRA</w:t>
              </w:r>
              <w:r w:rsidRPr="00081671">
                <w:rPr>
                  <w:bCs/>
                  <w:color w:val="000000"/>
                  <w:lang w:val="pt-BR"/>
                </w:rPr>
                <w:t>:</w:t>
              </w:r>
            </w:ins>
          </w:p>
          <w:p w14:paraId="456A6BA6" w14:textId="77777777" w:rsidR="00A93834" w:rsidRDefault="00A93834" w:rsidP="000C37DB">
            <w:pPr>
              <w:tabs>
                <w:tab w:val="left" w:pos="2700"/>
                <w:tab w:val="left" w:pos="3150"/>
              </w:tabs>
              <w:spacing w:after="240"/>
              <w:ind w:left="2700" w:hanging="1890"/>
              <w:rPr>
                <w:ins w:id="18" w:author="ERCOT" w:date="2024-09-05T19:47:00Z"/>
                <w:iCs/>
              </w:rPr>
            </w:pPr>
            <w:ins w:id="19" w:author="ERCOT" w:date="2024-09-05T19:47:00Z">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w:t>
              </w:r>
              <w:r>
                <w:rPr>
                  <w:bCs/>
                  <w:lang w:val="pt-BR"/>
                </w:rPr>
                <w:t>(</w:t>
              </w:r>
              <w:r w:rsidRPr="00081671">
                <w:rPr>
                  <w:bCs/>
                  <w:lang w:val="pt-BR"/>
                </w:rPr>
                <w:t xml:space="preserve">EDPRICE </w:t>
              </w:r>
              <w:r w:rsidRPr="00081671">
                <w:rPr>
                  <w:bCs/>
                  <w:i/>
                  <w:vertAlign w:val="subscript"/>
                  <w:lang w:val="pt-BR"/>
                </w:rPr>
                <w:t>q, r, m</w:t>
              </w:r>
              <w:r w:rsidRPr="00081671">
                <w:rPr>
                  <w:bCs/>
                  <w:lang w:val="pt-BR"/>
                </w:rPr>
                <w:t>) * MRAFLAG</w:t>
              </w:r>
              <w:r>
                <w:rPr>
                  <w:bCs/>
                  <w:lang w:val="pt-BR"/>
                </w:rPr>
                <w:t xml:space="preserve"> </w:t>
              </w:r>
              <w:r w:rsidRPr="00081671">
                <w:rPr>
                  <w:bCs/>
                  <w:i/>
                  <w:vertAlign w:val="subscript"/>
                  <w:lang w:val="pt-BR"/>
                </w:rPr>
                <w:t>q,</w:t>
              </w:r>
              <w:r>
                <w:rPr>
                  <w:bCs/>
                  <w:i/>
                  <w:vertAlign w:val="subscript"/>
                  <w:lang w:val="pt-BR"/>
                </w:rPr>
                <w:t xml:space="preserve"> </w:t>
              </w:r>
              <w:r w:rsidRPr="00081671">
                <w:rPr>
                  <w:bCs/>
                  <w:i/>
                  <w:vertAlign w:val="subscript"/>
                  <w:lang w:val="pt-BR"/>
                </w:rPr>
                <w:t>r,</w:t>
              </w:r>
              <w:r>
                <w:rPr>
                  <w:bCs/>
                  <w:i/>
                  <w:vertAlign w:val="subscript"/>
                  <w:lang w:val="pt-BR"/>
                </w:rPr>
                <w:t xml:space="preserve"> </w:t>
              </w:r>
              <w:r w:rsidRPr="00081671">
                <w:rPr>
                  <w:bCs/>
                  <w:i/>
                  <w:vertAlign w:val="subscript"/>
                  <w:lang w:val="pt-BR"/>
                </w:rPr>
                <w:t>h</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ins>
          </w:p>
          <w:p w14:paraId="76B98014" w14:textId="77777777" w:rsidR="00A93834" w:rsidRPr="00081671" w:rsidRDefault="00A93834" w:rsidP="000C37DB">
            <w:pPr>
              <w:spacing w:after="240"/>
              <w:ind w:left="720" w:hanging="720"/>
              <w:rPr>
                <w:iCs/>
              </w:rPr>
            </w:pPr>
            <w:r w:rsidRPr="00081671">
              <w:rPr>
                <w:iCs/>
              </w:rPr>
              <w:t>(</w:t>
            </w:r>
            <w:ins w:id="20" w:author="ERCOT" w:date="2024-09-05T19:47:00Z">
              <w:r>
                <w:rPr>
                  <w:iCs/>
                </w:rPr>
                <w:t>3</w:t>
              </w:r>
            </w:ins>
            <w:del w:id="21" w:author="ERCOT" w:date="2024-09-05T19:47:00Z">
              <w:r w:rsidRPr="00081671" w:rsidDel="00B456D2">
                <w:rPr>
                  <w:iCs/>
                </w:rPr>
                <w:delText>2</w:delText>
              </w:r>
            </w:del>
            <w:r w:rsidRPr="00081671">
              <w:rPr>
                <w:iCs/>
              </w:rPr>
              <w:t>)</w:t>
            </w:r>
            <w:r>
              <w:rPr>
                <w:iCs/>
              </w:rPr>
              <w:tab/>
            </w:r>
            <w:r w:rsidRPr="00081671">
              <w:rPr>
                <w:iCs/>
              </w:rPr>
              <w:t>The deployment event paym</w:t>
            </w:r>
            <w:r>
              <w:rPr>
                <w:iCs/>
              </w:rPr>
              <w:t>ent to each QSE representing a Demand Response MRA or Other Generation MRA</w:t>
            </w:r>
            <w:r w:rsidRPr="00081671">
              <w:rPr>
                <w:iCs/>
              </w:rPr>
              <w:t>:</w:t>
            </w:r>
          </w:p>
          <w:p w14:paraId="45736FBC" w14:textId="77777777" w:rsidR="00A93834" w:rsidRDefault="00A93834" w:rsidP="000C37DB">
            <w:pPr>
              <w:ind w:firstLine="720"/>
              <w:rPr>
                <w:bCs/>
                <w:lang w:val="pt-BR"/>
              </w:rPr>
            </w:pPr>
            <w:r w:rsidRPr="00081671">
              <w:rPr>
                <w:bCs/>
                <w:color w:val="000000"/>
                <w:lang w:val="pt-BR"/>
              </w:rPr>
              <w:t>MRADEAMT</w:t>
            </w:r>
            <w:r>
              <w:rPr>
                <w:bCs/>
                <w:color w:val="000000"/>
                <w:lang w:val="pt-BR"/>
              </w:rPr>
              <w:t xml:space="preserve"> </w:t>
            </w:r>
            <w:r w:rsidRPr="00081671">
              <w:rPr>
                <w:bCs/>
                <w:i/>
                <w:vertAlign w:val="subscript"/>
                <w:lang w:val="pt-BR"/>
              </w:rPr>
              <w:t>q, r, h</w:t>
            </w:r>
            <w:r w:rsidRPr="00081671">
              <w:rPr>
                <w:bCs/>
                <w:lang w:val="pt-BR"/>
              </w:rPr>
              <w:t xml:space="preserve"> = (-1) * Max{EDPRICE</w:t>
            </w:r>
            <w:r w:rsidRPr="00081671">
              <w:rPr>
                <w:bCs/>
                <w:i/>
                <w:vertAlign w:val="subscript"/>
                <w:lang w:val="pt-BR"/>
              </w:rPr>
              <w:t xml:space="preserve"> q, r</w:t>
            </w:r>
            <w:r w:rsidRPr="00081671">
              <w:rPr>
                <w:bCs/>
                <w:lang w:val="pt-BR"/>
              </w:rPr>
              <w:t>, (FIP + MRACEFA</w:t>
            </w:r>
            <w:r w:rsidRPr="00081671">
              <w:rPr>
                <w:bCs/>
                <w:i/>
                <w:vertAlign w:val="subscript"/>
                <w:lang w:val="pt-BR"/>
              </w:rPr>
              <w:t xml:space="preserve"> q, r</w:t>
            </w:r>
            <w:r w:rsidRPr="00081671">
              <w:rPr>
                <w:bCs/>
                <w:lang w:val="pt-BR"/>
              </w:rPr>
              <w:t xml:space="preserve">) * </w:t>
            </w:r>
          </w:p>
          <w:p w14:paraId="78924B7F" w14:textId="77777777" w:rsidR="00A93834" w:rsidRPr="00081671" w:rsidRDefault="00A93834" w:rsidP="000C37DB">
            <w:pPr>
              <w:tabs>
                <w:tab w:val="left" w:pos="2700"/>
                <w:tab w:val="left" w:pos="3150"/>
              </w:tabs>
              <w:spacing w:after="240"/>
              <w:ind w:left="2700" w:hanging="1890"/>
            </w:pPr>
            <w:r>
              <w:rPr>
                <w:bCs/>
                <w:lang w:val="pt-BR"/>
              </w:rPr>
              <w:lastRenderedPageBreak/>
              <w:tab/>
            </w:r>
            <w:r w:rsidRPr="00081671">
              <w:rPr>
                <w:bCs/>
                <w:lang w:val="pt-BR"/>
              </w:rPr>
              <w:t>MRAPSUFQ</w:t>
            </w:r>
            <w:r>
              <w:rPr>
                <w:bCs/>
                <w:lang w:val="pt-BR"/>
              </w:rPr>
              <w:t xml:space="preserve"> </w:t>
            </w:r>
            <w:r w:rsidRPr="00081671">
              <w:rPr>
                <w:bCs/>
                <w:i/>
                <w:vertAlign w:val="subscript"/>
                <w:lang w:val="pt-BR"/>
              </w:rPr>
              <w:t>q, r</w:t>
            </w:r>
            <w:r w:rsidRPr="00081671">
              <w:rPr>
                <w:bCs/>
                <w:lang w:val="pt-BR"/>
              </w:rPr>
              <w:t>}</w:t>
            </w:r>
            <w:r>
              <w:rPr>
                <w:bCs/>
                <w:lang w:val="pt-BR"/>
              </w:rPr>
              <w:t xml:space="preserve"> </w:t>
            </w:r>
            <w:r w:rsidRPr="00081671">
              <w:rPr>
                <w:bCs/>
                <w:lang w:val="pt-BR"/>
              </w:rPr>
              <w:t>* MRAEPRF</w:t>
            </w:r>
            <w:r>
              <w:rPr>
                <w:bCs/>
                <w:lang w:val="pt-BR"/>
              </w:rPr>
              <w:t xml:space="preserve"> </w:t>
            </w:r>
            <w:r w:rsidRPr="00081671">
              <w:rPr>
                <w:bCs/>
                <w:i/>
                <w:vertAlign w:val="subscript"/>
                <w:lang w:val="pt-BR"/>
              </w:rPr>
              <w:t>q, r, m</w:t>
            </w:r>
            <w:r w:rsidRPr="00081671">
              <w:rPr>
                <w:bCs/>
                <w:lang w:val="pt-BR"/>
              </w:rPr>
              <w:t xml:space="preserve"> </w:t>
            </w:r>
            <w:r w:rsidRPr="00081671">
              <w:rPr>
                <w:bCs/>
                <w:i/>
                <w:lang w:val="pt-BR"/>
              </w:rPr>
              <w:t xml:space="preserve">/ </w:t>
            </w:r>
            <w:r w:rsidRPr="00081671">
              <w:rPr>
                <w:bCs/>
                <w:lang w:val="pt-BR"/>
              </w:rPr>
              <w:t>MRAH</w:t>
            </w:r>
            <w:r w:rsidRPr="00081671">
              <w:rPr>
                <w:i/>
                <w:vertAlign w:val="subscript"/>
              </w:rPr>
              <w:t xml:space="preserve"> q, r</w:t>
            </w:r>
          </w:p>
          <w:p w14:paraId="1F673CED" w14:textId="77777777" w:rsidR="00A93834" w:rsidRPr="00081671" w:rsidRDefault="00A93834" w:rsidP="000C37DB">
            <w:r w:rsidRPr="00081671">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A93834" w:rsidRPr="00081671" w14:paraId="76649D6F" w14:textId="77777777" w:rsidTr="000C37DB">
              <w:trPr>
                <w:cantSplit/>
                <w:tblHeader/>
              </w:trPr>
              <w:tc>
                <w:tcPr>
                  <w:tcW w:w="1885" w:type="dxa"/>
                </w:tcPr>
                <w:p w14:paraId="56991841" w14:textId="77777777" w:rsidR="00A93834" w:rsidRPr="00081671" w:rsidRDefault="00A93834" w:rsidP="000C37DB">
                  <w:pPr>
                    <w:spacing w:after="120"/>
                    <w:rPr>
                      <w:b/>
                      <w:iCs/>
                      <w:sz w:val="20"/>
                    </w:rPr>
                  </w:pPr>
                  <w:r w:rsidRPr="00081671">
                    <w:rPr>
                      <w:b/>
                      <w:iCs/>
                      <w:sz w:val="20"/>
                    </w:rPr>
                    <w:t>Variable</w:t>
                  </w:r>
                </w:p>
              </w:tc>
              <w:tc>
                <w:tcPr>
                  <w:tcW w:w="1080" w:type="dxa"/>
                </w:tcPr>
                <w:p w14:paraId="4A444C61" w14:textId="77777777" w:rsidR="00A93834" w:rsidRPr="00081671" w:rsidRDefault="00A93834" w:rsidP="000C37DB">
                  <w:pPr>
                    <w:spacing w:after="120"/>
                    <w:rPr>
                      <w:b/>
                      <w:iCs/>
                      <w:sz w:val="20"/>
                    </w:rPr>
                  </w:pPr>
                  <w:r w:rsidRPr="00081671">
                    <w:rPr>
                      <w:b/>
                      <w:iCs/>
                      <w:sz w:val="20"/>
                    </w:rPr>
                    <w:t>Unit</w:t>
                  </w:r>
                </w:p>
              </w:tc>
              <w:tc>
                <w:tcPr>
                  <w:tcW w:w="6390" w:type="dxa"/>
                </w:tcPr>
                <w:p w14:paraId="39330C1E" w14:textId="77777777" w:rsidR="00A93834" w:rsidRPr="00081671" w:rsidRDefault="00A93834" w:rsidP="000C37DB">
                  <w:pPr>
                    <w:spacing w:after="120"/>
                    <w:rPr>
                      <w:b/>
                      <w:iCs/>
                      <w:sz w:val="20"/>
                    </w:rPr>
                  </w:pPr>
                  <w:r w:rsidRPr="00081671">
                    <w:rPr>
                      <w:b/>
                      <w:iCs/>
                      <w:sz w:val="20"/>
                    </w:rPr>
                    <w:t>Definition</w:t>
                  </w:r>
                </w:p>
              </w:tc>
            </w:tr>
            <w:tr w:rsidR="00A93834" w:rsidRPr="00081671" w14:paraId="5C44AE21" w14:textId="77777777" w:rsidTr="000C37DB">
              <w:trPr>
                <w:cantSplit/>
              </w:trPr>
              <w:tc>
                <w:tcPr>
                  <w:tcW w:w="1885" w:type="dxa"/>
                </w:tcPr>
                <w:p w14:paraId="0CF8908E" w14:textId="77777777" w:rsidR="00A93834" w:rsidRPr="00081671" w:rsidRDefault="00A93834" w:rsidP="000C37DB">
                  <w:pPr>
                    <w:spacing w:after="60"/>
                    <w:rPr>
                      <w:iCs/>
                      <w:sz w:val="20"/>
                    </w:rPr>
                  </w:pPr>
                  <w:r w:rsidRPr="00081671">
                    <w:rPr>
                      <w:iCs/>
                      <w:sz w:val="20"/>
                    </w:rPr>
                    <w:t xml:space="preserve">MRADEAMT </w:t>
                  </w:r>
                  <w:r w:rsidRPr="00081671">
                    <w:rPr>
                      <w:i/>
                      <w:iCs/>
                      <w:sz w:val="20"/>
                      <w:vertAlign w:val="subscript"/>
                    </w:rPr>
                    <w:t>q, r, h</w:t>
                  </w:r>
                </w:p>
              </w:tc>
              <w:tc>
                <w:tcPr>
                  <w:tcW w:w="1080" w:type="dxa"/>
                </w:tcPr>
                <w:p w14:paraId="36CE5A59" w14:textId="77777777" w:rsidR="00A93834" w:rsidRPr="00081671" w:rsidRDefault="00A93834" w:rsidP="000C37DB">
                  <w:pPr>
                    <w:spacing w:after="60"/>
                    <w:rPr>
                      <w:iCs/>
                      <w:sz w:val="20"/>
                    </w:rPr>
                  </w:pPr>
                  <w:r w:rsidRPr="00081671">
                    <w:rPr>
                      <w:iCs/>
                      <w:sz w:val="20"/>
                    </w:rPr>
                    <w:t>$</w:t>
                  </w:r>
                </w:p>
              </w:tc>
              <w:tc>
                <w:tcPr>
                  <w:tcW w:w="6390" w:type="dxa"/>
                </w:tcPr>
                <w:p w14:paraId="256CDC1B" w14:textId="77777777" w:rsidR="00A93834" w:rsidRPr="00081671" w:rsidRDefault="00A93834" w:rsidP="000C37DB">
                  <w:pPr>
                    <w:spacing w:after="60"/>
                    <w:rPr>
                      <w:i/>
                      <w:iCs/>
                      <w:sz w:val="20"/>
                    </w:rPr>
                  </w:pPr>
                  <w:r w:rsidRPr="00081671">
                    <w:rPr>
                      <w:i/>
                      <w:iCs/>
                      <w:sz w:val="20"/>
                    </w:rPr>
                    <w:t>Must-Run Alternative Deployment Event Amount per QSE per Resource by hour</w:t>
                  </w:r>
                  <w:r w:rsidRPr="00081671">
                    <w:rPr>
                      <w:iCs/>
                      <w:sz w:val="20"/>
                    </w:rPr>
                    <w:t xml:space="preserve">—The deployment event payment to QSE </w:t>
                  </w:r>
                  <w:r w:rsidRPr="008B6C1D">
                    <w:rPr>
                      <w:i/>
                      <w:iCs/>
                      <w:sz w:val="20"/>
                    </w:rPr>
                    <w:t>q</w:t>
                  </w:r>
                  <w:r w:rsidRPr="00081671">
                    <w:rPr>
                      <w:iCs/>
                      <w:sz w:val="20"/>
                    </w:rPr>
                    <w:t xml:space="preserve"> for </w:t>
                  </w:r>
                  <w:r>
                    <w:rPr>
                      <w:iCs/>
                      <w:sz w:val="20"/>
                    </w:rPr>
                    <w:t>MRA</w:t>
                  </w:r>
                  <w:r w:rsidRPr="00081671">
                    <w:rPr>
                      <w:iCs/>
                      <w:sz w:val="20"/>
                    </w:rPr>
                    <w:t xml:space="preserve"> </w:t>
                  </w:r>
                  <w:r w:rsidRPr="008B6C1D">
                    <w:rPr>
                      <w:i/>
                      <w:iCs/>
                      <w:sz w:val="20"/>
                    </w:rPr>
                    <w:t>r</w:t>
                  </w:r>
                  <w:r w:rsidRPr="00081671">
                    <w:rPr>
                      <w:iCs/>
                      <w:sz w:val="20"/>
                    </w:rPr>
                    <w:t xml:space="preserve">, for the </w:t>
                  </w:r>
                  <w:r>
                    <w:rPr>
                      <w:iCs/>
                      <w:sz w:val="20"/>
                    </w:rPr>
                    <w:t>MRA Contracted H</w:t>
                  </w:r>
                  <w:r w:rsidRPr="00081671">
                    <w:rPr>
                      <w:iCs/>
                      <w:sz w:val="20"/>
                    </w:rPr>
                    <w:t>our</w:t>
                  </w:r>
                  <w:r>
                    <w:rPr>
                      <w:iCs/>
                      <w:sz w:val="20"/>
                    </w:rPr>
                    <w:t xml:space="preserve"> </w:t>
                  </w:r>
                  <w:r w:rsidRPr="008B6C1D">
                    <w:rPr>
                      <w:i/>
                      <w:iCs/>
                      <w:sz w:val="20"/>
                    </w:rPr>
                    <w:t>h</w:t>
                  </w:r>
                  <w:r w:rsidRPr="00081671">
                    <w:rPr>
                      <w:iCs/>
                      <w:sz w:val="20"/>
                    </w:rPr>
                    <w:t>.  Where for a Combined Cycle Train, the Resource r is the Combined Cycle Train.</w:t>
                  </w:r>
                </w:p>
              </w:tc>
            </w:tr>
            <w:tr w:rsidR="00A93834" w:rsidRPr="00081671" w14:paraId="76CE7C50" w14:textId="77777777" w:rsidTr="000C37DB">
              <w:trPr>
                <w:cantSplit/>
              </w:trPr>
              <w:tc>
                <w:tcPr>
                  <w:tcW w:w="1885" w:type="dxa"/>
                </w:tcPr>
                <w:p w14:paraId="51D91C47" w14:textId="77777777" w:rsidR="00A93834" w:rsidRPr="00081671" w:rsidRDefault="00A93834" w:rsidP="000C37DB">
                  <w:pPr>
                    <w:spacing w:after="60"/>
                    <w:rPr>
                      <w:iCs/>
                      <w:sz w:val="20"/>
                    </w:rPr>
                  </w:pPr>
                  <w:r w:rsidRPr="00081671">
                    <w:rPr>
                      <w:iCs/>
                      <w:sz w:val="20"/>
                    </w:rPr>
                    <w:t>FIP</w:t>
                  </w:r>
                </w:p>
              </w:tc>
              <w:tc>
                <w:tcPr>
                  <w:tcW w:w="1080" w:type="dxa"/>
                </w:tcPr>
                <w:p w14:paraId="111EA60A" w14:textId="77777777" w:rsidR="00A93834" w:rsidRPr="00081671" w:rsidRDefault="00A93834" w:rsidP="000C37DB">
                  <w:pPr>
                    <w:spacing w:after="60"/>
                    <w:rPr>
                      <w:iCs/>
                      <w:sz w:val="20"/>
                    </w:rPr>
                  </w:pPr>
                  <w:r w:rsidRPr="00081671">
                    <w:rPr>
                      <w:iCs/>
                      <w:sz w:val="20"/>
                    </w:rPr>
                    <w:t>$/MMBtu</w:t>
                  </w:r>
                </w:p>
              </w:tc>
              <w:tc>
                <w:tcPr>
                  <w:tcW w:w="6390" w:type="dxa"/>
                </w:tcPr>
                <w:p w14:paraId="5FD483BB" w14:textId="77777777" w:rsidR="00A93834" w:rsidRPr="00081671" w:rsidRDefault="00A93834" w:rsidP="000C37DB">
                  <w:pPr>
                    <w:spacing w:after="60"/>
                    <w:rPr>
                      <w:iCs/>
                      <w:sz w:val="20"/>
                    </w:rPr>
                  </w:pPr>
                  <w:r w:rsidRPr="00081671">
                    <w:rPr>
                      <w:i/>
                      <w:iCs/>
                      <w:sz w:val="20"/>
                    </w:rPr>
                    <w:t>Fuel Index Price</w:t>
                  </w:r>
                  <w:r w:rsidRPr="00081671">
                    <w:rPr>
                      <w:iCs/>
                      <w:sz w:val="20"/>
                    </w:rPr>
                    <w:t>—The FIP for the Operating Day.</w:t>
                  </w:r>
                </w:p>
              </w:tc>
            </w:tr>
            <w:tr w:rsidR="00A93834" w:rsidRPr="00081671" w14:paraId="66EB31A6" w14:textId="77777777" w:rsidTr="000C37DB">
              <w:trPr>
                <w:cantSplit/>
              </w:trPr>
              <w:tc>
                <w:tcPr>
                  <w:tcW w:w="1885" w:type="dxa"/>
                </w:tcPr>
                <w:p w14:paraId="6A841207" w14:textId="77777777" w:rsidR="00A93834" w:rsidRPr="00081671" w:rsidRDefault="00A93834" w:rsidP="000C37DB">
                  <w:pPr>
                    <w:spacing w:after="60"/>
                    <w:rPr>
                      <w:iCs/>
                      <w:sz w:val="20"/>
                    </w:rPr>
                  </w:pPr>
                  <w:r w:rsidRPr="00081671">
                    <w:rPr>
                      <w:bCs/>
                      <w:sz w:val="20"/>
                      <w:lang w:val="pt-BR"/>
                    </w:rPr>
                    <w:t>EDPRICE</w:t>
                  </w:r>
                  <w:r w:rsidRPr="00081671">
                    <w:rPr>
                      <w:i/>
                      <w:iCs/>
                      <w:sz w:val="20"/>
                      <w:vertAlign w:val="subscript"/>
                    </w:rPr>
                    <w:t xml:space="preserve"> q, r</w:t>
                  </w:r>
                </w:p>
              </w:tc>
              <w:tc>
                <w:tcPr>
                  <w:tcW w:w="1080" w:type="dxa"/>
                </w:tcPr>
                <w:p w14:paraId="67B4983E" w14:textId="77777777" w:rsidR="00A93834" w:rsidRPr="00081671" w:rsidRDefault="00A93834" w:rsidP="000C37DB">
                  <w:pPr>
                    <w:spacing w:after="60"/>
                    <w:rPr>
                      <w:iCs/>
                      <w:sz w:val="20"/>
                    </w:rPr>
                  </w:pPr>
                  <w:r w:rsidRPr="00081671">
                    <w:rPr>
                      <w:iCs/>
                      <w:sz w:val="20"/>
                    </w:rPr>
                    <w:t>$</w:t>
                  </w:r>
                </w:p>
              </w:tc>
              <w:tc>
                <w:tcPr>
                  <w:tcW w:w="6390" w:type="dxa"/>
                </w:tcPr>
                <w:p w14:paraId="16416C7A" w14:textId="77777777" w:rsidR="00A93834" w:rsidRPr="00081671" w:rsidRDefault="00A93834" w:rsidP="000C37DB">
                  <w:pPr>
                    <w:spacing w:after="60"/>
                    <w:rPr>
                      <w:i/>
                      <w:iCs/>
                      <w:sz w:val="20"/>
                    </w:rPr>
                  </w:pPr>
                  <w:r w:rsidRPr="00081671">
                    <w:rPr>
                      <w:i/>
                      <w:iCs/>
                      <w:sz w:val="20"/>
                    </w:rPr>
                    <w:t>Event Deployment Price per QSE per Resource</w:t>
                  </w:r>
                  <w:r w:rsidRPr="00081671">
                    <w:rPr>
                      <w:iCs/>
                      <w:sz w:val="20"/>
                    </w:rPr>
                    <w:t xml:space="preserve">—The event deployment price to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xml:space="preserve">, </w:t>
                  </w:r>
                  <w:r w:rsidRPr="00081671">
                    <w:rPr>
                      <w:sz w:val="20"/>
                    </w:rPr>
                    <w:t>as specified in the MRA Agreement</w:t>
                  </w:r>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081671" w14:paraId="29CAF3FD" w14:textId="77777777" w:rsidTr="000C37DB">
              <w:trPr>
                <w:cantSplit/>
              </w:trPr>
              <w:tc>
                <w:tcPr>
                  <w:tcW w:w="1885" w:type="dxa"/>
                </w:tcPr>
                <w:p w14:paraId="67DCA962" w14:textId="77777777" w:rsidR="00A93834" w:rsidRPr="00081671" w:rsidRDefault="00A93834" w:rsidP="000C37DB">
                  <w:pPr>
                    <w:spacing w:after="60"/>
                    <w:rPr>
                      <w:bCs/>
                      <w:sz w:val="20"/>
                      <w:lang w:val="pt-BR"/>
                    </w:rPr>
                  </w:pPr>
                  <w:r w:rsidRPr="00081671">
                    <w:rPr>
                      <w:sz w:val="20"/>
                    </w:rPr>
                    <w:t>MRAEPRF</w:t>
                  </w:r>
                  <w:r w:rsidRPr="00081671">
                    <w:rPr>
                      <w:i/>
                      <w:sz w:val="20"/>
                      <w:vertAlign w:val="subscript"/>
                    </w:rPr>
                    <w:t xml:space="preserve"> q, r, m</w:t>
                  </w:r>
                </w:p>
              </w:tc>
              <w:tc>
                <w:tcPr>
                  <w:tcW w:w="1080" w:type="dxa"/>
                </w:tcPr>
                <w:p w14:paraId="175B0D04" w14:textId="77777777" w:rsidR="00A93834" w:rsidRPr="00081671" w:rsidRDefault="00A93834" w:rsidP="000C37DB">
                  <w:pPr>
                    <w:spacing w:after="60"/>
                    <w:rPr>
                      <w:iCs/>
                      <w:sz w:val="20"/>
                    </w:rPr>
                  </w:pPr>
                  <w:r w:rsidRPr="00081671">
                    <w:rPr>
                      <w:iCs/>
                      <w:sz w:val="20"/>
                    </w:rPr>
                    <w:t>None</w:t>
                  </w:r>
                </w:p>
              </w:tc>
              <w:tc>
                <w:tcPr>
                  <w:tcW w:w="6390" w:type="dxa"/>
                </w:tcPr>
                <w:p w14:paraId="1B0F01F6" w14:textId="77777777" w:rsidR="00A93834" w:rsidRPr="00081671" w:rsidRDefault="00A93834" w:rsidP="000C37DB">
                  <w:pPr>
                    <w:spacing w:after="60"/>
                    <w:rPr>
                      <w:i/>
                      <w:iCs/>
                      <w:sz w:val="20"/>
                      <w:highlight w:val="yellow"/>
                    </w:rPr>
                  </w:pPr>
                  <w:r w:rsidRPr="00081671">
                    <w:rPr>
                      <w:i/>
                      <w:iCs/>
                      <w:sz w:val="20"/>
                    </w:rPr>
                    <w:t xml:space="preserve">Must-Run Alternative Event Performance Reduction </w:t>
                  </w:r>
                  <w:r w:rsidRPr="00081671">
                    <w:rPr>
                      <w:i/>
                      <w:sz w:val="20"/>
                    </w:rPr>
                    <w:t xml:space="preserve">Factor per QSE per Resource  </w:t>
                  </w:r>
                  <w:r w:rsidRPr="00081671">
                    <w:rPr>
                      <w:sz w:val="20"/>
                    </w:rPr>
                    <w:t xml:space="preserve">—The event performance reduction factor of the </w:t>
                  </w:r>
                  <w:r>
                    <w:rPr>
                      <w:sz w:val="20"/>
                    </w:rPr>
                    <w:t>MRA</w:t>
                  </w:r>
                  <w:r w:rsidRPr="00081671">
                    <w:rPr>
                      <w:i/>
                      <w:iCs/>
                      <w:sz w:val="20"/>
                    </w:rPr>
                    <w:t xml:space="preserve"> r </w:t>
                  </w:r>
                  <w:r w:rsidRPr="00081671">
                    <w:rPr>
                      <w:iCs/>
                      <w:sz w:val="20"/>
                    </w:rPr>
                    <w:t xml:space="preserve">represented by QSE </w:t>
                  </w:r>
                  <w:r w:rsidRPr="00081671">
                    <w:rPr>
                      <w:i/>
                      <w:iCs/>
                      <w:sz w:val="20"/>
                    </w:rPr>
                    <w:t>q</w:t>
                  </w:r>
                  <w:r w:rsidRPr="00081671">
                    <w:rPr>
                      <w:sz w:val="20"/>
                    </w:rPr>
                    <w:t xml:space="preserve">, for each hour of the month </w:t>
                  </w:r>
                  <w:r w:rsidRPr="008B6C1D">
                    <w:rPr>
                      <w:i/>
                      <w:sz w:val="20"/>
                    </w:rPr>
                    <w:t>m</w:t>
                  </w:r>
                  <w:r w:rsidRPr="00081671">
                    <w:rPr>
                      <w:sz w:val="20"/>
                    </w:rPr>
                    <w:t xml:space="preserve">, as calculated per </w:t>
                  </w:r>
                  <w:r>
                    <w:rPr>
                      <w:sz w:val="20"/>
                    </w:rPr>
                    <w:t>S</w:t>
                  </w:r>
                  <w:r w:rsidRPr="00081671">
                    <w:rPr>
                      <w:sz w:val="20"/>
                    </w:rPr>
                    <w:t>ection 3.14.</w:t>
                  </w:r>
                  <w:r>
                    <w:rPr>
                      <w:sz w:val="20"/>
                    </w:rPr>
                    <w:t>4.6.5,</w:t>
                  </w:r>
                  <w:r w:rsidRPr="00081671">
                    <w:rPr>
                      <w:sz w:val="20"/>
                    </w:rPr>
                    <w:t xml:space="preserve"> </w:t>
                  </w:r>
                  <w:r>
                    <w:rPr>
                      <w:sz w:val="20"/>
                    </w:rPr>
                    <w:t xml:space="preserve">MRA </w:t>
                  </w:r>
                  <w:r w:rsidRPr="00081671">
                    <w:rPr>
                      <w:sz w:val="20"/>
                    </w:rPr>
                    <w:t xml:space="preserve">Event Performance Measurement and Verification. </w:t>
                  </w:r>
                  <w:r>
                    <w:rPr>
                      <w:sz w:val="20"/>
                    </w:rPr>
                    <w:t xml:space="preserve"> </w:t>
                  </w:r>
                  <w:r w:rsidRPr="00081671">
                    <w:rPr>
                      <w:sz w:val="20"/>
                    </w:rPr>
                    <w:t xml:space="preserve">If the MRAEPRF for the month is not </w:t>
                  </w:r>
                  <w:proofErr w:type="gramStart"/>
                  <w:r w:rsidRPr="00081671">
                    <w:rPr>
                      <w:sz w:val="20"/>
                    </w:rPr>
                    <w:t>available</w:t>
                  </w:r>
                  <w:proofErr w:type="gramEnd"/>
                  <w:r w:rsidRPr="00081671">
                    <w:rPr>
                      <w:sz w:val="20"/>
                    </w:rPr>
                    <w:t xml:space="preserve"> then the most recent MRAEPRF prior to </w:t>
                  </w:r>
                  <w:r>
                    <w:rPr>
                      <w:sz w:val="20"/>
                    </w:rPr>
                    <w:t xml:space="preserve">the </w:t>
                  </w:r>
                  <w:r w:rsidRPr="00081671">
                    <w:rPr>
                      <w:sz w:val="20"/>
                    </w:rPr>
                    <w:t xml:space="preserve">month of the Operating Day shall be used. </w:t>
                  </w:r>
                  <w:r>
                    <w:rPr>
                      <w:sz w:val="20"/>
                    </w:rPr>
                    <w:t xml:space="preserve"> </w:t>
                  </w:r>
                  <w:r w:rsidRPr="00081671">
                    <w:rPr>
                      <w:sz w:val="20"/>
                    </w:rPr>
                    <w:t xml:space="preserve">If no previous MRAEPRF is </w:t>
                  </w:r>
                  <w:proofErr w:type="gramStart"/>
                  <w:r w:rsidRPr="00081671">
                    <w:rPr>
                      <w:sz w:val="20"/>
                    </w:rPr>
                    <w:t>available</w:t>
                  </w:r>
                  <w:proofErr w:type="gramEnd"/>
                  <w:r w:rsidRPr="00081671">
                    <w:rPr>
                      <w:sz w:val="20"/>
                    </w:rPr>
                    <w:t xml:space="preserve"> then MRAEPRF shall be set to 1.  Where for a Combined Cycle Train, the Resource </w:t>
                  </w:r>
                  <w:r w:rsidRPr="00081671">
                    <w:rPr>
                      <w:i/>
                      <w:sz w:val="20"/>
                    </w:rPr>
                    <w:t xml:space="preserve">r </w:t>
                  </w:r>
                  <w:r w:rsidRPr="00081671">
                    <w:rPr>
                      <w:sz w:val="20"/>
                    </w:rPr>
                    <w:t>is the Combined Cycle Train.</w:t>
                  </w:r>
                </w:p>
              </w:tc>
            </w:tr>
            <w:tr w:rsidR="00A93834" w:rsidRPr="00081671" w14:paraId="6B376072" w14:textId="77777777" w:rsidTr="000C37DB">
              <w:trPr>
                <w:cantSplit/>
              </w:trPr>
              <w:tc>
                <w:tcPr>
                  <w:tcW w:w="1885" w:type="dxa"/>
                </w:tcPr>
                <w:p w14:paraId="69FEFE89" w14:textId="77777777" w:rsidR="00A93834" w:rsidRPr="00081671" w:rsidRDefault="00A93834" w:rsidP="000C37DB">
                  <w:pPr>
                    <w:spacing w:after="60"/>
                    <w:rPr>
                      <w:iCs/>
                      <w:sz w:val="20"/>
                    </w:rPr>
                  </w:pPr>
                  <w:r w:rsidRPr="00081671">
                    <w:rPr>
                      <w:iCs/>
                      <w:sz w:val="20"/>
                    </w:rPr>
                    <w:t xml:space="preserve">MRAPSUFQ </w:t>
                  </w:r>
                  <w:r w:rsidRPr="00081671">
                    <w:rPr>
                      <w:i/>
                      <w:iCs/>
                      <w:sz w:val="20"/>
                      <w:vertAlign w:val="subscript"/>
                    </w:rPr>
                    <w:t>q, r</w:t>
                  </w:r>
                </w:p>
              </w:tc>
              <w:tc>
                <w:tcPr>
                  <w:tcW w:w="1080" w:type="dxa"/>
                </w:tcPr>
                <w:p w14:paraId="7677AE80" w14:textId="77777777" w:rsidR="00A93834" w:rsidRPr="00081671" w:rsidRDefault="00A93834" w:rsidP="000C37DB">
                  <w:pPr>
                    <w:spacing w:after="60"/>
                    <w:rPr>
                      <w:iCs/>
                      <w:sz w:val="20"/>
                    </w:rPr>
                  </w:pPr>
                  <w:r w:rsidRPr="00081671">
                    <w:rPr>
                      <w:iCs/>
                      <w:sz w:val="20"/>
                    </w:rPr>
                    <w:t>MMBtu</w:t>
                  </w:r>
                </w:p>
              </w:tc>
              <w:tc>
                <w:tcPr>
                  <w:tcW w:w="6390" w:type="dxa"/>
                </w:tcPr>
                <w:p w14:paraId="686E5172" w14:textId="77777777" w:rsidR="00A93834" w:rsidRPr="00081671" w:rsidRDefault="00A93834" w:rsidP="000C37DB">
                  <w:pPr>
                    <w:spacing w:after="60"/>
                    <w:rPr>
                      <w:iCs/>
                      <w:sz w:val="20"/>
                    </w:rPr>
                  </w:pPr>
                  <w:r w:rsidRPr="00081671">
                    <w:rPr>
                      <w:i/>
                      <w:iCs/>
                      <w:sz w:val="20"/>
                    </w:rPr>
                    <w:t>Must-Run Alternative Proxy Startup Fuel Quantity per QSE per Resource</w:t>
                  </w:r>
                  <w:r w:rsidRPr="00081671">
                    <w:rPr>
                      <w:iCs/>
                      <w:sz w:val="20"/>
                    </w:rPr>
                    <w:sym w:font="Symbol" w:char="F0BE"/>
                  </w:r>
                  <w:r w:rsidRPr="00081671">
                    <w:rPr>
                      <w:iCs/>
                      <w:sz w:val="20"/>
                    </w:rPr>
                    <w:t xml:space="preserve">The proxy </w:t>
                  </w:r>
                  <w:proofErr w:type="gramStart"/>
                  <w:r w:rsidRPr="00081671">
                    <w:rPr>
                      <w:iCs/>
                      <w:sz w:val="20"/>
                    </w:rPr>
                    <w:t>start</w:t>
                  </w:r>
                  <w:proofErr w:type="gramEnd"/>
                  <w:r w:rsidRPr="00081671">
                    <w:rPr>
                      <w:iCs/>
                      <w:sz w:val="20"/>
                    </w:rPr>
                    <w:t xml:space="preserve"> up fuel </w:t>
                  </w:r>
                  <w:r>
                    <w:rPr>
                      <w:iCs/>
                      <w:sz w:val="20"/>
                    </w:rPr>
                    <w:t xml:space="preserve">quantity </w:t>
                  </w:r>
                  <w:r w:rsidRPr="00081671">
                    <w:rPr>
                      <w:iCs/>
                      <w:sz w:val="20"/>
                    </w:rPr>
                    <w:t xml:space="preserve">specified in the MRA Agreement for </w:t>
                  </w:r>
                  <w:r>
                    <w:rPr>
                      <w:iCs/>
                      <w:sz w:val="20"/>
                    </w:rPr>
                    <w:t>MRA</w:t>
                  </w:r>
                  <w:r w:rsidRPr="00081671">
                    <w:rPr>
                      <w:iCs/>
                      <w:sz w:val="20"/>
                    </w:rPr>
                    <w:t xml:space="preserve"> </w:t>
                  </w:r>
                  <w:r w:rsidRPr="00081671">
                    <w:rPr>
                      <w:i/>
                      <w:iCs/>
                      <w:sz w:val="20"/>
                    </w:rPr>
                    <w:t>r</w:t>
                  </w:r>
                  <w:r w:rsidRPr="00081671">
                    <w:rPr>
                      <w:iCs/>
                      <w:sz w:val="20"/>
                    </w:rPr>
                    <w:t xml:space="preserve"> represented by QSE </w:t>
                  </w:r>
                  <w:r w:rsidRPr="00081671">
                    <w:rPr>
                      <w:i/>
                      <w:iCs/>
                      <w:sz w:val="20"/>
                    </w:rPr>
                    <w:t>q</w:t>
                  </w:r>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081671" w14:paraId="7F00B735" w14:textId="77777777" w:rsidTr="000C37DB">
              <w:trPr>
                <w:cantSplit/>
              </w:trPr>
              <w:tc>
                <w:tcPr>
                  <w:tcW w:w="1885" w:type="dxa"/>
                </w:tcPr>
                <w:p w14:paraId="467BF40B" w14:textId="77777777" w:rsidR="00A93834" w:rsidRPr="00081671" w:rsidRDefault="00A93834" w:rsidP="000C37DB">
                  <w:pPr>
                    <w:spacing w:after="60"/>
                    <w:rPr>
                      <w:iCs/>
                      <w:sz w:val="20"/>
                    </w:rPr>
                  </w:pPr>
                  <w:r w:rsidRPr="00081671">
                    <w:rPr>
                      <w:iCs/>
                      <w:sz w:val="20"/>
                    </w:rPr>
                    <w:t>MRAH</w:t>
                  </w:r>
                  <w:r w:rsidRPr="00081671">
                    <w:rPr>
                      <w:i/>
                      <w:sz w:val="20"/>
                      <w:vertAlign w:val="subscript"/>
                    </w:rPr>
                    <w:t xml:space="preserve"> </w:t>
                  </w:r>
                  <w:r w:rsidRPr="00081671">
                    <w:rPr>
                      <w:i/>
                      <w:iCs/>
                      <w:sz w:val="20"/>
                      <w:vertAlign w:val="subscript"/>
                    </w:rPr>
                    <w:t>q, r</w:t>
                  </w:r>
                </w:p>
              </w:tc>
              <w:tc>
                <w:tcPr>
                  <w:tcW w:w="1080" w:type="dxa"/>
                </w:tcPr>
                <w:p w14:paraId="1C4E22F0" w14:textId="77777777" w:rsidR="00A93834" w:rsidRPr="00081671" w:rsidRDefault="00A93834" w:rsidP="000C37DB">
                  <w:pPr>
                    <w:spacing w:after="60"/>
                    <w:rPr>
                      <w:iCs/>
                      <w:sz w:val="20"/>
                    </w:rPr>
                  </w:pPr>
                  <w:r w:rsidRPr="00081671">
                    <w:rPr>
                      <w:sz w:val="20"/>
                    </w:rPr>
                    <w:t>Hour</w:t>
                  </w:r>
                </w:p>
              </w:tc>
              <w:tc>
                <w:tcPr>
                  <w:tcW w:w="6390" w:type="dxa"/>
                </w:tcPr>
                <w:p w14:paraId="7C9F1BF6" w14:textId="77777777" w:rsidR="00A93834" w:rsidRPr="00081671" w:rsidRDefault="00A93834" w:rsidP="000C37DB">
                  <w:pPr>
                    <w:spacing w:after="60"/>
                    <w:rPr>
                      <w:i/>
                      <w:sz w:val="20"/>
                    </w:rPr>
                  </w:pPr>
                  <w:r w:rsidRPr="00081671">
                    <w:rPr>
                      <w:i/>
                      <w:iCs/>
                      <w:sz w:val="20"/>
                    </w:rPr>
                    <w:t>Must-Run Alternative Hours</w:t>
                  </w:r>
                  <w:r w:rsidRPr="00081671">
                    <w:rPr>
                      <w:iCs/>
                      <w:sz w:val="20"/>
                    </w:rPr>
                    <w:t xml:space="preserve">—The number of hours during which </w:t>
                  </w:r>
                  <w:r>
                    <w:rPr>
                      <w:iCs/>
                      <w:sz w:val="20"/>
                    </w:rPr>
                    <w:t>MRA</w:t>
                  </w:r>
                  <w:r w:rsidRPr="00081671">
                    <w:rPr>
                      <w:iCs/>
                      <w:sz w:val="20"/>
                    </w:rPr>
                    <w:t xml:space="preserve"> </w:t>
                  </w:r>
                  <w:r w:rsidRPr="00081671">
                    <w:rPr>
                      <w:i/>
                      <w:iCs/>
                      <w:sz w:val="20"/>
                    </w:rPr>
                    <w:t>r</w:t>
                  </w:r>
                  <w:r w:rsidRPr="00081671">
                    <w:rPr>
                      <w:iCs/>
                      <w:sz w:val="20"/>
                    </w:rPr>
                    <w:t xml:space="preserve"> represented by QSE </w:t>
                  </w:r>
                  <w:r w:rsidRPr="00081671">
                    <w:rPr>
                      <w:i/>
                      <w:iCs/>
                      <w:sz w:val="20"/>
                    </w:rPr>
                    <w:t>q</w:t>
                  </w:r>
                  <w:r w:rsidRPr="00081671">
                    <w:rPr>
                      <w:iCs/>
                      <w:sz w:val="20"/>
                    </w:rPr>
                    <w:t xml:space="preserve"> received a deployment instruction for each deployment event for the Operating Day.  Where for a Combined Cycle Train, the Resource </w:t>
                  </w:r>
                  <w:r w:rsidRPr="00081671">
                    <w:rPr>
                      <w:i/>
                      <w:iCs/>
                      <w:sz w:val="20"/>
                    </w:rPr>
                    <w:t xml:space="preserve">r </w:t>
                  </w:r>
                  <w:r w:rsidRPr="00081671">
                    <w:rPr>
                      <w:iCs/>
                      <w:sz w:val="20"/>
                    </w:rPr>
                    <w:t>is the Combined Cycle Train.</w:t>
                  </w:r>
                </w:p>
              </w:tc>
            </w:tr>
            <w:tr w:rsidR="00A93834" w:rsidRPr="00081671" w14:paraId="3F5A2062" w14:textId="77777777" w:rsidTr="000C37DB">
              <w:trPr>
                <w:cantSplit/>
              </w:trPr>
              <w:tc>
                <w:tcPr>
                  <w:tcW w:w="1885" w:type="dxa"/>
                </w:tcPr>
                <w:p w14:paraId="59815C6C" w14:textId="77777777" w:rsidR="00A93834" w:rsidRPr="00081671" w:rsidRDefault="00A93834" w:rsidP="000C37DB">
                  <w:pPr>
                    <w:spacing w:after="60"/>
                    <w:rPr>
                      <w:iCs/>
                      <w:sz w:val="20"/>
                    </w:rPr>
                  </w:pPr>
                  <w:r w:rsidRPr="00081671">
                    <w:rPr>
                      <w:iCs/>
                      <w:sz w:val="20"/>
                    </w:rPr>
                    <w:t>MRAFLAG</w:t>
                  </w:r>
                  <w:r w:rsidRPr="005A6FD5">
                    <w:rPr>
                      <w:iCs/>
                      <w:sz w:val="20"/>
                    </w:rPr>
                    <w:t xml:space="preserve"> </w:t>
                  </w:r>
                  <w:r w:rsidRPr="00081671">
                    <w:rPr>
                      <w:i/>
                      <w:iCs/>
                      <w:sz w:val="20"/>
                      <w:vertAlign w:val="subscript"/>
                    </w:rPr>
                    <w:t>q,</w:t>
                  </w:r>
                  <w:r w:rsidRPr="005A6FD5">
                    <w:rPr>
                      <w:i/>
                      <w:iCs/>
                      <w:sz w:val="20"/>
                      <w:vertAlign w:val="subscript"/>
                    </w:rPr>
                    <w:t xml:space="preserve"> </w:t>
                  </w:r>
                  <w:r w:rsidRPr="00081671">
                    <w:rPr>
                      <w:i/>
                      <w:iCs/>
                      <w:sz w:val="20"/>
                      <w:vertAlign w:val="subscript"/>
                    </w:rPr>
                    <w:t>r,</w:t>
                  </w:r>
                  <w:r w:rsidRPr="005A6FD5">
                    <w:rPr>
                      <w:i/>
                      <w:iCs/>
                      <w:sz w:val="20"/>
                      <w:vertAlign w:val="subscript"/>
                    </w:rPr>
                    <w:t xml:space="preserve"> </w:t>
                  </w:r>
                  <w:r w:rsidRPr="00081671">
                    <w:rPr>
                      <w:i/>
                      <w:iCs/>
                      <w:sz w:val="20"/>
                      <w:vertAlign w:val="subscript"/>
                    </w:rPr>
                    <w:t>h</w:t>
                  </w:r>
                </w:p>
              </w:tc>
              <w:tc>
                <w:tcPr>
                  <w:tcW w:w="1080" w:type="dxa"/>
                </w:tcPr>
                <w:p w14:paraId="52C371ED" w14:textId="77777777" w:rsidR="00A93834" w:rsidRPr="00081671" w:rsidRDefault="00A93834" w:rsidP="000C37DB">
                  <w:pPr>
                    <w:spacing w:after="60"/>
                    <w:rPr>
                      <w:sz w:val="20"/>
                    </w:rPr>
                  </w:pPr>
                  <w:r w:rsidRPr="00081671">
                    <w:rPr>
                      <w:sz w:val="20"/>
                    </w:rPr>
                    <w:t>none</w:t>
                  </w:r>
                </w:p>
              </w:tc>
              <w:tc>
                <w:tcPr>
                  <w:tcW w:w="6390" w:type="dxa"/>
                </w:tcPr>
                <w:p w14:paraId="2EF67102" w14:textId="77777777" w:rsidR="00A93834" w:rsidRPr="00081671" w:rsidRDefault="00A93834" w:rsidP="000C37DB">
                  <w:pPr>
                    <w:spacing w:after="60"/>
                    <w:rPr>
                      <w:iCs/>
                      <w:sz w:val="20"/>
                    </w:rPr>
                  </w:pPr>
                  <w:r w:rsidRPr="00081671">
                    <w:rPr>
                      <w:i/>
                      <w:iCs/>
                      <w:sz w:val="20"/>
                    </w:rPr>
                    <w:t xml:space="preserve">Must-Run Alternative Flag – </w:t>
                  </w:r>
                  <w:r w:rsidRPr="00081671">
                    <w:rPr>
                      <w:iCs/>
                      <w:sz w:val="20"/>
                    </w:rPr>
                    <w:t xml:space="preserve">An indicator to signify that an </w:t>
                  </w:r>
                  <w:r>
                    <w:rPr>
                      <w:iCs/>
                      <w:sz w:val="20"/>
                    </w:rPr>
                    <w:t>MRA</w:t>
                  </w:r>
                  <w:r w:rsidRPr="00081671">
                    <w:rPr>
                      <w:iCs/>
                      <w:sz w:val="20"/>
                    </w:rPr>
                    <w:t xml:space="preserve"> </w:t>
                  </w:r>
                  <w:r w:rsidRPr="00081671">
                    <w:rPr>
                      <w:i/>
                      <w:iCs/>
                      <w:sz w:val="20"/>
                    </w:rPr>
                    <w:t xml:space="preserve">r </w:t>
                  </w:r>
                  <w:r w:rsidRPr="00081671">
                    <w:rPr>
                      <w:iCs/>
                      <w:sz w:val="20"/>
                    </w:rPr>
                    <w:t xml:space="preserve">represented by QSE </w:t>
                  </w:r>
                  <w:r w:rsidRPr="00081671">
                    <w:rPr>
                      <w:i/>
                      <w:iCs/>
                      <w:sz w:val="20"/>
                    </w:rPr>
                    <w:t>q</w:t>
                  </w:r>
                  <w:r>
                    <w:rPr>
                      <w:i/>
                      <w:iCs/>
                      <w:sz w:val="20"/>
                    </w:rPr>
                    <w:t xml:space="preserve"> </w:t>
                  </w:r>
                  <w:r w:rsidRPr="00081671">
                    <w:rPr>
                      <w:iCs/>
                      <w:sz w:val="20"/>
                    </w:rPr>
                    <w:t>followed the deployment instruction for the event for the hour</w:t>
                  </w:r>
                  <w:r>
                    <w:rPr>
                      <w:iCs/>
                      <w:sz w:val="20"/>
                    </w:rPr>
                    <w:t xml:space="preserve"> </w:t>
                  </w:r>
                  <w:r w:rsidRPr="008B6C1D">
                    <w:rPr>
                      <w:i/>
                      <w:iCs/>
                      <w:sz w:val="20"/>
                    </w:rPr>
                    <w:t>h</w:t>
                  </w:r>
                  <w:r w:rsidRPr="00081671">
                    <w:rPr>
                      <w:iCs/>
                      <w:sz w:val="20"/>
                    </w:rPr>
                    <w:t xml:space="preserve">. </w:t>
                  </w:r>
                  <w:r>
                    <w:rPr>
                      <w:iCs/>
                      <w:sz w:val="20"/>
                    </w:rPr>
                    <w:t xml:space="preserve"> An MRAFLAG value of 1 represents followed and a 0 represents did not follow the deployment.  </w:t>
                  </w:r>
                  <w:r w:rsidRPr="00081671">
                    <w:rPr>
                      <w:sz w:val="20"/>
                    </w:rPr>
                    <w:t xml:space="preserve">Where for a Combined Cycle Train, the Resource </w:t>
                  </w:r>
                  <w:r w:rsidRPr="00081671">
                    <w:rPr>
                      <w:i/>
                      <w:sz w:val="20"/>
                    </w:rPr>
                    <w:t xml:space="preserve">r </w:t>
                  </w:r>
                  <w:r w:rsidRPr="00081671">
                    <w:rPr>
                      <w:sz w:val="20"/>
                    </w:rPr>
                    <w:t>is the Combined Cycle Train.</w:t>
                  </w:r>
                </w:p>
              </w:tc>
            </w:tr>
            <w:tr w:rsidR="00A93834" w:rsidRPr="00081671" w14:paraId="5583407C" w14:textId="77777777" w:rsidTr="000C37DB">
              <w:trPr>
                <w:cantSplit/>
              </w:trPr>
              <w:tc>
                <w:tcPr>
                  <w:tcW w:w="1885" w:type="dxa"/>
                </w:tcPr>
                <w:p w14:paraId="7F993474" w14:textId="77777777" w:rsidR="00A93834" w:rsidRPr="00081671" w:rsidRDefault="00A93834" w:rsidP="000C37DB">
                  <w:pPr>
                    <w:spacing w:after="60"/>
                    <w:rPr>
                      <w:iCs/>
                      <w:sz w:val="20"/>
                    </w:rPr>
                  </w:pPr>
                  <w:r w:rsidRPr="00081671">
                    <w:rPr>
                      <w:iCs/>
                      <w:sz w:val="20"/>
                    </w:rPr>
                    <w:t>MRACEFA</w:t>
                  </w:r>
                  <w:r w:rsidRPr="00081671">
                    <w:rPr>
                      <w:iCs/>
                      <w:sz w:val="20"/>
                      <w:vertAlign w:val="subscript"/>
                    </w:rPr>
                    <w:t xml:space="preserve"> </w:t>
                  </w:r>
                  <w:r w:rsidRPr="00081671">
                    <w:rPr>
                      <w:i/>
                      <w:iCs/>
                      <w:sz w:val="20"/>
                      <w:vertAlign w:val="subscript"/>
                    </w:rPr>
                    <w:t>q, r</w:t>
                  </w:r>
                </w:p>
              </w:tc>
              <w:tc>
                <w:tcPr>
                  <w:tcW w:w="1080" w:type="dxa"/>
                </w:tcPr>
                <w:p w14:paraId="337E32B6" w14:textId="77777777" w:rsidR="00A93834" w:rsidRPr="00081671" w:rsidRDefault="00A93834" w:rsidP="000C37DB">
                  <w:pPr>
                    <w:spacing w:after="60"/>
                    <w:rPr>
                      <w:iCs/>
                      <w:sz w:val="20"/>
                    </w:rPr>
                  </w:pPr>
                  <w:r w:rsidRPr="00081671">
                    <w:rPr>
                      <w:iCs/>
                      <w:sz w:val="20"/>
                    </w:rPr>
                    <w:t>$/MMBtu</w:t>
                  </w:r>
                </w:p>
              </w:tc>
              <w:tc>
                <w:tcPr>
                  <w:tcW w:w="6390" w:type="dxa"/>
                </w:tcPr>
                <w:p w14:paraId="0B6C519A" w14:textId="77777777" w:rsidR="00A93834" w:rsidRPr="00081671" w:rsidRDefault="00A93834" w:rsidP="000C37DB">
                  <w:pPr>
                    <w:spacing w:after="60"/>
                    <w:rPr>
                      <w:iCs/>
                      <w:sz w:val="20"/>
                    </w:rPr>
                  </w:pPr>
                  <w:r w:rsidRPr="00081671">
                    <w:rPr>
                      <w:i/>
                      <w:iCs/>
                      <w:sz w:val="20"/>
                    </w:rPr>
                    <w:t>Must-Run Alternative Contractual Estimated Fuel Adder</w:t>
                  </w:r>
                  <w:r w:rsidRPr="00081671">
                    <w:rPr>
                      <w:iCs/>
                      <w:sz w:val="20"/>
                    </w:rPr>
                    <w:t xml:space="preserve">—The </w:t>
                  </w:r>
                  <w:r>
                    <w:rPr>
                      <w:iCs/>
                      <w:sz w:val="20"/>
                    </w:rPr>
                    <w:t xml:space="preserve">MRA </w:t>
                  </w:r>
                  <w:r w:rsidRPr="00081671">
                    <w:rPr>
                      <w:iCs/>
                      <w:sz w:val="20"/>
                    </w:rPr>
                    <w:t xml:space="preserve">Estimated Fuel Adder </w:t>
                  </w:r>
                  <w:r>
                    <w:rPr>
                      <w:iCs/>
                      <w:sz w:val="20"/>
                    </w:rPr>
                    <w:t xml:space="preserve">for the </w:t>
                  </w:r>
                  <w:r>
                    <w:rPr>
                      <w:sz w:val="20"/>
                    </w:rPr>
                    <w:t>MRA</w:t>
                  </w:r>
                  <w:r w:rsidRPr="00081671">
                    <w:rPr>
                      <w:i/>
                      <w:iCs/>
                      <w:sz w:val="20"/>
                    </w:rPr>
                    <w:t xml:space="preserve"> r </w:t>
                  </w:r>
                  <w:r w:rsidRPr="00081671">
                    <w:rPr>
                      <w:iCs/>
                      <w:sz w:val="20"/>
                    </w:rPr>
                    <w:t xml:space="preserve">represented by QSE </w:t>
                  </w:r>
                  <w:r w:rsidRPr="00081671">
                    <w:rPr>
                      <w:i/>
                      <w:iCs/>
                      <w:sz w:val="20"/>
                    </w:rPr>
                    <w:t>q</w:t>
                  </w:r>
                  <w:r w:rsidRPr="00081671">
                    <w:rPr>
                      <w:iCs/>
                      <w:sz w:val="20"/>
                    </w:rPr>
                    <w:t xml:space="preserve"> as specified in the MRA Agreement.  Where for a Combined Cycle Train, the Generation Resource </w:t>
                  </w:r>
                  <w:r w:rsidRPr="00081671">
                    <w:rPr>
                      <w:i/>
                      <w:iCs/>
                      <w:sz w:val="20"/>
                    </w:rPr>
                    <w:t xml:space="preserve">r </w:t>
                  </w:r>
                  <w:r w:rsidRPr="00081671">
                    <w:rPr>
                      <w:iCs/>
                      <w:sz w:val="20"/>
                    </w:rPr>
                    <w:t xml:space="preserve">is the Combined Cycle Train.  </w:t>
                  </w:r>
                </w:p>
              </w:tc>
            </w:tr>
            <w:tr w:rsidR="00A93834" w:rsidRPr="00081671" w14:paraId="49310147" w14:textId="77777777" w:rsidTr="000C37DB">
              <w:trPr>
                <w:cantSplit/>
              </w:trPr>
              <w:tc>
                <w:tcPr>
                  <w:tcW w:w="1885" w:type="dxa"/>
                </w:tcPr>
                <w:p w14:paraId="274DB016" w14:textId="77777777" w:rsidR="00A93834" w:rsidRPr="00081671" w:rsidRDefault="00A93834" w:rsidP="000C37DB">
                  <w:pPr>
                    <w:spacing w:after="60"/>
                    <w:rPr>
                      <w:i/>
                      <w:iCs/>
                      <w:sz w:val="20"/>
                    </w:rPr>
                  </w:pPr>
                  <w:r w:rsidRPr="00081671">
                    <w:rPr>
                      <w:i/>
                      <w:iCs/>
                      <w:sz w:val="20"/>
                    </w:rPr>
                    <w:t>q</w:t>
                  </w:r>
                </w:p>
              </w:tc>
              <w:tc>
                <w:tcPr>
                  <w:tcW w:w="1080" w:type="dxa"/>
                </w:tcPr>
                <w:p w14:paraId="6A690A11" w14:textId="77777777" w:rsidR="00A93834" w:rsidRPr="00081671" w:rsidRDefault="00A93834" w:rsidP="000C37DB">
                  <w:pPr>
                    <w:spacing w:after="60"/>
                    <w:rPr>
                      <w:iCs/>
                      <w:sz w:val="20"/>
                    </w:rPr>
                  </w:pPr>
                  <w:r w:rsidRPr="00081671">
                    <w:rPr>
                      <w:iCs/>
                      <w:sz w:val="20"/>
                    </w:rPr>
                    <w:t>none</w:t>
                  </w:r>
                </w:p>
              </w:tc>
              <w:tc>
                <w:tcPr>
                  <w:tcW w:w="6390" w:type="dxa"/>
                </w:tcPr>
                <w:p w14:paraId="5AB4125B" w14:textId="77777777" w:rsidR="00A93834" w:rsidRPr="00081671" w:rsidRDefault="00A93834" w:rsidP="000C37DB">
                  <w:pPr>
                    <w:spacing w:after="60"/>
                    <w:rPr>
                      <w:iCs/>
                      <w:sz w:val="20"/>
                    </w:rPr>
                  </w:pPr>
                  <w:r w:rsidRPr="00081671">
                    <w:rPr>
                      <w:iCs/>
                      <w:sz w:val="20"/>
                    </w:rPr>
                    <w:t>A QSE.</w:t>
                  </w:r>
                </w:p>
              </w:tc>
            </w:tr>
            <w:tr w:rsidR="00A93834" w:rsidRPr="00081671" w14:paraId="09C8218B" w14:textId="77777777" w:rsidTr="000C37DB">
              <w:trPr>
                <w:cantSplit/>
              </w:trPr>
              <w:tc>
                <w:tcPr>
                  <w:tcW w:w="1885" w:type="dxa"/>
                </w:tcPr>
                <w:p w14:paraId="780AE0EC" w14:textId="77777777" w:rsidR="00A93834" w:rsidRPr="00081671" w:rsidRDefault="00A93834" w:rsidP="000C37DB">
                  <w:pPr>
                    <w:spacing w:after="60"/>
                    <w:rPr>
                      <w:i/>
                      <w:iCs/>
                      <w:sz w:val="20"/>
                    </w:rPr>
                  </w:pPr>
                  <w:r w:rsidRPr="00081671">
                    <w:rPr>
                      <w:i/>
                      <w:iCs/>
                      <w:sz w:val="20"/>
                    </w:rPr>
                    <w:t>r</w:t>
                  </w:r>
                </w:p>
              </w:tc>
              <w:tc>
                <w:tcPr>
                  <w:tcW w:w="1080" w:type="dxa"/>
                </w:tcPr>
                <w:p w14:paraId="5463BFA9" w14:textId="77777777" w:rsidR="00A93834" w:rsidRPr="00081671" w:rsidRDefault="00A93834" w:rsidP="000C37DB">
                  <w:pPr>
                    <w:spacing w:after="60"/>
                    <w:rPr>
                      <w:iCs/>
                      <w:sz w:val="20"/>
                    </w:rPr>
                  </w:pPr>
                  <w:r w:rsidRPr="00081671">
                    <w:rPr>
                      <w:iCs/>
                      <w:sz w:val="20"/>
                    </w:rPr>
                    <w:t>none</w:t>
                  </w:r>
                </w:p>
              </w:tc>
              <w:tc>
                <w:tcPr>
                  <w:tcW w:w="6390" w:type="dxa"/>
                </w:tcPr>
                <w:p w14:paraId="11BC8F0A" w14:textId="77777777" w:rsidR="00A93834" w:rsidRPr="00081671" w:rsidRDefault="00A93834" w:rsidP="000C37DB">
                  <w:pPr>
                    <w:spacing w:after="60"/>
                    <w:rPr>
                      <w:iCs/>
                      <w:sz w:val="20"/>
                    </w:rPr>
                  </w:pPr>
                  <w:r w:rsidRPr="00081671">
                    <w:rPr>
                      <w:iCs/>
                      <w:sz w:val="20"/>
                    </w:rPr>
                    <w:t xml:space="preserve">An </w:t>
                  </w:r>
                  <w:r>
                    <w:rPr>
                      <w:iCs/>
                      <w:sz w:val="20"/>
                    </w:rPr>
                    <w:t>MRA</w:t>
                  </w:r>
                  <w:r w:rsidRPr="00081671">
                    <w:rPr>
                      <w:iCs/>
                      <w:sz w:val="20"/>
                    </w:rPr>
                    <w:t>.</w:t>
                  </w:r>
                </w:p>
              </w:tc>
            </w:tr>
            <w:tr w:rsidR="00A93834" w:rsidRPr="00081671" w14:paraId="013D5E21" w14:textId="77777777" w:rsidTr="000C37DB">
              <w:trPr>
                <w:cantSplit/>
              </w:trPr>
              <w:tc>
                <w:tcPr>
                  <w:tcW w:w="1885" w:type="dxa"/>
                </w:tcPr>
                <w:p w14:paraId="5DBB79BB" w14:textId="77777777" w:rsidR="00A93834" w:rsidRPr="00081671" w:rsidRDefault="00A93834" w:rsidP="000C37DB">
                  <w:pPr>
                    <w:spacing w:after="60"/>
                    <w:rPr>
                      <w:i/>
                      <w:iCs/>
                      <w:sz w:val="20"/>
                    </w:rPr>
                  </w:pPr>
                  <w:r w:rsidRPr="00081671">
                    <w:rPr>
                      <w:i/>
                      <w:iCs/>
                      <w:sz w:val="20"/>
                    </w:rPr>
                    <w:t>m</w:t>
                  </w:r>
                </w:p>
              </w:tc>
              <w:tc>
                <w:tcPr>
                  <w:tcW w:w="1080" w:type="dxa"/>
                </w:tcPr>
                <w:p w14:paraId="7C39E986" w14:textId="77777777" w:rsidR="00A93834" w:rsidRPr="00081671" w:rsidRDefault="00A93834" w:rsidP="000C37DB">
                  <w:pPr>
                    <w:spacing w:after="60"/>
                    <w:rPr>
                      <w:iCs/>
                      <w:sz w:val="20"/>
                    </w:rPr>
                  </w:pPr>
                  <w:r w:rsidRPr="00081671">
                    <w:rPr>
                      <w:iCs/>
                      <w:sz w:val="20"/>
                    </w:rPr>
                    <w:t>none</w:t>
                  </w:r>
                </w:p>
              </w:tc>
              <w:tc>
                <w:tcPr>
                  <w:tcW w:w="6390" w:type="dxa"/>
                </w:tcPr>
                <w:p w14:paraId="54C0BDC7" w14:textId="77777777" w:rsidR="00A93834" w:rsidRPr="00081671" w:rsidRDefault="00A93834" w:rsidP="000C37DB">
                  <w:pPr>
                    <w:spacing w:after="60"/>
                    <w:rPr>
                      <w:iCs/>
                      <w:sz w:val="20"/>
                    </w:rPr>
                  </w:pPr>
                  <w:r w:rsidRPr="00081671">
                    <w:rPr>
                      <w:sz w:val="20"/>
                    </w:rPr>
                    <w:t>A</w:t>
                  </w:r>
                  <w:r>
                    <w:rPr>
                      <w:sz w:val="20"/>
                    </w:rPr>
                    <w:t>n</w:t>
                  </w:r>
                  <w:r w:rsidRPr="00081671">
                    <w:rPr>
                      <w:sz w:val="20"/>
                    </w:rPr>
                    <w:t xml:space="preserve"> </w:t>
                  </w:r>
                  <w:r>
                    <w:rPr>
                      <w:sz w:val="20"/>
                    </w:rPr>
                    <w:t>MRA Contracted M</w:t>
                  </w:r>
                  <w:r w:rsidRPr="00081671">
                    <w:rPr>
                      <w:sz w:val="20"/>
                    </w:rPr>
                    <w:t xml:space="preserve">onth </w:t>
                  </w:r>
                  <w:r w:rsidRPr="00081671">
                    <w:rPr>
                      <w:iCs/>
                      <w:sz w:val="20"/>
                    </w:rPr>
                    <w:t>under the MRA Agreement</w:t>
                  </w:r>
                  <w:r w:rsidRPr="00081671">
                    <w:rPr>
                      <w:sz w:val="20"/>
                    </w:rPr>
                    <w:t>.</w:t>
                  </w:r>
                </w:p>
              </w:tc>
            </w:tr>
            <w:tr w:rsidR="00A93834" w:rsidRPr="00081671" w14:paraId="5305ADEC" w14:textId="77777777" w:rsidTr="000C37DB">
              <w:trPr>
                <w:cantSplit/>
              </w:trPr>
              <w:tc>
                <w:tcPr>
                  <w:tcW w:w="1885" w:type="dxa"/>
                  <w:tcBorders>
                    <w:top w:val="single" w:sz="4" w:space="0" w:color="auto"/>
                    <w:left w:val="single" w:sz="4" w:space="0" w:color="auto"/>
                    <w:bottom w:val="single" w:sz="4" w:space="0" w:color="auto"/>
                    <w:right w:val="single" w:sz="4" w:space="0" w:color="auto"/>
                  </w:tcBorders>
                </w:tcPr>
                <w:p w14:paraId="2A50BB82" w14:textId="77777777" w:rsidR="00A93834" w:rsidRPr="00081671" w:rsidRDefault="00A93834" w:rsidP="000C37DB">
                  <w:pPr>
                    <w:rPr>
                      <w:i/>
                      <w:iCs/>
                      <w:sz w:val="20"/>
                    </w:rPr>
                  </w:pPr>
                  <w:r w:rsidRPr="00081671">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76362172" w14:textId="77777777" w:rsidR="00A93834" w:rsidRPr="00081671" w:rsidRDefault="00A93834" w:rsidP="000C37DB">
                  <w:pPr>
                    <w:rPr>
                      <w:iCs/>
                      <w:sz w:val="20"/>
                    </w:rPr>
                  </w:pPr>
                  <w:r w:rsidRPr="00081671">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15AE191A" w14:textId="77777777" w:rsidR="00A93834" w:rsidRPr="00081671" w:rsidRDefault="00A93834" w:rsidP="000C37DB">
                  <w:pPr>
                    <w:rPr>
                      <w:sz w:val="20"/>
                    </w:rPr>
                  </w:pPr>
                  <w:r w:rsidRPr="00081671">
                    <w:rPr>
                      <w:sz w:val="20"/>
                    </w:rPr>
                    <w:t>A</w:t>
                  </w:r>
                  <w:r>
                    <w:rPr>
                      <w:sz w:val="20"/>
                    </w:rPr>
                    <w:t>n</w:t>
                  </w:r>
                  <w:r w:rsidRPr="00081671">
                    <w:rPr>
                      <w:sz w:val="20"/>
                    </w:rPr>
                    <w:t xml:space="preserve"> </w:t>
                  </w:r>
                  <w:r>
                    <w:rPr>
                      <w:sz w:val="20"/>
                    </w:rPr>
                    <w:t>MRA Contracted Hour</w:t>
                  </w:r>
                  <w:r w:rsidRPr="00081671">
                    <w:rPr>
                      <w:sz w:val="20"/>
                    </w:rPr>
                    <w:t xml:space="preserve"> under the MRA Agreement for the </w:t>
                  </w:r>
                  <w:r>
                    <w:rPr>
                      <w:sz w:val="20"/>
                    </w:rPr>
                    <w:t>MRA Contracted</w:t>
                  </w:r>
                  <w:r w:rsidRPr="00081671">
                    <w:rPr>
                      <w:sz w:val="20"/>
                    </w:rPr>
                    <w:t xml:space="preserve"> </w:t>
                  </w:r>
                  <w:r>
                    <w:rPr>
                      <w:sz w:val="20"/>
                    </w:rPr>
                    <w:t>M</w:t>
                  </w:r>
                  <w:r w:rsidRPr="00081671">
                    <w:rPr>
                      <w:sz w:val="20"/>
                    </w:rPr>
                    <w:t>onth.</w:t>
                  </w:r>
                </w:p>
              </w:tc>
            </w:tr>
          </w:tbl>
          <w:p w14:paraId="1BEE0869" w14:textId="77777777" w:rsidR="00A93834" w:rsidRPr="00081671" w:rsidRDefault="00A93834" w:rsidP="000C37DB">
            <w:pPr>
              <w:spacing w:before="240" w:after="240"/>
              <w:ind w:left="720" w:hanging="720"/>
              <w:rPr>
                <w:iCs/>
              </w:rPr>
            </w:pPr>
            <w:r w:rsidRPr="00081671">
              <w:rPr>
                <w:iCs/>
              </w:rPr>
              <w:t>(</w:t>
            </w:r>
            <w:ins w:id="22" w:author="ERCOT" w:date="2024-09-05T19:48:00Z">
              <w:r>
                <w:rPr>
                  <w:iCs/>
                </w:rPr>
                <w:t>4</w:t>
              </w:r>
            </w:ins>
            <w:del w:id="23" w:author="ERCOT" w:date="2024-09-05T19:48:00Z">
              <w:r w:rsidDel="00B456D2">
                <w:rPr>
                  <w:iCs/>
                </w:rPr>
                <w:delText>3</w:delText>
              </w:r>
            </w:del>
            <w:r w:rsidRPr="00081671">
              <w:rPr>
                <w:iCs/>
              </w:rPr>
              <w:t>)</w:t>
            </w:r>
            <w:r w:rsidRPr="00081671">
              <w:rPr>
                <w:iCs/>
              </w:rPr>
              <w:tab/>
              <w:t xml:space="preserve">The total of the deployment event payments for all </w:t>
            </w:r>
            <w:r>
              <w:rPr>
                <w:iCs/>
              </w:rPr>
              <w:t>MRA</w:t>
            </w:r>
            <w:r w:rsidRPr="00081671">
              <w:rPr>
                <w:iCs/>
              </w:rPr>
              <w:t xml:space="preserve">s represented by the QSE for a given </w:t>
            </w:r>
            <w:r>
              <w:rPr>
                <w:iCs/>
              </w:rPr>
              <w:t>MRA Contracted H</w:t>
            </w:r>
            <w:r w:rsidRPr="00081671">
              <w:rPr>
                <w:iCs/>
              </w:rPr>
              <w:t>our is calculated as follows:</w:t>
            </w:r>
          </w:p>
          <w:p w14:paraId="15C5572C" w14:textId="77777777" w:rsidR="00A93834" w:rsidRPr="00081671" w:rsidRDefault="00A93834" w:rsidP="000C37DB">
            <w:pPr>
              <w:tabs>
                <w:tab w:val="left" w:pos="2340"/>
                <w:tab w:val="left" w:pos="3420"/>
              </w:tabs>
              <w:spacing w:after="240"/>
              <w:ind w:left="3870" w:hanging="3150"/>
              <w:rPr>
                <w:bCs/>
                <w:lang w:val="pt-BR"/>
              </w:rPr>
            </w:pPr>
            <w:r w:rsidRPr="00081671">
              <w:rPr>
                <w:bCs/>
                <w:lang w:val="pt-BR"/>
              </w:rPr>
              <w:t>MRADEAMTQSETOT</w:t>
            </w:r>
            <w:r>
              <w:rPr>
                <w:bCs/>
                <w:lang w:val="pt-BR"/>
              </w:rPr>
              <w:t xml:space="preserve"> </w:t>
            </w:r>
            <w:r w:rsidRPr="00081671">
              <w:rPr>
                <w:bCs/>
                <w:i/>
                <w:vertAlign w:val="subscript"/>
                <w:lang w:val="pt-BR"/>
              </w:rPr>
              <w:t>q</w:t>
            </w:r>
            <w:r w:rsidRPr="00081671">
              <w:rPr>
                <w:bCs/>
                <w:lang w:val="pt-BR"/>
              </w:rPr>
              <w:t xml:space="preserve">  =  </w:t>
            </w:r>
            <w:r w:rsidRPr="00081671">
              <w:rPr>
                <w:bCs/>
                <w:position w:val="-18"/>
                <w:lang w:val="pt-BR"/>
              </w:rPr>
              <w:object w:dxaOrig="225" w:dyaOrig="420" w14:anchorId="332A25BB">
                <v:shape id="_x0000_i1038" type="#_x0000_t75" style="width:12pt;height:24pt" o:ole="">
                  <v:imagedata r:id="rId27" o:title=""/>
                </v:shape>
                <o:OLEObject Type="Embed" ProgID="Equation.3" ShapeID="_x0000_i1038" DrawAspect="Content" ObjectID="_1793192971" r:id="rId28"/>
              </w:object>
            </w:r>
            <w:r w:rsidRPr="00081671">
              <w:rPr>
                <w:bCs/>
                <w:color w:val="000000"/>
                <w:lang w:val="pt-BR"/>
              </w:rPr>
              <w:t xml:space="preserve"> MRADEAMT</w:t>
            </w:r>
            <w:r>
              <w:rPr>
                <w:bCs/>
                <w:color w:val="000000"/>
                <w:lang w:val="pt-BR"/>
              </w:rPr>
              <w:t xml:space="preserve"> </w:t>
            </w:r>
            <w:r w:rsidRPr="00081671">
              <w:rPr>
                <w:bCs/>
                <w:i/>
                <w:vertAlign w:val="subscript"/>
                <w:lang w:val="pt-BR"/>
              </w:rPr>
              <w:t>q, r, h</w:t>
            </w:r>
            <w:r w:rsidRPr="00081671">
              <w:rPr>
                <w:bCs/>
                <w:lang w:val="pt-BR"/>
              </w:rPr>
              <w:t xml:space="preserve"> </w:t>
            </w:r>
            <w:r w:rsidRPr="00081671">
              <w:rPr>
                <w:bCs/>
                <w:i/>
                <w:vertAlign w:val="subscript"/>
                <w:lang w:val="pt-BR"/>
              </w:rPr>
              <w:t xml:space="preserve">  </w:t>
            </w:r>
          </w:p>
          <w:p w14:paraId="4EAE0135" w14:textId="77777777" w:rsidR="00A93834" w:rsidRPr="00081671" w:rsidRDefault="00A93834" w:rsidP="000C37DB">
            <w:r w:rsidRPr="0008167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A93834" w:rsidRPr="00081671" w14:paraId="2C1345C4" w14:textId="77777777" w:rsidTr="000C37DB">
              <w:trPr>
                <w:cantSplit/>
                <w:tblHeader/>
              </w:trPr>
              <w:tc>
                <w:tcPr>
                  <w:tcW w:w="1249" w:type="pct"/>
                </w:tcPr>
                <w:p w14:paraId="04714060" w14:textId="77777777" w:rsidR="00A93834" w:rsidRPr="00081671" w:rsidRDefault="00A93834" w:rsidP="000C37DB">
                  <w:pPr>
                    <w:spacing w:after="240"/>
                    <w:rPr>
                      <w:b/>
                      <w:iCs/>
                      <w:sz w:val="20"/>
                    </w:rPr>
                  </w:pPr>
                  <w:r w:rsidRPr="00081671">
                    <w:rPr>
                      <w:b/>
                      <w:iCs/>
                      <w:sz w:val="20"/>
                    </w:rPr>
                    <w:lastRenderedPageBreak/>
                    <w:t>Variable</w:t>
                  </w:r>
                </w:p>
              </w:tc>
              <w:tc>
                <w:tcPr>
                  <w:tcW w:w="331" w:type="pct"/>
                </w:tcPr>
                <w:p w14:paraId="07BF487E" w14:textId="77777777" w:rsidR="00A93834" w:rsidRPr="00081671" w:rsidRDefault="00A93834" w:rsidP="000C37DB">
                  <w:pPr>
                    <w:spacing w:after="240"/>
                    <w:rPr>
                      <w:b/>
                      <w:iCs/>
                      <w:sz w:val="20"/>
                    </w:rPr>
                  </w:pPr>
                  <w:r w:rsidRPr="00081671">
                    <w:rPr>
                      <w:b/>
                      <w:iCs/>
                      <w:sz w:val="20"/>
                    </w:rPr>
                    <w:t>Unit</w:t>
                  </w:r>
                </w:p>
              </w:tc>
              <w:tc>
                <w:tcPr>
                  <w:tcW w:w="3420" w:type="pct"/>
                </w:tcPr>
                <w:p w14:paraId="504CC44B" w14:textId="77777777" w:rsidR="00A93834" w:rsidRPr="00081671" w:rsidRDefault="00A93834" w:rsidP="000C37DB">
                  <w:pPr>
                    <w:spacing w:after="240"/>
                    <w:rPr>
                      <w:b/>
                      <w:iCs/>
                      <w:sz w:val="20"/>
                    </w:rPr>
                  </w:pPr>
                  <w:r w:rsidRPr="00081671">
                    <w:rPr>
                      <w:b/>
                      <w:iCs/>
                      <w:sz w:val="20"/>
                    </w:rPr>
                    <w:t>Definition</w:t>
                  </w:r>
                </w:p>
              </w:tc>
            </w:tr>
            <w:tr w:rsidR="00A93834" w:rsidRPr="00081671" w14:paraId="06747A35" w14:textId="77777777" w:rsidTr="000C37DB">
              <w:trPr>
                <w:cantSplit/>
              </w:trPr>
              <w:tc>
                <w:tcPr>
                  <w:tcW w:w="1249" w:type="pct"/>
                </w:tcPr>
                <w:p w14:paraId="7A6845D8" w14:textId="77777777" w:rsidR="00A93834" w:rsidRPr="00081671" w:rsidRDefault="00A93834" w:rsidP="000C37DB">
                  <w:pPr>
                    <w:spacing w:after="60"/>
                    <w:rPr>
                      <w:iCs/>
                      <w:sz w:val="20"/>
                    </w:rPr>
                  </w:pPr>
                  <w:r w:rsidRPr="00081671">
                    <w:rPr>
                      <w:iCs/>
                      <w:sz w:val="20"/>
                    </w:rPr>
                    <w:t>MRADEAMTQSETOT</w:t>
                  </w:r>
                  <w:r>
                    <w:rPr>
                      <w:iCs/>
                      <w:sz w:val="20"/>
                    </w:rPr>
                    <w:t xml:space="preserve"> </w:t>
                  </w:r>
                  <w:r w:rsidRPr="00480585">
                    <w:rPr>
                      <w:i/>
                      <w:iCs/>
                      <w:sz w:val="20"/>
                      <w:vertAlign w:val="subscript"/>
                    </w:rPr>
                    <w:t>q</w:t>
                  </w:r>
                  <w:r w:rsidRPr="00081671">
                    <w:rPr>
                      <w:iCs/>
                      <w:sz w:val="20"/>
                    </w:rPr>
                    <w:t xml:space="preserve">  </w:t>
                  </w:r>
                </w:p>
              </w:tc>
              <w:tc>
                <w:tcPr>
                  <w:tcW w:w="331" w:type="pct"/>
                </w:tcPr>
                <w:p w14:paraId="0D4C60EA" w14:textId="77777777" w:rsidR="00A93834" w:rsidRPr="00081671" w:rsidRDefault="00A93834" w:rsidP="000C37DB">
                  <w:pPr>
                    <w:spacing w:after="60"/>
                    <w:rPr>
                      <w:iCs/>
                      <w:sz w:val="20"/>
                    </w:rPr>
                  </w:pPr>
                  <w:r w:rsidRPr="00081671">
                    <w:rPr>
                      <w:iCs/>
                      <w:sz w:val="20"/>
                    </w:rPr>
                    <w:t>$</w:t>
                  </w:r>
                </w:p>
              </w:tc>
              <w:tc>
                <w:tcPr>
                  <w:tcW w:w="3420" w:type="pct"/>
                </w:tcPr>
                <w:p w14:paraId="462EA4C9" w14:textId="77777777" w:rsidR="00A93834" w:rsidRPr="00081671" w:rsidRDefault="00A93834" w:rsidP="000C37DB">
                  <w:pPr>
                    <w:spacing w:after="60"/>
                    <w:rPr>
                      <w:iCs/>
                      <w:sz w:val="20"/>
                    </w:rPr>
                  </w:pPr>
                  <w:r w:rsidRPr="00081671">
                    <w:rPr>
                      <w:i/>
                      <w:iCs/>
                      <w:sz w:val="20"/>
                    </w:rPr>
                    <w:t xml:space="preserve">Must-Run Alternative </w:t>
                  </w:r>
                  <w:r w:rsidRPr="00081671">
                    <w:rPr>
                      <w:i/>
                      <w:sz w:val="20"/>
                    </w:rPr>
                    <w:t xml:space="preserve">Deployment </w:t>
                  </w:r>
                  <w:r w:rsidRPr="00081671">
                    <w:rPr>
                      <w:i/>
                      <w:iCs/>
                      <w:sz w:val="20"/>
                    </w:rPr>
                    <w:t>Event Amount per QSE by hour</w:t>
                  </w:r>
                  <w:r w:rsidRPr="00081671">
                    <w:rPr>
                      <w:iCs/>
                      <w:sz w:val="20"/>
                    </w:rPr>
                    <w:t xml:space="preserve">—The total of the </w:t>
                  </w:r>
                  <w:r w:rsidRPr="00081671">
                    <w:rPr>
                      <w:sz w:val="20"/>
                    </w:rPr>
                    <w:t xml:space="preserve">deployment event payments </w:t>
                  </w:r>
                  <w:r w:rsidRPr="00081671">
                    <w:rPr>
                      <w:iCs/>
                      <w:sz w:val="20"/>
                    </w:rPr>
                    <w:t xml:space="preserve">for all </w:t>
                  </w:r>
                  <w:r>
                    <w:rPr>
                      <w:iCs/>
                      <w:sz w:val="20"/>
                    </w:rPr>
                    <w:t>MRA</w:t>
                  </w:r>
                  <w:r w:rsidRPr="00081671">
                    <w:rPr>
                      <w:iCs/>
                      <w:sz w:val="20"/>
                    </w:rPr>
                    <w:t xml:space="preserve">s </w:t>
                  </w:r>
                  <w:r w:rsidRPr="00081671">
                    <w:rPr>
                      <w:i/>
                      <w:iCs/>
                      <w:sz w:val="20"/>
                    </w:rPr>
                    <w:t>r</w:t>
                  </w:r>
                  <w:r w:rsidRPr="00081671">
                    <w:rPr>
                      <w:iCs/>
                      <w:sz w:val="20"/>
                    </w:rPr>
                    <w:t xml:space="preserve">, represented by the QSE q for the hour. </w:t>
                  </w:r>
                </w:p>
              </w:tc>
            </w:tr>
            <w:tr w:rsidR="00A93834" w:rsidRPr="00081671" w14:paraId="0136576E" w14:textId="77777777" w:rsidTr="000C37DB">
              <w:trPr>
                <w:cantSplit/>
              </w:trPr>
              <w:tc>
                <w:tcPr>
                  <w:tcW w:w="1249" w:type="pct"/>
                </w:tcPr>
                <w:p w14:paraId="3D80E5CC" w14:textId="77777777" w:rsidR="00A93834" w:rsidRPr="00081671" w:rsidRDefault="00A93834" w:rsidP="000C37DB">
                  <w:pPr>
                    <w:spacing w:after="60"/>
                    <w:rPr>
                      <w:iCs/>
                      <w:sz w:val="20"/>
                    </w:rPr>
                  </w:pPr>
                  <w:r w:rsidRPr="00081671">
                    <w:rPr>
                      <w:iCs/>
                      <w:sz w:val="20"/>
                    </w:rPr>
                    <w:t>MRADEAMT</w:t>
                  </w:r>
                  <w:r w:rsidRPr="00081671">
                    <w:rPr>
                      <w:sz w:val="20"/>
                    </w:rPr>
                    <w:t xml:space="preserve"> </w:t>
                  </w:r>
                  <w:r w:rsidRPr="00081671">
                    <w:rPr>
                      <w:i/>
                      <w:sz w:val="20"/>
                      <w:vertAlign w:val="subscript"/>
                    </w:rPr>
                    <w:t>q, r, h</w:t>
                  </w:r>
                </w:p>
              </w:tc>
              <w:tc>
                <w:tcPr>
                  <w:tcW w:w="331" w:type="pct"/>
                </w:tcPr>
                <w:p w14:paraId="14FC92D6" w14:textId="77777777" w:rsidR="00A93834" w:rsidRPr="00081671" w:rsidRDefault="00A93834" w:rsidP="000C37DB">
                  <w:pPr>
                    <w:spacing w:after="60"/>
                    <w:rPr>
                      <w:iCs/>
                      <w:sz w:val="20"/>
                    </w:rPr>
                  </w:pPr>
                  <w:r w:rsidRPr="00081671">
                    <w:rPr>
                      <w:iCs/>
                      <w:sz w:val="20"/>
                    </w:rPr>
                    <w:t>$</w:t>
                  </w:r>
                </w:p>
              </w:tc>
              <w:tc>
                <w:tcPr>
                  <w:tcW w:w="3420" w:type="pct"/>
                </w:tcPr>
                <w:p w14:paraId="3899D969" w14:textId="77777777" w:rsidR="00A93834" w:rsidRPr="00081671" w:rsidRDefault="00A93834" w:rsidP="000C37DB">
                  <w:pPr>
                    <w:spacing w:after="60"/>
                    <w:rPr>
                      <w:iCs/>
                      <w:sz w:val="20"/>
                    </w:rPr>
                  </w:pPr>
                  <w:r w:rsidRPr="00081671">
                    <w:rPr>
                      <w:i/>
                      <w:sz w:val="20"/>
                    </w:rPr>
                    <w:t>Must-Run Alternative Deployment Event Amount per QSE per Resource by hour</w:t>
                  </w:r>
                  <w:r w:rsidRPr="00081671">
                    <w:rPr>
                      <w:sz w:val="20"/>
                    </w:rPr>
                    <w:t xml:space="preserve">—The deployment event payment to QSE </w:t>
                  </w:r>
                  <w:r w:rsidRPr="00081671">
                    <w:rPr>
                      <w:i/>
                      <w:sz w:val="20"/>
                    </w:rPr>
                    <w:t>q</w:t>
                  </w:r>
                  <w:r w:rsidRPr="00081671">
                    <w:rPr>
                      <w:sz w:val="20"/>
                    </w:rPr>
                    <w:t xml:space="preserve"> for </w:t>
                  </w:r>
                  <w:r>
                    <w:rPr>
                      <w:sz w:val="20"/>
                    </w:rPr>
                    <w:t>MRA</w:t>
                  </w:r>
                  <w:r w:rsidRPr="00081671">
                    <w:rPr>
                      <w:sz w:val="20"/>
                    </w:rPr>
                    <w:t xml:space="preserve"> </w:t>
                  </w:r>
                  <w:r w:rsidRPr="00081671">
                    <w:rPr>
                      <w:i/>
                      <w:sz w:val="20"/>
                    </w:rPr>
                    <w:t>r</w:t>
                  </w:r>
                  <w:r w:rsidRPr="00081671">
                    <w:rPr>
                      <w:sz w:val="20"/>
                    </w:rPr>
                    <w:t xml:space="preserve">, for the hour.  Where for a Combined Cycle Train, the Resource </w:t>
                  </w:r>
                  <w:r w:rsidRPr="00081671">
                    <w:rPr>
                      <w:i/>
                      <w:sz w:val="20"/>
                    </w:rPr>
                    <w:t xml:space="preserve">r </w:t>
                  </w:r>
                  <w:r w:rsidRPr="00081671">
                    <w:rPr>
                      <w:sz w:val="20"/>
                    </w:rPr>
                    <w:t>is the Combined Cycle Train.</w:t>
                  </w:r>
                </w:p>
              </w:tc>
            </w:tr>
            <w:tr w:rsidR="00A93834" w:rsidRPr="00081671" w14:paraId="400AB350"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1CC4D8FA" w14:textId="77777777" w:rsidR="00A93834" w:rsidRPr="00081671" w:rsidRDefault="00A93834" w:rsidP="000C37DB">
                  <w:pPr>
                    <w:spacing w:after="60"/>
                    <w:rPr>
                      <w:i/>
                      <w:iCs/>
                      <w:sz w:val="20"/>
                    </w:rPr>
                  </w:pPr>
                  <w:r w:rsidRPr="00081671">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46C4A345" w14:textId="77777777" w:rsidR="00A93834" w:rsidRPr="00081671" w:rsidRDefault="00A93834" w:rsidP="000C37DB">
                  <w:pPr>
                    <w:spacing w:after="60"/>
                    <w:rPr>
                      <w:iCs/>
                      <w:sz w:val="20"/>
                    </w:rPr>
                  </w:pPr>
                  <w:r w:rsidRPr="00081671">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0B8791B" w14:textId="77777777" w:rsidR="00A93834" w:rsidRPr="00081671" w:rsidRDefault="00A93834" w:rsidP="000C37DB">
                  <w:pPr>
                    <w:spacing w:after="60"/>
                    <w:rPr>
                      <w:iCs/>
                      <w:sz w:val="20"/>
                    </w:rPr>
                  </w:pPr>
                  <w:r w:rsidRPr="00081671">
                    <w:rPr>
                      <w:iCs/>
                      <w:sz w:val="20"/>
                    </w:rPr>
                    <w:t>A QSE.</w:t>
                  </w:r>
                </w:p>
              </w:tc>
            </w:tr>
            <w:tr w:rsidR="00A93834" w:rsidRPr="00081671" w14:paraId="4F2816A4"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758DC7DF" w14:textId="77777777" w:rsidR="00A93834" w:rsidRPr="00081671" w:rsidRDefault="00A93834" w:rsidP="000C37DB">
                  <w:pPr>
                    <w:spacing w:after="60"/>
                    <w:rPr>
                      <w:i/>
                      <w:iCs/>
                      <w:sz w:val="20"/>
                    </w:rPr>
                  </w:pPr>
                  <w:r w:rsidRPr="00081671">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5B39AA13" w14:textId="77777777" w:rsidR="00A93834" w:rsidRPr="00081671" w:rsidRDefault="00A93834" w:rsidP="000C37DB">
                  <w:pPr>
                    <w:spacing w:after="60"/>
                    <w:rPr>
                      <w:iCs/>
                      <w:sz w:val="20"/>
                    </w:rPr>
                  </w:pPr>
                  <w:r w:rsidRPr="00081671">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4E3E82AD" w14:textId="77777777" w:rsidR="00A93834" w:rsidRPr="00081671" w:rsidRDefault="00A93834" w:rsidP="000C37DB">
                  <w:pPr>
                    <w:spacing w:after="60"/>
                    <w:rPr>
                      <w:iCs/>
                      <w:sz w:val="20"/>
                    </w:rPr>
                  </w:pPr>
                  <w:r w:rsidRPr="00081671">
                    <w:rPr>
                      <w:iCs/>
                      <w:sz w:val="20"/>
                    </w:rPr>
                    <w:t xml:space="preserve">An </w:t>
                  </w:r>
                  <w:r>
                    <w:rPr>
                      <w:iCs/>
                      <w:sz w:val="20"/>
                    </w:rPr>
                    <w:t>MRA</w:t>
                  </w:r>
                  <w:r w:rsidRPr="00081671">
                    <w:rPr>
                      <w:iCs/>
                      <w:sz w:val="20"/>
                    </w:rPr>
                    <w:t>.</w:t>
                  </w:r>
                </w:p>
              </w:tc>
            </w:tr>
            <w:tr w:rsidR="00A93834" w:rsidRPr="00081671" w14:paraId="5C5A2D80" w14:textId="77777777" w:rsidTr="000C37DB">
              <w:trPr>
                <w:cantSplit/>
              </w:trPr>
              <w:tc>
                <w:tcPr>
                  <w:tcW w:w="1249" w:type="pct"/>
                  <w:tcBorders>
                    <w:top w:val="single" w:sz="4" w:space="0" w:color="auto"/>
                    <w:left w:val="single" w:sz="4" w:space="0" w:color="auto"/>
                    <w:bottom w:val="single" w:sz="4" w:space="0" w:color="auto"/>
                    <w:right w:val="single" w:sz="4" w:space="0" w:color="auto"/>
                  </w:tcBorders>
                </w:tcPr>
                <w:p w14:paraId="4FF96BB7" w14:textId="77777777" w:rsidR="00A93834" w:rsidRPr="00081671" w:rsidRDefault="00A93834" w:rsidP="000C37DB">
                  <w:pPr>
                    <w:spacing w:after="60"/>
                    <w:rPr>
                      <w:i/>
                      <w:iCs/>
                      <w:sz w:val="20"/>
                    </w:rPr>
                  </w:pPr>
                  <w:r w:rsidRPr="00081671">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2EA63907" w14:textId="77777777" w:rsidR="00A93834" w:rsidRPr="00081671" w:rsidRDefault="00A93834" w:rsidP="000C37DB">
                  <w:pPr>
                    <w:spacing w:after="60"/>
                    <w:rPr>
                      <w:iCs/>
                      <w:sz w:val="20"/>
                    </w:rPr>
                  </w:pPr>
                  <w:r w:rsidRPr="00081671">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39E68A73" w14:textId="77777777" w:rsidR="00A93834" w:rsidRPr="00081671" w:rsidRDefault="00A93834" w:rsidP="000C37DB">
                  <w:pPr>
                    <w:spacing w:after="60"/>
                    <w:rPr>
                      <w:iCs/>
                      <w:sz w:val="20"/>
                    </w:rPr>
                  </w:pPr>
                  <w:r w:rsidRPr="00081671">
                    <w:rPr>
                      <w:sz w:val="20"/>
                    </w:rPr>
                    <w:t>A</w:t>
                  </w:r>
                  <w:r>
                    <w:rPr>
                      <w:sz w:val="20"/>
                    </w:rPr>
                    <w:t>n MRA</w:t>
                  </w:r>
                  <w:r w:rsidRPr="00081671">
                    <w:rPr>
                      <w:sz w:val="20"/>
                    </w:rPr>
                    <w:t xml:space="preserve"> </w:t>
                  </w:r>
                  <w:r>
                    <w:rPr>
                      <w:sz w:val="20"/>
                    </w:rPr>
                    <w:t>C</w:t>
                  </w:r>
                  <w:r w:rsidRPr="00081671">
                    <w:rPr>
                      <w:sz w:val="20"/>
                    </w:rPr>
                    <w:t xml:space="preserve">ontracted </w:t>
                  </w:r>
                  <w:r>
                    <w:rPr>
                      <w:sz w:val="20"/>
                    </w:rPr>
                    <w:t>H</w:t>
                  </w:r>
                  <w:r w:rsidRPr="00081671">
                    <w:rPr>
                      <w:sz w:val="20"/>
                    </w:rPr>
                    <w:t xml:space="preserve">our under the MRA Agreement for the </w:t>
                  </w:r>
                  <w:r>
                    <w:rPr>
                      <w:sz w:val="20"/>
                    </w:rPr>
                    <w:t>MRA Contracted</w:t>
                  </w:r>
                  <w:r w:rsidRPr="00081671">
                    <w:rPr>
                      <w:sz w:val="20"/>
                    </w:rPr>
                    <w:t xml:space="preserve"> </w:t>
                  </w:r>
                  <w:r>
                    <w:rPr>
                      <w:sz w:val="20"/>
                    </w:rPr>
                    <w:t>M</w:t>
                  </w:r>
                  <w:r w:rsidRPr="00081671">
                    <w:rPr>
                      <w:sz w:val="20"/>
                    </w:rPr>
                    <w:t>onth</w:t>
                  </w:r>
                  <w:r>
                    <w:rPr>
                      <w:sz w:val="20"/>
                    </w:rPr>
                    <w:t>.</w:t>
                  </w:r>
                </w:p>
              </w:tc>
            </w:tr>
          </w:tbl>
          <w:p w14:paraId="0A906B88" w14:textId="77777777" w:rsidR="00A93834" w:rsidRPr="00081671" w:rsidRDefault="00A93834" w:rsidP="000C37DB">
            <w:pPr>
              <w:spacing w:before="240" w:after="240"/>
              <w:ind w:left="720" w:hanging="720"/>
              <w:rPr>
                <w:iCs/>
              </w:rPr>
            </w:pPr>
            <w:r w:rsidRPr="00081671">
              <w:rPr>
                <w:iCs/>
              </w:rPr>
              <w:t>(</w:t>
            </w:r>
            <w:ins w:id="24" w:author="ERCOT" w:date="2024-09-05T19:48:00Z">
              <w:r>
                <w:rPr>
                  <w:iCs/>
                </w:rPr>
                <w:t>5</w:t>
              </w:r>
            </w:ins>
            <w:del w:id="25" w:author="ERCOT" w:date="2024-09-05T19:48:00Z">
              <w:r w:rsidDel="00B456D2">
                <w:rPr>
                  <w:iCs/>
                </w:rPr>
                <w:delText>4</w:delText>
              </w:r>
            </w:del>
            <w:r w:rsidRPr="00081671">
              <w:rPr>
                <w:iCs/>
              </w:rPr>
              <w:t>)</w:t>
            </w:r>
            <w:r w:rsidRPr="00081671">
              <w:rPr>
                <w:iCs/>
              </w:rPr>
              <w:tab/>
              <w:t xml:space="preserve">The total of the deployment event payments for a given </w:t>
            </w:r>
            <w:r>
              <w:rPr>
                <w:iCs/>
              </w:rPr>
              <w:t>MRA Contracted H</w:t>
            </w:r>
            <w:r w:rsidRPr="00081671">
              <w:rPr>
                <w:iCs/>
              </w:rPr>
              <w:t>our is calculated as follows:</w:t>
            </w:r>
          </w:p>
          <w:p w14:paraId="617A06B0" w14:textId="77777777" w:rsidR="00A93834" w:rsidRPr="00081671" w:rsidRDefault="00A93834" w:rsidP="000C37DB">
            <w:pPr>
              <w:spacing w:after="240"/>
              <w:ind w:left="720"/>
              <w:rPr>
                <w:iCs/>
              </w:rPr>
            </w:pPr>
            <w:r w:rsidRPr="00081671">
              <w:rPr>
                <w:iCs/>
              </w:rPr>
              <w:t xml:space="preserve">MRADEAMTTOT  =  </w:t>
            </w:r>
            <w:r w:rsidRPr="00081671">
              <w:rPr>
                <w:iCs/>
                <w:position w:val="-22"/>
              </w:rPr>
              <w:object w:dxaOrig="210" w:dyaOrig="465" w14:anchorId="72F63F9D">
                <v:shape id="_x0000_i1039" type="#_x0000_t75" style="width:6pt;height:24pt" o:ole="">
                  <v:imagedata r:id="rId25" o:title=""/>
                </v:shape>
                <o:OLEObject Type="Embed" ProgID="Equation.3" ShapeID="_x0000_i1039" DrawAspect="Content" ObjectID="_1793192972" r:id="rId29"/>
              </w:object>
            </w:r>
            <w:r w:rsidRPr="00081671">
              <w:rPr>
                <w:iCs/>
              </w:rPr>
              <w:t xml:space="preserve"> MRADEAMTQSETOT</w:t>
            </w:r>
            <w:r>
              <w:rPr>
                <w:iCs/>
              </w:rPr>
              <w:t xml:space="preserve"> </w:t>
            </w:r>
            <w:r w:rsidRPr="00081671">
              <w:rPr>
                <w:i/>
                <w:iCs/>
                <w:vertAlign w:val="subscript"/>
              </w:rPr>
              <w:t>q</w:t>
            </w:r>
            <w:r w:rsidRPr="00081671">
              <w:rPr>
                <w:iCs/>
              </w:rPr>
              <w:t xml:space="preserve">  </w:t>
            </w:r>
          </w:p>
          <w:p w14:paraId="215F7651" w14:textId="77777777" w:rsidR="00A93834" w:rsidRPr="00081671" w:rsidRDefault="00A93834" w:rsidP="000C37DB">
            <w:r w:rsidRPr="0008167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A93834" w:rsidRPr="00081671" w14:paraId="4C3C4EBF" w14:textId="77777777" w:rsidTr="000C37DB">
              <w:trPr>
                <w:cantSplit/>
                <w:tblHeader/>
              </w:trPr>
              <w:tc>
                <w:tcPr>
                  <w:tcW w:w="1389" w:type="pct"/>
                </w:tcPr>
                <w:p w14:paraId="664AB5E0" w14:textId="77777777" w:rsidR="00A93834" w:rsidRPr="00081671" w:rsidRDefault="00A93834" w:rsidP="000C37DB">
                  <w:pPr>
                    <w:spacing w:after="240"/>
                    <w:rPr>
                      <w:b/>
                      <w:iCs/>
                      <w:sz w:val="20"/>
                    </w:rPr>
                  </w:pPr>
                  <w:r w:rsidRPr="00081671">
                    <w:rPr>
                      <w:b/>
                      <w:iCs/>
                      <w:sz w:val="20"/>
                    </w:rPr>
                    <w:t>Variable</w:t>
                  </w:r>
                </w:p>
              </w:tc>
              <w:tc>
                <w:tcPr>
                  <w:tcW w:w="316" w:type="pct"/>
                </w:tcPr>
                <w:p w14:paraId="5B3031E8" w14:textId="77777777" w:rsidR="00A93834" w:rsidRPr="00081671" w:rsidRDefault="00A93834" w:rsidP="000C37DB">
                  <w:pPr>
                    <w:spacing w:after="240"/>
                    <w:rPr>
                      <w:b/>
                      <w:iCs/>
                      <w:sz w:val="20"/>
                    </w:rPr>
                  </w:pPr>
                  <w:r w:rsidRPr="00081671">
                    <w:rPr>
                      <w:b/>
                      <w:iCs/>
                      <w:sz w:val="20"/>
                    </w:rPr>
                    <w:t>Unit</w:t>
                  </w:r>
                </w:p>
              </w:tc>
              <w:tc>
                <w:tcPr>
                  <w:tcW w:w="3295" w:type="pct"/>
                </w:tcPr>
                <w:p w14:paraId="62F781D2" w14:textId="77777777" w:rsidR="00A93834" w:rsidRPr="00081671" w:rsidRDefault="00A93834" w:rsidP="000C37DB">
                  <w:pPr>
                    <w:spacing w:after="240"/>
                    <w:rPr>
                      <w:b/>
                      <w:iCs/>
                      <w:sz w:val="20"/>
                    </w:rPr>
                  </w:pPr>
                  <w:r w:rsidRPr="00081671">
                    <w:rPr>
                      <w:b/>
                      <w:iCs/>
                      <w:sz w:val="20"/>
                    </w:rPr>
                    <w:t>Definition</w:t>
                  </w:r>
                </w:p>
              </w:tc>
            </w:tr>
            <w:tr w:rsidR="00A93834" w:rsidRPr="00081671" w14:paraId="0E30155C" w14:textId="77777777" w:rsidTr="000C37DB">
              <w:trPr>
                <w:cantSplit/>
              </w:trPr>
              <w:tc>
                <w:tcPr>
                  <w:tcW w:w="1389" w:type="pct"/>
                </w:tcPr>
                <w:p w14:paraId="40A5E016" w14:textId="77777777" w:rsidR="00A93834" w:rsidRPr="00081671" w:rsidRDefault="00A93834" w:rsidP="000C37DB">
                  <w:pPr>
                    <w:spacing w:after="60"/>
                    <w:rPr>
                      <w:iCs/>
                      <w:sz w:val="20"/>
                    </w:rPr>
                  </w:pPr>
                  <w:r w:rsidRPr="00081671">
                    <w:rPr>
                      <w:iCs/>
                      <w:sz w:val="20"/>
                    </w:rPr>
                    <w:t>MRADEAMTTOT</w:t>
                  </w:r>
                </w:p>
              </w:tc>
              <w:tc>
                <w:tcPr>
                  <w:tcW w:w="316" w:type="pct"/>
                </w:tcPr>
                <w:p w14:paraId="369278A5" w14:textId="77777777" w:rsidR="00A93834" w:rsidRPr="00081671" w:rsidRDefault="00A93834" w:rsidP="000C37DB">
                  <w:pPr>
                    <w:spacing w:after="60"/>
                    <w:rPr>
                      <w:iCs/>
                      <w:sz w:val="20"/>
                    </w:rPr>
                  </w:pPr>
                  <w:r w:rsidRPr="00081671">
                    <w:rPr>
                      <w:iCs/>
                      <w:sz w:val="20"/>
                    </w:rPr>
                    <w:t>$</w:t>
                  </w:r>
                </w:p>
              </w:tc>
              <w:tc>
                <w:tcPr>
                  <w:tcW w:w="3295" w:type="pct"/>
                </w:tcPr>
                <w:p w14:paraId="2C2B24D0" w14:textId="77777777" w:rsidR="00A93834" w:rsidRPr="00081671" w:rsidRDefault="00A93834" w:rsidP="000C37DB">
                  <w:pPr>
                    <w:spacing w:after="60"/>
                    <w:rPr>
                      <w:iCs/>
                      <w:sz w:val="20"/>
                    </w:rPr>
                  </w:pPr>
                  <w:r w:rsidRPr="00081671">
                    <w:rPr>
                      <w:i/>
                      <w:iCs/>
                      <w:sz w:val="20"/>
                    </w:rPr>
                    <w:t xml:space="preserve">Must-Run Alternative </w:t>
                  </w:r>
                  <w:r w:rsidRPr="00081671">
                    <w:rPr>
                      <w:i/>
                      <w:sz w:val="20"/>
                    </w:rPr>
                    <w:t xml:space="preserve">Deployment </w:t>
                  </w:r>
                  <w:r w:rsidRPr="00081671">
                    <w:rPr>
                      <w:i/>
                      <w:iCs/>
                      <w:sz w:val="20"/>
                    </w:rPr>
                    <w:t>Event Amount Total by hour</w:t>
                  </w:r>
                  <w:r w:rsidRPr="00081671">
                    <w:rPr>
                      <w:iCs/>
                      <w:sz w:val="20"/>
                    </w:rPr>
                    <w:t xml:space="preserve">—The total </w:t>
                  </w:r>
                  <w:r w:rsidRPr="00081671">
                    <w:rPr>
                      <w:sz w:val="20"/>
                    </w:rPr>
                    <w:t xml:space="preserve">deployment event payment </w:t>
                  </w:r>
                  <w:r w:rsidRPr="00081671">
                    <w:rPr>
                      <w:iCs/>
                      <w:sz w:val="20"/>
                    </w:rPr>
                    <w:t xml:space="preserve">to all QSEs for all </w:t>
                  </w:r>
                  <w:r>
                    <w:rPr>
                      <w:iCs/>
                      <w:sz w:val="20"/>
                    </w:rPr>
                    <w:t>MRAs</w:t>
                  </w:r>
                  <w:r w:rsidRPr="00081671">
                    <w:rPr>
                      <w:iCs/>
                      <w:sz w:val="20"/>
                    </w:rPr>
                    <w:t xml:space="preserve">, for the hour.  </w:t>
                  </w:r>
                </w:p>
              </w:tc>
            </w:tr>
            <w:tr w:rsidR="00A93834" w:rsidRPr="00081671" w14:paraId="32440EDD" w14:textId="77777777" w:rsidTr="000C37DB">
              <w:trPr>
                <w:cantSplit/>
              </w:trPr>
              <w:tc>
                <w:tcPr>
                  <w:tcW w:w="1389" w:type="pct"/>
                </w:tcPr>
                <w:p w14:paraId="65B01D12" w14:textId="77777777" w:rsidR="00A93834" w:rsidRPr="00081671" w:rsidRDefault="00A93834" w:rsidP="000C37DB">
                  <w:pPr>
                    <w:spacing w:after="60"/>
                    <w:rPr>
                      <w:iCs/>
                      <w:sz w:val="20"/>
                    </w:rPr>
                  </w:pPr>
                  <w:r w:rsidRPr="00081671">
                    <w:rPr>
                      <w:iCs/>
                      <w:sz w:val="20"/>
                    </w:rPr>
                    <w:t>MRADEAMTQSETOT</w:t>
                  </w:r>
                  <w:r>
                    <w:rPr>
                      <w:iCs/>
                      <w:sz w:val="20"/>
                    </w:rPr>
                    <w:t xml:space="preserve"> </w:t>
                  </w:r>
                  <w:r w:rsidRPr="00480585">
                    <w:rPr>
                      <w:i/>
                      <w:iCs/>
                      <w:sz w:val="20"/>
                      <w:vertAlign w:val="subscript"/>
                    </w:rPr>
                    <w:t>q</w:t>
                  </w:r>
                  <w:r w:rsidRPr="00081671">
                    <w:rPr>
                      <w:iCs/>
                      <w:sz w:val="20"/>
                    </w:rPr>
                    <w:t xml:space="preserve">  </w:t>
                  </w:r>
                </w:p>
              </w:tc>
              <w:tc>
                <w:tcPr>
                  <w:tcW w:w="316" w:type="pct"/>
                </w:tcPr>
                <w:p w14:paraId="305833A7" w14:textId="77777777" w:rsidR="00A93834" w:rsidRPr="00081671" w:rsidRDefault="00A93834" w:rsidP="000C37DB">
                  <w:pPr>
                    <w:spacing w:after="60"/>
                    <w:rPr>
                      <w:iCs/>
                      <w:sz w:val="20"/>
                    </w:rPr>
                  </w:pPr>
                  <w:r w:rsidRPr="00081671">
                    <w:rPr>
                      <w:iCs/>
                      <w:sz w:val="20"/>
                    </w:rPr>
                    <w:t>$</w:t>
                  </w:r>
                </w:p>
              </w:tc>
              <w:tc>
                <w:tcPr>
                  <w:tcW w:w="3295" w:type="pct"/>
                </w:tcPr>
                <w:p w14:paraId="42C247AA" w14:textId="77777777" w:rsidR="00A93834" w:rsidRPr="00081671" w:rsidRDefault="00A93834" w:rsidP="000C37DB">
                  <w:pPr>
                    <w:spacing w:after="60"/>
                    <w:rPr>
                      <w:iCs/>
                      <w:sz w:val="20"/>
                    </w:rPr>
                  </w:pPr>
                  <w:r w:rsidRPr="00081671">
                    <w:rPr>
                      <w:i/>
                      <w:iCs/>
                      <w:sz w:val="20"/>
                    </w:rPr>
                    <w:t xml:space="preserve">Must-Run Alternative </w:t>
                  </w:r>
                  <w:r w:rsidRPr="00081671">
                    <w:rPr>
                      <w:i/>
                      <w:sz w:val="20"/>
                    </w:rPr>
                    <w:t xml:space="preserve">Deployment </w:t>
                  </w:r>
                  <w:r w:rsidRPr="00081671">
                    <w:rPr>
                      <w:i/>
                      <w:iCs/>
                      <w:sz w:val="20"/>
                    </w:rPr>
                    <w:t>Event Amount per QSE by hour</w:t>
                  </w:r>
                  <w:r w:rsidRPr="00081671">
                    <w:rPr>
                      <w:iCs/>
                      <w:sz w:val="20"/>
                    </w:rPr>
                    <w:t xml:space="preserve">—The total of the </w:t>
                  </w:r>
                  <w:r w:rsidRPr="00081671">
                    <w:rPr>
                      <w:sz w:val="20"/>
                    </w:rPr>
                    <w:t xml:space="preserve">deployment event payments </w:t>
                  </w:r>
                  <w:r w:rsidRPr="00081671">
                    <w:rPr>
                      <w:iCs/>
                      <w:sz w:val="20"/>
                    </w:rPr>
                    <w:t xml:space="preserve">for all </w:t>
                  </w:r>
                  <w:r>
                    <w:rPr>
                      <w:iCs/>
                      <w:sz w:val="20"/>
                    </w:rPr>
                    <w:t>MRA</w:t>
                  </w:r>
                  <w:r w:rsidRPr="00081671">
                    <w:rPr>
                      <w:iCs/>
                      <w:sz w:val="20"/>
                    </w:rPr>
                    <w:t xml:space="preserve">s represented by the QSE </w:t>
                  </w:r>
                  <w:r w:rsidRPr="009701A9">
                    <w:rPr>
                      <w:i/>
                      <w:iCs/>
                      <w:sz w:val="20"/>
                    </w:rPr>
                    <w:t>q</w:t>
                  </w:r>
                  <w:r w:rsidRPr="00081671">
                    <w:rPr>
                      <w:iCs/>
                      <w:sz w:val="20"/>
                    </w:rPr>
                    <w:t xml:space="preserve"> for the </w:t>
                  </w:r>
                  <w:r>
                    <w:rPr>
                      <w:iCs/>
                      <w:sz w:val="20"/>
                    </w:rPr>
                    <w:t>MRA Contracted H</w:t>
                  </w:r>
                  <w:r w:rsidRPr="00081671">
                    <w:rPr>
                      <w:iCs/>
                      <w:sz w:val="20"/>
                    </w:rPr>
                    <w:t xml:space="preserve">our. </w:t>
                  </w:r>
                </w:p>
              </w:tc>
            </w:tr>
            <w:tr w:rsidR="00A93834" w:rsidRPr="00081671" w14:paraId="19F30D11" w14:textId="77777777" w:rsidTr="000C37DB">
              <w:trPr>
                <w:cantSplit/>
              </w:trPr>
              <w:tc>
                <w:tcPr>
                  <w:tcW w:w="1389" w:type="pct"/>
                  <w:tcBorders>
                    <w:top w:val="single" w:sz="4" w:space="0" w:color="auto"/>
                    <w:left w:val="single" w:sz="4" w:space="0" w:color="auto"/>
                    <w:bottom w:val="single" w:sz="4" w:space="0" w:color="auto"/>
                    <w:right w:val="single" w:sz="4" w:space="0" w:color="auto"/>
                  </w:tcBorders>
                </w:tcPr>
                <w:p w14:paraId="77FB0069" w14:textId="77777777" w:rsidR="00A93834" w:rsidRPr="00081671" w:rsidRDefault="00A93834" w:rsidP="000C37DB">
                  <w:pPr>
                    <w:spacing w:after="60"/>
                    <w:rPr>
                      <w:i/>
                      <w:iCs/>
                      <w:sz w:val="20"/>
                    </w:rPr>
                  </w:pPr>
                  <w:r w:rsidRPr="00081671">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734BAAF6" w14:textId="77777777" w:rsidR="00A93834" w:rsidRPr="00081671" w:rsidRDefault="00A93834" w:rsidP="000C37DB">
                  <w:pPr>
                    <w:spacing w:after="60"/>
                    <w:rPr>
                      <w:iCs/>
                      <w:sz w:val="20"/>
                    </w:rPr>
                  </w:pPr>
                  <w:r w:rsidRPr="0008167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38EA9215" w14:textId="77777777" w:rsidR="00A93834" w:rsidRPr="00081671" w:rsidRDefault="00A93834" w:rsidP="000C37DB">
                  <w:pPr>
                    <w:spacing w:after="60"/>
                    <w:rPr>
                      <w:iCs/>
                      <w:sz w:val="20"/>
                    </w:rPr>
                  </w:pPr>
                  <w:r w:rsidRPr="00081671">
                    <w:rPr>
                      <w:iCs/>
                      <w:sz w:val="20"/>
                    </w:rPr>
                    <w:t>A QSE.</w:t>
                  </w:r>
                </w:p>
              </w:tc>
            </w:tr>
          </w:tbl>
          <w:p w14:paraId="1C490C0F" w14:textId="77777777" w:rsidR="00A93834" w:rsidRPr="00C3334D" w:rsidRDefault="00A93834" w:rsidP="000C37DB">
            <w:pPr>
              <w:spacing w:after="240"/>
              <w:ind w:left="720" w:hanging="720"/>
            </w:pPr>
          </w:p>
        </w:tc>
      </w:tr>
    </w:tbl>
    <w:p w14:paraId="438934AD" w14:textId="77777777" w:rsidR="00A93834" w:rsidRDefault="00A93834" w:rsidP="00A93834">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93834" w14:paraId="613383E6" w14:textId="77777777" w:rsidTr="000C37DB">
        <w:trPr>
          <w:trHeight w:val="206"/>
        </w:trPr>
        <w:tc>
          <w:tcPr>
            <w:tcW w:w="5000" w:type="pct"/>
            <w:shd w:val="pct12" w:color="auto" w:fill="auto"/>
          </w:tcPr>
          <w:p w14:paraId="01B6B362" w14:textId="77777777" w:rsidR="00A93834" w:rsidRDefault="00A93834" w:rsidP="000C37DB">
            <w:pPr>
              <w:pStyle w:val="Instructions"/>
              <w:spacing w:before="120"/>
            </w:pPr>
            <w:r>
              <w:t>[NPRR885, NPRR1010, and NPRR1014:  Insert applicable portions of Section 6.6.6.10 below upon system implementation for NPRR885 or NPRR1014; or upon system implementation of the Real-Time Co-Optimization (RTC) project for NPRR1010:]</w:t>
            </w:r>
          </w:p>
          <w:p w14:paraId="590C649B" w14:textId="77777777" w:rsidR="00A93834" w:rsidRPr="00CE74E6" w:rsidRDefault="00A93834" w:rsidP="000C37DB">
            <w:pPr>
              <w:keepNext/>
              <w:widowControl w:val="0"/>
              <w:tabs>
                <w:tab w:val="left" w:pos="1260"/>
              </w:tabs>
              <w:spacing w:before="240" w:after="240"/>
              <w:ind w:left="1267" w:hanging="1267"/>
              <w:outlineLvl w:val="3"/>
              <w:rPr>
                <w:b/>
                <w:bCs/>
                <w:snapToGrid w:val="0"/>
                <w:color w:val="000000"/>
              </w:rPr>
            </w:pPr>
            <w:bookmarkStart w:id="26" w:name="_Toc17798757"/>
            <w:bookmarkStart w:id="27" w:name="_Toc175157482"/>
            <w:r w:rsidRPr="00CE74E6">
              <w:rPr>
                <w:b/>
                <w:bCs/>
                <w:snapToGrid w:val="0"/>
                <w:color w:val="000000"/>
              </w:rPr>
              <w:t>6.6.6.10</w:t>
            </w:r>
            <w:r w:rsidRPr="00CE74E6">
              <w:rPr>
                <w:b/>
                <w:bCs/>
                <w:snapToGrid w:val="0"/>
                <w:color w:val="000000"/>
              </w:rPr>
              <w:tab/>
              <w:t>MRA Variable Payment for Deployment</w:t>
            </w:r>
            <w:bookmarkEnd w:id="26"/>
            <w:bookmarkEnd w:id="27"/>
            <w:r w:rsidRPr="00CE74E6">
              <w:rPr>
                <w:b/>
                <w:bCs/>
                <w:snapToGrid w:val="0"/>
                <w:color w:val="000000"/>
              </w:rPr>
              <w:t xml:space="preserve"> </w:t>
            </w:r>
          </w:p>
          <w:p w14:paraId="4B7C7C61" w14:textId="77777777" w:rsidR="00A93834" w:rsidRPr="008431E4" w:rsidRDefault="00A93834" w:rsidP="000C37DB">
            <w:pPr>
              <w:pStyle w:val="BodyTextNumbered"/>
              <w:spacing w:before="240"/>
            </w:pPr>
            <w:r w:rsidRPr="00CE74E6">
              <w:rPr>
                <w:color w:val="000000"/>
              </w:rPr>
              <w:t>(1)</w:t>
            </w:r>
            <w:r w:rsidRPr="00CE74E6">
              <w:rPr>
                <w:color w:val="000000"/>
              </w:rPr>
              <w:tab/>
            </w:r>
            <w:r w:rsidRPr="008431E4">
              <w:rPr>
                <w:bCs/>
                <w:color w:val="000000"/>
                <w:lang w:val="pt-BR"/>
              </w:rPr>
              <w:t xml:space="preserve">The variable payment to each </w:t>
            </w:r>
            <w:r>
              <w:rPr>
                <w:bCs/>
                <w:color w:val="000000"/>
                <w:lang w:val="pt-BR"/>
              </w:rPr>
              <w:t>QSE representing a Generation Resource</w:t>
            </w:r>
            <w:r w:rsidRPr="008431E4">
              <w:rPr>
                <w:bCs/>
                <w:color w:val="000000"/>
                <w:lang w:val="pt-BR"/>
              </w:rPr>
              <w:t xml:space="preserve"> </w:t>
            </w:r>
            <w:r>
              <w:rPr>
                <w:bCs/>
                <w:color w:val="000000"/>
                <w:lang w:val="pt-BR"/>
              </w:rPr>
              <w:t>MRA</w:t>
            </w:r>
            <w:r w:rsidRPr="008431E4">
              <w:rPr>
                <w:bCs/>
                <w:color w:val="000000"/>
                <w:lang w:val="pt-BR"/>
              </w:rPr>
              <w:t>:</w:t>
            </w:r>
            <w:r w:rsidRPr="0011645D" w:rsidDel="008431E4">
              <w:t xml:space="preserve"> </w:t>
            </w:r>
          </w:p>
          <w:p w14:paraId="01BC7F91" w14:textId="77777777" w:rsidR="00A93834" w:rsidRDefault="00A93834" w:rsidP="000C37DB">
            <w:pPr>
              <w:tabs>
                <w:tab w:val="left" w:pos="2700"/>
                <w:tab w:val="left" w:pos="3150"/>
              </w:tabs>
              <w:spacing w:after="240"/>
              <w:ind w:left="720"/>
              <w:rPr>
                <w:bCs/>
                <w:color w:val="000000"/>
                <w:lang w:val="pt-BR"/>
              </w:rPr>
            </w:pPr>
            <w:r>
              <w:rPr>
                <w:iCs/>
              </w:rPr>
              <w:t>Outside of the MRA Contracted Hours, a Generation Resource</w:t>
            </w:r>
            <w:r w:rsidRPr="00594763">
              <w:rPr>
                <w:iCs/>
              </w:rPr>
              <w:t xml:space="preserve"> MRA shall be</w:t>
            </w:r>
            <w:r>
              <w:rPr>
                <w:iCs/>
              </w:rPr>
              <w:t xml:space="preserve"> treated in Settlements</w:t>
            </w:r>
            <w:r w:rsidRPr="00594763">
              <w:rPr>
                <w:iCs/>
              </w:rPr>
              <w:t xml:space="preserve"> </w:t>
            </w:r>
            <w:r>
              <w:rPr>
                <w:iCs/>
              </w:rPr>
              <w:t xml:space="preserve">in the </w:t>
            </w:r>
            <w:r w:rsidRPr="00594763">
              <w:rPr>
                <w:iCs/>
              </w:rPr>
              <w:t xml:space="preserve">same </w:t>
            </w:r>
            <w:r>
              <w:rPr>
                <w:iCs/>
              </w:rPr>
              <w:t xml:space="preserve">manner </w:t>
            </w:r>
            <w:r w:rsidRPr="00594763">
              <w:rPr>
                <w:iCs/>
              </w:rPr>
              <w:t xml:space="preserve">as </w:t>
            </w:r>
            <w:r>
              <w:rPr>
                <w:iCs/>
              </w:rPr>
              <w:t>any Generation Resource</w:t>
            </w:r>
            <w:r w:rsidRPr="00594763">
              <w:rPr>
                <w:iCs/>
              </w:rPr>
              <w:t xml:space="preserve"> registered with </w:t>
            </w:r>
            <w:proofErr w:type="gramStart"/>
            <w:r w:rsidRPr="00594763">
              <w:rPr>
                <w:iCs/>
              </w:rPr>
              <w:t>ERCOT</w:t>
            </w:r>
            <w:proofErr w:type="gramEnd"/>
          </w:p>
          <w:p w14:paraId="3776877D" w14:textId="77777777" w:rsidR="00A93834" w:rsidRPr="005A6FD5" w:rsidRDefault="00A93834" w:rsidP="000C37DB">
            <w:pPr>
              <w:tabs>
                <w:tab w:val="left" w:pos="2700"/>
                <w:tab w:val="left" w:pos="3150"/>
              </w:tabs>
              <w:spacing w:after="240"/>
              <w:ind w:left="720"/>
              <w:rPr>
                <w:bCs/>
                <w:color w:val="000000"/>
                <w:lang w:val="pt-BR"/>
              </w:rPr>
            </w:pPr>
            <w:r w:rsidRPr="005A6FD5">
              <w:rPr>
                <w:bCs/>
                <w:color w:val="000000"/>
                <w:lang w:val="pt-BR"/>
              </w:rPr>
              <w:t xml:space="preserve">For </w:t>
            </w:r>
            <w:r>
              <w:rPr>
                <w:bCs/>
                <w:color w:val="000000"/>
                <w:lang w:val="pt-BR"/>
              </w:rPr>
              <w:t>MRA Contracted Hour</w:t>
            </w:r>
            <w:r w:rsidRPr="005A6FD5">
              <w:rPr>
                <w:bCs/>
                <w:color w:val="000000"/>
                <w:lang w:val="pt-BR"/>
              </w:rPr>
              <w:t>s with a deployment instruction:</w:t>
            </w:r>
          </w:p>
          <w:p w14:paraId="59388786" w14:textId="77777777" w:rsidR="00A93834" w:rsidRPr="00480585" w:rsidRDefault="00A93834" w:rsidP="000C37DB">
            <w:pPr>
              <w:tabs>
                <w:tab w:val="left" w:pos="2700"/>
                <w:tab w:val="left" w:pos="3150"/>
              </w:tabs>
              <w:spacing w:after="240"/>
              <w:ind w:left="3510" w:hanging="2430"/>
              <w:rPr>
                <w:bCs/>
                <w:lang w:val="pt-BR"/>
              </w:rPr>
            </w:pPr>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MRAGRCVP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p>
          <w:p w14:paraId="68B40A9A" w14:textId="77777777" w:rsidR="00A93834" w:rsidRPr="005A6FD5" w:rsidRDefault="00A93834" w:rsidP="000C37DB">
            <w:pPr>
              <w:tabs>
                <w:tab w:val="left" w:pos="2700"/>
                <w:tab w:val="left" w:pos="3150"/>
              </w:tabs>
              <w:spacing w:after="240"/>
              <w:ind w:left="720"/>
              <w:rPr>
                <w:bCs/>
                <w:color w:val="000000"/>
                <w:lang w:val="pt-BR"/>
              </w:rPr>
            </w:pPr>
            <w:r w:rsidRPr="005A6FD5">
              <w:rPr>
                <w:bCs/>
                <w:color w:val="000000"/>
                <w:lang w:val="pt-BR"/>
              </w:rPr>
              <w:t xml:space="preserve">For </w:t>
            </w:r>
            <w:r>
              <w:rPr>
                <w:bCs/>
                <w:color w:val="000000"/>
                <w:lang w:val="pt-BR"/>
              </w:rPr>
              <w:t>MRA Contracted Hour</w:t>
            </w:r>
            <w:r w:rsidRPr="005A6FD5">
              <w:rPr>
                <w:bCs/>
                <w:color w:val="000000"/>
                <w:lang w:val="pt-BR"/>
              </w:rPr>
              <w:t>s without a deployment instruction:</w:t>
            </w:r>
          </w:p>
          <w:p w14:paraId="5E079780" w14:textId="77777777" w:rsidR="00A93834" w:rsidRPr="005A6FD5" w:rsidRDefault="00A93834" w:rsidP="000C37DB">
            <w:pPr>
              <w:tabs>
                <w:tab w:val="left" w:pos="2700"/>
                <w:tab w:val="left" w:pos="3150"/>
              </w:tabs>
              <w:spacing w:after="240"/>
              <w:ind w:left="1440"/>
              <w:contextualSpacing/>
              <w:rPr>
                <w:bCs/>
                <w:lang w:val="pt-BR"/>
              </w:rPr>
            </w:pPr>
            <w:r w:rsidRPr="005A6FD5">
              <w:rPr>
                <w:bCs/>
                <w:color w:val="000000"/>
                <w:lang w:val="pt-BR"/>
              </w:rPr>
              <w:lastRenderedPageBreak/>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MRAGRCVP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p>
          <w:p w14:paraId="644BF65E" w14:textId="77777777" w:rsidR="00A93834" w:rsidRPr="00273E66" w:rsidRDefault="00A93834" w:rsidP="000C37DB">
            <w:pPr>
              <w:ind w:left="720"/>
            </w:pPr>
            <w:proofErr w:type="gramStart"/>
            <w:r w:rsidRPr="00343E5E">
              <w:t>Where</w:t>
            </w:r>
            <w:proofErr w:type="gramEnd"/>
            <w:r w:rsidRPr="00343E5E">
              <w:t xml:space="preserve">, </w:t>
            </w:r>
          </w:p>
          <w:p w14:paraId="5137716E" w14:textId="77777777" w:rsidR="00A93834" w:rsidRPr="00AA14BE" w:rsidRDefault="00A93834" w:rsidP="000C37DB"/>
          <w:p w14:paraId="57075769" w14:textId="77777777" w:rsidR="00A93834" w:rsidRPr="005A6FD5" w:rsidRDefault="00A93834" w:rsidP="000C37DB">
            <w:pPr>
              <w:tabs>
                <w:tab w:val="left" w:pos="2700"/>
                <w:tab w:val="left" w:pos="3150"/>
              </w:tabs>
              <w:ind w:left="1440"/>
              <w:rPr>
                <w:bCs/>
                <w:lang w:val="pt-BR"/>
              </w:rPr>
            </w:pPr>
            <w:r w:rsidRPr="005A6FD5">
              <w:rPr>
                <w:bCs/>
                <w:color w:val="000000"/>
                <w:lang w:val="pt-BR"/>
              </w:rPr>
              <w:t>MRAGRCVP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CE74E6">
              <w:rPr>
                <w:noProof/>
                <w:position w:val="-20"/>
              </w:rPr>
              <w:drawing>
                <wp:inline distT="0" distB="0" distL="0" distR="0" wp14:anchorId="3C725FEF" wp14:editId="0AD72B45">
                  <wp:extent cx="180975" cy="361950"/>
                  <wp:effectExtent l="0" t="0" r="9525" b="0"/>
                  <wp:docPr id="1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(FIP + MRACEFA</w:t>
            </w:r>
            <w:r w:rsidRPr="005A6FD5">
              <w:rPr>
                <w:bCs/>
                <w:i/>
                <w:vertAlign w:val="subscript"/>
                <w:lang w:val="pt-BR"/>
              </w:rPr>
              <w:t xml:space="preserve"> q, r</w:t>
            </w:r>
            <w:r w:rsidRPr="005A6FD5">
              <w:rPr>
                <w:bCs/>
                <w:lang w:val="pt-BR"/>
              </w:rPr>
              <w:t xml:space="preserve">) * </w:t>
            </w:r>
          </w:p>
          <w:p w14:paraId="4FB137CD" w14:textId="77777777" w:rsidR="00A93834" w:rsidRPr="005A6FD5" w:rsidRDefault="00A93834" w:rsidP="000C37DB">
            <w:pPr>
              <w:tabs>
                <w:tab w:val="left" w:pos="2700"/>
                <w:tab w:val="left" w:pos="3150"/>
              </w:tabs>
              <w:spacing w:after="240"/>
              <w:ind w:left="1440"/>
              <w:rPr>
                <w:iCs/>
                <w:vertAlign w:val="subscript"/>
              </w:rPr>
            </w:pPr>
            <w:r w:rsidRPr="005A6FD5">
              <w:rPr>
                <w:bCs/>
                <w:lang w:val="pt-BR"/>
              </w:rPr>
              <w:tab/>
            </w:r>
            <w:r w:rsidRPr="005A6FD5">
              <w:rPr>
                <w:bCs/>
                <w:lang w:val="pt-BR"/>
              </w:rPr>
              <w:tab/>
              <w:t xml:space="preserve">MRAPHR </w:t>
            </w:r>
            <w:r w:rsidRPr="005A6FD5">
              <w:rPr>
                <w:bCs/>
                <w:i/>
                <w:vertAlign w:val="subscript"/>
                <w:lang w:val="pt-BR"/>
              </w:rPr>
              <w:t>q, 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p>
          <w:p w14:paraId="5CB69973" w14:textId="77777777" w:rsidR="00A93834" w:rsidRPr="005A6FD5" w:rsidRDefault="00A93834" w:rsidP="000C37DB">
            <w:pPr>
              <w:tabs>
                <w:tab w:val="left" w:pos="2700"/>
                <w:tab w:val="left" w:pos="3150"/>
              </w:tabs>
              <w:ind w:left="1440"/>
              <w:rPr>
                <w:lang w:val="pt-BR"/>
              </w:rPr>
            </w:pPr>
            <w:r w:rsidRPr="005A6FD5">
              <w:rPr>
                <w:bCs/>
                <w:color w:val="000000"/>
                <w:lang w:val="pt-BR"/>
              </w:rPr>
              <w:t>MRARTREV</w:t>
            </w:r>
            <w:r w:rsidRPr="005A6FD5">
              <w:rPr>
                <w:bCs/>
                <w:i/>
                <w:vertAlign w:val="subscript"/>
                <w:lang w:val="pt-BR"/>
              </w:rPr>
              <w:t xml:space="preserve"> q,</w:t>
            </w:r>
            <w:r w:rsidRPr="005A6FD5">
              <w:rPr>
                <w:bCs/>
                <w:vertAlign w:val="subscript"/>
                <w:lang w:val="pt-BR"/>
              </w:rPr>
              <w:t>r,h</w:t>
            </w:r>
            <w:r w:rsidRPr="005A6FD5">
              <w:rPr>
                <w:bCs/>
                <w:i/>
                <w:vertAlign w:val="subscript"/>
                <w:lang w:val="pt-BR"/>
              </w:rPr>
              <w:t xml:space="preserve"> </w:t>
            </w:r>
            <w:r w:rsidRPr="005A6FD5">
              <w:rPr>
                <w:bCs/>
                <w:lang w:val="pt-BR"/>
              </w:rPr>
              <w:t xml:space="preserve"> =  </w:t>
            </w:r>
            <w:r w:rsidRPr="00CE74E6">
              <w:rPr>
                <w:noProof/>
                <w:position w:val="-20"/>
              </w:rPr>
              <w:drawing>
                <wp:inline distT="0" distB="0" distL="0" distR="0" wp14:anchorId="7BA3A891" wp14:editId="5086ACD9">
                  <wp:extent cx="180975" cy="361950"/>
                  <wp:effectExtent l="0" t="0" r="9525" b="0"/>
                  <wp:docPr id="1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 xml:space="preserve">q, r, </w:t>
            </w:r>
            <w:proofErr w:type="spellStart"/>
            <w:r w:rsidRPr="005A6FD5">
              <w:rPr>
                <w:i/>
                <w:vertAlign w:val="subscript"/>
              </w:rPr>
              <w:t>gsc</w:t>
            </w:r>
            <w:proofErr w:type="spellEnd"/>
            <w:r w:rsidRPr="005A6FD5">
              <w:rPr>
                <w:i/>
                <w:vertAlign w:val="subscript"/>
              </w:rPr>
              <w:t>,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p>
          <w:p w14:paraId="6429B2C8" w14:textId="77777777" w:rsidR="00A93834" w:rsidRPr="005A6FD5" w:rsidRDefault="00A93834" w:rsidP="000C37DB">
            <w:pPr>
              <w:tabs>
                <w:tab w:val="left" w:pos="2700"/>
                <w:tab w:val="left" w:pos="3150"/>
              </w:tabs>
              <w:spacing w:after="240"/>
              <w:ind w:left="1440"/>
              <w:rPr>
                <w:lang w:val="pt-BR"/>
              </w:rPr>
            </w:pPr>
            <w:r w:rsidRPr="005A6FD5">
              <w:rPr>
                <w:lang w:val="pt-BR"/>
              </w:rPr>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p>
          <w:p w14:paraId="2EBC92FA" w14:textId="4B0CCD51" w:rsidR="00A93834" w:rsidRPr="008431E4" w:rsidRDefault="00A93834" w:rsidP="000C37DB">
            <w:pPr>
              <w:pStyle w:val="BodyTextNumbered"/>
              <w:spacing w:before="240"/>
              <w:rPr>
                <w:ins w:id="28" w:author="ERCOT" w:date="2024-09-05T19:49:00Z"/>
              </w:rPr>
            </w:pPr>
            <w:ins w:id="29" w:author="ERCOT" w:date="2024-09-05T19:49:00Z">
              <w:r w:rsidRPr="00CE74E6">
                <w:rPr>
                  <w:color w:val="000000"/>
                </w:rPr>
                <w:t>(</w:t>
              </w:r>
              <w:r>
                <w:rPr>
                  <w:color w:val="000000"/>
                </w:rPr>
                <w:t>2</w:t>
              </w:r>
              <w:r w:rsidRPr="00CE74E6">
                <w:rPr>
                  <w:color w:val="000000"/>
                </w:rPr>
                <w:t>)</w:t>
              </w:r>
              <w:r w:rsidRPr="00CE74E6">
                <w:rPr>
                  <w:color w:val="000000"/>
                </w:rPr>
                <w:tab/>
              </w:r>
              <w:r w:rsidRPr="008431E4">
                <w:rPr>
                  <w:bCs/>
                  <w:color w:val="000000"/>
                  <w:lang w:val="pt-BR"/>
                </w:rPr>
                <w:t xml:space="preserve">The variable payment to each </w:t>
              </w:r>
              <w:r>
                <w:rPr>
                  <w:bCs/>
                  <w:color w:val="000000"/>
                  <w:lang w:val="pt-BR"/>
                </w:rPr>
                <w:t>QSE representing an Energy Storage Resource</w:t>
              </w:r>
              <w:r w:rsidRPr="008431E4">
                <w:rPr>
                  <w:bCs/>
                  <w:color w:val="000000"/>
                  <w:lang w:val="pt-BR"/>
                </w:rPr>
                <w:t xml:space="preserve"> </w:t>
              </w:r>
            </w:ins>
            <w:ins w:id="30" w:author="ERCOT" w:date="2024-09-09T10:04:00Z">
              <w:r w:rsidR="00E42652">
                <w:rPr>
                  <w:bCs/>
                  <w:color w:val="000000"/>
                  <w:lang w:val="pt-BR"/>
                </w:rPr>
                <w:t xml:space="preserve">(ESR) </w:t>
              </w:r>
            </w:ins>
            <w:ins w:id="31" w:author="ERCOT" w:date="2024-09-05T19:49:00Z">
              <w:r>
                <w:rPr>
                  <w:bCs/>
                  <w:color w:val="000000"/>
                  <w:lang w:val="pt-BR"/>
                </w:rPr>
                <w:t>MRA</w:t>
              </w:r>
              <w:r w:rsidRPr="008431E4">
                <w:rPr>
                  <w:bCs/>
                  <w:color w:val="000000"/>
                  <w:lang w:val="pt-BR"/>
                </w:rPr>
                <w:t>:</w:t>
              </w:r>
              <w:r w:rsidRPr="0011645D" w:rsidDel="008431E4">
                <w:t xml:space="preserve"> </w:t>
              </w:r>
            </w:ins>
          </w:p>
          <w:p w14:paraId="135F3F04" w14:textId="66097C43" w:rsidR="00A93834" w:rsidRPr="00B026DA" w:rsidRDefault="00E42652" w:rsidP="00E42652">
            <w:pPr>
              <w:pStyle w:val="List"/>
              <w:ind w:left="1440"/>
              <w:rPr>
                <w:ins w:id="32" w:author="ERCOT" w:date="2024-09-05T19:49:00Z"/>
              </w:rPr>
            </w:pPr>
            <w:ins w:id="33" w:author="ERCOT" w:date="2024-09-09T10:00:00Z">
              <w:r>
                <w:t>(a)</w:t>
              </w:r>
              <w:r w:rsidRPr="00CE74E6">
                <w:rPr>
                  <w:color w:val="000000"/>
                </w:rPr>
                <w:tab/>
              </w:r>
            </w:ins>
            <w:ins w:id="34" w:author="ERCOT" w:date="2024-09-09T10:04:00Z">
              <w:r>
                <w:t>ESR</w:t>
              </w:r>
            </w:ins>
            <w:ins w:id="35" w:author="ERCOT" w:date="2024-09-05T19:49:00Z">
              <w:r w:rsidR="00A93834" w:rsidRPr="00B026DA">
                <w:t xml:space="preserve"> MRA will be compensated for energy consumed to re-charge the MRA capability after the hours of injection to the ERCOT system during an event deployment or an ERCOT-required Capacity Test based on the cost of the energy as metered by the meter recording </w:t>
              </w:r>
              <w:r w:rsidR="00A93834">
                <w:t>l</w:t>
              </w:r>
              <w:r w:rsidR="00A93834" w:rsidRPr="00B026DA">
                <w:t xml:space="preserve">oad.  The QSE will not be compensated for energy costs incurred during a re-test.  An </w:t>
              </w:r>
            </w:ins>
            <w:ins w:id="36" w:author="ERCOT" w:date="2024-09-09T10:05:00Z">
              <w:r w:rsidR="005710AF">
                <w:t xml:space="preserve">ESR </w:t>
              </w:r>
            </w:ins>
            <w:ins w:id="37" w:author="ERCOT" w:date="2024-09-05T19:49:00Z">
              <w:r w:rsidR="00A93834" w:rsidRPr="00B026DA">
                <w:t xml:space="preserve">shall only consume energy in hours that are not </w:t>
              </w:r>
              <w:r w:rsidR="00A93834">
                <w:t>Contracted</w:t>
              </w:r>
              <w:r w:rsidR="00A93834" w:rsidRPr="00B026DA">
                <w:t xml:space="preserve"> Hours, and it must be re-charged to a level sufficient to provide the contracted amount of MRA Service prior to the next start of a block of </w:t>
              </w:r>
              <w:r w:rsidR="00A93834">
                <w:t>Contracted</w:t>
              </w:r>
              <w:r w:rsidR="00A93834" w:rsidRPr="00B026DA">
                <w:t xml:space="preserve"> Hours.  Additionally, the QSE shall use its best efforts to minimize the cost to re-charge and submit bid-to-buy curves taking into consideration estimates of future prices.  The cost to re-charge shall be determined by starting with the least expensive consumed energy.</w:t>
              </w:r>
            </w:ins>
          </w:p>
          <w:p w14:paraId="480126CA" w14:textId="24D169D7" w:rsidR="00A93834" w:rsidRPr="00E42652" w:rsidRDefault="00E42652" w:rsidP="00E42652">
            <w:pPr>
              <w:pStyle w:val="List"/>
              <w:ind w:left="1440"/>
              <w:rPr>
                <w:ins w:id="38" w:author="ERCOT" w:date="2024-09-05T19:49:00Z"/>
                <w:rFonts w:eastAsia="Calibri" w:cs="Arial"/>
                <w:sz w:val="22"/>
                <w:szCs w:val="22"/>
              </w:rPr>
            </w:pPr>
            <w:ins w:id="39" w:author="ERCOT" w:date="2024-09-09T10:00:00Z">
              <w:r>
                <w:rPr>
                  <w:iCs/>
                </w:rPr>
                <w:t>(b)</w:t>
              </w:r>
            </w:ins>
            <w:ins w:id="40" w:author="ERCOT" w:date="2024-09-09T10:01:00Z">
              <w:r w:rsidRPr="00CE74E6">
                <w:rPr>
                  <w:color w:val="000000"/>
                </w:rPr>
                <w:t xml:space="preserve"> </w:t>
              </w:r>
              <w:r w:rsidRPr="00CE74E6">
                <w:rPr>
                  <w:color w:val="000000"/>
                </w:rPr>
                <w:tab/>
              </w:r>
            </w:ins>
            <w:ins w:id="41" w:author="ERCOT" w:date="2024-09-05T19:49:00Z">
              <w:r w:rsidR="00A93834" w:rsidRPr="00E42652">
                <w:rPr>
                  <w:iCs/>
                </w:rPr>
                <w:t xml:space="preserve">Outside of the MRA Contracted Hours, an ESR MRA shall be treated in Settlements in the same manner as </w:t>
              </w:r>
              <w:r w:rsidR="00A93834" w:rsidRPr="00E42652">
                <w:t>any</w:t>
              </w:r>
              <w:r w:rsidR="00A93834" w:rsidRPr="00E42652">
                <w:rPr>
                  <w:iCs/>
                </w:rPr>
                <w:t xml:space="preserve"> ESR registered with ERCOT.</w:t>
              </w:r>
            </w:ins>
          </w:p>
          <w:p w14:paraId="6F39DEE8" w14:textId="77777777" w:rsidR="00A93834" w:rsidRPr="005A6FD5" w:rsidRDefault="00A93834" w:rsidP="000C37DB">
            <w:pPr>
              <w:tabs>
                <w:tab w:val="left" w:pos="2700"/>
                <w:tab w:val="left" w:pos="3150"/>
              </w:tabs>
              <w:spacing w:after="240"/>
              <w:ind w:left="720"/>
              <w:rPr>
                <w:ins w:id="42" w:author="ERCOT" w:date="2024-09-05T19:49:00Z"/>
                <w:bCs/>
                <w:color w:val="000000"/>
                <w:lang w:val="pt-BR"/>
              </w:rPr>
            </w:pPr>
            <w:ins w:id="43" w:author="ERCOT" w:date="2024-09-05T19:49:00Z">
              <w:r w:rsidRPr="005A6FD5">
                <w:rPr>
                  <w:bCs/>
                  <w:color w:val="000000"/>
                  <w:lang w:val="pt-BR"/>
                </w:rPr>
                <w:t xml:space="preserve">For </w:t>
              </w:r>
              <w:r>
                <w:rPr>
                  <w:bCs/>
                  <w:color w:val="000000"/>
                  <w:lang w:val="pt-BR"/>
                </w:rPr>
                <w:t>MRA Contracted Hour</w:t>
              </w:r>
              <w:r w:rsidRPr="005A6FD5">
                <w:rPr>
                  <w:bCs/>
                  <w:color w:val="000000"/>
                  <w:lang w:val="pt-BR"/>
                </w:rPr>
                <w:t>s with a deployment instruction:</w:t>
              </w:r>
            </w:ins>
          </w:p>
          <w:p w14:paraId="1A296E15" w14:textId="77777777" w:rsidR="00A93834" w:rsidRPr="00480585" w:rsidRDefault="00A93834" w:rsidP="000C37DB">
            <w:pPr>
              <w:tabs>
                <w:tab w:val="left" w:pos="2700"/>
                <w:tab w:val="left" w:pos="3150"/>
              </w:tabs>
              <w:spacing w:after="240"/>
              <w:ind w:left="3510" w:hanging="2430"/>
              <w:rPr>
                <w:ins w:id="44" w:author="ERCOT" w:date="2024-09-05T19:49:00Z"/>
                <w:bCs/>
                <w:lang w:val="pt-BR"/>
              </w:rPr>
            </w:pPr>
            <w:ins w:id="45" w:author="ERCOT" w:date="2024-09-05T19:49:00Z">
              <w:r w:rsidRPr="005A6FD5">
                <w:rPr>
                  <w:bCs/>
                  <w:color w:val="000000"/>
                  <w:lang w:val="pt-BR"/>
                </w:rPr>
                <w:t xml:space="preserve">MRAVAMT </w:t>
              </w:r>
              <w:r w:rsidRPr="00480585">
                <w:rPr>
                  <w:bCs/>
                  <w:i/>
                  <w:vertAlign w:val="subscript"/>
                  <w:lang w:val="pt-BR"/>
                </w:rPr>
                <w:t>q, r, h</w:t>
              </w:r>
              <w:r w:rsidRPr="00480585">
                <w:rPr>
                  <w:bCs/>
                  <w:lang w:val="pt-BR"/>
                </w:rPr>
                <w:t xml:space="preserve"> = (-1) * (</w:t>
              </w:r>
              <w:r w:rsidRPr="00480585">
                <w:rPr>
                  <w:bCs/>
                  <w:color w:val="000000"/>
                  <w:lang w:val="pt-BR"/>
                </w:rPr>
                <w:t>MRA</w:t>
              </w:r>
              <w:r>
                <w:rPr>
                  <w:bCs/>
                  <w:color w:val="000000"/>
                  <w:lang w:val="pt-BR"/>
                </w:rPr>
                <w:t>ES</w:t>
              </w:r>
              <w:r w:rsidRPr="00480585">
                <w:rPr>
                  <w:bCs/>
                  <w:color w:val="000000"/>
                  <w:lang w:val="pt-BR"/>
                </w:rPr>
                <w:t>RCVP</w:t>
              </w:r>
              <w:r w:rsidRPr="00480585">
                <w:rPr>
                  <w:bCs/>
                  <w:lang w:val="pt-BR"/>
                </w:rPr>
                <w:t xml:space="preserve"> </w:t>
              </w:r>
              <w:r w:rsidRPr="00480585">
                <w:rPr>
                  <w:bCs/>
                  <w:i/>
                  <w:vertAlign w:val="subscript"/>
                  <w:lang w:val="pt-BR"/>
                </w:rPr>
                <w:t>q, r, h</w:t>
              </w:r>
              <w:r w:rsidRPr="00480585">
                <w:rPr>
                  <w:bCs/>
                  <w:lang w:val="pt-BR"/>
                </w:rPr>
                <w:t xml:space="preserve"> – MRARTREV</w:t>
              </w:r>
              <w:r w:rsidRPr="00480585">
                <w:rPr>
                  <w:bCs/>
                  <w:i/>
                  <w:vertAlign w:val="subscript"/>
                  <w:lang w:val="pt-BR"/>
                </w:rPr>
                <w:t xml:space="preserve"> q, r, h</w:t>
              </w:r>
              <w:r w:rsidRPr="00480585">
                <w:rPr>
                  <w:bCs/>
                  <w:lang w:val="pt-BR"/>
                </w:rPr>
                <w:t xml:space="preserve">) </w:t>
              </w:r>
            </w:ins>
          </w:p>
          <w:p w14:paraId="4270E296" w14:textId="77777777" w:rsidR="00A93834" w:rsidRPr="005A6FD5" w:rsidRDefault="00A93834" w:rsidP="000C37DB">
            <w:pPr>
              <w:tabs>
                <w:tab w:val="left" w:pos="2700"/>
                <w:tab w:val="left" w:pos="3150"/>
              </w:tabs>
              <w:spacing w:after="240"/>
              <w:ind w:left="720"/>
              <w:rPr>
                <w:ins w:id="46" w:author="ERCOT" w:date="2024-09-05T19:49:00Z"/>
                <w:bCs/>
                <w:color w:val="000000"/>
                <w:lang w:val="pt-BR"/>
              </w:rPr>
            </w:pPr>
            <w:ins w:id="47" w:author="ERCOT" w:date="2024-09-05T19:49:00Z">
              <w:r w:rsidRPr="005A6FD5">
                <w:rPr>
                  <w:bCs/>
                  <w:color w:val="000000"/>
                  <w:lang w:val="pt-BR"/>
                </w:rPr>
                <w:t xml:space="preserve">For </w:t>
              </w:r>
              <w:r>
                <w:rPr>
                  <w:bCs/>
                  <w:color w:val="000000"/>
                  <w:lang w:val="pt-BR"/>
                </w:rPr>
                <w:t>MRA Contracted Hour</w:t>
              </w:r>
              <w:r w:rsidRPr="005A6FD5">
                <w:rPr>
                  <w:bCs/>
                  <w:color w:val="000000"/>
                  <w:lang w:val="pt-BR"/>
                </w:rPr>
                <w:t>s without a deployment instruction:</w:t>
              </w:r>
            </w:ins>
          </w:p>
          <w:p w14:paraId="7FB16EDA" w14:textId="77777777" w:rsidR="00A93834" w:rsidRPr="005A6FD5" w:rsidRDefault="00A93834" w:rsidP="000C37DB">
            <w:pPr>
              <w:tabs>
                <w:tab w:val="left" w:pos="2700"/>
                <w:tab w:val="left" w:pos="3150"/>
              </w:tabs>
              <w:spacing w:after="240"/>
              <w:ind w:left="1440"/>
              <w:contextualSpacing/>
              <w:rPr>
                <w:ins w:id="48" w:author="ERCOT" w:date="2024-09-05T19:49:00Z"/>
                <w:bCs/>
                <w:lang w:val="pt-BR"/>
              </w:rPr>
            </w:pPr>
            <w:ins w:id="49" w:author="ERCOT" w:date="2024-09-05T19:49:00Z">
              <w:r w:rsidRPr="005A6FD5">
                <w:rPr>
                  <w:bCs/>
                  <w:color w:val="000000"/>
                  <w:lang w:val="pt-BR"/>
                </w:rPr>
                <w:t xml:space="preserve">MRAVAMT </w:t>
              </w:r>
              <w:r w:rsidRPr="005A6FD5">
                <w:rPr>
                  <w:bCs/>
                  <w:i/>
                  <w:vertAlign w:val="subscript"/>
                  <w:lang w:val="pt-BR"/>
                </w:rPr>
                <w:t>q, r, h</w:t>
              </w:r>
              <w:r w:rsidRPr="005A6FD5">
                <w:rPr>
                  <w:bCs/>
                  <w:lang w:val="pt-BR"/>
                </w:rPr>
                <w:t xml:space="preserve"> = (-1) * (Min (</w:t>
              </w:r>
              <w:r w:rsidRPr="005A6FD5">
                <w:rPr>
                  <w:bCs/>
                  <w:color w:val="000000"/>
                  <w:lang w:val="pt-BR"/>
                </w:rPr>
                <w:t>MRA</w:t>
              </w:r>
              <w:r>
                <w:rPr>
                  <w:bCs/>
                  <w:color w:val="000000"/>
                  <w:lang w:val="pt-BR"/>
                </w:rPr>
                <w:t>ES</w:t>
              </w:r>
              <w:r w:rsidRPr="005A6FD5">
                <w:rPr>
                  <w:bCs/>
                  <w:color w:val="000000"/>
                  <w:lang w:val="pt-BR"/>
                </w:rPr>
                <w:t>RCVP</w:t>
              </w:r>
              <w:r w:rsidRPr="005A6FD5">
                <w:rPr>
                  <w:bCs/>
                  <w:lang w:val="pt-BR"/>
                </w:rPr>
                <w:t xml:space="preserve"> </w:t>
              </w:r>
              <w:r w:rsidRPr="005A6FD5">
                <w:rPr>
                  <w:bCs/>
                  <w:i/>
                  <w:vertAlign w:val="subscript"/>
                  <w:lang w:val="pt-BR"/>
                </w:rPr>
                <w:t>q, r, h</w:t>
              </w:r>
              <w:r w:rsidRPr="005A6FD5">
                <w:rPr>
                  <w:bCs/>
                  <w:lang w:val="pt-BR"/>
                </w:rPr>
                <w:t>, MRARTREV</w:t>
              </w:r>
              <w:r w:rsidRPr="005A6FD5">
                <w:rPr>
                  <w:bCs/>
                  <w:i/>
                  <w:vertAlign w:val="subscript"/>
                  <w:lang w:val="pt-BR"/>
                </w:rPr>
                <w:t xml:space="preserve"> q, r, h</w:t>
              </w:r>
              <w:r w:rsidRPr="005A6FD5">
                <w:rPr>
                  <w:bCs/>
                  <w:lang w:val="pt-BR"/>
                </w:rPr>
                <w:t>) – MRARTREV</w:t>
              </w:r>
              <w:r w:rsidRPr="005A6FD5">
                <w:rPr>
                  <w:bCs/>
                  <w:i/>
                  <w:vertAlign w:val="subscript"/>
                  <w:lang w:val="pt-BR"/>
                </w:rPr>
                <w:t xml:space="preserve"> q, r, h</w:t>
              </w:r>
              <w:r w:rsidRPr="005A6FD5">
                <w:rPr>
                  <w:bCs/>
                  <w:lang w:val="pt-BR"/>
                </w:rPr>
                <w:t>)</w:t>
              </w:r>
            </w:ins>
          </w:p>
          <w:p w14:paraId="54F6A3A5" w14:textId="77777777" w:rsidR="00A93834" w:rsidRDefault="00A93834" w:rsidP="000C37DB">
            <w:pPr>
              <w:ind w:left="720"/>
              <w:rPr>
                <w:ins w:id="50" w:author="ERCOT" w:date="2024-09-05T19:49:00Z"/>
              </w:rPr>
            </w:pPr>
          </w:p>
          <w:p w14:paraId="14F0D3ED" w14:textId="77777777" w:rsidR="00A93834" w:rsidRPr="00273E66" w:rsidRDefault="00A93834" w:rsidP="000C37DB">
            <w:pPr>
              <w:ind w:left="720"/>
              <w:rPr>
                <w:ins w:id="51" w:author="ERCOT" w:date="2024-09-05T19:49:00Z"/>
              </w:rPr>
            </w:pPr>
            <w:proofErr w:type="gramStart"/>
            <w:ins w:id="52" w:author="ERCOT" w:date="2024-09-05T19:49:00Z">
              <w:r w:rsidRPr="00343E5E">
                <w:t>Where</w:t>
              </w:r>
              <w:proofErr w:type="gramEnd"/>
              <w:r>
                <w:t>,</w:t>
              </w:r>
              <w:r w:rsidRPr="00343E5E">
                <w:t xml:space="preserve"> </w:t>
              </w:r>
            </w:ins>
          </w:p>
          <w:p w14:paraId="75FEDC8C" w14:textId="77777777" w:rsidR="00A93834" w:rsidRPr="005A6FD5" w:rsidRDefault="00A93834" w:rsidP="000C37DB">
            <w:pPr>
              <w:tabs>
                <w:tab w:val="left" w:pos="2700"/>
                <w:tab w:val="left" w:pos="3150"/>
              </w:tabs>
              <w:ind w:left="1440"/>
              <w:rPr>
                <w:ins w:id="53" w:author="ERCOT" w:date="2024-09-05T19:49:00Z"/>
                <w:iCs/>
                <w:vertAlign w:val="subscript"/>
              </w:rPr>
            </w:pPr>
            <w:ins w:id="54" w:author="ERCOT" w:date="2024-09-05T19:49:00Z">
              <w:r w:rsidRPr="005A6FD5">
                <w:rPr>
                  <w:bCs/>
                  <w:color w:val="000000"/>
                  <w:lang w:val="pt-BR"/>
                </w:rPr>
                <w:t>MRA</w:t>
              </w:r>
              <w:r>
                <w:rPr>
                  <w:bCs/>
                  <w:color w:val="000000"/>
                  <w:lang w:val="pt-BR"/>
                </w:rPr>
                <w:t>ES</w:t>
              </w:r>
              <w:r w:rsidRPr="005A6FD5">
                <w:rPr>
                  <w:bCs/>
                  <w:color w:val="000000"/>
                  <w:lang w:val="pt-BR"/>
                </w:rPr>
                <w:t>RCVP</w:t>
              </w:r>
              <w:r w:rsidRPr="005A6FD5">
                <w:rPr>
                  <w:bCs/>
                  <w:lang w:val="pt-BR"/>
                </w:rPr>
                <w:t xml:space="preserve"> </w:t>
              </w:r>
              <w:r w:rsidRPr="005A6FD5">
                <w:rPr>
                  <w:bCs/>
                  <w:i/>
                  <w:vertAlign w:val="subscript"/>
                  <w:lang w:val="pt-BR"/>
                </w:rPr>
                <w:t xml:space="preserve">q, r, h </w:t>
              </w:r>
              <w:r w:rsidRPr="005A6FD5">
                <w:rPr>
                  <w:bCs/>
                  <w:lang w:val="pt-BR"/>
                </w:rPr>
                <w:t xml:space="preserve">= </w:t>
              </w:r>
              <w:r w:rsidRPr="00CE74E6">
                <w:rPr>
                  <w:noProof/>
                  <w:position w:val="-20"/>
                </w:rPr>
                <w:drawing>
                  <wp:inline distT="0" distB="0" distL="0" distR="0" wp14:anchorId="59A1E981" wp14:editId="3387F08D">
                    <wp:extent cx="180975" cy="361950"/>
                    <wp:effectExtent l="0" t="0" r="9525" b="0"/>
                    <wp:docPr id="1046563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[VPRICE</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xml:space="preserve">, </w:t>
              </w:r>
              <w:r w:rsidRPr="00327077">
                <w:rPr>
                  <w:bCs/>
                  <w:lang w:val="pt-BR"/>
                </w:rPr>
                <w:t>ESRARCOST</w:t>
              </w:r>
              <w:r w:rsidRPr="005A6FD5">
                <w:rPr>
                  <w:bCs/>
                  <w:i/>
                  <w:vertAlign w:val="subscript"/>
                  <w:lang w:val="pt-BR"/>
                </w:rPr>
                <w:t xml:space="preserve"> q</w:t>
              </w:r>
              <w:r w:rsidRPr="005A6FD5">
                <w:rPr>
                  <w:bCs/>
                  <w:vertAlign w:val="subscript"/>
                  <w:lang w:val="pt-BR"/>
                </w:rPr>
                <w:t xml:space="preserve">, </w:t>
              </w:r>
              <w:r w:rsidRPr="005A6FD5">
                <w:rPr>
                  <w:bCs/>
                  <w:i/>
                  <w:vertAlign w:val="subscript"/>
                  <w:lang w:val="pt-BR"/>
                </w:rPr>
                <w:t>r</w:t>
              </w:r>
              <w:r w:rsidRPr="005A6FD5">
                <w:rPr>
                  <w:bCs/>
                  <w:lang w:val="pt-BR"/>
                </w:rPr>
                <w:t>] *</w:t>
              </w:r>
              <w:r w:rsidRPr="005A6FD5">
                <w:rPr>
                  <w:iCs/>
                </w:rPr>
                <w:t xml:space="preserve"> Min(RTMG </w:t>
              </w:r>
              <w:r w:rsidRPr="005A6FD5">
                <w:rPr>
                  <w:i/>
                  <w:iCs/>
                  <w:vertAlign w:val="subscript"/>
                </w:rPr>
                <w:t>q, r, p, i</w:t>
              </w:r>
              <w:r w:rsidRPr="005A6FD5">
                <w:rPr>
                  <w:iCs/>
                  <w:vertAlign w:val="subscript"/>
                </w:rPr>
                <w:t xml:space="preserve"> </w:t>
              </w:r>
              <w:r w:rsidRPr="005A6FD5">
                <w:rPr>
                  <w:iCs/>
                </w:rPr>
                <w:t>, MRACCAP</w:t>
              </w:r>
              <w:r w:rsidRPr="005A6FD5">
                <w:rPr>
                  <w:vertAlign w:val="subscript"/>
                </w:rPr>
                <w:t xml:space="preserve"> </w:t>
              </w:r>
              <w:r w:rsidRPr="005A6FD5">
                <w:rPr>
                  <w:i/>
                  <w:vertAlign w:val="subscript"/>
                </w:rPr>
                <w:t xml:space="preserve">q, r, </w:t>
              </w:r>
              <w:r w:rsidRPr="005A6FD5">
                <w:rPr>
                  <w:i/>
                  <w:iCs/>
                  <w:vertAlign w:val="subscript"/>
                </w:rPr>
                <w:t xml:space="preserve">m </w:t>
              </w:r>
              <w:r w:rsidRPr="005A6FD5">
                <w:rPr>
                  <w:iCs/>
                </w:rPr>
                <w:t>/</w:t>
              </w:r>
              <w:r>
                <w:rPr>
                  <w:iCs/>
                </w:rPr>
                <w:t xml:space="preserve"> </w:t>
              </w:r>
              <w:r w:rsidRPr="005A6FD5">
                <w:rPr>
                  <w:iCs/>
                </w:rPr>
                <w:t>4)</w:t>
              </w:r>
            </w:ins>
          </w:p>
          <w:p w14:paraId="4D5FE291" w14:textId="0BEA6B77" w:rsidR="00A93834" w:rsidRPr="005A6FD5" w:rsidRDefault="00A93834" w:rsidP="000C37DB">
            <w:pPr>
              <w:tabs>
                <w:tab w:val="left" w:pos="2700"/>
                <w:tab w:val="left" w:pos="3150"/>
              </w:tabs>
              <w:ind w:left="1440"/>
              <w:rPr>
                <w:ins w:id="55" w:author="ERCOT" w:date="2024-09-05T19:49:00Z"/>
                <w:lang w:val="pt-BR"/>
              </w:rPr>
            </w:pPr>
            <w:ins w:id="56" w:author="ERCOT" w:date="2024-09-05T19:49:00Z">
              <w:r w:rsidRPr="005A6FD5">
                <w:rPr>
                  <w:bCs/>
                  <w:color w:val="000000"/>
                  <w:lang w:val="pt-BR"/>
                </w:rPr>
                <w:t>MRARTREV</w:t>
              </w:r>
              <w:r w:rsidRPr="005A6FD5">
                <w:rPr>
                  <w:bCs/>
                  <w:i/>
                  <w:vertAlign w:val="subscript"/>
                  <w:lang w:val="pt-BR"/>
                </w:rPr>
                <w:t xml:space="preserve"> </w:t>
              </w:r>
              <w:r w:rsidRPr="005710AF">
                <w:rPr>
                  <w:bCs/>
                  <w:i/>
                  <w:vertAlign w:val="subscript"/>
                  <w:lang w:val="pt-BR"/>
                </w:rPr>
                <w:t>q,</w:t>
              </w:r>
            </w:ins>
            <w:ins w:id="57" w:author="ERCOT" w:date="2024-09-09T10:08:00Z">
              <w:r w:rsidR="005710AF">
                <w:rPr>
                  <w:bCs/>
                  <w:i/>
                  <w:vertAlign w:val="subscript"/>
                  <w:lang w:val="pt-BR"/>
                </w:rPr>
                <w:t xml:space="preserve"> </w:t>
              </w:r>
            </w:ins>
            <w:ins w:id="58" w:author="ERCOT" w:date="2024-09-05T19:49:00Z">
              <w:r w:rsidRPr="005710AF">
                <w:rPr>
                  <w:bCs/>
                  <w:i/>
                  <w:vertAlign w:val="subscript"/>
                  <w:lang w:val="pt-BR"/>
                </w:rPr>
                <w:t>r,</w:t>
              </w:r>
            </w:ins>
            <w:ins w:id="59" w:author="ERCOT" w:date="2024-09-09T10:08:00Z">
              <w:r w:rsidR="005710AF">
                <w:rPr>
                  <w:bCs/>
                  <w:i/>
                  <w:vertAlign w:val="subscript"/>
                  <w:lang w:val="pt-BR"/>
                </w:rPr>
                <w:t xml:space="preserve"> </w:t>
              </w:r>
            </w:ins>
            <w:ins w:id="60" w:author="ERCOT" w:date="2024-09-05T19:49:00Z">
              <w:r w:rsidRPr="005710AF">
                <w:rPr>
                  <w:bCs/>
                  <w:i/>
                  <w:vertAlign w:val="subscript"/>
                  <w:lang w:val="pt-BR"/>
                </w:rPr>
                <w:t>h</w:t>
              </w:r>
              <w:r w:rsidRPr="005A6FD5">
                <w:rPr>
                  <w:bCs/>
                  <w:i/>
                  <w:vertAlign w:val="subscript"/>
                  <w:lang w:val="pt-BR"/>
                </w:rPr>
                <w:t xml:space="preserve"> </w:t>
              </w:r>
              <w:r w:rsidRPr="005A6FD5">
                <w:rPr>
                  <w:bCs/>
                  <w:lang w:val="pt-BR"/>
                </w:rPr>
                <w:t xml:space="preserve"> = </w:t>
              </w:r>
              <w:r w:rsidRPr="00CE74E6">
                <w:rPr>
                  <w:noProof/>
                  <w:position w:val="-20"/>
                </w:rPr>
                <w:drawing>
                  <wp:inline distT="0" distB="0" distL="0" distR="0" wp14:anchorId="01242047" wp14:editId="61F6E91B">
                    <wp:extent cx="180975" cy="361950"/>
                    <wp:effectExtent l="0" t="0" r="9525" b="0"/>
                    <wp:docPr id="3599066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5A6FD5">
                <w:rPr>
                  <w:bCs/>
                  <w:lang w:val="pt-BR"/>
                </w:rPr>
                <w:t>Max [0, (</w:t>
              </w:r>
              <w:r w:rsidRPr="005A6FD5">
                <w:t>RESREV</w:t>
              </w:r>
              <w:r w:rsidRPr="005A6FD5">
                <w:rPr>
                  <w:b/>
                  <w:i/>
                  <w:vertAlign w:val="subscript"/>
                </w:rPr>
                <w:t xml:space="preserve"> </w:t>
              </w:r>
              <w:r w:rsidRPr="005A6FD5">
                <w:rPr>
                  <w:i/>
                  <w:vertAlign w:val="subscript"/>
                </w:rPr>
                <w:t xml:space="preserve">q, r, </w:t>
              </w:r>
              <w:proofErr w:type="spellStart"/>
              <w:r w:rsidRPr="005A6FD5">
                <w:rPr>
                  <w:i/>
                  <w:vertAlign w:val="subscript"/>
                </w:rPr>
                <w:t>gsc</w:t>
              </w:r>
              <w:proofErr w:type="spellEnd"/>
              <w:r w:rsidRPr="005A6FD5">
                <w:rPr>
                  <w:i/>
                  <w:vertAlign w:val="subscript"/>
                </w:rPr>
                <w:t>, p, i</w:t>
              </w:r>
              <w:r w:rsidRPr="005A6FD5">
                <w:rPr>
                  <w:iCs/>
                  <w:vertAlign w:val="subscript"/>
                </w:rPr>
                <w:t xml:space="preserve"> </w:t>
              </w:r>
              <w:r w:rsidRPr="005A6FD5">
                <w:rPr>
                  <w:bCs/>
                  <w:lang w:val="pt-BR"/>
                </w:rPr>
                <w:t>+ (-1) * (</w:t>
              </w:r>
              <w:r w:rsidRPr="005A6FD5">
                <w:rPr>
                  <w:lang w:val="pt-BR"/>
                </w:rPr>
                <w:t xml:space="preserve">EMREAMT </w:t>
              </w:r>
              <w:r w:rsidRPr="005A6FD5">
                <w:rPr>
                  <w:i/>
                  <w:vertAlign w:val="subscript"/>
                  <w:lang w:val="pt-BR"/>
                </w:rPr>
                <w:t xml:space="preserve">q, r, p, i </w:t>
              </w:r>
              <w:r w:rsidRPr="005A6FD5">
                <w:rPr>
                  <w:lang w:val="pt-BR"/>
                </w:rPr>
                <w:t xml:space="preserve">+ </w:t>
              </w:r>
            </w:ins>
          </w:p>
          <w:p w14:paraId="7283AA51" w14:textId="77777777" w:rsidR="00A93834" w:rsidRPr="005A6FD5" w:rsidRDefault="00A93834" w:rsidP="000C37DB">
            <w:pPr>
              <w:tabs>
                <w:tab w:val="left" w:pos="2700"/>
                <w:tab w:val="left" w:pos="3150"/>
              </w:tabs>
              <w:spacing w:after="240"/>
              <w:ind w:left="1440"/>
              <w:rPr>
                <w:ins w:id="61" w:author="ERCOT" w:date="2024-09-05T19:49:00Z"/>
                <w:lang w:val="pt-BR"/>
              </w:rPr>
            </w:pPr>
            <w:ins w:id="62" w:author="ERCOT" w:date="2024-09-05T19:49:00Z">
              <w:r w:rsidRPr="005A6FD5">
                <w:rPr>
                  <w:lang w:val="pt-BR"/>
                </w:rPr>
                <w:lastRenderedPageBreak/>
                <w:tab/>
              </w:r>
              <w:r w:rsidRPr="005A6FD5">
                <w:rPr>
                  <w:lang w:val="pt-BR"/>
                </w:rPr>
                <w:tab/>
              </w:r>
              <w:r w:rsidRPr="005A6FD5">
                <w:t xml:space="preserve">VSSVARAMT </w:t>
              </w:r>
              <w:r w:rsidRPr="005A6FD5">
                <w:rPr>
                  <w:i/>
                  <w:vertAlign w:val="subscript"/>
                </w:rPr>
                <w:t>q, r, i</w:t>
              </w:r>
              <w:r w:rsidRPr="005A6FD5">
                <w:rPr>
                  <w:iCs/>
                  <w:vertAlign w:val="subscript"/>
                </w:rPr>
                <w:t xml:space="preserve"> </w:t>
              </w:r>
              <w:r w:rsidRPr="005A6FD5">
                <w:rPr>
                  <w:bCs/>
                  <w:lang w:val="pt-BR"/>
                </w:rPr>
                <w:t xml:space="preserve">+ </w:t>
              </w:r>
              <w:r w:rsidRPr="005A6FD5">
                <w:rPr>
                  <w:lang w:val="pt-BR"/>
                </w:rPr>
                <w:t xml:space="preserve">VSSEAMT </w:t>
              </w:r>
              <w:r w:rsidRPr="005A6FD5">
                <w:rPr>
                  <w:i/>
                  <w:vertAlign w:val="subscript"/>
                  <w:lang w:val="pt-BR"/>
                </w:rPr>
                <w:t>q, r, i</w:t>
              </w:r>
              <w:r w:rsidRPr="005A6FD5">
                <w:rPr>
                  <w:lang w:val="pt-BR"/>
                </w:rPr>
                <w:t>))]</w:t>
              </w:r>
            </w:ins>
          </w:p>
          <w:p w14:paraId="4029D6DE" w14:textId="77777777" w:rsidR="00A93834" w:rsidRPr="008431E4" w:rsidRDefault="00A93834" w:rsidP="000C37DB">
            <w:pPr>
              <w:pStyle w:val="BodyTextNumbered"/>
              <w:spacing w:before="240"/>
            </w:pPr>
            <w:r w:rsidRPr="00CE74E6">
              <w:rPr>
                <w:color w:val="000000"/>
              </w:rPr>
              <w:t>(</w:t>
            </w:r>
            <w:ins w:id="63" w:author="ERCOT" w:date="2024-09-05T19:49:00Z">
              <w:r>
                <w:rPr>
                  <w:color w:val="000000"/>
                </w:rPr>
                <w:t>3</w:t>
              </w:r>
            </w:ins>
            <w:del w:id="64" w:author="ERCOT" w:date="2024-09-05T19:49:00Z">
              <w:r w:rsidRPr="00CE74E6" w:rsidDel="00B456D2">
                <w:rPr>
                  <w:color w:val="000000"/>
                </w:rPr>
                <w:delText>2</w:delText>
              </w:r>
            </w:del>
            <w:r w:rsidRPr="00CE74E6">
              <w:rPr>
                <w:color w:val="000000"/>
              </w:rPr>
              <w:t>)</w:t>
            </w:r>
            <w:r w:rsidRPr="00CE74E6">
              <w:rPr>
                <w:color w:val="000000"/>
              </w:rPr>
              <w:tab/>
            </w:r>
            <w:r w:rsidRPr="008431E4">
              <w:rPr>
                <w:bCs/>
                <w:color w:val="000000"/>
                <w:lang w:val="pt-BR"/>
              </w:rPr>
              <w:t>The variable payment to each QSE representing a</w:t>
            </w:r>
            <w:r>
              <w:rPr>
                <w:bCs/>
                <w:color w:val="000000"/>
                <w:lang w:val="pt-BR"/>
              </w:rPr>
              <w:t>n Other Generation MRA</w:t>
            </w:r>
            <w:r w:rsidRPr="008431E4">
              <w:rPr>
                <w:bCs/>
                <w:color w:val="000000"/>
                <w:lang w:val="pt-BR"/>
              </w:rPr>
              <w:t xml:space="preserve">:  </w:t>
            </w:r>
          </w:p>
          <w:p w14:paraId="2024DCCA" w14:textId="77777777" w:rsidR="00A93834" w:rsidRPr="008431E4" w:rsidRDefault="00A93834" w:rsidP="000C37DB">
            <w:pPr>
              <w:tabs>
                <w:tab w:val="left" w:pos="2700"/>
                <w:tab w:val="left" w:pos="3150"/>
              </w:tabs>
              <w:spacing w:after="240"/>
              <w:ind w:left="720"/>
              <w:rPr>
                <w:bCs/>
                <w:color w:val="000000"/>
                <w:lang w:val="pt-BR"/>
              </w:rPr>
            </w:pPr>
            <w:r w:rsidRPr="008431E4">
              <w:rPr>
                <w:bCs/>
                <w:color w:val="000000"/>
                <w:lang w:val="pt-BR"/>
              </w:rPr>
              <w:t xml:space="preserve">For </w:t>
            </w:r>
            <w:r>
              <w:rPr>
                <w:bCs/>
                <w:color w:val="000000"/>
                <w:lang w:val="pt-BR"/>
              </w:rPr>
              <w:t>MRA Contracted Hour</w:t>
            </w:r>
            <w:r w:rsidRPr="008431E4">
              <w:rPr>
                <w:bCs/>
                <w:color w:val="000000"/>
                <w:lang w:val="pt-BR"/>
              </w:rPr>
              <w:t>s with a deployment instruction:</w:t>
            </w:r>
          </w:p>
          <w:p w14:paraId="4136F891" w14:textId="77777777" w:rsidR="00A93834" w:rsidRPr="008431E4" w:rsidRDefault="00A93834" w:rsidP="000C37DB">
            <w:pPr>
              <w:tabs>
                <w:tab w:val="left" w:pos="720"/>
                <w:tab w:val="left" w:pos="3150"/>
              </w:tabs>
              <w:spacing w:after="240"/>
              <w:ind w:left="1440"/>
              <w:contextualSpacing/>
              <w:rPr>
                <w:bCs/>
                <w:lang w:val="pt-BR"/>
              </w:rPr>
            </w:pPr>
            <w:r w:rsidRPr="008431E4">
              <w:rPr>
                <w:bCs/>
                <w:color w:val="000000"/>
                <w:lang w:val="pt-BR"/>
              </w:rPr>
              <w:t>MRAVAMT</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(-1) * (</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xml:space="preserve"> – </w:t>
            </w:r>
            <w:r w:rsidRPr="008431E4">
              <w:rPr>
                <w:bCs/>
                <w:color w:val="000000"/>
                <w:lang w:val="pt-BR"/>
              </w:rPr>
              <w:t>MRACRTREV</w:t>
            </w:r>
            <w:r>
              <w:rPr>
                <w:bCs/>
                <w:color w:val="000000"/>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p>
          <w:p w14:paraId="74EA9B94" w14:textId="77777777" w:rsidR="00A93834" w:rsidRPr="008431E4" w:rsidRDefault="00A93834" w:rsidP="000C37DB">
            <w:pPr>
              <w:tabs>
                <w:tab w:val="left" w:pos="2700"/>
                <w:tab w:val="left" w:pos="3150"/>
              </w:tabs>
              <w:spacing w:after="240"/>
              <w:ind w:left="720"/>
              <w:contextualSpacing/>
              <w:rPr>
                <w:bCs/>
                <w:lang w:val="pt-BR"/>
              </w:rPr>
            </w:pPr>
          </w:p>
          <w:p w14:paraId="675F72DA" w14:textId="77777777" w:rsidR="00A93834" w:rsidRPr="008431E4" w:rsidRDefault="00A93834" w:rsidP="000C37DB">
            <w:pPr>
              <w:tabs>
                <w:tab w:val="left" w:pos="2700"/>
                <w:tab w:val="left" w:pos="3150"/>
              </w:tabs>
              <w:spacing w:after="240"/>
              <w:ind w:left="720"/>
              <w:rPr>
                <w:bCs/>
                <w:color w:val="000000"/>
                <w:lang w:val="pt-BR"/>
              </w:rPr>
            </w:pPr>
            <w:r w:rsidRPr="008431E4">
              <w:rPr>
                <w:bCs/>
                <w:color w:val="000000"/>
                <w:lang w:val="pt-BR"/>
              </w:rPr>
              <w:t xml:space="preserve">For </w:t>
            </w:r>
            <w:r>
              <w:rPr>
                <w:bCs/>
                <w:color w:val="000000"/>
                <w:lang w:val="pt-BR"/>
              </w:rPr>
              <w:t>MRA Contracted Hour</w:t>
            </w:r>
            <w:r w:rsidRPr="008431E4">
              <w:rPr>
                <w:bCs/>
                <w:color w:val="000000"/>
                <w:lang w:val="pt-BR"/>
              </w:rPr>
              <w:t>s without a deployment instruction:</w:t>
            </w:r>
          </w:p>
          <w:p w14:paraId="53C5F939" w14:textId="77777777" w:rsidR="00A93834" w:rsidRPr="008431E4" w:rsidRDefault="00A93834" w:rsidP="000C37DB">
            <w:pPr>
              <w:tabs>
                <w:tab w:val="left" w:pos="720"/>
                <w:tab w:val="left" w:pos="3150"/>
              </w:tabs>
              <w:spacing w:after="240"/>
              <w:ind w:left="1440"/>
              <w:rPr>
                <w:bCs/>
                <w:lang w:val="pt-BR"/>
              </w:rPr>
            </w:pPr>
            <w:r w:rsidRPr="008431E4">
              <w:rPr>
                <w:bCs/>
                <w:color w:val="000000"/>
                <w:lang w:val="pt-BR"/>
              </w:rPr>
              <w:t>MRAVAMT</w:t>
            </w:r>
            <w:r>
              <w:rPr>
                <w:bCs/>
                <w:color w:val="000000"/>
                <w:lang w:val="pt-BR"/>
              </w:rPr>
              <w:t xml:space="preserve"> </w:t>
            </w:r>
            <w:r w:rsidRPr="008431E4">
              <w:rPr>
                <w:bCs/>
                <w:i/>
                <w:vertAlign w:val="subscript"/>
                <w:lang w:val="pt-BR"/>
              </w:rPr>
              <w:t>q, r,h</w:t>
            </w:r>
            <w:r w:rsidRPr="008431E4">
              <w:rPr>
                <w:bCs/>
                <w:lang w:val="pt-BR"/>
              </w:rPr>
              <w:t xml:space="preserve"> = (-1) * (Min(</w:t>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 –</w:t>
            </w:r>
            <w:r w:rsidRPr="008431E4">
              <w:rPr>
                <w:bCs/>
                <w:color w:val="000000"/>
                <w:lang w:val="pt-BR"/>
              </w:rPr>
              <w:t>MRACRTREV</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lang w:val="pt-BR"/>
              </w:rPr>
              <w:t>)</w:t>
            </w:r>
          </w:p>
          <w:p w14:paraId="6CF6EC5A" w14:textId="77777777" w:rsidR="00A93834" w:rsidRPr="008431E4" w:rsidRDefault="00A93834" w:rsidP="000C37DB">
            <w:pPr>
              <w:ind w:firstLine="720"/>
            </w:pPr>
            <w:proofErr w:type="gramStart"/>
            <w:r w:rsidRPr="008431E4">
              <w:t>Where</w:t>
            </w:r>
            <w:proofErr w:type="gramEnd"/>
            <w:r w:rsidRPr="008431E4">
              <w:t xml:space="preserve">, </w:t>
            </w:r>
          </w:p>
          <w:p w14:paraId="57D62112" w14:textId="77777777" w:rsidR="00A93834" w:rsidRPr="008431E4" w:rsidRDefault="00A93834" w:rsidP="000C37DB"/>
          <w:p w14:paraId="4CBF8A6D" w14:textId="77777777" w:rsidR="00A93834" w:rsidRDefault="00A93834" w:rsidP="000C37DB">
            <w:pPr>
              <w:tabs>
                <w:tab w:val="left" w:pos="720"/>
                <w:tab w:val="left" w:pos="3150"/>
              </w:tabs>
              <w:spacing w:after="240"/>
              <w:contextualSpacing/>
              <w:rPr>
                <w:bCs/>
                <w:lang w:val="pt-BR"/>
              </w:rPr>
            </w:pPr>
            <w:r>
              <w:rPr>
                <w:bCs/>
                <w:color w:val="000000"/>
                <w:lang w:val="pt-BR"/>
              </w:rPr>
              <w:tab/>
            </w:r>
            <w:r w:rsidRPr="008431E4">
              <w:rPr>
                <w:bCs/>
                <w:color w:val="000000"/>
                <w:lang w:val="pt-BR"/>
              </w:rPr>
              <w:t>MRACVP</w:t>
            </w:r>
            <w:r w:rsidRPr="008431E4">
              <w:rPr>
                <w:bCs/>
                <w:lang w:val="pt-BR"/>
              </w:rPr>
              <w:t xml:space="preserve"> </w:t>
            </w:r>
            <w:r w:rsidRPr="008431E4">
              <w:rPr>
                <w:bCs/>
                <w:i/>
                <w:vertAlign w:val="subscript"/>
                <w:lang w:val="pt-BR"/>
              </w:rPr>
              <w:t>q, r,</w:t>
            </w:r>
            <w:r>
              <w:rPr>
                <w:bCs/>
                <w:i/>
                <w:vertAlign w:val="subscript"/>
                <w:lang w:val="pt-BR"/>
              </w:rPr>
              <w:t xml:space="preserve"> </w:t>
            </w:r>
            <w:r w:rsidRPr="008431E4">
              <w:rPr>
                <w:bCs/>
                <w:i/>
                <w:vertAlign w:val="subscript"/>
                <w:lang w:val="pt-BR"/>
              </w:rPr>
              <w:t>h</w:t>
            </w:r>
            <w:r w:rsidRPr="008431E4">
              <w:rPr>
                <w:bCs/>
                <w:vertAlign w:val="subscript"/>
                <w:lang w:val="pt-BR"/>
              </w:rPr>
              <w:t xml:space="preserve"> </w:t>
            </w:r>
            <w:r w:rsidRPr="008431E4">
              <w:rPr>
                <w:bCs/>
                <w:lang w:val="pt-BR"/>
              </w:rPr>
              <w:t xml:space="preserve">= </w:t>
            </w:r>
            <w:r w:rsidRPr="00CE74E6">
              <w:rPr>
                <w:noProof/>
                <w:position w:val="-20"/>
              </w:rPr>
              <w:drawing>
                <wp:inline distT="0" distB="0" distL="0" distR="0" wp14:anchorId="58599C2E" wp14:editId="00C9812F">
                  <wp:extent cx="180975" cy="361950"/>
                  <wp:effectExtent l="0" t="0" r="9525" b="0"/>
                  <wp:docPr id="1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8431E4">
              <w:rPr>
                <w:bCs/>
                <w:lang w:val="pt-BR"/>
              </w:rPr>
              <w:t>Max[VPRICE</w:t>
            </w:r>
            <w:r>
              <w:rPr>
                <w:bCs/>
                <w:lang w:val="pt-BR"/>
              </w:rPr>
              <w:t xml:space="preserve"> </w:t>
            </w:r>
            <w:r w:rsidRPr="008431E4">
              <w:rPr>
                <w:bCs/>
                <w:i/>
                <w:vertAlign w:val="subscript"/>
                <w:lang w:val="pt-BR"/>
              </w:rPr>
              <w:t>q,</w:t>
            </w:r>
            <w:r>
              <w:rPr>
                <w:bCs/>
                <w:i/>
                <w:vertAlign w:val="subscript"/>
                <w:lang w:val="pt-BR"/>
              </w:rPr>
              <w:t xml:space="preserve"> </w:t>
            </w:r>
            <w:r w:rsidRPr="008431E4">
              <w:rPr>
                <w:bCs/>
                <w:i/>
                <w:vertAlign w:val="subscript"/>
                <w:lang w:val="pt-BR"/>
              </w:rPr>
              <w:t>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w:t>
            </w:r>
          </w:p>
          <w:p w14:paraId="6B2E5E19" w14:textId="77777777" w:rsidR="00A93834" w:rsidRPr="00795576" w:rsidRDefault="00A93834" w:rsidP="000C37DB">
            <w:pPr>
              <w:tabs>
                <w:tab w:val="left" w:pos="2700"/>
                <w:tab w:val="left" w:pos="3150"/>
              </w:tabs>
              <w:spacing w:after="240"/>
              <w:rPr>
                <w:bCs/>
                <w:i/>
                <w:vertAlign w:val="subscript"/>
                <w:lang w:val="pt-BR"/>
              </w:rPr>
            </w:pPr>
            <w:r>
              <w:rPr>
                <w:bCs/>
                <w:lang w:val="pt-BR"/>
              </w:rPr>
              <w:tab/>
            </w:r>
            <w:r w:rsidRPr="00795576">
              <w:rPr>
                <w:bCs/>
                <w:lang w:val="pt-BR"/>
              </w:rPr>
              <w:t xml:space="preserve">RTVQ </w:t>
            </w:r>
            <w:r w:rsidRPr="00795576">
              <w:rPr>
                <w:bCs/>
                <w:i/>
                <w:vertAlign w:val="subscript"/>
                <w:lang w:val="pt-BR"/>
              </w:rPr>
              <w:t>q, r, i</w:t>
            </w:r>
          </w:p>
          <w:p w14:paraId="6CDCD180" w14:textId="77777777" w:rsidR="00A93834" w:rsidRPr="00795576" w:rsidRDefault="00A93834" w:rsidP="000C37DB">
            <w:pPr>
              <w:tabs>
                <w:tab w:val="left" w:pos="2700"/>
                <w:tab w:val="left" w:pos="3150"/>
              </w:tabs>
              <w:spacing w:after="240"/>
              <w:ind w:left="3150" w:hanging="2430"/>
              <w:rPr>
                <w:bCs/>
                <w:lang w:val="pt-BR"/>
              </w:rPr>
            </w:pPr>
            <w:r w:rsidRPr="00795576">
              <w:rPr>
                <w:bCs/>
                <w:color w:val="000000"/>
                <w:lang w:val="pt-BR"/>
              </w:rPr>
              <w:t>MRACRTREV</w:t>
            </w:r>
            <w:r w:rsidRPr="00795576">
              <w:rPr>
                <w:bCs/>
                <w:lang w:val="pt-BR"/>
              </w:rPr>
              <w:t xml:space="preserve"> </w:t>
            </w:r>
            <w:r w:rsidRPr="00795576">
              <w:rPr>
                <w:bCs/>
                <w:i/>
                <w:vertAlign w:val="subscript"/>
                <w:lang w:val="pt-BR"/>
              </w:rPr>
              <w:t>q, r, h</w:t>
            </w:r>
            <w:r w:rsidRPr="00795576">
              <w:rPr>
                <w:bCs/>
                <w:vertAlign w:val="subscript"/>
                <w:lang w:val="pt-BR"/>
              </w:rPr>
              <w:t xml:space="preserve"> </w:t>
            </w:r>
            <w:r w:rsidRPr="00795576">
              <w:rPr>
                <w:bCs/>
                <w:lang w:val="pt-BR"/>
              </w:rPr>
              <w:t xml:space="preserve">= </w:t>
            </w:r>
            <w:r w:rsidRPr="00CE74E6">
              <w:rPr>
                <w:noProof/>
                <w:position w:val="-20"/>
              </w:rPr>
              <w:drawing>
                <wp:inline distT="0" distB="0" distL="0" distR="0" wp14:anchorId="4D6D8DD6" wp14:editId="7EE7398F">
                  <wp:extent cx="180975" cy="361950"/>
                  <wp:effectExtent l="0" t="0" r="9525" b="0"/>
                  <wp:docPr id="1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795576">
              <w:rPr>
                <w:bCs/>
              </w:rPr>
              <w:t>(</w:t>
            </w:r>
            <w:r w:rsidRPr="00795576">
              <w:rPr>
                <w:bCs/>
                <w:lang w:val="pt-BR"/>
              </w:rPr>
              <w:t xml:space="preserve">Max(0, Min(RTVQ </w:t>
            </w:r>
            <w:r w:rsidRPr="00795576">
              <w:rPr>
                <w:bCs/>
                <w:i/>
                <w:vertAlign w:val="subscript"/>
                <w:lang w:val="pt-BR"/>
              </w:rPr>
              <w:t xml:space="preserve">q, r, i </w:t>
            </w:r>
            <w:r w:rsidRPr="00795576">
              <w:rPr>
                <w:iCs/>
              </w:rPr>
              <w:t>, MRACCAP</w:t>
            </w:r>
            <w:r w:rsidRPr="00795576">
              <w:rPr>
                <w:sz w:val="20"/>
                <w:vertAlign w:val="subscript"/>
              </w:rPr>
              <w:t xml:space="preserve"> </w:t>
            </w:r>
            <w:r w:rsidRPr="00795576">
              <w:rPr>
                <w:i/>
                <w:sz w:val="20"/>
                <w:vertAlign w:val="subscript"/>
              </w:rPr>
              <w:t xml:space="preserve">q, r, </w:t>
            </w:r>
            <w:r w:rsidRPr="00795576">
              <w:rPr>
                <w:i/>
                <w:iCs/>
                <w:sz w:val="20"/>
                <w:vertAlign w:val="subscript"/>
              </w:rPr>
              <w:t xml:space="preserve">m  </w:t>
            </w:r>
            <w:r w:rsidRPr="00795576">
              <w:rPr>
                <w:iCs/>
              </w:rPr>
              <w:t>/</w:t>
            </w:r>
            <w:r>
              <w:rPr>
                <w:iCs/>
              </w:rPr>
              <w:t xml:space="preserve"> </w:t>
            </w:r>
            <w:r w:rsidRPr="00795576">
              <w:rPr>
                <w:iCs/>
              </w:rPr>
              <w:t xml:space="preserve">4) </w:t>
            </w:r>
            <w:r w:rsidRPr="00795576">
              <w:rPr>
                <w:bCs/>
                <w:lang w:val="pt-BR"/>
              </w:rPr>
              <w:t xml:space="preserve">* </w:t>
            </w:r>
            <w:r w:rsidRPr="00795576">
              <w:t xml:space="preserve">RTSPP </w:t>
            </w:r>
            <w:r w:rsidRPr="00795576">
              <w:rPr>
                <w:i/>
                <w:vertAlign w:val="subscript"/>
              </w:rPr>
              <w:t>p</w:t>
            </w:r>
            <w:r w:rsidRPr="00795576">
              <w:rPr>
                <w:i/>
              </w:rPr>
              <w:t xml:space="preserve">, </w:t>
            </w:r>
            <w:r w:rsidRPr="00795576">
              <w:rPr>
                <w:i/>
                <w:vertAlign w:val="subscript"/>
              </w:rPr>
              <w:t>i</w:t>
            </w:r>
            <w:r w:rsidRPr="00795576">
              <w:rPr>
                <w:bCs/>
                <w:lang w:val="pt-BR"/>
              </w:rPr>
              <w:t xml:space="preserve">)) </w:t>
            </w:r>
          </w:p>
          <w:p w14:paraId="6E5E1568" w14:textId="77777777" w:rsidR="00A93834" w:rsidRDefault="00A93834" w:rsidP="000C37DB">
            <w:pPr>
              <w:tabs>
                <w:tab w:val="left" w:pos="2700"/>
                <w:tab w:val="left" w:pos="3150"/>
              </w:tabs>
              <w:spacing w:after="240"/>
              <w:ind w:left="3150" w:hanging="2430"/>
              <w:rPr>
                <w:bCs/>
                <w:color w:val="000000"/>
                <w:lang w:val="pt-BR"/>
              </w:rPr>
            </w:pPr>
            <w:r w:rsidRPr="00795576">
              <w:rPr>
                <w:bCs/>
                <w:color w:val="000000"/>
                <w:lang w:val="pt-BR"/>
              </w:rPr>
              <w:t>Where,</w:t>
            </w:r>
          </w:p>
          <w:p w14:paraId="2A682501" w14:textId="77777777" w:rsidR="00A93834" w:rsidRDefault="00A93834" w:rsidP="000C37DB">
            <w:pPr>
              <w:tabs>
                <w:tab w:val="left" w:pos="2700"/>
                <w:tab w:val="left" w:pos="3150"/>
              </w:tabs>
              <w:spacing w:after="240"/>
              <w:ind w:left="3150" w:hanging="2430"/>
              <w:rPr>
                <w:bCs/>
                <w:lang w:val="pt-BR"/>
              </w:rPr>
            </w:pPr>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vertAlign w:val="subscript"/>
              </w:rPr>
              <w:t xml:space="preserve"> </w:t>
            </w:r>
            <w:r w:rsidRPr="008431E4">
              <w:rPr>
                <w:i/>
                <w:sz w:val="20"/>
                <w:vertAlign w:val="subscript"/>
              </w:rPr>
              <w:t xml:space="preserve">q, r, </w:t>
            </w:r>
            <w:r>
              <w:rPr>
                <w:i/>
                <w:iCs/>
                <w:sz w:val="20"/>
                <w:vertAlign w:val="subscript"/>
              </w:rPr>
              <w:t>m</w:t>
            </w:r>
            <w:r w:rsidRPr="008431E4">
              <w:rPr>
                <w:i/>
                <w:iCs/>
                <w:sz w:val="20"/>
                <w:vertAlign w:val="subscript"/>
              </w:rPr>
              <w:t xml:space="preserve"> </w:t>
            </w:r>
            <w:r>
              <w:rPr>
                <w:i/>
                <w:iCs/>
                <w:sz w:val="20"/>
                <w:vertAlign w:val="subscript"/>
              </w:rPr>
              <w:t xml:space="preserve"> </w:t>
            </w:r>
            <w:r>
              <w:rPr>
                <w:bCs/>
                <w:lang w:val="pt-BR"/>
              </w:rPr>
              <w:t>/ 4</w:t>
            </w:r>
          </w:p>
          <w:p w14:paraId="78605254" w14:textId="77777777" w:rsidR="00A93834" w:rsidRPr="00081671" w:rsidRDefault="00A93834" w:rsidP="000C37DB">
            <w:pPr>
              <w:pStyle w:val="BodyTextNumbered"/>
              <w:spacing w:before="240"/>
            </w:pPr>
            <w:r w:rsidRPr="00CE74E6">
              <w:rPr>
                <w:color w:val="000000"/>
              </w:rPr>
              <w:t>(</w:t>
            </w:r>
            <w:ins w:id="65" w:author="ERCOT" w:date="2024-09-05T19:49:00Z">
              <w:r>
                <w:rPr>
                  <w:color w:val="000000"/>
                </w:rPr>
                <w:t>4</w:t>
              </w:r>
            </w:ins>
            <w:del w:id="66" w:author="ERCOT" w:date="2024-09-05T19:49:00Z">
              <w:r w:rsidRPr="00CE74E6" w:rsidDel="00B456D2">
                <w:rPr>
                  <w:color w:val="000000"/>
                </w:rPr>
                <w:delText>3</w:delText>
              </w:r>
            </w:del>
            <w:r w:rsidRPr="00CE74E6">
              <w:rPr>
                <w:color w:val="000000"/>
              </w:rPr>
              <w:t>)</w:t>
            </w:r>
            <w:r w:rsidRPr="00CE74E6">
              <w:rPr>
                <w:color w:val="000000"/>
              </w:rPr>
              <w:tab/>
            </w:r>
            <w:r w:rsidRPr="00081671">
              <w:rPr>
                <w:bCs/>
                <w:color w:val="000000"/>
                <w:lang w:val="pt-BR"/>
              </w:rPr>
              <w:t xml:space="preserve">The variable payment to each QSE representing a </w:t>
            </w:r>
            <w:r>
              <w:rPr>
                <w:bCs/>
                <w:color w:val="000000"/>
                <w:lang w:val="pt-BR"/>
              </w:rPr>
              <w:t>D</w:t>
            </w:r>
            <w:r w:rsidRPr="00081671">
              <w:rPr>
                <w:bCs/>
                <w:color w:val="000000"/>
                <w:lang w:val="pt-BR"/>
              </w:rPr>
              <w:t xml:space="preserve">emand Response </w:t>
            </w:r>
            <w:r>
              <w:rPr>
                <w:bCs/>
                <w:color w:val="000000"/>
                <w:lang w:val="pt-BR"/>
              </w:rPr>
              <w:t>MRA</w:t>
            </w:r>
            <w:r w:rsidRPr="00081671">
              <w:rPr>
                <w:bCs/>
                <w:color w:val="000000"/>
                <w:lang w:val="pt-BR"/>
              </w:rPr>
              <w:t>:</w:t>
            </w:r>
            <w:r w:rsidRPr="008431E4">
              <w:rPr>
                <w:bCs/>
                <w:color w:val="000000"/>
                <w:lang w:val="pt-BR"/>
              </w:rPr>
              <w:t xml:space="preserve"> </w:t>
            </w:r>
          </w:p>
          <w:p w14:paraId="22435ED9" w14:textId="77777777" w:rsidR="00A93834" w:rsidRPr="008431E4" w:rsidRDefault="00A93834" w:rsidP="000C37DB">
            <w:pPr>
              <w:tabs>
                <w:tab w:val="left" w:pos="2700"/>
                <w:tab w:val="left" w:pos="3150"/>
              </w:tabs>
              <w:spacing w:after="240"/>
              <w:ind w:left="720"/>
              <w:rPr>
                <w:bCs/>
                <w:color w:val="000000"/>
                <w:lang w:val="pt-BR"/>
              </w:rPr>
            </w:pPr>
            <w:r w:rsidRPr="008431E4">
              <w:rPr>
                <w:bCs/>
                <w:color w:val="000000"/>
                <w:lang w:val="pt-BR"/>
              </w:rPr>
              <w:t xml:space="preserve">For </w:t>
            </w:r>
            <w:r>
              <w:rPr>
                <w:bCs/>
                <w:color w:val="000000"/>
                <w:lang w:val="pt-BR"/>
              </w:rPr>
              <w:t>MRA Contracted Hour</w:t>
            </w:r>
            <w:r w:rsidRPr="008431E4">
              <w:rPr>
                <w:bCs/>
                <w:color w:val="000000"/>
                <w:lang w:val="pt-BR"/>
              </w:rPr>
              <w:t>s with a deployment instruction:</w:t>
            </w:r>
          </w:p>
          <w:p w14:paraId="0D9A67E7" w14:textId="77777777" w:rsidR="00A93834" w:rsidRDefault="00A93834" w:rsidP="000C37DB">
            <w:pPr>
              <w:tabs>
                <w:tab w:val="left" w:pos="2700"/>
                <w:tab w:val="left" w:pos="3150"/>
              </w:tabs>
              <w:spacing w:after="240"/>
              <w:ind w:left="3150" w:hanging="2430"/>
              <w:rPr>
                <w:bCs/>
                <w:i/>
                <w:vertAlign w:val="subscript"/>
                <w:lang w:val="pt-BR"/>
              </w:rPr>
            </w:pPr>
            <w:r w:rsidRPr="008431E4">
              <w:rPr>
                <w:bCs/>
                <w:color w:val="000000"/>
                <w:lang w:val="pt-BR"/>
              </w:rPr>
              <w:t>MRAVAMT</w:t>
            </w:r>
            <w:r w:rsidRPr="008431E4">
              <w:rPr>
                <w:bCs/>
                <w:i/>
                <w:vertAlign w:val="subscript"/>
                <w:lang w:val="pt-BR"/>
              </w:rPr>
              <w:t>q, r</w:t>
            </w:r>
            <w:r w:rsidRPr="008431E4">
              <w:rPr>
                <w:bCs/>
                <w:vertAlign w:val="subscript"/>
                <w:lang w:val="pt-BR"/>
              </w:rPr>
              <w:t>,</w:t>
            </w:r>
            <w:r>
              <w:rPr>
                <w:bCs/>
                <w:vertAlign w:val="subscript"/>
                <w:lang w:val="pt-BR"/>
              </w:rPr>
              <w:t xml:space="preserve"> </w:t>
            </w:r>
            <w:r w:rsidRPr="005A6FD5">
              <w:rPr>
                <w:bCs/>
                <w:i/>
                <w:vertAlign w:val="subscript"/>
                <w:lang w:val="pt-BR"/>
              </w:rPr>
              <w:t>h</w:t>
            </w:r>
            <w:r w:rsidRPr="008431E4">
              <w:rPr>
                <w:bCs/>
                <w:lang w:val="pt-BR"/>
              </w:rPr>
              <w:t xml:space="preserve"> = (-1) * </w:t>
            </w:r>
            <w:r w:rsidRPr="00CE74E6">
              <w:rPr>
                <w:noProof/>
                <w:position w:val="-20"/>
              </w:rPr>
              <w:drawing>
                <wp:inline distT="0" distB="0" distL="0" distR="0" wp14:anchorId="0798210F" wp14:editId="7238E488">
                  <wp:extent cx="180975" cy="361950"/>
                  <wp:effectExtent l="0" t="0" r="9525" b="0"/>
                  <wp:docPr id="1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8431E4">
              <w:rPr>
                <w:bCs/>
                <w:lang w:val="pt-BR"/>
              </w:rPr>
              <w:t>Max[VPRICE</w:t>
            </w:r>
            <w:r w:rsidRPr="008431E4">
              <w:rPr>
                <w:bCs/>
                <w:i/>
                <w:vertAlign w:val="subscript"/>
                <w:lang w:val="pt-BR"/>
              </w:rPr>
              <w:t xml:space="preserve"> q, r</w:t>
            </w:r>
            <w:r w:rsidRPr="008431E4">
              <w:rPr>
                <w:bCs/>
                <w:lang w:val="pt-BR"/>
              </w:rPr>
              <w:t>, (FIP + MRACEFA</w:t>
            </w:r>
            <w:r w:rsidRPr="008431E4">
              <w:rPr>
                <w:bCs/>
                <w:i/>
                <w:vertAlign w:val="subscript"/>
                <w:lang w:val="pt-BR"/>
              </w:rPr>
              <w:t xml:space="preserve"> q, r</w:t>
            </w:r>
            <w:r w:rsidRPr="008431E4">
              <w:rPr>
                <w:bCs/>
                <w:lang w:val="pt-BR"/>
              </w:rPr>
              <w:t xml:space="preserve">) * MRAPHR </w:t>
            </w:r>
            <w:r w:rsidRPr="008431E4">
              <w:rPr>
                <w:bCs/>
                <w:i/>
                <w:vertAlign w:val="subscript"/>
                <w:lang w:val="pt-BR"/>
              </w:rPr>
              <w:t>q, r</w:t>
            </w:r>
            <w:r w:rsidRPr="008431E4">
              <w:rPr>
                <w:bCs/>
                <w:lang w:val="pt-BR"/>
              </w:rPr>
              <w:t xml:space="preserve"> ] * RTVQ</w:t>
            </w:r>
            <w:r>
              <w:rPr>
                <w:bCs/>
                <w:lang w:val="pt-BR"/>
              </w:rPr>
              <w:t xml:space="preserve"> </w:t>
            </w:r>
            <w:r w:rsidRPr="008431E4">
              <w:rPr>
                <w:bCs/>
                <w:i/>
                <w:vertAlign w:val="subscript"/>
                <w:lang w:val="pt-BR"/>
              </w:rPr>
              <w:t xml:space="preserve">q, r, i </w:t>
            </w:r>
          </w:p>
          <w:p w14:paraId="7790BDD0" w14:textId="77777777" w:rsidR="00A93834" w:rsidRDefault="00A93834" w:rsidP="000C37DB">
            <w:pPr>
              <w:tabs>
                <w:tab w:val="left" w:pos="2700"/>
                <w:tab w:val="left" w:pos="3150"/>
              </w:tabs>
              <w:spacing w:after="240"/>
              <w:ind w:left="3150" w:hanging="2430"/>
              <w:rPr>
                <w:bCs/>
                <w:color w:val="000000"/>
                <w:lang w:val="pt-BR"/>
              </w:rPr>
            </w:pPr>
            <w:r>
              <w:rPr>
                <w:bCs/>
                <w:color w:val="000000"/>
                <w:lang w:val="pt-BR"/>
              </w:rPr>
              <w:t>Where,</w:t>
            </w:r>
          </w:p>
          <w:p w14:paraId="06CEDDE9" w14:textId="77777777" w:rsidR="00A93834" w:rsidRDefault="00A93834" w:rsidP="000C37DB">
            <w:pPr>
              <w:tabs>
                <w:tab w:val="left" w:pos="2700"/>
                <w:tab w:val="left" w:pos="3150"/>
              </w:tabs>
              <w:spacing w:after="240"/>
              <w:ind w:left="3150" w:hanging="2430"/>
              <w:rPr>
                <w:bCs/>
                <w:lang w:val="pt-BR"/>
              </w:rPr>
            </w:pPr>
            <w:r>
              <w:rPr>
                <w:bCs/>
                <w:color w:val="000000"/>
                <w:lang w:val="pt-BR"/>
              </w:rPr>
              <w:tab/>
            </w:r>
            <w:r w:rsidRPr="008431E4">
              <w:rPr>
                <w:bCs/>
                <w:lang w:val="pt-BR"/>
              </w:rPr>
              <w:t>RTVQ</w:t>
            </w:r>
            <w:r>
              <w:rPr>
                <w:bCs/>
                <w:lang w:val="pt-BR"/>
              </w:rPr>
              <w:t xml:space="preserve"> </w:t>
            </w:r>
            <w:r w:rsidRPr="008431E4">
              <w:rPr>
                <w:bCs/>
                <w:i/>
                <w:vertAlign w:val="subscript"/>
                <w:lang w:val="pt-BR"/>
              </w:rPr>
              <w:t>q, r, i</w:t>
            </w:r>
            <w:r>
              <w:rPr>
                <w:bCs/>
                <w:i/>
                <w:vertAlign w:val="subscript"/>
                <w:lang w:val="pt-BR"/>
              </w:rPr>
              <w:t xml:space="preserve"> </w:t>
            </w:r>
            <w:r w:rsidRPr="008431E4">
              <w:rPr>
                <w:bCs/>
                <w:lang w:val="pt-BR"/>
              </w:rPr>
              <w:t xml:space="preserve">= </w:t>
            </w:r>
            <w:r>
              <w:rPr>
                <w:bCs/>
                <w:lang w:val="pt-BR"/>
              </w:rPr>
              <w:t>MRAIPF</w:t>
            </w:r>
            <w:r w:rsidRPr="008431E4">
              <w:rPr>
                <w:bCs/>
                <w:i/>
                <w:vertAlign w:val="subscript"/>
                <w:lang w:val="pt-BR"/>
              </w:rPr>
              <w:t xml:space="preserve"> q, r</w:t>
            </w:r>
            <w:r>
              <w:rPr>
                <w:bCs/>
                <w:i/>
                <w:vertAlign w:val="subscript"/>
                <w:lang w:val="pt-BR"/>
              </w:rPr>
              <w:t>,i</w:t>
            </w:r>
            <w:r w:rsidRPr="008431E4">
              <w:rPr>
                <w:bCs/>
                <w:lang w:val="pt-BR"/>
              </w:rPr>
              <w:t xml:space="preserve"> * </w:t>
            </w:r>
            <w:r w:rsidRPr="008431E4">
              <w:rPr>
                <w:iCs/>
              </w:rPr>
              <w:t>MRACCAP</w:t>
            </w:r>
            <w:r w:rsidRPr="008431E4">
              <w:rPr>
                <w:sz w:val="20"/>
                <w:vertAlign w:val="subscript"/>
              </w:rPr>
              <w:t xml:space="preserve"> </w:t>
            </w:r>
            <w:r w:rsidRPr="008431E4">
              <w:rPr>
                <w:i/>
                <w:sz w:val="20"/>
                <w:vertAlign w:val="subscript"/>
              </w:rPr>
              <w:t xml:space="preserve">q, r, </w:t>
            </w:r>
            <w:r>
              <w:rPr>
                <w:i/>
                <w:sz w:val="20"/>
                <w:vertAlign w:val="subscript"/>
              </w:rPr>
              <w:t>m</w:t>
            </w:r>
            <w:r w:rsidRPr="008431E4">
              <w:rPr>
                <w:i/>
                <w:iCs/>
                <w:sz w:val="20"/>
                <w:vertAlign w:val="subscript"/>
              </w:rPr>
              <w:t xml:space="preserve">  </w:t>
            </w:r>
            <w:r>
              <w:rPr>
                <w:bCs/>
                <w:lang w:val="pt-BR"/>
              </w:rPr>
              <w:t>/ 4</w:t>
            </w:r>
          </w:p>
          <w:p w14:paraId="4923E52C" w14:textId="77777777" w:rsidR="00A93834" w:rsidRPr="008431E4" w:rsidRDefault="00A93834" w:rsidP="000C37DB">
            <w:r w:rsidRPr="008431E4">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00"/>
            </w:tblGrid>
            <w:tr w:rsidR="00A93834" w:rsidRPr="008431E4" w14:paraId="77ABA3E9" w14:textId="77777777" w:rsidTr="000C37DB">
              <w:trPr>
                <w:cantSplit/>
                <w:tblHeader/>
              </w:trPr>
              <w:tc>
                <w:tcPr>
                  <w:tcW w:w="1885" w:type="dxa"/>
                </w:tcPr>
                <w:p w14:paraId="011BA54D" w14:textId="77777777" w:rsidR="00A93834" w:rsidRPr="00081671" w:rsidRDefault="00A93834" w:rsidP="000C37DB">
                  <w:pPr>
                    <w:spacing w:after="120"/>
                    <w:rPr>
                      <w:b/>
                      <w:iCs/>
                      <w:sz w:val="20"/>
                    </w:rPr>
                  </w:pPr>
                  <w:r w:rsidRPr="00081671">
                    <w:rPr>
                      <w:b/>
                      <w:iCs/>
                      <w:sz w:val="20"/>
                    </w:rPr>
                    <w:t>Variable</w:t>
                  </w:r>
                </w:p>
              </w:tc>
              <w:tc>
                <w:tcPr>
                  <w:tcW w:w="1080" w:type="dxa"/>
                </w:tcPr>
                <w:p w14:paraId="1CA1260F" w14:textId="77777777" w:rsidR="00A93834" w:rsidRPr="00081671" w:rsidRDefault="00A93834" w:rsidP="000C37DB">
                  <w:pPr>
                    <w:spacing w:after="120"/>
                    <w:rPr>
                      <w:b/>
                      <w:iCs/>
                      <w:sz w:val="20"/>
                    </w:rPr>
                  </w:pPr>
                  <w:r w:rsidRPr="00081671">
                    <w:rPr>
                      <w:b/>
                      <w:iCs/>
                      <w:sz w:val="20"/>
                    </w:rPr>
                    <w:t>Unit</w:t>
                  </w:r>
                </w:p>
              </w:tc>
              <w:tc>
                <w:tcPr>
                  <w:tcW w:w="6300" w:type="dxa"/>
                </w:tcPr>
                <w:p w14:paraId="6D3DD1EF" w14:textId="77777777" w:rsidR="00A93834" w:rsidRPr="00081671" w:rsidRDefault="00A93834" w:rsidP="000C37DB">
                  <w:pPr>
                    <w:spacing w:after="120"/>
                    <w:rPr>
                      <w:b/>
                      <w:iCs/>
                      <w:sz w:val="20"/>
                    </w:rPr>
                  </w:pPr>
                  <w:r w:rsidRPr="00081671">
                    <w:rPr>
                      <w:b/>
                      <w:iCs/>
                      <w:sz w:val="20"/>
                    </w:rPr>
                    <w:t>Definition</w:t>
                  </w:r>
                </w:p>
              </w:tc>
            </w:tr>
            <w:tr w:rsidR="00A93834" w:rsidRPr="008431E4" w14:paraId="06A2F584" w14:textId="77777777" w:rsidTr="000C37DB">
              <w:trPr>
                <w:cantSplit/>
              </w:trPr>
              <w:tc>
                <w:tcPr>
                  <w:tcW w:w="1885" w:type="dxa"/>
                  <w:shd w:val="clear" w:color="auto" w:fill="auto"/>
                </w:tcPr>
                <w:p w14:paraId="0EBC2167" w14:textId="77777777" w:rsidR="00A93834" w:rsidRPr="00081671" w:rsidRDefault="00A93834" w:rsidP="000C37DB">
                  <w:pPr>
                    <w:spacing w:after="60"/>
                    <w:rPr>
                      <w:iCs/>
                      <w:sz w:val="20"/>
                    </w:rPr>
                  </w:pPr>
                  <w:r w:rsidRPr="00081671">
                    <w:rPr>
                      <w:bCs/>
                      <w:color w:val="000000"/>
                      <w:sz w:val="20"/>
                      <w:lang w:val="pt-BR"/>
                    </w:rPr>
                    <w:t>MRAVAMT</w:t>
                  </w:r>
                  <w:r w:rsidRPr="00081671">
                    <w:rPr>
                      <w:iCs/>
                      <w:sz w:val="20"/>
                    </w:rPr>
                    <w:t xml:space="preserve"> </w:t>
                  </w:r>
                  <w:r w:rsidRPr="00081671">
                    <w:rPr>
                      <w:i/>
                      <w:iCs/>
                      <w:sz w:val="20"/>
                      <w:vertAlign w:val="subscript"/>
                    </w:rPr>
                    <w:t>q, r, h</w:t>
                  </w:r>
                </w:p>
              </w:tc>
              <w:tc>
                <w:tcPr>
                  <w:tcW w:w="1080" w:type="dxa"/>
                </w:tcPr>
                <w:p w14:paraId="625A145A" w14:textId="77777777" w:rsidR="00A93834" w:rsidRPr="00081671" w:rsidRDefault="00A93834" w:rsidP="000C37DB">
                  <w:pPr>
                    <w:spacing w:after="60"/>
                    <w:rPr>
                      <w:iCs/>
                      <w:sz w:val="20"/>
                    </w:rPr>
                  </w:pPr>
                  <w:r w:rsidRPr="00081671">
                    <w:rPr>
                      <w:iCs/>
                      <w:sz w:val="20"/>
                    </w:rPr>
                    <w:t>$</w:t>
                  </w:r>
                </w:p>
              </w:tc>
              <w:tc>
                <w:tcPr>
                  <w:tcW w:w="6300" w:type="dxa"/>
                </w:tcPr>
                <w:p w14:paraId="34CBB9C8" w14:textId="3CF9CA27" w:rsidR="00A93834" w:rsidRPr="00081671" w:rsidRDefault="00A93834" w:rsidP="000C37DB">
                  <w:pPr>
                    <w:spacing w:after="60"/>
                    <w:rPr>
                      <w:iCs/>
                      <w:sz w:val="20"/>
                    </w:rPr>
                  </w:pPr>
                  <w:r w:rsidRPr="00081671">
                    <w:rPr>
                      <w:i/>
                      <w:iCs/>
                      <w:sz w:val="20"/>
                    </w:rPr>
                    <w:t>Must-Run Alternative Variable Amount per QSE per Resource by hour</w:t>
                  </w:r>
                  <w:r w:rsidRPr="00081671">
                    <w:rPr>
                      <w:iCs/>
                      <w:sz w:val="20"/>
                    </w:rPr>
                    <w:t xml:space="preserve">—The variable payment to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for the hour</w:t>
                  </w:r>
                  <w:ins w:id="67"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04079DD4" w14:textId="77777777" w:rsidTr="000C37DB">
              <w:trPr>
                <w:cantSplit/>
              </w:trPr>
              <w:tc>
                <w:tcPr>
                  <w:tcW w:w="1885" w:type="dxa"/>
                  <w:shd w:val="clear" w:color="auto" w:fill="auto"/>
                </w:tcPr>
                <w:p w14:paraId="34B183D9" w14:textId="77777777" w:rsidR="00A93834" w:rsidRPr="00081671" w:rsidRDefault="00A93834" w:rsidP="000C37DB">
                  <w:pPr>
                    <w:spacing w:after="60"/>
                    <w:rPr>
                      <w:iCs/>
                      <w:color w:val="92D050"/>
                      <w:sz w:val="20"/>
                    </w:rPr>
                  </w:pPr>
                  <w:r w:rsidRPr="00081671">
                    <w:rPr>
                      <w:bCs/>
                      <w:color w:val="000000"/>
                      <w:sz w:val="20"/>
                      <w:lang w:val="pt-BR"/>
                    </w:rPr>
                    <w:t>MRAGRCVP</w:t>
                  </w:r>
                  <w:r w:rsidRPr="00081671">
                    <w:rPr>
                      <w:bCs/>
                      <w:sz w:val="20"/>
                      <w:lang w:val="pt-BR"/>
                    </w:rPr>
                    <w:t xml:space="preserve"> </w:t>
                  </w:r>
                  <w:r w:rsidRPr="00081671">
                    <w:rPr>
                      <w:bCs/>
                      <w:i/>
                      <w:sz w:val="20"/>
                      <w:vertAlign w:val="subscript"/>
                      <w:lang w:val="pt-BR"/>
                    </w:rPr>
                    <w:t>q</w:t>
                  </w:r>
                  <w:r w:rsidRPr="005A6FD5">
                    <w:rPr>
                      <w:bCs/>
                      <w:i/>
                      <w:sz w:val="20"/>
                      <w:vertAlign w:val="subscript"/>
                      <w:lang w:val="pt-BR"/>
                    </w:rPr>
                    <w:t>, r, h</w:t>
                  </w:r>
                  <w:r w:rsidRPr="00081671">
                    <w:rPr>
                      <w:bCs/>
                      <w:sz w:val="20"/>
                      <w:lang w:val="pt-BR"/>
                    </w:rPr>
                    <w:t xml:space="preserve"> </w:t>
                  </w:r>
                </w:p>
              </w:tc>
              <w:tc>
                <w:tcPr>
                  <w:tcW w:w="1080" w:type="dxa"/>
                </w:tcPr>
                <w:p w14:paraId="191BECD5" w14:textId="77777777" w:rsidR="00A93834" w:rsidRPr="00081671" w:rsidRDefault="00A93834" w:rsidP="000C37DB">
                  <w:pPr>
                    <w:spacing w:after="60"/>
                    <w:rPr>
                      <w:iCs/>
                      <w:sz w:val="20"/>
                    </w:rPr>
                  </w:pPr>
                  <w:r w:rsidRPr="00081671">
                    <w:rPr>
                      <w:iCs/>
                      <w:sz w:val="20"/>
                    </w:rPr>
                    <w:t>$</w:t>
                  </w:r>
                </w:p>
              </w:tc>
              <w:tc>
                <w:tcPr>
                  <w:tcW w:w="6300" w:type="dxa"/>
                </w:tcPr>
                <w:p w14:paraId="5F59686A" w14:textId="51441B83" w:rsidR="00A93834" w:rsidRPr="00081671" w:rsidRDefault="00A93834" w:rsidP="000C37DB">
                  <w:pPr>
                    <w:spacing w:after="60"/>
                    <w:rPr>
                      <w:i/>
                      <w:iCs/>
                      <w:sz w:val="20"/>
                    </w:rPr>
                  </w:pPr>
                  <w:r w:rsidRPr="00081671">
                    <w:rPr>
                      <w:i/>
                      <w:iCs/>
                      <w:sz w:val="20"/>
                    </w:rPr>
                    <w:t xml:space="preserve">Must-Run Alternative Generation Resource Calculated Variable Payment per QSE per Resource - </w:t>
                  </w:r>
                  <w:r w:rsidRPr="00081671">
                    <w:rPr>
                      <w:iCs/>
                      <w:sz w:val="20"/>
                    </w:rPr>
                    <w:t xml:space="preserve">The variable payment to QSE </w:t>
                  </w:r>
                  <w:r w:rsidRPr="00081671">
                    <w:rPr>
                      <w:i/>
                      <w:iCs/>
                      <w:sz w:val="20"/>
                    </w:rPr>
                    <w:t>q</w:t>
                  </w:r>
                  <w:r w:rsidRPr="00081671">
                    <w:rPr>
                      <w:iCs/>
                      <w:sz w:val="20"/>
                    </w:rPr>
                    <w:t xml:space="preserve"> for </w:t>
                  </w:r>
                  <w:r>
                    <w:rPr>
                      <w:iCs/>
                      <w:sz w:val="20"/>
                    </w:rPr>
                    <w:t>Generation Resource MRA</w:t>
                  </w:r>
                  <w:r w:rsidRPr="00081671">
                    <w:rPr>
                      <w:iCs/>
                      <w:sz w:val="20"/>
                    </w:rPr>
                    <w:t xml:space="preserve"> </w:t>
                  </w:r>
                  <w:r w:rsidRPr="00081671">
                    <w:rPr>
                      <w:i/>
                      <w:iCs/>
                      <w:sz w:val="20"/>
                    </w:rPr>
                    <w:t>r</w:t>
                  </w:r>
                  <w:r w:rsidRPr="00081671">
                    <w:rPr>
                      <w:iCs/>
                      <w:sz w:val="20"/>
                    </w:rPr>
                    <w:t>, for the hour</w:t>
                  </w:r>
                  <w:ins w:id="68"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4DF533D1" w14:textId="77777777" w:rsidTr="000C37DB">
              <w:trPr>
                <w:cantSplit/>
              </w:trPr>
              <w:tc>
                <w:tcPr>
                  <w:tcW w:w="1885" w:type="dxa"/>
                </w:tcPr>
                <w:p w14:paraId="333E7009" w14:textId="77777777" w:rsidR="00A93834" w:rsidRPr="00081671" w:rsidRDefault="00A93834" w:rsidP="000C37DB">
                  <w:pPr>
                    <w:spacing w:after="60"/>
                    <w:rPr>
                      <w:iCs/>
                      <w:sz w:val="20"/>
                    </w:rPr>
                  </w:pPr>
                  <w:r w:rsidRPr="00081671">
                    <w:rPr>
                      <w:iCs/>
                      <w:sz w:val="20"/>
                    </w:rPr>
                    <w:t>FIP</w:t>
                  </w:r>
                </w:p>
              </w:tc>
              <w:tc>
                <w:tcPr>
                  <w:tcW w:w="1080" w:type="dxa"/>
                </w:tcPr>
                <w:p w14:paraId="7D5CCE93" w14:textId="77777777" w:rsidR="00A93834" w:rsidRPr="00081671" w:rsidRDefault="00A93834" w:rsidP="000C37DB">
                  <w:pPr>
                    <w:spacing w:after="60"/>
                    <w:rPr>
                      <w:iCs/>
                      <w:sz w:val="20"/>
                    </w:rPr>
                  </w:pPr>
                  <w:r w:rsidRPr="00081671">
                    <w:rPr>
                      <w:iCs/>
                      <w:sz w:val="20"/>
                    </w:rPr>
                    <w:t>$/MMBtu</w:t>
                  </w:r>
                </w:p>
              </w:tc>
              <w:tc>
                <w:tcPr>
                  <w:tcW w:w="6300" w:type="dxa"/>
                </w:tcPr>
                <w:p w14:paraId="6C6DDE47" w14:textId="77777777" w:rsidR="00A93834" w:rsidRPr="00081671" w:rsidRDefault="00A93834" w:rsidP="000C37DB">
                  <w:pPr>
                    <w:spacing w:after="60"/>
                    <w:rPr>
                      <w:iCs/>
                      <w:sz w:val="20"/>
                    </w:rPr>
                  </w:pPr>
                  <w:r w:rsidRPr="00081671">
                    <w:rPr>
                      <w:i/>
                      <w:iCs/>
                      <w:sz w:val="20"/>
                    </w:rPr>
                    <w:t>Fuel Index Price</w:t>
                  </w:r>
                  <w:r w:rsidRPr="00081671">
                    <w:rPr>
                      <w:iCs/>
                      <w:sz w:val="20"/>
                    </w:rPr>
                    <w:t>—The FIP for the Operating Day.</w:t>
                  </w:r>
                </w:p>
              </w:tc>
            </w:tr>
            <w:tr w:rsidR="00A93834" w:rsidRPr="008431E4" w14:paraId="770E9BDC" w14:textId="77777777" w:rsidTr="000C37DB">
              <w:trPr>
                <w:cantSplit/>
              </w:trPr>
              <w:tc>
                <w:tcPr>
                  <w:tcW w:w="1885" w:type="dxa"/>
                </w:tcPr>
                <w:p w14:paraId="52D1B3AA" w14:textId="77777777" w:rsidR="00A93834" w:rsidRPr="00081671" w:rsidRDefault="00A93834" w:rsidP="000C37DB">
                  <w:pPr>
                    <w:spacing w:after="60"/>
                    <w:rPr>
                      <w:iCs/>
                      <w:sz w:val="20"/>
                    </w:rPr>
                  </w:pPr>
                  <w:r w:rsidRPr="00081671">
                    <w:rPr>
                      <w:bCs/>
                      <w:color w:val="000000"/>
                      <w:sz w:val="20"/>
                      <w:lang w:val="pt-BR"/>
                    </w:rPr>
                    <w:lastRenderedPageBreak/>
                    <w:t>MRARTREV</w:t>
                  </w:r>
                  <w:r w:rsidRPr="00081671">
                    <w:rPr>
                      <w:bCs/>
                      <w:i/>
                      <w:sz w:val="20"/>
                      <w:vertAlign w:val="subscript"/>
                      <w:lang w:val="pt-BR"/>
                    </w:rPr>
                    <w:t>q, r</w:t>
                  </w:r>
                  <w:r w:rsidRPr="00081671">
                    <w:rPr>
                      <w:bCs/>
                      <w:sz w:val="20"/>
                      <w:vertAlign w:val="subscript"/>
                      <w:lang w:val="pt-BR"/>
                    </w:rPr>
                    <w:t>,</w:t>
                  </w:r>
                  <w:r>
                    <w:rPr>
                      <w:bCs/>
                      <w:sz w:val="20"/>
                      <w:vertAlign w:val="subscript"/>
                      <w:lang w:val="pt-BR"/>
                    </w:rPr>
                    <w:t xml:space="preserve"> </w:t>
                  </w:r>
                  <w:r w:rsidRPr="009701A9">
                    <w:rPr>
                      <w:bCs/>
                      <w:i/>
                      <w:sz w:val="20"/>
                      <w:vertAlign w:val="subscript"/>
                      <w:lang w:val="pt-BR"/>
                    </w:rPr>
                    <w:t>h</w:t>
                  </w:r>
                </w:p>
              </w:tc>
              <w:tc>
                <w:tcPr>
                  <w:tcW w:w="1080" w:type="dxa"/>
                </w:tcPr>
                <w:p w14:paraId="51E65953" w14:textId="77777777" w:rsidR="00A93834" w:rsidRPr="00081671" w:rsidRDefault="00A93834" w:rsidP="000C37DB">
                  <w:pPr>
                    <w:spacing w:after="60"/>
                    <w:rPr>
                      <w:iCs/>
                      <w:sz w:val="20"/>
                    </w:rPr>
                  </w:pPr>
                  <w:r w:rsidRPr="00081671">
                    <w:rPr>
                      <w:iCs/>
                      <w:sz w:val="20"/>
                    </w:rPr>
                    <w:t>$</w:t>
                  </w:r>
                </w:p>
              </w:tc>
              <w:tc>
                <w:tcPr>
                  <w:tcW w:w="6300" w:type="dxa"/>
                </w:tcPr>
                <w:p w14:paraId="0CFD9375" w14:textId="3C1B6C86" w:rsidR="00A93834" w:rsidRPr="00081671" w:rsidRDefault="00A93834" w:rsidP="000C37DB">
                  <w:pPr>
                    <w:spacing w:after="60"/>
                    <w:rPr>
                      <w:i/>
                      <w:iCs/>
                      <w:sz w:val="20"/>
                    </w:rPr>
                  </w:pPr>
                  <w:r w:rsidRPr="00081671">
                    <w:rPr>
                      <w:i/>
                      <w:iCs/>
                      <w:sz w:val="20"/>
                    </w:rPr>
                    <w:t>Must-Run Alternative Real-Time Revenues per QSE per Resource by hour</w:t>
                  </w:r>
                  <w:r w:rsidRPr="00081671">
                    <w:rPr>
                      <w:iCs/>
                      <w:sz w:val="20"/>
                    </w:rPr>
                    <w:t xml:space="preserve">—The revenues received in Real-Time for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for the hour</w:t>
                  </w:r>
                  <w:ins w:id="69"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1450D874" w14:textId="77777777" w:rsidTr="000C37DB">
              <w:trPr>
                <w:cantSplit/>
                <w:ins w:id="70" w:author="ERCOT" w:date="2024-09-05T19:50:00Z"/>
              </w:trPr>
              <w:tc>
                <w:tcPr>
                  <w:tcW w:w="1885" w:type="dxa"/>
                </w:tcPr>
                <w:p w14:paraId="067E3525" w14:textId="77777777" w:rsidR="00A93834" w:rsidRPr="00081671" w:rsidRDefault="00A93834" w:rsidP="000C37DB">
                  <w:pPr>
                    <w:spacing w:after="60"/>
                    <w:rPr>
                      <w:ins w:id="71" w:author="ERCOT" w:date="2024-09-05T19:50:00Z"/>
                      <w:bCs/>
                      <w:color w:val="000000"/>
                      <w:sz w:val="20"/>
                      <w:lang w:val="pt-BR"/>
                    </w:rPr>
                  </w:pPr>
                  <w:ins w:id="72" w:author="ERCOT" w:date="2024-09-05T19:50:00Z">
                    <w:r w:rsidRPr="005710AF">
                      <w:rPr>
                        <w:sz w:val="20"/>
                        <w:szCs w:val="20"/>
                      </w:rPr>
                      <w:t>MRAESRCVP</w:t>
                    </w:r>
                    <w:r w:rsidRPr="00F26460">
                      <w:t xml:space="preserve"> </w:t>
                    </w:r>
                    <w:r w:rsidRPr="005710AF">
                      <w:rPr>
                        <w:bCs/>
                        <w:i/>
                        <w:sz w:val="20"/>
                        <w:vertAlign w:val="subscript"/>
                        <w:lang w:val="pt-BR"/>
                      </w:rPr>
                      <w:t>q, r, h</w:t>
                    </w:r>
                    <w:r w:rsidRPr="00F26460">
                      <w:t xml:space="preserve"> </w:t>
                    </w:r>
                  </w:ins>
                </w:p>
              </w:tc>
              <w:tc>
                <w:tcPr>
                  <w:tcW w:w="1080" w:type="dxa"/>
                </w:tcPr>
                <w:p w14:paraId="32C98769" w14:textId="77777777" w:rsidR="00A93834" w:rsidRPr="00B456D2" w:rsidRDefault="00A93834" w:rsidP="000C37DB">
                  <w:pPr>
                    <w:spacing w:after="60"/>
                    <w:rPr>
                      <w:ins w:id="73" w:author="ERCOT" w:date="2024-09-05T19:50:00Z"/>
                      <w:iCs/>
                      <w:sz w:val="20"/>
                      <w:szCs w:val="20"/>
                    </w:rPr>
                  </w:pPr>
                  <w:ins w:id="74" w:author="ERCOT" w:date="2024-09-05T19:50:00Z">
                    <w:r w:rsidRPr="005710AF">
                      <w:rPr>
                        <w:sz w:val="20"/>
                        <w:szCs w:val="20"/>
                      </w:rPr>
                      <w:t>$</w:t>
                    </w:r>
                  </w:ins>
                </w:p>
              </w:tc>
              <w:tc>
                <w:tcPr>
                  <w:tcW w:w="6300" w:type="dxa"/>
                </w:tcPr>
                <w:p w14:paraId="785C9F1B" w14:textId="7BEB0066" w:rsidR="00A93834" w:rsidRPr="00081671" w:rsidRDefault="00A93834" w:rsidP="000C37DB">
                  <w:pPr>
                    <w:spacing w:after="60"/>
                    <w:rPr>
                      <w:ins w:id="75" w:author="ERCOT" w:date="2024-09-05T19:50:00Z"/>
                      <w:i/>
                      <w:iCs/>
                      <w:sz w:val="20"/>
                    </w:rPr>
                  </w:pPr>
                  <w:ins w:id="76" w:author="ERCOT" w:date="2024-09-05T19:50:00Z">
                    <w:r w:rsidRPr="005710AF">
                      <w:rPr>
                        <w:i/>
                        <w:iCs/>
                        <w:sz w:val="20"/>
                      </w:rPr>
                      <w:t>Must-Run Alternative Energy Storage Resource Calculated Variable Payment per QSE per Resource</w:t>
                    </w:r>
                  </w:ins>
                  <w:ins w:id="77" w:author="ERCOT" w:date="2024-09-09T10:06:00Z">
                    <w:r w:rsidR="005710AF" w:rsidRPr="00081671">
                      <w:rPr>
                        <w:iCs/>
                        <w:sz w:val="20"/>
                      </w:rPr>
                      <w:t>—</w:t>
                    </w:r>
                  </w:ins>
                  <w:ins w:id="78" w:author="ERCOT" w:date="2024-09-05T19:50:00Z">
                    <w:r w:rsidRPr="005710AF">
                      <w:rPr>
                        <w:sz w:val="20"/>
                      </w:rPr>
                      <w:t xml:space="preserve">The </w:t>
                    </w:r>
                    <w:r w:rsidRPr="00791F7F">
                      <w:rPr>
                        <w:sz w:val="20"/>
                      </w:rPr>
                      <w:t>variable</w:t>
                    </w:r>
                    <w:r w:rsidRPr="005710AF">
                      <w:rPr>
                        <w:sz w:val="20"/>
                      </w:rPr>
                      <w:t xml:space="preserve"> payment to QSE </w:t>
                    </w:r>
                    <w:r w:rsidRPr="005710AF">
                      <w:rPr>
                        <w:i/>
                        <w:iCs/>
                        <w:sz w:val="20"/>
                      </w:rPr>
                      <w:t>q</w:t>
                    </w:r>
                    <w:r w:rsidRPr="005710AF">
                      <w:rPr>
                        <w:sz w:val="20"/>
                      </w:rPr>
                      <w:t xml:space="preserve"> for ESR MRA </w:t>
                    </w:r>
                    <w:r w:rsidRPr="005710AF">
                      <w:rPr>
                        <w:i/>
                        <w:iCs/>
                        <w:sz w:val="20"/>
                      </w:rPr>
                      <w:t>r</w:t>
                    </w:r>
                    <w:r w:rsidRPr="005710AF">
                      <w:rPr>
                        <w:sz w:val="20"/>
                      </w:rPr>
                      <w:t>, for the hour</w:t>
                    </w:r>
                  </w:ins>
                  <w:ins w:id="79" w:author="ERCOT" w:date="2024-09-09T10:08:00Z">
                    <w:r w:rsidR="005710AF" w:rsidRPr="005710AF">
                      <w:rPr>
                        <w:i/>
                        <w:sz w:val="20"/>
                      </w:rPr>
                      <w:t xml:space="preserve"> h</w:t>
                    </w:r>
                  </w:ins>
                  <w:ins w:id="80" w:author="ERCOT" w:date="2024-09-05T19:50:00Z">
                    <w:r w:rsidRPr="005710AF">
                      <w:rPr>
                        <w:sz w:val="20"/>
                      </w:rPr>
                      <w:t>.</w:t>
                    </w:r>
                    <w:r w:rsidRPr="00F26460">
                      <w:t xml:space="preserve">  </w:t>
                    </w:r>
                  </w:ins>
                </w:p>
              </w:tc>
            </w:tr>
            <w:tr w:rsidR="00A93834" w:rsidRPr="008431E4" w14:paraId="29EDD5D8" w14:textId="77777777" w:rsidTr="000C37DB">
              <w:trPr>
                <w:cantSplit/>
                <w:ins w:id="81" w:author="ERCOT" w:date="2024-09-05T19:50:00Z"/>
              </w:trPr>
              <w:tc>
                <w:tcPr>
                  <w:tcW w:w="1885" w:type="dxa"/>
                </w:tcPr>
                <w:p w14:paraId="7C8CA78A" w14:textId="77777777" w:rsidR="00A93834" w:rsidRPr="00081671" w:rsidRDefault="00A93834" w:rsidP="000C37DB">
                  <w:pPr>
                    <w:spacing w:after="60"/>
                    <w:rPr>
                      <w:ins w:id="82" w:author="ERCOT" w:date="2024-09-05T19:50:00Z"/>
                      <w:bCs/>
                      <w:color w:val="000000"/>
                      <w:sz w:val="20"/>
                      <w:lang w:val="pt-BR"/>
                    </w:rPr>
                  </w:pPr>
                  <w:ins w:id="83" w:author="ERCOT" w:date="2024-09-05T19:52:00Z">
                    <w:r w:rsidRPr="005710AF">
                      <w:rPr>
                        <w:sz w:val="20"/>
                        <w:szCs w:val="20"/>
                      </w:rPr>
                      <w:t>ESRARCOST</w:t>
                    </w:r>
                    <w:r w:rsidRPr="005710AF">
                      <w:rPr>
                        <w:i/>
                        <w:iCs/>
                      </w:rPr>
                      <w:t xml:space="preserve"> </w:t>
                    </w:r>
                    <w:r w:rsidRPr="005710AF">
                      <w:rPr>
                        <w:bCs/>
                        <w:i/>
                        <w:iCs/>
                        <w:sz w:val="20"/>
                        <w:vertAlign w:val="subscript"/>
                        <w:lang w:val="pt-BR"/>
                      </w:rPr>
                      <w:t>q, r</w:t>
                    </w:r>
                  </w:ins>
                </w:p>
              </w:tc>
              <w:tc>
                <w:tcPr>
                  <w:tcW w:w="1080" w:type="dxa"/>
                </w:tcPr>
                <w:p w14:paraId="3B044B53" w14:textId="77777777" w:rsidR="00A93834" w:rsidRPr="00081671" w:rsidRDefault="00A93834" w:rsidP="000C37DB">
                  <w:pPr>
                    <w:spacing w:after="60"/>
                    <w:rPr>
                      <w:ins w:id="84" w:author="ERCOT" w:date="2024-09-05T19:50:00Z"/>
                      <w:iCs/>
                      <w:sz w:val="20"/>
                    </w:rPr>
                  </w:pPr>
                  <w:ins w:id="85" w:author="ERCOT" w:date="2024-09-05T19:52:00Z">
                    <w:r w:rsidRPr="006D7217">
                      <w:t>$/MWh</w:t>
                    </w:r>
                  </w:ins>
                </w:p>
              </w:tc>
              <w:tc>
                <w:tcPr>
                  <w:tcW w:w="6300" w:type="dxa"/>
                </w:tcPr>
                <w:p w14:paraId="2ECA8219" w14:textId="77777777" w:rsidR="00A93834" w:rsidRPr="00081671" w:rsidRDefault="00A93834" w:rsidP="000C37DB">
                  <w:pPr>
                    <w:spacing w:after="60"/>
                    <w:rPr>
                      <w:ins w:id="86" w:author="ERCOT" w:date="2024-09-05T19:50:00Z"/>
                      <w:i/>
                      <w:iCs/>
                      <w:sz w:val="20"/>
                    </w:rPr>
                  </w:pPr>
                  <w:ins w:id="87" w:author="ERCOT" w:date="2024-09-05T19:52:00Z">
                    <w:r w:rsidRPr="005710AF">
                      <w:rPr>
                        <w:i/>
                        <w:iCs/>
                        <w:sz w:val="20"/>
                      </w:rPr>
                      <w:t>Must-Run Alternative Energy Storage Resource Average Recharge Cost per QSE per Resource</w:t>
                    </w:r>
                    <w:r w:rsidRPr="006D7217">
                      <w:t>—</w:t>
                    </w:r>
                    <w:r w:rsidRPr="005710AF">
                      <w:rPr>
                        <w:sz w:val="20"/>
                        <w:szCs w:val="20"/>
                      </w:rPr>
                      <w:t xml:space="preserve">The average cost to recharge the ESR MRA </w:t>
                    </w:r>
                    <w:r w:rsidRPr="005710AF">
                      <w:rPr>
                        <w:i/>
                        <w:iCs/>
                        <w:sz w:val="20"/>
                        <w:szCs w:val="20"/>
                      </w:rPr>
                      <w:t>r</w:t>
                    </w:r>
                    <w:r w:rsidRPr="005710AF">
                      <w:rPr>
                        <w:sz w:val="20"/>
                        <w:szCs w:val="20"/>
                      </w:rPr>
                      <w:t xml:space="preserve">, for QSE </w:t>
                    </w:r>
                    <w:r w:rsidRPr="005710AF">
                      <w:rPr>
                        <w:i/>
                        <w:iCs/>
                        <w:sz w:val="20"/>
                        <w:szCs w:val="20"/>
                      </w:rPr>
                      <w:t>q</w:t>
                    </w:r>
                    <w:r w:rsidRPr="005710AF">
                      <w:rPr>
                        <w:sz w:val="20"/>
                        <w:szCs w:val="20"/>
                      </w:rPr>
                      <w:t>, during the period the ESR is charging to restore its capability to provide the contracted amount of MRA service</w:t>
                    </w:r>
                    <w:r w:rsidRPr="006D7217">
                      <w:t xml:space="preserve">.  </w:t>
                    </w:r>
                  </w:ins>
                </w:p>
              </w:tc>
            </w:tr>
            <w:tr w:rsidR="00A93834" w:rsidRPr="008431E4" w14:paraId="015B44C4" w14:textId="77777777" w:rsidTr="000C37DB">
              <w:trPr>
                <w:cantSplit/>
              </w:trPr>
              <w:tc>
                <w:tcPr>
                  <w:tcW w:w="1885" w:type="dxa"/>
                </w:tcPr>
                <w:p w14:paraId="2431945D" w14:textId="77777777" w:rsidR="00A93834" w:rsidRPr="00081671" w:rsidRDefault="00A93834" w:rsidP="000C37DB">
                  <w:pPr>
                    <w:spacing w:after="60"/>
                    <w:rPr>
                      <w:bCs/>
                      <w:color w:val="000000"/>
                      <w:sz w:val="20"/>
                      <w:lang w:val="pt-BR"/>
                    </w:rPr>
                  </w:pPr>
                  <w:r w:rsidRPr="00081671">
                    <w:rPr>
                      <w:sz w:val="20"/>
                    </w:rPr>
                    <w:t>MRACCAP</w:t>
                  </w:r>
                  <w:r w:rsidRPr="00081671">
                    <w:rPr>
                      <w:sz w:val="20"/>
                      <w:vertAlign w:val="subscript"/>
                    </w:rPr>
                    <w:t xml:space="preserve"> </w:t>
                  </w:r>
                  <w:r w:rsidRPr="00081671">
                    <w:rPr>
                      <w:i/>
                      <w:sz w:val="20"/>
                      <w:vertAlign w:val="subscript"/>
                    </w:rPr>
                    <w:t xml:space="preserve">q, r, </w:t>
                  </w:r>
                  <w:r>
                    <w:rPr>
                      <w:i/>
                      <w:iCs/>
                      <w:sz w:val="20"/>
                      <w:vertAlign w:val="subscript"/>
                    </w:rPr>
                    <w:t>m</w:t>
                  </w:r>
                </w:p>
              </w:tc>
              <w:tc>
                <w:tcPr>
                  <w:tcW w:w="1080" w:type="dxa"/>
                </w:tcPr>
                <w:p w14:paraId="1D1585E9" w14:textId="77777777" w:rsidR="00A93834" w:rsidRPr="00081671" w:rsidRDefault="00A93834" w:rsidP="000C37DB">
                  <w:pPr>
                    <w:spacing w:after="60"/>
                    <w:rPr>
                      <w:iCs/>
                      <w:sz w:val="20"/>
                    </w:rPr>
                  </w:pPr>
                  <w:r w:rsidRPr="00081671">
                    <w:rPr>
                      <w:iCs/>
                      <w:sz w:val="20"/>
                    </w:rPr>
                    <w:t>MW</w:t>
                  </w:r>
                </w:p>
              </w:tc>
              <w:tc>
                <w:tcPr>
                  <w:tcW w:w="6300" w:type="dxa"/>
                </w:tcPr>
                <w:p w14:paraId="5DBEF21E" w14:textId="77777777" w:rsidR="00A93834" w:rsidRPr="00081671" w:rsidRDefault="00A93834" w:rsidP="000C37DB">
                  <w:pPr>
                    <w:spacing w:after="60"/>
                    <w:rPr>
                      <w:i/>
                      <w:iCs/>
                      <w:sz w:val="20"/>
                    </w:rPr>
                  </w:pPr>
                  <w:r w:rsidRPr="00081671">
                    <w:rPr>
                      <w:i/>
                      <w:sz w:val="20"/>
                    </w:rPr>
                    <w:t>Must-Run Alternative Contract Capacity per QSE per Resource</w:t>
                  </w:r>
                  <w:r w:rsidRPr="00081671">
                    <w:rPr>
                      <w:sz w:val="20"/>
                    </w:rPr>
                    <w:t xml:space="preserve">—The capacity of </w:t>
                  </w:r>
                  <w:r>
                    <w:rPr>
                      <w:sz w:val="20"/>
                    </w:rPr>
                    <w:t>MRA</w:t>
                  </w:r>
                  <w:r w:rsidRPr="00081671">
                    <w:rPr>
                      <w:sz w:val="20"/>
                    </w:rPr>
                    <w:t xml:space="preserve"> </w:t>
                  </w:r>
                  <w:r w:rsidRPr="00081671">
                    <w:rPr>
                      <w:i/>
                      <w:sz w:val="20"/>
                    </w:rPr>
                    <w:t>r</w:t>
                  </w:r>
                  <w:r w:rsidRPr="00081671">
                    <w:rPr>
                      <w:sz w:val="20"/>
                    </w:rPr>
                    <w:t xml:space="preserve"> represented by QSE </w:t>
                  </w:r>
                  <w:r w:rsidRPr="00081671">
                    <w:rPr>
                      <w:i/>
                      <w:sz w:val="20"/>
                    </w:rPr>
                    <w:t>q</w:t>
                  </w:r>
                  <w:r w:rsidRPr="00081671">
                    <w:rPr>
                      <w:sz w:val="20"/>
                    </w:rPr>
                    <w:t xml:space="preserve"> as specified in the MRA Agreement, for the month.  Where for a Combined Cycle Train, the Resource </w:t>
                  </w:r>
                  <w:r w:rsidRPr="00081671">
                    <w:rPr>
                      <w:i/>
                      <w:sz w:val="20"/>
                    </w:rPr>
                    <w:t xml:space="preserve">r </w:t>
                  </w:r>
                  <w:r w:rsidRPr="00081671">
                    <w:rPr>
                      <w:sz w:val="20"/>
                    </w:rPr>
                    <w:t>is the Combined Cycle Train.</w:t>
                  </w:r>
                </w:p>
              </w:tc>
            </w:tr>
            <w:tr w:rsidR="00A93834" w:rsidRPr="008431E4" w14:paraId="167FC926" w14:textId="77777777" w:rsidTr="000C37DB">
              <w:trPr>
                <w:cantSplit/>
              </w:trPr>
              <w:tc>
                <w:tcPr>
                  <w:tcW w:w="1885" w:type="dxa"/>
                  <w:shd w:val="clear" w:color="auto" w:fill="auto"/>
                </w:tcPr>
                <w:p w14:paraId="2569BAD8" w14:textId="77777777" w:rsidR="00A93834" w:rsidRPr="00081671" w:rsidRDefault="00A93834" w:rsidP="000C37DB">
                  <w:pPr>
                    <w:spacing w:after="60"/>
                    <w:rPr>
                      <w:sz w:val="20"/>
                    </w:rPr>
                  </w:pPr>
                  <w:r w:rsidRPr="00AC38FB">
                    <w:rPr>
                      <w:iCs/>
                      <w:sz w:val="20"/>
                    </w:rPr>
                    <w:t xml:space="preserve">MRAIPF </w:t>
                  </w:r>
                  <w:r w:rsidRPr="008431E4">
                    <w:rPr>
                      <w:bCs/>
                      <w:i/>
                      <w:vertAlign w:val="subscript"/>
                      <w:lang w:val="pt-BR"/>
                    </w:rPr>
                    <w:t>q, r</w:t>
                  </w:r>
                  <w:r>
                    <w:rPr>
                      <w:bCs/>
                      <w:i/>
                      <w:vertAlign w:val="subscript"/>
                      <w:lang w:val="pt-BR"/>
                    </w:rPr>
                    <w:t>, i</w:t>
                  </w:r>
                </w:p>
              </w:tc>
              <w:tc>
                <w:tcPr>
                  <w:tcW w:w="1080" w:type="dxa"/>
                  <w:shd w:val="clear" w:color="auto" w:fill="auto"/>
                </w:tcPr>
                <w:p w14:paraId="6431A751" w14:textId="77777777" w:rsidR="00A93834" w:rsidRPr="00081671" w:rsidRDefault="00A93834" w:rsidP="000C37DB">
                  <w:pPr>
                    <w:spacing w:after="60"/>
                    <w:rPr>
                      <w:iCs/>
                      <w:sz w:val="20"/>
                    </w:rPr>
                  </w:pPr>
                  <w:r>
                    <w:rPr>
                      <w:sz w:val="20"/>
                    </w:rPr>
                    <w:t>n</w:t>
                  </w:r>
                  <w:r w:rsidRPr="00AC38FB">
                    <w:rPr>
                      <w:sz w:val="20"/>
                    </w:rPr>
                    <w:t>one</w:t>
                  </w:r>
                </w:p>
              </w:tc>
              <w:tc>
                <w:tcPr>
                  <w:tcW w:w="6300" w:type="dxa"/>
                  <w:shd w:val="clear" w:color="auto" w:fill="auto"/>
                </w:tcPr>
                <w:p w14:paraId="5FECB244" w14:textId="77777777" w:rsidR="00A93834" w:rsidRPr="00081671" w:rsidRDefault="00A93834" w:rsidP="000C37DB">
                  <w:pPr>
                    <w:spacing w:after="60"/>
                    <w:rPr>
                      <w:i/>
                      <w:sz w:val="20"/>
                    </w:rPr>
                  </w:pPr>
                  <w:r w:rsidRPr="00115C83">
                    <w:rPr>
                      <w:i/>
                      <w:iCs/>
                      <w:sz w:val="20"/>
                    </w:rPr>
                    <w:t xml:space="preserve">Must-Run Alternative Interval Performance </w:t>
                  </w:r>
                  <w:r w:rsidRPr="00115C83">
                    <w:rPr>
                      <w:i/>
                      <w:sz w:val="20"/>
                    </w:rPr>
                    <w:t xml:space="preserve">Factor per QSE per Resource </w:t>
                  </w:r>
                  <w:r>
                    <w:rPr>
                      <w:i/>
                      <w:sz w:val="20"/>
                    </w:rPr>
                    <w:t>for the interval</w:t>
                  </w:r>
                  <w:r w:rsidRPr="00FD592D">
                    <w:rPr>
                      <w:sz w:val="20"/>
                    </w:rPr>
                    <w:t>—</w:t>
                  </w:r>
                  <w:r w:rsidRPr="00115C83">
                    <w:rPr>
                      <w:sz w:val="20"/>
                    </w:rPr>
                    <w:t xml:space="preserve"> The </w:t>
                  </w:r>
                  <w:r>
                    <w:rPr>
                      <w:sz w:val="20"/>
                    </w:rPr>
                    <w:t>interval</w:t>
                  </w:r>
                  <w:r w:rsidRPr="00115C83">
                    <w:rPr>
                      <w:sz w:val="20"/>
                    </w:rPr>
                    <w:t xml:space="preserve"> performance </w:t>
                  </w:r>
                  <w:r>
                    <w:rPr>
                      <w:sz w:val="20"/>
                    </w:rPr>
                    <w:t>f</w:t>
                  </w:r>
                  <w:r w:rsidRPr="00115C83">
                    <w:rPr>
                      <w:sz w:val="20"/>
                    </w:rPr>
                    <w:t xml:space="preserve">actor of the </w:t>
                  </w:r>
                  <w:r>
                    <w:rPr>
                      <w:sz w:val="20"/>
                    </w:rPr>
                    <w:t>MRA</w:t>
                  </w:r>
                  <w:r w:rsidRPr="00115C83">
                    <w:rPr>
                      <w:i/>
                      <w:iCs/>
                      <w:sz w:val="20"/>
                    </w:rPr>
                    <w:t xml:space="preserve"> r </w:t>
                  </w:r>
                  <w:r w:rsidRPr="00115C83">
                    <w:rPr>
                      <w:iCs/>
                      <w:sz w:val="20"/>
                    </w:rPr>
                    <w:t xml:space="preserve">represented by QSE </w:t>
                  </w:r>
                  <w:r w:rsidRPr="00D252C1">
                    <w:rPr>
                      <w:i/>
                      <w:iCs/>
                      <w:sz w:val="20"/>
                    </w:rPr>
                    <w:t>q</w:t>
                  </w:r>
                  <w:r w:rsidRPr="00D252C1">
                    <w:rPr>
                      <w:sz w:val="20"/>
                    </w:rPr>
                    <w:t xml:space="preserve">, for </w:t>
                  </w:r>
                  <w:r w:rsidRPr="00081671">
                    <w:rPr>
                      <w:sz w:val="20"/>
                    </w:rPr>
                    <w:t xml:space="preserve">the 15-minute Settlement Interval </w:t>
                  </w:r>
                  <w:r w:rsidRPr="009701A9">
                    <w:rPr>
                      <w:i/>
                      <w:sz w:val="20"/>
                    </w:rPr>
                    <w:t>i</w:t>
                  </w:r>
                  <w:r w:rsidRPr="00D252C1">
                    <w:rPr>
                      <w:sz w:val="20"/>
                    </w:rPr>
                    <w:t xml:space="preserve">.  </w:t>
                  </w:r>
                </w:p>
              </w:tc>
            </w:tr>
            <w:tr w:rsidR="00A93834" w:rsidRPr="008431E4" w14:paraId="5DE1FBA7" w14:textId="77777777" w:rsidTr="000C37DB">
              <w:trPr>
                <w:cantSplit/>
              </w:trPr>
              <w:tc>
                <w:tcPr>
                  <w:tcW w:w="1885" w:type="dxa"/>
                </w:tcPr>
                <w:p w14:paraId="3F54869B" w14:textId="77777777" w:rsidR="00A93834" w:rsidRPr="00081671" w:rsidRDefault="00A93834" w:rsidP="000C37DB">
                  <w:pPr>
                    <w:spacing w:after="60"/>
                    <w:rPr>
                      <w:bCs/>
                      <w:color w:val="000000"/>
                      <w:sz w:val="20"/>
                      <w:lang w:val="pt-BR"/>
                    </w:rPr>
                  </w:pPr>
                  <w:r w:rsidRPr="00081671">
                    <w:rPr>
                      <w:bCs/>
                      <w:color w:val="000000"/>
                      <w:sz w:val="20"/>
                      <w:lang w:val="pt-BR"/>
                    </w:rPr>
                    <w:t>MRACVP</w:t>
                  </w:r>
                  <w:r w:rsidRPr="00081671">
                    <w:rPr>
                      <w:bCs/>
                      <w:sz w:val="20"/>
                      <w:lang w:val="pt-BR"/>
                    </w:rPr>
                    <w:t xml:space="preserve"> </w:t>
                  </w:r>
                  <w:r w:rsidRPr="00081671">
                    <w:rPr>
                      <w:bCs/>
                      <w:i/>
                      <w:sz w:val="20"/>
                      <w:vertAlign w:val="subscript"/>
                      <w:lang w:val="pt-BR"/>
                    </w:rPr>
                    <w:t>q, r,h</w:t>
                  </w:r>
                  <w:r w:rsidRPr="00081671">
                    <w:rPr>
                      <w:bCs/>
                      <w:sz w:val="20"/>
                      <w:vertAlign w:val="subscript"/>
                      <w:lang w:val="pt-BR"/>
                    </w:rPr>
                    <w:t xml:space="preserve"> </w:t>
                  </w:r>
                  <w:r w:rsidRPr="00081671">
                    <w:rPr>
                      <w:bCs/>
                      <w:sz w:val="20"/>
                      <w:lang w:val="pt-BR"/>
                    </w:rPr>
                    <w:t xml:space="preserve"> </w:t>
                  </w:r>
                </w:p>
              </w:tc>
              <w:tc>
                <w:tcPr>
                  <w:tcW w:w="1080" w:type="dxa"/>
                </w:tcPr>
                <w:p w14:paraId="28BCACF2" w14:textId="77777777" w:rsidR="00A93834" w:rsidRPr="00081671" w:rsidRDefault="00A93834" w:rsidP="000C37DB">
                  <w:pPr>
                    <w:spacing w:after="60"/>
                    <w:rPr>
                      <w:iCs/>
                      <w:sz w:val="20"/>
                    </w:rPr>
                  </w:pPr>
                  <w:r w:rsidRPr="00081671">
                    <w:rPr>
                      <w:iCs/>
                      <w:sz w:val="20"/>
                    </w:rPr>
                    <w:t>$</w:t>
                  </w:r>
                </w:p>
              </w:tc>
              <w:tc>
                <w:tcPr>
                  <w:tcW w:w="6300" w:type="dxa"/>
                </w:tcPr>
                <w:p w14:paraId="69438213" w14:textId="34E4B370" w:rsidR="00A93834" w:rsidRPr="00081671" w:rsidRDefault="00A93834" w:rsidP="000C37DB">
                  <w:pPr>
                    <w:spacing w:after="60"/>
                    <w:rPr>
                      <w:i/>
                      <w:iCs/>
                      <w:sz w:val="20"/>
                    </w:rPr>
                  </w:pPr>
                  <w:r w:rsidRPr="00081671">
                    <w:rPr>
                      <w:i/>
                      <w:iCs/>
                      <w:sz w:val="20"/>
                    </w:rPr>
                    <w:t xml:space="preserve">Must-Run Alternative Calculated Variable Payment per QSE per Resource - </w:t>
                  </w:r>
                  <w:r w:rsidRPr="00081671">
                    <w:rPr>
                      <w:iCs/>
                      <w:sz w:val="20"/>
                    </w:rPr>
                    <w:t xml:space="preserve">The variable payment to QSE </w:t>
                  </w:r>
                  <w:r w:rsidRPr="00081671">
                    <w:rPr>
                      <w:i/>
                      <w:iCs/>
                      <w:sz w:val="20"/>
                    </w:rPr>
                    <w:t>q</w:t>
                  </w:r>
                  <w:r w:rsidRPr="00081671">
                    <w:rPr>
                      <w:iCs/>
                      <w:sz w:val="20"/>
                    </w:rPr>
                    <w:t xml:space="preserve"> for </w:t>
                  </w:r>
                  <w:r>
                    <w:rPr>
                      <w:iCs/>
                      <w:sz w:val="20"/>
                    </w:rPr>
                    <w:t>an Other Generation MRA or Demand Response MRA</w:t>
                  </w:r>
                  <w:r w:rsidRPr="00081671">
                    <w:rPr>
                      <w:iCs/>
                      <w:sz w:val="20"/>
                    </w:rPr>
                    <w:t xml:space="preserve"> </w:t>
                  </w:r>
                  <w:r w:rsidRPr="00081671">
                    <w:rPr>
                      <w:i/>
                      <w:iCs/>
                      <w:sz w:val="20"/>
                    </w:rPr>
                    <w:t>r</w:t>
                  </w:r>
                  <w:r w:rsidRPr="00081671">
                    <w:rPr>
                      <w:iCs/>
                      <w:sz w:val="20"/>
                    </w:rPr>
                    <w:t>, for the hour</w:t>
                  </w:r>
                  <w:ins w:id="88" w:author="ERCOT" w:date="2024-09-09T10:08:00Z">
                    <w:r w:rsidR="005710AF" w:rsidRPr="005710AF">
                      <w:rPr>
                        <w:i/>
                        <w:sz w:val="20"/>
                      </w:rPr>
                      <w:t xml:space="preserve"> h</w:t>
                    </w:r>
                  </w:ins>
                  <w:r w:rsidRPr="00081671">
                    <w:rPr>
                      <w:iCs/>
                      <w:sz w:val="20"/>
                    </w:rPr>
                    <w:t xml:space="preserve">.  Where for a Combined Cycle Train, the Resource </w:t>
                  </w:r>
                  <w:r w:rsidRPr="00081671">
                    <w:rPr>
                      <w:i/>
                      <w:iCs/>
                      <w:sz w:val="20"/>
                    </w:rPr>
                    <w:t xml:space="preserve">r </w:t>
                  </w:r>
                  <w:r w:rsidRPr="00081671">
                    <w:rPr>
                      <w:iCs/>
                      <w:sz w:val="20"/>
                    </w:rPr>
                    <w:t>is the Combined Cycle Train.</w:t>
                  </w:r>
                </w:p>
              </w:tc>
            </w:tr>
            <w:tr w:rsidR="00A93834" w:rsidRPr="008431E4" w14:paraId="19CE723F" w14:textId="77777777" w:rsidTr="000C37DB">
              <w:trPr>
                <w:cantSplit/>
              </w:trPr>
              <w:tc>
                <w:tcPr>
                  <w:tcW w:w="1885" w:type="dxa"/>
                </w:tcPr>
                <w:p w14:paraId="41800CF6" w14:textId="77777777" w:rsidR="00A93834" w:rsidRPr="00081671" w:rsidRDefault="00A93834" w:rsidP="000C37DB">
                  <w:pPr>
                    <w:spacing w:after="60"/>
                    <w:rPr>
                      <w:bCs/>
                      <w:color w:val="000000"/>
                      <w:sz w:val="20"/>
                      <w:lang w:val="pt-BR"/>
                    </w:rPr>
                  </w:pPr>
                  <w:r w:rsidRPr="00081671">
                    <w:rPr>
                      <w:sz w:val="20"/>
                    </w:rPr>
                    <w:t xml:space="preserve">VSSVARAMT </w:t>
                  </w:r>
                  <w:r w:rsidRPr="00081671">
                    <w:rPr>
                      <w:i/>
                      <w:sz w:val="20"/>
                      <w:vertAlign w:val="subscript"/>
                    </w:rPr>
                    <w:t>q, r, i</w:t>
                  </w:r>
                </w:p>
              </w:tc>
              <w:tc>
                <w:tcPr>
                  <w:tcW w:w="1080" w:type="dxa"/>
                </w:tcPr>
                <w:p w14:paraId="687E044B" w14:textId="77777777" w:rsidR="00A93834" w:rsidRPr="00081671" w:rsidRDefault="00A93834" w:rsidP="000C37DB">
                  <w:pPr>
                    <w:spacing w:after="60"/>
                    <w:rPr>
                      <w:iCs/>
                      <w:sz w:val="20"/>
                    </w:rPr>
                  </w:pPr>
                  <w:r w:rsidRPr="00081671">
                    <w:rPr>
                      <w:iCs/>
                      <w:sz w:val="20"/>
                    </w:rPr>
                    <w:t>$</w:t>
                  </w:r>
                </w:p>
              </w:tc>
              <w:tc>
                <w:tcPr>
                  <w:tcW w:w="6300" w:type="dxa"/>
                </w:tcPr>
                <w:p w14:paraId="4577A3A9" w14:textId="77777777" w:rsidR="00A93834" w:rsidRPr="00081671" w:rsidRDefault="00A93834" w:rsidP="000C37DB">
                  <w:pPr>
                    <w:spacing w:after="60"/>
                    <w:rPr>
                      <w:i/>
                      <w:iCs/>
                      <w:sz w:val="20"/>
                    </w:rPr>
                  </w:pPr>
                  <w:r w:rsidRPr="00081671">
                    <w:rPr>
                      <w:i/>
                      <w:sz w:val="20"/>
                    </w:rPr>
                    <w:t xml:space="preserve">Voltage Support Service </w:t>
                  </w:r>
                  <w:proofErr w:type="spellStart"/>
                  <w:r w:rsidRPr="00081671">
                    <w:rPr>
                      <w:i/>
                      <w:sz w:val="20"/>
                    </w:rPr>
                    <w:t>VAr</w:t>
                  </w:r>
                  <w:proofErr w:type="spellEnd"/>
                  <w:r w:rsidRPr="00081671">
                    <w:rPr>
                      <w:i/>
                      <w:sz w:val="20"/>
                    </w:rPr>
                    <w:t xml:space="preserve"> Amount per QSE per Generation Resource - </w:t>
                  </w:r>
                  <w:r w:rsidRPr="00081671">
                    <w:rPr>
                      <w:sz w:val="20"/>
                    </w:rPr>
                    <w:t xml:space="preserve">The payment to QSE </w:t>
                  </w:r>
                  <w:r w:rsidRPr="00081671">
                    <w:rPr>
                      <w:i/>
                      <w:sz w:val="20"/>
                    </w:rPr>
                    <w:t>q</w:t>
                  </w:r>
                  <w:r w:rsidRPr="00081671">
                    <w:rPr>
                      <w:sz w:val="20"/>
                    </w:rPr>
                    <w:t xml:space="preserve"> for the VSS provided by Generation Resource</w:t>
                  </w:r>
                  <w:r>
                    <w:rPr>
                      <w:sz w:val="20"/>
                    </w:rPr>
                    <w:t xml:space="preserve"> MRA</w:t>
                  </w:r>
                  <w:r w:rsidRPr="00081671">
                    <w:rPr>
                      <w:sz w:val="20"/>
                    </w:rPr>
                    <w:t xml:space="preserve"> </w:t>
                  </w:r>
                  <w:r w:rsidRPr="00081671">
                    <w:rPr>
                      <w:i/>
                      <w:sz w:val="20"/>
                    </w:rPr>
                    <w:t>r</w:t>
                  </w:r>
                  <w:r w:rsidRPr="00081671">
                    <w:rPr>
                      <w:sz w:val="20"/>
                    </w:rPr>
                    <w:t xml:space="preserve">, for the 15-minute Settlement Interval </w:t>
                  </w:r>
                  <w:r w:rsidRPr="009701A9">
                    <w:rPr>
                      <w:i/>
                      <w:sz w:val="20"/>
                    </w:rPr>
                    <w:t>i</w:t>
                  </w:r>
                  <w:r>
                    <w:rPr>
                      <w:sz w:val="20"/>
                    </w:rPr>
                    <w:t>.</w:t>
                  </w:r>
                  <w:r w:rsidRPr="00081671">
                    <w:rPr>
                      <w:sz w:val="20"/>
                    </w:rPr>
                    <w:t xml:space="preserve"> </w:t>
                  </w:r>
                  <w:r>
                    <w:rPr>
                      <w:sz w:val="20"/>
                    </w:rPr>
                    <w:t xml:space="preserve"> </w:t>
                  </w:r>
                  <w:r w:rsidRPr="00081671">
                    <w:rPr>
                      <w:sz w:val="20"/>
                    </w:rPr>
                    <w:t xml:space="preserve">Where for a combined cycle resource, </w:t>
                  </w:r>
                  <w:r w:rsidRPr="00081671">
                    <w:rPr>
                      <w:i/>
                      <w:sz w:val="20"/>
                    </w:rPr>
                    <w:t>r</w:t>
                  </w:r>
                  <w:r w:rsidRPr="00081671">
                    <w:rPr>
                      <w:sz w:val="20"/>
                    </w:rPr>
                    <w:t xml:space="preserve"> is a Combined Cycle Train.</w:t>
                  </w:r>
                </w:p>
              </w:tc>
            </w:tr>
            <w:tr w:rsidR="00A93834" w:rsidRPr="008431E4" w14:paraId="592599C2" w14:textId="77777777" w:rsidTr="000C37DB">
              <w:trPr>
                <w:cantSplit/>
              </w:trPr>
              <w:tc>
                <w:tcPr>
                  <w:tcW w:w="1885" w:type="dxa"/>
                </w:tcPr>
                <w:p w14:paraId="2001AB49" w14:textId="77777777" w:rsidR="00A93834" w:rsidRPr="00081671" w:rsidRDefault="00A93834" w:rsidP="000C37DB">
                  <w:pPr>
                    <w:spacing w:after="60"/>
                    <w:rPr>
                      <w:sz w:val="20"/>
                    </w:rPr>
                  </w:pPr>
                  <w:r w:rsidRPr="00081671">
                    <w:rPr>
                      <w:sz w:val="20"/>
                    </w:rPr>
                    <w:t xml:space="preserve">VSSEAMT </w:t>
                  </w:r>
                  <w:r w:rsidRPr="00081671">
                    <w:rPr>
                      <w:i/>
                      <w:sz w:val="20"/>
                      <w:vertAlign w:val="subscript"/>
                    </w:rPr>
                    <w:t>q, r, i</w:t>
                  </w:r>
                </w:p>
              </w:tc>
              <w:tc>
                <w:tcPr>
                  <w:tcW w:w="1080" w:type="dxa"/>
                </w:tcPr>
                <w:p w14:paraId="7B14E589" w14:textId="77777777" w:rsidR="00A93834" w:rsidRPr="00081671" w:rsidRDefault="00A93834" w:rsidP="000C37DB">
                  <w:pPr>
                    <w:spacing w:after="60"/>
                    <w:rPr>
                      <w:iCs/>
                      <w:sz w:val="20"/>
                    </w:rPr>
                  </w:pPr>
                  <w:r w:rsidRPr="00081671">
                    <w:rPr>
                      <w:iCs/>
                      <w:sz w:val="20"/>
                    </w:rPr>
                    <w:t>$</w:t>
                  </w:r>
                </w:p>
              </w:tc>
              <w:tc>
                <w:tcPr>
                  <w:tcW w:w="6300" w:type="dxa"/>
                </w:tcPr>
                <w:p w14:paraId="6BB6A6B0" w14:textId="77777777" w:rsidR="00A93834" w:rsidRPr="00081671" w:rsidRDefault="00A93834" w:rsidP="000C37DB">
                  <w:pPr>
                    <w:spacing w:after="60"/>
                    <w:rPr>
                      <w:i/>
                      <w:sz w:val="20"/>
                    </w:rPr>
                  </w:pPr>
                  <w:r w:rsidRPr="00081671">
                    <w:rPr>
                      <w:i/>
                      <w:sz w:val="20"/>
                    </w:rPr>
                    <w:t>Voltage Support Service Energy Amount per QSE per Generation Resource</w:t>
                  </w:r>
                  <w:r w:rsidRPr="00081671">
                    <w:rPr>
                      <w:sz w:val="20"/>
                    </w:rPr>
                    <w:t xml:space="preserve">—The lost opportunity payment to QSE </w:t>
                  </w:r>
                  <w:r w:rsidRPr="00081671">
                    <w:rPr>
                      <w:i/>
                      <w:sz w:val="20"/>
                    </w:rPr>
                    <w:t>q</w:t>
                  </w:r>
                  <w:r w:rsidRPr="00081671">
                    <w:rPr>
                      <w:sz w:val="20"/>
                    </w:rPr>
                    <w:t xml:space="preserve"> for ERCOT-directed VSS from Generation Resource</w:t>
                  </w:r>
                  <w:r>
                    <w:rPr>
                      <w:sz w:val="20"/>
                    </w:rPr>
                    <w:t xml:space="preserve"> MRA</w:t>
                  </w:r>
                  <w:r w:rsidRPr="00081671">
                    <w:rPr>
                      <w:sz w:val="20"/>
                    </w:rPr>
                    <w:t xml:space="preserve"> </w:t>
                  </w:r>
                  <w:r w:rsidRPr="009701A9">
                    <w:rPr>
                      <w:i/>
                      <w:sz w:val="20"/>
                    </w:rPr>
                    <w:t>r</w:t>
                  </w:r>
                  <w:r w:rsidRPr="00081671">
                    <w:rPr>
                      <w:sz w:val="20"/>
                    </w:rPr>
                    <w:t xml:space="preserve"> for the 15-minute Settlement Interval.  Where for a combined cycle resource, </w:t>
                  </w:r>
                  <w:r w:rsidRPr="00081671">
                    <w:rPr>
                      <w:i/>
                      <w:sz w:val="20"/>
                    </w:rPr>
                    <w:t>r</w:t>
                  </w:r>
                  <w:r w:rsidRPr="00081671">
                    <w:rPr>
                      <w:sz w:val="20"/>
                    </w:rPr>
                    <w:t xml:space="preserve"> is a Combined Cycle Train.</w:t>
                  </w:r>
                </w:p>
              </w:tc>
            </w:tr>
            <w:tr w:rsidR="00A93834" w:rsidRPr="008431E4" w14:paraId="400F71ED" w14:textId="77777777" w:rsidTr="000C37DB">
              <w:trPr>
                <w:cantSplit/>
              </w:trPr>
              <w:tc>
                <w:tcPr>
                  <w:tcW w:w="1885" w:type="dxa"/>
                </w:tcPr>
                <w:p w14:paraId="12889001" w14:textId="77777777" w:rsidR="00A93834" w:rsidRPr="00081671" w:rsidRDefault="00A93834" w:rsidP="000C37DB">
                  <w:pPr>
                    <w:spacing w:after="60"/>
                    <w:rPr>
                      <w:iCs/>
                      <w:sz w:val="20"/>
                    </w:rPr>
                  </w:pPr>
                  <w:r w:rsidRPr="00081671">
                    <w:rPr>
                      <w:sz w:val="20"/>
                    </w:rPr>
                    <w:t xml:space="preserve">RESREV </w:t>
                  </w:r>
                  <w:r w:rsidRPr="00081671">
                    <w:rPr>
                      <w:i/>
                      <w:sz w:val="20"/>
                      <w:vertAlign w:val="subscript"/>
                    </w:rPr>
                    <w:t xml:space="preserve">q, r, </w:t>
                  </w:r>
                  <w:proofErr w:type="spellStart"/>
                  <w:r w:rsidRPr="00081671">
                    <w:rPr>
                      <w:i/>
                      <w:sz w:val="20"/>
                      <w:vertAlign w:val="subscript"/>
                    </w:rPr>
                    <w:t>gsc</w:t>
                  </w:r>
                  <w:proofErr w:type="spellEnd"/>
                  <w:r w:rsidRPr="00081671">
                    <w:rPr>
                      <w:i/>
                      <w:sz w:val="20"/>
                      <w:vertAlign w:val="subscript"/>
                    </w:rPr>
                    <w:t>, p, i</w:t>
                  </w:r>
                </w:p>
              </w:tc>
              <w:tc>
                <w:tcPr>
                  <w:tcW w:w="1080" w:type="dxa"/>
                </w:tcPr>
                <w:p w14:paraId="1C0938C1" w14:textId="77777777" w:rsidR="00A93834" w:rsidRPr="00081671" w:rsidRDefault="00A93834" w:rsidP="000C37DB">
                  <w:pPr>
                    <w:spacing w:after="60"/>
                    <w:rPr>
                      <w:iCs/>
                      <w:sz w:val="20"/>
                    </w:rPr>
                  </w:pPr>
                  <w:r w:rsidRPr="00081671">
                    <w:rPr>
                      <w:iCs/>
                      <w:sz w:val="20"/>
                    </w:rPr>
                    <w:t>$</w:t>
                  </w:r>
                </w:p>
              </w:tc>
              <w:tc>
                <w:tcPr>
                  <w:tcW w:w="6300" w:type="dxa"/>
                </w:tcPr>
                <w:p w14:paraId="28D2F50B" w14:textId="77777777" w:rsidR="00A93834" w:rsidRPr="00081671" w:rsidRDefault="00A93834" w:rsidP="000C37DB">
                  <w:pPr>
                    <w:spacing w:after="60"/>
                    <w:rPr>
                      <w:i/>
                      <w:iCs/>
                      <w:sz w:val="20"/>
                    </w:rPr>
                  </w:pPr>
                  <w:r w:rsidRPr="00081671">
                    <w:rPr>
                      <w:i/>
                      <w:sz w:val="20"/>
                    </w:rPr>
                    <w:t>Resource Share Revenue Settlement Payment</w:t>
                  </w:r>
                  <w:r w:rsidRPr="00081671">
                    <w:rPr>
                      <w:sz w:val="20"/>
                    </w:rPr>
                    <w:t xml:space="preserve">—The Resource share of the total payment to the entire Facility with a net metering arrangement attributed to </w:t>
                  </w:r>
                  <w:r>
                    <w:rPr>
                      <w:sz w:val="20"/>
                    </w:rPr>
                    <w:t xml:space="preserve">Generation </w:t>
                  </w:r>
                  <w:r w:rsidRPr="00081671">
                    <w:rPr>
                      <w:sz w:val="20"/>
                    </w:rPr>
                    <w:t>Resource</w:t>
                  </w:r>
                  <w:r>
                    <w:rPr>
                      <w:sz w:val="20"/>
                    </w:rPr>
                    <w:t xml:space="preserve"> MRA</w:t>
                  </w:r>
                  <w:r w:rsidRPr="00081671">
                    <w:rPr>
                      <w:sz w:val="20"/>
                    </w:rPr>
                    <w:t xml:space="preserve"> </w:t>
                  </w:r>
                  <w:r w:rsidRPr="00081671">
                    <w:rPr>
                      <w:i/>
                      <w:sz w:val="20"/>
                    </w:rPr>
                    <w:t>r</w:t>
                  </w:r>
                  <w:r w:rsidRPr="00081671">
                    <w:rPr>
                      <w:sz w:val="20"/>
                    </w:rPr>
                    <w:t xml:space="preserve"> that is part of a generation site code </w:t>
                  </w:r>
                  <w:proofErr w:type="spellStart"/>
                  <w:r w:rsidRPr="00081671">
                    <w:rPr>
                      <w:i/>
                      <w:sz w:val="20"/>
                    </w:rPr>
                    <w:t>gsc</w:t>
                  </w:r>
                  <w:proofErr w:type="spellEnd"/>
                  <w:r w:rsidRPr="00081671">
                    <w:rPr>
                      <w:sz w:val="20"/>
                    </w:rPr>
                    <w:t xml:space="preserve"> for the QSE </w:t>
                  </w:r>
                  <w:r w:rsidRPr="00081671">
                    <w:rPr>
                      <w:i/>
                      <w:sz w:val="20"/>
                    </w:rPr>
                    <w:t>q</w:t>
                  </w:r>
                  <w:r w:rsidRPr="00081671">
                    <w:rPr>
                      <w:sz w:val="20"/>
                    </w:rPr>
                    <w:t xml:space="preserve"> at Settlement Point </w:t>
                  </w:r>
                  <w:r w:rsidRPr="00081671">
                    <w:rPr>
                      <w:i/>
                      <w:sz w:val="20"/>
                    </w:rPr>
                    <w:t>p</w:t>
                  </w:r>
                  <w:r w:rsidRPr="00081671">
                    <w:rPr>
                      <w:sz w:val="20"/>
                    </w:rPr>
                    <w:t xml:space="preserve">, for the 15-minute Settlement Interval </w:t>
                  </w:r>
                  <w:r w:rsidRPr="009701A9">
                    <w:rPr>
                      <w:i/>
                      <w:sz w:val="20"/>
                    </w:rPr>
                    <w:t>i</w:t>
                  </w:r>
                  <w:r w:rsidRPr="00081671">
                    <w:rPr>
                      <w:sz w:val="20"/>
                    </w:rPr>
                    <w:t>.</w:t>
                  </w:r>
                </w:p>
              </w:tc>
            </w:tr>
            <w:tr w:rsidR="00A93834" w:rsidRPr="008431E4" w14:paraId="188B2CFB" w14:textId="77777777" w:rsidTr="000C37DB">
              <w:trPr>
                <w:cantSplit/>
              </w:trPr>
              <w:tc>
                <w:tcPr>
                  <w:tcW w:w="1885" w:type="dxa"/>
                </w:tcPr>
                <w:p w14:paraId="2B925D27" w14:textId="77777777" w:rsidR="00A93834" w:rsidRPr="00081671" w:rsidRDefault="00A93834" w:rsidP="000C37DB">
                  <w:pPr>
                    <w:spacing w:after="60"/>
                    <w:rPr>
                      <w:sz w:val="20"/>
                    </w:rPr>
                  </w:pPr>
                  <w:r w:rsidRPr="00081671">
                    <w:rPr>
                      <w:sz w:val="20"/>
                    </w:rPr>
                    <w:t>EMREAMT</w:t>
                  </w:r>
                  <w:r w:rsidRPr="00081671">
                    <w:rPr>
                      <w:sz w:val="20"/>
                      <w:lang w:val="pt-BR"/>
                    </w:rPr>
                    <w:t xml:space="preserve"> </w:t>
                  </w:r>
                  <w:r w:rsidRPr="00081671">
                    <w:rPr>
                      <w:i/>
                      <w:sz w:val="20"/>
                      <w:vertAlign w:val="subscript"/>
                      <w:lang w:val="pt-BR"/>
                    </w:rPr>
                    <w:t>q, r, p, i</w:t>
                  </w:r>
                </w:p>
              </w:tc>
              <w:tc>
                <w:tcPr>
                  <w:tcW w:w="1080" w:type="dxa"/>
                </w:tcPr>
                <w:p w14:paraId="290C62A8" w14:textId="77777777" w:rsidR="00A93834" w:rsidRPr="00081671" w:rsidRDefault="00A93834" w:rsidP="000C37DB">
                  <w:pPr>
                    <w:spacing w:after="60"/>
                    <w:rPr>
                      <w:iCs/>
                      <w:sz w:val="20"/>
                    </w:rPr>
                  </w:pPr>
                  <w:r w:rsidRPr="00081671">
                    <w:rPr>
                      <w:iCs/>
                      <w:sz w:val="20"/>
                    </w:rPr>
                    <w:t>$</w:t>
                  </w:r>
                </w:p>
              </w:tc>
              <w:tc>
                <w:tcPr>
                  <w:tcW w:w="6300" w:type="dxa"/>
                </w:tcPr>
                <w:p w14:paraId="5B31976E" w14:textId="77777777" w:rsidR="00A93834" w:rsidRPr="00081671" w:rsidRDefault="00A93834" w:rsidP="000C37DB">
                  <w:pPr>
                    <w:spacing w:after="60"/>
                    <w:rPr>
                      <w:i/>
                      <w:sz w:val="20"/>
                    </w:rPr>
                  </w:pPr>
                  <w:r w:rsidRPr="00081671">
                    <w:rPr>
                      <w:i/>
                      <w:sz w:val="20"/>
                    </w:rPr>
                    <w:t>Emergency Energy Amount per QSE per Settlement Point per unit per interval—</w:t>
                  </w:r>
                  <w:r w:rsidRPr="00081671">
                    <w:rPr>
                      <w:sz w:val="20"/>
                    </w:rPr>
                    <w:t xml:space="preserve">The payment to QSE </w:t>
                  </w:r>
                  <w:r w:rsidRPr="009701A9">
                    <w:rPr>
                      <w:i/>
                      <w:sz w:val="20"/>
                    </w:rPr>
                    <w:t>q</w:t>
                  </w:r>
                  <w:r w:rsidRPr="00081671">
                    <w:rPr>
                      <w:sz w:val="20"/>
                    </w:rPr>
                    <w:t xml:space="preserve"> </w:t>
                  </w:r>
                  <w:r>
                    <w:rPr>
                      <w:sz w:val="20"/>
                    </w:rPr>
                    <w:t xml:space="preserve">as additional compensation </w:t>
                  </w:r>
                  <w:r w:rsidRPr="00081671">
                    <w:rPr>
                      <w:sz w:val="20"/>
                    </w:rPr>
                    <w:t xml:space="preserve">for the additional energy </w:t>
                  </w:r>
                  <w:r>
                    <w:rPr>
                      <w:sz w:val="20"/>
                    </w:rPr>
                    <w:t xml:space="preserve">or Ancillary Services </w:t>
                  </w:r>
                  <w:r w:rsidRPr="00081671">
                    <w:rPr>
                      <w:sz w:val="20"/>
                    </w:rPr>
                    <w:t xml:space="preserve">produced </w:t>
                  </w:r>
                  <w:r>
                    <w:rPr>
                      <w:sz w:val="20"/>
                    </w:rPr>
                    <w:t xml:space="preserve">or consumed </w:t>
                  </w:r>
                  <w:r w:rsidRPr="00081671">
                    <w:rPr>
                      <w:sz w:val="20"/>
                    </w:rPr>
                    <w:t xml:space="preserve">by </w:t>
                  </w:r>
                  <w:r>
                    <w:rPr>
                      <w:sz w:val="20"/>
                    </w:rPr>
                    <w:t>Resource MRA</w:t>
                  </w:r>
                  <w:r w:rsidRPr="00081671">
                    <w:rPr>
                      <w:sz w:val="20"/>
                    </w:rPr>
                    <w:t xml:space="preserve"> </w:t>
                  </w:r>
                  <w:r w:rsidRPr="009701A9">
                    <w:rPr>
                      <w:i/>
                      <w:sz w:val="20"/>
                    </w:rPr>
                    <w:t>r</w:t>
                  </w:r>
                  <w:r w:rsidRPr="00081671">
                    <w:rPr>
                      <w:sz w:val="20"/>
                    </w:rPr>
                    <w:t xml:space="preserve"> at Resource Node </w:t>
                  </w:r>
                  <w:r w:rsidRPr="009701A9">
                    <w:rPr>
                      <w:i/>
                      <w:sz w:val="20"/>
                    </w:rPr>
                    <w:t>p</w:t>
                  </w:r>
                  <w:r w:rsidRPr="00081671">
                    <w:rPr>
                      <w:sz w:val="20"/>
                    </w:rPr>
                    <w:t xml:space="preserve"> in Real-Time during the Emergency Condition, for the 15-minute Settlement Interval </w:t>
                  </w:r>
                  <w:r w:rsidRPr="009701A9">
                    <w:rPr>
                      <w:i/>
                      <w:sz w:val="20"/>
                    </w:rPr>
                    <w:t>i</w:t>
                  </w:r>
                  <w:r w:rsidRPr="00081671">
                    <w:rPr>
                      <w:sz w:val="20"/>
                    </w:rPr>
                    <w:t>.  Payment for emergency energy is made to the Combined Cycle Train.</w:t>
                  </w:r>
                </w:p>
              </w:tc>
            </w:tr>
            <w:tr w:rsidR="00A93834" w:rsidRPr="008431E4" w14:paraId="10AEB93F" w14:textId="77777777" w:rsidTr="000C37DB">
              <w:trPr>
                <w:cantSplit/>
              </w:trPr>
              <w:tc>
                <w:tcPr>
                  <w:tcW w:w="1885" w:type="dxa"/>
                </w:tcPr>
                <w:p w14:paraId="2E4960BE" w14:textId="77777777" w:rsidR="00A93834" w:rsidRPr="00081671" w:rsidRDefault="00A93834" w:rsidP="000C37DB">
                  <w:pPr>
                    <w:spacing w:after="60"/>
                    <w:rPr>
                      <w:bCs/>
                      <w:sz w:val="20"/>
                      <w:lang w:val="pt-BR"/>
                    </w:rPr>
                  </w:pPr>
                  <w:r w:rsidRPr="00081671">
                    <w:rPr>
                      <w:bCs/>
                      <w:sz w:val="20"/>
                      <w:lang w:val="pt-BR"/>
                    </w:rPr>
                    <w:t>VPRICE</w:t>
                  </w:r>
                  <w:r w:rsidRPr="00081671">
                    <w:rPr>
                      <w:i/>
                      <w:iCs/>
                      <w:sz w:val="20"/>
                      <w:vertAlign w:val="subscript"/>
                    </w:rPr>
                    <w:t xml:space="preserve"> q, r</w:t>
                  </w:r>
                </w:p>
              </w:tc>
              <w:tc>
                <w:tcPr>
                  <w:tcW w:w="1080" w:type="dxa"/>
                </w:tcPr>
                <w:p w14:paraId="50111E68" w14:textId="77777777" w:rsidR="00A93834" w:rsidRPr="00081671" w:rsidRDefault="00A93834" w:rsidP="000C37DB">
                  <w:pPr>
                    <w:spacing w:after="60"/>
                    <w:rPr>
                      <w:iCs/>
                      <w:sz w:val="20"/>
                    </w:rPr>
                  </w:pPr>
                  <w:r w:rsidRPr="00081671">
                    <w:rPr>
                      <w:iCs/>
                      <w:sz w:val="20"/>
                    </w:rPr>
                    <w:t>$/MWh</w:t>
                  </w:r>
                </w:p>
              </w:tc>
              <w:tc>
                <w:tcPr>
                  <w:tcW w:w="6300" w:type="dxa"/>
                </w:tcPr>
                <w:p w14:paraId="3BC85D43" w14:textId="77777777" w:rsidR="00A93834" w:rsidRPr="00081671" w:rsidRDefault="00A93834" w:rsidP="000C37DB">
                  <w:pPr>
                    <w:spacing w:after="60"/>
                    <w:rPr>
                      <w:i/>
                      <w:iCs/>
                      <w:sz w:val="20"/>
                    </w:rPr>
                  </w:pPr>
                  <w:r w:rsidRPr="00081671">
                    <w:rPr>
                      <w:i/>
                      <w:iCs/>
                      <w:sz w:val="20"/>
                    </w:rPr>
                    <w:t>Must-Run Alternative Variable Price per QSE per Resource</w:t>
                  </w:r>
                  <w:r w:rsidRPr="00081671">
                    <w:rPr>
                      <w:iCs/>
                      <w:sz w:val="20"/>
                    </w:rPr>
                    <w:t xml:space="preserve">—The variable price for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xml:space="preserve">, as specified in the MRA Agreement.  Where for a Combined Cycle Train, the Resource </w:t>
                  </w:r>
                  <w:r w:rsidRPr="00081671">
                    <w:rPr>
                      <w:i/>
                      <w:iCs/>
                      <w:sz w:val="20"/>
                    </w:rPr>
                    <w:t xml:space="preserve">r </w:t>
                  </w:r>
                  <w:r w:rsidRPr="00081671">
                    <w:rPr>
                      <w:iCs/>
                      <w:sz w:val="20"/>
                    </w:rPr>
                    <w:t>is the Combined Cycle Train.</w:t>
                  </w:r>
                </w:p>
              </w:tc>
            </w:tr>
            <w:tr w:rsidR="00A93834" w:rsidRPr="008431E4" w14:paraId="3E84A5A9" w14:textId="77777777" w:rsidTr="000C37DB">
              <w:trPr>
                <w:cantSplit/>
              </w:trPr>
              <w:tc>
                <w:tcPr>
                  <w:tcW w:w="1885" w:type="dxa"/>
                </w:tcPr>
                <w:p w14:paraId="1A055A90" w14:textId="77777777" w:rsidR="00A93834" w:rsidRPr="00081671" w:rsidRDefault="00A93834" w:rsidP="000C37DB">
                  <w:pPr>
                    <w:spacing w:after="60"/>
                    <w:rPr>
                      <w:iCs/>
                      <w:sz w:val="20"/>
                    </w:rPr>
                  </w:pPr>
                  <w:r w:rsidRPr="00081671">
                    <w:rPr>
                      <w:iCs/>
                      <w:sz w:val="20"/>
                    </w:rPr>
                    <w:t xml:space="preserve">MRAPHR </w:t>
                  </w:r>
                  <w:r w:rsidRPr="00081671">
                    <w:rPr>
                      <w:i/>
                      <w:iCs/>
                      <w:sz w:val="20"/>
                      <w:vertAlign w:val="subscript"/>
                    </w:rPr>
                    <w:t>q, r</w:t>
                  </w:r>
                </w:p>
              </w:tc>
              <w:tc>
                <w:tcPr>
                  <w:tcW w:w="1080" w:type="dxa"/>
                </w:tcPr>
                <w:p w14:paraId="5A701463" w14:textId="77777777" w:rsidR="00A93834" w:rsidRPr="00081671" w:rsidRDefault="00A93834" w:rsidP="000C37DB">
                  <w:pPr>
                    <w:spacing w:after="60"/>
                    <w:rPr>
                      <w:iCs/>
                      <w:sz w:val="20"/>
                    </w:rPr>
                  </w:pPr>
                  <w:r w:rsidRPr="00081671">
                    <w:rPr>
                      <w:iCs/>
                      <w:sz w:val="20"/>
                    </w:rPr>
                    <w:t>MMBtu /MWh</w:t>
                  </w:r>
                </w:p>
              </w:tc>
              <w:tc>
                <w:tcPr>
                  <w:tcW w:w="6300" w:type="dxa"/>
                </w:tcPr>
                <w:p w14:paraId="18CAFE26" w14:textId="77777777" w:rsidR="00A93834" w:rsidRPr="00081671" w:rsidRDefault="00A93834" w:rsidP="000C37DB">
                  <w:pPr>
                    <w:spacing w:after="60"/>
                    <w:rPr>
                      <w:i/>
                      <w:iCs/>
                      <w:sz w:val="20"/>
                    </w:rPr>
                  </w:pPr>
                  <w:r w:rsidRPr="00081671">
                    <w:rPr>
                      <w:i/>
                      <w:iCs/>
                      <w:sz w:val="20"/>
                    </w:rPr>
                    <w:t xml:space="preserve">Must-Run Alternative Proxy Heat Rate per QSE per Resource – A proxy heat rate value for </w:t>
                  </w:r>
                  <w:r>
                    <w:rPr>
                      <w:iCs/>
                      <w:sz w:val="20"/>
                    </w:rPr>
                    <w:t>MRA</w:t>
                  </w:r>
                  <w:r w:rsidRPr="00081671">
                    <w:rPr>
                      <w:iCs/>
                      <w:sz w:val="20"/>
                    </w:rPr>
                    <w:t xml:space="preserve"> </w:t>
                  </w:r>
                  <w:r w:rsidRPr="00081671">
                    <w:rPr>
                      <w:i/>
                      <w:iCs/>
                      <w:sz w:val="20"/>
                    </w:rPr>
                    <w:t>r</w:t>
                  </w:r>
                  <w:r w:rsidRPr="00081671">
                    <w:rPr>
                      <w:iCs/>
                      <w:sz w:val="20"/>
                    </w:rPr>
                    <w:t xml:space="preserve"> represented by QSE </w:t>
                  </w:r>
                  <w:r w:rsidRPr="00081671">
                    <w:rPr>
                      <w:i/>
                      <w:iCs/>
                      <w:sz w:val="20"/>
                    </w:rPr>
                    <w:t xml:space="preserve">q, as </w:t>
                  </w:r>
                  <w:r w:rsidRPr="00081671">
                    <w:rPr>
                      <w:iCs/>
                      <w:sz w:val="20"/>
                    </w:rPr>
                    <w:t xml:space="preserve">specified in the MRA Agreement.  Where for a Combined Cycle Train, the Resource </w:t>
                  </w:r>
                  <w:r w:rsidRPr="00081671">
                    <w:rPr>
                      <w:i/>
                      <w:iCs/>
                      <w:sz w:val="20"/>
                    </w:rPr>
                    <w:t xml:space="preserve">r </w:t>
                  </w:r>
                  <w:r w:rsidRPr="00081671">
                    <w:rPr>
                      <w:iCs/>
                      <w:sz w:val="20"/>
                    </w:rPr>
                    <w:t>is the Combined Cycle Train.</w:t>
                  </w:r>
                </w:p>
              </w:tc>
            </w:tr>
            <w:tr w:rsidR="00A93834" w:rsidRPr="008431E4" w14:paraId="676F1ACE" w14:textId="77777777" w:rsidTr="000C37DB">
              <w:trPr>
                <w:cantSplit/>
              </w:trPr>
              <w:tc>
                <w:tcPr>
                  <w:tcW w:w="1885" w:type="dxa"/>
                </w:tcPr>
                <w:p w14:paraId="01D42488" w14:textId="77777777" w:rsidR="00A93834" w:rsidRPr="00081671" w:rsidRDefault="00A93834" w:rsidP="000C37DB">
                  <w:pPr>
                    <w:spacing w:after="60"/>
                    <w:rPr>
                      <w:bCs/>
                      <w:color w:val="000000"/>
                      <w:sz w:val="20"/>
                      <w:lang w:val="pt-BR"/>
                    </w:rPr>
                  </w:pPr>
                  <w:r w:rsidRPr="00081671">
                    <w:rPr>
                      <w:bCs/>
                      <w:color w:val="000000"/>
                      <w:sz w:val="20"/>
                      <w:lang w:val="pt-BR"/>
                    </w:rPr>
                    <w:lastRenderedPageBreak/>
                    <w:t>MRACRTREV</w:t>
                  </w:r>
                  <w:r w:rsidRPr="00081671">
                    <w:rPr>
                      <w:bCs/>
                      <w:sz w:val="20"/>
                      <w:lang w:val="pt-BR"/>
                    </w:rPr>
                    <w:t xml:space="preserve"> </w:t>
                  </w:r>
                  <w:r w:rsidRPr="00081671">
                    <w:rPr>
                      <w:bCs/>
                      <w:i/>
                      <w:sz w:val="20"/>
                      <w:vertAlign w:val="subscript"/>
                      <w:lang w:val="pt-BR"/>
                    </w:rPr>
                    <w:t>q</w:t>
                  </w:r>
                  <w:r w:rsidRPr="005A6FD5">
                    <w:rPr>
                      <w:bCs/>
                      <w:i/>
                      <w:sz w:val="20"/>
                      <w:vertAlign w:val="subscript"/>
                      <w:lang w:val="pt-BR"/>
                    </w:rPr>
                    <w:t>, r, h</w:t>
                  </w:r>
                </w:p>
              </w:tc>
              <w:tc>
                <w:tcPr>
                  <w:tcW w:w="1080" w:type="dxa"/>
                </w:tcPr>
                <w:p w14:paraId="428A2A9B" w14:textId="77777777" w:rsidR="00A93834" w:rsidRPr="00081671" w:rsidRDefault="00A93834" w:rsidP="000C37DB">
                  <w:pPr>
                    <w:spacing w:after="60"/>
                    <w:rPr>
                      <w:iCs/>
                      <w:sz w:val="20"/>
                    </w:rPr>
                  </w:pPr>
                  <w:r w:rsidRPr="00081671">
                    <w:rPr>
                      <w:iCs/>
                      <w:sz w:val="20"/>
                    </w:rPr>
                    <w:t>$</w:t>
                  </w:r>
                </w:p>
              </w:tc>
              <w:tc>
                <w:tcPr>
                  <w:tcW w:w="6300" w:type="dxa"/>
                </w:tcPr>
                <w:p w14:paraId="499154CD" w14:textId="77777777" w:rsidR="00A93834" w:rsidRPr="00081671" w:rsidRDefault="00A93834" w:rsidP="000C37DB">
                  <w:pPr>
                    <w:spacing w:after="60"/>
                    <w:rPr>
                      <w:i/>
                      <w:iCs/>
                      <w:sz w:val="20"/>
                    </w:rPr>
                  </w:pPr>
                  <w:r w:rsidRPr="00081671">
                    <w:rPr>
                      <w:i/>
                      <w:iCs/>
                      <w:sz w:val="20"/>
                    </w:rPr>
                    <w:t xml:space="preserve">Must-Run Alternative Calculated Real-Time Revenues per QSE per Resource </w:t>
                  </w:r>
                  <w:r w:rsidRPr="00081671">
                    <w:rPr>
                      <w:iCs/>
                      <w:sz w:val="20"/>
                    </w:rPr>
                    <w:t xml:space="preserve">—The calculated variable revenue to QSE </w:t>
                  </w:r>
                  <w:r w:rsidRPr="00081671">
                    <w:rPr>
                      <w:i/>
                      <w:iCs/>
                      <w:sz w:val="20"/>
                    </w:rPr>
                    <w:t>q</w:t>
                  </w:r>
                  <w:r w:rsidRPr="00081671">
                    <w:rPr>
                      <w:iCs/>
                      <w:sz w:val="20"/>
                    </w:rPr>
                    <w:t xml:space="preserve"> for </w:t>
                  </w:r>
                  <w:r>
                    <w:rPr>
                      <w:iCs/>
                      <w:sz w:val="20"/>
                    </w:rPr>
                    <w:t>MRA</w:t>
                  </w:r>
                  <w:r w:rsidRPr="00081671">
                    <w:rPr>
                      <w:iCs/>
                      <w:sz w:val="20"/>
                    </w:rPr>
                    <w:t xml:space="preserve"> </w:t>
                  </w:r>
                  <w:r w:rsidRPr="00081671">
                    <w:rPr>
                      <w:i/>
                      <w:iCs/>
                      <w:sz w:val="20"/>
                    </w:rPr>
                    <w:t>r</w:t>
                  </w:r>
                  <w:r w:rsidRPr="00081671">
                    <w:rPr>
                      <w:iCs/>
                      <w:sz w:val="20"/>
                    </w:rPr>
                    <w:t>, for the hour.</w:t>
                  </w:r>
                </w:p>
              </w:tc>
            </w:tr>
            <w:tr w:rsidR="00A93834" w:rsidRPr="008431E4" w14:paraId="43B23026" w14:textId="77777777" w:rsidTr="000C37DB">
              <w:trPr>
                <w:cantSplit/>
              </w:trPr>
              <w:tc>
                <w:tcPr>
                  <w:tcW w:w="1885" w:type="dxa"/>
                </w:tcPr>
                <w:p w14:paraId="2C6444FA" w14:textId="77777777" w:rsidR="00A93834" w:rsidRPr="00081671" w:rsidRDefault="00A93834" w:rsidP="000C37DB">
                  <w:pPr>
                    <w:spacing w:after="60"/>
                    <w:rPr>
                      <w:iCs/>
                      <w:sz w:val="20"/>
                    </w:rPr>
                  </w:pPr>
                  <w:r w:rsidRPr="00081671">
                    <w:rPr>
                      <w:iCs/>
                      <w:sz w:val="20"/>
                    </w:rPr>
                    <w:t xml:space="preserve">RTVQ </w:t>
                  </w:r>
                  <w:r w:rsidRPr="00081671">
                    <w:rPr>
                      <w:i/>
                      <w:iCs/>
                      <w:sz w:val="20"/>
                      <w:vertAlign w:val="subscript"/>
                    </w:rPr>
                    <w:t>q, r, i,</w:t>
                  </w:r>
                </w:p>
              </w:tc>
              <w:tc>
                <w:tcPr>
                  <w:tcW w:w="1080" w:type="dxa"/>
                </w:tcPr>
                <w:p w14:paraId="1DB6F321" w14:textId="77777777" w:rsidR="00A93834" w:rsidRPr="00081671" w:rsidRDefault="00A93834" w:rsidP="000C37DB">
                  <w:pPr>
                    <w:spacing w:after="60"/>
                    <w:rPr>
                      <w:iCs/>
                      <w:sz w:val="20"/>
                    </w:rPr>
                  </w:pPr>
                  <w:r w:rsidRPr="00081671">
                    <w:rPr>
                      <w:iCs/>
                      <w:sz w:val="20"/>
                    </w:rPr>
                    <w:t>MWh</w:t>
                  </w:r>
                </w:p>
              </w:tc>
              <w:tc>
                <w:tcPr>
                  <w:tcW w:w="6300" w:type="dxa"/>
                </w:tcPr>
                <w:p w14:paraId="0E99F755" w14:textId="77777777" w:rsidR="00A93834" w:rsidRPr="00081671" w:rsidRDefault="00A93834" w:rsidP="000C37DB">
                  <w:pPr>
                    <w:spacing w:after="60"/>
                    <w:rPr>
                      <w:i/>
                      <w:iCs/>
                      <w:sz w:val="20"/>
                    </w:rPr>
                  </w:pPr>
                  <w:r w:rsidRPr="00081671">
                    <w:rPr>
                      <w:i/>
                      <w:iCs/>
                      <w:sz w:val="20"/>
                    </w:rPr>
                    <w:t xml:space="preserve">Real-Time Variable Quantity per QSE per Resource by Settlement Interval </w:t>
                  </w:r>
                  <w:r w:rsidRPr="00081671">
                    <w:rPr>
                      <w:iCs/>
                      <w:sz w:val="20"/>
                    </w:rPr>
                    <w:t xml:space="preserve">— The Real-Time variable quantity for </w:t>
                  </w:r>
                  <w:r>
                    <w:rPr>
                      <w:iCs/>
                      <w:sz w:val="20"/>
                    </w:rPr>
                    <w:t>MRA</w:t>
                  </w:r>
                  <w:r w:rsidRPr="00081671">
                    <w:rPr>
                      <w:i/>
                      <w:iCs/>
                      <w:sz w:val="20"/>
                    </w:rPr>
                    <w:t xml:space="preserve"> r</w:t>
                  </w:r>
                  <w:r w:rsidRPr="00081671">
                    <w:rPr>
                      <w:iCs/>
                      <w:sz w:val="20"/>
                    </w:rPr>
                    <w:t xml:space="preserve"> represented by QSE </w:t>
                  </w:r>
                  <w:r w:rsidRPr="00081671">
                    <w:rPr>
                      <w:i/>
                      <w:iCs/>
                      <w:sz w:val="20"/>
                    </w:rPr>
                    <w:t>q</w:t>
                  </w:r>
                  <w:r w:rsidRPr="00081671">
                    <w:rPr>
                      <w:iCs/>
                      <w:sz w:val="20"/>
                    </w:rPr>
                    <w:t xml:space="preserve">, for the 15-minute Settlement Interval </w:t>
                  </w:r>
                  <w:r w:rsidRPr="00081671">
                    <w:rPr>
                      <w:i/>
                      <w:iCs/>
                      <w:sz w:val="20"/>
                    </w:rPr>
                    <w:t>i</w:t>
                  </w:r>
                  <w:r w:rsidRPr="00081671">
                    <w:rPr>
                      <w:iCs/>
                      <w:sz w:val="20"/>
                    </w:rPr>
                    <w:t xml:space="preserve">. </w:t>
                  </w:r>
                </w:p>
              </w:tc>
            </w:tr>
            <w:tr w:rsidR="00A93834" w:rsidRPr="008431E4" w14:paraId="5D51289B" w14:textId="77777777" w:rsidTr="000C37DB">
              <w:trPr>
                <w:cantSplit/>
              </w:trPr>
              <w:tc>
                <w:tcPr>
                  <w:tcW w:w="1885" w:type="dxa"/>
                </w:tcPr>
                <w:p w14:paraId="25EE0B75" w14:textId="77777777" w:rsidR="00A93834" w:rsidRPr="00081671" w:rsidRDefault="00A93834" w:rsidP="000C37DB">
                  <w:pPr>
                    <w:spacing w:after="60"/>
                    <w:rPr>
                      <w:iCs/>
                      <w:sz w:val="20"/>
                    </w:rPr>
                  </w:pPr>
                  <w:r w:rsidRPr="00081671">
                    <w:rPr>
                      <w:color w:val="000000"/>
                      <w:sz w:val="20"/>
                    </w:rPr>
                    <w:t xml:space="preserve">RTMG </w:t>
                  </w:r>
                  <w:r w:rsidRPr="00081671">
                    <w:rPr>
                      <w:i/>
                      <w:color w:val="000000"/>
                      <w:sz w:val="20"/>
                      <w:vertAlign w:val="subscript"/>
                    </w:rPr>
                    <w:t>q, r, p, i</w:t>
                  </w:r>
                </w:p>
              </w:tc>
              <w:tc>
                <w:tcPr>
                  <w:tcW w:w="1080" w:type="dxa"/>
                </w:tcPr>
                <w:p w14:paraId="383A3F54" w14:textId="77777777" w:rsidR="00A93834" w:rsidRPr="00081671" w:rsidRDefault="00A93834" w:rsidP="000C37DB">
                  <w:pPr>
                    <w:spacing w:after="60"/>
                    <w:rPr>
                      <w:iCs/>
                      <w:sz w:val="20"/>
                    </w:rPr>
                  </w:pPr>
                  <w:r w:rsidRPr="00081671">
                    <w:rPr>
                      <w:iCs/>
                      <w:sz w:val="20"/>
                    </w:rPr>
                    <w:t>MWh</w:t>
                  </w:r>
                </w:p>
              </w:tc>
              <w:tc>
                <w:tcPr>
                  <w:tcW w:w="6300" w:type="dxa"/>
                </w:tcPr>
                <w:p w14:paraId="2D9C395B" w14:textId="77777777" w:rsidR="00A93834" w:rsidRPr="00081671" w:rsidRDefault="00A93834" w:rsidP="000C37DB">
                  <w:pPr>
                    <w:spacing w:after="60"/>
                    <w:rPr>
                      <w:i/>
                      <w:iCs/>
                      <w:sz w:val="20"/>
                    </w:rPr>
                  </w:pPr>
                  <w:r w:rsidRPr="00081671">
                    <w:rPr>
                      <w:i/>
                      <w:color w:val="000000"/>
                      <w:sz w:val="20"/>
                    </w:rPr>
                    <w:t>Real-Time Metered Generation per QSE per Settlement Point per Generation Resource</w:t>
                  </w:r>
                  <w:r>
                    <w:rPr>
                      <w:color w:val="000000"/>
                      <w:sz w:val="20"/>
                    </w:rPr>
                    <w:t>—The metered generation</w:t>
                  </w:r>
                  <w:r w:rsidRPr="00081671">
                    <w:rPr>
                      <w:color w:val="000000"/>
                      <w:sz w:val="20"/>
                    </w:rPr>
                    <w:t xml:space="preserve"> of Resource </w:t>
                  </w:r>
                  <w:proofErr w:type="spellStart"/>
                  <w:r w:rsidRPr="00081671">
                    <w:rPr>
                      <w:i/>
                      <w:color w:val="000000"/>
                      <w:sz w:val="20"/>
                    </w:rPr>
                    <w:t>r</w:t>
                  </w:r>
                  <w:r w:rsidRPr="00081671">
                    <w:rPr>
                      <w:color w:val="000000"/>
                      <w:sz w:val="20"/>
                    </w:rPr>
                    <w:t xml:space="preserve"> at</w:t>
                  </w:r>
                  <w:proofErr w:type="spellEnd"/>
                  <w:r w:rsidRPr="00081671">
                    <w:rPr>
                      <w:color w:val="000000"/>
                      <w:sz w:val="20"/>
                    </w:rPr>
                    <w:t xml:space="preserve"> Resource Node </w:t>
                  </w:r>
                  <w:r w:rsidRPr="00081671">
                    <w:rPr>
                      <w:i/>
                      <w:color w:val="000000"/>
                      <w:sz w:val="20"/>
                    </w:rPr>
                    <w:t>p</w:t>
                  </w:r>
                  <w:r w:rsidRPr="00081671">
                    <w:rPr>
                      <w:color w:val="000000"/>
                      <w:sz w:val="20"/>
                    </w:rPr>
                    <w:t xml:space="preserve"> represented by QSE </w:t>
                  </w:r>
                  <w:r w:rsidRPr="00081671">
                    <w:rPr>
                      <w:i/>
                      <w:color w:val="000000"/>
                      <w:sz w:val="20"/>
                    </w:rPr>
                    <w:t>q</w:t>
                  </w:r>
                  <w:r w:rsidRPr="00081671">
                    <w:rPr>
                      <w:color w:val="000000"/>
                      <w:sz w:val="20"/>
                    </w:rPr>
                    <w:t xml:space="preserve"> in Real-Time for the 15-minute Settlement Interval</w:t>
                  </w:r>
                  <w:r>
                    <w:rPr>
                      <w:color w:val="000000"/>
                      <w:sz w:val="20"/>
                    </w:rPr>
                    <w:t xml:space="preserve"> </w:t>
                  </w:r>
                  <w:r w:rsidRPr="00330317">
                    <w:rPr>
                      <w:i/>
                      <w:color w:val="000000"/>
                      <w:sz w:val="20"/>
                    </w:rPr>
                    <w:t>i</w:t>
                  </w:r>
                  <w:r w:rsidRPr="00081671">
                    <w:rPr>
                      <w:color w:val="000000"/>
                      <w:sz w:val="20"/>
                    </w:rPr>
                    <w:t xml:space="preserve">.  Where for a Combined Cycle Train, the Resource </w:t>
                  </w:r>
                  <w:r w:rsidRPr="00081671">
                    <w:rPr>
                      <w:i/>
                      <w:color w:val="000000"/>
                      <w:sz w:val="20"/>
                    </w:rPr>
                    <w:t xml:space="preserve">r </w:t>
                  </w:r>
                  <w:r w:rsidRPr="00081671">
                    <w:rPr>
                      <w:color w:val="000000"/>
                      <w:sz w:val="20"/>
                    </w:rPr>
                    <w:t xml:space="preserve">is the Combined Cycle Train.  </w:t>
                  </w:r>
                </w:p>
              </w:tc>
            </w:tr>
            <w:tr w:rsidR="00A93834" w:rsidRPr="008431E4" w14:paraId="048943B8" w14:textId="77777777" w:rsidTr="000C37DB">
              <w:trPr>
                <w:cantSplit/>
              </w:trPr>
              <w:tc>
                <w:tcPr>
                  <w:tcW w:w="1885" w:type="dxa"/>
                </w:tcPr>
                <w:p w14:paraId="0D8FA644" w14:textId="77777777" w:rsidR="00A93834" w:rsidRPr="00081671" w:rsidRDefault="00A93834" w:rsidP="000C37DB">
                  <w:pPr>
                    <w:spacing w:after="60"/>
                    <w:rPr>
                      <w:iCs/>
                      <w:sz w:val="20"/>
                    </w:rPr>
                  </w:pPr>
                  <w:r w:rsidRPr="00081671">
                    <w:rPr>
                      <w:iCs/>
                      <w:sz w:val="20"/>
                    </w:rPr>
                    <w:t>MRACEFA</w:t>
                  </w:r>
                  <w:r w:rsidRPr="00081671">
                    <w:rPr>
                      <w:iCs/>
                      <w:sz w:val="20"/>
                      <w:vertAlign w:val="subscript"/>
                    </w:rPr>
                    <w:t xml:space="preserve"> </w:t>
                  </w:r>
                  <w:r w:rsidRPr="00081671">
                    <w:rPr>
                      <w:i/>
                      <w:iCs/>
                      <w:sz w:val="20"/>
                      <w:vertAlign w:val="subscript"/>
                    </w:rPr>
                    <w:t>q, r</w:t>
                  </w:r>
                </w:p>
              </w:tc>
              <w:tc>
                <w:tcPr>
                  <w:tcW w:w="1080" w:type="dxa"/>
                </w:tcPr>
                <w:p w14:paraId="5AEA3E04" w14:textId="77777777" w:rsidR="00A93834" w:rsidRPr="00081671" w:rsidRDefault="00A93834" w:rsidP="000C37DB">
                  <w:pPr>
                    <w:spacing w:after="60"/>
                    <w:rPr>
                      <w:iCs/>
                      <w:sz w:val="20"/>
                    </w:rPr>
                  </w:pPr>
                  <w:r w:rsidRPr="00081671">
                    <w:rPr>
                      <w:iCs/>
                      <w:sz w:val="20"/>
                    </w:rPr>
                    <w:t>$/MMBtu</w:t>
                  </w:r>
                </w:p>
              </w:tc>
              <w:tc>
                <w:tcPr>
                  <w:tcW w:w="6300" w:type="dxa"/>
                </w:tcPr>
                <w:p w14:paraId="675A0BF2" w14:textId="77777777" w:rsidR="00A93834" w:rsidRPr="00081671" w:rsidRDefault="00A93834" w:rsidP="000C37DB">
                  <w:pPr>
                    <w:spacing w:after="60"/>
                    <w:rPr>
                      <w:iCs/>
                      <w:sz w:val="20"/>
                    </w:rPr>
                  </w:pPr>
                  <w:r w:rsidRPr="00081671">
                    <w:rPr>
                      <w:i/>
                      <w:iCs/>
                      <w:sz w:val="20"/>
                    </w:rPr>
                    <w:t>Must-Run Alternative Contractual Estimated Fuel Adder</w:t>
                  </w:r>
                  <w:r w:rsidRPr="00081671">
                    <w:rPr>
                      <w:iCs/>
                      <w:sz w:val="20"/>
                    </w:rPr>
                    <w:t xml:space="preserve">—The Estimated Fuel Adder that is contractually agreed upon in Section 22, </w:t>
                  </w:r>
                  <w:r w:rsidRPr="00420C34">
                    <w:rPr>
                      <w:sz w:val="20"/>
                    </w:rPr>
                    <w:t xml:space="preserve">Attachment </w:t>
                  </w:r>
                  <w:r>
                    <w:rPr>
                      <w:sz w:val="20"/>
                    </w:rPr>
                    <w:t>N</w:t>
                  </w:r>
                  <w:r w:rsidRPr="00420C34">
                    <w:rPr>
                      <w:sz w:val="20"/>
                    </w:rPr>
                    <w:t>, Standard Form Must-Run Alternative Agreement</w:t>
                  </w:r>
                  <w:r w:rsidRPr="00081671">
                    <w:rPr>
                      <w:iCs/>
                      <w:sz w:val="20"/>
                    </w:rPr>
                    <w:t xml:space="preserve">.  Where for a Combined Cycle Train, the Generation Resource </w:t>
                  </w:r>
                  <w:r w:rsidRPr="00081671">
                    <w:rPr>
                      <w:i/>
                      <w:iCs/>
                      <w:sz w:val="20"/>
                    </w:rPr>
                    <w:t xml:space="preserve">r </w:t>
                  </w:r>
                  <w:r w:rsidRPr="00081671">
                    <w:rPr>
                      <w:iCs/>
                      <w:sz w:val="20"/>
                    </w:rPr>
                    <w:t xml:space="preserve">is the Combined Cycle Train.  </w:t>
                  </w:r>
                </w:p>
              </w:tc>
            </w:tr>
            <w:tr w:rsidR="00A93834" w:rsidRPr="008431E4" w14:paraId="062BE725" w14:textId="77777777" w:rsidTr="000C37DB">
              <w:trPr>
                <w:cantSplit/>
              </w:trPr>
              <w:tc>
                <w:tcPr>
                  <w:tcW w:w="1885" w:type="dxa"/>
                </w:tcPr>
                <w:p w14:paraId="20F7A68A" w14:textId="77777777" w:rsidR="00A93834" w:rsidRPr="00081671" w:rsidRDefault="00A93834" w:rsidP="000C37DB">
                  <w:pPr>
                    <w:spacing w:after="60"/>
                    <w:rPr>
                      <w:iCs/>
                      <w:sz w:val="20"/>
                    </w:rPr>
                  </w:pPr>
                  <w:r w:rsidRPr="00081671">
                    <w:rPr>
                      <w:sz w:val="20"/>
                    </w:rPr>
                    <w:t>RTSPP</w:t>
                  </w:r>
                  <w:r>
                    <w:rPr>
                      <w:sz w:val="20"/>
                    </w:rPr>
                    <w:t xml:space="preserve"> </w:t>
                  </w:r>
                  <w:r w:rsidRPr="00081671">
                    <w:rPr>
                      <w:i/>
                      <w:sz w:val="20"/>
                      <w:vertAlign w:val="subscript"/>
                    </w:rPr>
                    <w:t>p, i</w:t>
                  </w:r>
                </w:p>
              </w:tc>
              <w:tc>
                <w:tcPr>
                  <w:tcW w:w="1080" w:type="dxa"/>
                </w:tcPr>
                <w:p w14:paraId="57BCB48D" w14:textId="77777777" w:rsidR="00A93834" w:rsidRPr="00081671" w:rsidRDefault="00A93834" w:rsidP="000C37DB">
                  <w:pPr>
                    <w:spacing w:after="60"/>
                    <w:rPr>
                      <w:iCs/>
                      <w:sz w:val="20"/>
                    </w:rPr>
                  </w:pPr>
                  <w:r w:rsidRPr="00081671">
                    <w:rPr>
                      <w:iCs/>
                      <w:sz w:val="20"/>
                    </w:rPr>
                    <w:t>$/MWh</w:t>
                  </w:r>
                </w:p>
              </w:tc>
              <w:tc>
                <w:tcPr>
                  <w:tcW w:w="6300" w:type="dxa"/>
                </w:tcPr>
                <w:p w14:paraId="7D677CCE" w14:textId="77777777" w:rsidR="00A93834" w:rsidRPr="00081671" w:rsidRDefault="00A93834" w:rsidP="000C37DB">
                  <w:pPr>
                    <w:spacing w:after="60"/>
                    <w:rPr>
                      <w:i/>
                      <w:iCs/>
                      <w:sz w:val="20"/>
                    </w:rPr>
                  </w:pPr>
                  <w:r w:rsidRPr="00081671">
                    <w:rPr>
                      <w:i/>
                      <w:sz w:val="20"/>
                    </w:rPr>
                    <w:t>Real-Time Settlement Point Price</w:t>
                  </w:r>
                  <w:r w:rsidRPr="00081671">
                    <w:rPr>
                      <w:sz w:val="20"/>
                    </w:rPr>
                    <w:sym w:font="Symbol" w:char="F0BE"/>
                  </w:r>
                  <w:r w:rsidRPr="00081671">
                    <w:rPr>
                      <w:sz w:val="20"/>
                    </w:rPr>
                    <w:t xml:space="preserve">The Real-Time Settlement Point Price at the Settlement Point </w:t>
                  </w:r>
                  <w:r w:rsidRPr="00330317">
                    <w:rPr>
                      <w:i/>
                      <w:sz w:val="20"/>
                    </w:rPr>
                    <w:t>p</w:t>
                  </w:r>
                  <w:r>
                    <w:rPr>
                      <w:sz w:val="20"/>
                    </w:rPr>
                    <w:t xml:space="preserve"> </w:t>
                  </w:r>
                  <w:r w:rsidRPr="00081671">
                    <w:rPr>
                      <w:sz w:val="20"/>
                    </w:rPr>
                    <w:t>for the 15-minute Settlement Interval</w:t>
                  </w:r>
                  <w:r>
                    <w:rPr>
                      <w:sz w:val="20"/>
                    </w:rPr>
                    <w:t xml:space="preserve"> </w:t>
                  </w:r>
                  <w:r w:rsidRPr="00330317">
                    <w:rPr>
                      <w:i/>
                      <w:sz w:val="20"/>
                    </w:rPr>
                    <w:t>i</w:t>
                  </w:r>
                  <w:r w:rsidRPr="00081671">
                    <w:rPr>
                      <w:sz w:val="20"/>
                    </w:rPr>
                    <w:t>.</w:t>
                  </w:r>
                </w:p>
              </w:tc>
            </w:tr>
            <w:tr w:rsidR="00A93834" w:rsidRPr="008431E4" w14:paraId="56A0C8E0" w14:textId="77777777" w:rsidTr="000C37DB">
              <w:trPr>
                <w:cantSplit/>
              </w:trPr>
              <w:tc>
                <w:tcPr>
                  <w:tcW w:w="1885" w:type="dxa"/>
                </w:tcPr>
                <w:p w14:paraId="5D4F371A" w14:textId="77777777" w:rsidR="00A93834" w:rsidRPr="00081671" w:rsidRDefault="00A93834" w:rsidP="000C37DB">
                  <w:pPr>
                    <w:spacing w:after="60"/>
                    <w:rPr>
                      <w:i/>
                      <w:iCs/>
                      <w:sz w:val="20"/>
                    </w:rPr>
                  </w:pPr>
                  <w:r w:rsidRPr="00081671">
                    <w:rPr>
                      <w:i/>
                      <w:iCs/>
                      <w:sz w:val="20"/>
                    </w:rPr>
                    <w:t>q</w:t>
                  </w:r>
                </w:p>
              </w:tc>
              <w:tc>
                <w:tcPr>
                  <w:tcW w:w="1080" w:type="dxa"/>
                </w:tcPr>
                <w:p w14:paraId="4301D748" w14:textId="77777777" w:rsidR="00A93834" w:rsidRPr="00081671" w:rsidRDefault="00A93834" w:rsidP="000C37DB">
                  <w:pPr>
                    <w:spacing w:after="60"/>
                    <w:rPr>
                      <w:iCs/>
                      <w:sz w:val="20"/>
                    </w:rPr>
                  </w:pPr>
                  <w:r w:rsidRPr="00081671">
                    <w:rPr>
                      <w:iCs/>
                      <w:sz w:val="20"/>
                    </w:rPr>
                    <w:t>none</w:t>
                  </w:r>
                </w:p>
              </w:tc>
              <w:tc>
                <w:tcPr>
                  <w:tcW w:w="6300" w:type="dxa"/>
                </w:tcPr>
                <w:p w14:paraId="38ACC225" w14:textId="77777777" w:rsidR="00A93834" w:rsidRPr="00081671" w:rsidRDefault="00A93834" w:rsidP="000C37DB">
                  <w:pPr>
                    <w:spacing w:after="60"/>
                    <w:rPr>
                      <w:iCs/>
                      <w:sz w:val="20"/>
                    </w:rPr>
                  </w:pPr>
                  <w:r w:rsidRPr="00081671">
                    <w:rPr>
                      <w:iCs/>
                      <w:sz w:val="20"/>
                    </w:rPr>
                    <w:t>A QSE.</w:t>
                  </w:r>
                </w:p>
              </w:tc>
            </w:tr>
            <w:tr w:rsidR="00A93834" w:rsidRPr="008431E4" w14:paraId="22AAC4E5" w14:textId="77777777" w:rsidTr="000C37DB">
              <w:trPr>
                <w:cantSplit/>
              </w:trPr>
              <w:tc>
                <w:tcPr>
                  <w:tcW w:w="1885" w:type="dxa"/>
                </w:tcPr>
                <w:p w14:paraId="7147257E" w14:textId="77777777" w:rsidR="00A93834" w:rsidRPr="00081671" w:rsidRDefault="00A93834" w:rsidP="000C37DB">
                  <w:pPr>
                    <w:spacing w:after="60"/>
                    <w:rPr>
                      <w:i/>
                      <w:iCs/>
                      <w:sz w:val="20"/>
                    </w:rPr>
                  </w:pPr>
                  <w:r w:rsidRPr="00081671">
                    <w:rPr>
                      <w:i/>
                      <w:iCs/>
                      <w:sz w:val="20"/>
                    </w:rPr>
                    <w:t>r</w:t>
                  </w:r>
                </w:p>
              </w:tc>
              <w:tc>
                <w:tcPr>
                  <w:tcW w:w="1080" w:type="dxa"/>
                </w:tcPr>
                <w:p w14:paraId="51765719" w14:textId="77777777" w:rsidR="00A93834" w:rsidRPr="00081671" w:rsidRDefault="00A93834" w:rsidP="000C37DB">
                  <w:pPr>
                    <w:spacing w:after="60"/>
                    <w:rPr>
                      <w:iCs/>
                      <w:sz w:val="20"/>
                    </w:rPr>
                  </w:pPr>
                  <w:r w:rsidRPr="00081671">
                    <w:rPr>
                      <w:iCs/>
                      <w:sz w:val="20"/>
                    </w:rPr>
                    <w:t>none</w:t>
                  </w:r>
                </w:p>
              </w:tc>
              <w:tc>
                <w:tcPr>
                  <w:tcW w:w="6300" w:type="dxa"/>
                </w:tcPr>
                <w:p w14:paraId="43F82B87" w14:textId="77777777" w:rsidR="00A93834" w:rsidRPr="00081671" w:rsidRDefault="00A93834" w:rsidP="000C37DB">
                  <w:pPr>
                    <w:spacing w:after="60"/>
                    <w:rPr>
                      <w:iCs/>
                      <w:sz w:val="20"/>
                    </w:rPr>
                  </w:pPr>
                  <w:r>
                    <w:rPr>
                      <w:iCs/>
                      <w:sz w:val="20"/>
                    </w:rPr>
                    <w:t>An MRA</w:t>
                  </w:r>
                  <w:r w:rsidRPr="00081671">
                    <w:rPr>
                      <w:iCs/>
                      <w:sz w:val="20"/>
                    </w:rPr>
                    <w:t>.</w:t>
                  </w:r>
                </w:p>
              </w:tc>
            </w:tr>
            <w:tr w:rsidR="00A93834" w:rsidRPr="008431E4" w14:paraId="19F0110C" w14:textId="77777777" w:rsidTr="000C37DB">
              <w:trPr>
                <w:cantSplit/>
              </w:trPr>
              <w:tc>
                <w:tcPr>
                  <w:tcW w:w="1885" w:type="dxa"/>
                </w:tcPr>
                <w:p w14:paraId="0C50396B" w14:textId="77777777" w:rsidR="00A93834" w:rsidRPr="00081671" w:rsidRDefault="00A93834" w:rsidP="000C37DB">
                  <w:pPr>
                    <w:spacing w:after="60"/>
                    <w:rPr>
                      <w:i/>
                      <w:iCs/>
                      <w:sz w:val="20"/>
                    </w:rPr>
                  </w:pPr>
                  <w:r w:rsidRPr="00081671">
                    <w:rPr>
                      <w:i/>
                      <w:iCs/>
                      <w:sz w:val="20"/>
                    </w:rPr>
                    <w:t>m</w:t>
                  </w:r>
                </w:p>
              </w:tc>
              <w:tc>
                <w:tcPr>
                  <w:tcW w:w="1080" w:type="dxa"/>
                </w:tcPr>
                <w:p w14:paraId="7CB7887F" w14:textId="77777777" w:rsidR="00A93834" w:rsidRPr="00081671" w:rsidRDefault="00A93834" w:rsidP="000C37DB">
                  <w:pPr>
                    <w:spacing w:after="60"/>
                    <w:rPr>
                      <w:iCs/>
                      <w:sz w:val="20"/>
                    </w:rPr>
                  </w:pPr>
                  <w:r w:rsidRPr="00081671">
                    <w:rPr>
                      <w:iCs/>
                      <w:sz w:val="20"/>
                    </w:rPr>
                    <w:t>none</w:t>
                  </w:r>
                </w:p>
              </w:tc>
              <w:tc>
                <w:tcPr>
                  <w:tcW w:w="6300" w:type="dxa"/>
                </w:tcPr>
                <w:p w14:paraId="27FC6D0B" w14:textId="77777777" w:rsidR="00A93834" w:rsidRPr="00081671" w:rsidRDefault="00A93834" w:rsidP="000C37DB">
                  <w:pPr>
                    <w:spacing w:after="60"/>
                    <w:rPr>
                      <w:iCs/>
                      <w:sz w:val="20"/>
                    </w:rPr>
                  </w:pPr>
                  <w:r w:rsidRPr="00081671">
                    <w:rPr>
                      <w:sz w:val="20"/>
                    </w:rPr>
                    <w:t>A</w:t>
                  </w:r>
                  <w:r>
                    <w:rPr>
                      <w:sz w:val="20"/>
                    </w:rPr>
                    <w:t>n MRA Contracted Month</w:t>
                  </w:r>
                  <w:r w:rsidRPr="00081671">
                    <w:rPr>
                      <w:sz w:val="20"/>
                    </w:rPr>
                    <w:t>.</w:t>
                  </w:r>
                </w:p>
              </w:tc>
            </w:tr>
            <w:tr w:rsidR="00A93834" w:rsidRPr="008431E4" w14:paraId="4BBF3108" w14:textId="77777777" w:rsidTr="000C37DB">
              <w:trPr>
                <w:cantSplit/>
              </w:trPr>
              <w:tc>
                <w:tcPr>
                  <w:tcW w:w="1885" w:type="dxa"/>
                </w:tcPr>
                <w:p w14:paraId="29CAA8DE" w14:textId="77777777" w:rsidR="00A93834" w:rsidRPr="00081671" w:rsidRDefault="00A93834" w:rsidP="000C37DB">
                  <w:pPr>
                    <w:spacing w:after="60"/>
                    <w:rPr>
                      <w:i/>
                      <w:iCs/>
                      <w:sz w:val="20"/>
                    </w:rPr>
                  </w:pPr>
                  <w:r w:rsidRPr="00081671">
                    <w:rPr>
                      <w:i/>
                      <w:iCs/>
                      <w:sz w:val="20"/>
                    </w:rPr>
                    <w:t>h</w:t>
                  </w:r>
                </w:p>
              </w:tc>
              <w:tc>
                <w:tcPr>
                  <w:tcW w:w="1080" w:type="dxa"/>
                </w:tcPr>
                <w:p w14:paraId="5EBD0644" w14:textId="77777777" w:rsidR="00A93834" w:rsidRPr="00081671" w:rsidRDefault="00A93834" w:rsidP="000C37DB">
                  <w:pPr>
                    <w:spacing w:after="60"/>
                    <w:rPr>
                      <w:iCs/>
                      <w:sz w:val="20"/>
                    </w:rPr>
                  </w:pPr>
                  <w:r w:rsidRPr="00081671">
                    <w:rPr>
                      <w:iCs/>
                      <w:sz w:val="20"/>
                    </w:rPr>
                    <w:t>none</w:t>
                  </w:r>
                </w:p>
              </w:tc>
              <w:tc>
                <w:tcPr>
                  <w:tcW w:w="6300" w:type="dxa"/>
                </w:tcPr>
                <w:p w14:paraId="14A652B2" w14:textId="77777777" w:rsidR="00A93834" w:rsidRPr="00081671" w:rsidRDefault="00A93834" w:rsidP="000C37DB">
                  <w:pPr>
                    <w:spacing w:after="60"/>
                    <w:rPr>
                      <w:iCs/>
                      <w:sz w:val="20"/>
                    </w:rPr>
                  </w:pPr>
                  <w:r w:rsidRPr="00081671">
                    <w:rPr>
                      <w:iCs/>
                      <w:sz w:val="20"/>
                    </w:rPr>
                    <w:t>A</w:t>
                  </w:r>
                  <w:r>
                    <w:rPr>
                      <w:iCs/>
                      <w:sz w:val="20"/>
                    </w:rPr>
                    <w:t>n</w:t>
                  </w:r>
                  <w:r w:rsidRPr="00081671">
                    <w:rPr>
                      <w:iCs/>
                      <w:sz w:val="20"/>
                    </w:rPr>
                    <w:t xml:space="preserve"> </w:t>
                  </w:r>
                  <w:r>
                    <w:rPr>
                      <w:iCs/>
                      <w:sz w:val="20"/>
                    </w:rPr>
                    <w:t>MRA Contracted Hour</w:t>
                  </w:r>
                  <w:r w:rsidRPr="00081671">
                    <w:rPr>
                      <w:iCs/>
                      <w:sz w:val="20"/>
                    </w:rPr>
                    <w:t xml:space="preserve"> for the </w:t>
                  </w:r>
                  <w:r>
                    <w:rPr>
                      <w:iCs/>
                      <w:sz w:val="20"/>
                    </w:rPr>
                    <w:t>MRA Contracted Month</w:t>
                  </w:r>
                  <w:r w:rsidRPr="00081671">
                    <w:rPr>
                      <w:iCs/>
                      <w:sz w:val="20"/>
                    </w:rPr>
                    <w:t>.</w:t>
                  </w:r>
                </w:p>
              </w:tc>
            </w:tr>
            <w:tr w:rsidR="00A93834" w:rsidRPr="008431E4" w14:paraId="79A7A37F" w14:textId="77777777" w:rsidTr="000C37DB">
              <w:trPr>
                <w:cantSplit/>
              </w:trPr>
              <w:tc>
                <w:tcPr>
                  <w:tcW w:w="1885" w:type="dxa"/>
                </w:tcPr>
                <w:p w14:paraId="00C8ECDB" w14:textId="77777777" w:rsidR="00A93834" w:rsidRPr="00081671" w:rsidRDefault="00A93834" w:rsidP="000C37DB">
                  <w:pPr>
                    <w:spacing w:after="60"/>
                    <w:rPr>
                      <w:i/>
                      <w:iCs/>
                      <w:sz w:val="20"/>
                    </w:rPr>
                  </w:pPr>
                  <w:r w:rsidRPr="00081671">
                    <w:rPr>
                      <w:i/>
                      <w:iCs/>
                      <w:sz w:val="20"/>
                    </w:rPr>
                    <w:t>i</w:t>
                  </w:r>
                </w:p>
              </w:tc>
              <w:tc>
                <w:tcPr>
                  <w:tcW w:w="1080" w:type="dxa"/>
                </w:tcPr>
                <w:p w14:paraId="37334515" w14:textId="77777777" w:rsidR="00A93834" w:rsidRPr="00081671" w:rsidRDefault="00A93834" w:rsidP="000C37DB">
                  <w:pPr>
                    <w:spacing w:after="60"/>
                    <w:rPr>
                      <w:iCs/>
                      <w:sz w:val="20"/>
                    </w:rPr>
                  </w:pPr>
                  <w:r w:rsidRPr="00081671">
                    <w:rPr>
                      <w:iCs/>
                      <w:sz w:val="20"/>
                    </w:rPr>
                    <w:t>none</w:t>
                  </w:r>
                </w:p>
              </w:tc>
              <w:tc>
                <w:tcPr>
                  <w:tcW w:w="6300" w:type="dxa"/>
                </w:tcPr>
                <w:p w14:paraId="44EE00F5" w14:textId="77777777" w:rsidR="00A93834" w:rsidRPr="00081671" w:rsidRDefault="00A93834" w:rsidP="000C37DB">
                  <w:pPr>
                    <w:spacing w:after="60"/>
                    <w:rPr>
                      <w:iCs/>
                      <w:sz w:val="20"/>
                    </w:rPr>
                  </w:pPr>
                  <w:r w:rsidRPr="00081671">
                    <w:rPr>
                      <w:iCs/>
                      <w:sz w:val="20"/>
                    </w:rPr>
                    <w:t xml:space="preserve">A 15-minute Settlement Interval during the </w:t>
                  </w:r>
                  <w:r>
                    <w:rPr>
                      <w:iCs/>
                      <w:sz w:val="20"/>
                    </w:rPr>
                    <w:t>MRA Contracted Hour</w:t>
                  </w:r>
                  <w:r w:rsidRPr="00081671">
                    <w:rPr>
                      <w:iCs/>
                      <w:sz w:val="20"/>
                    </w:rPr>
                    <w:t>s.</w:t>
                  </w:r>
                </w:p>
              </w:tc>
            </w:tr>
            <w:tr w:rsidR="00A93834" w:rsidRPr="008431E4" w14:paraId="05205BD1" w14:textId="77777777" w:rsidTr="000C37DB">
              <w:trPr>
                <w:cantSplit/>
              </w:trPr>
              <w:tc>
                <w:tcPr>
                  <w:tcW w:w="1885" w:type="dxa"/>
                </w:tcPr>
                <w:p w14:paraId="2F383FF1" w14:textId="77777777" w:rsidR="00A93834" w:rsidRPr="00081671" w:rsidRDefault="00A93834" w:rsidP="000C37DB">
                  <w:pPr>
                    <w:spacing w:after="60"/>
                    <w:rPr>
                      <w:i/>
                      <w:iCs/>
                      <w:sz w:val="20"/>
                    </w:rPr>
                  </w:pPr>
                  <w:proofErr w:type="spellStart"/>
                  <w:r w:rsidRPr="00081671">
                    <w:rPr>
                      <w:i/>
                      <w:iCs/>
                      <w:sz w:val="20"/>
                    </w:rPr>
                    <w:t>gsc</w:t>
                  </w:r>
                  <w:proofErr w:type="spellEnd"/>
                </w:p>
              </w:tc>
              <w:tc>
                <w:tcPr>
                  <w:tcW w:w="1080" w:type="dxa"/>
                </w:tcPr>
                <w:p w14:paraId="1BF9BD52" w14:textId="77777777" w:rsidR="00A93834" w:rsidRPr="009701A9" w:rsidRDefault="00A93834" w:rsidP="000C37DB">
                  <w:pPr>
                    <w:spacing w:after="60"/>
                    <w:rPr>
                      <w:iCs/>
                      <w:sz w:val="20"/>
                    </w:rPr>
                  </w:pPr>
                  <w:r w:rsidRPr="009701A9">
                    <w:rPr>
                      <w:iCs/>
                      <w:sz w:val="20"/>
                    </w:rPr>
                    <w:t>none</w:t>
                  </w:r>
                </w:p>
              </w:tc>
              <w:tc>
                <w:tcPr>
                  <w:tcW w:w="6300" w:type="dxa"/>
                </w:tcPr>
                <w:p w14:paraId="56E0B22D" w14:textId="77777777" w:rsidR="00A93834" w:rsidRPr="00081671" w:rsidRDefault="00A93834" w:rsidP="000C37DB">
                  <w:pPr>
                    <w:spacing w:after="60"/>
                    <w:rPr>
                      <w:iCs/>
                      <w:sz w:val="20"/>
                    </w:rPr>
                  </w:pPr>
                  <w:r w:rsidRPr="00081671">
                    <w:rPr>
                      <w:iCs/>
                      <w:sz w:val="20"/>
                    </w:rPr>
                    <w:t>A generation site code.</w:t>
                  </w:r>
                </w:p>
              </w:tc>
            </w:tr>
            <w:tr w:rsidR="00A93834" w:rsidRPr="008431E4" w14:paraId="032B6016" w14:textId="77777777" w:rsidTr="000C37DB">
              <w:trPr>
                <w:cantSplit/>
              </w:trPr>
              <w:tc>
                <w:tcPr>
                  <w:tcW w:w="1885" w:type="dxa"/>
                </w:tcPr>
                <w:p w14:paraId="456F10E1" w14:textId="77777777" w:rsidR="00A93834" w:rsidRPr="00081671" w:rsidRDefault="00A93834" w:rsidP="000C37DB">
                  <w:pPr>
                    <w:spacing w:after="60"/>
                    <w:rPr>
                      <w:i/>
                      <w:iCs/>
                      <w:sz w:val="20"/>
                    </w:rPr>
                  </w:pPr>
                  <w:r>
                    <w:rPr>
                      <w:i/>
                      <w:iCs/>
                      <w:sz w:val="20"/>
                    </w:rPr>
                    <w:t>p</w:t>
                  </w:r>
                </w:p>
              </w:tc>
              <w:tc>
                <w:tcPr>
                  <w:tcW w:w="1080" w:type="dxa"/>
                </w:tcPr>
                <w:p w14:paraId="50E76B2B" w14:textId="77777777" w:rsidR="00A93834" w:rsidRPr="009701A9" w:rsidRDefault="00A93834" w:rsidP="000C37DB">
                  <w:pPr>
                    <w:spacing w:after="60"/>
                    <w:rPr>
                      <w:iCs/>
                      <w:sz w:val="20"/>
                    </w:rPr>
                  </w:pPr>
                  <w:r w:rsidRPr="009701A9">
                    <w:rPr>
                      <w:iCs/>
                      <w:sz w:val="20"/>
                    </w:rPr>
                    <w:t>none</w:t>
                  </w:r>
                </w:p>
              </w:tc>
              <w:tc>
                <w:tcPr>
                  <w:tcW w:w="6300" w:type="dxa"/>
                </w:tcPr>
                <w:p w14:paraId="59072BE2" w14:textId="77777777" w:rsidR="00A93834" w:rsidRPr="00081671" w:rsidRDefault="00A93834" w:rsidP="000C37DB">
                  <w:pPr>
                    <w:spacing w:after="60"/>
                    <w:rPr>
                      <w:iCs/>
                      <w:sz w:val="20"/>
                    </w:rPr>
                  </w:pPr>
                  <w:r w:rsidRPr="00081671">
                    <w:rPr>
                      <w:iCs/>
                      <w:sz w:val="20"/>
                    </w:rPr>
                    <w:t>A Resource Node Settlement Point.</w:t>
                  </w:r>
                </w:p>
              </w:tc>
            </w:tr>
          </w:tbl>
          <w:p w14:paraId="3211DD72" w14:textId="77777777" w:rsidR="00A93834" w:rsidRPr="008431E4" w:rsidRDefault="00A93834" w:rsidP="000C37DB">
            <w:pPr>
              <w:spacing w:before="240" w:after="240"/>
              <w:ind w:left="720" w:hanging="720"/>
              <w:rPr>
                <w:iCs/>
              </w:rPr>
            </w:pPr>
            <w:r w:rsidRPr="008431E4">
              <w:rPr>
                <w:iCs/>
              </w:rPr>
              <w:t>(</w:t>
            </w:r>
            <w:ins w:id="89" w:author="ERCOT" w:date="2024-09-05T19:53:00Z">
              <w:r>
                <w:rPr>
                  <w:iCs/>
                </w:rPr>
                <w:t>5</w:t>
              </w:r>
            </w:ins>
            <w:del w:id="90" w:author="ERCOT" w:date="2024-09-05T19:53:00Z">
              <w:r w:rsidRPr="008431E4" w:rsidDel="00032C70">
                <w:rPr>
                  <w:iCs/>
                </w:rPr>
                <w:delText>2</w:delText>
              </w:r>
            </w:del>
            <w:r w:rsidRPr="008431E4">
              <w:rPr>
                <w:iCs/>
              </w:rPr>
              <w:t>)</w:t>
            </w:r>
            <w:r w:rsidRPr="008431E4">
              <w:rPr>
                <w:iCs/>
              </w:rPr>
              <w:tab/>
              <w:t xml:space="preserve">The total of the variable payments for all </w:t>
            </w:r>
            <w:r>
              <w:rPr>
                <w:iCs/>
              </w:rPr>
              <w:t>MRA</w:t>
            </w:r>
            <w:r w:rsidRPr="008431E4">
              <w:rPr>
                <w:iCs/>
              </w:rPr>
              <w:t>s represented by the QSE for a given hour is calculated as follows:</w:t>
            </w:r>
          </w:p>
          <w:p w14:paraId="726933C2" w14:textId="77777777" w:rsidR="00A93834" w:rsidRPr="008431E4" w:rsidRDefault="00A93834" w:rsidP="000C37DB">
            <w:pPr>
              <w:tabs>
                <w:tab w:val="left" w:pos="2340"/>
                <w:tab w:val="left" w:pos="3420"/>
              </w:tabs>
              <w:spacing w:after="240"/>
              <w:ind w:left="3870" w:hanging="3150"/>
              <w:rPr>
                <w:bCs/>
                <w:lang w:val="pt-BR"/>
              </w:rPr>
            </w:pPr>
            <w:r w:rsidRPr="008431E4">
              <w:rPr>
                <w:bCs/>
                <w:lang w:val="pt-BR"/>
              </w:rPr>
              <w:t>MRAVAMTQSETOT</w:t>
            </w:r>
            <w:r>
              <w:rPr>
                <w:bCs/>
                <w:lang w:val="pt-BR"/>
              </w:rPr>
              <w:t xml:space="preserve"> </w:t>
            </w:r>
            <w:r w:rsidRPr="008431E4">
              <w:rPr>
                <w:bCs/>
                <w:i/>
                <w:vertAlign w:val="subscript"/>
                <w:lang w:val="pt-BR"/>
              </w:rPr>
              <w:t>q</w:t>
            </w:r>
            <w:r w:rsidRPr="008431E4">
              <w:rPr>
                <w:bCs/>
                <w:lang w:val="pt-BR"/>
              </w:rPr>
              <w:t xml:space="preserve">  =  </w:t>
            </w:r>
            <w:r w:rsidRPr="008431E4">
              <w:rPr>
                <w:bCs/>
                <w:position w:val="-18"/>
                <w:lang w:val="pt-BR"/>
              </w:rPr>
              <w:object w:dxaOrig="225" w:dyaOrig="420" w14:anchorId="6BF36238">
                <v:shape id="_x0000_i1040" type="#_x0000_t75" style="width:12pt;height:24pt" o:ole="">
                  <v:imagedata r:id="rId27" o:title=""/>
                </v:shape>
                <o:OLEObject Type="Embed" ProgID="Equation.3" ShapeID="_x0000_i1040" DrawAspect="Content" ObjectID="_1793192973" r:id="rId31"/>
              </w:object>
            </w:r>
            <w:r w:rsidRPr="008431E4">
              <w:rPr>
                <w:bCs/>
                <w:color w:val="000000"/>
                <w:lang w:val="pt-BR"/>
              </w:rPr>
              <w:t xml:space="preserve"> MRAVAMT</w:t>
            </w:r>
            <w:r w:rsidRPr="008431E4">
              <w:rPr>
                <w:bCs/>
                <w:lang w:val="pt-BR"/>
              </w:rPr>
              <w:t xml:space="preserve"> </w:t>
            </w:r>
            <w:r w:rsidRPr="008431E4">
              <w:rPr>
                <w:bCs/>
                <w:i/>
                <w:vertAlign w:val="subscript"/>
                <w:lang w:val="pt-BR"/>
              </w:rPr>
              <w:t>q, r, h</w:t>
            </w:r>
            <w:r w:rsidRPr="008431E4">
              <w:rPr>
                <w:bCs/>
                <w:lang w:val="pt-BR"/>
              </w:rPr>
              <w:t xml:space="preserve"> </w:t>
            </w:r>
            <w:r w:rsidRPr="008431E4">
              <w:rPr>
                <w:bCs/>
                <w:i/>
                <w:vertAlign w:val="subscript"/>
                <w:lang w:val="pt-BR"/>
              </w:rPr>
              <w:t xml:space="preserve">  </w:t>
            </w:r>
          </w:p>
          <w:p w14:paraId="48F3860C" w14:textId="77777777" w:rsidR="00A93834" w:rsidRPr="008431E4" w:rsidRDefault="00A93834" w:rsidP="000C37DB">
            <w:r w:rsidRPr="008431E4">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64"/>
              <w:gridCol w:w="6328"/>
            </w:tblGrid>
            <w:tr w:rsidR="00A93834" w:rsidRPr="008431E4" w14:paraId="4979AD47" w14:textId="77777777" w:rsidTr="000C37DB">
              <w:trPr>
                <w:cantSplit/>
                <w:tblHeader/>
              </w:trPr>
              <w:tc>
                <w:tcPr>
                  <w:tcW w:w="1167" w:type="pct"/>
                </w:tcPr>
                <w:p w14:paraId="416A5BD7" w14:textId="77777777" w:rsidR="00A93834" w:rsidRPr="008431E4" w:rsidRDefault="00A93834" w:rsidP="000C37DB">
                  <w:pPr>
                    <w:spacing w:after="240"/>
                    <w:rPr>
                      <w:b/>
                      <w:iCs/>
                      <w:sz w:val="20"/>
                    </w:rPr>
                  </w:pPr>
                  <w:r w:rsidRPr="008431E4">
                    <w:rPr>
                      <w:b/>
                      <w:iCs/>
                      <w:sz w:val="20"/>
                    </w:rPr>
                    <w:t>Variable</w:t>
                  </w:r>
                </w:p>
              </w:tc>
              <w:tc>
                <w:tcPr>
                  <w:tcW w:w="413" w:type="pct"/>
                </w:tcPr>
                <w:p w14:paraId="28522D02" w14:textId="77777777" w:rsidR="00A93834" w:rsidRPr="008431E4" w:rsidRDefault="00A93834" w:rsidP="000C37DB">
                  <w:pPr>
                    <w:spacing w:after="240"/>
                    <w:rPr>
                      <w:b/>
                      <w:iCs/>
                      <w:sz w:val="20"/>
                    </w:rPr>
                  </w:pPr>
                  <w:r w:rsidRPr="008431E4">
                    <w:rPr>
                      <w:b/>
                      <w:iCs/>
                      <w:sz w:val="20"/>
                    </w:rPr>
                    <w:t>Unit</w:t>
                  </w:r>
                </w:p>
              </w:tc>
              <w:tc>
                <w:tcPr>
                  <w:tcW w:w="3420" w:type="pct"/>
                </w:tcPr>
                <w:p w14:paraId="739580C3" w14:textId="77777777" w:rsidR="00A93834" w:rsidRPr="008431E4" w:rsidRDefault="00A93834" w:rsidP="000C37DB">
                  <w:pPr>
                    <w:spacing w:after="240"/>
                    <w:rPr>
                      <w:b/>
                      <w:iCs/>
                      <w:sz w:val="20"/>
                    </w:rPr>
                  </w:pPr>
                  <w:r w:rsidRPr="008431E4">
                    <w:rPr>
                      <w:b/>
                      <w:iCs/>
                      <w:sz w:val="20"/>
                    </w:rPr>
                    <w:t>Definition</w:t>
                  </w:r>
                </w:p>
              </w:tc>
            </w:tr>
            <w:tr w:rsidR="00A93834" w:rsidRPr="008431E4" w14:paraId="3AFC5927" w14:textId="77777777" w:rsidTr="000C37DB">
              <w:trPr>
                <w:cantSplit/>
              </w:trPr>
              <w:tc>
                <w:tcPr>
                  <w:tcW w:w="1167" w:type="pct"/>
                </w:tcPr>
                <w:p w14:paraId="5BF9611F" w14:textId="77777777" w:rsidR="00A93834" w:rsidRPr="008431E4" w:rsidRDefault="00A93834" w:rsidP="000C37DB">
                  <w:pPr>
                    <w:spacing w:after="60"/>
                    <w:rPr>
                      <w:iCs/>
                      <w:sz w:val="20"/>
                    </w:rPr>
                  </w:pPr>
                  <w:r w:rsidRPr="008431E4">
                    <w:rPr>
                      <w:iCs/>
                      <w:sz w:val="20"/>
                    </w:rPr>
                    <w:t>MRAVAMTQSETOT</w:t>
                  </w:r>
                  <w:r>
                    <w:rPr>
                      <w:iCs/>
                      <w:sz w:val="20"/>
                    </w:rPr>
                    <w:t xml:space="preserve"> </w:t>
                  </w:r>
                  <w:r w:rsidRPr="005A6FD5">
                    <w:rPr>
                      <w:i/>
                      <w:iCs/>
                      <w:sz w:val="20"/>
                      <w:vertAlign w:val="subscript"/>
                    </w:rPr>
                    <w:t>q</w:t>
                  </w:r>
                  <w:r w:rsidRPr="008431E4">
                    <w:rPr>
                      <w:iCs/>
                      <w:sz w:val="20"/>
                    </w:rPr>
                    <w:t xml:space="preserve">  </w:t>
                  </w:r>
                </w:p>
              </w:tc>
              <w:tc>
                <w:tcPr>
                  <w:tcW w:w="413" w:type="pct"/>
                </w:tcPr>
                <w:p w14:paraId="090FC46C" w14:textId="77777777" w:rsidR="00A93834" w:rsidRPr="008431E4" w:rsidRDefault="00A93834" w:rsidP="000C37DB">
                  <w:pPr>
                    <w:spacing w:after="60"/>
                    <w:rPr>
                      <w:iCs/>
                      <w:sz w:val="20"/>
                    </w:rPr>
                  </w:pPr>
                  <w:r w:rsidRPr="008431E4">
                    <w:rPr>
                      <w:iCs/>
                      <w:sz w:val="20"/>
                    </w:rPr>
                    <w:t>$</w:t>
                  </w:r>
                </w:p>
              </w:tc>
              <w:tc>
                <w:tcPr>
                  <w:tcW w:w="3420" w:type="pct"/>
                </w:tcPr>
                <w:p w14:paraId="3CEF14C3" w14:textId="77777777" w:rsidR="00A93834" w:rsidRPr="008431E4" w:rsidRDefault="00A93834" w:rsidP="000C37DB">
                  <w:pPr>
                    <w:spacing w:after="60"/>
                    <w:rPr>
                      <w:iCs/>
                      <w:sz w:val="20"/>
                    </w:rPr>
                  </w:pPr>
                  <w:r w:rsidRPr="008431E4">
                    <w:rPr>
                      <w:i/>
                      <w:iCs/>
                      <w:sz w:val="20"/>
                    </w:rPr>
                    <w:t>Must-Run Alternative Variable Amount Total per QSE by hour</w:t>
                  </w:r>
                  <w:r w:rsidRPr="008431E4">
                    <w:rPr>
                      <w:iCs/>
                      <w:sz w:val="20"/>
                    </w:rPr>
                    <w:t xml:space="preserve">—The total variable payment for all </w:t>
                  </w:r>
                  <w:r>
                    <w:rPr>
                      <w:iCs/>
                      <w:sz w:val="20"/>
                    </w:rPr>
                    <w:t>MRA</w:t>
                  </w:r>
                  <w:r w:rsidRPr="008431E4">
                    <w:rPr>
                      <w:iCs/>
                      <w:sz w:val="20"/>
                    </w:rPr>
                    <w:t xml:space="preserve">s </w:t>
                  </w:r>
                  <w:r w:rsidRPr="008431E4">
                    <w:rPr>
                      <w:i/>
                      <w:iCs/>
                      <w:sz w:val="20"/>
                    </w:rPr>
                    <w:t xml:space="preserve">r, </w:t>
                  </w:r>
                  <w:r w:rsidRPr="008431E4">
                    <w:rPr>
                      <w:iCs/>
                      <w:sz w:val="20"/>
                    </w:rPr>
                    <w:t>represented by the QSE</w:t>
                  </w:r>
                  <w:r w:rsidRPr="008431E4">
                    <w:rPr>
                      <w:i/>
                      <w:iCs/>
                      <w:sz w:val="20"/>
                    </w:rPr>
                    <w:t xml:space="preserve"> q</w:t>
                  </w:r>
                  <w:r w:rsidRPr="008431E4">
                    <w:rPr>
                      <w:iCs/>
                      <w:sz w:val="20"/>
                    </w:rPr>
                    <w:t xml:space="preserve">, for the hour. </w:t>
                  </w:r>
                </w:p>
              </w:tc>
            </w:tr>
            <w:tr w:rsidR="00A93834" w:rsidRPr="008431E4" w14:paraId="26B897AC" w14:textId="77777777" w:rsidTr="000C37DB">
              <w:trPr>
                <w:cantSplit/>
              </w:trPr>
              <w:tc>
                <w:tcPr>
                  <w:tcW w:w="1167" w:type="pct"/>
                </w:tcPr>
                <w:p w14:paraId="7DF4FE9D" w14:textId="77777777" w:rsidR="00A93834" w:rsidRPr="008431E4" w:rsidRDefault="00A93834" w:rsidP="000C37DB">
                  <w:pPr>
                    <w:spacing w:after="60"/>
                    <w:rPr>
                      <w:iCs/>
                      <w:sz w:val="20"/>
                    </w:rPr>
                  </w:pPr>
                  <w:r w:rsidRPr="008431E4">
                    <w:rPr>
                      <w:bCs/>
                      <w:iCs/>
                      <w:color w:val="000000"/>
                      <w:sz w:val="20"/>
                      <w:lang w:val="pt-BR"/>
                    </w:rPr>
                    <w:t>MRAVAMT</w:t>
                  </w:r>
                  <w:r w:rsidRPr="008431E4">
                    <w:rPr>
                      <w:sz w:val="20"/>
                    </w:rPr>
                    <w:t xml:space="preserve"> </w:t>
                  </w:r>
                  <w:r w:rsidRPr="008431E4">
                    <w:rPr>
                      <w:i/>
                      <w:sz w:val="20"/>
                      <w:vertAlign w:val="subscript"/>
                    </w:rPr>
                    <w:t>q, r, h</w:t>
                  </w:r>
                </w:p>
              </w:tc>
              <w:tc>
                <w:tcPr>
                  <w:tcW w:w="413" w:type="pct"/>
                </w:tcPr>
                <w:p w14:paraId="3AD8B7E2" w14:textId="77777777" w:rsidR="00A93834" w:rsidRPr="008431E4" w:rsidRDefault="00A93834" w:rsidP="000C37DB">
                  <w:pPr>
                    <w:spacing w:after="60"/>
                    <w:rPr>
                      <w:iCs/>
                      <w:sz w:val="20"/>
                    </w:rPr>
                  </w:pPr>
                  <w:r w:rsidRPr="008431E4">
                    <w:rPr>
                      <w:sz w:val="20"/>
                    </w:rPr>
                    <w:t>$</w:t>
                  </w:r>
                </w:p>
              </w:tc>
              <w:tc>
                <w:tcPr>
                  <w:tcW w:w="3420" w:type="pct"/>
                </w:tcPr>
                <w:p w14:paraId="271333D7" w14:textId="77777777" w:rsidR="00A93834" w:rsidRPr="008431E4" w:rsidRDefault="00A93834" w:rsidP="000C37DB">
                  <w:pPr>
                    <w:spacing w:after="60"/>
                    <w:rPr>
                      <w:iCs/>
                      <w:sz w:val="20"/>
                    </w:rPr>
                  </w:pPr>
                  <w:r w:rsidRPr="008431E4">
                    <w:rPr>
                      <w:i/>
                      <w:sz w:val="20"/>
                    </w:rPr>
                    <w:t>Must-Run Alternative Variable Amount per QSE per Resource by hour</w:t>
                  </w:r>
                  <w:r w:rsidRPr="008431E4">
                    <w:rPr>
                      <w:sz w:val="20"/>
                    </w:rPr>
                    <w:t xml:space="preserve">—The variable payment to QSE </w:t>
                  </w:r>
                  <w:r w:rsidRPr="008431E4">
                    <w:rPr>
                      <w:i/>
                      <w:sz w:val="20"/>
                    </w:rPr>
                    <w:t>q</w:t>
                  </w:r>
                  <w:r w:rsidRPr="008431E4">
                    <w:rPr>
                      <w:sz w:val="20"/>
                    </w:rPr>
                    <w:t xml:space="preserve"> </w:t>
                  </w:r>
                  <w:r>
                    <w:rPr>
                      <w:sz w:val="20"/>
                    </w:rPr>
                    <w:t>representing</w:t>
                  </w:r>
                  <w:r w:rsidRPr="008431E4">
                    <w:rPr>
                      <w:sz w:val="20"/>
                    </w:rPr>
                    <w:t xml:space="preserve"> </w:t>
                  </w:r>
                  <w:r>
                    <w:rPr>
                      <w:sz w:val="20"/>
                    </w:rPr>
                    <w:t>MRA</w:t>
                  </w:r>
                  <w:r w:rsidRPr="008431E4">
                    <w:rPr>
                      <w:sz w:val="20"/>
                    </w:rPr>
                    <w:t xml:space="preserve"> </w:t>
                  </w:r>
                  <w:r w:rsidRPr="008431E4">
                    <w:rPr>
                      <w:i/>
                      <w:sz w:val="20"/>
                    </w:rPr>
                    <w:t>r</w:t>
                  </w:r>
                  <w:r w:rsidRPr="008431E4">
                    <w:rPr>
                      <w:sz w:val="20"/>
                    </w:rPr>
                    <w:t xml:space="preserve"> for the hour</w:t>
                  </w:r>
                  <w:r>
                    <w:rPr>
                      <w:sz w:val="20"/>
                    </w:rPr>
                    <w:t xml:space="preserve"> </w:t>
                  </w:r>
                  <w:r w:rsidRPr="003C77B5">
                    <w:rPr>
                      <w:i/>
                      <w:sz w:val="20"/>
                    </w:rPr>
                    <w:t>h</w:t>
                  </w:r>
                  <w:r w:rsidRPr="008431E4">
                    <w:rPr>
                      <w:sz w:val="20"/>
                    </w:rPr>
                    <w:t xml:space="preserve">.  Where for a Combined Cycle Train, the Resource </w:t>
                  </w:r>
                  <w:r w:rsidRPr="008431E4">
                    <w:rPr>
                      <w:i/>
                      <w:sz w:val="20"/>
                    </w:rPr>
                    <w:t xml:space="preserve">r </w:t>
                  </w:r>
                  <w:r w:rsidRPr="008431E4">
                    <w:rPr>
                      <w:sz w:val="20"/>
                    </w:rPr>
                    <w:t>is the Combined Cycle Train.</w:t>
                  </w:r>
                </w:p>
              </w:tc>
            </w:tr>
            <w:tr w:rsidR="00A93834" w:rsidRPr="008431E4" w14:paraId="59243CFE" w14:textId="77777777" w:rsidTr="000C37DB">
              <w:trPr>
                <w:cantSplit/>
              </w:trPr>
              <w:tc>
                <w:tcPr>
                  <w:tcW w:w="1167" w:type="pct"/>
                  <w:tcBorders>
                    <w:top w:val="single" w:sz="4" w:space="0" w:color="auto"/>
                    <w:left w:val="single" w:sz="4" w:space="0" w:color="auto"/>
                    <w:bottom w:val="single" w:sz="4" w:space="0" w:color="auto"/>
                    <w:right w:val="single" w:sz="4" w:space="0" w:color="auto"/>
                  </w:tcBorders>
                </w:tcPr>
                <w:p w14:paraId="129F6FCA" w14:textId="77777777" w:rsidR="00A93834" w:rsidRPr="008431E4" w:rsidRDefault="00A93834" w:rsidP="000C37DB">
                  <w:pPr>
                    <w:spacing w:after="60"/>
                    <w:rPr>
                      <w:i/>
                      <w:iCs/>
                      <w:sz w:val="20"/>
                    </w:rPr>
                  </w:pPr>
                  <w:r w:rsidRPr="008431E4">
                    <w:rPr>
                      <w:i/>
                      <w:iCs/>
                      <w:sz w:val="20"/>
                    </w:rPr>
                    <w:t>q</w:t>
                  </w:r>
                </w:p>
              </w:tc>
              <w:tc>
                <w:tcPr>
                  <w:tcW w:w="413" w:type="pct"/>
                  <w:tcBorders>
                    <w:top w:val="single" w:sz="4" w:space="0" w:color="auto"/>
                    <w:left w:val="single" w:sz="4" w:space="0" w:color="auto"/>
                    <w:bottom w:val="single" w:sz="4" w:space="0" w:color="auto"/>
                    <w:right w:val="single" w:sz="4" w:space="0" w:color="auto"/>
                  </w:tcBorders>
                </w:tcPr>
                <w:p w14:paraId="099044BE" w14:textId="77777777" w:rsidR="00A93834" w:rsidRPr="008431E4" w:rsidRDefault="00A93834" w:rsidP="000C37DB">
                  <w:pPr>
                    <w:spacing w:after="60"/>
                    <w:rPr>
                      <w:iCs/>
                      <w:sz w:val="20"/>
                    </w:rPr>
                  </w:pPr>
                  <w:r w:rsidRPr="008431E4">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EA9F4E0" w14:textId="77777777" w:rsidR="00A93834" w:rsidRPr="008431E4" w:rsidRDefault="00A93834" w:rsidP="000C37DB">
                  <w:pPr>
                    <w:spacing w:after="60"/>
                    <w:rPr>
                      <w:iCs/>
                      <w:sz w:val="20"/>
                    </w:rPr>
                  </w:pPr>
                  <w:r w:rsidRPr="008431E4">
                    <w:rPr>
                      <w:iCs/>
                      <w:sz w:val="20"/>
                    </w:rPr>
                    <w:t>A QSE.</w:t>
                  </w:r>
                </w:p>
              </w:tc>
            </w:tr>
            <w:tr w:rsidR="00A93834" w:rsidRPr="008431E4" w14:paraId="6BBE8276" w14:textId="77777777" w:rsidTr="000C37DB">
              <w:trPr>
                <w:cantSplit/>
              </w:trPr>
              <w:tc>
                <w:tcPr>
                  <w:tcW w:w="1167" w:type="pct"/>
                  <w:tcBorders>
                    <w:top w:val="single" w:sz="4" w:space="0" w:color="auto"/>
                    <w:left w:val="single" w:sz="4" w:space="0" w:color="auto"/>
                    <w:bottom w:val="single" w:sz="4" w:space="0" w:color="auto"/>
                    <w:right w:val="single" w:sz="4" w:space="0" w:color="auto"/>
                  </w:tcBorders>
                </w:tcPr>
                <w:p w14:paraId="5E44D3C8" w14:textId="77777777" w:rsidR="00A93834" w:rsidRPr="008431E4" w:rsidRDefault="00A93834" w:rsidP="000C37DB">
                  <w:pPr>
                    <w:spacing w:after="60"/>
                    <w:rPr>
                      <w:i/>
                      <w:iCs/>
                      <w:sz w:val="20"/>
                    </w:rPr>
                  </w:pPr>
                  <w:r w:rsidRPr="008431E4">
                    <w:rPr>
                      <w:i/>
                      <w:iCs/>
                      <w:sz w:val="20"/>
                    </w:rPr>
                    <w:t>r</w:t>
                  </w:r>
                </w:p>
              </w:tc>
              <w:tc>
                <w:tcPr>
                  <w:tcW w:w="413" w:type="pct"/>
                  <w:tcBorders>
                    <w:top w:val="single" w:sz="4" w:space="0" w:color="auto"/>
                    <w:left w:val="single" w:sz="4" w:space="0" w:color="auto"/>
                    <w:bottom w:val="single" w:sz="4" w:space="0" w:color="auto"/>
                    <w:right w:val="single" w:sz="4" w:space="0" w:color="auto"/>
                  </w:tcBorders>
                </w:tcPr>
                <w:p w14:paraId="117D94FF" w14:textId="77777777" w:rsidR="00A93834" w:rsidRPr="008431E4" w:rsidRDefault="00A93834" w:rsidP="000C37DB">
                  <w:pPr>
                    <w:spacing w:after="60"/>
                    <w:rPr>
                      <w:iCs/>
                      <w:sz w:val="20"/>
                    </w:rPr>
                  </w:pPr>
                  <w:r w:rsidRPr="008431E4">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19C9BF59" w14:textId="77777777" w:rsidR="00A93834" w:rsidRPr="008431E4" w:rsidRDefault="00A93834" w:rsidP="000C37DB">
                  <w:pPr>
                    <w:spacing w:after="60"/>
                    <w:rPr>
                      <w:iCs/>
                      <w:sz w:val="20"/>
                    </w:rPr>
                  </w:pPr>
                  <w:r w:rsidRPr="008431E4">
                    <w:rPr>
                      <w:iCs/>
                      <w:sz w:val="20"/>
                    </w:rPr>
                    <w:t xml:space="preserve">An </w:t>
                  </w:r>
                  <w:r>
                    <w:rPr>
                      <w:iCs/>
                      <w:sz w:val="20"/>
                    </w:rPr>
                    <w:t>MRA</w:t>
                  </w:r>
                  <w:r w:rsidRPr="008431E4">
                    <w:rPr>
                      <w:iCs/>
                      <w:sz w:val="20"/>
                    </w:rPr>
                    <w:t>.</w:t>
                  </w:r>
                </w:p>
              </w:tc>
            </w:tr>
            <w:tr w:rsidR="00A93834" w:rsidRPr="008431E4" w14:paraId="07CBF83A" w14:textId="77777777" w:rsidTr="000C37DB">
              <w:trPr>
                <w:cantSplit/>
              </w:trPr>
              <w:tc>
                <w:tcPr>
                  <w:tcW w:w="1167" w:type="pct"/>
                  <w:tcBorders>
                    <w:top w:val="single" w:sz="4" w:space="0" w:color="auto"/>
                    <w:left w:val="single" w:sz="4" w:space="0" w:color="auto"/>
                    <w:bottom w:val="single" w:sz="4" w:space="0" w:color="auto"/>
                    <w:right w:val="single" w:sz="4" w:space="0" w:color="auto"/>
                  </w:tcBorders>
                </w:tcPr>
                <w:p w14:paraId="069FCD80" w14:textId="77777777" w:rsidR="00A93834" w:rsidRPr="008431E4" w:rsidRDefault="00A93834" w:rsidP="000C37DB">
                  <w:pPr>
                    <w:spacing w:after="60"/>
                    <w:rPr>
                      <w:i/>
                      <w:iCs/>
                      <w:sz w:val="20"/>
                    </w:rPr>
                  </w:pPr>
                  <w:r w:rsidRPr="008431E4">
                    <w:rPr>
                      <w:i/>
                      <w:sz w:val="20"/>
                    </w:rPr>
                    <w:t>h</w:t>
                  </w:r>
                </w:p>
              </w:tc>
              <w:tc>
                <w:tcPr>
                  <w:tcW w:w="413" w:type="pct"/>
                  <w:tcBorders>
                    <w:top w:val="single" w:sz="4" w:space="0" w:color="auto"/>
                    <w:left w:val="single" w:sz="4" w:space="0" w:color="auto"/>
                    <w:bottom w:val="single" w:sz="4" w:space="0" w:color="auto"/>
                    <w:right w:val="single" w:sz="4" w:space="0" w:color="auto"/>
                  </w:tcBorders>
                </w:tcPr>
                <w:p w14:paraId="3B9B58E1" w14:textId="77777777" w:rsidR="00A93834" w:rsidRPr="008431E4" w:rsidRDefault="00A93834" w:rsidP="000C37DB">
                  <w:pPr>
                    <w:spacing w:after="60"/>
                    <w:rPr>
                      <w:iCs/>
                      <w:sz w:val="20"/>
                    </w:rPr>
                  </w:pPr>
                  <w:r w:rsidRPr="008431E4">
                    <w:rPr>
                      <w:sz w:val="20"/>
                    </w:rPr>
                    <w:t>none</w:t>
                  </w:r>
                </w:p>
              </w:tc>
              <w:tc>
                <w:tcPr>
                  <w:tcW w:w="3420" w:type="pct"/>
                  <w:tcBorders>
                    <w:top w:val="single" w:sz="4" w:space="0" w:color="auto"/>
                    <w:left w:val="single" w:sz="4" w:space="0" w:color="auto"/>
                    <w:bottom w:val="single" w:sz="4" w:space="0" w:color="auto"/>
                    <w:right w:val="single" w:sz="4" w:space="0" w:color="auto"/>
                  </w:tcBorders>
                </w:tcPr>
                <w:p w14:paraId="51AD7E1D" w14:textId="77777777" w:rsidR="00A93834" w:rsidRPr="008431E4" w:rsidRDefault="00A93834" w:rsidP="000C37DB">
                  <w:pPr>
                    <w:spacing w:after="60"/>
                    <w:rPr>
                      <w:iCs/>
                      <w:sz w:val="20"/>
                    </w:rPr>
                  </w:pPr>
                  <w:r w:rsidRPr="00081671">
                    <w:rPr>
                      <w:iCs/>
                      <w:sz w:val="20"/>
                    </w:rPr>
                    <w:t>A</w:t>
                  </w:r>
                  <w:r>
                    <w:rPr>
                      <w:iCs/>
                      <w:sz w:val="20"/>
                    </w:rPr>
                    <w:t>n</w:t>
                  </w:r>
                  <w:r w:rsidRPr="00081671">
                    <w:rPr>
                      <w:iCs/>
                      <w:sz w:val="20"/>
                    </w:rPr>
                    <w:t xml:space="preserve"> </w:t>
                  </w:r>
                  <w:r>
                    <w:rPr>
                      <w:iCs/>
                      <w:sz w:val="20"/>
                    </w:rPr>
                    <w:t>MRA Contracted Hour</w:t>
                  </w:r>
                  <w:r w:rsidRPr="00081671">
                    <w:rPr>
                      <w:iCs/>
                      <w:sz w:val="20"/>
                    </w:rPr>
                    <w:t xml:space="preserve"> for the </w:t>
                  </w:r>
                  <w:r>
                    <w:rPr>
                      <w:iCs/>
                      <w:sz w:val="20"/>
                    </w:rPr>
                    <w:t>MRA Contracted Month</w:t>
                  </w:r>
                  <w:r w:rsidRPr="008431E4">
                    <w:rPr>
                      <w:sz w:val="20"/>
                    </w:rPr>
                    <w:t>.</w:t>
                  </w:r>
                </w:p>
              </w:tc>
            </w:tr>
          </w:tbl>
          <w:p w14:paraId="36FE8CCE" w14:textId="77777777" w:rsidR="00A93834" w:rsidRPr="008431E4" w:rsidRDefault="00A93834" w:rsidP="000C37DB">
            <w:pPr>
              <w:spacing w:before="240" w:after="240"/>
              <w:ind w:left="720" w:hanging="720"/>
              <w:rPr>
                <w:iCs/>
              </w:rPr>
            </w:pPr>
            <w:r w:rsidRPr="008431E4">
              <w:rPr>
                <w:iCs/>
              </w:rPr>
              <w:t>(</w:t>
            </w:r>
            <w:ins w:id="91" w:author="ERCOT" w:date="2024-09-05T19:53:00Z">
              <w:r>
                <w:rPr>
                  <w:iCs/>
                </w:rPr>
                <w:t>6</w:t>
              </w:r>
            </w:ins>
            <w:del w:id="92" w:author="ERCOT" w:date="2024-09-05T19:53:00Z">
              <w:r w:rsidRPr="008431E4" w:rsidDel="00032C70">
                <w:rPr>
                  <w:iCs/>
                </w:rPr>
                <w:delText>3</w:delText>
              </w:r>
            </w:del>
            <w:r w:rsidRPr="008431E4">
              <w:rPr>
                <w:iCs/>
              </w:rPr>
              <w:t>)</w:t>
            </w:r>
            <w:r w:rsidRPr="008431E4">
              <w:rPr>
                <w:iCs/>
              </w:rPr>
              <w:tab/>
              <w:t xml:space="preserve">The total of the variable payments for a given </w:t>
            </w:r>
            <w:r>
              <w:rPr>
                <w:iCs/>
              </w:rPr>
              <w:t>MRA Contracted H</w:t>
            </w:r>
            <w:r w:rsidRPr="008431E4">
              <w:rPr>
                <w:iCs/>
              </w:rPr>
              <w:t>our is calculated as follows:</w:t>
            </w:r>
          </w:p>
          <w:p w14:paraId="5E6C9C77" w14:textId="77777777" w:rsidR="00A93834" w:rsidRPr="008431E4" w:rsidRDefault="00A93834" w:rsidP="000C37DB">
            <w:pPr>
              <w:spacing w:after="240"/>
              <w:ind w:left="720"/>
              <w:rPr>
                <w:iCs/>
              </w:rPr>
            </w:pPr>
            <w:r w:rsidRPr="008431E4">
              <w:rPr>
                <w:iCs/>
              </w:rPr>
              <w:lastRenderedPageBreak/>
              <w:t xml:space="preserve">MRAVAMTTOT  =  </w:t>
            </w:r>
            <w:r w:rsidRPr="008431E4">
              <w:rPr>
                <w:iCs/>
                <w:position w:val="-22"/>
              </w:rPr>
              <w:object w:dxaOrig="210" w:dyaOrig="465" w14:anchorId="730BE5AB">
                <v:shape id="_x0000_i1041" type="#_x0000_t75" style="width:6pt;height:30pt" o:ole="">
                  <v:imagedata r:id="rId25" o:title=""/>
                </v:shape>
                <o:OLEObject Type="Embed" ProgID="Equation.3" ShapeID="_x0000_i1041" DrawAspect="Content" ObjectID="_1793192974" r:id="rId32"/>
              </w:object>
            </w:r>
            <w:r w:rsidRPr="008431E4">
              <w:rPr>
                <w:iCs/>
              </w:rPr>
              <w:t xml:space="preserve"> MRAVAMTQSETOT</w:t>
            </w:r>
            <w:r>
              <w:rPr>
                <w:iCs/>
              </w:rPr>
              <w:t xml:space="preserve"> </w:t>
            </w:r>
            <w:r w:rsidRPr="008431E4">
              <w:rPr>
                <w:i/>
                <w:iCs/>
                <w:vertAlign w:val="subscript"/>
              </w:rPr>
              <w:t>q</w:t>
            </w:r>
            <w:r w:rsidRPr="008431E4">
              <w:rPr>
                <w:i/>
                <w:iCs/>
              </w:rPr>
              <w:t xml:space="preserve"> </w:t>
            </w:r>
            <w:r w:rsidRPr="008431E4">
              <w:rPr>
                <w:iCs/>
              </w:rPr>
              <w:t xml:space="preserve"> </w:t>
            </w:r>
          </w:p>
          <w:p w14:paraId="07BB7513" w14:textId="77777777" w:rsidR="00A93834" w:rsidRPr="008431E4" w:rsidRDefault="00A93834" w:rsidP="000C37DB">
            <w:r w:rsidRPr="008431E4">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05"/>
              <w:gridCol w:w="6061"/>
            </w:tblGrid>
            <w:tr w:rsidR="00A93834" w:rsidRPr="008431E4" w14:paraId="6931D36F" w14:textId="77777777" w:rsidTr="000C37DB">
              <w:trPr>
                <w:cantSplit/>
                <w:tblHeader/>
              </w:trPr>
              <w:tc>
                <w:tcPr>
                  <w:tcW w:w="1398" w:type="pct"/>
                </w:tcPr>
                <w:p w14:paraId="3D870656" w14:textId="77777777" w:rsidR="00A93834" w:rsidRPr="008431E4" w:rsidRDefault="00A93834" w:rsidP="000C37DB">
                  <w:pPr>
                    <w:spacing w:after="240"/>
                    <w:rPr>
                      <w:b/>
                      <w:iCs/>
                      <w:sz w:val="20"/>
                    </w:rPr>
                  </w:pPr>
                  <w:r w:rsidRPr="008431E4">
                    <w:rPr>
                      <w:b/>
                      <w:iCs/>
                      <w:sz w:val="20"/>
                    </w:rPr>
                    <w:t>Variable</w:t>
                  </w:r>
                </w:p>
              </w:tc>
              <w:tc>
                <w:tcPr>
                  <w:tcW w:w="326" w:type="pct"/>
                </w:tcPr>
                <w:p w14:paraId="000AE012" w14:textId="77777777" w:rsidR="00A93834" w:rsidRPr="008431E4" w:rsidRDefault="00A93834" w:rsidP="000C37DB">
                  <w:pPr>
                    <w:spacing w:after="240"/>
                    <w:rPr>
                      <w:b/>
                      <w:iCs/>
                      <w:sz w:val="20"/>
                    </w:rPr>
                  </w:pPr>
                  <w:r w:rsidRPr="008431E4">
                    <w:rPr>
                      <w:b/>
                      <w:iCs/>
                      <w:sz w:val="20"/>
                    </w:rPr>
                    <w:t>Unit</w:t>
                  </w:r>
                </w:p>
              </w:tc>
              <w:tc>
                <w:tcPr>
                  <w:tcW w:w="3276" w:type="pct"/>
                </w:tcPr>
                <w:p w14:paraId="3C42C950" w14:textId="77777777" w:rsidR="00A93834" w:rsidRPr="008431E4" w:rsidRDefault="00A93834" w:rsidP="000C37DB">
                  <w:pPr>
                    <w:spacing w:after="240"/>
                    <w:rPr>
                      <w:b/>
                      <w:iCs/>
                      <w:sz w:val="20"/>
                    </w:rPr>
                  </w:pPr>
                  <w:r w:rsidRPr="008431E4">
                    <w:rPr>
                      <w:b/>
                      <w:iCs/>
                      <w:sz w:val="20"/>
                    </w:rPr>
                    <w:t>Definition</w:t>
                  </w:r>
                </w:p>
              </w:tc>
            </w:tr>
            <w:tr w:rsidR="00A93834" w:rsidRPr="008431E4" w14:paraId="1524BB7F" w14:textId="77777777" w:rsidTr="000C37DB">
              <w:trPr>
                <w:cantSplit/>
              </w:trPr>
              <w:tc>
                <w:tcPr>
                  <w:tcW w:w="1398" w:type="pct"/>
                </w:tcPr>
                <w:p w14:paraId="37893AD7" w14:textId="77777777" w:rsidR="00A93834" w:rsidRPr="008431E4" w:rsidRDefault="00A93834" w:rsidP="000C37DB">
                  <w:pPr>
                    <w:spacing w:after="60"/>
                    <w:rPr>
                      <w:iCs/>
                      <w:sz w:val="20"/>
                    </w:rPr>
                  </w:pPr>
                  <w:r w:rsidRPr="008431E4">
                    <w:rPr>
                      <w:iCs/>
                      <w:sz w:val="20"/>
                    </w:rPr>
                    <w:t>MRAVAMTTOT</w:t>
                  </w:r>
                </w:p>
              </w:tc>
              <w:tc>
                <w:tcPr>
                  <w:tcW w:w="326" w:type="pct"/>
                </w:tcPr>
                <w:p w14:paraId="26A32B11" w14:textId="77777777" w:rsidR="00A93834" w:rsidRPr="008431E4" w:rsidRDefault="00A93834" w:rsidP="000C37DB">
                  <w:pPr>
                    <w:spacing w:after="60"/>
                    <w:rPr>
                      <w:iCs/>
                      <w:sz w:val="20"/>
                    </w:rPr>
                  </w:pPr>
                  <w:r w:rsidRPr="008431E4">
                    <w:rPr>
                      <w:iCs/>
                      <w:sz w:val="20"/>
                    </w:rPr>
                    <w:t>$</w:t>
                  </w:r>
                </w:p>
              </w:tc>
              <w:tc>
                <w:tcPr>
                  <w:tcW w:w="3276" w:type="pct"/>
                </w:tcPr>
                <w:p w14:paraId="5CB7E04C" w14:textId="77777777" w:rsidR="00A93834" w:rsidRPr="008431E4" w:rsidRDefault="00A93834" w:rsidP="000C37DB">
                  <w:pPr>
                    <w:spacing w:after="60"/>
                    <w:rPr>
                      <w:iCs/>
                      <w:sz w:val="20"/>
                    </w:rPr>
                  </w:pPr>
                  <w:r w:rsidRPr="008431E4">
                    <w:rPr>
                      <w:i/>
                      <w:iCs/>
                      <w:sz w:val="20"/>
                    </w:rPr>
                    <w:t>Must-Run Alternative Variable Amount Total by hour</w:t>
                  </w:r>
                  <w:r w:rsidRPr="008431E4">
                    <w:rPr>
                      <w:iCs/>
                      <w:sz w:val="20"/>
                    </w:rPr>
                    <w:t xml:space="preserve">—The total variable payments for the </w:t>
                  </w:r>
                  <w:r>
                    <w:rPr>
                      <w:iCs/>
                      <w:sz w:val="20"/>
                    </w:rPr>
                    <w:t>MRA Contracted H</w:t>
                  </w:r>
                  <w:r w:rsidRPr="008431E4">
                    <w:rPr>
                      <w:iCs/>
                      <w:sz w:val="20"/>
                    </w:rPr>
                    <w:t>our.</w:t>
                  </w:r>
                </w:p>
              </w:tc>
            </w:tr>
            <w:tr w:rsidR="00A93834" w:rsidRPr="008431E4" w14:paraId="306379A1" w14:textId="77777777" w:rsidTr="000C37DB">
              <w:trPr>
                <w:cantSplit/>
              </w:trPr>
              <w:tc>
                <w:tcPr>
                  <w:tcW w:w="1398" w:type="pct"/>
                </w:tcPr>
                <w:p w14:paraId="3D39C297" w14:textId="77777777" w:rsidR="00A93834" w:rsidRPr="008431E4" w:rsidRDefault="00A93834" w:rsidP="000C37DB">
                  <w:pPr>
                    <w:spacing w:after="60"/>
                    <w:rPr>
                      <w:iCs/>
                      <w:sz w:val="20"/>
                    </w:rPr>
                  </w:pPr>
                  <w:r w:rsidRPr="008431E4">
                    <w:rPr>
                      <w:iCs/>
                      <w:sz w:val="20"/>
                    </w:rPr>
                    <w:t>MRAVAMTQSETOT</w:t>
                  </w:r>
                  <w:r>
                    <w:rPr>
                      <w:iCs/>
                      <w:sz w:val="20"/>
                    </w:rPr>
                    <w:t xml:space="preserve"> </w:t>
                  </w:r>
                  <w:r w:rsidRPr="005A6FD5">
                    <w:rPr>
                      <w:i/>
                      <w:iCs/>
                      <w:sz w:val="20"/>
                      <w:vertAlign w:val="subscript"/>
                    </w:rPr>
                    <w:t>q</w:t>
                  </w:r>
                </w:p>
              </w:tc>
              <w:tc>
                <w:tcPr>
                  <w:tcW w:w="326" w:type="pct"/>
                </w:tcPr>
                <w:p w14:paraId="6BEAF152" w14:textId="77777777" w:rsidR="00A93834" w:rsidRPr="008431E4" w:rsidRDefault="00A93834" w:rsidP="000C37DB">
                  <w:pPr>
                    <w:spacing w:after="60"/>
                    <w:rPr>
                      <w:iCs/>
                      <w:sz w:val="20"/>
                    </w:rPr>
                  </w:pPr>
                  <w:r w:rsidRPr="008431E4">
                    <w:rPr>
                      <w:iCs/>
                      <w:sz w:val="20"/>
                    </w:rPr>
                    <w:t>$</w:t>
                  </w:r>
                </w:p>
              </w:tc>
              <w:tc>
                <w:tcPr>
                  <w:tcW w:w="3276" w:type="pct"/>
                </w:tcPr>
                <w:p w14:paraId="2F38C828" w14:textId="77777777" w:rsidR="00A93834" w:rsidRPr="008431E4" w:rsidRDefault="00A93834" w:rsidP="000C37DB">
                  <w:pPr>
                    <w:spacing w:after="60"/>
                    <w:rPr>
                      <w:iCs/>
                      <w:sz w:val="20"/>
                    </w:rPr>
                  </w:pPr>
                  <w:r w:rsidRPr="008431E4">
                    <w:rPr>
                      <w:i/>
                      <w:iCs/>
                      <w:sz w:val="20"/>
                    </w:rPr>
                    <w:t>Must-Run Alternative Variable Amount Total per QSE by hour</w:t>
                  </w:r>
                  <w:r w:rsidRPr="008431E4">
                    <w:rPr>
                      <w:iCs/>
                      <w:sz w:val="20"/>
                    </w:rPr>
                    <w:t xml:space="preserve">—The total variable payment for all </w:t>
                  </w:r>
                  <w:r>
                    <w:rPr>
                      <w:iCs/>
                      <w:sz w:val="20"/>
                    </w:rPr>
                    <w:t>MRA</w:t>
                  </w:r>
                  <w:r w:rsidRPr="008431E4">
                    <w:rPr>
                      <w:iCs/>
                      <w:sz w:val="20"/>
                    </w:rPr>
                    <w:t>s</w:t>
                  </w:r>
                  <w:r w:rsidRPr="008431E4">
                    <w:rPr>
                      <w:i/>
                      <w:iCs/>
                      <w:sz w:val="20"/>
                    </w:rPr>
                    <w:t xml:space="preserve">, </w:t>
                  </w:r>
                  <w:r w:rsidRPr="008431E4">
                    <w:rPr>
                      <w:iCs/>
                      <w:sz w:val="20"/>
                    </w:rPr>
                    <w:t>represented by the QSE</w:t>
                  </w:r>
                  <w:r w:rsidRPr="008431E4">
                    <w:rPr>
                      <w:i/>
                      <w:iCs/>
                      <w:sz w:val="20"/>
                    </w:rPr>
                    <w:t xml:space="preserve"> q</w:t>
                  </w:r>
                  <w:r w:rsidRPr="008431E4">
                    <w:rPr>
                      <w:iCs/>
                      <w:sz w:val="20"/>
                    </w:rPr>
                    <w:t xml:space="preserve">, for the </w:t>
                  </w:r>
                  <w:r>
                    <w:rPr>
                      <w:iCs/>
                      <w:sz w:val="20"/>
                    </w:rPr>
                    <w:t>MRA Contracted H</w:t>
                  </w:r>
                  <w:r w:rsidRPr="008431E4">
                    <w:rPr>
                      <w:iCs/>
                      <w:sz w:val="20"/>
                    </w:rPr>
                    <w:t xml:space="preserve">our. </w:t>
                  </w:r>
                </w:p>
              </w:tc>
            </w:tr>
            <w:tr w:rsidR="00A93834" w:rsidRPr="008431E4" w14:paraId="790D7DEA" w14:textId="77777777" w:rsidTr="000C37DB">
              <w:trPr>
                <w:cantSplit/>
              </w:trPr>
              <w:tc>
                <w:tcPr>
                  <w:tcW w:w="1398" w:type="pct"/>
                  <w:tcBorders>
                    <w:top w:val="single" w:sz="4" w:space="0" w:color="auto"/>
                    <w:left w:val="single" w:sz="4" w:space="0" w:color="auto"/>
                    <w:bottom w:val="single" w:sz="4" w:space="0" w:color="auto"/>
                    <w:right w:val="single" w:sz="4" w:space="0" w:color="auto"/>
                  </w:tcBorders>
                </w:tcPr>
                <w:p w14:paraId="733DD9D2" w14:textId="77777777" w:rsidR="00A93834" w:rsidRPr="008431E4" w:rsidRDefault="00A93834" w:rsidP="000C37DB">
                  <w:pPr>
                    <w:spacing w:after="60"/>
                    <w:rPr>
                      <w:i/>
                      <w:iCs/>
                      <w:sz w:val="20"/>
                    </w:rPr>
                  </w:pPr>
                  <w:r w:rsidRPr="008431E4">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26DA404E" w14:textId="77777777" w:rsidR="00A93834" w:rsidRPr="008431E4" w:rsidRDefault="00A93834" w:rsidP="000C37DB">
                  <w:pPr>
                    <w:spacing w:after="60"/>
                    <w:rPr>
                      <w:iCs/>
                      <w:sz w:val="20"/>
                    </w:rPr>
                  </w:pPr>
                  <w:r w:rsidRPr="008431E4">
                    <w:rPr>
                      <w:iCs/>
                      <w:sz w:val="20"/>
                    </w:rPr>
                    <w:t>none</w:t>
                  </w:r>
                </w:p>
              </w:tc>
              <w:tc>
                <w:tcPr>
                  <w:tcW w:w="3276" w:type="pct"/>
                  <w:tcBorders>
                    <w:top w:val="single" w:sz="4" w:space="0" w:color="auto"/>
                    <w:left w:val="single" w:sz="4" w:space="0" w:color="auto"/>
                    <w:bottom w:val="single" w:sz="4" w:space="0" w:color="auto"/>
                    <w:right w:val="single" w:sz="4" w:space="0" w:color="auto"/>
                  </w:tcBorders>
                </w:tcPr>
                <w:p w14:paraId="1DE1C349" w14:textId="77777777" w:rsidR="00A93834" w:rsidRPr="008431E4" w:rsidRDefault="00A93834" w:rsidP="000C37DB">
                  <w:pPr>
                    <w:spacing w:after="60"/>
                    <w:rPr>
                      <w:iCs/>
                      <w:sz w:val="20"/>
                    </w:rPr>
                  </w:pPr>
                  <w:r w:rsidRPr="008431E4">
                    <w:rPr>
                      <w:iCs/>
                      <w:sz w:val="20"/>
                    </w:rPr>
                    <w:t>A QSE.</w:t>
                  </w:r>
                </w:p>
              </w:tc>
            </w:tr>
          </w:tbl>
          <w:p w14:paraId="15A47545" w14:textId="77777777" w:rsidR="00A93834" w:rsidRPr="00C3334D" w:rsidRDefault="00A93834" w:rsidP="000C37DB">
            <w:pPr>
              <w:spacing w:after="240"/>
              <w:ind w:left="720" w:hanging="720"/>
            </w:pPr>
          </w:p>
        </w:tc>
      </w:tr>
    </w:tbl>
    <w:p w14:paraId="1057F25D" w14:textId="77777777" w:rsidR="00A93834" w:rsidRDefault="00A93834" w:rsidP="00A93834">
      <w:pPr>
        <w:pStyle w:val="H3"/>
        <w:spacing w:before="0" w:after="0"/>
      </w:pPr>
    </w:p>
    <w:p w14:paraId="18F98B2A" w14:textId="77777777" w:rsidR="00A93834" w:rsidRDefault="00A93834" w:rsidP="00A93834">
      <w:pPr>
        <w:pStyle w:val="H3"/>
        <w:spacing w:before="0" w:after="0"/>
      </w:pPr>
    </w:p>
    <w:p w14:paraId="385C98A2" w14:textId="77777777" w:rsidR="00A93834" w:rsidRPr="00BF5380" w:rsidRDefault="00A93834" w:rsidP="00A93834">
      <w:pPr>
        <w:rPr>
          <w:rFonts w:ascii="Arial" w:hAnsi="Arial" w:cs="Arial"/>
          <w:b/>
          <w:iCs/>
          <w:color w:val="FF0000"/>
          <w:sz w:val="22"/>
          <w:szCs w:val="22"/>
        </w:rPr>
      </w:pPr>
    </w:p>
    <w:p w14:paraId="5358588A" w14:textId="77777777" w:rsidR="00A93834" w:rsidRDefault="00A93834" w:rsidP="00A93834">
      <w:pPr>
        <w:rPr>
          <w:rFonts w:ascii="Arial" w:hAnsi="Arial" w:cs="Arial"/>
          <w:sz w:val="22"/>
          <w:szCs w:val="22"/>
        </w:rPr>
      </w:pPr>
    </w:p>
    <w:bookmarkEnd w:id="1"/>
    <w:p w14:paraId="76825D77" w14:textId="77777777" w:rsidR="00A93834" w:rsidRPr="001313B4" w:rsidRDefault="00A93834" w:rsidP="00BC2D06">
      <w:pPr>
        <w:rPr>
          <w:rFonts w:ascii="Arial" w:hAnsi="Arial" w:cs="Arial"/>
          <w:b/>
          <w:i/>
          <w:color w:val="FF0000"/>
          <w:sz w:val="22"/>
          <w:szCs w:val="22"/>
        </w:rPr>
      </w:pPr>
    </w:p>
    <w:sectPr w:rsidR="00A93834" w:rsidRPr="001313B4">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7AB604B" w:rsidR="00D176CF" w:rsidRDefault="007F6423">
    <w:pPr>
      <w:pStyle w:val="Footer"/>
      <w:tabs>
        <w:tab w:val="clear" w:pos="4320"/>
        <w:tab w:val="clear" w:pos="8640"/>
        <w:tab w:val="right" w:pos="9360"/>
      </w:tabs>
      <w:rPr>
        <w:rFonts w:ascii="Arial" w:hAnsi="Arial" w:cs="Arial"/>
        <w:sz w:val="18"/>
      </w:rPr>
    </w:pPr>
    <w:r>
      <w:rPr>
        <w:rFonts w:ascii="Arial" w:hAnsi="Arial" w:cs="Arial"/>
        <w:sz w:val="18"/>
      </w:rPr>
      <w:t>1256</w:t>
    </w:r>
    <w:r w:rsidR="00D176CF">
      <w:rPr>
        <w:rFonts w:ascii="Arial" w:hAnsi="Arial" w:cs="Arial"/>
        <w:sz w:val="18"/>
      </w:rPr>
      <w:t>NPRR</w:t>
    </w:r>
    <w:r w:rsidR="0018215C">
      <w:rPr>
        <w:rFonts w:ascii="Arial" w:hAnsi="Arial" w:cs="Arial"/>
        <w:sz w:val="18"/>
      </w:rPr>
      <w:t>-0</w:t>
    </w:r>
    <w:r w:rsidR="009E594B">
      <w:rPr>
        <w:rFonts w:ascii="Arial" w:hAnsi="Arial" w:cs="Arial"/>
        <w:sz w:val="18"/>
      </w:rPr>
      <w:t>4 PRS Report</w:t>
    </w:r>
    <w:r w:rsidR="0018215C">
      <w:rPr>
        <w:rFonts w:ascii="Arial" w:hAnsi="Arial" w:cs="Arial"/>
        <w:sz w:val="18"/>
      </w:rPr>
      <w:t xml:space="preserve"> </w:t>
    </w:r>
    <w:r>
      <w:rPr>
        <w:rFonts w:ascii="Arial" w:hAnsi="Arial" w:cs="Arial"/>
        <w:sz w:val="18"/>
      </w:rPr>
      <w:t>1</w:t>
    </w:r>
    <w:r w:rsidR="009E594B">
      <w:rPr>
        <w:rFonts w:ascii="Arial" w:hAnsi="Arial" w:cs="Arial"/>
        <w:sz w:val="18"/>
      </w:rPr>
      <w:t>114</w:t>
    </w:r>
    <w:r w:rsidR="0018215C">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CE561A0" w:rsidR="00D176CF" w:rsidRDefault="009E594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08C2064"/>
    <w:multiLevelType w:val="hybridMultilevel"/>
    <w:tmpl w:val="AC92E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0"/>
  </w:num>
  <w:num w:numId="2" w16cid:durableId="1839425283">
    <w:abstractNumId w:val="37"/>
  </w:num>
  <w:num w:numId="3" w16cid:durableId="971709594">
    <w:abstractNumId w:val="39"/>
  </w:num>
  <w:num w:numId="4" w16cid:durableId="1736123474">
    <w:abstractNumId w:val="11"/>
  </w:num>
  <w:num w:numId="5" w16cid:durableId="1475442967">
    <w:abstractNumId w:val="32"/>
  </w:num>
  <w:num w:numId="6" w16cid:durableId="1071393571">
    <w:abstractNumId w:val="32"/>
  </w:num>
  <w:num w:numId="7" w16cid:durableId="1413744175">
    <w:abstractNumId w:val="32"/>
  </w:num>
  <w:num w:numId="8" w16cid:durableId="1147820290">
    <w:abstractNumId w:val="32"/>
  </w:num>
  <w:num w:numId="9" w16cid:durableId="729764067">
    <w:abstractNumId w:val="32"/>
  </w:num>
  <w:num w:numId="10" w16cid:durableId="651908752">
    <w:abstractNumId w:val="32"/>
  </w:num>
  <w:num w:numId="11" w16cid:durableId="2021545621">
    <w:abstractNumId w:val="32"/>
  </w:num>
  <w:num w:numId="12" w16cid:durableId="2033334835">
    <w:abstractNumId w:val="32"/>
  </w:num>
  <w:num w:numId="13" w16cid:durableId="1354840513">
    <w:abstractNumId w:val="32"/>
  </w:num>
  <w:num w:numId="14" w16cid:durableId="2082215892">
    <w:abstractNumId w:val="18"/>
  </w:num>
  <w:num w:numId="15" w16cid:durableId="1265773267">
    <w:abstractNumId w:val="31"/>
  </w:num>
  <w:num w:numId="16" w16cid:durableId="304939696">
    <w:abstractNumId w:val="35"/>
  </w:num>
  <w:num w:numId="17" w16cid:durableId="1837302691">
    <w:abstractNumId w:val="36"/>
  </w:num>
  <w:num w:numId="18" w16cid:durableId="2140175323">
    <w:abstractNumId w:val="22"/>
  </w:num>
  <w:num w:numId="19" w16cid:durableId="731661008">
    <w:abstractNumId w:val="33"/>
  </w:num>
  <w:num w:numId="20" w16cid:durableId="1512917052">
    <w:abstractNumId w:val="16"/>
  </w:num>
  <w:num w:numId="21" w16cid:durableId="2115399732">
    <w:abstractNumId w:val="25"/>
  </w:num>
  <w:num w:numId="22" w16cid:durableId="642658412">
    <w:abstractNumId w:val="17"/>
  </w:num>
  <w:num w:numId="23" w16cid:durableId="1318267891">
    <w:abstractNumId w:val="27"/>
  </w:num>
  <w:num w:numId="24" w16cid:durableId="303512108">
    <w:abstractNumId w:val="12"/>
  </w:num>
  <w:num w:numId="25" w16cid:durableId="486629358">
    <w:abstractNumId w:val="15"/>
  </w:num>
  <w:num w:numId="26" w16cid:durableId="1663117771">
    <w:abstractNumId w:val="9"/>
  </w:num>
  <w:num w:numId="27" w16cid:durableId="92286252">
    <w:abstractNumId w:val="7"/>
  </w:num>
  <w:num w:numId="28" w16cid:durableId="1175457146">
    <w:abstractNumId w:val="6"/>
  </w:num>
  <w:num w:numId="29" w16cid:durableId="1618370192">
    <w:abstractNumId w:val="5"/>
  </w:num>
  <w:num w:numId="30" w16cid:durableId="972828304">
    <w:abstractNumId w:val="4"/>
  </w:num>
  <w:num w:numId="31" w16cid:durableId="1467358918">
    <w:abstractNumId w:val="8"/>
  </w:num>
  <w:num w:numId="32" w16cid:durableId="1920091159">
    <w:abstractNumId w:val="3"/>
  </w:num>
  <w:num w:numId="33" w16cid:durableId="1678536635">
    <w:abstractNumId w:val="2"/>
  </w:num>
  <w:num w:numId="34" w16cid:durableId="2018146079">
    <w:abstractNumId w:val="1"/>
  </w:num>
  <w:num w:numId="35" w16cid:durableId="1682321493">
    <w:abstractNumId w:val="0"/>
  </w:num>
  <w:num w:numId="36" w16cid:durableId="1082946959">
    <w:abstractNumId w:val="21"/>
  </w:num>
  <w:num w:numId="37" w16cid:durableId="656691241">
    <w:abstractNumId w:val="38"/>
  </w:num>
  <w:num w:numId="38" w16cid:durableId="208759907">
    <w:abstractNumId w:val="23"/>
  </w:num>
  <w:num w:numId="39" w16cid:durableId="10160742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0271880">
    <w:abstractNumId w:val="19"/>
  </w:num>
  <w:num w:numId="41" w16cid:durableId="399790951">
    <w:abstractNumId w:val="26"/>
  </w:num>
  <w:num w:numId="42" w16cid:durableId="2070379207">
    <w:abstractNumId w:val="34"/>
  </w:num>
  <w:num w:numId="43" w16cid:durableId="403720512">
    <w:abstractNumId w:val="24"/>
  </w:num>
  <w:num w:numId="44" w16cid:durableId="813646416">
    <w:abstractNumId w:val="28"/>
  </w:num>
  <w:num w:numId="45" w16cid:durableId="211887938">
    <w:abstractNumId w:val="13"/>
  </w:num>
  <w:num w:numId="46" w16cid:durableId="525410908">
    <w:abstractNumId w:val="29"/>
  </w:num>
  <w:num w:numId="47" w16cid:durableId="2135127544">
    <w:abstractNumId w:val="14"/>
  </w:num>
  <w:num w:numId="48" w16cid:durableId="339628314">
    <w:abstractNumId w:val="20"/>
  </w:num>
  <w:num w:numId="49" w16cid:durableId="1311708927">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6375"/>
    <w:rsid w:val="0017783C"/>
    <w:rsid w:val="0018215C"/>
    <w:rsid w:val="0019314C"/>
    <w:rsid w:val="001F38F0"/>
    <w:rsid w:val="00237430"/>
    <w:rsid w:val="0026307D"/>
    <w:rsid w:val="00276A99"/>
    <w:rsid w:val="00286AD9"/>
    <w:rsid w:val="002966F3"/>
    <w:rsid w:val="002B69F3"/>
    <w:rsid w:val="002B6DCB"/>
    <w:rsid w:val="002B763A"/>
    <w:rsid w:val="002D382A"/>
    <w:rsid w:val="002F1EDD"/>
    <w:rsid w:val="003013F2"/>
    <w:rsid w:val="0030232A"/>
    <w:rsid w:val="0030694A"/>
    <w:rsid w:val="003069F4"/>
    <w:rsid w:val="0033458E"/>
    <w:rsid w:val="00360920"/>
    <w:rsid w:val="00384709"/>
    <w:rsid w:val="00386C35"/>
    <w:rsid w:val="003A3D77"/>
    <w:rsid w:val="003B5AED"/>
    <w:rsid w:val="003C6B7B"/>
    <w:rsid w:val="003E07D1"/>
    <w:rsid w:val="004135BD"/>
    <w:rsid w:val="004302A4"/>
    <w:rsid w:val="004463BA"/>
    <w:rsid w:val="004633E5"/>
    <w:rsid w:val="004822D4"/>
    <w:rsid w:val="0049290B"/>
    <w:rsid w:val="004A4451"/>
    <w:rsid w:val="004D3958"/>
    <w:rsid w:val="005008DF"/>
    <w:rsid w:val="005045D0"/>
    <w:rsid w:val="00534C6C"/>
    <w:rsid w:val="0054117A"/>
    <w:rsid w:val="00555554"/>
    <w:rsid w:val="005710AF"/>
    <w:rsid w:val="005841C0"/>
    <w:rsid w:val="0059260F"/>
    <w:rsid w:val="005B2C24"/>
    <w:rsid w:val="005E5074"/>
    <w:rsid w:val="00612E4F"/>
    <w:rsid w:val="00613501"/>
    <w:rsid w:val="00615D5E"/>
    <w:rsid w:val="00622E99"/>
    <w:rsid w:val="00625E5D"/>
    <w:rsid w:val="00657C61"/>
    <w:rsid w:val="0066370F"/>
    <w:rsid w:val="0068084F"/>
    <w:rsid w:val="006A0784"/>
    <w:rsid w:val="006A697B"/>
    <w:rsid w:val="006B4DDE"/>
    <w:rsid w:val="006E4597"/>
    <w:rsid w:val="006F117E"/>
    <w:rsid w:val="00743968"/>
    <w:rsid w:val="00746EDB"/>
    <w:rsid w:val="00785415"/>
    <w:rsid w:val="00786294"/>
    <w:rsid w:val="00791CB9"/>
    <w:rsid w:val="00791F7F"/>
    <w:rsid w:val="00793130"/>
    <w:rsid w:val="00797DEE"/>
    <w:rsid w:val="007A1BE1"/>
    <w:rsid w:val="007B3233"/>
    <w:rsid w:val="007B5A42"/>
    <w:rsid w:val="007C199B"/>
    <w:rsid w:val="007D3073"/>
    <w:rsid w:val="007D64B9"/>
    <w:rsid w:val="007D72D4"/>
    <w:rsid w:val="007E0452"/>
    <w:rsid w:val="007F6423"/>
    <w:rsid w:val="008070C0"/>
    <w:rsid w:val="00811C12"/>
    <w:rsid w:val="00845778"/>
    <w:rsid w:val="00855874"/>
    <w:rsid w:val="00887E28"/>
    <w:rsid w:val="008D5C3A"/>
    <w:rsid w:val="008E2870"/>
    <w:rsid w:val="008E6DA2"/>
    <w:rsid w:val="008F6DD5"/>
    <w:rsid w:val="00907B1E"/>
    <w:rsid w:val="00943AFD"/>
    <w:rsid w:val="00963A51"/>
    <w:rsid w:val="00983B6E"/>
    <w:rsid w:val="009936F8"/>
    <w:rsid w:val="009A3772"/>
    <w:rsid w:val="009C5585"/>
    <w:rsid w:val="009D17F0"/>
    <w:rsid w:val="009E594B"/>
    <w:rsid w:val="00A42796"/>
    <w:rsid w:val="00A5311D"/>
    <w:rsid w:val="00A93834"/>
    <w:rsid w:val="00AD3B58"/>
    <w:rsid w:val="00AF56C6"/>
    <w:rsid w:val="00AF7CB2"/>
    <w:rsid w:val="00B032E8"/>
    <w:rsid w:val="00B57F96"/>
    <w:rsid w:val="00B67892"/>
    <w:rsid w:val="00BA4D33"/>
    <w:rsid w:val="00BC2D06"/>
    <w:rsid w:val="00C744EB"/>
    <w:rsid w:val="00C90702"/>
    <w:rsid w:val="00C917FF"/>
    <w:rsid w:val="00C9766A"/>
    <w:rsid w:val="00CC4F39"/>
    <w:rsid w:val="00CC6DB7"/>
    <w:rsid w:val="00CD544C"/>
    <w:rsid w:val="00CF4256"/>
    <w:rsid w:val="00D04FE8"/>
    <w:rsid w:val="00D176CF"/>
    <w:rsid w:val="00D17AD5"/>
    <w:rsid w:val="00D271E3"/>
    <w:rsid w:val="00D47A80"/>
    <w:rsid w:val="00D85807"/>
    <w:rsid w:val="00D87349"/>
    <w:rsid w:val="00D91EE9"/>
    <w:rsid w:val="00D9627A"/>
    <w:rsid w:val="00D97220"/>
    <w:rsid w:val="00DD1CCA"/>
    <w:rsid w:val="00E14D47"/>
    <w:rsid w:val="00E1641C"/>
    <w:rsid w:val="00E26708"/>
    <w:rsid w:val="00E34958"/>
    <w:rsid w:val="00E37AB0"/>
    <w:rsid w:val="00E42652"/>
    <w:rsid w:val="00E71C39"/>
    <w:rsid w:val="00E95939"/>
    <w:rsid w:val="00EA56E6"/>
    <w:rsid w:val="00EA6199"/>
    <w:rsid w:val="00EA694D"/>
    <w:rsid w:val="00EC335F"/>
    <w:rsid w:val="00EC48FB"/>
    <w:rsid w:val="00ED3965"/>
    <w:rsid w:val="00EF232A"/>
    <w:rsid w:val="00F05A69"/>
    <w:rsid w:val="00F22DD3"/>
    <w:rsid w:val="00F43FFD"/>
    <w:rsid w:val="00F44236"/>
    <w:rsid w:val="00F52517"/>
    <w:rsid w:val="00F958B1"/>
    <w:rsid w:val="00FA2F38"/>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link w:val="ListParagraphChar"/>
    <w:uiPriority w:val="34"/>
    <w:qFormat/>
    <w:rsid w:val="00A93834"/>
    <w:pPr>
      <w:ind w:left="720"/>
      <w:contextualSpacing/>
    </w:pPr>
  </w:style>
  <w:style w:type="character" w:customStyle="1" w:styleId="ListParagraphChar">
    <w:name w:val="List Paragraph Char"/>
    <w:link w:val="ListParagraph"/>
    <w:uiPriority w:val="34"/>
    <w:locked/>
    <w:rsid w:val="00A93834"/>
    <w:rPr>
      <w:sz w:val="24"/>
      <w:szCs w:val="24"/>
    </w:rPr>
  </w:style>
  <w:style w:type="character" w:customStyle="1" w:styleId="Heading1Char">
    <w:name w:val="Heading 1 Char"/>
    <w:aliases w:val="h1 Char"/>
    <w:link w:val="Heading1"/>
    <w:rsid w:val="00A93834"/>
    <w:rPr>
      <w:b/>
      <w:caps/>
      <w:sz w:val="24"/>
    </w:rPr>
  </w:style>
  <w:style w:type="character" w:customStyle="1" w:styleId="Heading2Char">
    <w:name w:val="Heading 2 Char"/>
    <w:aliases w:val="h2 Char"/>
    <w:link w:val="Heading2"/>
    <w:rsid w:val="00A93834"/>
    <w:rPr>
      <w:b/>
      <w:sz w:val="24"/>
    </w:rPr>
  </w:style>
  <w:style w:type="character" w:customStyle="1" w:styleId="Heading3Char">
    <w:name w:val="Heading 3 Char"/>
    <w:aliases w:val="h3 Char"/>
    <w:link w:val="Heading3"/>
    <w:uiPriority w:val="9"/>
    <w:rsid w:val="00A93834"/>
    <w:rPr>
      <w:b/>
      <w:bCs/>
      <w:i/>
      <w:sz w:val="24"/>
    </w:rPr>
  </w:style>
  <w:style w:type="character" w:customStyle="1" w:styleId="Heading4Char">
    <w:name w:val="Heading 4 Char"/>
    <w:aliases w:val="h4 Char,delete Char"/>
    <w:link w:val="Heading4"/>
    <w:uiPriority w:val="9"/>
    <w:rsid w:val="00A93834"/>
    <w:rPr>
      <w:b/>
      <w:bCs/>
      <w:snapToGrid w:val="0"/>
      <w:sz w:val="24"/>
    </w:rPr>
  </w:style>
  <w:style w:type="character" w:customStyle="1" w:styleId="Heading5Char">
    <w:name w:val="Heading 5 Char"/>
    <w:aliases w:val="h5 Char"/>
    <w:link w:val="Heading5"/>
    <w:rsid w:val="00A93834"/>
    <w:rPr>
      <w:b/>
      <w:bCs/>
      <w:i/>
      <w:iCs/>
      <w:sz w:val="24"/>
      <w:szCs w:val="26"/>
    </w:rPr>
  </w:style>
  <w:style w:type="character" w:customStyle="1" w:styleId="Heading6Char">
    <w:name w:val="Heading 6 Char"/>
    <w:aliases w:val="h6 Char"/>
    <w:link w:val="Heading6"/>
    <w:rsid w:val="00A93834"/>
    <w:rPr>
      <w:b/>
      <w:bCs/>
      <w:sz w:val="24"/>
      <w:szCs w:val="22"/>
    </w:rPr>
  </w:style>
  <w:style w:type="character" w:customStyle="1" w:styleId="Heading7Char">
    <w:name w:val="Heading 7 Char"/>
    <w:link w:val="Heading7"/>
    <w:rsid w:val="00A93834"/>
    <w:rPr>
      <w:sz w:val="24"/>
      <w:szCs w:val="24"/>
    </w:rPr>
  </w:style>
  <w:style w:type="character" w:customStyle="1" w:styleId="Heading8Char">
    <w:name w:val="Heading 8 Char"/>
    <w:link w:val="Heading8"/>
    <w:rsid w:val="00A93834"/>
    <w:rPr>
      <w:i/>
      <w:iCs/>
      <w:sz w:val="24"/>
      <w:szCs w:val="24"/>
    </w:rPr>
  </w:style>
  <w:style w:type="character" w:customStyle="1" w:styleId="Heading9Char">
    <w:name w:val="Heading 9 Char"/>
    <w:link w:val="Heading9"/>
    <w:rsid w:val="00A93834"/>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A93834"/>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93834"/>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93834"/>
    <w:rPr>
      <w:iCs/>
      <w:sz w:val="24"/>
      <w:lang w:val="en-US" w:eastAsia="en-US" w:bidi="ar-SA"/>
    </w:rPr>
  </w:style>
  <w:style w:type="character" w:customStyle="1" w:styleId="FooterChar">
    <w:name w:val="Footer Char"/>
    <w:link w:val="Footer"/>
    <w:rsid w:val="00A93834"/>
    <w:rPr>
      <w:sz w:val="24"/>
      <w:szCs w:val="24"/>
    </w:rPr>
  </w:style>
  <w:style w:type="character" w:customStyle="1" w:styleId="FootnoteTextChar">
    <w:name w:val="Footnote Text Char"/>
    <w:link w:val="FootnoteText"/>
    <w:rsid w:val="00A93834"/>
    <w:rPr>
      <w:sz w:val="18"/>
    </w:rPr>
  </w:style>
  <w:style w:type="character" w:customStyle="1" w:styleId="HeaderChar">
    <w:name w:val="Header Char"/>
    <w:link w:val="Header"/>
    <w:rsid w:val="00A93834"/>
    <w:rPr>
      <w:rFonts w:ascii="Arial" w:hAnsi="Arial"/>
      <w:b/>
      <w:bCs/>
      <w:sz w:val="24"/>
      <w:szCs w:val="24"/>
    </w:rPr>
  </w:style>
  <w:style w:type="character" w:customStyle="1" w:styleId="FormulaBoldChar">
    <w:name w:val="Formula Bold Char"/>
    <w:link w:val="FormulaBold"/>
    <w:rsid w:val="00A93834"/>
    <w:rPr>
      <w:b/>
      <w:bCs/>
      <w:sz w:val="24"/>
      <w:szCs w:val="24"/>
    </w:rPr>
  </w:style>
  <w:style w:type="paragraph" w:customStyle="1" w:styleId="BodyTextNumbered">
    <w:name w:val="Body Text Numbered"/>
    <w:basedOn w:val="BodyText"/>
    <w:link w:val="BodyTextNumberedChar"/>
    <w:rsid w:val="00A93834"/>
    <w:pPr>
      <w:ind w:left="720" w:hanging="720"/>
    </w:pPr>
    <w:rPr>
      <w:szCs w:val="20"/>
    </w:rPr>
  </w:style>
  <w:style w:type="paragraph" w:customStyle="1" w:styleId="tablecontents">
    <w:name w:val="table contents"/>
    <w:basedOn w:val="Normal"/>
    <w:rsid w:val="00A93834"/>
    <w:rPr>
      <w:sz w:val="20"/>
      <w:szCs w:val="20"/>
    </w:rPr>
  </w:style>
  <w:style w:type="character" w:customStyle="1" w:styleId="BalloonTextChar">
    <w:name w:val="Balloon Text Char"/>
    <w:link w:val="BalloonText"/>
    <w:uiPriority w:val="99"/>
    <w:rsid w:val="00A93834"/>
    <w:rPr>
      <w:rFonts w:ascii="Tahoma" w:hAnsi="Tahoma" w:cs="Tahoma"/>
      <w:sz w:val="16"/>
      <w:szCs w:val="16"/>
    </w:rPr>
  </w:style>
  <w:style w:type="character" w:customStyle="1" w:styleId="CommentTextChar">
    <w:name w:val="Comment Text Char"/>
    <w:link w:val="CommentText"/>
    <w:rsid w:val="00A93834"/>
  </w:style>
  <w:style w:type="character" w:customStyle="1" w:styleId="CommentSubjectChar">
    <w:name w:val="Comment Subject Char"/>
    <w:link w:val="CommentSubject"/>
    <w:uiPriority w:val="99"/>
    <w:rsid w:val="00A93834"/>
    <w:rPr>
      <w:b/>
      <w:bCs/>
    </w:rPr>
  </w:style>
  <w:style w:type="paragraph" w:styleId="DocumentMap">
    <w:name w:val="Document Map"/>
    <w:basedOn w:val="Normal"/>
    <w:link w:val="DocumentMapChar"/>
    <w:rsid w:val="00A938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93834"/>
    <w:rPr>
      <w:rFonts w:ascii="Tahoma" w:hAnsi="Tahoma" w:cs="Tahoma"/>
      <w:shd w:val="clear" w:color="auto" w:fill="000080"/>
    </w:rPr>
  </w:style>
  <w:style w:type="paragraph" w:customStyle="1" w:styleId="Default">
    <w:name w:val="Default"/>
    <w:rsid w:val="00A938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A93834"/>
    <w:pPr>
      <w:tabs>
        <w:tab w:val="left" w:pos="2160"/>
      </w:tabs>
      <w:spacing w:after="240"/>
      <w:ind w:left="4320" w:hanging="3600"/>
      <w:contextualSpacing/>
    </w:pPr>
    <w:rPr>
      <w:iCs/>
      <w:szCs w:val="20"/>
    </w:rPr>
  </w:style>
  <w:style w:type="paragraph" w:styleId="BlockText">
    <w:name w:val="Block Text"/>
    <w:basedOn w:val="Normal"/>
    <w:rsid w:val="00A93834"/>
    <w:pPr>
      <w:spacing w:after="120"/>
      <w:ind w:left="1440" w:right="1440"/>
    </w:pPr>
    <w:rPr>
      <w:szCs w:val="20"/>
    </w:rPr>
  </w:style>
  <w:style w:type="character" w:customStyle="1" w:styleId="H2Char">
    <w:name w:val="H2 Char"/>
    <w:link w:val="H2"/>
    <w:rsid w:val="00A93834"/>
    <w:rPr>
      <w:b/>
      <w:sz w:val="24"/>
    </w:rPr>
  </w:style>
  <w:style w:type="character" w:customStyle="1" w:styleId="CharChar">
    <w:name w:val="Char Char"/>
    <w:aliases w:val="Body Text Indent Char, Char Char"/>
    <w:rsid w:val="00A93834"/>
    <w:rPr>
      <w:iCs/>
      <w:sz w:val="24"/>
      <w:lang w:val="en-US" w:eastAsia="en-US" w:bidi="ar-SA"/>
    </w:rPr>
  </w:style>
  <w:style w:type="character" w:customStyle="1" w:styleId="BodyTextNumberedChar">
    <w:name w:val="Body Text Numbered Char"/>
    <w:link w:val="BodyTextNumbered"/>
    <w:rsid w:val="00A93834"/>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93834"/>
    <w:rPr>
      <w:iCs/>
      <w:sz w:val="24"/>
      <w:lang w:val="en-US" w:eastAsia="en-US" w:bidi="ar-SA"/>
    </w:rPr>
  </w:style>
  <w:style w:type="character" w:customStyle="1" w:styleId="BodyTextNumberedChar1">
    <w:name w:val="Body Text Numbered Char1"/>
    <w:rsid w:val="00A93834"/>
    <w:rPr>
      <w:iCs/>
      <w:sz w:val="24"/>
      <w:lang w:val="en-US" w:eastAsia="en-US" w:bidi="ar-SA"/>
    </w:rPr>
  </w:style>
  <w:style w:type="character" w:customStyle="1" w:styleId="FormulaChar">
    <w:name w:val="Formula Char"/>
    <w:link w:val="Formula"/>
    <w:rsid w:val="00A93834"/>
    <w:rPr>
      <w:bCs/>
      <w:sz w:val="24"/>
      <w:szCs w:val="24"/>
    </w:rPr>
  </w:style>
  <w:style w:type="paragraph" w:customStyle="1" w:styleId="Char3">
    <w:name w:val="Char3"/>
    <w:basedOn w:val="Normal"/>
    <w:rsid w:val="00A93834"/>
    <w:pPr>
      <w:spacing w:after="160" w:line="240" w:lineRule="exact"/>
    </w:pPr>
    <w:rPr>
      <w:rFonts w:ascii="Verdana" w:hAnsi="Verdana"/>
      <w:sz w:val="16"/>
      <w:szCs w:val="20"/>
    </w:rPr>
  </w:style>
  <w:style w:type="paragraph" w:customStyle="1" w:styleId="Char">
    <w:name w:val="Char"/>
    <w:basedOn w:val="Normal"/>
    <w:rsid w:val="00A93834"/>
    <w:pPr>
      <w:spacing w:after="160" w:line="240" w:lineRule="exact"/>
    </w:pPr>
    <w:rPr>
      <w:rFonts w:ascii="Verdana" w:hAnsi="Verdana"/>
      <w:sz w:val="16"/>
      <w:szCs w:val="20"/>
    </w:rPr>
  </w:style>
  <w:style w:type="paragraph" w:customStyle="1" w:styleId="formula0">
    <w:name w:val="formula"/>
    <w:basedOn w:val="Normal"/>
    <w:rsid w:val="00A93834"/>
    <w:pPr>
      <w:spacing w:after="120"/>
      <w:ind w:left="720" w:hanging="720"/>
    </w:pPr>
  </w:style>
  <w:style w:type="character" w:customStyle="1" w:styleId="H4Char">
    <w:name w:val="H4 Char"/>
    <w:link w:val="H4"/>
    <w:rsid w:val="00A93834"/>
    <w:rPr>
      <w:b/>
      <w:bCs/>
      <w:snapToGrid w:val="0"/>
      <w:sz w:val="24"/>
    </w:rPr>
  </w:style>
  <w:style w:type="paragraph" w:customStyle="1" w:styleId="tablebody0">
    <w:name w:val="tablebody"/>
    <w:basedOn w:val="Normal"/>
    <w:rsid w:val="00A93834"/>
    <w:pPr>
      <w:spacing w:after="60"/>
    </w:pPr>
    <w:rPr>
      <w:sz w:val="20"/>
      <w:szCs w:val="20"/>
    </w:rPr>
  </w:style>
  <w:style w:type="character" w:customStyle="1" w:styleId="InstructionsChar">
    <w:name w:val="Instructions Char"/>
    <w:link w:val="Instructions"/>
    <w:rsid w:val="00A93834"/>
    <w:rPr>
      <w:b/>
      <w:i/>
      <w:iCs/>
      <w:sz w:val="24"/>
      <w:szCs w:val="24"/>
    </w:rPr>
  </w:style>
  <w:style w:type="paragraph" w:customStyle="1" w:styleId="Char4">
    <w:name w:val="Char4"/>
    <w:basedOn w:val="Normal"/>
    <w:rsid w:val="00A93834"/>
    <w:pPr>
      <w:spacing w:after="160" w:line="240" w:lineRule="exact"/>
    </w:pPr>
    <w:rPr>
      <w:rFonts w:ascii="Verdana" w:hAnsi="Verdana"/>
      <w:sz w:val="16"/>
      <w:szCs w:val="20"/>
    </w:rPr>
  </w:style>
  <w:style w:type="paragraph" w:customStyle="1" w:styleId="Char32">
    <w:name w:val="Char32"/>
    <w:basedOn w:val="Normal"/>
    <w:rsid w:val="00A93834"/>
    <w:pPr>
      <w:spacing w:after="160" w:line="240" w:lineRule="exact"/>
    </w:pPr>
    <w:rPr>
      <w:rFonts w:ascii="Verdana" w:hAnsi="Verdana"/>
      <w:sz w:val="16"/>
      <w:szCs w:val="20"/>
    </w:rPr>
  </w:style>
  <w:style w:type="paragraph" w:customStyle="1" w:styleId="Char31">
    <w:name w:val="Char31"/>
    <w:basedOn w:val="Normal"/>
    <w:rsid w:val="00A93834"/>
    <w:pPr>
      <w:spacing w:after="160" w:line="240" w:lineRule="exact"/>
    </w:pPr>
    <w:rPr>
      <w:rFonts w:ascii="Verdana" w:hAnsi="Verdana"/>
      <w:sz w:val="16"/>
      <w:szCs w:val="20"/>
    </w:rPr>
  </w:style>
  <w:style w:type="character" w:customStyle="1" w:styleId="H5Char">
    <w:name w:val="H5 Char"/>
    <w:link w:val="H5"/>
    <w:rsid w:val="00A93834"/>
    <w:rPr>
      <w:b/>
      <w:bCs/>
      <w:i/>
      <w:iCs/>
      <w:sz w:val="24"/>
      <w:szCs w:val="26"/>
    </w:rPr>
  </w:style>
  <w:style w:type="paragraph" w:customStyle="1" w:styleId="TableBulletBullet">
    <w:name w:val="Table Bullet/Bullet"/>
    <w:basedOn w:val="Normal"/>
    <w:rsid w:val="00A93834"/>
    <w:pPr>
      <w:numPr>
        <w:numId w:val="22"/>
      </w:numPr>
    </w:pPr>
    <w:rPr>
      <w:szCs w:val="20"/>
    </w:rPr>
  </w:style>
  <w:style w:type="paragraph" w:customStyle="1" w:styleId="Char1">
    <w:name w:val="Char1"/>
    <w:basedOn w:val="Normal"/>
    <w:rsid w:val="00A93834"/>
    <w:pPr>
      <w:spacing w:after="160" w:line="240" w:lineRule="exact"/>
    </w:pPr>
    <w:rPr>
      <w:rFonts w:ascii="Verdana" w:hAnsi="Verdana"/>
      <w:sz w:val="16"/>
      <w:szCs w:val="20"/>
    </w:rPr>
  </w:style>
  <w:style w:type="paragraph" w:customStyle="1" w:styleId="Char11">
    <w:name w:val="Char11"/>
    <w:basedOn w:val="Normal"/>
    <w:rsid w:val="00A93834"/>
    <w:pPr>
      <w:spacing w:after="160" w:line="240" w:lineRule="exact"/>
    </w:pPr>
    <w:rPr>
      <w:rFonts w:ascii="Verdana" w:hAnsi="Verdana"/>
      <w:sz w:val="16"/>
      <w:szCs w:val="20"/>
    </w:rPr>
  </w:style>
  <w:style w:type="character" w:customStyle="1" w:styleId="H3Char">
    <w:name w:val="H3 Char"/>
    <w:link w:val="H3"/>
    <w:rsid w:val="00A93834"/>
    <w:rPr>
      <w:b/>
      <w:bCs/>
      <w:i/>
      <w:sz w:val="24"/>
    </w:rPr>
  </w:style>
  <w:style w:type="character" w:customStyle="1" w:styleId="H6Char">
    <w:name w:val="H6 Char"/>
    <w:link w:val="H6"/>
    <w:rsid w:val="00A93834"/>
    <w:rPr>
      <w:b/>
      <w:bCs/>
      <w:sz w:val="24"/>
      <w:szCs w:val="22"/>
    </w:rPr>
  </w:style>
  <w:style w:type="paragraph" w:customStyle="1" w:styleId="ColorfulList-Accent11">
    <w:name w:val="Colorful List - Accent 11"/>
    <w:basedOn w:val="Normal"/>
    <w:qFormat/>
    <w:rsid w:val="00A93834"/>
    <w:pPr>
      <w:ind w:left="720"/>
      <w:contextualSpacing/>
    </w:pPr>
  </w:style>
  <w:style w:type="character" w:customStyle="1" w:styleId="msoins0">
    <w:name w:val="msoins"/>
    <w:rsid w:val="00A93834"/>
  </w:style>
  <w:style w:type="paragraph" w:styleId="HTMLAddress">
    <w:name w:val="HTML Address"/>
    <w:basedOn w:val="Normal"/>
    <w:link w:val="HTMLAddressChar"/>
    <w:unhideWhenUsed/>
    <w:rsid w:val="00A93834"/>
    <w:rPr>
      <w:i/>
      <w:iCs/>
      <w:szCs w:val="20"/>
    </w:rPr>
  </w:style>
  <w:style w:type="character" w:customStyle="1" w:styleId="HTMLAddressChar">
    <w:name w:val="HTML Address Char"/>
    <w:basedOn w:val="DefaultParagraphFont"/>
    <w:link w:val="HTMLAddress"/>
    <w:rsid w:val="00A93834"/>
    <w:rPr>
      <w:i/>
      <w:iCs/>
      <w:sz w:val="24"/>
    </w:rPr>
  </w:style>
  <w:style w:type="character" w:customStyle="1" w:styleId="Heading1Char1">
    <w:name w:val="Heading 1 Char1"/>
    <w:aliases w:val="h1 Char1"/>
    <w:basedOn w:val="DefaultParagraphFont"/>
    <w:rsid w:val="00A93834"/>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A93834"/>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A93834"/>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A93834"/>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A93834"/>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A93834"/>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A93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93834"/>
    <w:rPr>
      <w:rFonts w:ascii="Courier New" w:hAnsi="Courier New" w:cs="Courier New"/>
    </w:rPr>
  </w:style>
  <w:style w:type="paragraph" w:styleId="Index1">
    <w:name w:val="index 1"/>
    <w:basedOn w:val="Normal"/>
    <w:next w:val="Normal"/>
    <w:autoRedefine/>
    <w:unhideWhenUsed/>
    <w:rsid w:val="00A93834"/>
    <w:pPr>
      <w:ind w:left="240" w:hanging="240"/>
    </w:pPr>
    <w:rPr>
      <w:szCs w:val="20"/>
    </w:rPr>
  </w:style>
  <w:style w:type="paragraph" w:styleId="Index2">
    <w:name w:val="index 2"/>
    <w:basedOn w:val="Normal"/>
    <w:next w:val="Normal"/>
    <w:autoRedefine/>
    <w:unhideWhenUsed/>
    <w:rsid w:val="00A93834"/>
    <w:pPr>
      <w:ind w:left="480" w:hanging="240"/>
    </w:pPr>
    <w:rPr>
      <w:szCs w:val="20"/>
    </w:rPr>
  </w:style>
  <w:style w:type="paragraph" w:styleId="Index3">
    <w:name w:val="index 3"/>
    <w:basedOn w:val="Normal"/>
    <w:next w:val="Normal"/>
    <w:autoRedefine/>
    <w:unhideWhenUsed/>
    <w:rsid w:val="00A93834"/>
    <w:pPr>
      <w:ind w:left="720" w:hanging="240"/>
    </w:pPr>
    <w:rPr>
      <w:szCs w:val="20"/>
    </w:rPr>
  </w:style>
  <w:style w:type="paragraph" w:styleId="Index4">
    <w:name w:val="index 4"/>
    <w:basedOn w:val="Normal"/>
    <w:next w:val="Normal"/>
    <w:autoRedefine/>
    <w:unhideWhenUsed/>
    <w:rsid w:val="00A93834"/>
    <w:pPr>
      <w:ind w:left="960" w:hanging="240"/>
    </w:pPr>
    <w:rPr>
      <w:szCs w:val="20"/>
    </w:rPr>
  </w:style>
  <w:style w:type="paragraph" w:styleId="Index5">
    <w:name w:val="index 5"/>
    <w:basedOn w:val="Normal"/>
    <w:next w:val="Normal"/>
    <w:autoRedefine/>
    <w:unhideWhenUsed/>
    <w:rsid w:val="00A93834"/>
    <w:pPr>
      <w:ind w:left="1200" w:hanging="240"/>
    </w:pPr>
    <w:rPr>
      <w:szCs w:val="20"/>
    </w:rPr>
  </w:style>
  <w:style w:type="paragraph" w:styleId="Index6">
    <w:name w:val="index 6"/>
    <w:basedOn w:val="Normal"/>
    <w:next w:val="Normal"/>
    <w:autoRedefine/>
    <w:unhideWhenUsed/>
    <w:rsid w:val="00A93834"/>
    <w:pPr>
      <w:ind w:left="1440" w:hanging="240"/>
    </w:pPr>
    <w:rPr>
      <w:szCs w:val="20"/>
    </w:rPr>
  </w:style>
  <w:style w:type="paragraph" w:styleId="Index7">
    <w:name w:val="index 7"/>
    <w:basedOn w:val="Normal"/>
    <w:next w:val="Normal"/>
    <w:autoRedefine/>
    <w:unhideWhenUsed/>
    <w:rsid w:val="00A93834"/>
    <w:pPr>
      <w:ind w:left="1680" w:hanging="240"/>
    </w:pPr>
    <w:rPr>
      <w:szCs w:val="20"/>
    </w:rPr>
  </w:style>
  <w:style w:type="paragraph" w:styleId="Index8">
    <w:name w:val="index 8"/>
    <w:basedOn w:val="Normal"/>
    <w:next w:val="Normal"/>
    <w:autoRedefine/>
    <w:unhideWhenUsed/>
    <w:rsid w:val="00A93834"/>
    <w:pPr>
      <w:ind w:left="1920" w:hanging="240"/>
    </w:pPr>
    <w:rPr>
      <w:szCs w:val="20"/>
    </w:rPr>
  </w:style>
  <w:style w:type="paragraph" w:styleId="Index9">
    <w:name w:val="index 9"/>
    <w:basedOn w:val="Normal"/>
    <w:next w:val="Normal"/>
    <w:autoRedefine/>
    <w:unhideWhenUsed/>
    <w:rsid w:val="00A93834"/>
    <w:pPr>
      <w:ind w:left="2160" w:hanging="240"/>
    </w:pPr>
    <w:rPr>
      <w:szCs w:val="20"/>
    </w:rPr>
  </w:style>
  <w:style w:type="paragraph" w:styleId="NormalIndent">
    <w:name w:val="Normal Indent"/>
    <w:basedOn w:val="Normal"/>
    <w:unhideWhenUsed/>
    <w:rsid w:val="00A93834"/>
    <w:pPr>
      <w:ind w:left="720"/>
    </w:pPr>
    <w:rPr>
      <w:szCs w:val="20"/>
    </w:rPr>
  </w:style>
  <w:style w:type="paragraph" w:styleId="IndexHeading">
    <w:name w:val="index heading"/>
    <w:basedOn w:val="Normal"/>
    <w:next w:val="Index1"/>
    <w:unhideWhenUsed/>
    <w:rsid w:val="00A93834"/>
    <w:rPr>
      <w:rFonts w:ascii="Arial" w:hAnsi="Arial" w:cs="Arial"/>
      <w:b/>
      <w:bCs/>
      <w:szCs w:val="20"/>
    </w:rPr>
  </w:style>
  <w:style w:type="paragraph" w:styleId="Caption">
    <w:name w:val="caption"/>
    <w:basedOn w:val="Normal"/>
    <w:next w:val="Normal"/>
    <w:unhideWhenUsed/>
    <w:qFormat/>
    <w:rsid w:val="00A93834"/>
    <w:rPr>
      <w:b/>
      <w:bCs/>
      <w:sz w:val="20"/>
      <w:szCs w:val="20"/>
    </w:rPr>
  </w:style>
  <w:style w:type="paragraph" w:styleId="TableofFigures">
    <w:name w:val="table of figures"/>
    <w:basedOn w:val="Normal"/>
    <w:next w:val="Normal"/>
    <w:unhideWhenUsed/>
    <w:rsid w:val="00A93834"/>
    <w:rPr>
      <w:szCs w:val="20"/>
    </w:rPr>
  </w:style>
  <w:style w:type="paragraph" w:styleId="EnvelopeAddress">
    <w:name w:val="envelope address"/>
    <w:basedOn w:val="Normal"/>
    <w:unhideWhenUsed/>
    <w:rsid w:val="00A9383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A93834"/>
    <w:rPr>
      <w:rFonts w:ascii="Arial" w:hAnsi="Arial" w:cs="Arial"/>
      <w:sz w:val="20"/>
      <w:szCs w:val="20"/>
    </w:rPr>
  </w:style>
  <w:style w:type="paragraph" w:styleId="EndnoteText">
    <w:name w:val="endnote text"/>
    <w:basedOn w:val="Normal"/>
    <w:link w:val="EndnoteTextChar"/>
    <w:unhideWhenUsed/>
    <w:rsid w:val="00A93834"/>
    <w:rPr>
      <w:sz w:val="20"/>
      <w:szCs w:val="20"/>
    </w:rPr>
  </w:style>
  <w:style w:type="character" w:customStyle="1" w:styleId="EndnoteTextChar">
    <w:name w:val="Endnote Text Char"/>
    <w:basedOn w:val="DefaultParagraphFont"/>
    <w:link w:val="EndnoteText"/>
    <w:rsid w:val="00A93834"/>
  </w:style>
  <w:style w:type="paragraph" w:styleId="TableofAuthorities">
    <w:name w:val="table of authorities"/>
    <w:basedOn w:val="Normal"/>
    <w:next w:val="Normal"/>
    <w:unhideWhenUsed/>
    <w:rsid w:val="00A93834"/>
    <w:pPr>
      <w:ind w:left="240" w:hanging="240"/>
    </w:pPr>
    <w:rPr>
      <w:szCs w:val="20"/>
    </w:rPr>
  </w:style>
  <w:style w:type="paragraph" w:styleId="MacroText">
    <w:name w:val="macro"/>
    <w:link w:val="MacroTextChar"/>
    <w:unhideWhenUsed/>
    <w:rsid w:val="00A938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A93834"/>
    <w:rPr>
      <w:rFonts w:ascii="Courier New" w:hAnsi="Courier New" w:cs="Courier New"/>
    </w:rPr>
  </w:style>
  <w:style w:type="paragraph" w:styleId="TOAHeading">
    <w:name w:val="toa heading"/>
    <w:basedOn w:val="Normal"/>
    <w:next w:val="Normal"/>
    <w:unhideWhenUsed/>
    <w:rsid w:val="00A93834"/>
    <w:pPr>
      <w:spacing w:before="120"/>
    </w:pPr>
    <w:rPr>
      <w:rFonts w:ascii="Arial" w:hAnsi="Arial" w:cs="Arial"/>
      <w:b/>
      <w:bCs/>
    </w:rPr>
  </w:style>
  <w:style w:type="paragraph" w:styleId="ListBullet">
    <w:name w:val="List Bullet"/>
    <w:basedOn w:val="Normal"/>
    <w:unhideWhenUsed/>
    <w:rsid w:val="00A93834"/>
    <w:pPr>
      <w:tabs>
        <w:tab w:val="num" w:pos="360"/>
      </w:tabs>
      <w:ind w:left="360" w:hanging="360"/>
    </w:pPr>
    <w:rPr>
      <w:szCs w:val="20"/>
    </w:rPr>
  </w:style>
  <w:style w:type="paragraph" w:styleId="ListNumber">
    <w:name w:val="List Number"/>
    <w:basedOn w:val="Normal"/>
    <w:unhideWhenUsed/>
    <w:rsid w:val="00A93834"/>
    <w:pPr>
      <w:tabs>
        <w:tab w:val="num" w:pos="360"/>
      </w:tabs>
      <w:ind w:left="360" w:hanging="360"/>
    </w:pPr>
    <w:rPr>
      <w:szCs w:val="20"/>
    </w:rPr>
  </w:style>
  <w:style w:type="character" w:customStyle="1" w:styleId="List2Char">
    <w:name w:val="List 2 Char"/>
    <w:aliases w:val="Char2 Char,Char2 Char Char Char, Char2 Char1"/>
    <w:link w:val="List2"/>
    <w:locked/>
    <w:rsid w:val="00A93834"/>
    <w:rPr>
      <w:sz w:val="24"/>
    </w:rPr>
  </w:style>
  <w:style w:type="paragraph" w:styleId="List4">
    <w:name w:val="List 4"/>
    <w:basedOn w:val="Normal"/>
    <w:unhideWhenUsed/>
    <w:rsid w:val="00A93834"/>
    <w:pPr>
      <w:ind w:left="1440" w:hanging="360"/>
    </w:pPr>
    <w:rPr>
      <w:szCs w:val="20"/>
    </w:rPr>
  </w:style>
  <w:style w:type="paragraph" w:styleId="List5">
    <w:name w:val="List 5"/>
    <w:basedOn w:val="Normal"/>
    <w:unhideWhenUsed/>
    <w:rsid w:val="00A93834"/>
    <w:pPr>
      <w:ind w:left="1800" w:hanging="360"/>
    </w:pPr>
    <w:rPr>
      <w:szCs w:val="20"/>
    </w:rPr>
  </w:style>
  <w:style w:type="paragraph" w:styleId="ListBullet2">
    <w:name w:val="List Bullet 2"/>
    <w:basedOn w:val="Normal"/>
    <w:unhideWhenUsed/>
    <w:rsid w:val="00A93834"/>
    <w:pPr>
      <w:tabs>
        <w:tab w:val="num" w:pos="720"/>
      </w:tabs>
      <w:ind w:left="720" w:hanging="360"/>
    </w:pPr>
    <w:rPr>
      <w:szCs w:val="20"/>
    </w:rPr>
  </w:style>
  <w:style w:type="paragraph" w:styleId="ListBullet3">
    <w:name w:val="List Bullet 3"/>
    <w:basedOn w:val="Normal"/>
    <w:unhideWhenUsed/>
    <w:rsid w:val="00A93834"/>
    <w:pPr>
      <w:tabs>
        <w:tab w:val="num" w:pos="1080"/>
      </w:tabs>
      <w:ind w:left="1080" w:hanging="360"/>
    </w:pPr>
    <w:rPr>
      <w:szCs w:val="20"/>
    </w:rPr>
  </w:style>
  <w:style w:type="paragraph" w:styleId="ListBullet4">
    <w:name w:val="List Bullet 4"/>
    <w:basedOn w:val="Normal"/>
    <w:unhideWhenUsed/>
    <w:rsid w:val="00A93834"/>
    <w:pPr>
      <w:tabs>
        <w:tab w:val="num" w:pos="1440"/>
      </w:tabs>
      <w:ind w:left="1440" w:hanging="360"/>
    </w:pPr>
    <w:rPr>
      <w:szCs w:val="20"/>
    </w:rPr>
  </w:style>
  <w:style w:type="paragraph" w:styleId="ListBullet5">
    <w:name w:val="List Bullet 5"/>
    <w:basedOn w:val="Normal"/>
    <w:unhideWhenUsed/>
    <w:rsid w:val="00A93834"/>
    <w:pPr>
      <w:tabs>
        <w:tab w:val="num" w:pos="1800"/>
      </w:tabs>
      <w:ind w:left="1800" w:hanging="360"/>
    </w:pPr>
    <w:rPr>
      <w:szCs w:val="20"/>
    </w:rPr>
  </w:style>
  <w:style w:type="paragraph" w:styleId="ListNumber2">
    <w:name w:val="List Number 2"/>
    <w:basedOn w:val="Normal"/>
    <w:unhideWhenUsed/>
    <w:rsid w:val="00A93834"/>
    <w:pPr>
      <w:tabs>
        <w:tab w:val="num" w:pos="720"/>
      </w:tabs>
      <w:ind w:left="720" w:hanging="360"/>
    </w:pPr>
    <w:rPr>
      <w:szCs w:val="20"/>
    </w:rPr>
  </w:style>
  <w:style w:type="paragraph" w:styleId="ListNumber3">
    <w:name w:val="List Number 3"/>
    <w:basedOn w:val="Normal"/>
    <w:unhideWhenUsed/>
    <w:rsid w:val="00A93834"/>
    <w:pPr>
      <w:tabs>
        <w:tab w:val="num" w:pos="1080"/>
      </w:tabs>
      <w:ind w:left="1080" w:hanging="360"/>
    </w:pPr>
    <w:rPr>
      <w:szCs w:val="20"/>
    </w:rPr>
  </w:style>
  <w:style w:type="paragraph" w:styleId="ListNumber4">
    <w:name w:val="List Number 4"/>
    <w:basedOn w:val="Normal"/>
    <w:unhideWhenUsed/>
    <w:rsid w:val="00A93834"/>
    <w:pPr>
      <w:tabs>
        <w:tab w:val="num" w:pos="1440"/>
      </w:tabs>
      <w:ind w:left="1440" w:hanging="360"/>
    </w:pPr>
    <w:rPr>
      <w:szCs w:val="20"/>
    </w:rPr>
  </w:style>
  <w:style w:type="paragraph" w:styleId="ListNumber5">
    <w:name w:val="List Number 5"/>
    <w:basedOn w:val="Normal"/>
    <w:unhideWhenUsed/>
    <w:rsid w:val="00A93834"/>
    <w:pPr>
      <w:tabs>
        <w:tab w:val="num" w:pos="1800"/>
      </w:tabs>
      <w:ind w:left="1800" w:hanging="360"/>
    </w:pPr>
    <w:rPr>
      <w:szCs w:val="20"/>
    </w:rPr>
  </w:style>
  <w:style w:type="paragraph" w:styleId="Title">
    <w:name w:val="Title"/>
    <w:basedOn w:val="Normal"/>
    <w:link w:val="TitleChar"/>
    <w:qFormat/>
    <w:rsid w:val="00A93834"/>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A93834"/>
    <w:rPr>
      <w:rFonts w:ascii="Arial" w:hAnsi="Arial" w:cs="Arial"/>
      <w:b/>
      <w:bCs/>
      <w:kern w:val="28"/>
      <w:sz w:val="32"/>
      <w:szCs w:val="32"/>
    </w:rPr>
  </w:style>
  <w:style w:type="paragraph" w:styleId="Closing">
    <w:name w:val="Closing"/>
    <w:basedOn w:val="Normal"/>
    <w:link w:val="ClosingChar"/>
    <w:unhideWhenUsed/>
    <w:rsid w:val="00A93834"/>
    <w:pPr>
      <w:ind w:left="4320"/>
    </w:pPr>
    <w:rPr>
      <w:szCs w:val="20"/>
    </w:rPr>
  </w:style>
  <w:style w:type="character" w:customStyle="1" w:styleId="ClosingChar">
    <w:name w:val="Closing Char"/>
    <w:basedOn w:val="DefaultParagraphFont"/>
    <w:link w:val="Closing"/>
    <w:rsid w:val="00A93834"/>
    <w:rPr>
      <w:sz w:val="24"/>
    </w:rPr>
  </w:style>
  <w:style w:type="paragraph" w:styleId="Signature">
    <w:name w:val="Signature"/>
    <w:basedOn w:val="Normal"/>
    <w:link w:val="SignatureChar"/>
    <w:unhideWhenUsed/>
    <w:rsid w:val="00A93834"/>
    <w:pPr>
      <w:ind w:left="4320"/>
    </w:pPr>
    <w:rPr>
      <w:szCs w:val="20"/>
    </w:rPr>
  </w:style>
  <w:style w:type="character" w:customStyle="1" w:styleId="SignatureChar">
    <w:name w:val="Signature Char"/>
    <w:basedOn w:val="DefaultParagraphFont"/>
    <w:link w:val="Signature"/>
    <w:rsid w:val="00A93834"/>
    <w:rPr>
      <w:sz w:val="24"/>
    </w:rPr>
  </w:style>
  <w:style w:type="character" w:customStyle="1" w:styleId="BodyTextIndentChar1">
    <w:name w:val="Body Text Indent Char1"/>
    <w:aliases w:val=" Char Char1"/>
    <w:basedOn w:val="DefaultParagraphFont"/>
    <w:uiPriority w:val="99"/>
    <w:rsid w:val="00A93834"/>
    <w:rPr>
      <w:rFonts w:ascii="Verdana" w:eastAsia="Times New Roman" w:hAnsi="Verdana"/>
      <w:sz w:val="16"/>
    </w:rPr>
  </w:style>
  <w:style w:type="paragraph" w:styleId="ListContinue">
    <w:name w:val="List Continue"/>
    <w:basedOn w:val="Normal"/>
    <w:unhideWhenUsed/>
    <w:rsid w:val="00A93834"/>
    <w:pPr>
      <w:spacing w:after="120"/>
      <w:ind w:left="360"/>
    </w:pPr>
    <w:rPr>
      <w:szCs w:val="20"/>
    </w:rPr>
  </w:style>
  <w:style w:type="paragraph" w:styleId="ListContinue2">
    <w:name w:val="List Continue 2"/>
    <w:basedOn w:val="Normal"/>
    <w:unhideWhenUsed/>
    <w:rsid w:val="00A93834"/>
    <w:pPr>
      <w:spacing w:after="120"/>
      <w:ind w:left="720"/>
    </w:pPr>
    <w:rPr>
      <w:szCs w:val="20"/>
    </w:rPr>
  </w:style>
  <w:style w:type="paragraph" w:styleId="ListContinue3">
    <w:name w:val="List Continue 3"/>
    <w:basedOn w:val="Normal"/>
    <w:unhideWhenUsed/>
    <w:rsid w:val="00A93834"/>
    <w:pPr>
      <w:spacing w:after="120"/>
      <w:ind w:left="1080"/>
    </w:pPr>
    <w:rPr>
      <w:szCs w:val="20"/>
    </w:rPr>
  </w:style>
  <w:style w:type="paragraph" w:styleId="ListContinue4">
    <w:name w:val="List Continue 4"/>
    <w:basedOn w:val="Normal"/>
    <w:unhideWhenUsed/>
    <w:rsid w:val="00A93834"/>
    <w:pPr>
      <w:spacing w:after="120"/>
      <w:ind w:left="1440"/>
    </w:pPr>
    <w:rPr>
      <w:szCs w:val="20"/>
    </w:rPr>
  </w:style>
  <w:style w:type="paragraph" w:styleId="ListContinue5">
    <w:name w:val="List Continue 5"/>
    <w:basedOn w:val="Normal"/>
    <w:unhideWhenUsed/>
    <w:rsid w:val="00A93834"/>
    <w:pPr>
      <w:spacing w:after="120"/>
      <w:ind w:left="1800"/>
    </w:pPr>
    <w:rPr>
      <w:szCs w:val="20"/>
    </w:rPr>
  </w:style>
  <w:style w:type="paragraph" w:styleId="MessageHeader">
    <w:name w:val="Message Header"/>
    <w:basedOn w:val="Normal"/>
    <w:link w:val="MessageHeaderChar"/>
    <w:unhideWhenUsed/>
    <w:rsid w:val="00A9383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A93834"/>
    <w:rPr>
      <w:rFonts w:ascii="Arial" w:hAnsi="Arial" w:cs="Arial"/>
      <w:sz w:val="24"/>
      <w:szCs w:val="24"/>
      <w:shd w:val="pct20" w:color="auto" w:fill="auto"/>
    </w:rPr>
  </w:style>
  <w:style w:type="paragraph" w:styleId="Subtitle">
    <w:name w:val="Subtitle"/>
    <w:basedOn w:val="Normal"/>
    <w:link w:val="SubtitleChar"/>
    <w:qFormat/>
    <w:rsid w:val="00A93834"/>
    <w:pPr>
      <w:spacing w:after="60"/>
      <w:jc w:val="center"/>
      <w:outlineLvl w:val="1"/>
    </w:pPr>
    <w:rPr>
      <w:rFonts w:ascii="Arial" w:hAnsi="Arial" w:cs="Arial"/>
    </w:rPr>
  </w:style>
  <w:style w:type="character" w:customStyle="1" w:styleId="SubtitleChar">
    <w:name w:val="Subtitle Char"/>
    <w:basedOn w:val="DefaultParagraphFont"/>
    <w:link w:val="Subtitle"/>
    <w:rsid w:val="00A93834"/>
    <w:rPr>
      <w:rFonts w:ascii="Arial" w:hAnsi="Arial" w:cs="Arial"/>
      <w:sz w:val="24"/>
      <w:szCs w:val="24"/>
    </w:rPr>
  </w:style>
  <w:style w:type="paragraph" w:styleId="Salutation">
    <w:name w:val="Salutation"/>
    <w:basedOn w:val="Normal"/>
    <w:next w:val="Normal"/>
    <w:link w:val="SalutationChar"/>
    <w:unhideWhenUsed/>
    <w:rsid w:val="00A93834"/>
    <w:rPr>
      <w:szCs w:val="20"/>
    </w:rPr>
  </w:style>
  <w:style w:type="character" w:customStyle="1" w:styleId="SalutationChar">
    <w:name w:val="Salutation Char"/>
    <w:basedOn w:val="DefaultParagraphFont"/>
    <w:link w:val="Salutation"/>
    <w:rsid w:val="00A93834"/>
    <w:rPr>
      <w:sz w:val="24"/>
    </w:rPr>
  </w:style>
  <w:style w:type="paragraph" w:styleId="Date">
    <w:name w:val="Date"/>
    <w:basedOn w:val="Normal"/>
    <w:next w:val="Normal"/>
    <w:link w:val="DateChar"/>
    <w:unhideWhenUsed/>
    <w:rsid w:val="00A93834"/>
    <w:rPr>
      <w:szCs w:val="20"/>
    </w:rPr>
  </w:style>
  <w:style w:type="character" w:customStyle="1" w:styleId="DateChar">
    <w:name w:val="Date Char"/>
    <w:basedOn w:val="DefaultParagraphFont"/>
    <w:link w:val="Date"/>
    <w:rsid w:val="00A93834"/>
    <w:rPr>
      <w:sz w:val="24"/>
    </w:rPr>
  </w:style>
  <w:style w:type="paragraph" w:styleId="BodyTextFirstIndent2">
    <w:name w:val="Body Text First Indent 2"/>
    <w:basedOn w:val="BodyTextIndent"/>
    <w:link w:val="BodyTextFirstIndent2Char"/>
    <w:unhideWhenUsed/>
    <w:rsid w:val="00A93834"/>
    <w:pPr>
      <w:spacing w:after="120"/>
      <w:ind w:left="360" w:firstLine="210"/>
    </w:pPr>
    <w:rPr>
      <w:iCs w:val="0"/>
    </w:rPr>
  </w:style>
  <w:style w:type="character" w:customStyle="1" w:styleId="BodyTextIndentChar2">
    <w:name w:val="Body Text Indent Char2"/>
    <w:aliases w:val=" Char Char2"/>
    <w:basedOn w:val="DefaultParagraphFont"/>
    <w:link w:val="BodyTextIndent"/>
    <w:rsid w:val="00A93834"/>
    <w:rPr>
      <w:iCs/>
      <w:sz w:val="24"/>
    </w:rPr>
  </w:style>
  <w:style w:type="character" w:customStyle="1" w:styleId="BodyTextFirstIndent2Char">
    <w:name w:val="Body Text First Indent 2 Char"/>
    <w:basedOn w:val="BodyTextIndentChar2"/>
    <w:link w:val="BodyTextFirstIndent2"/>
    <w:rsid w:val="00A93834"/>
    <w:rPr>
      <w:iCs w:val="0"/>
      <w:sz w:val="24"/>
    </w:rPr>
  </w:style>
  <w:style w:type="paragraph" w:styleId="NoteHeading">
    <w:name w:val="Note Heading"/>
    <w:basedOn w:val="Normal"/>
    <w:next w:val="Normal"/>
    <w:link w:val="NoteHeadingChar"/>
    <w:unhideWhenUsed/>
    <w:rsid w:val="00A93834"/>
    <w:rPr>
      <w:szCs w:val="20"/>
    </w:rPr>
  </w:style>
  <w:style w:type="character" w:customStyle="1" w:styleId="NoteHeadingChar">
    <w:name w:val="Note Heading Char"/>
    <w:basedOn w:val="DefaultParagraphFont"/>
    <w:link w:val="NoteHeading"/>
    <w:rsid w:val="00A93834"/>
    <w:rPr>
      <w:sz w:val="24"/>
    </w:rPr>
  </w:style>
  <w:style w:type="paragraph" w:styleId="BodyText2">
    <w:name w:val="Body Text 2"/>
    <w:basedOn w:val="Normal"/>
    <w:link w:val="BodyText2Char"/>
    <w:unhideWhenUsed/>
    <w:rsid w:val="00A93834"/>
    <w:pPr>
      <w:spacing w:after="120" w:line="480" w:lineRule="auto"/>
    </w:pPr>
    <w:rPr>
      <w:szCs w:val="20"/>
    </w:rPr>
  </w:style>
  <w:style w:type="character" w:customStyle="1" w:styleId="BodyText2Char">
    <w:name w:val="Body Text 2 Char"/>
    <w:basedOn w:val="DefaultParagraphFont"/>
    <w:link w:val="BodyText2"/>
    <w:rsid w:val="00A93834"/>
    <w:rPr>
      <w:sz w:val="24"/>
    </w:rPr>
  </w:style>
  <w:style w:type="paragraph" w:styleId="BodyText3">
    <w:name w:val="Body Text 3"/>
    <w:basedOn w:val="Normal"/>
    <w:link w:val="BodyText3Char"/>
    <w:unhideWhenUsed/>
    <w:rsid w:val="00A93834"/>
    <w:pPr>
      <w:spacing w:after="120"/>
    </w:pPr>
    <w:rPr>
      <w:sz w:val="16"/>
      <w:szCs w:val="16"/>
    </w:rPr>
  </w:style>
  <w:style w:type="character" w:customStyle="1" w:styleId="BodyText3Char">
    <w:name w:val="Body Text 3 Char"/>
    <w:basedOn w:val="DefaultParagraphFont"/>
    <w:link w:val="BodyText3"/>
    <w:rsid w:val="00A93834"/>
    <w:rPr>
      <w:sz w:val="16"/>
      <w:szCs w:val="16"/>
    </w:rPr>
  </w:style>
  <w:style w:type="paragraph" w:styleId="BodyTextIndent2">
    <w:name w:val="Body Text Indent 2"/>
    <w:basedOn w:val="Normal"/>
    <w:link w:val="BodyTextIndent2Char"/>
    <w:unhideWhenUsed/>
    <w:rsid w:val="00A93834"/>
    <w:pPr>
      <w:spacing w:after="120" w:line="480" w:lineRule="auto"/>
      <w:ind w:left="360"/>
    </w:pPr>
    <w:rPr>
      <w:szCs w:val="20"/>
    </w:rPr>
  </w:style>
  <w:style w:type="character" w:customStyle="1" w:styleId="BodyTextIndent2Char">
    <w:name w:val="Body Text Indent 2 Char"/>
    <w:basedOn w:val="DefaultParagraphFont"/>
    <w:link w:val="BodyTextIndent2"/>
    <w:rsid w:val="00A93834"/>
    <w:rPr>
      <w:sz w:val="24"/>
    </w:rPr>
  </w:style>
  <w:style w:type="paragraph" w:styleId="BodyTextIndent3">
    <w:name w:val="Body Text Indent 3"/>
    <w:basedOn w:val="Normal"/>
    <w:link w:val="BodyTextIndent3Char"/>
    <w:unhideWhenUsed/>
    <w:rsid w:val="00A93834"/>
    <w:pPr>
      <w:spacing w:after="120"/>
      <w:ind w:left="360"/>
    </w:pPr>
    <w:rPr>
      <w:sz w:val="16"/>
      <w:szCs w:val="16"/>
    </w:rPr>
  </w:style>
  <w:style w:type="character" w:customStyle="1" w:styleId="BodyTextIndent3Char">
    <w:name w:val="Body Text Indent 3 Char"/>
    <w:basedOn w:val="DefaultParagraphFont"/>
    <w:link w:val="BodyTextIndent3"/>
    <w:rsid w:val="00A93834"/>
    <w:rPr>
      <w:sz w:val="16"/>
      <w:szCs w:val="16"/>
    </w:rPr>
  </w:style>
  <w:style w:type="paragraph" w:styleId="PlainText">
    <w:name w:val="Plain Text"/>
    <w:basedOn w:val="Normal"/>
    <w:link w:val="PlainTextChar"/>
    <w:unhideWhenUsed/>
    <w:rsid w:val="00A93834"/>
    <w:rPr>
      <w:rFonts w:ascii="Courier New" w:hAnsi="Courier New" w:cs="Courier New"/>
      <w:sz w:val="20"/>
      <w:szCs w:val="20"/>
    </w:rPr>
  </w:style>
  <w:style w:type="character" w:customStyle="1" w:styleId="PlainTextChar">
    <w:name w:val="Plain Text Char"/>
    <w:basedOn w:val="DefaultParagraphFont"/>
    <w:link w:val="PlainText"/>
    <w:rsid w:val="00A93834"/>
    <w:rPr>
      <w:rFonts w:ascii="Courier New" w:hAnsi="Courier New" w:cs="Courier New"/>
    </w:rPr>
  </w:style>
  <w:style w:type="paragraph" w:styleId="E-mailSignature">
    <w:name w:val="E-mail Signature"/>
    <w:basedOn w:val="Normal"/>
    <w:link w:val="E-mailSignatureChar"/>
    <w:unhideWhenUsed/>
    <w:rsid w:val="00A93834"/>
    <w:rPr>
      <w:szCs w:val="20"/>
    </w:rPr>
  </w:style>
  <w:style w:type="character" w:customStyle="1" w:styleId="E-mailSignatureChar">
    <w:name w:val="E-mail Signature Char"/>
    <w:basedOn w:val="DefaultParagraphFont"/>
    <w:link w:val="E-mailSignature"/>
    <w:rsid w:val="00A93834"/>
    <w:rPr>
      <w:sz w:val="24"/>
    </w:rPr>
  </w:style>
  <w:style w:type="paragraph" w:styleId="NoSpacing">
    <w:name w:val="No Spacing"/>
    <w:uiPriority w:val="1"/>
    <w:qFormat/>
    <w:rsid w:val="00A93834"/>
    <w:rPr>
      <w:sz w:val="24"/>
      <w:szCs w:val="24"/>
    </w:rPr>
  </w:style>
  <w:style w:type="character" w:customStyle="1" w:styleId="BulletChar">
    <w:name w:val="Bullet Char"/>
    <w:link w:val="Bullet"/>
    <w:locked/>
    <w:rsid w:val="00A93834"/>
    <w:rPr>
      <w:sz w:val="24"/>
    </w:rPr>
  </w:style>
  <w:style w:type="character" w:customStyle="1" w:styleId="BulletIndentChar">
    <w:name w:val="Bullet Indent Char"/>
    <w:link w:val="BulletIndent"/>
    <w:locked/>
    <w:rsid w:val="00A93834"/>
    <w:rPr>
      <w:sz w:val="24"/>
    </w:rPr>
  </w:style>
  <w:style w:type="character" w:customStyle="1" w:styleId="ListSubChar">
    <w:name w:val="List Sub Char"/>
    <w:link w:val="ListSub"/>
    <w:locked/>
    <w:rsid w:val="00A93834"/>
    <w:rPr>
      <w:sz w:val="24"/>
    </w:rPr>
  </w:style>
  <w:style w:type="character" w:customStyle="1" w:styleId="VariableDefinitionChar">
    <w:name w:val="Variable Definition Char"/>
    <w:link w:val="VariableDefinition"/>
    <w:locked/>
    <w:rsid w:val="00A93834"/>
    <w:rPr>
      <w:iCs/>
      <w:sz w:val="24"/>
    </w:rPr>
  </w:style>
  <w:style w:type="paragraph" w:customStyle="1" w:styleId="TermDefinition">
    <w:name w:val="Term Definition"/>
    <w:basedOn w:val="Normal"/>
    <w:rsid w:val="00A93834"/>
    <w:pPr>
      <w:spacing w:after="60"/>
      <w:ind w:left="720"/>
    </w:pPr>
    <w:rPr>
      <w:szCs w:val="20"/>
    </w:rPr>
  </w:style>
  <w:style w:type="character" w:customStyle="1" w:styleId="TermTitleChar">
    <w:name w:val="Term Title Char"/>
    <w:link w:val="TermTitle"/>
    <w:locked/>
    <w:rsid w:val="00A93834"/>
    <w:rPr>
      <w:b/>
      <w:sz w:val="24"/>
    </w:rPr>
  </w:style>
  <w:style w:type="paragraph" w:customStyle="1" w:styleId="TermTitle">
    <w:name w:val="Term Title"/>
    <w:basedOn w:val="Normal"/>
    <w:link w:val="TermTitleChar"/>
    <w:rsid w:val="00A93834"/>
    <w:pPr>
      <w:spacing w:before="120"/>
      <w:ind w:left="720"/>
    </w:pPr>
    <w:rPr>
      <w:b/>
      <w:szCs w:val="20"/>
    </w:rPr>
  </w:style>
  <w:style w:type="paragraph" w:customStyle="1" w:styleId="Style1">
    <w:name w:val="Style1"/>
    <w:basedOn w:val="BodyText3"/>
    <w:rsid w:val="00A93834"/>
    <w:rPr>
      <w:b/>
      <w:sz w:val="40"/>
      <w:szCs w:val="40"/>
    </w:rPr>
  </w:style>
  <w:style w:type="paragraph" w:customStyle="1" w:styleId="note">
    <w:name w:val="note"/>
    <w:basedOn w:val="Normal"/>
    <w:rsid w:val="00A93834"/>
    <w:rPr>
      <w:sz w:val="22"/>
      <w:szCs w:val="20"/>
    </w:rPr>
  </w:style>
  <w:style w:type="paragraph" w:customStyle="1" w:styleId="List1">
    <w:name w:val="List1"/>
    <w:basedOn w:val="H4"/>
    <w:rsid w:val="00A9383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93834"/>
    <w:pPr>
      <w:tabs>
        <w:tab w:val="num" w:pos="2520"/>
      </w:tabs>
      <w:spacing w:after="120"/>
      <w:ind w:left="2520" w:hanging="720"/>
    </w:pPr>
    <w:rPr>
      <w:szCs w:val="20"/>
    </w:rPr>
  </w:style>
  <w:style w:type="character" w:customStyle="1" w:styleId="BulletCharCharChar">
    <w:name w:val="Bullet Char Char Char"/>
    <w:link w:val="BulletCharChar"/>
    <w:locked/>
    <w:rsid w:val="00A93834"/>
    <w:rPr>
      <w:sz w:val="24"/>
    </w:rPr>
  </w:style>
  <w:style w:type="paragraph" w:customStyle="1" w:styleId="BulletCharChar">
    <w:name w:val="Bullet Char Char"/>
    <w:basedOn w:val="Normal"/>
    <w:link w:val="BulletCharCharChar"/>
    <w:rsid w:val="00A93834"/>
    <w:pPr>
      <w:tabs>
        <w:tab w:val="num" w:pos="450"/>
      </w:tabs>
      <w:spacing w:after="180"/>
      <w:ind w:left="450" w:hanging="360"/>
    </w:pPr>
    <w:rPr>
      <w:szCs w:val="20"/>
    </w:rPr>
  </w:style>
  <w:style w:type="paragraph" w:customStyle="1" w:styleId="bodytextnumbered0">
    <w:name w:val="bodytextnumbered"/>
    <w:basedOn w:val="Normal"/>
    <w:rsid w:val="00A93834"/>
    <w:pPr>
      <w:spacing w:after="240"/>
      <w:ind w:left="720" w:hanging="720"/>
    </w:pPr>
    <w:rPr>
      <w:rFonts w:eastAsia="Calibri"/>
    </w:rPr>
  </w:style>
  <w:style w:type="paragraph" w:customStyle="1" w:styleId="PJMNormal">
    <w:name w:val="PJM_Normal"/>
    <w:basedOn w:val="Default"/>
    <w:next w:val="Default"/>
    <w:rsid w:val="00A93834"/>
    <w:pPr>
      <w:spacing w:before="120" w:after="120"/>
    </w:pPr>
    <w:rPr>
      <w:rFonts w:cs="Times New Roman"/>
      <w:color w:val="auto"/>
    </w:rPr>
  </w:style>
  <w:style w:type="paragraph" w:customStyle="1" w:styleId="PJMListOutline1">
    <w:name w:val="PJM_List_Outline_1"/>
    <w:basedOn w:val="Default"/>
    <w:next w:val="Default"/>
    <w:rsid w:val="00A93834"/>
    <w:pPr>
      <w:spacing w:before="120" w:after="120"/>
    </w:pPr>
    <w:rPr>
      <w:rFonts w:cs="Times New Roman"/>
      <w:color w:val="auto"/>
    </w:rPr>
  </w:style>
  <w:style w:type="paragraph" w:customStyle="1" w:styleId="VariableDefinition1">
    <w:name w:val="Variable Definition+1"/>
    <w:basedOn w:val="Default"/>
    <w:next w:val="Default"/>
    <w:rsid w:val="00A93834"/>
    <w:pPr>
      <w:spacing w:after="240"/>
    </w:pPr>
    <w:rPr>
      <w:rFonts w:ascii="Times New Roman" w:hAnsi="Times New Roman" w:cs="Times New Roman"/>
      <w:color w:val="auto"/>
    </w:rPr>
  </w:style>
  <w:style w:type="paragraph" w:customStyle="1" w:styleId="ListSub2">
    <w:name w:val="List Sub+2"/>
    <w:basedOn w:val="Default"/>
    <w:next w:val="Default"/>
    <w:rsid w:val="00A93834"/>
    <w:pPr>
      <w:spacing w:after="240"/>
    </w:pPr>
    <w:rPr>
      <w:rFonts w:ascii="Times New Roman" w:hAnsi="Times New Roman" w:cs="Times New Roman"/>
      <w:color w:val="auto"/>
    </w:rPr>
  </w:style>
  <w:style w:type="paragraph" w:customStyle="1" w:styleId="H">
    <w:name w:val="H%"/>
    <w:basedOn w:val="H4"/>
    <w:rsid w:val="00A93834"/>
    <w:pPr>
      <w:snapToGrid w:val="0"/>
    </w:pPr>
    <w:rPr>
      <w:rFonts w:ascii="Calibri" w:eastAsia="Calibri" w:hAnsi="Calibri"/>
      <w:snapToGrid/>
      <w:szCs w:val="24"/>
    </w:rPr>
  </w:style>
  <w:style w:type="paragraph" w:customStyle="1" w:styleId="Style2">
    <w:name w:val="Style2"/>
    <w:basedOn w:val="H5"/>
    <w:autoRedefine/>
    <w:rsid w:val="00A93834"/>
    <w:rPr>
      <w:rFonts w:ascii="Calibri" w:eastAsia="Calibri" w:hAnsi="Calibri"/>
      <w:i w:val="0"/>
    </w:rPr>
  </w:style>
  <w:style w:type="paragraph" w:customStyle="1" w:styleId="listintroduction0">
    <w:name w:val="listintroduction"/>
    <w:basedOn w:val="Normal"/>
    <w:rsid w:val="00A93834"/>
    <w:pPr>
      <w:keepNext/>
      <w:spacing w:after="240"/>
    </w:pPr>
  </w:style>
  <w:style w:type="paragraph" w:customStyle="1" w:styleId="RegularText">
    <w:name w:val="Regular Text"/>
    <w:basedOn w:val="Normal"/>
    <w:rsid w:val="00A93834"/>
    <w:pPr>
      <w:spacing w:before="120" w:after="120"/>
      <w:ind w:left="432"/>
      <w:jc w:val="both"/>
    </w:pPr>
    <w:rPr>
      <w:szCs w:val="20"/>
    </w:rPr>
  </w:style>
  <w:style w:type="character" w:styleId="FootnoteReference">
    <w:name w:val="footnote reference"/>
    <w:unhideWhenUsed/>
    <w:rsid w:val="00A93834"/>
    <w:rPr>
      <w:vertAlign w:val="superscript"/>
    </w:rPr>
  </w:style>
  <w:style w:type="character" w:styleId="PlaceholderText">
    <w:name w:val="Placeholder Text"/>
    <w:basedOn w:val="DefaultParagraphFont"/>
    <w:uiPriority w:val="99"/>
    <w:rsid w:val="00A93834"/>
    <w:rPr>
      <w:color w:val="808080"/>
    </w:rPr>
  </w:style>
  <w:style w:type="character" w:customStyle="1" w:styleId="CharCharCharCharCharCharCharChar">
    <w:name w:val="Char Char Char Char Char Char Char Char"/>
    <w:rsid w:val="00A9383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93834"/>
  </w:style>
  <w:style w:type="character" w:customStyle="1" w:styleId="InstructionsCharCharCharCharCharCharChar">
    <w:name w:val="Instructions Char Char Char Char Char Char Char"/>
    <w:link w:val="InstructionsCharCharCharCharCharChar"/>
    <w:locked/>
    <w:rsid w:val="00A93834"/>
    <w:rPr>
      <w:sz w:val="24"/>
      <w:szCs w:val="24"/>
    </w:rPr>
  </w:style>
  <w:style w:type="character" w:customStyle="1" w:styleId="CharCharCharCharCharCharCharChar1">
    <w:name w:val="Char Char Char Char Char Char Char Char1"/>
    <w:rsid w:val="00A9383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93834"/>
    <w:rPr>
      <w:iCs/>
      <w:sz w:val="24"/>
      <w:lang w:val="en-US" w:eastAsia="en-US" w:bidi="ar-SA"/>
    </w:rPr>
  </w:style>
  <w:style w:type="character" w:customStyle="1" w:styleId="H2CharChar">
    <w:name w:val="H2 Char Char"/>
    <w:rsid w:val="00A9383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93834"/>
    <w:rPr>
      <w:iCs/>
      <w:sz w:val="24"/>
      <w:lang w:val="en-US" w:eastAsia="en-US" w:bidi="ar-SA"/>
    </w:rPr>
  </w:style>
  <w:style w:type="character" w:customStyle="1" w:styleId="BodyTextChar2Char1">
    <w:name w:val="Body Text Char2 Char1"/>
    <w:aliases w:val="Char Char Char Char11,Char Char Char Char111"/>
    <w:rsid w:val="00A93834"/>
    <w:rPr>
      <w:iCs/>
      <w:sz w:val="24"/>
      <w:lang w:val="en-US" w:eastAsia="en-US" w:bidi="ar-SA"/>
    </w:rPr>
  </w:style>
  <w:style w:type="character" w:customStyle="1" w:styleId="ListIntroductionChar">
    <w:name w:val="List Introduction Char"/>
    <w:link w:val="ListIntroduction"/>
    <w:locked/>
    <w:rsid w:val="00A93834"/>
    <w:rPr>
      <w:iCs/>
      <w:sz w:val="24"/>
    </w:rPr>
  </w:style>
  <w:style w:type="character" w:customStyle="1" w:styleId="BodyTextNumberedCharChar">
    <w:name w:val="Body Text Numbered Char Char"/>
    <w:rsid w:val="00A93834"/>
    <w:rPr>
      <w:iCs/>
      <w:sz w:val="24"/>
      <w:lang w:val="en-US" w:eastAsia="en-US" w:bidi="ar-SA"/>
    </w:rPr>
  </w:style>
  <w:style w:type="character" w:customStyle="1" w:styleId="DeltaViewInsertion">
    <w:name w:val="DeltaView Insertion"/>
    <w:rsid w:val="00A93834"/>
    <w:rPr>
      <w:color w:val="0000FF"/>
      <w:spacing w:val="0"/>
      <w:u w:val="double"/>
    </w:rPr>
  </w:style>
  <w:style w:type="character" w:customStyle="1" w:styleId="DeltaViewMoveDestination">
    <w:name w:val="DeltaView Move Destination"/>
    <w:rsid w:val="00A93834"/>
    <w:rPr>
      <w:color w:val="00C000"/>
      <w:spacing w:val="0"/>
      <w:u w:val="double"/>
    </w:rPr>
  </w:style>
  <w:style w:type="paragraph" w:styleId="BodyTextFirstIndent">
    <w:name w:val="Body Text First Indent"/>
    <w:basedOn w:val="BodyText"/>
    <w:link w:val="BodyTextFirstIndentChar"/>
    <w:unhideWhenUsed/>
    <w:rsid w:val="00A93834"/>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A93834"/>
    <w:rPr>
      <w:sz w:val="24"/>
      <w:szCs w:val="24"/>
    </w:rPr>
  </w:style>
  <w:style w:type="character" w:customStyle="1" w:styleId="BodyTextFirstIndentChar">
    <w:name w:val="Body Text First Indent Char"/>
    <w:basedOn w:val="BodyTextChar2"/>
    <w:link w:val="BodyTextFirstIndent"/>
    <w:rsid w:val="00A93834"/>
    <w:rPr>
      <w:sz w:val="24"/>
      <w:szCs w:val="24"/>
    </w:rPr>
  </w:style>
  <w:style w:type="character" w:customStyle="1" w:styleId="H3Char1">
    <w:name w:val="H3 Char1"/>
    <w:rsid w:val="00A93834"/>
    <w:rPr>
      <w:b/>
      <w:bCs/>
      <w:i/>
      <w:iCs w:val="0"/>
      <w:sz w:val="24"/>
      <w:lang w:val="en-US" w:eastAsia="en-US" w:bidi="ar-SA"/>
    </w:rPr>
  </w:style>
  <w:style w:type="character" w:customStyle="1" w:styleId="bodytextnumberedchar0">
    <w:name w:val="bodytextnumberedchar"/>
    <w:rsid w:val="00A93834"/>
  </w:style>
  <w:style w:type="character" w:customStyle="1" w:styleId="TableHeadChar">
    <w:name w:val="Table Head Char"/>
    <w:rsid w:val="00A93834"/>
    <w:rPr>
      <w:b/>
      <w:bCs w:val="0"/>
      <w:iCs/>
      <w:sz w:val="24"/>
      <w:lang w:val="en-US" w:eastAsia="en-US" w:bidi="ar-SA"/>
    </w:rPr>
  </w:style>
  <w:style w:type="character" w:customStyle="1" w:styleId="Char1CharChar">
    <w:name w:val="Char1 Char Char"/>
    <w:rsid w:val="00A93834"/>
    <w:rPr>
      <w:iCs/>
      <w:sz w:val="24"/>
      <w:lang w:val="en-US" w:eastAsia="en-US" w:bidi="ar-SA"/>
    </w:rPr>
  </w:style>
  <w:style w:type="character" w:customStyle="1" w:styleId="CharChar2">
    <w:name w:val="Char Char2"/>
    <w:rsid w:val="00A93834"/>
    <w:rPr>
      <w:b/>
      <w:bCs/>
      <w:i/>
      <w:iCs w:val="0"/>
      <w:sz w:val="24"/>
      <w:lang w:val="en-US" w:eastAsia="en-US" w:bidi="ar-SA"/>
    </w:rPr>
  </w:style>
  <w:style w:type="character" w:customStyle="1" w:styleId="Char21">
    <w:name w:val="Char21"/>
    <w:rsid w:val="00A93834"/>
    <w:rPr>
      <w:b/>
      <w:bCs/>
      <w:i/>
      <w:iCs w:val="0"/>
      <w:sz w:val="24"/>
      <w:lang w:val="en-US" w:eastAsia="en-US" w:bidi="ar-SA"/>
    </w:rPr>
  </w:style>
  <w:style w:type="character" w:customStyle="1" w:styleId="CharCharChar">
    <w:name w:val="Char Char Char"/>
    <w:rsid w:val="00A93834"/>
    <w:rPr>
      <w:sz w:val="24"/>
      <w:lang w:val="en-US" w:eastAsia="en-US" w:bidi="ar-SA"/>
    </w:rPr>
  </w:style>
  <w:style w:type="character" w:customStyle="1" w:styleId="h3CharChar">
    <w:name w:val="h3 Char Char"/>
    <w:rsid w:val="00A93834"/>
    <w:rPr>
      <w:b/>
      <w:bCs/>
      <w:i/>
      <w:iCs w:val="0"/>
      <w:sz w:val="24"/>
      <w:lang w:val="en-US" w:eastAsia="en-US" w:bidi="ar-SA"/>
    </w:rPr>
  </w:style>
  <w:style w:type="character" w:customStyle="1" w:styleId="InstructionsCharChar">
    <w:name w:val="Instructions Char Char"/>
    <w:rsid w:val="00A93834"/>
    <w:rPr>
      <w:b/>
      <w:bCs w:val="0"/>
      <w:i/>
      <w:iCs/>
      <w:sz w:val="24"/>
      <w:szCs w:val="24"/>
      <w:lang w:val="en-US" w:eastAsia="en-US" w:bidi="ar-SA"/>
    </w:rPr>
  </w:style>
  <w:style w:type="character" w:customStyle="1" w:styleId="CharCharCharChar1">
    <w:name w:val="Char Char Char Char1"/>
    <w:aliases w:val="Char1 Char Char Char Char, Char1 Char Char Char Char"/>
    <w:rsid w:val="00A93834"/>
    <w:rPr>
      <w:sz w:val="24"/>
      <w:lang w:val="en-US" w:eastAsia="en-US" w:bidi="ar-SA"/>
    </w:rPr>
  </w:style>
  <w:style w:type="character" w:customStyle="1" w:styleId="H3CharChar0">
    <w:name w:val="H3 Char Char"/>
    <w:rsid w:val="00A93834"/>
    <w:rPr>
      <w:b w:val="0"/>
      <w:bCs w:val="0"/>
      <w:i w:val="0"/>
      <w:iCs w:val="0"/>
      <w:sz w:val="24"/>
      <w:lang w:val="en-US" w:eastAsia="en-US" w:bidi="ar-SA"/>
    </w:rPr>
  </w:style>
  <w:style w:type="character" w:customStyle="1" w:styleId="ListIntroductionCharChar">
    <w:name w:val="List Introduction Char Char"/>
    <w:rsid w:val="00A93834"/>
    <w:rPr>
      <w:iCs/>
      <w:sz w:val="24"/>
      <w:lang w:val="en-US" w:eastAsia="en-US" w:bidi="ar-SA"/>
    </w:rPr>
  </w:style>
  <w:style w:type="character" w:customStyle="1" w:styleId="H4CharChar">
    <w:name w:val="H4 Char Char"/>
    <w:rsid w:val="00A93834"/>
    <w:rPr>
      <w:b/>
      <w:bCs/>
      <w:snapToGrid/>
      <w:sz w:val="24"/>
      <w:lang w:val="en-US" w:eastAsia="en-US" w:bidi="ar-SA"/>
    </w:rPr>
  </w:style>
  <w:style w:type="character" w:customStyle="1" w:styleId="Char2CharChar1">
    <w:name w:val="Char2 Char Char1"/>
    <w:rsid w:val="00A93834"/>
    <w:rPr>
      <w:sz w:val="24"/>
      <w:lang w:val="en-US" w:eastAsia="en-US" w:bidi="ar-SA"/>
    </w:rPr>
  </w:style>
  <w:style w:type="character" w:customStyle="1" w:styleId="CharChar3">
    <w:name w:val="Char Char3"/>
    <w:rsid w:val="00A9383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93834"/>
    <w:rPr>
      <w:sz w:val="24"/>
      <w:lang w:val="en-US" w:eastAsia="en-US" w:bidi="ar-SA"/>
    </w:rPr>
  </w:style>
  <w:style w:type="character" w:customStyle="1" w:styleId="CharChar4">
    <w:name w:val="Char Char4"/>
    <w:rsid w:val="00A93834"/>
    <w:rPr>
      <w:sz w:val="24"/>
      <w:lang w:val="en-US" w:eastAsia="en-US" w:bidi="ar-SA"/>
    </w:rPr>
  </w:style>
  <w:style w:type="character" w:customStyle="1" w:styleId="Char1CharChar1">
    <w:name w:val="Char1 Char Char1"/>
    <w:rsid w:val="00A93834"/>
    <w:rPr>
      <w:sz w:val="24"/>
      <w:lang w:val="en-US" w:eastAsia="en-US" w:bidi="ar-SA"/>
    </w:rPr>
  </w:style>
  <w:style w:type="character" w:customStyle="1" w:styleId="CharChar12">
    <w:name w:val="Char Char12"/>
    <w:rsid w:val="00A93834"/>
    <w:rPr>
      <w:sz w:val="24"/>
      <w:lang w:val="en-US" w:eastAsia="en-US" w:bidi="ar-SA"/>
    </w:rPr>
  </w:style>
  <w:style w:type="character" w:customStyle="1" w:styleId="CharChar5">
    <w:name w:val="Char Char5"/>
    <w:rsid w:val="00A93834"/>
    <w:rPr>
      <w:iCs/>
      <w:sz w:val="24"/>
      <w:lang w:val="en-US" w:eastAsia="en-US" w:bidi="ar-SA"/>
    </w:rPr>
  </w:style>
  <w:style w:type="character" w:customStyle="1" w:styleId="CharCharCharChar3">
    <w:name w:val="Char Char Char Char3"/>
    <w:rsid w:val="00A93834"/>
    <w:rPr>
      <w:iCs/>
      <w:sz w:val="24"/>
      <w:lang w:val="en-US" w:eastAsia="en-US" w:bidi="ar-SA"/>
    </w:rPr>
  </w:style>
  <w:style w:type="character" w:customStyle="1" w:styleId="CharChar42">
    <w:name w:val="Char Char42"/>
    <w:rsid w:val="00A93834"/>
    <w:rPr>
      <w:sz w:val="24"/>
      <w:lang w:val="en-US" w:eastAsia="en-US" w:bidi="ar-SA"/>
    </w:rPr>
  </w:style>
  <w:style w:type="character" w:customStyle="1" w:styleId="CharCharChar2">
    <w:name w:val="Char Char Char2"/>
    <w:rsid w:val="00A93834"/>
    <w:rPr>
      <w:iCs/>
      <w:sz w:val="24"/>
      <w:lang w:val="en-US" w:eastAsia="en-US" w:bidi="ar-SA"/>
    </w:rPr>
  </w:style>
  <w:style w:type="character" w:customStyle="1" w:styleId="Char1CharChar12">
    <w:name w:val="Char1 Char Char12"/>
    <w:rsid w:val="00A93834"/>
    <w:rPr>
      <w:sz w:val="24"/>
      <w:lang w:val="en-US" w:eastAsia="en-US" w:bidi="ar-SA"/>
    </w:rPr>
  </w:style>
  <w:style w:type="character" w:customStyle="1" w:styleId="CharCharChar22">
    <w:name w:val="Char Char Char22"/>
    <w:rsid w:val="00A93834"/>
    <w:rPr>
      <w:iCs/>
      <w:sz w:val="24"/>
      <w:lang w:val="en-US" w:eastAsia="en-US" w:bidi="ar-SA"/>
    </w:rPr>
  </w:style>
  <w:style w:type="character" w:customStyle="1" w:styleId="CharChar6">
    <w:name w:val="Char Char6"/>
    <w:rsid w:val="00A93834"/>
    <w:rPr>
      <w:sz w:val="24"/>
      <w:lang w:val="en-US" w:eastAsia="en-US" w:bidi="ar-SA"/>
    </w:rPr>
  </w:style>
  <w:style w:type="character" w:customStyle="1" w:styleId="ListCharChar">
    <w:name w:val="List Char Char"/>
    <w:rsid w:val="00A93834"/>
    <w:rPr>
      <w:sz w:val="24"/>
      <w:lang w:val="en-US" w:eastAsia="en-US" w:bidi="ar-SA"/>
    </w:rPr>
  </w:style>
  <w:style w:type="character" w:customStyle="1" w:styleId="CharChar11">
    <w:name w:val="Char Char11"/>
    <w:rsid w:val="00A9383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93834"/>
    <w:rPr>
      <w:iCs/>
      <w:sz w:val="24"/>
      <w:lang w:val="en-US" w:eastAsia="en-US" w:bidi="ar-SA"/>
    </w:rPr>
  </w:style>
  <w:style w:type="character" w:customStyle="1" w:styleId="CharChar41">
    <w:name w:val="Char Char41"/>
    <w:rsid w:val="00A93834"/>
    <w:rPr>
      <w:sz w:val="24"/>
      <w:lang w:val="en-US" w:eastAsia="en-US" w:bidi="ar-SA"/>
    </w:rPr>
  </w:style>
  <w:style w:type="character" w:customStyle="1" w:styleId="CharCharChar21">
    <w:name w:val="Char Char Char21"/>
    <w:rsid w:val="00A9383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93834"/>
    <w:rPr>
      <w:iCs/>
      <w:sz w:val="24"/>
      <w:lang w:val="en-US" w:eastAsia="en-US" w:bidi="ar-SA"/>
    </w:rPr>
  </w:style>
  <w:style w:type="character" w:customStyle="1" w:styleId="TextChar">
    <w:name w:val="Text Char"/>
    <w:rsid w:val="00A93834"/>
    <w:rPr>
      <w:iCs/>
      <w:sz w:val="24"/>
      <w:lang w:val="en-US" w:eastAsia="en-US" w:bidi="ar-SA"/>
    </w:rPr>
  </w:style>
  <w:style w:type="table" w:customStyle="1" w:styleId="TableGrid1">
    <w:name w:val="Table Grid1"/>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93834"/>
    <w:pPr>
      <w:spacing w:after="240"/>
      <w:ind w:left="3168" w:hanging="2880"/>
    </w:pPr>
    <w:rPr>
      <w:iCs/>
      <w:szCs w:val="20"/>
    </w:rPr>
  </w:style>
  <w:style w:type="paragraph" w:customStyle="1" w:styleId="Acronym">
    <w:name w:val="Acronym"/>
    <w:basedOn w:val="Normal"/>
    <w:rsid w:val="00A93834"/>
    <w:pPr>
      <w:tabs>
        <w:tab w:val="left" w:pos="1440"/>
      </w:tabs>
    </w:pPr>
    <w:rPr>
      <w:iCs/>
      <w:szCs w:val="20"/>
    </w:rPr>
  </w:style>
  <w:style w:type="character" w:customStyle="1" w:styleId="CharChar1">
    <w:name w:val="Char Char1"/>
    <w:rsid w:val="00A93834"/>
    <w:rPr>
      <w:b/>
      <w:bCs/>
      <w:i/>
      <w:iCs/>
      <w:sz w:val="24"/>
      <w:szCs w:val="26"/>
      <w:lang w:val="en-US" w:eastAsia="en-US" w:bidi="ar-SA"/>
    </w:rPr>
  </w:style>
  <w:style w:type="character" w:customStyle="1" w:styleId="Char2CharCharCharCharChar">
    <w:name w:val="Char2 Char Char Char Char Char"/>
    <w:aliases w:val=" Char2 Char Char Char"/>
    <w:rsid w:val="00A93834"/>
    <w:rPr>
      <w:sz w:val="24"/>
      <w:lang w:val="en-US" w:eastAsia="en-US" w:bidi="ar-SA"/>
    </w:rPr>
  </w:style>
  <w:style w:type="character" w:customStyle="1" w:styleId="CharCharCharChar">
    <w:name w:val="Char Char Char Char"/>
    <w:aliases w:val="Body Text Char2 Char Char"/>
    <w:rsid w:val="00A93834"/>
    <w:rPr>
      <w:iCs/>
      <w:sz w:val="24"/>
      <w:lang w:val="en-US" w:eastAsia="en-US" w:bidi="ar-SA"/>
    </w:rPr>
  </w:style>
  <w:style w:type="character" w:styleId="Strong">
    <w:name w:val="Strong"/>
    <w:qFormat/>
    <w:rsid w:val="00A93834"/>
    <w:rPr>
      <w:b/>
      <w:bCs/>
    </w:rPr>
  </w:style>
  <w:style w:type="paragraph" w:customStyle="1" w:styleId="BulletIndent2">
    <w:name w:val="Bullet Indent 2"/>
    <w:basedOn w:val="BulletIndent"/>
    <w:rsid w:val="00A93834"/>
    <w:pPr>
      <w:numPr>
        <w:numId w:val="0"/>
      </w:numPr>
      <w:tabs>
        <w:tab w:val="left" w:pos="2520"/>
      </w:tabs>
      <w:ind w:left="2520" w:hanging="547"/>
    </w:pPr>
  </w:style>
  <w:style w:type="character" w:customStyle="1" w:styleId="ListCharChar1">
    <w:name w:val="List Char Char1"/>
    <w:rsid w:val="00A93834"/>
    <w:rPr>
      <w:sz w:val="24"/>
      <w:lang w:val="en-US" w:eastAsia="en-US" w:bidi="ar-SA"/>
    </w:rPr>
  </w:style>
  <w:style w:type="character" w:customStyle="1" w:styleId="UnresolvedMention1">
    <w:name w:val="Unresolved Mention1"/>
    <w:basedOn w:val="DefaultParagraphFont"/>
    <w:uiPriority w:val="99"/>
    <w:semiHidden/>
    <w:unhideWhenUsed/>
    <w:rsid w:val="00A93834"/>
    <w:rPr>
      <w:color w:val="605E5C"/>
      <w:shd w:val="clear" w:color="auto" w:fill="E1DFDD"/>
    </w:rPr>
  </w:style>
  <w:style w:type="table" w:customStyle="1" w:styleId="BoxedLanguage2">
    <w:name w:val="Boxed Language2"/>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A93834"/>
    <w:tblPr/>
  </w:style>
  <w:style w:type="table" w:customStyle="1" w:styleId="TableGrid11">
    <w:name w:val="Table Grid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A93834"/>
    <w:tblPr/>
  </w:style>
  <w:style w:type="table" w:customStyle="1" w:styleId="TableGrid12">
    <w:name w:val="Table Grid12"/>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A93834"/>
    <w:tblPr>
      <w:tblInd w:w="0" w:type="nil"/>
    </w:tblPr>
  </w:style>
  <w:style w:type="table" w:customStyle="1" w:styleId="TableGrid13">
    <w:name w:val="Table Grid13"/>
    <w:basedOn w:val="TableNormal"/>
    <w:rsid w:val="00A9383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A9383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A9383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A9383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A93834"/>
    <w:tblPr/>
  </w:style>
  <w:style w:type="table" w:customStyle="1" w:styleId="TableGrid111">
    <w:name w:val="Table Grid11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A93834"/>
    <w:tblPr/>
  </w:style>
  <w:style w:type="table" w:customStyle="1" w:styleId="TableGrid121">
    <w:name w:val="Table Grid121"/>
    <w:basedOn w:val="TableNormal"/>
    <w:next w:val="TableGrid"/>
    <w:rsid w:val="00A938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A9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A938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A938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A93834"/>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rsid w:val="00A938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oleObject" Target="embeddings/oleObject1.bin"/><Relationship Id="rId39" Type="http://schemas.openxmlformats.org/officeDocument/2006/relationships/theme" Target="theme/theme1.xml"/><Relationship Id="rId21" Type="http://schemas.openxmlformats.org/officeDocument/2006/relationships/hyperlink" Target="mailto:magie.shanks@ercot.co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ino.gonzalez@ercot.com"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oleObject" Target="embeddings/oleObject2.bin"/><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image" Target="media/image6.wmf"/><Relationship Id="rId30" Type="http://schemas.openxmlformats.org/officeDocument/2006/relationships/image" Target="media/image7.wmf"/><Relationship Id="rId35" Type="http://schemas.openxmlformats.org/officeDocument/2006/relationships/footer" Target="footer2.xml"/><Relationship Id="rId8" Type="http://schemas.openxmlformats.org/officeDocument/2006/relationships/hyperlink" Target="https://www.ercot.com/mktrules/issues/NPRR1256"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4270</Words>
  <Characters>21172</Characters>
  <Application>Microsoft Office Word</Application>
  <DocSecurity>4</DocSecurity>
  <Lines>176</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25392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2024-11-15T22:23:00Z</dcterms:created>
  <dcterms:modified xsi:type="dcterms:W3CDTF">2024-11-15T22:23:00Z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