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:rsidRPr="00F27B0F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Pr="00F27B0F" w:rsidRDefault="001F32AA" w:rsidP="001F32AA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39CDBAAA" w:rsidR="00067FE2" w:rsidRPr="00F27B0F" w:rsidRDefault="000D53F0" w:rsidP="00F44236">
            <w:pPr>
              <w:pStyle w:val="Header"/>
              <w:rPr>
                <w:rFonts w:cs="Arial"/>
              </w:rPr>
            </w:pPr>
            <w:hyperlink r:id="rId8" w:history="1">
              <w:r w:rsidR="000955BE">
                <w:rPr>
                  <w:rStyle w:val="Hyperlink"/>
                </w:rPr>
                <w:t>828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Pr="00F27B0F" w:rsidRDefault="001F32AA" w:rsidP="00F44236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30BA73FD" w:rsidR="00067FE2" w:rsidRPr="00F27B0F" w:rsidRDefault="007C4B4C" w:rsidP="00F44236">
            <w:pPr>
              <w:pStyle w:val="Header"/>
              <w:rPr>
                <w:rFonts w:cs="Arial"/>
              </w:rPr>
            </w:pPr>
            <w:bookmarkStart w:id="0" w:name="_Hlk174274647"/>
            <w:bookmarkStart w:id="1" w:name="_Hlk174282571"/>
            <w:r>
              <w:rPr>
                <w:rFonts w:cs="Arial"/>
              </w:rPr>
              <w:t>Increase</w:t>
            </w:r>
            <w:r w:rsidR="00C70F8D" w:rsidRPr="00F27B0F">
              <w:rPr>
                <w:rFonts w:cs="Arial"/>
              </w:rPr>
              <w:t xml:space="preserve"> the Number of Resource Certificates </w:t>
            </w:r>
            <w:r w:rsidR="000F3784" w:rsidRPr="00F27B0F">
              <w:rPr>
                <w:rFonts w:cs="Arial"/>
              </w:rPr>
              <w:t xml:space="preserve">Permitted </w:t>
            </w:r>
            <w:r w:rsidR="00C70F8D" w:rsidRPr="00F27B0F">
              <w:rPr>
                <w:rFonts w:cs="Arial"/>
              </w:rPr>
              <w:t>for a</w:t>
            </w:r>
            <w:r w:rsidR="000F3784" w:rsidRPr="00F27B0F">
              <w:rPr>
                <w:rFonts w:cs="Arial"/>
              </w:rPr>
              <w:t xml:space="preserve">n </w:t>
            </w:r>
            <w:r w:rsidR="00C70F8D" w:rsidRPr="00F27B0F">
              <w:rPr>
                <w:rFonts w:cs="Arial"/>
              </w:rPr>
              <w:t xml:space="preserve">Email Domain </w:t>
            </w:r>
            <w:bookmarkEnd w:id="0"/>
            <w:r w:rsidR="002A7BDC" w:rsidRPr="00F27B0F">
              <w:rPr>
                <w:rFonts w:cs="Arial"/>
              </w:rPr>
              <w:t>in RIOO</w:t>
            </w:r>
            <w:bookmarkEnd w:id="1"/>
          </w:p>
        </w:tc>
      </w:tr>
      <w:tr w:rsidR="00067FE2" w:rsidRPr="00F27B0F" w14:paraId="07FC9D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82AEF6" w14:textId="77777777" w:rsidR="00067FE2" w:rsidRPr="00F27B0F" w:rsidRDefault="00067FE2" w:rsidP="00F44236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297EFEAB" w14:textId="64A30EB1" w:rsidR="00067FE2" w:rsidRPr="00F27B0F" w:rsidRDefault="0007206D" w:rsidP="00F44236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November 26, 2024</w:t>
            </w:r>
          </w:p>
        </w:tc>
      </w:tr>
      <w:tr w:rsidR="00067FE2" w:rsidRPr="00F27B0F" w14:paraId="53E84EF2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3E4D04" w14:textId="77777777" w:rsidR="00067FE2" w:rsidRPr="00F27B0F" w:rsidRDefault="00067FE2" w:rsidP="00F44236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D44E1" w14:textId="77777777" w:rsidR="00067FE2" w:rsidRPr="00F27B0F" w:rsidRDefault="00067FE2" w:rsidP="00F44236">
            <w:pPr>
              <w:pStyle w:val="NormalArial"/>
              <w:rPr>
                <w:rFonts w:cs="Arial"/>
              </w:rPr>
            </w:pPr>
          </w:p>
        </w:tc>
      </w:tr>
      <w:tr w:rsidR="009D17F0" w:rsidRPr="00F27B0F" w14:paraId="3D66AA1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77777777" w:rsidR="009D17F0" w:rsidRPr="00F27B0F" w:rsidRDefault="009D17F0" w:rsidP="0066370F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7C76F0B8" w:rsidR="009D17F0" w:rsidRPr="00F27B0F" w:rsidRDefault="00895E8C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Normal</w:t>
            </w:r>
          </w:p>
        </w:tc>
      </w:tr>
      <w:tr w:rsidR="009B11DD" w:rsidRPr="00F27B0F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Pr="00F27B0F" w:rsidRDefault="009B11DD" w:rsidP="00C9766A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Supporting Protocol or Guide Section</w:t>
            </w:r>
            <w:r w:rsidR="004C1F90" w:rsidRPr="00F27B0F">
              <w:rPr>
                <w:rFonts w:cs="Arial"/>
              </w:rPr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21B1D7C8" w:rsidR="009B11DD" w:rsidRPr="00F27B0F" w:rsidRDefault="00301A7F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None</w:t>
            </w:r>
            <w:r w:rsidR="00895E8C" w:rsidRPr="00F27B0F">
              <w:rPr>
                <w:rFonts w:cs="Arial"/>
              </w:rPr>
              <w:t xml:space="preserve"> </w:t>
            </w:r>
          </w:p>
        </w:tc>
      </w:tr>
      <w:tr w:rsidR="001F32AA" w:rsidRPr="00F27B0F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Pr="00F27B0F" w:rsidRDefault="00A14D64" w:rsidP="00F44236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System Change</w:t>
            </w:r>
            <w:r w:rsidR="001F32AA" w:rsidRPr="00F27B0F">
              <w:rPr>
                <w:rFonts w:cs="Arial"/>
              </w:rPr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01E0DE46" w:rsidR="001F32AA" w:rsidRPr="00F27B0F" w:rsidRDefault="00301A7F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This System Change Request (SCR) increases the</w:t>
            </w:r>
            <w:r w:rsidR="00F127F0" w:rsidRPr="00F27B0F">
              <w:rPr>
                <w:rFonts w:cs="Arial"/>
              </w:rPr>
              <w:t xml:space="preserve"> </w:t>
            </w:r>
            <w:r w:rsidR="002A7BDC" w:rsidRPr="00F27B0F">
              <w:rPr>
                <w:rFonts w:cs="Arial"/>
              </w:rPr>
              <w:t xml:space="preserve">number of </w:t>
            </w:r>
            <w:r w:rsidR="007C4B4C">
              <w:rPr>
                <w:rFonts w:cs="Arial"/>
              </w:rPr>
              <w:t>R</w:t>
            </w:r>
            <w:r w:rsidR="002A7BDC" w:rsidRPr="00F27B0F">
              <w:rPr>
                <w:rFonts w:cs="Arial"/>
              </w:rPr>
              <w:t xml:space="preserve">esource certificates </w:t>
            </w:r>
            <w:r w:rsidR="000F3784" w:rsidRPr="00F27B0F">
              <w:rPr>
                <w:rFonts w:cs="Arial"/>
              </w:rPr>
              <w:t>permitted</w:t>
            </w:r>
            <w:r w:rsidR="002A7BDC" w:rsidRPr="00F27B0F">
              <w:rPr>
                <w:rFonts w:cs="Arial"/>
              </w:rPr>
              <w:t xml:space="preserve"> for a</w:t>
            </w:r>
            <w:r w:rsidR="00456354" w:rsidRPr="00F27B0F">
              <w:rPr>
                <w:rFonts w:cs="Arial"/>
              </w:rPr>
              <w:t xml:space="preserve">n </w:t>
            </w:r>
            <w:r w:rsidR="002A7BDC" w:rsidRPr="00F27B0F">
              <w:rPr>
                <w:rFonts w:cs="Arial"/>
              </w:rPr>
              <w:t>email domain</w:t>
            </w:r>
            <w:r w:rsidR="007D73F6" w:rsidRPr="00F27B0F">
              <w:rPr>
                <w:rFonts w:cs="Arial"/>
              </w:rPr>
              <w:t xml:space="preserve"> </w:t>
            </w:r>
            <w:r w:rsidRPr="00F27B0F">
              <w:rPr>
                <w:rFonts w:cs="Arial"/>
              </w:rPr>
              <w:t>within the Resource Integration and Ongoing Operations (RIOO) system.</w:t>
            </w:r>
          </w:p>
        </w:tc>
      </w:tr>
      <w:tr w:rsidR="009B11DD" w:rsidRPr="00F27B0F" w14:paraId="619E2F1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42FB0B" w14:textId="77777777" w:rsidR="009B11DD" w:rsidRPr="00F27B0F" w:rsidRDefault="009B11DD" w:rsidP="00A14D64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A5C456" w14:textId="33D8B0BB" w:rsidR="009B11DD" w:rsidRPr="00F27B0F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F27B0F">
              <w:rPr>
                <w:rFonts w:cs="Arial"/>
              </w:rPr>
              <w:object w:dxaOrig="225" w:dyaOrig="225" w14:anchorId="45D0F7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color w:val="000000"/>
              </w:rPr>
              <w:t>Addresses current operational issues.</w:t>
            </w:r>
          </w:p>
          <w:p w14:paraId="2D6A1473" w14:textId="4F50B9B0" w:rsidR="009B11DD" w:rsidRPr="00F27B0F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iCs/>
                <w:kern w:val="24"/>
              </w:rPr>
            </w:pPr>
            <w:r w:rsidRPr="00F27B0F">
              <w:rPr>
                <w:rFonts w:cs="Arial"/>
              </w:rPr>
              <w:object w:dxaOrig="225" w:dyaOrig="225" w14:anchorId="7CC2FE87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color w:val="000000"/>
              </w:rPr>
              <w:t>Meets Strategic goals (</w:t>
            </w:r>
            <w:r w:rsidRPr="00F27B0F">
              <w:rPr>
                <w:rFonts w:cs="Arial"/>
                <w:iCs/>
                <w:kern w:val="24"/>
              </w:rPr>
              <w:t xml:space="preserve">tied to the </w:t>
            </w:r>
            <w:hyperlink r:id="rId12" w:history="1">
              <w:r w:rsidRPr="00F27B0F">
                <w:rPr>
                  <w:rStyle w:val="Hyperlink"/>
                  <w:rFonts w:cs="Arial"/>
                  <w:iCs/>
                  <w:kern w:val="24"/>
                </w:rPr>
                <w:t>ERCOT Strategic Plan</w:t>
              </w:r>
            </w:hyperlink>
            <w:r w:rsidRPr="00F27B0F">
              <w:rPr>
                <w:rFonts w:cs="Arial"/>
                <w:iCs/>
                <w:kern w:val="24"/>
              </w:rPr>
              <w:t xml:space="preserve"> or directed by the ERCOT Board).</w:t>
            </w:r>
          </w:p>
          <w:p w14:paraId="599F4755" w14:textId="7B2520EE" w:rsidR="009B11DD" w:rsidRPr="00F27B0F" w:rsidRDefault="009B11DD" w:rsidP="0070698B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 w:rsidRPr="00F27B0F">
              <w:rPr>
                <w:rFonts w:cs="Arial"/>
              </w:rPr>
              <w:object w:dxaOrig="225" w:dyaOrig="225" w14:anchorId="5FAB8849">
                <v:shape id="_x0000_i1041" type="#_x0000_t75" style="width:15.75pt;height:15pt" o:ole="">
                  <v:imagedata r:id="rId9" o:title=""/>
                </v:shape>
                <w:control r:id="rId13" w:name="TextBox121" w:shapeid="_x0000_i1041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iCs/>
                <w:kern w:val="24"/>
              </w:rPr>
              <w:t>Market efficiencies or enhancements</w:t>
            </w:r>
          </w:p>
          <w:p w14:paraId="4E8073A0" w14:textId="72C9F765" w:rsidR="009B11DD" w:rsidRPr="00F27B0F" w:rsidRDefault="009B11DD" w:rsidP="0070698B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 w:rsidRPr="00F27B0F">
              <w:rPr>
                <w:rFonts w:cs="Arial"/>
              </w:rPr>
              <w:object w:dxaOrig="225" w:dyaOrig="225" w14:anchorId="5298537A">
                <v:shape id="_x0000_i1043" type="#_x0000_t75" style="width:15.75pt;height:15pt" o:ole="">
                  <v:imagedata r:id="rId14" o:title=""/>
                </v:shape>
                <w:control r:id="rId15" w:name="TextBox131" w:shapeid="_x0000_i1043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iCs/>
                <w:kern w:val="24"/>
              </w:rPr>
              <w:t>Administrative</w:t>
            </w:r>
          </w:p>
          <w:p w14:paraId="30E0A29C" w14:textId="24E7D4AE" w:rsidR="009B11DD" w:rsidRPr="00F27B0F" w:rsidRDefault="009B11DD" w:rsidP="0070698B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 w:rsidRPr="00F27B0F">
              <w:rPr>
                <w:rFonts w:cs="Arial"/>
              </w:rPr>
              <w:object w:dxaOrig="225" w:dyaOrig="225" w14:anchorId="38C74BEF">
                <v:shape id="_x0000_i1045" type="#_x0000_t75" style="width:15.75pt;height:15pt" o:ole="">
                  <v:imagedata r:id="rId9" o:title=""/>
                </v:shape>
                <w:control r:id="rId16" w:name="TextBox141" w:shapeid="_x0000_i1045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iCs/>
                <w:kern w:val="24"/>
              </w:rPr>
              <w:t>Regulatory requirements</w:t>
            </w:r>
          </w:p>
          <w:p w14:paraId="34CAFA36" w14:textId="5E7BA67B" w:rsidR="009B11DD" w:rsidRPr="00F27B0F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F27B0F">
              <w:rPr>
                <w:rFonts w:cs="Arial"/>
              </w:rPr>
              <w:object w:dxaOrig="225" w:dyaOrig="225" w14:anchorId="50B8D6C8">
                <v:shape id="_x0000_i1047" type="#_x0000_t75" style="width:15.75pt;height:15pt" o:ole="">
                  <v:imagedata r:id="rId9" o:title=""/>
                </v:shape>
                <w:control r:id="rId17" w:name="TextBox151" w:shapeid="_x0000_i1047"/>
              </w:object>
            </w:r>
            <w:r w:rsidRPr="00F27B0F">
              <w:rPr>
                <w:rFonts w:cs="Arial"/>
              </w:rPr>
              <w:t xml:space="preserve">  </w:t>
            </w:r>
            <w:r w:rsidRPr="00F27B0F">
              <w:rPr>
                <w:rFonts w:cs="Arial"/>
                <w:color w:val="000000"/>
              </w:rPr>
              <w:t>Other:  (explain)</w:t>
            </w:r>
          </w:p>
          <w:p w14:paraId="69EDC4A7" w14:textId="77777777" w:rsidR="009B11DD" w:rsidRPr="00F27B0F" w:rsidRDefault="009B11DD" w:rsidP="00E71C39">
            <w:pPr>
              <w:pStyle w:val="NormalArial"/>
              <w:rPr>
                <w:rFonts w:cs="Arial"/>
                <w:iCs/>
                <w:kern w:val="24"/>
              </w:rPr>
            </w:pPr>
            <w:r w:rsidRPr="00F27B0F">
              <w:rPr>
                <w:rFonts w:cs="Arial"/>
                <w:i/>
              </w:rPr>
              <w:t>(please select all that apply)</w:t>
            </w:r>
          </w:p>
        </w:tc>
      </w:tr>
      <w:tr w:rsidR="00214D1B" w:rsidRPr="00F27B0F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77777777" w:rsidR="00214D1B" w:rsidRPr="00F27B0F" w:rsidRDefault="00214D1B" w:rsidP="001D13F6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1C362BB6" w:rsidR="00214D1B" w:rsidRPr="00F27B0F" w:rsidRDefault="00301A7F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 xml:space="preserve">This SCR allows </w:t>
            </w:r>
            <w:r w:rsidR="0007206D">
              <w:rPr>
                <w:rFonts w:cs="Arial"/>
              </w:rPr>
              <w:t>M</w:t>
            </w:r>
            <w:r w:rsidR="002A7BDC" w:rsidRPr="00F27B0F">
              <w:rPr>
                <w:rFonts w:cs="Arial"/>
              </w:rPr>
              <w:t xml:space="preserve">arket </w:t>
            </w:r>
            <w:r w:rsidR="0007206D">
              <w:rPr>
                <w:rFonts w:cs="Arial"/>
              </w:rPr>
              <w:t>P</w:t>
            </w:r>
            <w:r w:rsidR="002A7BDC" w:rsidRPr="00F27B0F">
              <w:rPr>
                <w:rFonts w:cs="Arial"/>
              </w:rPr>
              <w:t xml:space="preserve">articipants </w:t>
            </w:r>
            <w:r w:rsidR="003E015D" w:rsidRPr="00F27B0F">
              <w:rPr>
                <w:rFonts w:cs="Arial"/>
              </w:rPr>
              <w:t>with larger portfolios to have comprehensive visibility in RIOO</w:t>
            </w:r>
            <w:r w:rsidR="00701BF5" w:rsidRPr="00F27B0F">
              <w:rPr>
                <w:rFonts w:cs="Arial"/>
              </w:rPr>
              <w:t xml:space="preserve">, </w:t>
            </w:r>
            <w:r w:rsidR="0007206D">
              <w:rPr>
                <w:rFonts w:cs="Arial"/>
              </w:rPr>
              <w:t xml:space="preserve">the </w:t>
            </w:r>
            <w:r w:rsidR="00701BF5" w:rsidRPr="00F27B0F">
              <w:rPr>
                <w:rFonts w:cs="Arial"/>
              </w:rPr>
              <w:t>Resource Services application</w:t>
            </w:r>
            <w:r w:rsidR="007D73F6" w:rsidRPr="00F27B0F">
              <w:rPr>
                <w:rFonts w:cs="Arial"/>
              </w:rPr>
              <w:t xml:space="preserve">, to support </w:t>
            </w:r>
            <w:r w:rsidR="00E05711">
              <w:rPr>
                <w:rFonts w:cs="Arial"/>
              </w:rPr>
              <w:t xml:space="preserve">timely </w:t>
            </w:r>
            <w:r w:rsidR="007D73F6" w:rsidRPr="00F27B0F">
              <w:rPr>
                <w:rFonts w:cs="Arial"/>
              </w:rPr>
              <w:t xml:space="preserve">data submissions.   </w:t>
            </w:r>
          </w:p>
        </w:tc>
      </w:tr>
    </w:tbl>
    <w:p w14:paraId="2BF21104" w14:textId="77777777" w:rsidR="0059260F" w:rsidRPr="00F27B0F" w:rsidRDefault="0059260F" w:rsidP="00E71C39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:rsidRPr="00F27B0F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Pr="00F27B0F" w:rsidRDefault="009A377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Sponsor</w:t>
            </w:r>
          </w:p>
        </w:tc>
      </w:tr>
      <w:tr w:rsidR="00301A7F" w:rsidRPr="00F27B0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586532EC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Kara Beckmann</w:t>
            </w:r>
          </w:p>
        </w:tc>
      </w:tr>
      <w:tr w:rsidR="00301A7F" w:rsidRPr="00F27B0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391514AB" w:rsidR="00301A7F" w:rsidRPr="00F27B0F" w:rsidRDefault="000955BE" w:rsidP="00301A7F">
            <w:pPr>
              <w:pStyle w:val="NormalArial"/>
              <w:rPr>
                <w:rFonts w:cs="Arial"/>
              </w:rPr>
            </w:pPr>
            <w:hyperlink r:id="rId18" w:history="1">
              <w:r w:rsidR="00895E8C" w:rsidRPr="00F27B0F">
                <w:rPr>
                  <w:rStyle w:val="Hyperlink"/>
                  <w:rFonts w:cs="Arial"/>
                </w:rPr>
                <w:t>kara.beckmann@nexteraenergy.com</w:t>
              </w:r>
            </w:hyperlink>
            <w:r w:rsidR="00895E8C" w:rsidRPr="00F27B0F">
              <w:rPr>
                <w:rStyle w:val="Hyperlink"/>
                <w:rFonts w:cs="Arial"/>
              </w:rPr>
              <w:t xml:space="preserve"> </w:t>
            </w:r>
          </w:p>
        </w:tc>
      </w:tr>
      <w:tr w:rsidR="00301A7F" w:rsidRPr="00F27B0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22781CE6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 xml:space="preserve">NextEra Energy Resources </w:t>
            </w:r>
          </w:p>
        </w:tc>
      </w:tr>
      <w:tr w:rsidR="00301A7F" w:rsidRPr="00F27B0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313BFAC8" w:rsidR="00301A7F" w:rsidRPr="00F27B0F" w:rsidRDefault="00301A7F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</w:t>
            </w:r>
            <w:r w:rsidR="00895E8C" w:rsidRPr="00F27B0F">
              <w:rPr>
                <w:rFonts w:cs="Arial"/>
              </w:rPr>
              <w:t>202) 907-9542</w:t>
            </w:r>
          </w:p>
        </w:tc>
      </w:tr>
      <w:tr w:rsidR="00895E8C" w:rsidRPr="00F27B0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7F57EC36" w14:textId="4F3A3C2A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(202) 907-9542</w:t>
            </w:r>
          </w:p>
        </w:tc>
      </w:tr>
      <w:tr w:rsidR="00895E8C" w:rsidRPr="00F27B0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Not applicable</w:t>
            </w:r>
          </w:p>
        </w:tc>
      </w:tr>
    </w:tbl>
    <w:p w14:paraId="6E72FED6" w14:textId="77777777" w:rsidR="009A3772" w:rsidRDefault="009A3772">
      <w:pPr>
        <w:pStyle w:val="NormalArial"/>
        <w:rPr>
          <w:rFonts w:cs="Arial"/>
        </w:rPr>
      </w:pPr>
    </w:p>
    <w:p w14:paraId="4300D3FF" w14:textId="11D1BED2" w:rsidR="0007206D" w:rsidRPr="0007206D" w:rsidRDefault="0007206D" w:rsidP="0007206D">
      <w:pPr>
        <w:tabs>
          <w:tab w:val="left" w:pos="990"/>
        </w:tabs>
      </w:pPr>
      <w:r>
        <w:tab/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F27B0F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F27B0F" w:rsidRDefault="009A3772" w:rsidP="007C199B">
            <w:pPr>
              <w:pStyle w:val="NormalArial"/>
              <w:jc w:val="center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lastRenderedPageBreak/>
              <w:t>Market Rules Staff Contact</w:t>
            </w:r>
          </w:p>
        </w:tc>
      </w:tr>
      <w:tr w:rsidR="009A3772" w:rsidRPr="00F27B0F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4C88EB6E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 Wasik-Gutierrez</w:t>
            </w:r>
          </w:p>
        </w:tc>
      </w:tr>
      <w:tr w:rsidR="009A3772" w:rsidRPr="00F27B0F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33F4290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erin.wasik-gutierrez@ercot.com</w:t>
            </w:r>
          </w:p>
        </w:tc>
      </w:tr>
      <w:tr w:rsidR="009A3772" w:rsidRPr="00F27B0F" w14:paraId="7095246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72B988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0448AFE" w14:textId="1BE66E2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413-886-2474</w:t>
            </w:r>
          </w:p>
        </w:tc>
      </w:tr>
    </w:tbl>
    <w:p w14:paraId="24A1DC4F" w14:textId="77777777" w:rsidR="00A14D64" w:rsidRPr="00F27B0F" w:rsidRDefault="00A14D64" w:rsidP="00A14D64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:rsidRPr="00F27B0F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F27B0F" w:rsidRDefault="00A14D64" w:rsidP="00766B1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Proposed System Change</w:t>
            </w:r>
          </w:p>
        </w:tc>
      </w:tr>
    </w:tbl>
    <w:p w14:paraId="4CFE85C3" w14:textId="77777777" w:rsidR="00A14D64" w:rsidRPr="00F27B0F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Issue:</w:t>
      </w:r>
    </w:p>
    <w:p w14:paraId="1C0582E6" w14:textId="61A50664" w:rsidR="002B4E80" w:rsidRPr="00F27B0F" w:rsidRDefault="002B4E80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Currently, there is a limit of </w:t>
      </w:r>
      <w:r w:rsidR="009E5347">
        <w:rPr>
          <w:rFonts w:ascii="Arial" w:hAnsi="Arial" w:cs="Arial"/>
          <w:bCs/>
        </w:rPr>
        <w:t>23</w:t>
      </w:r>
      <w:r w:rsidRPr="00F27B0F">
        <w:rPr>
          <w:rFonts w:ascii="Arial" w:hAnsi="Arial" w:cs="Arial"/>
          <w:bCs/>
        </w:rPr>
        <w:t xml:space="preserve"> certificates available to </w:t>
      </w:r>
      <w:r w:rsidR="008F37F0" w:rsidRPr="00F27B0F">
        <w:rPr>
          <w:rFonts w:ascii="Arial" w:hAnsi="Arial" w:cs="Arial"/>
          <w:bCs/>
        </w:rPr>
        <w:t>an email domai</w:t>
      </w:r>
      <w:r w:rsidRPr="00F27B0F">
        <w:rPr>
          <w:rFonts w:ascii="Arial" w:hAnsi="Arial" w:cs="Arial"/>
          <w:bCs/>
        </w:rPr>
        <w:t>n</w:t>
      </w:r>
      <w:r w:rsidR="001F5CED" w:rsidRPr="00F27B0F">
        <w:rPr>
          <w:rFonts w:ascii="Arial" w:hAnsi="Arial" w:cs="Arial"/>
          <w:bCs/>
        </w:rPr>
        <w:t xml:space="preserve"> associated with a </w:t>
      </w:r>
      <w:r w:rsidR="007C4B4C">
        <w:rPr>
          <w:rFonts w:ascii="Arial" w:hAnsi="Arial" w:cs="Arial"/>
          <w:bCs/>
        </w:rPr>
        <w:t>c</w:t>
      </w:r>
      <w:r w:rsidR="001F5CED" w:rsidRPr="00F27B0F">
        <w:rPr>
          <w:rFonts w:ascii="Arial" w:hAnsi="Arial" w:cs="Arial"/>
          <w:bCs/>
        </w:rPr>
        <w:t xml:space="preserve">ertificate </w:t>
      </w:r>
      <w:r w:rsidR="007C4B4C">
        <w:rPr>
          <w:rFonts w:ascii="Arial" w:hAnsi="Arial" w:cs="Arial"/>
          <w:bCs/>
        </w:rPr>
        <w:t>h</w:t>
      </w:r>
      <w:r w:rsidR="001F5CED" w:rsidRPr="00F27B0F">
        <w:rPr>
          <w:rFonts w:ascii="Arial" w:hAnsi="Arial" w:cs="Arial"/>
          <w:bCs/>
        </w:rPr>
        <w:t xml:space="preserve">older.     </w:t>
      </w:r>
    </w:p>
    <w:p w14:paraId="0EE7CA8B" w14:textId="023E353A" w:rsidR="001F5CED" w:rsidRPr="00F27B0F" w:rsidRDefault="001F5CED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The limit creates a challenge for </w:t>
      </w:r>
      <w:r w:rsidR="007C4B4C">
        <w:rPr>
          <w:rFonts w:ascii="Arial" w:hAnsi="Arial" w:cs="Arial"/>
          <w:bCs/>
        </w:rPr>
        <w:t>M</w:t>
      </w:r>
      <w:r w:rsidRPr="00F27B0F">
        <w:rPr>
          <w:rFonts w:ascii="Arial" w:hAnsi="Arial" w:cs="Arial"/>
          <w:bCs/>
        </w:rPr>
        <w:t xml:space="preserve">arket </w:t>
      </w:r>
      <w:r w:rsidR="007C4B4C">
        <w:rPr>
          <w:rFonts w:ascii="Arial" w:hAnsi="Arial" w:cs="Arial"/>
          <w:bCs/>
        </w:rPr>
        <w:t>P</w:t>
      </w:r>
      <w:r w:rsidRPr="00F27B0F">
        <w:rPr>
          <w:rFonts w:ascii="Arial" w:hAnsi="Arial" w:cs="Arial"/>
          <w:bCs/>
        </w:rPr>
        <w:t>articipants</w:t>
      </w:r>
      <w:r w:rsidR="000F3784" w:rsidRPr="00F27B0F">
        <w:rPr>
          <w:rFonts w:ascii="Arial" w:hAnsi="Arial" w:cs="Arial"/>
          <w:bCs/>
        </w:rPr>
        <w:t>,</w:t>
      </w:r>
      <w:r w:rsidRPr="00F27B0F">
        <w:rPr>
          <w:rFonts w:ascii="Arial" w:hAnsi="Arial" w:cs="Arial"/>
          <w:bCs/>
        </w:rPr>
        <w:t xml:space="preserve"> with </w:t>
      </w:r>
      <w:r w:rsidR="007D73F6" w:rsidRPr="00F27B0F">
        <w:rPr>
          <w:rFonts w:ascii="Arial" w:hAnsi="Arial" w:cs="Arial"/>
          <w:bCs/>
        </w:rPr>
        <w:t xml:space="preserve">more than </w:t>
      </w:r>
      <w:r w:rsidR="007C4B4C">
        <w:rPr>
          <w:rFonts w:ascii="Arial" w:hAnsi="Arial" w:cs="Arial"/>
          <w:bCs/>
        </w:rPr>
        <w:t>23</w:t>
      </w:r>
      <w:r w:rsidR="005C4607">
        <w:rPr>
          <w:rFonts w:ascii="Arial" w:hAnsi="Arial" w:cs="Arial"/>
          <w:bCs/>
        </w:rPr>
        <w:t xml:space="preserve"> generation assets</w:t>
      </w:r>
      <w:r w:rsidR="000F3784" w:rsidRPr="00F27B0F">
        <w:rPr>
          <w:rFonts w:ascii="Arial" w:hAnsi="Arial" w:cs="Arial"/>
          <w:bCs/>
        </w:rPr>
        <w:t xml:space="preserve">, </w:t>
      </w:r>
      <w:r w:rsidRPr="00F27B0F">
        <w:rPr>
          <w:rFonts w:ascii="Arial" w:hAnsi="Arial" w:cs="Arial"/>
          <w:bCs/>
        </w:rPr>
        <w:t xml:space="preserve">to </w:t>
      </w:r>
      <w:r w:rsidR="007D73F6" w:rsidRPr="00F27B0F">
        <w:rPr>
          <w:rFonts w:ascii="Arial" w:hAnsi="Arial" w:cs="Arial"/>
          <w:bCs/>
        </w:rPr>
        <w:t xml:space="preserve">efficiently submit </w:t>
      </w:r>
      <w:r w:rsidR="007C4B4C">
        <w:rPr>
          <w:rFonts w:ascii="Arial" w:hAnsi="Arial" w:cs="Arial"/>
          <w:bCs/>
        </w:rPr>
        <w:t>R</w:t>
      </w:r>
      <w:r w:rsidR="007D73F6" w:rsidRPr="00F27B0F">
        <w:rPr>
          <w:rFonts w:ascii="Arial" w:hAnsi="Arial" w:cs="Arial"/>
          <w:bCs/>
        </w:rPr>
        <w:t>esource updates in the RIOO</w:t>
      </w:r>
      <w:r w:rsidR="003F16F8">
        <w:rPr>
          <w:rFonts w:ascii="Arial" w:hAnsi="Arial" w:cs="Arial"/>
          <w:bCs/>
        </w:rPr>
        <w:t xml:space="preserve"> </w:t>
      </w:r>
      <w:r w:rsidR="007D73F6" w:rsidRPr="00F27B0F">
        <w:rPr>
          <w:rFonts w:ascii="Arial" w:hAnsi="Arial" w:cs="Arial"/>
          <w:bCs/>
        </w:rPr>
        <w:t>R</w:t>
      </w:r>
      <w:r w:rsidR="0007206D">
        <w:rPr>
          <w:rFonts w:ascii="Arial" w:hAnsi="Arial" w:cs="Arial"/>
          <w:bCs/>
        </w:rPr>
        <w:t xml:space="preserve">esource </w:t>
      </w:r>
      <w:r w:rsidR="007D73F6" w:rsidRPr="00F27B0F">
        <w:rPr>
          <w:rFonts w:ascii="Arial" w:hAnsi="Arial" w:cs="Arial"/>
          <w:bCs/>
        </w:rPr>
        <w:t>S</w:t>
      </w:r>
      <w:r w:rsidR="0007206D">
        <w:rPr>
          <w:rFonts w:ascii="Arial" w:hAnsi="Arial" w:cs="Arial"/>
          <w:bCs/>
        </w:rPr>
        <w:t>ervices</w:t>
      </w:r>
      <w:r w:rsidR="007D73F6" w:rsidRPr="00F27B0F">
        <w:rPr>
          <w:rFonts w:ascii="Arial" w:hAnsi="Arial" w:cs="Arial"/>
          <w:bCs/>
        </w:rPr>
        <w:t xml:space="preserve"> application.   </w:t>
      </w:r>
      <w:r w:rsidRPr="00F27B0F">
        <w:rPr>
          <w:rFonts w:ascii="Arial" w:hAnsi="Arial" w:cs="Arial"/>
          <w:bCs/>
        </w:rPr>
        <w:t xml:space="preserve">      </w:t>
      </w:r>
    </w:p>
    <w:p w14:paraId="7D4B82BC" w14:textId="11B04993" w:rsidR="00B66AD4" w:rsidRPr="00F27B0F" w:rsidRDefault="00B66AD4" w:rsidP="00B66AD4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Resolution:</w:t>
      </w:r>
    </w:p>
    <w:p w14:paraId="4474E102" w14:textId="6AE6782E" w:rsidR="000F3784" w:rsidRPr="00F27B0F" w:rsidRDefault="00E438D3" w:rsidP="003F16F8">
      <w:pPr>
        <w:pStyle w:val="BodyText"/>
        <w:spacing w:before="240"/>
        <w:rPr>
          <w:rFonts w:cs="Arial"/>
        </w:rPr>
      </w:pPr>
      <w:r w:rsidRPr="00F27B0F">
        <w:rPr>
          <w:rFonts w:ascii="Arial" w:hAnsi="Arial" w:cs="Arial"/>
          <w:bCs/>
        </w:rPr>
        <w:t>T</w:t>
      </w:r>
      <w:r w:rsidR="00B66AD4" w:rsidRPr="00F27B0F">
        <w:rPr>
          <w:rFonts w:ascii="Arial" w:hAnsi="Arial" w:cs="Arial"/>
          <w:bCs/>
        </w:rPr>
        <w:t>he limit should be increased to, at least</w:t>
      </w:r>
      <w:r w:rsidR="000F3784" w:rsidRPr="00F27B0F">
        <w:rPr>
          <w:rFonts w:ascii="Arial" w:hAnsi="Arial" w:cs="Arial"/>
          <w:bCs/>
        </w:rPr>
        <w:t xml:space="preserve">, </w:t>
      </w:r>
      <w:r w:rsidR="00456354" w:rsidRPr="00F27B0F">
        <w:rPr>
          <w:rFonts w:ascii="Arial" w:hAnsi="Arial" w:cs="Arial"/>
          <w:bCs/>
        </w:rPr>
        <w:t>50</w:t>
      </w:r>
      <w:r w:rsidR="008F37F0" w:rsidRPr="00F27B0F">
        <w:rPr>
          <w:rFonts w:ascii="Arial" w:hAnsi="Arial" w:cs="Arial"/>
          <w:bCs/>
        </w:rPr>
        <w:t xml:space="preserve"> </w:t>
      </w:r>
      <w:r w:rsidR="000F3784" w:rsidRPr="00F27B0F">
        <w:rPr>
          <w:rFonts w:ascii="Arial" w:hAnsi="Arial" w:cs="Arial"/>
          <w:bCs/>
        </w:rPr>
        <w:t xml:space="preserve">certificates </w:t>
      </w:r>
      <w:r w:rsidR="008F37F0" w:rsidRPr="00F27B0F">
        <w:rPr>
          <w:rFonts w:ascii="Arial" w:hAnsi="Arial" w:cs="Arial"/>
          <w:bCs/>
        </w:rPr>
        <w:t>for a</w:t>
      </w:r>
      <w:r w:rsidR="000F3784" w:rsidRPr="00F27B0F">
        <w:rPr>
          <w:rFonts w:ascii="Arial" w:hAnsi="Arial" w:cs="Arial"/>
          <w:bCs/>
        </w:rPr>
        <w:t xml:space="preserve">n </w:t>
      </w:r>
      <w:r w:rsidR="008F37F0" w:rsidRPr="00F27B0F">
        <w:rPr>
          <w:rFonts w:ascii="Arial" w:hAnsi="Arial" w:cs="Arial"/>
          <w:bCs/>
        </w:rPr>
        <w:t xml:space="preserve">email </w:t>
      </w:r>
      <w:r w:rsidR="000F3784" w:rsidRPr="00F27B0F">
        <w:rPr>
          <w:rFonts w:ascii="Arial" w:hAnsi="Arial" w:cs="Arial"/>
          <w:bCs/>
        </w:rPr>
        <w:t>domain.</w:t>
      </w:r>
    </w:p>
    <w:p w14:paraId="49F665AF" w14:textId="49D32666" w:rsidR="00895E8C" w:rsidRPr="00F27B0F" w:rsidRDefault="00895E8C" w:rsidP="00895E8C">
      <w:pPr>
        <w:pStyle w:val="NormalArial"/>
        <w:spacing w:before="120" w:after="120"/>
        <w:rPr>
          <w:rFonts w:cs="Arial"/>
        </w:rPr>
      </w:pPr>
      <w:r w:rsidRPr="00F27B0F">
        <w:rPr>
          <w:rFonts w:cs="Arial"/>
        </w:rPr>
        <w:t>The</w:t>
      </w:r>
      <w:r w:rsidR="00202E46" w:rsidRPr="00F27B0F">
        <w:rPr>
          <w:rFonts w:cs="Arial"/>
        </w:rPr>
        <w:t xml:space="preserve"> </w:t>
      </w:r>
      <w:r w:rsidRPr="00F27B0F">
        <w:rPr>
          <w:rFonts w:cs="Arial"/>
        </w:rPr>
        <w:t xml:space="preserve">benefits include the following: </w:t>
      </w:r>
    </w:p>
    <w:p w14:paraId="0CA7B548" w14:textId="278C93F1" w:rsidR="00895E8C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 xml:space="preserve">Improved </w:t>
      </w:r>
      <w:r w:rsidR="0029734E" w:rsidRPr="00F27B0F">
        <w:rPr>
          <w:rFonts w:cs="Arial"/>
          <w:u w:val="single"/>
        </w:rPr>
        <w:t>submission quality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Allows </w:t>
      </w:r>
      <w:r w:rsidR="007C4B4C">
        <w:rPr>
          <w:rFonts w:cs="Arial"/>
        </w:rPr>
        <w:t>M</w:t>
      </w:r>
      <w:r w:rsidR="0029734E" w:rsidRPr="00F27B0F">
        <w:rPr>
          <w:rFonts w:cs="Arial"/>
        </w:rPr>
        <w:t xml:space="preserve">arket </w:t>
      </w:r>
      <w:r w:rsidR="007C4B4C">
        <w:rPr>
          <w:rFonts w:cs="Arial"/>
        </w:rPr>
        <w:t>P</w:t>
      </w:r>
      <w:r w:rsidR="0029734E" w:rsidRPr="00F27B0F">
        <w:rPr>
          <w:rFonts w:cs="Arial"/>
        </w:rPr>
        <w:t xml:space="preserve">articipants to support efficient </w:t>
      </w:r>
      <w:r w:rsidR="000F3784" w:rsidRPr="00F27B0F">
        <w:rPr>
          <w:rFonts w:cs="Arial"/>
        </w:rPr>
        <w:t xml:space="preserve">updates on </w:t>
      </w:r>
      <w:r w:rsidR="007C4B4C">
        <w:rPr>
          <w:rFonts w:cs="Arial"/>
        </w:rPr>
        <w:t>R</w:t>
      </w:r>
      <w:r w:rsidR="000F3784" w:rsidRPr="00F27B0F">
        <w:rPr>
          <w:rFonts w:cs="Arial"/>
        </w:rPr>
        <w:t xml:space="preserve">esource data.   </w:t>
      </w:r>
      <w:r w:rsidR="0029734E" w:rsidRPr="00F27B0F">
        <w:rPr>
          <w:rFonts w:cs="Arial"/>
        </w:rPr>
        <w:t xml:space="preserve">  </w:t>
      </w:r>
    </w:p>
    <w:p w14:paraId="44B6BC65" w14:textId="57143BED" w:rsidR="00DB4884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>System enhancement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Improves RIOO </w:t>
      </w:r>
      <w:r w:rsidRPr="00F27B0F">
        <w:rPr>
          <w:rFonts w:cs="Arial"/>
        </w:rPr>
        <w:t>system performance.</w:t>
      </w:r>
    </w:p>
    <w:p w14:paraId="5F1E9C97" w14:textId="77777777" w:rsidR="00895E8C" w:rsidRDefault="00895E8C" w:rsidP="00895E8C">
      <w:pPr>
        <w:pStyle w:val="BodyText"/>
      </w:pPr>
    </w:p>
    <w:p w14:paraId="6BCD991F" w14:textId="77777777" w:rsidR="00895E8C" w:rsidRDefault="00895E8C" w:rsidP="00895E8C">
      <w:pPr>
        <w:pStyle w:val="BodyText"/>
      </w:pPr>
    </w:p>
    <w:sectPr w:rsidR="00895E8C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DBAE" w14:textId="5D76F80D" w:rsidR="0007206D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</w:t>
    </w:r>
    <w:r>
      <w:rPr>
        <w:rFonts w:ascii="Arial" w:hAnsi="Arial" w:cs="Arial"/>
        <w:sz w:val="18"/>
      </w:rPr>
      <w:t>8</w:t>
    </w:r>
    <w:r>
      <w:rPr>
        <w:rFonts w:ascii="Arial" w:hAnsi="Arial" w:cs="Arial"/>
        <w:sz w:val="18"/>
      </w:rPr>
      <w:t xml:space="preserve">SCR-01 </w:t>
    </w:r>
    <w:r w:rsidRPr="0007206D">
      <w:rPr>
        <w:rFonts w:ascii="Arial" w:hAnsi="Arial" w:cs="Arial"/>
        <w:sz w:val="18"/>
      </w:rPr>
      <w:t>Increase the Number of Resource Certificates Permitted for an Email Domain in RIOO</w:t>
    </w:r>
    <w:r w:rsidRPr="00FA0AD3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112624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4</w:t>
    </w:r>
    <w:r w:rsidRPr="00412DCA">
      <w:rPr>
        <w:rFonts w:ascii="Arial" w:hAnsi="Arial" w:cs="Arial"/>
        <w:sz w:val="18"/>
      </w:rPr>
      <w:fldChar w:fldCharType="end"/>
    </w:r>
  </w:p>
  <w:p w14:paraId="77D3778D" w14:textId="77777777" w:rsidR="0007206D" w:rsidRPr="00412DCA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  <w:p w14:paraId="107264E3" w14:textId="682DFDC6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062" w14:textId="77777777" w:rsidR="001F32AA" w:rsidRDefault="001F32AA">
    <w:pPr>
      <w:pStyle w:val="Header"/>
      <w:jc w:val="center"/>
      <w:rPr>
        <w:sz w:val="32"/>
      </w:rPr>
    </w:pPr>
    <w:r>
      <w:rPr>
        <w:sz w:val="32"/>
      </w:rPr>
      <w:t>System Change Request</w:t>
    </w:r>
  </w:p>
  <w:p w14:paraId="2C651E2A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E402B"/>
    <w:multiLevelType w:val="hybridMultilevel"/>
    <w:tmpl w:val="E9E45E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BBD1927"/>
    <w:multiLevelType w:val="hybridMultilevel"/>
    <w:tmpl w:val="4D8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C6755BC"/>
    <w:multiLevelType w:val="hybridMultilevel"/>
    <w:tmpl w:val="B28A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34873">
    <w:abstractNumId w:val="0"/>
  </w:num>
  <w:num w:numId="2" w16cid:durableId="1438211599">
    <w:abstractNumId w:val="12"/>
  </w:num>
  <w:num w:numId="3" w16cid:durableId="649600346">
    <w:abstractNumId w:val="13"/>
  </w:num>
  <w:num w:numId="4" w16cid:durableId="931862550">
    <w:abstractNumId w:val="1"/>
  </w:num>
  <w:num w:numId="5" w16cid:durableId="1183856512">
    <w:abstractNumId w:val="8"/>
  </w:num>
  <w:num w:numId="6" w16cid:durableId="1579513289">
    <w:abstractNumId w:val="8"/>
  </w:num>
  <w:num w:numId="7" w16cid:durableId="71858369">
    <w:abstractNumId w:val="8"/>
  </w:num>
  <w:num w:numId="8" w16cid:durableId="1304653458">
    <w:abstractNumId w:val="8"/>
  </w:num>
  <w:num w:numId="9" w16cid:durableId="941033766">
    <w:abstractNumId w:val="8"/>
  </w:num>
  <w:num w:numId="10" w16cid:durableId="810710729">
    <w:abstractNumId w:val="8"/>
  </w:num>
  <w:num w:numId="11" w16cid:durableId="1158765631">
    <w:abstractNumId w:val="8"/>
  </w:num>
  <w:num w:numId="12" w16cid:durableId="590092941">
    <w:abstractNumId w:val="8"/>
  </w:num>
  <w:num w:numId="13" w16cid:durableId="1251816220">
    <w:abstractNumId w:val="8"/>
  </w:num>
  <w:num w:numId="14" w16cid:durableId="1912498164">
    <w:abstractNumId w:val="3"/>
  </w:num>
  <w:num w:numId="15" w16cid:durableId="1529172276">
    <w:abstractNumId w:val="7"/>
  </w:num>
  <w:num w:numId="16" w16cid:durableId="1889683758">
    <w:abstractNumId w:val="10"/>
  </w:num>
  <w:num w:numId="17" w16cid:durableId="939293472">
    <w:abstractNumId w:val="11"/>
  </w:num>
  <w:num w:numId="18" w16cid:durableId="1089426704">
    <w:abstractNumId w:val="4"/>
  </w:num>
  <w:num w:numId="19" w16cid:durableId="33623921">
    <w:abstractNumId w:val="9"/>
  </w:num>
  <w:num w:numId="20" w16cid:durableId="657535644">
    <w:abstractNumId w:val="2"/>
  </w:num>
  <w:num w:numId="21" w16cid:durableId="1760246537">
    <w:abstractNumId w:val="14"/>
  </w:num>
  <w:num w:numId="22" w16cid:durableId="629089259">
    <w:abstractNumId w:val="6"/>
  </w:num>
  <w:num w:numId="23" w16cid:durableId="1886403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168C9"/>
    <w:rsid w:val="00032F58"/>
    <w:rsid w:val="00064B44"/>
    <w:rsid w:val="000665EF"/>
    <w:rsid w:val="00067FE2"/>
    <w:rsid w:val="0007206D"/>
    <w:rsid w:val="0007682E"/>
    <w:rsid w:val="000955BE"/>
    <w:rsid w:val="000D1AEB"/>
    <w:rsid w:val="000D3E64"/>
    <w:rsid w:val="000D53F0"/>
    <w:rsid w:val="000F13C5"/>
    <w:rsid w:val="000F3784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1F5CED"/>
    <w:rsid w:val="00202E46"/>
    <w:rsid w:val="00214D1B"/>
    <w:rsid w:val="00237430"/>
    <w:rsid w:val="00276A99"/>
    <w:rsid w:val="00286AD9"/>
    <w:rsid w:val="00286C5E"/>
    <w:rsid w:val="002966F3"/>
    <w:rsid w:val="0029734E"/>
    <w:rsid w:val="002A7BDC"/>
    <w:rsid w:val="002B4E80"/>
    <w:rsid w:val="002B69F3"/>
    <w:rsid w:val="002B763A"/>
    <w:rsid w:val="002D382A"/>
    <w:rsid w:val="002E2D3C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18C2"/>
    <w:rsid w:val="003A3D77"/>
    <w:rsid w:val="003B5AED"/>
    <w:rsid w:val="003B65C5"/>
    <w:rsid w:val="003C3E02"/>
    <w:rsid w:val="003C6B7B"/>
    <w:rsid w:val="003E015D"/>
    <w:rsid w:val="003F16F8"/>
    <w:rsid w:val="003F3665"/>
    <w:rsid w:val="004135BD"/>
    <w:rsid w:val="004302A4"/>
    <w:rsid w:val="00430D69"/>
    <w:rsid w:val="004463BA"/>
    <w:rsid w:val="00456354"/>
    <w:rsid w:val="004822D4"/>
    <w:rsid w:val="0049290B"/>
    <w:rsid w:val="004A4451"/>
    <w:rsid w:val="004C1F90"/>
    <w:rsid w:val="004C4525"/>
    <w:rsid w:val="004C607B"/>
    <w:rsid w:val="004D3958"/>
    <w:rsid w:val="004E43D8"/>
    <w:rsid w:val="004E49F7"/>
    <w:rsid w:val="005008DF"/>
    <w:rsid w:val="005045D0"/>
    <w:rsid w:val="005063EE"/>
    <w:rsid w:val="00507D7E"/>
    <w:rsid w:val="00534C6C"/>
    <w:rsid w:val="005841C0"/>
    <w:rsid w:val="0059260F"/>
    <w:rsid w:val="005C4607"/>
    <w:rsid w:val="005E5074"/>
    <w:rsid w:val="00615D5E"/>
    <w:rsid w:val="00622E99"/>
    <w:rsid w:val="0066370F"/>
    <w:rsid w:val="006A0784"/>
    <w:rsid w:val="006A697B"/>
    <w:rsid w:val="006B4DDE"/>
    <w:rsid w:val="006C03F2"/>
    <w:rsid w:val="00701BF5"/>
    <w:rsid w:val="0070698B"/>
    <w:rsid w:val="00743968"/>
    <w:rsid w:val="00766B12"/>
    <w:rsid w:val="00785415"/>
    <w:rsid w:val="00791CB9"/>
    <w:rsid w:val="00793130"/>
    <w:rsid w:val="007B5A42"/>
    <w:rsid w:val="007C199B"/>
    <w:rsid w:val="007C4B4C"/>
    <w:rsid w:val="007D3073"/>
    <w:rsid w:val="007D64B9"/>
    <w:rsid w:val="007D72D4"/>
    <w:rsid w:val="007D73F6"/>
    <w:rsid w:val="007E0452"/>
    <w:rsid w:val="008070C0"/>
    <w:rsid w:val="00811C12"/>
    <w:rsid w:val="0081429B"/>
    <w:rsid w:val="00832CE3"/>
    <w:rsid w:val="00845778"/>
    <w:rsid w:val="008563DE"/>
    <w:rsid w:val="00887E28"/>
    <w:rsid w:val="00895E8C"/>
    <w:rsid w:val="008A444A"/>
    <w:rsid w:val="008D5C3A"/>
    <w:rsid w:val="008E6DA2"/>
    <w:rsid w:val="008F37F0"/>
    <w:rsid w:val="008F4593"/>
    <w:rsid w:val="00907B1E"/>
    <w:rsid w:val="00912314"/>
    <w:rsid w:val="00943696"/>
    <w:rsid w:val="00943AFD"/>
    <w:rsid w:val="00963A51"/>
    <w:rsid w:val="00983B6E"/>
    <w:rsid w:val="009936F8"/>
    <w:rsid w:val="009A3772"/>
    <w:rsid w:val="009B11DD"/>
    <w:rsid w:val="009D17F0"/>
    <w:rsid w:val="009E5347"/>
    <w:rsid w:val="009F2D99"/>
    <w:rsid w:val="00A14D64"/>
    <w:rsid w:val="00A301B0"/>
    <w:rsid w:val="00A42796"/>
    <w:rsid w:val="00A5311D"/>
    <w:rsid w:val="00AB632A"/>
    <w:rsid w:val="00AD3B58"/>
    <w:rsid w:val="00AF56C6"/>
    <w:rsid w:val="00B57F96"/>
    <w:rsid w:val="00B66AD4"/>
    <w:rsid w:val="00B67892"/>
    <w:rsid w:val="00BA4D33"/>
    <w:rsid w:val="00BC066D"/>
    <w:rsid w:val="00BC2D06"/>
    <w:rsid w:val="00C03B41"/>
    <w:rsid w:val="00C12AA3"/>
    <w:rsid w:val="00C70F8D"/>
    <w:rsid w:val="00C744EB"/>
    <w:rsid w:val="00C8070A"/>
    <w:rsid w:val="00C90702"/>
    <w:rsid w:val="00C917FF"/>
    <w:rsid w:val="00C91D7F"/>
    <w:rsid w:val="00C923F5"/>
    <w:rsid w:val="00C9766A"/>
    <w:rsid w:val="00CC4F39"/>
    <w:rsid w:val="00CD544C"/>
    <w:rsid w:val="00CF4256"/>
    <w:rsid w:val="00D04FE8"/>
    <w:rsid w:val="00D176CF"/>
    <w:rsid w:val="00D271E3"/>
    <w:rsid w:val="00D458FE"/>
    <w:rsid w:val="00D47A80"/>
    <w:rsid w:val="00D74372"/>
    <w:rsid w:val="00D85807"/>
    <w:rsid w:val="00D87349"/>
    <w:rsid w:val="00D91EE9"/>
    <w:rsid w:val="00D97220"/>
    <w:rsid w:val="00DB4884"/>
    <w:rsid w:val="00E05711"/>
    <w:rsid w:val="00E14D47"/>
    <w:rsid w:val="00E26708"/>
    <w:rsid w:val="00E37AB0"/>
    <w:rsid w:val="00E438D3"/>
    <w:rsid w:val="00E57AAB"/>
    <w:rsid w:val="00E67102"/>
    <w:rsid w:val="00E71C39"/>
    <w:rsid w:val="00EA051C"/>
    <w:rsid w:val="00EA56E6"/>
    <w:rsid w:val="00EC335F"/>
    <w:rsid w:val="00EC48FB"/>
    <w:rsid w:val="00EF232A"/>
    <w:rsid w:val="00F05A69"/>
    <w:rsid w:val="00F127F0"/>
    <w:rsid w:val="00F27B0F"/>
    <w:rsid w:val="00F43FFD"/>
    <w:rsid w:val="00F44236"/>
    <w:rsid w:val="00F51A23"/>
    <w:rsid w:val="00F52517"/>
    <w:rsid w:val="00FA1F34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91D7F"/>
  </w:style>
  <w:style w:type="character" w:customStyle="1" w:styleId="H2Char">
    <w:name w:val="H2 Char"/>
    <w:link w:val="H2"/>
    <w:rsid w:val="007C4B4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8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rhayward@gciholdings.net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2.wmf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2267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6</cp:revision>
  <cp:lastPrinted>2013-11-15T22:11:00Z</cp:lastPrinted>
  <dcterms:created xsi:type="dcterms:W3CDTF">2024-11-26T20:40:00Z</dcterms:created>
  <dcterms:modified xsi:type="dcterms:W3CDTF">2024-11-26T21:06:00Z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2024-11-19T22:49:03Z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70765b98-cfdb-4528-bd03-1065bf5195bd</vt:lpwstr>
  </property>
  <property fmtid="{D5CDD505-2E9C-101B-9397-08002B2CF9AE}" pid="8" name="MSIP_Label_7084cbda-52b8-46fb-a7b7-cb5bd465ed85_ContentBits">
    <vt:lpwstr>0</vt:lpwstr>
  </property>
</Properties>
</file>