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7132C" w14:textId="77777777" w:rsidR="00BE3024" w:rsidRDefault="00BE3024">
      <w:pPr>
        <w:pStyle w:val="BodyText"/>
        <w:rPr>
          <w:rFonts w:ascii="Times New Roman"/>
          <w:sz w:val="20"/>
        </w:rPr>
      </w:pPr>
    </w:p>
    <w:p w14:paraId="79E7450A" w14:textId="77777777" w:rsidR="00BE3024" w:rsidRDefault="00BE3024">
      <w:pPr>
        <w:pStyle w:val="BodyText"/>
        <w:rPr>
          <w:rFonts w:ascii="Times New Roman"/>
          <w:sz w:val="20"/>
        </w:rPr>
      </w:pPr>
    </w:p>
    <w:p w14:paraId="38508A78" w14:textId="77777777" w:rsidR="00BE3024" w:rsidRDefault="00BE3024">
      <w:pPr>
        <w:pStyle w:val="BodyText"/>
        <w:rPr>
          <w:rFonts w:ascii="Times New Roman"/>
          <w:sz w:val="20"/>
        </w:rPr>
      </w:pPr>
    </w:p>
    <w:p w14:paraId="04DCDE8F" w14:textId="77777777" w:rsidR="00BE3024" w:rsidRDefault="00BE3024">
      <w:pPr>
        <w:pStyle w:val="BodyText"/>
        <w:spacing w:before="2"/>
        <w:rPr>
          <w:rFonts w:ascii="Times New Roman"/>
          <w:sz w:val="13"/>
        </w:rPr>
      </w:pPr>
    </w:p>
    <w:p w14:paraId="2852D9EF" w14:textId="77777777" w:rsidR="00BE3024" w:rsidRDefault="00114127">
      <w:pPr>
        <w:pStyle w:val="BodyText"/>
        <w:ind w:left="298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72B5BE83" wp14:editId="415AA6AB">
            <wp:extent cx="3641654" cy="1351026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1654" cy="1351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F7254" w14:textId="77777777" w:rsidR="00BE3024" w:rsidRDefault="00BE3024">
      <w:pPr>
        <w:pStyle w:val="BodyText"/>
        <w:rPr>
          <w:rFonts w:ascii="Times New Roman"/>
          <w:sz w:val="20"/>
        </w:rPr>
      </w:pPr>
    </w:p>
    <w:p w14:paraId="6D51C572" w14:textId="77777777" w:rsidR="00BE3024" w:rsidRDefault="00BE3024">
      <w:pPr>
        <w:pStyle w:val="BodyText"/>
        <w:rPr>
          <w:rFonts w:ascii="Times New Roman"/>
          <w:sz w:val="20"/>
        </w:rPr>
      </w:pPr>
    </w:p>
    <w:p w14:paraId="7510AACF" w14:textId="77777777" w:rsidR="00BE3024" w:rsidRDefault="00BE3024">
      <w:pPr>
        <w:pStyle w:val="BodyText"/>
        <w:rPr>
          <w:rFonts w:ascii="Times New Roman"/>
          <w:sz w:val="20"/>
        </w:rPr>
      </w:pPr>
    </w:p>
    <w:p w14:paraId="1B75C5E8" w14:textId="77777777" w:rsidR="00BE3024" w:rsidRDefault="00BE3024">
      <w:pPr>
        <w:pStyle w:val="BodyText"/>
        <w:rPr>
          <w:rFonts w:ascii="Times New Roman"/>
          <w:sz w:val="20"/>
        </w:rPr>
      </w:pPr>
    </w:p>
    <w:p w14:paraId="10360EC1" w14:textId="77777777" w:rsidR="00BE3024" w:rsidRDefault="00BE3024">
      <w:pPr>
        <w:pStyle w:val="BodyText"/>
        <w:rPr>
          <w:rFonts w:ascii="Times New Roman"/>
          <w:sz w:val="20"/>
        </w:rPr>
      </w:pPr>
    </w:p>
    <w:p w14:paraId="04E0C1CE" w14:textId="77777777" w:rsidR="00BE3024" w:rsidRDefault="00BE3024">
      <w:pPr>
        <w:pStyle w:val="BodyText"/>
        <w:rPr>
          <w:rFonts w:ascii="Times New Roman"/>
          <w:sz w:val="20"/>
        </w:rPr>
      </w:pPr>
    </w:p>
    <w:p w14:paraId="3D77BE73" w14:textId="77777777" w:rsidR="00BE3024" w:rsidRDefault="00BE3024">
      <w:pPr>
        <w:pStyle w:val="BodyText"/>
        <w:spacing w:before="4"/>
        <w:rPr>
          <w:rFonts w:ascii="Times New Roman"/>
          <w:sz w:val="17"/>
        </w:rPr>
      </w:pPr>
    </w:p>
    <w:p w14:paraId="35D2079D" w14:textId="77777777" w:rsidR="00BE3024" w:rsidRDefault="00114127">
      <w:pPr>
        <w:spacing w:before="90"/>
        <w:ind w:left="2828"/>
        <w:rPr>
          <w:sz w:val="29"/>
        </w:rPr>
      </w:pPr>
      <w:r>
        <w:rPr>
          <w:spacing w:val="-2"/>
          <w:sz w:val="29"/>
        </w:rPr>
        <w:t>Electric</w:t>
      </w:r>
      <w:r>
        <w:rPr>
          <w:spacing w:val="-34"/>
          <w:sz w:val="29"/>
        </w:rPr>
        <w:t xml:space="preserve"> </w:t>
      </w:r>
      <w:r>
        <w:rPr>
          <w:spacing w:val="-2"/>
          <w:sz w:val="29"/>
        </w:rPr>
        <w:t>Reliability</w:t>
      </w:r>
      <w:r>
        <w:rPr>
          <w:spacing w:val="-32"/>
          <w:sz w:val="29"/>
        </w:rPr>
        <w:t xml:space="preserve"> </w:t>
      </w:r>
      <w:r>
        <w:rPr>
          <w:spacing w:val="-2"/>
          <w:sz w:val="29"/>
        </w:rPr>
        <w:t>Council</w:t>
      </w:r>
      <w:r>
        <w:rPr>
          <w:spacing w:val="-30"/>
          <w:sz w:val="29"/>
        </w:rPr>
        <w:t xml:space="preserve"> </w:t>
      </w:r>
      <w:r>
        <w:rPr>
          <w:spacing w:val="-2"/>
          <w:sz w:val="29"/>
        </w:rPr>
        <w:t>of</w:t>
      </w:r>
      <w:r>
        <w:rPr>
          <w:spacing w:val="3"/>
          <w:sz w:val="29"/>
        </w:rPr>
        <w:t xml:space="preserve"> </w:t>
      </w:r>
      <w:r>
        <w:rPr>
          <w:spacing w:val="-4"/>
          <w:sz w:val="29"/>
        </w:rPr>
        <w:t>Texas</w:t>
      </w:r>
    </w:p>
    <w:p w14:paraId="557AD099" w14:textId="77777777" w:rsidR="00BE3024" w:rsidRDefault="00BE3024">
      <w:pPr>
        <w:pStyle w:val="BodyText"/>
        <w:spacing w:before="1"/>
        <w:rPr>
          <w:sz w:val="25"/>
        </w:rPr>
      </w:pPr>
    </w:p>
    <w:p w14:paraId="63A1711F" w14:textId="77777777" w:rsidR="00BE3024" w:rsidRDefault="00114127">
      <w:pPr>
        <w:pStyle w:val="Title"/>
      </w:pPr>
      <w:r>
        <w:t>Market</w:t>
      </w:r>
      <w:r>
        <w:rPr>
          <w:spacing w:val="-6"/>
        </w:rPr>
        <w:t xml:space="preserve"> </w:t>
      </w:r>
      <w:r>
        <w:t>Data</w:t>
      </w:r>
      <w:r>
        <w:rPr>
          <w:spacing w:val="6"/>
        </w:rPr>
        <w:t xml:space="preserve"> </w:t>
      </w:r>
      <w:r>
        <w:rPr>
          <w:spacing w:val="-2"/>
        </w:rPr>
        <w:t>Transparency</w:t>
      </w:r>
    </w:p>
    <w:p w14:paraId="437D8F8C" w14:textId="77777777" w:rsidR="00BE3024" w:rsidRDefault="00114127">
      <w:pPr>
        <w:spacing w:before="3"/>
        <w:ind w:left="2828"/>
        <w:rPr>
          <w:sz w:val="40"/>
        </w:rPr>
      </w:pPr>
      <w:r>
        <w:rPr>
          <w:sz w:val="40"/>
        </w:rPr>
        <w:t>Service</w:t>
      </w:r>
      <w:r>
        <w:rPr>
          <w:spacing w:val="-16"/>
          <w:sz w:val="40"/>
        </w:rPr>
        <w:t xml:space="preserve"> </w:t>
      </w:r>
      <w:r>
        <w:rPr>
          <w:sz w:val="40"/>
        </w:rPr>
        <w:t>Level</w:t>
      </w:r>
      <w:r>
        <w:rPr>
          <w:spacing w:val="9"/>
          <w:sz w:val="40"/>
        </w:rPr>
        <w:t xml:space="preserve"> </w:t>
      </w:r>
      <w:r>
        <w:rPr>
          <w:spacing w:val="-2"/>
          <w:sz w:val="40"/>
        </w:rPr>
        <w:t>Agreement</w:t>
      </w:r>
    </w:p>
    <w:p w14:paraId="42F8CD2B" w14:textId="62FE447C" w:rsidR="00BE3024" w:rsidRDefault="00FB7510">
      <w:pPr>
        <w:pStyle w:val="BodyText"/>
        <w:spacing w:before="11"/>
        <w:rPr>
          <w:sz w:val="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DB8CA5B" wp14:editId="61E9D787">
                <wp:simplePos x="0" y="0"/>
                <wp:positionH relativeFrom="page">
                  <wp:posOffset>2238375</wp:posOffset>
                </wp:positionH>
                <wp:positionV relativeFrom="paragraph">
                  <wp:posOffset>51435</wp:posOffset>
                </wp:positionV>
                <wp:extent cx="5106035" cy="1270"/>
                <wp:effectExtent l="0" t="0" r="0" b="0"/>
                <wp:wrapTopAndBottom/>
                <wp:docPr id="12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06035" cy="1270"/>
                        </a:xfrm>
                        <a:custGeom>
                          <a:avLst/>
                          <a:gdLst>
                            <a:gd name="T0" fmla="+- 0 3525 3525"/>
                            <a:gd name="T1" fmla="*/ T0 w 8041"/>
                            <a:gd name="T2" fmla="+- 0 11566 3525"/>
                            <a:gd name="T3" fmla="*/ T2 w 804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41">
                              <a:moveTo>
                                <a:pt x="0" y="0"/>
                              </a:moveTo>
                              <a:lnTo>
                                <a:pt x="8041" y="0"/>
                              </a:lnTo>
                            </a:path>
                          </a:pathLst>
                        </a:cu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20FE5" id="docshape3" o:spid="_x0000_s1026" style="position:absolute;margin-left:176.25pt;margin-top:4.05pt;width:402.0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4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" path="m,l8041,e" filled="f" strokeweight="2pt">
                <v:path arrowok="t" o:connecttype="custom" o:connectlocs="0,0;5106035,0" o:connectangles="0,0"/>
                <w10:wrap type="topAndBottom" anchorx="page"/>
              </v:shape>
            </w:pict>
          </mc:Fallback>
        </mc:AlternateContent>
      </w:r>
    </w:p>
    <w:p w14:paraId="5DE3C642" w14:textId="77777777" w:rsidR="00BE3024" w:rsidRDefault="00BE3024">
      <w:pPr>
        <w:pStyle w:val="BodyText"/>
        <w:spacing w:before="1"/>
        <w:rPr>
          <w:sz w:val="38"/>
        </w:rPr>
      </w:pPr>
    </w:p>
    <w:p w14:paraId="0639B170" w14:textId="77777777" w:rsidR="00BE3024" w:rsidRDefault="00114127">
      <w:pPr>
        <w:pStyle w:val="Heading5"/>
        <w:spacing w:line="240" w:lineRule="auto"/>
        <w:ind w:left="2828" w:firstLine="0"/>
      </w:pPr>
      <w:r>
        <w:rPr>
          <w:spacing w:val="-2"/>
        </w:rPr>
        <w:t>Summary:</w:t>
      </w:r>
    </w:p>
    <w:p w14:paraId="6E58D8E5" w14:textId="77777777" w:rsidR="00BE3024" w:rsidRDefault="00BE3024">
      <w:pPr>
        <w:pStyle w:val="BodyText"/>
        <w:spacing w:before="11"/>
        <w:rPr>
          <w:b/>
        </w:rPr>
      </w:pPr>
    </w:p>
    <w:p w14:paraId="6185C6C5" w14:textId="77777777" w:rsidR="00BE3024" w:rsidRDefault="00114127">
      <w:pPr>
        <w:pStyle w:val="BodyText"/>
        <w:spacing w:line="237" w:lineRule="auto"/>
        <w:ind w:left="2828"/>
      </w:pPr>
      <w:r>
        <w:t>This</w:t>
      </w:r>
      <w:r>
        <w:rPr>
          <w:spacing w:val="-11"/>
        </w:rPr>
        <w:t xml:space="preserve"> </w:t>
      </w:r>
      <w:r>
        <w:t>document</w:t>
      </w:r>
      <w:r>
        <w:rPr>
          <w:spacing w:val="-8"/>
        </w:rPr>
        <w:t xml:space="preserve"> </w:t>
      </w:r>
      <w:r>
        <w:t>describes Market</w:t>
      </w:r>
      <w:r>
        <w:rPr>
          <w:spacing w:val="-17"/>
        </w:rPr>
        <w:t xml:space="preserve"> </w:t>
      </w:r>
      <w:r>
        <w:t>Data</w:t>
      </w:r>
      <w:r>
        <w:rPr>
          <w:spacing w:val="-10"/>
        </w:rPr>
        <w:t xml:space="preserve"> </w:t>
      </w:r>
      <w:r>
        <w:t>Transparency</w:t>
      </w:r>
      <w:r>
        <w:rPr>
          <w:spacing w:val="18"/>
        </w:rPr>
        <w:t xml:space="preserve"> </w:t>
      </w:r>
      <w:r>
        <w:t>(MDT)</w:t>
      </w:r>
      <w:r>
        <w:rPr>
          <w:spacing w:val="-19"/>
        </w:rPr>
        <w:t xml:space="preserve"> </w:t>
      </w:r>
      <w:r>
        <w:t>services</w:t>
      </w:r>
      <w:r>
        <w:rPr>
          <w:spacing w:val="-12"/>
        </w:rPr>
        <w:t xml:space="preserve"> </w:t>
      </w:r>
      <w:r>
        <w:t>provided by ERCOT to Market Participants.</w:t>
      </w:r>
    </w:p>
    <w:p w14:paraId="64275DE3" w14:textId="77777777" w:rsidR="00BE3024" w:rsidRDefault="00BE3024">
      <w:pPr>
        <w:pStyle w:val="BodyText"/>
        <w:spacing w:before="4"/>
      </w:pPr>
    </w:p>
    <w:p w14:paraId="09F11B7B" w14:textId="14A18C28" w:rsidR="00BE3024" w:rsidRPr="004D3960" w:rsidRDefault="00114127" w:rsidP="004D3960">
      <w:pPr>
        <w:spacing w:before="1"/>
        <w:ind w:left="2828"/>
        <w:rPr>
          <w:b/>
          <w:sz w:val="21"/>
        </w:rPr>
        <w:sectPr w:rsidR="00BE3024" w:rsidRPr="004D3960">
          <w:headerReference w:type="default" r:id="rId9"/>
          <w:footerReference w:type="default" r:id="rId10"/>
          <w:type w:val="continuous"/>
          <w:pgSz w:w="12240" w:h="15840"/>
          <w:pgMar w:top="1440" w:right="460" w:bottom="1480" w:left="600" w:header="818" w:footer="1287" w:gutter="0"/>
          <w:pgNumType w:start="1"/>
          <w:cols w:space="720"/>
        </w:sectPr>
      </w:pPr>
      <w:r>
        <w:rPr>
          <w:b/>
          <w:spacing w:val="-2"/>
          <w:sz w:val="21"/>
        </w:rPr>
        <w:t>EFFECTIVE:</w:t>
      </w:r>
      <w:r>
        <w:rPr>
          <w:b/>
          <w:spacing w:val="-3"/>
          <w:sz w:val="21"/>
        </w:rPr>
        <w:t xml:space="preserve"> </w:t>
      </w:r>
      <w:r w:rsidRPr="00B34775">
        <w:rPr>
          <w:b/>
          <w:spacing w:val="-2"/>
          <w:sz w:val="21"/>
        </w:rPr>
        <w:t>01/01/</w:t>
      </w:r>
      <w:del w:id="2" w:author="ERCOT" w:date="2024-12-09T12:43:00Z">
        <w:r w:rsidRPr="00B34775" w:rsidDel="00B34775">
          <w:rPr>
            <w:b/>
            <w:spacing w:val="-2"/>
            <w:sz w:val="21"/>
          </w:rPr>
          <w:delText>2</w:delText>
        </w:r>
        <w:r w:rsidR="00B34775" w:rsidDel="00B34775">
          <w:rPr>
            <w:b/>
            <w:spacing w:val="-2"/>
            <w:sz w:val="21"/>
          </w:rPr>
          <w:delText>4</w:delText>
        </w:r>
      </w:del>
      <w:ins w:id="3" w:author="ERCOT" w:date="2024-12-09T12:43:00Z">
        <w:r w:rsidR="00B34775" w:rsidRPr="00B34775">
          <w:rPr>
            <w:b/>
            <w:spacing w:val="-2"/>
            <w:sz w:val="21"/>
          </w:rPr>
          <w:t>2</w:t>
        </w:r>
        <w:r w:rsidR="00B34775">
          <w:rPr>
            <w:b/>
            <w:spacing w:val="-2"/>
            <w:sz w:val="21"/>
          </w:rPr>
          <w:t>5</w:t>
        </w:r>
      </w:ins>
    </w:p>
    <w:p w14:paraId="01B7EB3E" w14:textId="77777777" w:rsidR="00BE3024" w:rsidRDefault="00114127">
      <w:pPr>
        <w:spacing w:before="42"/>
        <w:ind w:left="120"/>
        <w:rPr>
          <w:b/>
          <w:sz w:val="29"/>
        </w:rPr>
      </w:pPr>
      <w:r>
        <w:rPr>
          <w:b/>
          <w:spacing w:val="-4"/>
          <w:sz w:val="29"/>
        </w:rPr>
        <w:lastRenderedPageBreak/>
        <w:t>Document</w:t>
      </w:r>
      <w:r>
        <w:rPr>
          <w:b/>
          <w:spacing w:val="-18"/>
          <w:sz w:val="29"/>
        </w:rPr>
        <w:t xml:space="preserve"> </w:t>
      </w:r>
      <w:r>
        <w:rPr>
          <w:b/>
          <w:spacing w:val="-2"/>
          <w:sz w:val="29"/>
        </w:rPr>
        <w:t>Revisions</w:t>
      </w:r>
    </w:p>
    <w:p w14:paraId="07C86DC9" w14:textId="77777777" w:rsidR="00BE3024" w:rsidRDefault="00BE3024">
      <w:pPr>
        <w:pStyle w:val="BodyText"/>
        <w:spacing w:before="1"/>
        <w:rPr>
          <w:b/>
          <w:sz w:val="21"/>
        </w:rPr>
      </w:pPr>
    </w:p>
    <w:tbl>
      <w:tblPr>
        <w:tblW w:w="0" w:type="auto"/>
        <w:tblInd w:w="2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8"/>
        <w:gridCol w:w="914"/>
        <w:gridCol w:w="4406"/>
        <w:gridCol w:w="2084"/>
      </w:tblGrid>
      <w:tr w:rsidR="00BE3024" w14:paraId="77829A92" w14:textId="77777777">
        <w:trPr>
          <w:trHeight w:val="268"/>
        </w:trPr>
        <w:tc>
          <w:tcPr>
            <w:tcW w:w="1618" w:type="dxa"/>
            <w:shd w:val="clear" w:color="auto" w:fill="E6E6E6"/>
          </w:tcPr>
          <w:p w14:paraId="2F287DB5" w14:textId="77777777" w:rsidR="00BE3024" w:rsidRDefault="00114127">
            <w:pPr>
              <w:pStyle w:val="TableParagraph"/>
              <w:spacing w:before="56"/>
              <w:ind w:left="118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Date</w:t>
            </w:r>
          </w:p>
        </w:tc>
        <w:tc>
          <w:tcPr>
            <w:tcW w:w="914" w:type="dxa"/>
            <w:shd w:val="clear" w:color="auto" w:fill="E6E6E6"/>
          </w:tcPr>
          <w:p w14:paraId="3F6B5060" w14:textId="77777777" w:rsidR="00BE3024" w:rsidRDefault="00114127">
            <w:pPr>
              <w:pStyle w:val="TableParagraph"/>
              <w:spacing w:before="56"/>
              <w:ind w:left="10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Version</w:t>
            </w:r>
          </w:p>
        </w:tc>
        <w:tc>
          <w:tcPr>
            <w:tcW w:w="4406" w:type="dxa"/>
            <w:shd w:val="clear" w:color="auto" w:fill="E6E6E6"/>
          </w:tcPr>
          <w:p w14:paraId="12F75658" w14:textId="77777777" w:rsidR="00BE3024" w:rsidRDefault="00114127">
            <w:pPr>
              <w:pStyle w:val="TableParagraph"/>
              <w:spacing w:before="56"/>
              <w:ind w:left="101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Description</w:t>
            </w:r>
          </w:p>
        </w:tc>
        <w:tc>
          <w:tcPr>
            <w:tcW w:w="2084" w:type="dxa"/>
            <w:shd w:val="clear" w:color="auto" w:fill="E6E6E6"/>
          </w:tcPr>
          <w:p w14:paraId="35B8397F" w14:textId="77777777" w:rsidR="00BE3024" w:rsidRDefault="00114127">
            <w:pPr>
              <w:pStyle w:val="TableParagraph"/>
              <w:spacing w:before="56"/>
              <w:ind w:left="117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Author(s)</w:t>
            </w:r>
          </w:p>
        </w:tc>
      </w:tr>
      <w:tr w:rsidR="00BE3024" w14:paraId="19D27E71" w14:textId="77777777">
        <w:trPr>
          <w:trHeight w:val="267"/>
        </w:trPr>
        <w:tc>
          <w:tcPr>
            <w:tcW w:w="1618" w:type="dxa"/>
          </w:tcPr>
          <w:p w14:paraId="6870C048" w14:textId="77777777" w:rsidR="00BE3024" w:rsidRDefault="00114127">
            <w:pPr>
              <w:pStyle w:val="TableParagraph"/>
              <w:spacing w:before="56"/>
              <w:ind w:left="118"/>
              <w:rPr>
                <w:sz w:val="16"/>
              </w:rPr>
            </w:pPr>
            <w:r>
              <w:rPr>
                <w:sz w:val="16"/>
              </w:rPr>
              <w:t>January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2015</w:t>
            </w:r>
          </w:p>
        </w:tc>
        <w:tc>
          <w:tcPr>
            <w:tcW w:w="914" w:type="dxa"/>
          </w:tcPr>
          <w:p w14:paraId="488D8410" w14:textId="77777777" w:rsidR="00BE3024" w:rsidRDefault="00114127">
            <w:pPr>
              <w:pStyle w:val="TableParagraph"/>
              <w:spacing w:before="56"/>
              <w:ind w:left="102"/>
              <w:rPr>
                <w:sz w:val="16"/>
              </w:rPr>
            </w:pPr>
            <w:r>
              <w:rPr>
                <w:spacing w:val="-5"/>
                <w:sz w:val="16"/>
              </w:rPr>
              <w:t>8.0</w:t>
            </w:r>
          </w:p>
        </w:tc>
        <w:tc>
          <w:tcPr>
            <w:tcW w:w="4406" w:type="dxa"/>
          </w:tcPr>
          <w:p w14:paraId="781047F4" w14:textId="77777777" w:rsidR="00BE3024" w:rsidRDefault="00114127">
            <w:pPr>
              <w:pStyle w:val="TableParagraph"/>
              <w:spacing w:before="56"/>
              <w:ind w:left="101"/>
              <w:rPr>
                <w:sz w:val="16"/>
              </w:rPr>
            </w:pPr>
            <w:r>
              <w:rPr>
                <w:sz w:val="16"/>
              </w:rPr>
              <w:t>2015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Draft</w:t>
            </w:r>
          </w:p>
        </w:tc>
        <w:tc>
          <w:tcPr>
            <w:tcW w:w="2084" w:type="dxa"/>
          </w:tcPr>
          <w:p w14:paraId="23A55C4B" w14:textId="77777777" w:rsidR="00BE3024" w:rsidRDefault="00114127">
            <w:pPr>
              <w:pStyle w:val="TableParagraph"/>
              <w:spacing w:before="56"/>
              <w:ind w:left="117"/>
              <w:rPr>
                <w:sz w:val="16"/>
              </w:rPr>
            </w:pPr>
            <w:r>
              <w:rPr>
                <w:sz w:val="16"/>
              </w:rPr>
              <w:t>Dave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Pagliai</w:t>
            </w:r>
          </w:p>
        </w:tc>
      </w:tr>
      <w:tr w:rsidR="00BE3024" w14:paraId="0F4B2BD2" w14:textId="77777777">
        <w:trPr>
          <w:trHeight w:val="797"/>
        </w:trPr>
        <w:tc>
          <w:tcPr>
            <w:tcW w:w="1618" w:type="dxa"/>
          </w:tcPr>
          <w:p w14:paraId="3B497CAF" w14:textId="77777777" w:rsidR="00BE3024" w:rsidRDefault="00114127">
            <w:pPr>
              <w:pStyle w:val="TableParagraph"/>
              <w:spacing w:before="72"/>
              <w:ind w:left="118"/>
              <w:rPr>
                <w:sz w:val="16"/>
              </w:rPr>
            </w:pPr>
            <w:r>
              <w:rPr>
                <w:sz w:val="16"/>
              </w:rPr>
              <w:t>May,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 xml:space="preserve">June </w:t>
            </w:r>
            <w:r>
              <w:rPr>
                <w:spacing w:val="-4"/>
                <w:sz w:val="16"/>
              </w:rPr>
              <w:t>2016</w:t>
            </w:r>
          </w:p>
        </w:tc>
        <w:tc>
          <w:tcPr>
            <w:tcW w:w="914" w:type="dxa"/>
          </w:tcPr>
          <w:p w14:paraId="0D4111EE" w14:textId="77777777" w:rsidR="00BE3024" w:rsidRDefault="00114127">
            <w:pPr>
              <w:pStyle w:val="TableParagraph"/>
              <w:spacing w:before="72"/>
              <w:ind w:left="102"/>
              <w:rPr>
                <w:sz w:val="16"/>
              </w:rPr>
            </w:pPr>
            <w:r>
              <w:rPr>
                <w:spacing w:val="-5"/>
                <w:sz w:val="16"/>
              </w:rPr>
              <w:t>9.0</w:t>
            </w:r>
          </w:p>
        </w:tc>
        <w:tc>
          <w:tcPr>
            <w:tcW w:w="4406" w:type="dxa"/>
          </w:tcPr>
          <w:p w14:paraId="14598E76" w14:textId="77777777" w:rsidR="00BE3024" w:rsidRDefault="00114127">
            <w:pPr>
              <w:pStyle w:val="TableParagraph"/>
              <w:spacing w:before="72" w:line="312" w:lineRule="auto"/>
              <w:ind w:left="101" w:right="273"/>
              <w:rPr>
                <w:sz w:val="16"/>
              </w:rPr>
            </w:pPr>
            <w:r>
              <w:rPr>
                <w:sz w:val="16"/>
              </w:rPr>
              <w:t>Updated Section 2.2.2 – 2016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Release Calendar Updated Sections 1, 2, 3, 6, Appendix B</w:t>
            </w:r>
          </w:p>
          <w:p w14:paraId="4ABB04C8" w14:textId="77777777" w:rsidR="00BE3024" w:rsidRDefault="00114127">
            <w:pPr>
              <w:pStyle w:val="TableParagraph"/>
              <w:spacing w:before="18"/>
              <w:ind w:left="101"/>
              <w:rPr>
                <w:sz w:val="16"/>
              </w:rPr>
            </w:pPr>
            <w:r>
              <w:rPr>
                <w:sz w:val="16"/>
              </w:rPr>
              <w:t>General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Update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updated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ERCOT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logo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throughout</w:t>
            </w:r>
          </w:p>
        </w:tc>
        <w:tc>
          <w:tcPr>
            <w:tcW w:w="2084" w:type="dxa"/>
          </w:tcPr>
          <w:p w14:paraId="03B3442D" w14:textId="77777777" w:rsidR="00BE3024" w:rsidRDefault="00114127">
            <w:pPr>
              <w:pStyle w:val="TableParagraph"/>
              <w:spacing w:before="72"/>
              <w:ind w:left="117"/>
              <w:rPr>
                <w:sz w:val="16"/>
              </w:rPr>
            </w:pPr>
            <w:r>
              <w:rPr>
                <w:sz w:val="16"/>
              </w:rPr>
              <w:t>Dave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Pagliai</w:t>
            </w:r>
          </w:p>
        </w:tc>
      </w:tr>
      <w:tr w:rsidR="00BE3024" w14:paraId="1E13D5F0" w14:textId="77777777">
        <w:trPr>
          <w:trHeight w:val="268"/>
        </w:trPr>
        <w:tc>
          <w:tcPr>
            <w:tcW w:w="1618" w:type="dxa"/>
          </w:tcPr>
          <w:p w14:paraId="51DCD6FA" w14:textId="77777777" w:rsidR="00BE3024" w:rsidRDefault="00114127">
            <w:pPr>
              <w:pStyle w:val="TableParagraph"/>
              <w:spacing w:before="56"/>
              <w:ind w:left="118"/>
              <w:rPr>
                <w:sz w:val="16"/>
              </w:rPr>
            </w:pPr>
            <w:r>
              <w:rPr>
                <w:sz w:val="16"/>
              </w:rPr>
              <w:t>January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2017</w:t>
            </w:r>
          </w:p>
        </w:tc>
        <w:tc>
          <w:tcPr>
            <w:tcW w:w="914" w:type="dxa"/>
          </w:tcPr>
          <w:p w14:paraId="20301DCC" w14:textId="77777777" w:rsidR="00BE3024" w:rsidRDefault="00114127">
            <w:pPr>
              <w:pStyle w:val="TableParagraph"/>
              <w:spacing w:before="56"/>
              <w:ind w:left="102"/>
              <w:rPr>
                <w:sz w:val="16"/>
              </w:rPr>
            </w:pPr>
            <w:r>
              <w:rPr>
                <w:spacing w:val="-4"/>
                <w:sz w:val="16"/>
              </w:rPr>
              <w:t>10.0</w:t>
            </w:r>
          </w:p>
        </w:tc>
        <w:tc>
          <w:tcPr>
            <w:tcW w:w="4406" w:type="dxa"/>
          </w:tcPr>
          <w:p w14:paraId="70F3E0F1" w14:textId="77777777" w:rsidR="00BE3024" w:rsidRDefault="00114127">
            <w:pPr>
              <w:pStyle w:val="TableParagraph"/>
              <w:spacing w:before="56"/>
              <w:ind w:left="101"/>
              <w:rPr>
                <w:sz w:val="16"/>
              </w:rPr>
            </w:pPr>
            <w:r>
              <w:rPr>
                <w:sz w:val="16"/>
              </w:rPr>
              <w:t>Updated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Section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2.1.2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2017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Release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Calendar</w:t>
            </w:r>
          </w:p>
        </w:tc>
        <w:tc>
          <w:tcPr>
            <w:tcW w:w="2084" w:type="dxa"/>
          </w:tcPr>
          <w:p w14:paraId="5709627A" w14:textId="77777777" w:rsidR="00BE3024" w:rsidRDefault="00114127">
            <w:pPr>
              <w:pStyle w:val="TableParagraph"/>
              <w:spacing w:before="56"/>
              <w:ind w:left="117"/>
              <w:rPr>
                <w:sz w:val="16"/>
              </w:rPr>
            </w:pPr>
            <w:r>
              <w:rPr>
                <w:sz w:val="16"/>
              </w:rPr>
              <w:t>Dave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Pagliai</w:t>
            </w:r>
          </w:p>
        </w:tc>
      </w:tr>
      <w:tr w:rsidR="00BE3024" w14:paraId="385D94AB" w14:textId="77777777">
        <w:trPr>
          <w:trHeight w:val="267"/>
        </w:trPr>
        <w:tc>
          <w:tcPr>
            <w:tcW w:w="1618" w:type="dxa"/>
          </w:tcPr>
          <w:p w14:paraId="7A031613" w14:textId="77777777" w:rsidR="00BE3024" w:rsidRDefault="00114127">
            <w:pPr>
              <w:pStyle w:val="TableParagraph"/>
              <w:spacing w:before="56"/>
              <w:ind w:left="118"/>
              <w:rPr>
                <w:sz w:val="16"/>
              </w:rPr>
            </w:pPr>
            <w:r>
              <w:rPr>
                <w:sz w:val="16"/>
              </w:rPr>
              <w:t>January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2018</w:t>
            </w:r>
          </w:p>
        </w:tc>
        <w:tc>
          <w:tcPr>
            <w:tcW w:w="914" w:type="dxa"/>
          </w:tcPr>
          <w:p w14:paraId="6372D874" w14:textId="77777777" w:rsidR="00BE3024" w:rsidRDefault="00114127">
            <w:pPr>
              <w:pStyle w:val="TableParagraph"/>
              <w:spacing w:before="56"/>
              <w:ind w:left="102"/>
              <w:rPr>
                <w:sz w:val="16"/>
              </w:rPr>
            </w:pPr>
            <w:r>
              <w:rPr>
                <w:spacing w:val="-4"/>
                <w:sz w:val="16"/>
              </w:rPr>
              <w:t>10.1</w:t>
            </w:r>
          </w:p>
        </w:tc>
        <w:tc>
          <w:tcPr>
            <w:tcW w:w="4406" w:type="dxa"/>
          </w:tcPr>
          <w:p w14:paraId="47E6B63A" w14:textId="77777777" w:rsidR="00BE3024" w:rsidRDefault="00114127">
            <w:pPr>
              <w:pStyle w:val="TableParagraph"/>
              <w:spacing w:before="56"/>
              <w:ind w:left="101"/>
              <w:rPr>
                <w:sz w:val="16"/>
              </w:rPr>
            </w:pPr>
            <w:r>
              <w:rPr>
                <w:sz w:val="16"/>
              </w:rPr>
              <w:t>Updated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Section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2.1.2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2018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Release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Calendar</w:t>
            </w:r>
          </w:p>
        </w:tc>
        <w:tc>
          <w:tcPr>
            <w:tcW w:w="2084" w:type="dxa"/>
          </w:tcPr>
          <w:p w14:paraId="78E9B1F9" w14:textId="77777777" w:rsidR="00BE3024" w:rsidRDefault="00114127">
            <w:pPr>
              <w:pStyle w:val="TableParagraph"/>
              <w:spacing w:before="56"/>
              <w:ind w:left="117"/>
              <w:rPr>
                <w:sz w:val="16"/>
              </w:rPr>
            </w:pPr>
            <w:r>
              <w:rPr>
                <w:sz w:val="16"/>
              </w:rPr>
              <w:t>Dave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Pagliai</w:t>
            </w:r>
          </w:p>
        </w:tc>
      </w:tr>
      <w:tr w:rsidR="00BE3024" w14:paraId="50EE34B6" w14:textId="77777777">
        <w:trPr>
          <w:trHeight w:val="524"/>
        </w:trPr>
        <w:tc>
          <w:tcPr>
            <w:tcW w:w="1618" w:type="dxa"/>
          </w:tcPr>
          <w:p w14:paraId="791D3DA8" w14:textId="77777777" w:rsidR="00BE3024" w:rsidRDefault="00114127">
            <w:pPr>
              <w:pStyle w:val="TableParagraph"/>
              <w:spacing w:before="56"/>
              <w:ind w:left="118"/>
              <w:rPr>
                <w:sz w:val="16"/>
              </w:rPr>
            </w:pPr>
            <w:r>
              <w:rPr>
                <w:sz w:val="16"/>
              </w:rPr>
              <w:t xml:space="preserve">March </w:t>
            </w:r>
            <w:r>
              <w:rPr>
                <w:spacing w:val="-4"/>
                <w:sz w:val="16"/>
              </w:rPr>
              <w:t>2019</w:t>
            </w:r>
          </w:p>
        </w:tc>
        <w:tc>
          <w:tcPr>
            <w:tcW w:w="914" w:type="dxa"/>
          </w:tcPr>
          <w:p w14:paraId="71D3588E" w14:textId="77777777" w:rsidR="00BE3024" w:rsidRDefault="00114127">
            <w:pPr>
              <w:pStyle w:val="TableParagraph"/>
              <w:spacing w:before="56"/>
              <w:ind w:left="102"/>
              <w:rPr>
                <w:sz w:val="16"/>
              </w:rPr>
            </w:pPr>
            <w:r>
              <w:rPr>
                <w:spacing w:val="-4"/>
                <w:sz w:val="16"/>
              </w:rPr>
              <w:t>10.2</w:t>
            </w:r>
          </w:p>
        </w:tc>
        <w:tc>
          <w:tcPr>
            <w:tcW w:w="4406" w:type="dxa"/>
          </w:tcPr>
          <w:p w14:paraId="53F9299C" w14:textId="77777777" w:rsidR="00BE3024" w:rsidRDefault="00114127">
            <w:pPr>
              <w:pStyle w:val="TableParagraph"/>
              <w:spacing w:line="256" w:lineRule="exact"/>
              <w:ind w:left="101" w:right="273"/>
              <w:rPr>
                <w:sz w:val="16"/>
              </w:rPr>
            </w:pPr>
            <w:r>
              <w:rPr>
                <w:sz w:val="16"/>
              </w:rPr>
              <w:t>Updated Section 2.1.2 – 2019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Release Calendar Updated Sections 7, Appendix B (delete)</w:t>
            </w:r>
          </w:p>
        </w:tc>
        <w:tc>
          <w:tcPr>
            <w:tcW w:w="2084" w:type="dxa"/>
          </w:tcPr>
          <w:p w14:paraId="18BE206A" w14:textId="77777777" w:rsidR="00BE3024" w:rsidRDefault="00114127">
            <w:pPr>
              <w:pStyle w:val="TableParagraph"/>
              <w:spacing w:before="56"/>
              <w:ind w:left="117"/>
              <w:rPr>
                <w:sz w:val="16"/>
              </w:rPr>
            </w:pPr>
            <w:r>
              <w:rPr>
                <w:sz w:val="16"/>
              </w:rPr>
              <w:t>Dave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Pagliai</w:t>
            </w:r>
          </w:p>
        </w:tc>
      </w:tr>
      <w:tr w:rsidR="00BE3024" w14:paraId="18068DE5" w14:textId="77777777">
        <w:trPr>
          <w:trHeight w:val="508"/>
        </w:trPr>
        <w:tc>
          <w:tcPr>
            <w:tcW w:w="1618" w:type="dxa"/>
          </w:tcPr>
          <w:p w14:paraId="5D68F86A" w14:textId="77777777" w:rsidR="00BE3024" w:rsidRDefault="00114127">
            <w:pPr>
              <w:pStyle w:val="TableParagraph"/>
              <w:spacing w:before="72"/>
              <w:ind w:left="118"/>
              <w:rPr>
                <w:sz w:val="16"/>
              </w:rPr>
            </w:pPr>
            <w:r>
              <w:rPr>
                <w:sz w:val="16"/>
              </w:rPr>
              <w:t>March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2020</w:t>
            </w:r>
          </w:p>
        </w:tc>
        <w:tc>
          <w:tcPr>
            <w:tcW w:w="914" w:type="dxa"/>
          </w:tcPr>
          <w:p w14:paraId="1F0EF398" w14:textId="77777777" w:rsidR="00BE3024" w:rsidRDefault="00114127">
            <w:pPr>
              <w:pStyle w:val="TableParagraph"/>
              <w:spacing w:before="72"/>
              <w:ind w:left="102"/>
              <w:rPr>
                <w:sz w:val="16"/>
              </w:rPr>
            </w:pPr>
            <w:r>
              <w:rPr>
                <w:spacing w:val="-4"/>
                <w:sz w:val="16"/>
              </w:rPr>
              <w:t>10.3</w:t>
            </w:r>
          </w:p>
        </w:tc>
        <w:tc>
          <w:tcPr>
            <w:tcW w:w="4406" w:type="dxa"/>
          </w:tcPr>
          <w:p w14:paraId="1BA3D614" w14:textId="77777777" w:rsidR="00BE3024" w:rsidRDefault="00114127">
            <w:pPr>
              <w:pStyle w:val="TableParagraph"/>
              <w:spacing w:before="72"/>
              <w:ind w:left="101"/>
              <w:rPr>
                <w:sz w:val="16"/>
              </w:rPr>
            </w:pPr>
            <w:r>
              <w:rPr>
                <w:sz w:val="16"/>
              </w:rPr>
              <w:t>Updated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Section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2.1.2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2020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Release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Calendar</w:t>
            </w:r>
          </w:p>
        </w:tc>
        <w:tc>
          <w:tcPr>
            <w:tcW w:w="2084" w:type="dxa"/>
          </w:tcPr>
          <w:p w14:paraId="77587828" w14:textId="77777777" w:rsidR="00BE3024" w:rsidRDefault="00114127">
            <w:pPr>
              <w:pStyle w:val="TableParagraph"/>
              <w:spacing w:line="240" w:lineRule="atLeast"/>
              <w:ind w:left="117"/>
              <w:rPr>
                <w:sz w:val="16"/>
              </w:rPr>
            </w:pPr>
            <w:r>
              <w:rPr>
                <w:sz w:val="16"/>
              </w:rPr>
              <w:t>Dave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Pagliai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/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 xml:space="preserve">Jordan </w:t>
            </w:r>
            <w:r>
              <w:rPr>
                <w:spacing w:val="-2"/>
                <w:sz w:val="16"/>
              </w:rPr>
              <w:t>Troublefield</w:t>
            </w:r>
          </w:p>
        </w:tc>
      </w:tr>
      <w:tr w:rsidR="00BE3024" w14:paraId="496D9176" w14:textId="77777777">
        <w:trPr>
          <w:trHeight w:val="508"/>
        </w:trPr>
        <w:tc>
          <w:tcPr>
            <w:tcW w:w="1618" w:type="dxa"/>
          </w:tcPr>
          <w:p w14:paraId="4E7E4B4E" w14:textId="77777777" w:rsidR="00BE3024" w:rsidRDefault="00114127">
            <w:pPr>
              <w:pStyle w:val="TableParagraph"/>
              <w:spacing w:before="72"/>
              <w:ind w:left="118"/>
              <w:rPr>
                <w:sz w:val="16"/>
              </w:rPr>
            </w:pPr>
            <w:r>
              <w:rPr>
                <w:sz w:val="16"/>
              </w:rPr>
              <w:t>September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2020</w:t>
            </w:r>
          </w:p>
        </w:tc>
        <w:tc>
          <w:tcPr>
            <w:tcW w:w="914" w:type="dxa"/>
          </w:tcPr>
          <w:p w14:paraId="5E1BC341" w14:textId="77777777" w:rsidR="00BE3024" w:rsidRDefault="00114127">
            <w:pPr>
              <w:pStyle w:val="TableParagraph"/>
              <w:spacing w:before="72"/>
              <w:ind w:left="102"/>
              <w:rPr>
                <w:sz w:val="16"/>
              </w:rPr>
            </w:pPr>
            <w:r>
              <w:rPr>
                <w:spacing w:val="-4"/>
                <w:sz w:val="16"/>
              </w:rPr>
              <w:t>10.4</w:t>
            </w:r>
          </w:p>
        </w:tc>
        <w:tc>
          <w:tcPr>
            <w:tcW w:w="4406" w:type="dxa"/>
          </w:tcPr>
          <w:p w14:paraId="6A1E7F3C" w14:textId="77777777" w:rsidR="00BE3024" w:rsidRDefault="00114127">
            <w:pPr>
              <w:pStyle w:val="TableParagraph"/>
              <w:spacing w:line="240" w:lineRule="atLeast"/>
              <w:ind w:left="101"/>
              <w:rPr>
                <w:sz w:val="16"/>
              </w:rPr>
            </w:pPr>
            <w:r>
              <w:rPr>
                <w:sz w:val="16"/>
              </w:rPr>
              <w:t>Updated Section 2.1.2 – 2021</w:t>
            </w:r>
            <w:r>
              <w:rPr>
                <w:spacing w:val="-17"/>
                <w:sz w:val="16"/>
              </w:rPr>
              <w:t xml:space="preserve"> </w:t>
            </w:r>
            <w:r>
              <w:rPr>
                <w:sz w:val="16"/>
              </w:rPr>
              <w:t>Release Calendar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and other minor updates</w:t>
            </w:r>
          </w:p>
        </w:tc>
        <w:tc>
          <w:tcPr>
            <w:tcW w:w="2084" w:type="dxa"/>
          </w:tcPr>
          <w:p w14:paraId="2F040CD8" w14:textId="77777777" w:rsidR="00BE3024" w:rsidRDefault="00114127">
            <w:pPr>
              <w:pStyle w:val="TableParagraph"/>
              <w:spacing w:before="72"/>
              <w:ind w:left="117"/>
              <w:rPr>
                <w:sz w:val="16"/>
              </w:rPr>
            </w:pPr>
            <w:r>
              <w:rPr>
                <w:sz w:val="16"/>
              </w:rPr>
              <w:t>Mick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Hanna</w:t>
            </w:r>
          </w:p>
        </w:tc>
      </w:tr>
      <w:tr w:rsidR="004D3960" w14:paraId="79D3DCF8" w14:textId="77777777">
        <w:trPr>
          <w:trHeight w:val="508"/>
        </w:trPr>
        <w:tc>
          <w:tcPr>
            <w:tcW w:w="1618" w:type="dxa"/>
          </w:tcPr>
          <w:p w14:paraId="49FB7FD5" w14:textId="14EC2648" w:rsidR="004D3960" w:rsidRDefault="004D3960" w:rsidP="004D3960">
            <w:pPr>
              <w:pStyle w:val="TableParagraph"/>
              <w:spacing w:before="72"/>
              <w:ind w:left="118"/>
              <w:rPr>
                <w:sz w:val="16"/>
              </w:rPr>
            </w:pPr>
            <w:r>
              <w:rPr>
                <w:sz w:val="16"/>
              </w:rPr>
              <w:t>September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2021</w:t>
            </w:r>
          </w:p>
        </w:tc>
        <w:tc>
          <w:tcPr>
            <w:tcW w:w="914" w:type="dxa"/>
          </w:tcPr>
          <w:p w14:paraId="5063DF73" w14:textId="53F40C82" w:rsidR="004D3960" w:rsidRDefault="004D3960" w:rsidP="004D3960">
            <w:pPr>
              <w:pStyle w:val="TableParagraph"/>
              <w:spacing w:before="72"/>
              <w:ind w:left="102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11.0</w:t>
            </w:r>
          </w:p>
        </w:tc>
        <w:tc>
          <w:tcPr>
            <w:tcW w:w="4406" w:type="dxa"/>
          </w:tcPr>
          <w:p w14:paraId="22802D26" w14:textId="4CDD36BF" w:rsidR="004D3960" w:rsidRDefault="004D3960" w:rsidP="004D3960">
            <w:pPr>
              <w:pStyle w:val="TableParagraph"/>
              <w:spacing w:line="240" w:lineRule="atLeast"/>
              <w:ind w:left="101"/>
              <w:rPr>
                <w:sz w:val="16"/>
              </w:rPr>
            </w:pPr>
            <w:r>
              <w:rPr>
                <w:sz w:val="16"/>
              </w:rPr>
              <w:t>Updated Section 2.1.2 – 2022</w:t>
            </w:r>
            <w:r>
              <w:rPr>
                <w:spacing w:val="-17"/>
                <w:sz w:val="16"/>
              </w:rPr>
              <w:t xml:space="preserve"> </w:t>
            </w:r>
            <w:r>
              <w:rPr>
                <w:sz w:val="16"/>
              </w:rPr>
              <w:t>Release Calendar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and other minor updates</w:t>
            </w:r>
          </w:p>
        </w:tc>
        <w:tc>
          <w:tcPr>
            <w:tcW w:w="2084" w:type="dxa"/>
          </w:tcPr>
          <w:p w14:paraId="2A50D3A3" w14:textId="7B09C114" w:rsidR="004D3960" w:rsidRDefault="004D3960" w:rsidP="004D3960">
            <w:pPr>
              <w:pStyle w:val="TableParagraph"/>
              <w:spacing w:before="72"/>
              <w:ind w:left="117"/>
              <w:rPr>
                <w:sz w:val="16"/>
              </w:rPr>
            </w:pPr>
            <w:r>
              <w:rPr>
                <w:sz w:val="16"/>
              </w:rPr>
              <w:t>Mick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Hanna</w:t>
            </w:r>
          </w:p>
        </w:tc>
      </w:tr>
      <w:tr w:rsidR="004D3960" w14:paraId="09691EF8" w14:textId="77777777">
        <w:trPr>
          <w:trHeight w:val="508"/>
        </w:trPr>
        <w:tc>
          <w:tcPr>
            <w:tcW w:w="1618" w:type="dxa"/>
          </w:tcPr>
          <w:p w14:paraId="306AA9B4" w14:textId="7080662C" w:rsidR="004D3960" w:rsidRDefault="004D3960" w:rsidP="004D3960">
            <w:pPr>
              <w:pStyle w:val="TableParagraph"/>
              <w:spacing w:before="72"/>
              <w:ind w:left="118"/>
              <w:rPr>
                <w:sz w:val="16"/>
              </w:rPr>
            </w:pPr>
            <w:r>
              <w:rPr>
                <w:sz w:val="16"/>
              </w:rPr>
              <w:t>November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2022</w:t>
            </w:r>
          </w:p>
        </w:tc>
        <w:tc>
          <w:tcPr>
            <w:tcW w:w="914" w:type="dxa"/>
          </w:tcPr>
          <w:p w14:paraId="06FD3323" w14:textId="7F2758F8" w:rsidR="004D3960" w:rsidRDefault="004D3960" w:rsidP="004D3960">
            <w:pPr>
              <w:pStyle w:val="TableParagraph"/>
              <w:spacing w:before="72"/>
              <w:ind w:left="102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1</w:t>
            </w:r>
            <w:r w:rsidR="003B4AD8">
              <w:rPr>
                <w:spacing w:val="-4"/>
                <w:sz w:val="16"/>
              </w:rPr>
              <w:t>2</w:t>
            </w:r>
            <w:r>
              <w:rPr>
                <w:spacing w:val="-4"/>
                <w:sz w:val="16"/>
              </w:rPr>
              <w:t>.0</w:t>
            </w:r>
          </w:p>
        </w:tc>
        <w:tc>
          <w:tcPr>
            <w:tcW w:w="4406" w:type="dxa"/>
          </w:tcPr>
          <w:p w14:paraId="3A9F89E6" w14:textId="14B0B7C6" w:rsidR="004D3960" w:rsidRDefault="004D3960" w:rsidP="004D3960">
            <w:pPr>
              <w:pStyle w:val="TableParagraph"/>
              <w:spacing w:line="240" w:lineRule="atLeast"/>
              <w:ind w:left="101"/>
              <w:rPr>
                <w:sz w:val="16"/>
              </w:rPr>
            </w:pPr>
            <w:r>
              <w:rPr>
                <w:sz w:val="16"/>
              </w:rPr>
              <w:t>Updated Section 2.1.2 – 2023</w:t>
            </w:r>
            <w:r>
              <w:rPr>
                <w:spacing w:val="-17"/>
                <w:sz w:val="16"/>
              </w:rPr>
              <w:t xml:space="preserve"> </w:t>
            </w:r>
            <w:r>
              <w:rPr>
                <w:sz w:val="16"/>
              </w:rPr>
              <w:t>Release Calendar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and other minor updates</w:t>
            </w:r>
          </w:p>
        </w:tc>
        <w:tc>
          <w:tcPr>
            <w:tcW w:w="2084" w:type="dxa"/>
          </w:tcPr>
          <w:p w14:paraId="157A21A3" w14:textId="75D11A7C" w:rsidR="004D3960" w:rsidRDefault="004D3960" w:rsidP="004D3960">
            <w:pPr>
              <w:pStyle w:val="TableParagraph"/>
              <w:spacing w:before="72"/>
              <w:ind w:left="117"/>
              <w:rPr>
                <w:sz w:val="16"/>
              </w:rPr>
            </w:pPr>
            <w:r>
              <w:rPr>
                <w:sz w:val="16"/>
              </w:rPr>
              <w:t>Mick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Hanna</w:t>
            </w:r>
          </w:p>
        </w:tc>
      </w:tr>
      <w:tr w:rsidR="003B4AD8" w14:paraId="1B8450D9" w14:textId="77777777">
        <w:trPr>
          <w:trHeight w:val="508"/>
        </w:trPr>
        <w:tc>
          <w:tcPr>
            <w:tcW w:w="1618" w:type="dxa"/>
          </w:tcPr>
          <w:p w14:paraId="044E4506" w14:textId="6E5276BC" w:rsidR="003B4AD8" w:rsidRDefault="003B4AD8" w:rsidP="003B4AD8">
            <w:pPr>
              <w:pStyle w:val="TableParagraph"/>
              <w:spacing w:before="72"/>
              <w:ind w:left="118"/>
              <w:rPr>
                <w:sz w:val="16"/>
              </w:rPr>
            </w:pPr>
            <w:r>
              <w:rPr>
                <w:sz w:val="16"/>
              </w:rPr>
              <w:t>December 2023</w:t>
            </w:r>
          </w:p>
        </w:tc>
        <w:tc>
          <w:tcPr>
            <w:tcW w:w="914" w:type="dxa"/>
          </w:tcPr>
          <w:p w14:paraId="49BA9ED1" w14:textId="1855124F" w:rsidR="003B4AD8" w:rsidRDefault="003B4AD8" w:rsidP="003B4AD8">
            <w:pPr>
              <w:pStyle w:val="TableParagraph"/>
              <w:spacing w:before="72"/>
              <w:ind w:left="102"/>
              <w:rPr>
                <w:spacing w:val="-4"/>
                <w:sz w:val="16"/>
              </w:rPr>
            </w:pPr>
            <w:r>
              <w:rPr>
                <w:spacing w:val="-4"/>
                <w:sz w:val="16"/>
              </w:rPr>
              <w:t>13.0</w:t>
            </w:r>
          </w:p>
        </w:tc>
        <w:tc>
          <w:tcPr>
            <w:tcW w:w="4406" w:type="dxa"/>
          </w:tcPr>
          <w:p w14:paraId="176B9524" w14:textId="6DFFFA27" w:rsidR="003B4AD8" w:rsidRDefault="003B4AD8" w:rsidP="003B4AD8">
            <w:pPr>
              <w:pStyle w:val="TableParagraph"/>
              <w:spacing w:line="240" w:lineRule="atLeast"/>
              <w:ind w:left="101"/>
              <w:rPr>
                <w:sz w:val="16"/>
              </w:rPr>
            </w:pPr>
            <w:r>
              <w:rPr>
                <w:sz w:val="16"/>
              </w:rPr>
              <w:t xml:space="preserve">Updated Section 2.1.2 – 2024 </w:t>
            </w:r>
            <w:r>
              <w:rPr>
                <w:spacing w:val="-17"/>
                <w:sz w:val="16"/>
              </w:rPr>
              <w:t>Release</w:t>
            </w:r>
            <w:r>
              <w:rPr>
                <w:sz w:val="16"/>
              </w:rPr>
              <w:t xml:space="preserve"> Calendar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and other minor updates related to approvers.</w:t>
            </w:r>
          </w:p>
        </w:tc>
        <w:tc>
          <w:tcPr>
            <w:tcW w:w="2084" w:type="dxa"/>
          </w:tcPr>
          <w:p w14:paraId="1545380F" w14:textId="56DECC13" w:rsidR="003B4AD8" w:rsidRDefault="003B4AD8" w:rsidP="003B4AD8">
            <w:pPr>
              <w:pStyle w:val="TableParagraph"/>
              <w:spacing w:before="72"/>
              <w:ind w:left="117"/>
              <w:rPr>
                <w:sz w:val="16"/>
              </w:rPr>
            </w:pPr>
            <w:r>
              <w:rPr>
                <w:sz w:val="16"/>
              </w:rPr>
              <w:t>Mick Hanna</w:t>
            </w:r>
          </w:p>
        </w:tc>
      </w:tr>
      <w:tr w:rsidR="00FF4380" w14:paraId="42D9826F" w14:textId="77777777">
        <w:trPr>
          <w:trHeight w:val="508"/>
          <w:ins w:id="4" w:author="ERCOT" w:date="2024-12-09T12:44:00Z"/>
        </w:trPr>
        <w:tc>
          <w:tcPr>
            <w:tcW w:w="1618" w:type="dxa"/>
          </w:tcPr>
          <w:p w14:paraId="5AA54749" w14:textId="2CBD48C5" w:rsidR="00FF4380" w:rsidRDefault="00FF4380" w:rsidP="00FF4380">
            <w:pPr>
              <w:pStyle w:val="TableParagraph"/>
              <w:spacing w:before="72"/>
              <w:ind w:left="118"/>
              <w:rPr>
                <w:ins w:id="5" w:author="ERCOT" w:date="2024-12-09T12:44:00Z"/>
                <w:sz w:val="16"/>
              </w:rPr>
            </w:pPr>
            <w:ins w:id="6" w:author="ERCOT" w:date="2024-12-09T12:44:00Z">
              <w:r w:rsidRPr="00FF4380">
                <w:rPr>
                  <w:sz w:val="16"/>
                </w:rPr>
                <w:t>December 2024</w:t>
              </w:r>
            </w:ins>
          </w:p>
        </w:tc>
        <w:tc>
          <w:tcPr>
            <w:tcW w:w="914" w:type="dxa"/>
          </w:tcPr>
          <w:p w14:paraId="11ACB176" w14:textId="749D7079" w:rsidR="00FF4380" w:rsidRDefault="00FF4380" w:rsidP="00FF4380">
            <w:pPr>
              <w:pStyle w:val="TableParagraph"/>
              <w:spacing w:before="72"/>
              <w:ind w:left="102"/>
              <w:rPr>
                <w:ins w:id="7" w:author="ERCOT" w:date="2024-12-09T12:44:00Z"/>
                <w:spacing w:val="-4"/>
                <w:sz w:val="16"/>
              </w:rPr>
            </w:pPr>
            <w:ins w:id="8" w:author="ERCOT" w:date="2024-12-09T12:44:00Z">
              <w:r w:rsidRPr="00FF4380">
                <w:rPr>
                  <w:spacing w:val="-4"/>
                  <w:sz w:val="16"/>
                </w:rPr>
                <w:t>14.0</w:t>
              </w:r>
            </w:ins>
          </w:p>
        </w:tc>
        <w:tc>
          <w:tcPr>
            <w:tcW w:w="4406" w:type="dxa"/>
          </w:tcPr>
          <w:p w14:paraId="2920AB99" w14:textId="56F0DA07" w:rsidR="00FF4380" w:rsidRDefault="00FF4380" w:rsidP="00FF4380">
            <w:pPr>
              <w:pStyle w:val="TableParagraph"/>
              <w:spacing w:line="240" w:lineRule="atLeast"/>
              <w:ind w:left="101"/>
              <w:rPr>
                <w:ins w:id="9" w:author="ERCOT" w:date="2024-12-09T12:44:00Z"/>
                <w:sz w:val="16"/>
              </w:rPr>
            </w:pPr>
            <w:ins w:id="10" w:author="ERCOT" w:date="2024-12-09T12:44:00Z">
              <w:r w:rsidRPr="00FF4380">
                <w:rPr>
                  <w:sz w:val="16"/>
                </w:rPr>
                <w:t>Updated Section 2.1.2 – 2025 Release Calendar</w:t>
              </w:r>
            </w:ins>
          </w:p>
        </w:tc>
        <w:tc>
          <w:tcPr>
            <w:tcW w:w="2084" w:type="dxa"/>
          </w:tcPr>
          <w:p w14:paraId="6563DB1B" w14:textId="70E912FC" w:rsidR="00FF4380" w:rsidRDefault="00FF4380" w:rsidP="00FF4380">
            <w:pPr>
              <w:pStyle w:val="TableParagraph"/>
              <w:spacing w:before="72"/>
              <w:ind w:left="117"/>
              <w:rPr>
                <w:ins w:id="11" w:author="ERCOT" w:date="2024-12-09T12:44:00Z"/>
                <w:sz w:val="16"/>
              </w:rPr>
            </w:pPr>
            <w:ins w:id="12" w:author="ERCOT" w:date="2024-12-09T12:44:00Z">
              <w:r w:rsidRPr="00FF4380">
                <w:rPr>
                  <w:sz w:val="16"/>
                </w:rPr>
                <w:t>Mick Hanna</w:t>
              </w:r>
            </w:ins>
          </w:p>
        </w:tc>
      </w:tr>
    </w:tbl>
    <w:p w14:paraId="0B72314A" w14:textId="77777777" w:rsidR="00BE3024" w:rsidRDefault="00BE3024">
      <w:pPr>
        <w:rPr>
          <w:sz w:val="16"/>
        </w:rPr>
        <w:sectPr w:rsidR="00BE3024">
          <w:pgSz w:w="12240" w:h="15840"/>
          <w:pgMar w:top="1440" w:right="460" w:bottom="1480" w:left="600" w:header="818" w:footer="1287" w:gutter="0"/>
          <w:cols w:space="720"/>
        </w:sectPr>
      </w:pPr>
    </w:p>
    <w:p w14:paraId="36D99A0F" w14:textId="77777777" w:rsidR="00BE3024" w:rsidRDefault="00114127">
      <w:pPr>
        <w:spacing w:before="51"/>
        <w:ind w:left="120"/>
        <w:rPr>
          <w:i/>
          <w:sz w:val="40"/>
        </w:rPr>
      </w:pPr>
      <w:r>
        <w:rPr>
          <w:i/>
          <w:sz w:val="40"/>
          <w:u w:val="single"/>
        </w:rPr>
        <w:lastRenderedPageBreak/>
        <w:t>Table</w:t>
      </w:r>
      <w:r>
        <w:rPr>
          <w:i/>
          <w:spacing w:val="-13"/>
          <w:sz w:val="40"/>
          <w:u w:val="single"/>
        </w:rPr>
        <w:t xml:space="preserve"> </w:t>
      </w:r>
      <w:r>
        <w:rPr>
          <w:i/>
          <w:sz w:val="40"/>
          <w:u w:val="single"/>
        </w:rPr>
        <w:t>of</w:t>
      </w:r>
      <w:r>
        <w:rPr>
          <w:i/>
          <w:spacing w:val="4"/>
          <w:sz w:val="40"/>
          <w:u w:val="single"/>
        </w:rPr>
        <w:t xml:space="preserve"> </w:t>
      </w:r>
      <w:r>
        <w:rPr>
          <w:i/>
          <w:spacing w:val="-2"/>
          <w:sz w:val="40"/>
          <w:u w:val="single"/>
        </w:rPr>
        <w:t>Contents</w:t>
      </w:r>
    </w:p>
    <w:p w14:paraId="54F7F170" w14:textId="77777777" w:rsidR="00BE3024" w:rsidRDefault="00BE3024">
      <w:pPr>
        <w:pStyle w:val="BodyText"/>
        <w:rPr>
          <w:i/>
          <w:sz w:val="20"/>
        </w:rPr>
      </w:pPr>
    </w:p>
    <w:p w14:paraId="46F6342C" w14:textId="77777777" w:rsidR="00BE3024" w:rsidRDefault="00BE3024">
      <w:pPr>
        <w:pStyle w:val="BodyText"/>
        <w:spacing w:before="2"/>
        <w:rPr>
          <w:i/>
          <w:sz w:val="19"/>
        </w:rPr>
      </w:pPr>
    </w:p>
    <w:sdt>
      <w:sdtPr>
        <w:id w:val="1890840292"/>
        <w:docPartObj>
          <w:docPartGallery w:val="Table of Contents"/>
          <w:docPartUnique/>
        </w:docPartObj>
      </w:sdtPr>
      <w:sdtEndPr/>
      <w:sdtContent>
        <w:p w14:paraId="6E3C57B2" w14:textId="77777777" w:rsidR="00BE3024" w:rsidRDefault="00E227BB">
          <w:pPr>
            <w:pStyle w:val="TOC2"/>
            <w:numPr>
              <w:ilvl w:val="0"/>
              <w:numId w:val="8"/>
            </w:numPr>
            <w:tabs>
              <w:tab w:val="left" w:pos="442"/>
              <w:tab w:val="right" w:leader="dot" w:pos="9044"/>
            </w:tabs>
            <w:spacing w:before="90"/>
            <w:ind w:hanging="322"/>
          </w:pPr>
          <w:hyperlink w:anchor="_bookmark0" w:history="1">
            <w:r w:rsidR="00114127">
              <w:rPr>
                <w:spacing w:val="-2"/>
              </w:rPr>
              <w:t>Introduction</w:t>
            </w:r>
            <w:r w:rsidR="00114127">
              <w:tab/>
            </w:r>
            <w:r w:rsidR="00114127">
              <w:rPr>
                <w:spacing w:val="-10"/>
              </w:rPr>
              <w:t>4</w:t>
            </w:r>
          </w:hyperlink>
        </w:p>
        <w:p w14:paraId="1BFD2E18" w14:textId="77777777" w:rsidR="00BE3024" w:rsidRDefault="00E227BB">
          <w:pPr>
            <w:pStyle w:val="TOC2"/>
            <w:numPr>
              <w:ilvl w:val="0"/>
              <w:numId w:val="8"/>
            </w:numPr>
            <w:tabs>
              <w:tab w:val="left" w:pos="442"/>
              <w:tab w:val="right" w:leader="dot" w:pos="9044"/>
            </w:tabs>
            <w:spacing w:before="114"/>
            <w:ind w:hanging="322"/>
          </w:pPr>
          <w:hyperlink w:anchor="_bookmark1" w:history="1">
            <w:r w:rsidR="00114127">
              <w:rPr>
                <w:spacing w:val="-2"/>
              </w:rPr>
              <w:t>Services</w:t>
            </w:r>
            <w:r w:rsidR="00114127">
              <w:tab/>
            </w:r>
            <w:r w:rsidR="00114127">
              <w:rPr>
                <w:spacing w:val="-10"/>
              </w:rPr>
              <w:t>4</w:t>
            </w:r>
          </w:hyperlink>
        </w:p>
        <w:p w14:paraId="5ADE0DE2" w14:textId="77777777" w:rsidR="00BE3024" w:rsidRDefault="00E227BB">
          <w:pPr>
            <w:pStyle w:val="TOC3"/>
            <w:numPr>
              <w:ilvl w:val="1"/>
              <w:numId w:val="8"/>
            </w:numPr>
            <w:tabs>
              <w:tab w:val="left" w:pos="858"/>
              <w:tab w:val="right" w:leader="dot" w:pos="9050"/>
            </w:tabs>
            <w:spacing w:before="931"/>
          </w:pPr>
          <w:hyperlink w:anchor="_bookmark2" w:history="1">
            <w:r w:rsidR="00114127">
              <w:t>IT</w:t>
            </w:r>
            <w:r w:rsidR="00114127">
              <w:rPr>
                <w:spacing w:val="-9"/>
              </w:rPr>
              <w:t xml:space="preserve"> </w:t>
            </w:r>
            <w:r w:rsidR="00114127">
              <w:rPr>
                <w:spacing w:val="-2"/>
              </w:rPr>
              <w:t>Applications</w:t>
            </w:r>
            <w:r w:rsidR="00114127">
              <w:tab/>
            </w:r>
            <w:r w:rsidR="00114127">
              <w:rPr>
                <w:spacing w:val="-10"/>
              </w:rPr>
              <w:t>4</w:t>
            </w:r>
          </w:hyperlink>
        </w:p>
        <w:p w14:paraId="13C775AA" w14:textId="77777777" w:rsidR="00BE3024" w:rsidRDefault="00E227BB">
          <w:pPr>
            <w:pStyle w:val="TOC4"/>
            <w:numPr>
              <w:ilvl w:val="2"/>
              <w:numId w:val="8"/>
            </w:numPr>
            <w:tabs>
              <w:tab w:val="left" w:pos="1514"/>
              <w:tab w:val="left" w:pos="1515"/>
              <w:tab w:val="right" w:leader="dot" w:pos="9041"/>
            </w:tabs>
            <w:spacing w:before="127"/>
          </w:pPr>
          <w:hyperlink w:anchor="_bookmark3" w:history="1">
            <w:r w:rsidR="00114127">
              <w:t>Service</w:t>
            </w:r>
            <w:r w:rsidR="00114127">
              <w:rPr>
                <w:spacing w:val="-3"/>
              </w:rPr>
              <w:t xml:space="preserve"> </w:t>
            </w:r>
            <w:r w:rsidR="00114127">
              <w:rPr>
                <w:spacing w:val="-2"/>
              </w:rPr>
              <w:t>scope</w:t>
            </w:r>
            <w:r w:rsidR="00114127">
              <w:tab/>
            </w:r>
            <w:r w:rsidR="00114127">
              <w:rPr>
                <w:spacing w:val="-10"/>
              </w:rPr>
              <w:t>4</w:t>
            </w:r>
          </w:hyperlink>
        </w:p>
        <w:p w14:paraId="65F9B713" w14:textId="77777777" w:rsidR="00BE3024" w:rsidRDefault="00E227BB">
          <w:pPr>
            <w:pStyle w:val="TOC4"/>
            <w:numPr>
              <w:ilvl w:val="2"/>
              <w:numId w:val="8"/>
            </w:numPr>
            <w:tabs>
              <w:tab w:val="left" w:pos="1514"/>
              <w:tab w:val="left" w:pos="1515"/>
              <w:tab w:val="right" w:leader="dot" w:pos="9041"/>
            </w:tabs>
          </w:pPr>
          <w:hyperlink w:anchor="_bookmark4" w:history="1">
            <w:r w:rsidR="00114127">
              <w:t>Service</w:t>
            </w:r>
            <w:r w:rsidR="00114127">
              <w:rPr>
                <w:spacing w:val="-3"/>
              </w:rPr>
              <w:t xml:space="preserve"> </w:t>
            </w:r>
            <w:r w:rsidR="00114127">
              <w:rPr>
                <w:spacing w:val="-2"/>
              </w:rPr>
              <w:t>Characteristics</w:t>
            </w:r>
            <w:r w:rsidR="00114127">
              <w:tab/>
            </w:r>
            <w:r w:rsidR="00114127">
              <w:rPr>
                <w:spacing w:val="-10"/>
              </w:rPr>
              <w:t>5</w:t>
            </w:r>
          </w:hyperlink>
        </w:p>
        <w:p w14:paraId="37F13636" w14:textId="77777777" w:rsidR="00BE3024" w:rsidRDefault="00E227BB">
          <w:pPr>
            <w:pStyle w:val="TOC2"/>
            <w:numPr>
              <w:ilvl w:val="0"/>
              <w:numId w:val="8"/>
            </w:numPr>
            <w:tabs>
              <w:tab w:val="left" w:pos="442"/>
              <w:tab w:val="right" w:leader="dot" w:pos="9044"/>
            </w:tabs>
            <w:spacing w:before="97"/>
            <w:ind w:hanging="322"/>
          </w:pPr>
          <w:hyperlink w:anchor="_bookmark5" w:history="1">
            <w:r w:rsidR="00114127">
              <w:rPr>
                <w:spacing w:val="-2"/>
              </w:rPr>
              <w:t>Reporting</w:t>
            </w:r>
            <w:r w:rsidR="00114127">
              <w:tab/>
            </w:r>
            <w:r w:rsidR="00114127">
              <w:rPr>
                <w:spacing w:val="-10"/>
              </w:rPr>
              <w:t>7</w:t>
            </w:r>
          </w:hyperlink>
        </w:p>
        <w:p w14:paraId="3BB97515" w14:textId="77777777" w:rsidR="00BE3024" w:rsidRDefault="00E227BB">
          <w:pPr>
            <w:pStyle w:val="TOC3"/>
            <w:numPr>
              <w:ilvl w:val="1"/>
              <w:numId w:val="8"/>
            </w:numPr>
            <w:tabs>
              <w:tab w:val="left" w:pos="874"/>
              <w:tab w:val="right" w:leader="dot" w:pos="9050"/>
            </w:tabs>
            <w:ind w:left="874" w:hanging="385"/>
          </w:pPr>
          <w:hyperlink w:anchor="_bookmark6" w:history="1">
            <w:r w:rsidR="00114127">
              <w:t>IT</w:t>
            </w:r>
            <w:r w:rsidR="00114127">
              <w:rPr>
                <w:spacing w:val="8"/>
              </w:rPr>
              <w:t xml:space="preserve"> </w:t>
            </w:r>
            <w:r w:rsidR="00114127">
              <w:t>Application</w:t>
            </w:r>
            <w:r w:rsidR="00114127">
              <w:rPr>
                <w:spacing w:val="-7"/>
              </w:rPr>
              <w:t xml:space="preserve"> </w:t>
            </w:r>
            <w:r w:rsidR="00114127">
              <w:t>Service</w:t>
            </w:r>
            <w:r w:rsidR="00114127">
              <w:rPr>
                <w:spacing w:val="-9"/>
              </w:rPr>
              <w:t xml:space="preserve"> </w:t>
            </w:r>
            <w:r w:rsidR="00114127">
              <w:rPr>
                <w:spacing w:val="-2"/>
              </w:rPr>
              <w:t>Reporting</w:t>
            </w:r>
            <w:r w:rsidR="00114127">
              <w:tab/>
            </w:r>
            <w:r w:rsidR="00114127">
              <w:rPr>
                <w:spacing w:val="-10"/>
              </w:rPr>
              <w:t>7</w:t>
            </w:r>
          </w:hyperlink>
        </w:p>
        <w:p w14:paraId="54CD7AB3" w14:textId="77777777" w:rsidR="00BE3024" w:rsidRDefault="00114127">
          <w:pPr>
            <w:pStyle w:val="TOC2"/>
            <w:numPr>
              <w:ilvl w:val="0"/>
              <w:numId w:val="8"/>
            </w:numPr>
            <w:tabs>
              <w:tab w:val="left" w:pos="426"/>
              <w:tab w:val="right" w:leader="dot" w:pos="9028"/>
            </w:tabs>
            <w:spacing w:before="109"/>
            <w:ind w:left="425" w:hanging="306"/>
          </w:pPr>
          <w:r>
            <w:rPr>
              <w:spacing w:val="-4"/>
            </w:rPr>
            <w:t>Service</w:t>
          </w:r>
          <w:r>
            <w:rPr>
              <w:spacing w:val="-1"/>
            </w:rPr>
            <w:t xml:space="preserve"> </w:t>
          </w:r>
          <w:r>
            <w:rPr>
              <w:spacing w:val="-4"/>
            </w:rPr>
            <w:t>Availability</w:t>
          </w:r>
          <w:r>
            <w:rPr>
              <w:spacing w:val="-20"/>
            </w:rPr>
            <w:t xml:space="preserve"> </w:t>
          </w:r>
          <w:r>
            <w:rPr>
              <w:spacing w:val="-4"/>
            </w:rPr>
            <w:t>Renegotiations</w:t>
          </w:r>
          <w:r>
            <w:rPr>
              <w:spacing w:val="-21"/>
            </w:rPr>
            <w:t xml:space="preserve"> </w:t>
          </w:r>
          <w:r>
            <w:rPr>
              <w:spacing w:val="-4"/>
            </w:rPr>
            <w:t>and</w:t>
          </w:r>
          <w:r>
            <w:rPr>
              <w:spacing w:val="-20"/>
            </w:rPr>
            <w:t xml:space="preserve"> </w:t>
          </w:r>
          <w:r>
            <w:rPr>
              <w:spacing w:val="-4"/>
            </w:rPr>
            <w:t>Change</w:t>
          </w:r>
          <w:r>
            <w:rPr>
              <w:spacing w:val="-21"/>
            </w:rPr>
            <w:t xml:space="preserve"> </w:t>
          </w:r>
          <w:r>
            <w:rPr>
              <w:spacing w:val="-4"/>
            </w:rPr>
            <w:t>Control</w:t>
          </w:r>
          <w:r>
            <w:rPr>
              <w:spacing w:val="-21"/>
            </w:rPr>
            <w:t xml:space="preserve"> </w:t>
          </w:r>
          <w:r>
            <w:rPr>
              <w:spacing w:val="-4"/>
            </w:rPr>
            <w:t>Process</w:t>
          </w:r>
          <w:r>
            <w:tab/>
          </w:r>
          <w:r>
            <w:rPr>
              <w:spacing w:val="-10"/>
            </w:rPr>
            <w:t>7</w:t>
          </w:r>
        </w:p>
        <w:p w14:paraId="69E8F739" w14:textId="77777777" w:rsidR="00BE3024" w:rsidRDefault="00E227BB">
          <w:pPr>
            <w:pStyle w:val="TOC2"/>
            <w:numPr>
              <w:ilvl w:val="0"/>
              <w:numId w:val="8"/>
            </w:numPr>
            <w:tabs>
              <w:tab w:val="left" w:pos="442"/>
              <w:tab w:val="right" w:leader="dot" w:pos="9044"/>
            </w:tabs>
            <w:ind w:hanging="322"/>
          </w:pPr>
          <w:hyperlink w:anchor="_bookmark7" w:history="1">
            <w:r w:rsidR="00114127">
              <w:rPr>
                <w:spacing w:val="-4"/>
              </w:rPr>
              <w:t>Annual</w:t>
            </w:r>
            <w:r w:rsidR="00114127">
              <w:rPr>
                <w:spacing w:val="-18"/>
              </w:rPr>
              <w:t xml:space="preserve"> </w:t>
            </w:r>
            <w:r w:rsidR="00114127">
              <w:rPr>
                <w:spacing w:val="-4"/>
              </w:rPr>
              <w:t>Review</w:t>
            </w:r>
            <w:r w:rsidR="00114127">
              <w:rPr>
                <w:spacing w:val="-10"/>
              </w:rPr>
              <w:t xml:space="preserve"> </w:t>
            </w:r>
            <w:r w:rsidR="00114127">
              <w:rPr>
                <w:spacing w:val="-4"/>
              </w:rPr>
              <w:t>Process</w:t>
            </w:r>
          </w:hyperlink>
          <w:r w:rsidR="00114127">
            <w:tab/>
          </w:r>
          <w:r w:rsidR="00114127">
            <w:rPr>
              <w:spacing w:val="-10"/>
            </w:rPr>
            <w:t>7</w:t>
          </w:r>
        </w:p>
        <w:p w14:paraId="29612983" w14:textId="77777777" w:rsidR="00BE3024" w:rsidRDefault="00E227BB">
          <w:pPr>
            <w:pStyle w:val="TOC2"/>
            <w:numPr>
              <w:ilvl w:val="0"/>
              <w:numId w:val="8"/>
            </w:numPr>
            <w:tabs>
              <w:tab w:val="left" w:pos="442"/>
              <w:tab w:val="right" w:leader="dot" w:pos="9044"/>
            </w:tabs>
            <w:spacing w:before="115"/>
            <w:ind w:hanging="322"/>
          </w:pPr>
          <w:hyperlink w:anchor="_bookmark8" w:history="1">
            <w:r w:rsidR="00114127">
              <w:rPr>
                <w:spacing w:val="-4"/>
              </w:rPr>
              <w:t>Extract</w:t>
            </w:r>
            <w:r w:rsidR="00114127">
              <w:rPr>
                <w:spacing w:val="-18"/>
              </w:rPr>
              <w:t xml:space="preserve"> </w:t>
            </w:r>
            <w:r w:rsidR="00114127">
              <w:rPr>
                <w:spacing w:val="-4"/>
              </w:rPr>
              <w:t>&amp;</w:t>
            </w:r>
            <w:r w:rsidR="00114127">
              <w:rPr>
                <w:spacing w:val="-11"/>
              </w:rPr>
              <w:t xml:space="preserve"> </w:t>
            </w:r>
            <w:r w:rsidR="00114127">
              <w:rPr>
                <w:spacing w:val="-4"/>
              </w:rPr>
              <w:t>Report</w:t>
            </w:r>
            <w:r w:rsidR="00114127">
              <w:rPr>
                <w:spacing w:val="-7"/>
              </w:rPr>
              <w:t xml:space="preserve"> </w:t>
            </w:r>
            <w:r w:rsidR="00114127">
              <w:rPr>
                <w:spacing w:val="-4"/>
              </w:rPr>
              <w:t>Incident</w:t>
            </w:r>
            <w:r w:rsidR="00114127">
              <w:rPr>
                <w:spacing w:val="-7"/>
              </w:rPr>
              <w:t xml:space="preserve"> </w:t>
            </w:r>
            <w:r w:rsidR="00114127">
              <w:rPr>
                <w:spacing w:val="-5"/>
              </w:rPr>
              <w:t>Log</w:t>
            </w:r>
          </w:hyperlink>
          <w:r w:rsidR="00114127">
            <w:tab/>
          </w:r>
          <w:r w:rsidR="00114127">
            <w:rPr>
              <w:spacing w:val="-10"/>
            </w:rPr>
            <w:t>8</w:t>
          </w:r>
        </w:p>
        <w:p w14:paraId="0F825E56" w14:textId="77777777" w:rsidR="00BE3024" w:rsidRDefault="00E227BB">
          <w:pPr>
            <w:pStyle w:val="TOC2"/>
            <w:numPr>
              <w:ilvl w:val="0"/>
              <w:numId w:val="8"/>
            </w:numPr>
            <w:tabs>
              <w:tab w:val="left" w:pos="442"/>
              <w:tab w:val="right" w:leader="dot" w:pos="9044"/>
            </w:tabs>
            <w:spacing w:before="115"/>
            <w:ind w:hanging="322"/>
          </w:pPr>
          <w:hyperlink w:anchor="_bookmark9" w:history="1">
            <w:r w:rsidR="00114127">
              <w:rPr>
                <w:spacing w:val="-2"/>
              </w:rPr>
              <w:t>Approvals</w:t>
            </w:r>
            <w:r w:rsidR="00114127">
              <w:tab/>
            </w:r>
            <w:r w:rsidR="00114127">
              <w:rPr>
                <w:spacing w:val="-10"/>
              </w:rPr>
              <w:t>8</w:t>
            </w:r>
          </w:hyperlink>
        </w:p>
        <w:p w14:paraId="1769B142" w14:textId="77777777" w:rsidR="00BE3024" w:rsidRDefault="00E227BB">
          <w:pPr>
            <w:pStyle w:val="TOC1"/>
            <w:tabs>
              <w:tab w:val="right" w:leader="dot" w:pos="9076"/>
            </w:tabs>
            <w:ind w:left="120" w:firstLine="0"/>
          </w:pPr>
          <w:hyperlink w:anchor="_TOC_250000" w:history="1">
            <w:r w:rsidR="00114127">
              <w:rPr>
                <w:spacing w:val="-2"/>
              </w:rPr>
              <w:t>Appendix</w:t>
            </w:r>
            <w:r w:rsidR="00114127">
              <w:rPr>
                <w:spacing w:val="-34"/>
              </w:rPr>
              <w:t xml:space="preserve"> </w:t>
            </w:r>
            <w:r w:rsidR="00114127">
              <w:rPr>
                <w:spacing w:val="-2"/>
              </w:rPr>
              <w:t>A:</w:t>
            </w:r>
            <w:r w:rsidR="00114127">
              <w:rPr>
                <w:spacing w:val="-17"/>
              </w:rPr>
              <w:t xml:space="preserve"> </w:t>
            </w:r>
            <w:r w:rsidR="00114127">
              <w:rPr>
                <w:spacing w:val="-2"/>
              </w:rPr>
              <w:t>Definitions</w:t>
            </w:r>
            <w:r w:rsidR="00114127">
              <w:tab/>
            </w:r>
            <w:r w:rsidR="00114127">
              <w:rPr>
                <w:spacing w:val="-10"/>
              </w:rPr>
              <w:t>9</w:t>
            </w:r>
          </w:hyperlink>
        </w:p>
      </w:sdtContent>
    </w:sdt>
    <w:p w14:paraId="4CC1E44D" w14:textId="77777777" w:rsidR="00BE3024" w:rsidRDefault="00BE3024">
      <w:pPr>
        <w:sectPr w:rsidR="00BE3024">
          <w:pgSz w:w="12240" w:h="15840"/>
          <w:pgMar w:top="1440" w:right="460" w:bottom="1480" w:left="600" w:header="818" w:footer="1287" w:gutter="0"/>
          <w:cols w:space="720"/>
        </w:sectPr>
      </w:pPr>
    </w:p>
    <w:p w14:paraId="45604812" w14:textId="77777777" w:rsidR="00BE3024" w:rsidRDefault="00114127">
      <w:pPr>
        <w:pStyle w:val="Heading2"/>
        <w:numPr>
          <w:ilvl w:val="0"/>
          <w:numId w:val="7"/>
        </w:numPr>
        <w:tabs>
          <w:tab w:val="left" w:pos="841"/>
          <w:tab w:val="left" w:pos="842"/>
        </w:tabs>
        <w:spacing w:before="62"/>
        <w:ind w:hanging="722"/>
      </w:pPr>
      <w:bookmarkStart w:id="13" w:name="_bookmark0"/>
      <w:bookmarkEnd w:id="13"/>
      <w:r>
        <w:rPr>
          <w:spacing w:val="-2"/>
        </w:rPr>
        <w:lastRenderedPageBreak/>
        <w:t>Introduction</w:t>
      </w:r>
    </w:p>
    <w:p w14:paraId="19B9BC2C" w14:textId="77777777" w:rsidR="00BE3024" w:rsidRDefault="00114127">
      <w:pPr>
        <w:pStyle w:val="BodyText"/>
        <w:spacing w:before="43" w:line="244" w:lineRule="auto"/>
        <w:ind w:left="120" w:right="1421"/>
        <w:jc w:val="both"/>
      </w:pPr>
      <w:r>
        <w:t>This Service</w:t>
      </w:r>
      <w:r>
        <w:rPr>
          <w:spacing w:val="-17"/>
        </w:rPr>
        <w:t xml:space="preserve"> </w:t>
      </w:r>
      <w:r>
        <w:t>Level</w:t>
      </w:r>
      <w:r>
        <w:rPr>
          <w:spacing w:val="-5"/>
        </w:rPr>
        <w:t xml:space="preserve"> </w:t>
      </w:r>
      <w:r>
        <w:t>Agreement</w:t>
      </w:r>
      <w:r>
        <w:rPr>
          <w:spacing w:val="-3"/>
        </w:rPr>
        <w:t xml:space="preserve"> </w:t>
      </w:r>
      <w:r>
        <w:t>(SLA) describes Market</w:t>
      </w:r>
      <w:r>
        <w:rPr>
          <w:spacing w:val="-15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Transparency</w:t>
      </w:r>
      <w:r>
        <w:rPr>
          <w:spacing w:val="23"/>
        </w:rPr>
        <w:t xml:space="preserve"> </w:t>
      </w:r>
      <w:r>
        <w:t>(MDT)</w:t>
      </w:r>
      <w:r>
        <w:rPr>
          <w:spacing w:val="-14"/>
        </w:rPr>
        <w:t xml:space="preserve"> </w:t>
      </w:r>
      <w:r>
        <w:t>Services provided by</w:t>
      </w:r>
      <w:r>
        <w:rPr>
          <w:spacing w:val="-5"/>
        </w:rPr>
        <w:t xml:space="preserve"> </w:t>
      </w:r>
      <w:r>
        <w:t>ERCOT</w:t>
      </w:r>
      <w:r>
        <w:rPr>
          <w:spacing w:val="-17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Market</w:t>
      </w:r>
      <w:r>
        <w:rPr>
          <w:spacing w:val="-14"/>
        </w:rPr>
        <w:t xml:space="preserve"> </w:t>
      </w:r>
      <w:r>
        <w:t>Participants,</w:t>
      </w:r>
      <w:r>
        <w:rPr>
          <w:spacing w:val="2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includes systems</w:t>
      </w:r>
      <w:r>
        <w:rPr>
          <w:spacing w:val="-5"/>
        </w:rPr>
        <w:t xml:space="preserve"> </w:t>
      </w:r>
      <w:r>
        <w:t>which</w:t>
      </w:r>
      <w:r>
        <w:rPr>
          <w:spacing w:val="-3"/>
        </w:rPr>
        <w:t xml:space="preserve"> </w:t>
      </w:r>
      <w:r>
        <w:t>support access</w:t>
      </w:r>
      <w:r>
        <w:rPr>
          <w:spacing w:val="-5"/>
        </w:rPr>
        <w:t xml:space="preserve"> </w:t>
      </w:r>
      <w:r>
        <w:t>to information, services and the delivery of data.</w:t>
      </w:r>
    </w:p>
    <w:p w14:paraId="0574B177" w14:textId="77777777" w:rsidR="00BE3024" w:rsidRDefault="00BE3024">
      <w:pPr>
        <w:pStyle w:val="BodyText"/>
        <w:spacing w:before="8"/>
        <w:rPr>
          <w:sz w:val="22"/>
        </w:rPr>
      </w:pPr>
    </w:p>
    <w:p w14:paraId="68C8CEA9" w14:textId="77777777" w:rsidR="00BE3024" w:rsidRDefault="00114127">
      <w:pPr>
        <w:pStyle w:val="BodyText"/>
        <w:ind w:left="120" w:right="1002"/>
      </w:pPr>
      <w:r>
        <w:t>ERCOT</w:t>
      </w:r>
      <w:r>
        <w:rPr>
          <w:spacing w:val="-17"/>
        </w:rPr>
        <w:t xml:space="preserve"> </w:t>
      </w:r>
      <w:r>
        <w:t>provides market</w:t>
      </w:r>
      <w:r>
        <w:rPr>
          <w:spacing w:val="-16"/>
        </w:rPr>
        <w:t xml:space="preserve"> </w:t>
      </w:r>
      <w:r>
        <w:t>data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form</w:t>
      </w:r>
      <w:r>
        <w:rPr>
          <w:spacing w:val="-1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reports, extracts,</w:t>
      </w:r>
      <w:r>
        <w:rPr>
          <w:spacing w:val="-16"/>
        </w:rPr>
        <w:t xml:space="preserve"> </w:t>
      </w:r>
      <w:r>
        <w:t>dashboards</w:t>
      </w:r>
      <w:r>
        <w:rPr>
          <w:spacing w:val="3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web</w:t>
      </w:r>
      <w:r>
        <w:rPr>
          <w:spacing w:val="-5"/>
        </w:rPr>
        <w:t xml:space="preserve"> </w:t>
      </w:r>
      <w:r>
        <w:t>services. These data products are available on the Market</w:t>
      </w:r>
      <w:r>
        <w:rPr>
          <w:spacing w:val="-6"/>
        </w:rPr>
        <w:t xml:space="preserve"> </w:t>
      </w:r>
      <w:r>
        <w:t>Information System (MIS)</w:t>
      </w:r>
      <w:r>
        <w:rPr>
          <w:spacing w:val="-4"/>
        </w:rPr>
        <w:t xml:space="preserve"> </w:t>
      </w:r>
      <w:r>
        <w:t xml:space="preserve">website summarized in the </w:t>
      </w:r>
      <w:hyperlink r:id="rId11">
        <w:r>
          <w:rPr>
            <w:color w:val="0000FF"/>
            <w:u w:val="single" w:color="0000FF"/>
          </w:rPr>
          <w:t>ERCOT</w:t>
        </w:r>
        <w:r>
          <w:rPr>
            <w:color w:val="0000FF"/>
            <w:spacing w:val="-22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Market</w:t>
        </w:r>
        <w:r>
          <w:rPr>
            <w:color w:val="0000FF"/>
            <w:spacing w:val="-7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Information List</w:t>
        </w:r>
      </w:hyperlink>
      <w:r>
        <w:rPr>
          <w:color w:val="0000FF"/>
        </w:rPr>
        <w:t xml:space="preserve"> </w:t>
      </w:r>
      <w:r>
        <w:t>(EMIL).</w:t>
      </w:r>
      <w:r>
        <w:rPr>
          <w:spacing w:val="40"/>
        </w:rPr>
        <w:t xml:space="preserve"> </w:t>
      </w:r>
      <w:r>
        <w:t>Issues associated</w:t>
      </w:r>
      <w:r>
        <w:rPr>
          <w:spacing w:val="36"/>
        </w:rPr>
        <w:t xml:space="preserve"> </w:t>
      </w:r>
      <w:r>
        <w:t>with specific data products are circulated via Market</w:t>
      </w:r>
      <w:r>
        <w:rPr>
          <w:spacing w:val="-7"/>
        </w:rPr>
        <w:t xml:space="preserve"> </w:t>
      </w:r>
      <w:r>
        <w:t>Notice</w:t>
      </w:r>
      <w:r>
        <w:rPr>
          <w:spacing w:val="-10"/>
        </w:rPr>
        <w:t xml:space="preserve"> </w:t>
      </w:r>
      <w:r>
        <w:t>and discussed at the appropriate</w:t>
      </w:r>
      <w:r>
        <w:rPr>
          <w:spacing w:val="36"/>
        </w:rPr>
        <w:t xml:space="preserve"> </w:t>
      </w:r>
      <w:r>
        <w:t>Working Group(s).</w:t>
      </w:r>
      <w:r>
        <w:rPr>
          <w:spacing w:val="40"/>
        </w:rPr>
        <w:t xml:space="preserve"> </w:t>
      </w:r>
      <w:r>
        <w:t>Individual data products are out of scope for</w:t>
      </w:r>
      <w:r>
        <w:rPr>
          <w:spacing w:val="-2"/>
        </w:rPr>
        <w:t xml:space="preserve"> </w:t>
      </w:r>
      <w:r>
        <w:t>this document.</w:t>
      </w:r>
    </w:p>
    <w:p w14:paraId="7AAD1E94" w14:textId="77777777" w:rsidR="00BE3024" w:rsidRDefault="00114127">
      <w:pPr>
        <w:pStyle w:val="BodyText"/>
        <w:spacing w:before="15" w:line="237" w:lineRule="auto"/>
        <w:ind w:left="120" w:right="1002"/>
      </w:pPr>
      <w:r>
        <w:t>Where</w:t>
      </w:r>
      <w:r>
        <w:rPr>
          <w:spacing w:val="-17"/>
        </w:rPr>
        <w:t xml:space="preserve"> </w:t>
      </w:r>
      <w:r>
        <w:t>applicable,</w:t>
      </w:r>
      <w:r>
        <w:rPr>
          <w:spacing w:val="15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information</w:t>
      </w:r>
      <w:r>
        <w:rPr>
          <w:spacing w:val="-11"/>
        </w:rPr>
        <w:t xml:space="preserve"> </w:t>
      </w:r>
      <w:r>
        <w:t>builds</w:t>
      </w:r>
      <w:r>
        <w:rPr>
          <w:spacing w:val="-2"/>
        </w:rPr>
        <w:t xml:space="preserve"> </w:t>
      </w:r>
      <w:r>
        <w:t>upon</w:t>
      </w:r>
      <w:r>
        <w:rPr>
          <w:spacing w:val="-1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requirements</w:t>
      </w:r>
      <w:r>
        <w:rPr>
          <w:spacing w:val="9"/>
        </w:rPr>
        <w:t xml:space="preserve"> </w:t>
      </w:r>
      <w:r>
        <w:t>outlined</w:t>
      </w:r>
      <w:r>
        <w:rPr>
          <w:spacing w:val="-1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ERCOT</w:t>
      </w:r>
      <w:r>
        <w:rPr>
          <w:spacing w:val="-17"/>
        </w:rPr>
        <w:t xml:space="preserve"> </w:t>
      </w:r>
      <w:r>
        <w:t>Protocols and related Market</w:t>
      </w:r>
      <w:r>
        <w:rPr>
          <w:spacing w:val="-7"/>
        </w:rPr>
        <w:t xml:space="preserve"> </w:t>
      </w:r>
      <w:r>
        <w:t>Guides regarding the delivery of data extracts and reports.</w:t>
      </w:r>
    </w:p>
    <w:p w14:paraId="5E7B1743" w14:textId="77777777" w:rsidR="00BE3024" w:rsidRDefault="00BE3024">
      <w:pPr>
        <w:pStyle w:val="BodyText"/>
        <w:spacing w:before="4"/>
        <w:rPr>
          <w:sz w:val="23"/>
        </w:rPr>
      </w:pPr>
    </w:p>
    <w:p w14:paraId="33385D27" w14:textId="77777777" w:rsidR="00BE3024" w:rsidRDefault="00114127">
      <w:pPr>
        <w:pStyle w:val="BodyText"/>
        <w:spacing w:line="244" w:lineRule="auto"/>
        <w:ind w:left="120" w:right="1002"/>
      </w:pP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event of</w:t>
      </w:r>
      <w:r>
        <w:rPr>
          <w:spacing w:val="-1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conflict</w:t>
      </w:r>
      <w:r>
        <w:rPr>
          <w:spacing w:val="-13"/>
        </w:rPr>
        <w:t xml:space="preserve"> </w:t>
      </w:r>
      <w:r>
        <w:t>between</w:t>
      </w:r>
      <w:r>
        <w:rPr>
          <w:spacing w:val="-2"/>
        </w:rPr>
        <w:t xml:space="preserve"> </w:t>
      </w:r>
      <w:r>
        <w:t>this document and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ERCOT</w:t>
      </w:r>
      <w:r>
        <w:rPr>
          <w:spacing w:val="-13"/>
        </w:rPr>
        <w:t xml:space="preserve"> </w:t>
      </w:r>
      <w:r>
        <w:t>Protocols, ERCOT</w:t>
      </w:r>
      <w:r>
        <w:rPr>
          <w:spacing w:val="-22"/>
        </w:rPr>
        <w:t xml:space="preserve"> </w:t>
      </w:r>
      <w:r>
        <w:t>Market Guides or</w:t>
      </w:r>
      <w:r>
        <w:rPr>
          <w:spacing w:val="-3"/>
        </w:rPr>
        <w:t xml:space="preserve"> </w:t>
      </w:r>
      <w:r>
        <w:t>PUCT</w:t>
      </w:r>
      <w:r>
        <w:rPr>
          <w:spacing w:val="-6"/>
        </w:rPr>
        <w:t xml:space="preserve"> </w:t>
      </w:r>
      <w:r>
        <w:t>Substantive</w:t>
      </w:r>
      <w:r>
        <w:rPr>
          <w:spacing w:val="38"/>
        </w:rPr>
        <w:t xml:space="preserve"> </w:t>
      </w:r>
      <w:r>
        <w:t>Rules, the Protocols or PUCT</w:t>
      </w:r>
      <w:r>
        <w:rPr>
          <w:spacing w:val="-6"/>
        </w:rPr>
        <w:t xml:space="preserve"> </w:t>
      </w:r>
      <w:r>
        <w:t>Substantive Rules take precedence over this document.</w:t>
      </w:r>
    </w:p>
    <w:p w14:paraId="145A65A8" w14:textId="77777777" w:rsidR="00BE3024" w:rsidRDefault="00BE3024">
      <w:pPr>
        <w:pStyle w:val="BodyText"/>
        <w:spacing w:before="4"/>
        <w:rPr>
          <w:sz w:val="20"/>
        </w:rPr>
      </w:pPr>
    </w:p>
    <w:p w14:paraId="6AFA9241" w14:textId="77777777" w:rsidR="00BE3024" w:rsidRDefault="00114127">
      <w:pPr>
        <w:pStyle w:val="Heading2"/>
        <w:numPr>
          <w:ilvl w:val="0"/>
          <w:numId w:val="7"/>
        </w:numPr>
        <w:tabs>
          <w:tab w:val="left" w:pos="841"/>
          <w:tab w:val="left" w:pos="842"/>
        </w:tabs>
        <w:ind w:hanging="722"/>
      </w:pPr>
      <w:bookmarkStart w:id="14" w:name="_bookmark1"/>
      <w:bookmarkEnd w:id="14"/>
      <w:r>
        <w:rPr>
          <w:spacing w:val="-2"/>
        </w:rPr>
        <w:t>Services</w:t>
      </w:r>
    </w:p>
    <w:p w14:paraId="29C9B89B" w14:textId="77777777" w:rsidR="00BE3024" w:rsidRDefault="00114127">
      <w:pPr>
        <w:pStyle w:val="BodyText"/>
        <w:spacing w:before="59" w:line="274" w:lineRule="exact"/>
        <w:ind w:left="120"/>
      </w:pPr>
      <w:r>
        <w:t>The</w:t>
      </w:r>
      <w:r>
        <w:rPr>
          <w:spacing w:val="-13"/>
        </w:rPr>
        <w:t xml:space="preserve"> </w:t>
      </w:r>
      <w:r>
        <w:t>service</w:t>
      </w:r>
      <w:r>
        <w:rPr>
          <w:spacing w:val="-6"/>
        </w:rPr>
        <w:t xml:space="preserve"> </w:t>
      </w:r>
      <w:r>
        <w:t>associated</w:t>
      </w:r>
      <w:r>
        <w:rPr>
          <w:spacing w:val="16"/>
        </w:rPr>
        <w:t xml:space="preserve"> </w:t>
      </w:r>
      <w:r>
        <w:t>with</w:t>
      </w:r>
      <w:r>
        <w:rPr>
          <w:spacing w:val="-17"/>
        </w:rPr>
        <w:t xml:space="preserve"> </w:t>
      </w:r>
      <w:r>
        <w:t>this</w:t>
      </w:r>
      <w:r>
        <w:rPr>
          <w:spacing w:val="3"/>
        </w:rPr>
        <w:t xml:space="preserve"> </w:t>
      </w:r>
      <w:r>
        <w:rPr>
          <w:spacing w:val="-2"/>
        </w:rPr>
        <w:t>agreement:</w:t>
      </w:r>
    </w:p>
    <w:p w14:paraId="3ABBE8DA" w14:textId="77777777" w:rsidR="00BE3024" w:rsidRDefault="00114127">
      <w:pPr>
        <w:pStyle w:val="ListParagraph"/>
        <w:numPr>
          <w:ilvl w:val="0"/>
          <w:numId w:val="6"/>
        </w:numPr>
        <w:tabs>
          <w:tab w:val="left" w:pos="1562"/>
          <w:tab w:val="left" w:pos="1563"/>
          <w:tab w:val="left" w:pos="3340"/>
        </w:tabs>
        <w:spacing w:before="3" w:line="235" w:lineRule="auto"/>
        <w:ind w:right="1313"/>
        <w:rPr>
          <w:sz w:val="24"/>
        </w:rPr>
      </w:pPr>
      <w:r>
        <w:rPr>
          <w:i/>
          <w:sz w:val="24"/>
        </w:rPr>
        <w:t>IT Applications</w:t>
      </w:r>
      <w:r>
        <w:rPr>
          <w:i/>
          <w:sz w:val="24"/>
        </w:rPr>
        <w:tab/>
      </w:r>
      <w:r>
        <w:rPr>
          <w:sz w:val="24"/>
        </w:rPr>
        <w:t>-</w:t>
      </w:r>
      <w:r>
        <w:rPr>
          <w:spacing w:val="-17"/>
          <w:sz w:val="24"/>
        </w:rPr>
        <w:t xml:space="preserve"> </w:t>
      </w:r>
      <w:r>
        <w:rPr>
          <w:sz w:val="24"/>
        </w:rPr>
        <w:t>the</w:t>
      </w:r>
      <w:r>
        <w:rPr>
          <w:spacing w:val="-12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10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z w:val="24"/>
        </w:rPr>
        <w:t>applications</w:t>
      </w:r>
      <w:r>
        <w:rPr>
          <w:spacing w:val="26"/>
          <w:sz w:val="24"/>
        </w:rPr>
        <w:t xml:space="preserve"> </w:t>
      </w:r>
      <w:r>
        <w:rPr>
          <w:sz w:val="24"/>
        </w:rPr>
        <w:t>that</w:t>
      </w:r>
      <w:r>
        <w:rPr>
          <w:spacing w:val="-8"/>
          <w:sz w:val="24"/>
        </w:rPr>
        <w:t xml:space="preserve"> </w:t>
      </w:r>
      <w:r>
        <w:rPr>
          <w:sz w:val="24"/>
        </w:rPr>
        <w:t>enable user</w:t>
      </w:r>
      <w:r>
        <w:rPr>
          <w:spacing w:val="-8"/>
          <w:sz w:val="24"/>
        </w:rPr>
        <w:t xml:space="preserve"> </w:t>
      </w:r>
      <w:r>
        <w:rPr>
          <w:sz w:val="24"/>
        </w:rPr>
        <w:t>access</w:t>
      </w:r>
      <w:r>
        <w:rPr>
          <w:spacing w:val="-14"/>
          <w:sz w:val="24"/>
        </w:rPr>
        <w:t xml:space="preserve"> </w:t>
      </w:r>
      <w:r>
        <w:rPr>
          <w:sz w:val="24"/>
        </w:rPr>
        <w:t>to ERCOT data.</w:t>
      </w:r>
    </w:p>
    <w:p w14:paraId="55E0C52A" w14:textId="77777777" w:rsidR="00BE3024" w:rsidRDefault="00BE3024">
      <w:pPr>
        <w:pStyle w:val="BodyText"/>
        <w:spacing w:before="9"/>
        <w:rPr>
          <w:sz w:val="20"/>
        </w:rPr>
      </w:pPr>
    </w:p>
    <w:p w14:paraId="2AF8D186" w14:textId="77777777" w:rsidR="00BE3024" w:rsidRDefault="00114127">
      <w:pPr>
        <w:pStyle w:val="Heading3"/>
        <w:numPr>
          <w:ilvl w:val="1"/>
          <w:numId w:val="7"/>
        </w:numPr>
        <w:tabs>
          <w:tab w:val="left" w:pos="841"/>
          <w:tab w:val="left" w:pos="842"/>
        </w:tabs>
        <w:ind w:hanging="722"/>
      </w:pPr>
      <w:bookmarkStart w:id="15" w:name="_bookmark2"/>
      <w:bookmarkEnd w:id="15"/>
      <w:r>
        <w:rPr>
          <w:spacing w:val="-2"/>
        </w:rPr>
        <w:t>IT</w:t>
      </w:r>
      <w:r>
        <w:rPr>
          <w:spacing w:val="-17"/>
        </w:rPr>
        <w:t xml:space="preserve"> </w:t>
      </w:r>
      <w:r>
        <w:rPr>
          <w:spacing w:val="-2"/>
        </w:rPr>
        <w:t>Applications</w:t>
      </w:r>
    </w:p>
    <w:p w14:paraId="268ABF6C" w14:textId="77777777" w:rsidR="00BE3024" w:rsidRDefault="00114127">
      <w:pPr>
        <w:pStyle w:val="Heading4"/>
        <w:numPr>
          <w:ilvl w:val="2"/>
          <w:numId w:val="7"/>
        </w:numPr>
        <w:tabs>
          <w:tab w:val="left" w:pos="1562"/>
          <w:tab w:val="left" w:pos="1563"/>
        </w:tabs>
        <w:spacing w:before="248"/>
        <w:ind w:hanging="1443"/>
      </w:pPr>
      <w:bookmarkStart w:id="16" w:name="_bookmark3"/>
      <w:bookmarkEnd w:id="16"/>
      <w:r>
        <w:t>Service</w:t>
      </w:r>
      <w:r>
        <w:rPr>
          <w:spacing w:val="20"/>
        </w:rPr>
        <w:t xml:space="preserve"> </w:t>
      </w:r>
      <w:r>
        <w:rPr>
          <w:spacing w:val="-4"/>
        </w:rPr>
        <w:t>scope</w:t>
      </w:r>
    </w:p>
    <w:p w14:paraId="33DE5F7D" w14:textId="77777777" w:rsidR="00BE3024" w:rsidRDefault="00BE3024">
      <w:pPr>
        <w:pStyle w:val="BodyText"/>
        <w:spacing w:before="9"/>
        <w:rPr>
          <w:b/>
          <w:sz w:val="28"/>
        </w:rPr>
      </w:pPr>
    </w:p>
    <w:p w14:paraId="7501FC4C" w14:textId="77777777" w:rsidR="00BE3024" w:rsidRDefault="00114127">
      <w:pPr>
        <w:pStyle w:val="BodyText"/>
        <w:spacing w:line="244" w:lineRule="auto"/>
        <w:ind w:left="120" w:right="1002"/>
      </w:pPr>
      <w:r>
        <w:t>IT</w:t>
      </w:r>
      <w:r>
        <w:rPr>
          <w:spacing w:val="-8"/>
        </w:rPr>
        <w:t xml:space="preserve"> </w:t>
      </w:r>
      <w:r>
        <w:t>Applications</w:t>
      </w:r>
      <w:r>
        <w:rPr>
          <w:spacing w:val="40"/>
        </w:rPr>
        <w:t xml:space="preserve"> </w:t>
      </w:r>
      <w:r>
        <w:t>enable user access to ERCOT</w:t>
      </w:r>
      <w:r>
        <w:rPr>
          <w:spacing w:val="-16"/>
        </w:rPr>
        <w:t xml:space="preserve"> </w:t>
      </w:r>
      <w:r>
        <w:t>systems and contribute to</w:t>
      </w:r>
      <w:r>
        <w:rPr>
          <w:spacing w:val="-10"/>
        </w:rPr>
        <w:t xml:space="preserve"> </w:t>
      </w:r>
      <w:r>
        <w:t>the delivery of ERCOT</w:t>
      </w:r>
      <w:r>
        <w:rPr>
          <w:spacing w:val="-13"/>
        </w:rPr>
        <w:t xml:space="preserve"> </w:t>
      </w:r>
      <w:r>
        <w:t>data. Measured operational</w:t>
      </w:r>
      <w:r>
        <w:rPr>
          <w:spacing w:val="28"/>
        </w:rPr>
        <w:t xml:space="preserve"> </w:t>
      </w:r>
      <w:r>
        <w:t>elements include hours of operation, availability</w:t>
      </w:r>
      <w:r>
        <w:rPr>
          <w:spacing w:val="40"/>
        </w:rPr>
        <w:t xml:space="preserve"> </w:t>
      </w:r>
      <w:r>
        <w:t>and performance</w:t>
      </w:r>
      <w:r>
        <w:rPr>
          <w:spacing w:val="-17"/>
        </w:rPr>
        <w:t xml:space="preserve"> </w:t>
      </w:r>
      <w:r>
        <w:t>targets,</w:t>
      </w:r>
      <w:r>
        <w:rPr>
          <w:spacing w:val="4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Planned Outage</w:t>
      </w:r>
      <w:r>
        <w:rPr>
          <w:spacing w:val="-9"/>
        </w:rPr>
        <w:t xml:space="preserve"> </w:t>
      </w:r>
      <w:r>
        <w:t>windows. The</w:t>
      </w:r>
      <w:r>
        <w:rPr>
          <w:spacing w:val="-11"/>
        </w:rPr>
        <w:t xml:space="preserve"> </w:t>
      </w:r>
      <w:r>
        <w:t>following IT</w:t>
      </w:r>
      <w:r>
        <w:rPr>
          <w:spacing w:val="-17"/>
        </w:rPr>
        <w:t xml:space="preserve"> </w:t>
      </w:r>
      <w:r>
        <w:t>applications</w:t>
      </w:r>
      <w:r>
        <w:rPr>
          <w:spacing w:val="26"/>
        </w:rPr>
        <w:t xml:space="preserve"> </w:t>
      </w:r>
      <w:r>
        <w:t>are</w:t>
      </w:r>
      <w:r>
        <w:rPr>
          <w:spacing w:val="-17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scope:</w:t>
      </w:r>
    </w:p>
    <w:p w14:paraId="6838F129" w14:textId="77777777" w:rsidR="00BE3024" w:rsidRDefault="00BE3024">
      <w:pPr>
        <w:pStyle w:val="BodyText"/>
        <w:spacing w:before="8"/>
        <w:rPr>
          <w:sz w:val="22"/>
        </w:rPr>
      </w:pPr>
    </w:p>
    <w:p w14:paraId="6B888DFB" w14:textId="77777777" w:rsidR="00BE3024" w:rsidRDefault="00114127">
      <w:pPr>
        <w:pStyle w:val="ListParagraph"/>
        <w:numPr>
          <w:ilvl w:val="3"/>
          <w:numId w:val="7"/>
        </w:numPr>
        <w:tabs>
          <w:tab w:val="left" w:pos="489"/>
          <w:tab w:val="left" w:pos="490"/>
        </w:tabs>
        <w:spacing w:line="244" w:lineRule="auto"/>
        <w:ind w:right="1028"/>
        <w:rPr>
          <w:sz w:val="24"/>
        </w:rPr>
      </w:pPr>
      <w:r>
        <w:rPr>
          <w:b/>
          <w:sz w:val="24"/>
        </w:rPr>
        <w:t>Market Information System (MIS</w:t>
      </w:r>
      <w:r>
        <w:rPr>
          <w:sz w:val="24"/>
        </w:rPr>
        <w:t>):</w:t>
      </w:r>
      <w:r>
        <w:rPr>
          <w:spacing w:val="-5"/>
          <w:sz w:val="24"/>
        </w:rPr>
        <w:t xml:space="preserve"> </w:t>
      </w:r>
      <w:r>
        <w:rPr>
          <w:sz w:val="24"/>
        </w:rPr>
        <w:t>User interface</w:t>
      </w:r>
      <w:r>
        <w:rPr>
          <w:spacing w:val="-5"/>
          <w:sz w:val="24"/>
        </w:rPr>
        <w:t xml:space="preserve"> </w:t>
      </w:r>
      <w:r>
        <w:rPr>
          <w:sz w:val="24"/>
        </w:rPr>
        <w:t>single</w:t>
      </w:r>
      <w:r>
        <w:rPr>
          <w:spacing w:val="40"/>
          <w:sz w:val="24"/>
        </w:rPr>
        <w:t xml:space="preserve"> </w:t>
      </w:r>
      <w:r>
        <w:rPr>
          <w:sz w:val="24"/>
        </w:rPr>
        <w:t>point of access to protocol specified</w:t>
      </w:r>
      <w:r>
        <w:rPr>
          <w:spacing w:val="-12"/>
          <w:sz w:val="24"/>
        </w:rPr>
        <w:t xml:space="preserve"> </w:t>
      </w:r>
      <w:r>
        <w:rPr>
          <w:sz w:val="24"/>
        </w:rPr>
        <w:t>postings</w:t>
      </w:r>
      <w:r>
        <w:rPr>
          <w:spacing w:val="11"/>
          <w:sz w:val="24"/>
        </w:rPr>
        <w:t xml:space="preserve"> </w:t>
      </w:r>
      <w:r>
        <w:rPr>
          <w:sz w:val="24"/>
        </w:rPr>
        <w:t>classified as</w:t>
      </w:r>
      <w:r>
        <w:rPr>
          <w:spacing w:val="-14"/>
          <w:sz w:val="24"/>
        </w:rPr>
        <w:t xml:space="preserve"> </w:t>
      </w:r>
      <w:r>
        <w:rPr>
          <w:sz w:val="24"/>
        </w:rPr>
        <w:t>Secure,</w:t>
      </w:r>
      <w:r>
        <w:rPr>
          <w:spacing w:val="-10"/>
          <w:sz w:val="24"/>
        </w:rPr>
        <w:t xml:space="preserve"> </w:t>
      </w:r>
      <w:r>
        <w:rPr>
          <w:sz w:val="24"/>
        </w:rPr>
        <w:t>and</w:t>
      </w:r>
      <w:r>
        <w:rPr>
          <w:spacing w:val="-8"/>
          <w:sz w:val="24"/>
        </w:rPr>
        <w:t xml:space="preserve"> </w:t>
      </w:r>
      <w:r>
        <w:rPr>
          <w:sz w:val="24"/>
        </w:rPr>
        <w:t>Certified</w:t>
      </w:r>
      <w:r>
        <w:rPr>
          <w:spacing w:val="-10"/>
          <w:sz w:val="24"/>
        </w:rPr>
        <w:t xml:space="preserve"> </w:t>
      </w:r>
      <w:r>
        <w:rPr>
          <w:sz w:val="24"/>
        </w:rPr>
        <w:t>for</w:t>
      </w:r>
      <w:r>
        <w:rPr>
          <w:spacing w:val="-17"/>
          <w:sz w:val="24"/>
        </w:rPr>
        <w:t xml:space="preserve"> </w:t>
      </w:r>
      <w:r>
        <w:rPr>
          <w:sz w:val="24"/>
        </w:rPr>
        <w:t>reports, extracts,</w:t>
      </w:r>
      <w:r>
        <w:rPr>
          <w:spacing w:val="-10"/>
          <w:sz w:val="24"/>
        </w:rPr>
        <w:t xml:space="preserve"> </w:t>
      </w:r>
      <w:r>
        <w:rPr>
          <w:sz w:val="24"/>
        </w:rPr>
        <w:t>applications,</w:t>
      </w:r>
      <w:r>
        <w:rPr>
          <w:spacing w:val="14"/>
          <w:sz w:val="24"/>
        </w:rPr>
        <w:t xml:space="preserve"> </w:t>
      </w:r>
      <w:r>
        <w:rPr>
          <w:sz w:val="24"/>
        </w:rPr>
        <w:t>and any other content required by protocol or</w:t>
      </w:r>
      <w:r>
        <w:rPr>
          <w:spacing w:val="-3"/>
          <w:sz w:val="24"/>
        </w:rPr>
        <w:t xml:space="preserve"> </w:t>
      </w:r>
      <w:r>
        <w:rPr>
          <w:sz w:val="24"/>
        </w:rPr>
        <w:t>a binding document.</w:t>
      </w:r>
    </w:p>
    <w:p w14:paraId="70BBB916" w14:textId="77777777" w:rsidR="00BE3024" w:rsidRDefault="00BE3024">
      <w:pPr>
        <w:pStyle w:val="BodyText"/>
        <w:spacing w:before="7"/>
        <w:rPr>
          <w:sz w:val="22"/>
        </w:rPr>
      </w:pPr>
    </w:p>
    <w:p w14:paraId="6CB87833" w14:textId="77777777" w:rsidR="00BE3024" w:rsidRDefault="00114127">
      <w:pPr>
        <w:pStyle w:val="ListParagraph"/>
        <w:numPr>
          <w:ilvl w:val="3"/>
          <w:numId w:val="7"/>
        </w:numPr>
        <w:tabs>
          <w:tab w:val="left" w:pos="489"/>
          <w:tab w:val="left" w:pos="490"/>
        </w:tabs>
        <w:spacing w:line="244" w:lineRule="auto"/>
        <w:ind w:right="1263"/>
        <w:rPr>
          <w:sz w:val="24"/>
        </w:rPr>
      </w:pPr>
      <w:r>
        <w:rPr>
          <w:b/>
          <w:sz w:val="24"/>
        </w:rPr>
        <w:t>External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Web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Services (EWS):</w:t>
      </w:r>
      <w:r>
        <w:rPr>
          <w:b/>
          <w:spacing w:val="-17"/>
          <w:sz w:val="24"/>
        </w:rPr>
        <w:t xml:space="preserve"> </w:t>
      </w:r>
      <w:r>
        <w:rPr>
          <w:sz w:val="24"/>
        </w:rPr>
        <w:t>Programmatic point-of-entry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1"/>
          <w:sz w:val="24"/>
        </w:rPr>
        <w:t xml:space="preserve"> </w:t>
      </w:r>
      <w:r>
        <w:rPr>
          <w:sz w:val="24"/>
        </w:rPr>
        <w:t>market</w:t>
      </w:r>
      <w:r>
        <w:rPr>
          <w:spacing w:val="-17"/>
          <w:sz w:val="24"/>
        </w:rPr>
        <w:t xml:space="preserve"> </w:t>
      </w:r>
      <w:r>
        <w:rPr>
          <w:sz w:val="24"/>
        </w:rPr>
        <w:t>systems</w:t>
      </w:r>
      <w:r>
        <w:rPr>
          <w:spacing w:val="-9"/>
          <w:sz w:val="24"/>
        </w:rPr>
        <w:t xml:space="preserve"> </w:t>
      </w:r>
      <w:r>
        <w:rPr>
          <w:sz w:val="24"/>
        </w:rPr>
        <w:t>enabling Market Participants</w:t>
      </w:r>
      <w:r>
        <w:rPr>
          <w:spacing w:val="40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interact</w:t>
      </w:r>
      <w:r>
        <w:rPr>
          <w:spacing w:val="36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the ERCOT market. Services include</w:t>
      </w:r>
      <w:r>
        <w:rPr>
          <w:spacing w:val="36"/>
          <w:sz w:val="24"/>
        </w:rPr>
        <w:t xml:space="preserve"> </w:t>
      </w:r>
      <w:r>
        <w:rPr>
          <w:sz w:val="24"/>
        </w:rPr>
        <w:t>market transactions,</w:t>
      </w:r>
      <w:r>
        <w:rPr>
          <w:spacing w:val="40"/>
          <w:sz w:val="24"/>
        </w:rPr>
        <w:t xml:space="preserve"> </w:t>
      </w:r>
      <w:r>
        <w:rPr>
          <w:sz w:val="24"/>
        </w:rPr>
        <w:t>automated notifications,</w:t>
      </w:r>
      <w:r>
        <w:rPr>
          <w:spacing w:val="40"/>
          <w:sz w:val="24"/>
        </w:rPr>
        <w:t xml:space="preserve"> </w:t>
      </w:r>
      <w:r>
        <w:rPr>
          <w:sz w:val="24"/>
        </w:rPr>
        <w:t>and market</w:t>
      </w:r>
      <w:r>
        <w:rPr>
          <w:spacing w:val="-5"/>
          <w:sz w:val="24"/>
        </w:rPr>
        <w:t xml:space="preserve"> </w:t>
      </w:r>
      <w:r>
        <w:rPr>
          <w:sz w:val="24"/>
        </w:rPr>
        <w:t>information.</w:t>
      </w:r>
    </w:p>
    <w:p w14:paraId="7BE83C6D" w14:textId="77777777" w:rsidR="00BE3024" w:rsidRDefault="00BE3024">
      <w:pPr>
        <w:pStyle w:val="BodyText"/>
        <w:spacing w:before="8"/>
        <w:rPr>
          <w:sz w:val="22"/>
        </w:rPr>
      </w:pPr>
    </w:p>
    <w:p w14:paraId="17632433" w14:textId="77777777" w:rsidR="00BE3024" w:rsidRDefault="00114127">
      <w:pPr>
        <w:pStyle w:val="ListParagraph"/>
        <w:numPr>
          <w:ilvl w:val="3"/>
          <w:numId w:val="7"/>
        </w:numPr>
        <w:tabs>
          <w:tab w:val="left" w:pos="489"/>
          <w:tab w:val="left" w:pos="490"/>
        </w:tabs>
        <w:ind w:hanging="370"/>
        <w:rPr>
          <w:sz w:val="24"/>
        </w:rPr>
      </w:pPr>
      <w:r>
        <w:rPr>
          <w:b/>
          <w:sz w:val="24"/>
        </w:rPr>
        <w:t>ERCOT.com:</w:t>
      </w:r>
      <w:r>
        <w:rPr>
          <w:b/>
          <w:spacing w:val="-14"/>
          <w:sz w:val="24"/>
        </w:rPr>
        <w:t xml:space="preserve"> </w:t>
      </w:r>
      <w:r>
        <w:rPr>
          <w:sz w:val="24"/>
        </w:rPr>
        <w:t>ERCOT’s</w:t>
      </w:r>
      <w:r>
        <w:rPr>
          <w:spacing w:val="-17"/>
          <w:sz w:val="24"/>
        </w:rPr>
        <w:t xml:space="preserve"> </w:t>
      </w:r>
      <w:r>
        <w:rPr>
          <w:sz w:val="24"/>
        </w:rPr>
        <w:t>public</w:t>
      </w:r>
      <w:r>
        <w:rPr>
          <w:spacing w:val="24"/>
          <w:sz w:val="24"/>
        </w:rPr>
        <w:t xml:space="preserve"> </w:t>
      </w:r>
      <w:r>
        <w:rPr>
          <w:spacing w:val="-2"/>
          <w:sz w:val="24"/>
        </w:rPr>
        <w:t>website.</w:t>
      </w:r>
    </w:p>
    <w:p w14:paraId="51708315" w14:textId="77777777" w:rsidR="00BE3024" w:rsidRDefault="00BE3024">
      <w:pPr>
        <w:pStyle w:val="BodyText"/>
        <w:spacing w:before="10"/>
      </w:pPr>
    </w:p>
    <w:p w14:paraId="64618C33" w14:textId="77777777" w:rsidR="00BE3024" w:rsidRDefault="00114127">
      <w:pPr>
        <w:pStyle w:val="ListParagraph"/>
        <w:numPr>
          <w:ilvl w:val="3"/>
          <w:numId w:val="7"/>
        </w:numPr>
        <w:tabs>
          <w:tab w:val="left" w:pos="489"/>
          <w:tab w:val="left" w:pos="490"/>
        </w:tabs>
        <w:spacing w:before="1" w:line="237" w:lineRule="auto"/>
        <w:ind w:right="1177"/>
        <w:rPr>
          <w:sz w:val="24"/>
        </w:rPr>
      </w:pPr>
      <w:r>
        <w:rPr>
          <w:b/>
          <w:sz w:val="24"/>
        </w:rPr>
        <w:t>Commercial/Retail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API</w:t>
      </w:r>
      <w:r>
        <w:rPr>
          <w:sz w:val="24"/>
        </w:rPr>
        <w:t>:</w:t>
      </w:r>
      <w:r>
        <w:rPr>
          <w:spacing w:val="-17"/>
          <w:sz w:val="24"/>
        </w:rPr>
        <w:t xml:space="preserve"> </w:t>
      </w:r>
      <w:r>
        <w:rPr>
          <w:sz w:val="24"/>
        </w:rPr>
        <w:t>Programmatic</w:t>
      </w:r>
      <w:r>
        <w:rPr>
          <w:spacing w:val="-4"/>
          <w:sz w:val="24"/>
        </w:rPr>
        <w:t xml:space="preserve"> </w:t>
      </w:r>
      <w:r>
        <w:rPr>
          <w:sz w:val="24"/>
        </w:rPr>
        <w:t>point of</w:t>
      </w:r>
      <w:r>
        <w:rPr>
          <w:spacing w:val="-17"/>
          <w:sz w:val="24"/>
        </w:rPr>
        <w:t xml:space="preserve"> </w:t>
      </w:r>
      <w:r>
        <w:rPr>
          <w:sz w:val="24"/>
        </w:rPr>
        <w:t>entry for</w:t>
      </w:r>
      <w:r>
        <w:rPr>
          <w:spacing w:val="-19"/>
          <w:sz w:val="24"/>
        </w:rPr>
        <w:t xml:space="preserve"> </w:t>
      </w:r>
      <w:r>
        <w:rPr>
          <w:sz w:val="24"/>
        </w:rPr>
        <w:t>Retail Find</w:t>
      </w:r>
      <w:r>
        <w:rPr>
          <w:spacing w:val="-10"/>
          <w:sz w:val="24"/>
        </w:rPr>
        <w:t xml:space="preserve"> </w:t>
      </w:r>
      <w:r>
        <w:rPr>
          <w:sz w:val="24"/>
        </w:rPr>
        <w:t>Transaction</w:t>
      </w:r>
      <w:r>
        <w:rPr>
          <w:spacing w:val="14"/>
          <w:sz w:val="24"/>
        </w:rPr>
        <w:t xml:space="preserve"> </w:t>
      </w:r>
      <w:r>
        <w:rPr>
          <w:sz w:val="24"/>
        </w:rPr>
        <w:t>and</w:t>
      </w:r>
      <w:r>
        <w:rPr>
          <w:spacing w:val="-10"/>
          <w:sz w:val="24"/>
        </w:rPr>
        <w:t xml:space="preserve"> </w:t>
      </w:r>
      <w:r>
        <w:rPr>
          <w:sz w:val="24"/>
        </w:rPr>
        <w:t>Find ESIID services.</w:t>
      </w:r>
    </w:p>
    <w:p w14:paraId="0D4C7CFD" w14:textId="77777777" w:rsidR="00BE3024" w:rsidRDefault="00BE3024">
      <w:pPr>
        <w:pStyle w:val="BodyText"/>
        <w:spacing w:before="10"/>
      </w:pPr>
    </w:p>
    <w:p w14:paraId="4A639E12" w14:textId="77777777" w:rsidR="00BE3024" w:rsidRDefault="00114127">
      <w:pPr>
        <w:pStyle w:val="ListParagraph"/>
        <w:numPr>
          <w:ilvl w:val="3"/>
          <w:numId w:val="7"/>
        </w:numPr>
        <w:tabs>
          <w:tab w:val="left" w:pos="489"/>
          <w:tab w:val="left" w:pos="490"/>
        </w:tabs>
        <w:spacing w:line="237" w:lineRule="auto"/>
        <w:ind w:right="1463"/>
        <w:rPr>
          <w:sz w:val="24"/>
        </w:rPr>
      </w:pPr>
      <w:r>
        <w:rPr>
          <w:b/>
          <w:sz w:val="24"/>
        </w:rPr>
        <w:t>Market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Participant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Identity Management (MPIM):</w:t>
      </w:r>
      <w:r>
        <w:rPr>
          <w:b/>
          <w:spacing w:val="17"/>
          <w:sz w:val="24"/>
        </w:rPr>
        <w:t xml:space="preserve"> </w:t>
      </w:r>
      <w:r>
        <w:rPr>
          <w:sz w:val="24"/>
        </w:rPr>
        <w:t>Provides</w:t>
      </w:r>
      <w:r>
        <w:rPr>
          <w:spacing w:val="-1"/>
          <w:sz w:val="24"/>
        </w:rPr>
        <w:t xml:space="preserve"> </w:t>
      </w:r>
      <w:r>
        <w:rPr>
          <w:sz w:val="24"/>
        </w:rPr>
        <w:t>administration</w:t>
      </w:r>
      <w:r>
        <w:rPr>
          <w:spacing w:val="12"/>
          <w:sz w:val="24"/>
        </w:rPr>
        <w:t xml:space="preserve"> </w:t>
      </w:r>
      <w:r>
        <w:rPr>
          <w:sz w:val="24"/>
        </w:rPr>
        <w:t>support of digital certificate access to</w:t>
      </w:r>
      <w:r>
        <w:rPr>
          <w:spacing w:val="-2"/>
          <w:sz w:val="24"/>
        </w:rPr>
        <w:t xml:space="preserve"> </w:t>
      </w:r>
      <w:r>
        <w:rPr>
          <w:sz w:val="24"/>
        </w:rPr>
        <w:t>ERCOT MIS Secure</w:t>
      </w:r>
      <w:r>
        <w:rPr>
          <w:spacing w:val="-2"/>
          <w:sz w:val="24"/>
        </w:rPr>
        <w:t xml:space="preserve"> </w:t>
      </w:r>
      <w:r>
        <w:rPr>
          <w:sz w:val="24"/>
        </w:rPr>
        <w:t>and Certified areas.</w:t>
      </w:r>
    </w:p>
    <w:p w14:paraId="6AB4002A" w14:textId="77777777" w:rsidR="00BE3024" w:rsidRDefault="00BE3024">
      <w:pPr>
        <w:spacing w:line="237" w:lineRule="auto"/>
        <w:rPr>
          <w:sz w:val="24"/>
        </w:rPr>
        <w:sectPr w:rsidR="00BE3024">
          <w:pgSz w:w="12240" w:h="15840"/>
          <w:pgMar w:top="1440" w:right="460" w:bottom="1480" w:left="600" w:header="818" w:footer="1287" w:gutter="0"/>
          <w:cols w:space="720"/>
        </w:sectPr>
      </w:pPr>
    </w:p>
    <w:p w14:paraId="16772D1E" w14:textId="77777777" w:rsidR="00BE3024" w:rsidRDefault="00BE3024">
      <w:pPr>
        <w:pStyle w:val="BodyText"/>
        <w:spacing w:before="6"/>
        <w:rPr>
          <w:sz w:val="20"/>
        </w:rPr>
      </w:pPr>
    </w:p>
    <w:p w14:paraId="750A93EA" w14:textId="77777777" w:rsidR="00BE3024" w:rsidRDefault="00114127">
      <w:pPr>
        <w:pStyle w:val="ListParagraph"/>
        <w:numPr>
          <w:ilvl w:val="3"/>
          <w:numId w:val="7"/>
        </w:numPr>
        <w:tabs>
          <w:tab w:val="left" w:pos="489"/>
          <w:tab w:val="left" w:pos="490"/>
        </w:tabs>
        <w:spacing w:before="95" w:line="237" w:lineRule="auto"/>
        <w:ind w:right="2055"/>
        <w:rPr>
          <w:sz w:val="24"/>
        </w:rPr>
      </w:pPr>
      <w:r>
        <w:rPr>
          <w:b/>
          <w:sz w:val="24"/>
        </w:rPr>
        <w:t>Market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Management System User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Interface (MMSUI):</w:t>
      </w:r>
      <w:r>
        <w:rPr>
          <w:b/>
          <w:spacing w:val="-18"/>
          <w:sz w:val="24"/>
        </w:rPr>
        <w:t xml:space="preserve"> </w:t>
      </w:r>
      <w:r>
        <w:rPr>
          <w:sz w:val="24"/>
        </w:rPr>
        <w:t>Point of</w:t>
      </w:r>
      <w:r>
        <w:rPr>
          <w:spacing w:val="-16"/>
          <w:sz w:val="24"/>
        </w:rPr>
        <w:t xml:space="preserve"> </w:t>
      </w:r>
      <w:r>
        <w:rPr>
          <w:sz w:val="24"/>
        </w:rPr>
        <w:t>entry for</w:t>
      </w:r>
      <w:r>
        <w:rPr>
          <w:spacing w:val="-19"/>
          <w:sz w:val="24"/>
        </w:rPr>
        <w:t xml:space="preserve"> </w:t>
      </w:r>
      <w:r>
        <w:rPr>
          <w:sz w:val="24"/>
        </w:rPr>
        <w:t xml:space="preserve">Market </w:t>
      </w:r>
      <w:r>
        <w:rPr>
          <w:spacing w:val="-2"/>
          <w:sz w:val="24"/>
        </w:rPr>
        <w:t>Transactions</w:t>
      </w:r>
    </w:p>
    <w:p w14:paraId="31D964CE" w14:textId="77777777" w:rsidR="00BE3024" w:rsidRDefault="00BE3024">
      <w:pPr>
        <w:pStyle w:val="BodyText"/>
        <w:spacing w:before="9"/>
      </w:pPr>
    </w:p>
    <w:p w14:paraId="7BFD02C8" w14:textId="77777777" w:rsidR="00BE3024" w:rsidRDefault="00114127">
      <w:pPr>
        <w:pStyle w:val="ListParagraph"/>
        <w:numPr>
          <w:ilvl w:val="3"/>
          <w:numId w:val="7"/>
        </w:numPr>
        <w:tabs>
          <w:tab w:val="left" w:pos="489"/>
          <w:tab w:val="left" w:pos="490"/>
        </w:tabs>
        <w:ind w:hanging="370"/>
        <w:rPr>
          <w:sz w:val="24"/>
        </w:rPr>
      </w:pPr>
      <w:bookmarkStart w:id="17" w:name="_bookmark4"/>
      <w:bookmarkEnd w:id="17"/>
      <w:r>
        <w:rPr>
          <w:b/>
          <w:sz w:val="24"/>
        </w:rPr>
        <w:t>Outage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Scheduler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User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Interface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(OSUI):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Point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entry</w:t>
      </w:r>
      <w:r>
        <w:rPr>
          <w:spacing w:val="-9"/>
          <w:sz w:val="24"/>
        </w:rPr>
        <w:t xml:space="preserve"> </w:t>
      </w:r>
      <w:r>
        <w:rPr>
          <w:sz w:val="24"/>
        </w:rPr>
        <w:t>for</w:t>
      </w:r>
      <w:r>
        <w:rPr>
          <w:spacing w:val="-12"/>
          <w:sz w:val="24"/>
        </w:rPr>
        <w:t xml:space="preserve"> </w:t>
      </w:r>
      <w:r>
        <w:rPr>
          <w:sz w:val="24"/>
        </w:rPr>
        <w:t>entering</w:t>
      </w:r>
      <w:r>
        <w:rPr>
          <w:spacing w:val="7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managing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outages</w:t>
      </w:r>
    </w:p>
    <w:p w14:paraId="3460AB97" w14:textId="77777777" w:rsidR="00BE3024" w:rsidRDefault="00BE3024">
      <w:pPr>
        <w:pStyle w:val="BodyText"/>
        <w:spacing w:before="1"/>
        <w:rPr>
          <w:sz w:val="21"/>
        </w:rPr>
      </w:pPr>
    </w:p>
    <w:p w14:paraId="7BA3A049" w14:textId="77777777" w:rsidR="00BE3024" w:rsidRDefault="00114127">
      <w:pPr>
        <w:pStyle w:val="Heading4"/>
        <w:numPr>
          <w:ilvl w:val="2"/>
          <w:numId w:val="7"/>
        </w:numPr>
        <w:tabs>
          <w:tab w:val="left" w:pos="1562"/>
          <w:tab w:val="left" w:pos="1563"/>
        </w:tabs>
        <w:ind w:hanging="1443"/>
      </w:pPr>
      <w:r>
        <w:t>Service</w:t>
      </w:r>
      <w:r>
        <w:rPr>
          <w:spacing w:val="20"/>
        </w:rPr>
        <w:t xml:space="preserve"> </w:t>
      </w:r>
      <w:r>
        <w:rPr>
          <w:spacing w:val="-2"/>
        </w:rPr>
        <w:t>Characteristics</w:t>
      </w:r>
    </w:p>
    <w:p w14:paraId="4F4907F4" w14:textId="77777777" w:rsidR="00BE3024" w:rsidRDefault="00BE3024">
      <w:pPr>
        <w:pStyle w:val="BodyText"/>
        <w:rPr>
          <w:b/>
          <w:sz w:val="26"/>
        </w:rPr>
      </w:pPr>
    </w:p>
    <w:p w14:paraId="3FC30A29" w14:textId="77777777" w:rsidR="00BE3024" w:rsidRDefault="00114127">
      <w:pPr>
        <w:pStyle w:val="Heading6"/>
      </w:pPr>
      <w:r>
        <w:t>Hours</w:t>
      </w:r>
      <w:r>
        <w:rPr>
          <w:spacing w:val="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2"/>
        </w:rPr>
        <w:t>operation</w:t>
      </w:r>
    </w:p>
    <w:p w14:paraId="38699DAA" w14:textId="77777777" w:rsidR="00BE3024" w:rsidRDefault="00114127">
      <w:pPr>
        <w:pStyle w:val="BodyText"/>
        <w:tabs>
          <w:tab w:val="left" w:pos="6625"/>
        </w:tabs>
        <w:spacing w:line="237" w:lineRule="auto"/>
        <w:ind w:left="120" w:right="1296"/>
      </w:pPr>
      <w:r>
        <w:t>ERCOT</w:t>
      </w:r>
      <w:r>
        <w:rPr>
          <w:spacing w:val="-17"/>
        </w:rPr>
        <w:t xml:space="preserve"> </w:t>
      </w:r>
      <w:r>
        <w:t>operates</w:t>
      </w:r>
      <w:r>
        <w:rPr>
          <w:spacing w:val="-5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hardware and</w:t>
      </w:r>
      <w:r>
        <w:rPr>
          <w:spacing w:val="-11"/>
        </w:rPr>
        <w:t xml:space="preserve"> </w:t>
      </w:r>
      <w:r>
        <w:t>software</w:t>
      </w:r>
      <w:r>
        <w:rPr>
          <w:spacing w:val="-11"/>
        </w:rPr>
        <w:t xml:space="preserve"> </w:t>
      </w:r>
      <w:r>
        <w:t>environment supporting</w:t>
      </w:r>
      <w:r>
        <w:rPr>
          <w:spacing w:val="14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applications</w:t>
      </w:r>
      <w:r>
        <w:rPr>
          <w:spacing w:val="11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this service 24 x</w:t>
      </w:r>
      <w:r>
        <w:rPr>
          <w:spacing w:val="-6"/>
        </w:rPr>
        <w:t xml:space="preserve"> </w:t>
      </w:r>
      <w:r>
        <w:t>7, subject to</w:t>
      </w:r>
      <w:r>
        <w:rPr>
          <w:spacing w:val="-3"/>
        </w:rPr>
        <w:t xml:space="preserve"> </w:t>
      </w:r>
      <w:r>
        <w:t>scheduled</w:t>
      </w:r>
      <w:r>
        <w:rPr>
          <w:spacing w:val="40"/>
        </w:rPr>
        <w:t xml:space="preserve"> </w:t>
      </w:r>
      <w:r>
        <w:t>maintenance windows.</w:t>
      </w:r>
      <w:r>
        <w:tab/>
        <w:t>IT Operations supports</w:t>
      </w:r>
      <w:r>
        <w:rPr>
          <w:spacing w:val="40"/>
        </w:rPr>
        <w:t xml:space="preserve"> </w:t>
      </w:r>
      <w:r>
        <w:t>these systems in Real-Time, 24 x 7.</w:t>
      </w:r>
    </w:p>
    <w:p w14:paraId="46D24345" w14:textId="77777777" w:rsidR="00BE3024" w:rsidRDefault="00BE3024">
      <w:pPr>
        <w:pStyle w:val="BodyText"/>
        <w:spacing w:before="7"/>
      </w:pPr>
    </w:p>
    <w:p w14:paraId="0B6B96F8" w14:textId="77777777" w:rsidR="00BE3024" w:rsidRDefault="00114127">
      <w:pPr>
        <w:pStyle w:val="Heading6"/>
        <w:spacing w:before="1"/>
      </w:pPr>
      <w:r>
        <w:rPr>
          <w:spacing w:val="-2"/>
        </w:rPr>
        <w:t>Availability</w:t>
      </w:r>
      <w:r>
        <w:rPr>
          <w:spacing w:val="13"/>
        </w:rPr>
        <w:t xml:space="preserve"> </w:t>
      </w:r>
      <w:r>
        <w:rPr>
          <w:spacing w:val="-2"/>
        </w:rPr>
        <w:t>Targets</w:t>
      </w:r>
    </w:p>
    <w:p w14:paraId="398B66F6" w14:textId="77777777" w:rsidR="00BE3024" w:rsidRDefault="00114127">
      <w:pPr>
        <w:pStyle w:val="BodyText"/>
        <w:spacing w:line="244" w:lineRule="auto"/>
        <w:ind w:left="120" w:right="1002"/>
      </w:pPr>
      <w:r>
        <w:t>ERCOT</w:t>
      </w:r>
      <w:r>
        <w:rPr>
          <w:spacing w:val="-11"/>
        </w:rPr>
        <w:t xml:space="preserve"> </w:t>
      </w:r>
      <w:r>
        <w:t>targets IT</w:t>
      </w:r>
      <w:r>
        <w:rPr>
          <w:spacing w:val="-11"/>
        </w:rPr>
        <w:t xml:space="preserve"> </w:t>
      </w:r>
      <w:r>
        <w:t>Applications</w:t>
      </w:r>
      <w:r>
        <w:rPr>
          <w:spacing w:val="28"/>
        </w:rPr>
        <w:t xml:space="preserve"> </w:t>
      </w:r>
      <w:r>
        <w:t>to be available at least 99% of the time</w:t>
      </w:r>
      <w:r>
        <w:rPr>
          <w:spacing w:val="-14"/>
        </w:rPr>
        <w:t xml:space="preserve"> </w:t>
      </w:r>
      <w:r>
        <w:t>outside</w:t>
      </w:r>
      <w:r>
        <w:rPr>
          <w:spacing w:val="30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scheduled maintenance and</w:t>
      </w:r>
      <w:r>
        <w:rPr>
          <w:spacing w:val="-7"/>
        </w:rPr>
        <w:t xml:space="preserve"> </w:t>
      </w:r>
      <w:r>
        <w:t>release</w:t>
      </w:r>
      <w:r>
        <w:rPr>
          <w:spacing w:val="18"/>
        </w:rPr>
        <w:t xml:space="preserve"> </w:t>
      </w:r>
      <w:r>
        <w:t>windows.</w:t>
      </w:r>
      <w:r>
        <w:rPr>
          <w:spacing w:val="60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exception</w:t>
      </w:r>
      <w:r>
        <w:rPr>
          <w:spacing w:val="-7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t>MPIM,</w:t>
      </w:r>
      <w:r>
        <w:rPr>
          <w:spacing w:val="-17"/>
        </w:rPr>
        <w:t xml:space="preserve"> </w:t>
      </w:r>
      <w:r>
        <w:t>which</w:t>
      </w:r>
      <w:r>
        <w:rPr>
          <w:spacing w:val="-17"/>
        </w:rPr>
        <w:t xml:space="preserve"> </w:t>
      </w:r>
      <w:r>
        <w:t>is</w:t>
      </w:r>
      <w:r>
        <w:rPr>
          <w:spacing w:val="-9"/>
        </w:rPr>
        <w:t xml:space="preserve"> </w:t>
      </w:r>
      <w:r>
        <w:t>targeted to</w:t>
      </w:r>
      <w:r>
        <w:rPr>
          <w:spacing w:val="-7"/>
        </w:rPr>
        <w:t xml:space="preserve"> </w:t>
      </w:r>
      <w:r>
        <w:t>be available 95% of the time.</w:t>
      </w:r>
    </w:p>
    <w:p w14:paraId="33F9AE0E" w14:textId="77777777" w:rsidR="00BE3024" w:rsidRDefault="00BE3024">
      <w:pPr>
        <w:pStyle w:val="BodyText"/>
        <w:rPr>
          <w:sz w:val="20"/>
        </w:rPr>
      </w:pPr>
    </w:p>
    <w:p w14:paraId="0C971BE4" w14:textId="77777777" w:rsidR="00BE3024" w:rsidRDefault="00BE3024">
      <w:pPr>
        <w:pStyle w:val="BodyText"/>
        <w:rPr>
          <w:sz w:val="22"/>
        </w:rPr>
      </w:pPr>
    </w:p>
    <w:tbl>
      <w:tblPr>
        <w:tblW w:w="0" w:type="auto"/>
        <w:tblInd w:w="13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6"/>
        <w:gridCol w:w="5863"/>
      </w:tblGrid>
      <w:tr w:rsidR="00BE3024" w14:paraId="4692ACF3" w14:textId="77777777">
        <w:trPr>
          <w:trHeight w:val="220"/>
        </w:trPr>
        <w:tc>
          <w:tcPr>
            <w:tcW w:w="2996" w:type="dxa"/>
          </w:tcPr>
          <w:p w14:paraId="1C15B446" w14:textId="77777777" w:rsidR="00BE3024" w:rsidRDefault="00114127">
            <w:pPr>
              <w:pStyle w:val="TableParagraph"/>
              <w:spacing w:line="200" w:lineRule="exact"/>
              <w:ind w:left="117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Support</w:t>
            </w:r>
            <w:r>
              <w:rPr>
                <w:b/>
                <w:spacing w:val="-7"/>
                <w:sz w:val="21"/>
              </w:rPr>
              <w:t xml:space="preserve"> </w:t>
            </w:r>
            <w:r>
              <w:rPr>
                <w:b/>
                <w:spacing w:val="-4"/>
                <w:sz w:val="21"/>
              </w:rPr>
              <w:t>Tier</w:t>
            </w:r>
          </w:p>
        </w:tc>
        <w:tc>
          <w:tcPr>
            <w:tcW w:w="5863" w:type="dxa"/>
          </w:tcPr>
          <w:p w14:paraId="07B1AEFC" w14:textId="77777777" w:rsidR="00BE3024" w:rsidRDefault="00114127">
            <w:pPr>
              <w:pStyle w:val="TableParagraph"/>
              <w:spacing w:line="200" w:lineRule="exact"/>
              <w:ind w:left="118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Specification</w:t>
            </w:r>
          </w:p>
        </w:tc>
      </w:tr>
      <w:tr w:rsidR="00BE3024" w14:paraId="15506BD9" w14:textId="77777777">
        <w:trPr>
          <w:trHeight w:val="1357"/>
        </w:trPr>
        <w:tc>
          <w:tcPr>
            <w:tcW w:w="2996" w:type="dxa"/>
          </w:tcPr>
          <w:p w14:paraId="0401B0FC" w14:textId="77777777" w:rsidR="00BE3024" w:rsidRDefault="00114127">
            <w:pPr>
              <w:pStyle w:val="TableParagraph"/>
              <w:spacing w:line="235" w:lineRule="exact"/>
              <w:ind w:left="117"/>
              <w:rPr>
                <w:sz w:val="21"/>
              </w:rPr>
            </w:pPr>
            <w:r>
              <w:rPr>
                <w:spacing w:val="-6"/>
                <w:sz w:val="21"/>
              </w:rPr>
              <w:t>Real-</w:t>
            </w:r>
            <w:r>
              <w:rPr>
                <w:spacing w:val="-4"/>
                <w:sz w:val="21"/>
              </w:rPr>
              <w:t>Time</w:t>
            </w:r>
          </w:p>
        </w:tc>
        <w:tc>
          <w:tcPr>
            <w:tcW w:w="5863" w:type="dxa"/>
          </w:tcPr>
          <w:p w14:paraId="4FEF6AB2" w14:textId="77777777" w:rsidR="00BE3024" w:rsidRDefault="00114127">
            <w:pPr>
              <w:pStyle w:val="TableParagraph"/>
              <w:numPr>
                <w:ilvl w:val="0"/>
                <w:numId w:val="5"/>
              </w:numPr>
              <w:tabs>
                <w:tab w:val="left" w:pos="838"/>
                <w:tab w:val="left" w:pos="839"/>
              </w:tabs>
              <w:spacing w:line="235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Supported</w:t>
            </w:r>
            <w:r>
              <w:rPr>
                <w:spacing w:val="-1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24x7,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365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days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year,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subject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to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scheduled</w:t>
            </w:r>
          </w:p>
          <w:p w14:paraId="2EDCFC84" w14:textId="77777777" w:rsidR="00BE3024" w:rsidRDefault="00114127">
            <w:pPr>
              <w:pStyle w:val="TableParagraph"/>
              <w:spacing w:line="224" w:lineRule="exact"/>
              <w:ind w:left="838"/>
              <w:rPr>
                <w:sz w:val="21"/>
              </w:rPr>
            </w:pPr>
            <w:r>
              <w:rPr>
                <w:spacing w:val="-2"/>
                <w:sz w:val="21"/>
              </w:rPr>
              <w:t>maintenance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windows.</w:t>
            </w:r>
          </w:p>
          <w:p w14:paraId="6ED0233A" w14:textId="77777777" w:rsidR="00BE3024" w:rsidRDefault="00114127">
            <w:pPr>
              <w:pStyle w:val="TableParagraph"/>
              <w:numPr>
                <w:ilvl w:val="0"/>
                <w:numId w:val="5"/>
              </w:numPr>
              <w:tabs>
                <w:tab w:val="left" w:pos="838"/>
                <w:tab w:val="left" w:pos="839"/>
              </w:tabs>
              <w:spacing w:line="241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>Work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until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resolution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for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issues</w:t>
            </w:r>
            <w:r>
              <w:rPr>
                <w:spacing w:val="-19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affecting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system</w:t>
            </w:r>
          </w:p>
          <w:p w14:paraId="41E448A7" w14:textId="77777777" w:rsidR="00BE3024" w:rsidRDefault="00114127">
            <w:pPr>
              <w:pStyle w:val="TableParagraph"/>
              <w:spacing w:before="13" w:line="226" w:lineRule="exact"/>
              <w:ind w:left="838"/>
              <w:rPr>
                <w:sz w:val="21"/>
              </w:rPr>
            </w:pPr>
            <w:r>
              <w:rPr>
                <w:spacing w:val="-2"/>
                <w:sz w:val="21"/>
              </w:rPr>
              <w:t>performance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or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availability</w:t>
            </w:r>
          </w:p>
          <w:p w14:paraId="6DC40DC0" w14:textId="77777777" w:rsidR="00BE3024" w:rsidRDefault="00114127">
            <w:pPr>
              <w:pStyle w:val="TableParagraph"/>
              <w:numPr>
                <w:ilvl w:val="0"/>
                <w:numId w:val="5"/>
              </w:numPr>
              <w:tabs>
                <w:tab w:val="left" w:pos="838"/>
                <w:tab w:val="left" w:pos="839"/>
              </w:tabs>
              <w:spacing w:line="241" w:lineRule="exact"/>
              <w:rPr>
                <w:sz w:val="21"/>
              </w:rPr>
            </w:pPr>
            <w:r>
              <w:rPr>
                <w:spacing w:val="-4"/>
                <w:sz w:val="21"/>
              </w:rPr>
              <w:t>Problem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and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Issue</w:t>
            </w:r>
            <w:r>
              <w:rPr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Escalation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happens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in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real-time</w:t>
            </w:r>
          </w:p>
        </w:tc>
      </w:tr>
    </w:tbl>
    <w:p w14:paraId="4946294A" w14:textId="77777777" w:rsidR="00BE3024" w:rsidRDefault="00BE3024">
      <w:pPr>
        <w:pStyle w:val="BodyText"/>
        <w:spacing w:before="3"/>
        <w:rPr>
          <w:sz w:val="30"/>
        </w:rPr>
      </w:pPr>
    </w:p>
    <w:p w14:paraId="23AAE456" w14:textId="77777777" w:rsidR="00BE3024" w:rsidRDefault="00114127">
      <w:pPr>
        <w:pStyle w:val="Heading6"/>
        <w:spacing w:line="240" w:lineRule="auto"/>
      </w:pPr>
      <w:r>
        <w:rPr>
          <w:spacing w:val="-2"/>
        </w:rPr>
        <w:t>Scheduled</w:t>
      </w:r>
      <w:r>
        <w:rPr>
          <w:spacing w:val="10"/>
        </w:rPr>
        <w:t xml:space="preserve"> </w:t>
      </w:r>
      <w:r>
        <w:rPr>
          <w:spacing w:val="-2"/>
        </w:rPr>
        <w:t>Maintenance</w:t>
      </w:r>
      <w:r>
        <w:rPr>
          <w:spacing w:val="22"/>
        </w:rPr>
        <w:t xml:space="preserve"> </w:t>
      </w:r>
      <w:r>
        <w:rPr>
          <w:spacing w:val="-2"/>
        </w:rPr>
        <w:t>Window</w:t>
      </w:r>
    </w:p>
    <w:p w14:paraId="6E0672A8" w14:textId="77777777" w:rsidR="00BE3024" w:rsidRDefault="00BE3024">
      <w:pPr>
        <w:pStyle w:val="BodyText"/>
        <w:spacing w:before="11"/>
        <w:rPr>
          <w:b/>
          <w:i/>
        </w:rPr>
      </w:pPr>
    </w:p>
    <w:p w14:paraId="086998D0" w14:textId="77777777" w:rsidR="00BE3024" w:rsidRDefault="00114127">
      <w:pPr>
        <w:pStyle w:val="BodyText"/>
        <w:spacing w:line="237" w:lineRule="auto"/>
        <w:ind w:left="120" w:right="1002"/>
      </w:pPr>
      <w:r>
        <w:t>ERCOT</w:t>
      </w:r>
      <w:r>
        <w:rPr>
          <w:spacing w:val="-7"/>
        </w:rPr>
        <w:t xml:space="preserve"> </w:t>
      </w:r>
      <w:r>
        <w:t>reserves a Sunday maintenance outage window for</w:t>
      </w:r>
      <w:r>
        <w:rPr>
          <w:spacing w:val="-4"/>
        </w:rPr>
        <w:t xml:space="preserve"> </w:t>
      </w:r>
      <w:r>
        <w:t>IT</w:t>
      </w:r>
      <w:r>
        <w:rPr>
          <w:spacing w:val="-7"/>
        </w:rPr>
        <w:t xml:space="preserve"> </w:t>
      </w:r>
      <w:r>
        <w:t>applications.</w:t>
      </w:r>
      <w:r>
        <w:rPr>
          <w:spacing w:val="40"/>
        </w:rPr>
        <w:t xml:space="preserve"> </w:t>
      </w:r>
      <w:r>
        <w:t>Notifications for planned</w:t>
      </w:r>
      <w:r>
        <w:rPr>
          <w:spacing w:val="8"/>
        </w:rPr>
        <w:t xml:space="preserve"> </w:t>
      </w:r>
      <w:r>
        <w:t>maintenance during</w:t>
      </w:r>
      <w:r>
        <w:rPr>
          <w:spacing w:val="-7"/>
        </w:rPr>
        <w:t xml:space="preserve"> </w:t>
      </w:r>
      <w:r>
        <w:t>this window will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sent to</w:t>
      </w:r>
      <w:r>
        <w:rPr>
          <w:spacing w:val="-1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market</w:t>
      </w:r>
      <w:r>
        <w:rPr>
          <w:spacing w:val="-17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least 10</w:t>
      </w:r>
      <w:r>
        <w:rPr>
          <w:spacing w:val="-7"/>
        </w:rPr>
        <w:t xml:space="preserve"> </w:t>
      </w:r>
      <w:r>
        <w:t>days</w:t>
      </w:r>
      <w:r>
        <w:rPr>
          <w:spacing w:val="-17"/>
        </w:rPr>
        <w:t xml:space="preserve"> </w:t>
      </w:r>
      <w:r>
        <w:t>prior</w:t>
      </w:r>
      <w:r>
        <w:rPr>
          <w:spacing w:val="11"/>
        </w:rPr>
        <w:t xml:space="preserve"> </w:t>
      </w:r>
      <w:r>
        <w:t>to</w:t>
      </w:r>
      <w:r>
        <w:rPr>
          <w:spacing w:val="-17"/>
        </w:rPr>
        <w:t xml:space="preserve"> </w:t>
      </w:r>
      <w:r>
        <w:t>the planned</w:t>
      </w:r>
      <w:r>
        <w:rPr>
          <w:spacing w:val="40"/>
        </w:rPr>
        <w:t xml:space="preserve"> </w:t>
      </w:r>
      <w:r>
        <w:t>outage.</w:t>
      </w:r>
    </w:p>
    <w:p w14:paraId="561807C0" w14:textId="77777777" w:rsidR="00BE3024" w:rsidRDefault="00BE3024">
      <w:pPr>
        <w:pStyle w:val="BodyText"/>
        <w:spacing w:before="7"/>
      </w:pPr>
    </w:p>
    <w:p w14:paraId="72EE46AF" w14:textId="77777777" w:rsidR="00BE3024" w:rsidRDefault="00114127">
      <w:pPr>
        <w:pStyle w:val="ListParagraph"/>
        <w:numPr>
          <w:ilvl w:val="0"/>
          <w:numId w:val="4"/>
        </w:numPr>
        <w:tabs>
          <w:tab w:val="left" w:pos="841"/>
          <w:tab w:val="left" w:pos="842"/>
        </w:tabs>
        <w:rPr>
          <w:sz w:val="24"/>
        </w:rPr>
      </w:pPr>
      <w:r>
        <w:rPr>
          <w:b/>
          <w:i/>
          <w:sz w:val="24"/>
        </w:rPr>
        <w:t>Sundays</w:t>
      </w:r>
      <w:r>
        <w:rPr>
          <w:b/>
          <w:sz w:val="24"/>
        </w:rPr>
        <w:t>—</w:t>
      </w:r>
      <w:r>
        <w:rPr>
          <w:b/>
          <w:i/>
          <w:sz w:val="24"/>
        </w:rPr>
        <w:t>6:00am</w:t>
      </w:r>
      <w:r>
        <w:rPr>
          <w:b/>
          <w:i/>
          <w:spacing w:val="10"/>
          <w:sz w:val="24"/>
        </w:rPr>
        <w:t xml:space="preserve"> </w:t>
      </w:r>
      <w:r>
        <w:rPr>
          <w:b/>
          <w:i/>
          <w:sz w:val="24"/>
        </w:rPr>
        <w:t>until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9:00pm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(15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hours)</w:t>
      </w:r>
    </w:p>
    <w:p w14:paraId="3A1AA408" w14:textId="77777777" w:rsidR="00BE3024" w:rsidRDefault="00BE3024">
      <w:pPr>
        <w:pStyle w:val="BodyText"/>
        <w:spacing w:before="3"/>
        <w:rPr>
          <w:sz w:val="12"/>
        </w:rPr>
      </w:pPr>
    </w:p>
    <w:p w14:paraId="2B139582" w14:textId="77777777" w:rsidR="00BE3024" w:rsidRDefault="00BE3024">
      <w:pPr>
        <w:rPr>
          <w:sz w:val="12"/>
        </w:rPr>
        <w:sectPr w:rsidR="00BE3024">
          <w:pgSz w:w="12240" w:h="15840"/>
          <w:pgMar w:top="1440" w:right="460" w:bottom="1480" w:left="600" w:header="818" w:footer="1287" w:gutter="0"/>
          <w:cols w:space="720"/>
        </w:sectPr>
      </w:pPr>
    </w:p>
    <w:p w14:paraId="295B6476" w14:textId="77777777" w:rsidR="00BE3024" w:rsidRDefault="00BE3024">
      <w:pPr>
        <w:pStyle w:val="BodyText"/>
        <w:spacing w:before="4"/>
        <w:rPr>
          <w:sz w:val="10"/>
        </w:rPr>
      </w:pPr>
    </w:p>
    <w:p w14:paraId="3229BA3E" w14:textId="77777777" w:rsidR="00BE3024" w:rsidRDefault="00114127">
      <w:pPr>
        <w:jc w:val="right"/>
        <w:rPr>
          <w:b/>
          <w:sz w:val="11"/>
        </w:rPr>
      </w:pPr>
      <w:r>
        <w:rPr>
          <w:b/>
          <w:spacing w:val="-5"/>
          <w:w w:val="105"/>
          <w:sz w:val="11"/>
        </w:rPr>
        <w:t>Mon</w:t>
      </w:r>
    </w:p>
    <w:p w14:paraId="05DA98EB" w14:textId="434F3F86" w:rsidR="00BE3024" w:rsidRDefault="00FB7510">
      <w:pPr>
        <w:spacing w:before="86"/>
        <w:ind w:right="865"/>
        <w:jc w:val="right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4537F5E7" wp14:editId="1B19AEAF">
                <wp:simplePos x="0" y="0"/>
                <wp:positionH relativeFrom="page">
                  <wp:posOffset>2937510</wp:posOffset>
                </wp:positionH>
                <wp:positionV relativeFrom="paragraph">
                  <wp:posOffset>137160</wp:posOffset>
                </wp:positionV>
                <wp:extent cx="87630" cy="1086485"/>
                <wp:effectExtent l="0" t="0" r="0" b="0"/>
                <wp:wrapNone/>
                <wp:docPr id="11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87630" cy="1086485"/>
                        </a:xfrm>
                        <a:custGeom>
                          <a:avLst/>
                          <a:gdLst>
                            <a:gd name="T0" fmla="+- 0 2313 2313"/>
                            <a:gd name="T1" fmla="*/ T0 w 139"/>
                            <a:gd name="T2" fmla="+- 0 108 108"/>
                            <a:gd name="T3" fmla="*/ 108 h 1711"/>
                            <a:gd name="T4" fmla="+- 0 2338 2313"/>
                            <a:gd name="T5" fmla="*/ T4 w 139"/>
                            <a:gd name="T6" fmla="+- 0 116 108"/>
                            <a:gd name="T7" fmla="*/ 116 h 1711"/>
                            <a:gd name="T8" fmla="+- 0 2360 2313"/>
                            <a:gd name="T9" fmla="*/ T8 w 139"/>
                            <a:gd name="T10" fmla="+- 0 130 108"/>
                            <a:gd name="T11" fmla="*/ 130 h 1711"/>
                            <a:gd name="T12" fmla="+- 0 2375 2313"/>
                            <a:gd name="T13" fmla="*/ T12 w 139"/>
                            <a:gd name="T14" fmla="+- 0 151 108"/>
                            <a:gd name="T15" fmla="*/ 151 h 1711"/>
                            <a:gd name="T16" fmla="+- 0 2383 2313"/>
                            <a:gd name="T17" fmla="*/ T16 w 139"/>
                            <a:gd name="T18" fmla="+- 0 176 108"/>
                            <a:gd name="T19" fmla="*/ 176 h 1711"/>
                            <a:gd name="T20" fmla="+- 0 2383 2313"/>
                            <a:gd name="T21" fmla="*/ T20 w 139"/>
                            <a:gd name="T22" fmla="+- 0 911 108"/>
                            <a:gd name="T23" fmla="*/ 911 h 1711"/>
                            <a:gd name="T24" fmla="+- 0 2427 2313"/>
                            <a:gd name="T25" fmla="*/ T24 w 139"/>
                            <a:gd name="T26" fmla="+- 0 971 108"/>
                            <a:gd name="T27" fmla="*/ 971 h 1711"/>
                            <a:gd name="T28" fmla="+- 0 2452 2313"/>
                            <a:gd name="T29" fmla="*/ T28 w 139"/>
                            <a:gd name="T30" fmla="+- 0 979 108"/>
                            <a:gd name="T31" fmla="*/ 979 h 1711"/>
                            <a:gd name="T32" fmla="+- 0 2427 2313"/>
                            <a:gd name="T33" fmla="*/ T32 w 139"/>
                            <a:gd name="T34" fmla="+- 0 986 108"/>
                            <a:gd name="T35" fmla="*/ 986 h 1711"/>
                            <a:gd name="T36" fmla="+- 0 2406 2313"/>
                            <a:gd name="T37" fmla="*/ T36 w 139"/>
                            <a:gd name="T38" fmla="+- 0 1001 108"/>
                            <a:gd name="T39" fmla="*/ 1001 h 1711"/>
                            <a:gd name="T40" fmla="+- 0 2390 2313"/>
                            <a:gd name="T41" fmla="*/ T40 w 139"/>
                            <a:gd name="T42" fmla="+- 0 1022 108"/>
                            <a:gd name="T43" fmla="*/ 1022 h 1711"/>
                            <a:gd name="T44" fmla="+- 0 2383 2313"/>
                            <a:gd name="T45" fmla="*/ T44 w 139"/>
                            <a:gd name="T46" fmla="+- 0 1047 108"/>
                            <a:gd name="T47" fmla="*/ 1047 h 1711"/>
                            <a:gd name="T48" fmla="+- 0 2383 2313"/>
                            <a:gd name="T49" fmla="*/ T48 w 139"/>
                            <a:gd name="T50" fmla="+- 0 1751 108"/>
                            <a:gd name="T51" fmla="*/ 1751 h 1711"/>
                            <a:gd name="T52" fmla="+- 0 2375 2313"/>
                            <a:gd name="T53" fmla="*/ T52 w 139"/>
                            <a:gd name="T54" fmla="+- 0 1776 108"/>
                            <a:gd name="T55" fmla="*/ 1776 h 1711"/>
                            <a:gd name="T56" fmla="+- 0 2360 2313"/>
                            <a:gd name="T57" fmla="*/ T56 w 139"/>
                            <a:gd name="T58" fmla="+- 0 1797 108"/>
                            <a:gd name="T59" fmla="*/ 1797 h 1711"/>
                            <a:gd name="T60" fmla="+- 0 2338 2313"/>
                            <a:gd name="T61" fmla="*/ T60 w 139"/>
                            <a:gd name="T62" fmla="+- 0 1811 108"/>
                            <a:gd name="T63" fmla="*/ 1811 h 1711"/>
                            <a:gd name="T64" fmla="+- 0 2313 2313"/>
                            <a:gd name="T65" fmla="*/ T64 w 139"/>
                            <a:gd name="T66" fmla="+- 0 1819 108"/>
                            <a:gd name="T67" fmla="*/ 1819 h 17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139" h="1711">
                              <a:moveTo>
                                <a:pt x="0" y="0"/>
                              </a:moveTo>
                              <a:lnTo>
                                <a:pt x="25" y="8"/>
                              </a:lnTo>
                              <a:lnTo>
                                <a:pt x="47" y="22"/>
                              </a:lnTo>
                              <a:lnTo>
                                <a:pt x="62" y="43"/>
                              </a:lnTo>
                              <a:lnTo>
                                <a:pt x="70" y="68"/>
                              </a:lnTo>
                              <a:lnTo>
                                <a:pt x="70" y="803"/>
                              </a:lnTo>
                              <a:lnTo>
                                <a:pt x="114" y="863"/>
                              </a:lnTo>
                              <a:lnTo>
                                <a:pt x="139" y="871"/>
                              </a:lnTo>
                              <a:lnTo>
                                <a:pt x="114" y="878"/>
                              </a:lnTo>
                              <a:lnTo>
                                <a:pt x="93" y="893"/>
                              </a:lnTo>
                              <a:lnTo>
                                <a:pt x="77" y="914"/>
                              </a:lnTo>
                              <a:lnTo>
                                <a:pt x="70" y="939"/>
                              </a:lnTo>
                              <a:lnTo>
                                <a:pt x="70" y="1643"/>
                              </a:lnTo>
                              <a:lnTo>
                                <a:pt x="62" y="1668"/>
                              </a:lnTo>
                              <a:lnTo>
                                <a:pt x="47" y="1689"/>
                              </a:lnTo>
                              <a:lnTo>
                                <a:pt x="25" y="1703"/>
                              </a:lnTo>
                              <a:lnTo>
                                <a:pt x="0" y="1711"/>
                              </a:lnTo>
                            </a:path>
                          </a:pathLst>
                        </a:custGeom>
                        <a:noFill/>
                        <a:ln w="148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ECD84" id="docshape4" o:spid="_x0000_s1026" style="position:absolute;margin-left:231.3pt;margin-top:10.8pt;width:6.9pt;height:85.5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9,17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" path="m,l25,8,47,22,62,43r8,25l70,803r44,60l139,871r-25,7l93,893,77,914r-7,25l70,1643r-8,25l47,1689r-22,14l,1711e" filled="f" strokeweight=".04136mm">
                <v:path arrowok="t" o:connecttype="custom" o:connectlocs="0,68580;15761,73660;29630,82550;39087,95885;44130,111760;44130,578485;71869,616585;87630,621665;71869,626110;58630,635635;48543,648970;44130,664845;44130,1111885;39087,1127760;29630,1141095;15761,1149985;0,1155065" o:connectangles="0,0,0,0,0,0,0,0,0,0,0,0,0,0,0,0,0"/>
                <o:lock v:ext="edit" verticies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0EE16787" wp14:editId="36F968C0">
                <wp:simplePos x="0" y="0"/>
                <wp:positionH relativeFrom="page">
                  <wp:posOffset>1995170</wp:posOffset>
                </wp:positionH>
                <wp:positionV relativeFrom="paragraph">
                  <wp:posOffset>78105</wp:posOffset>
                </wp:positionV>
                <wp:extent cx="3695065" cy="1091565"/>
                <wp:effectExtent l="0" t="0" r="0" b="0"/>
                <wp:wrapNone/>
                <wp:docPr id="10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065" cy="1091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831"/>
                              <w:gridCol w:w="831"/>
                              <w:gridCol w:w="831"/>
                              <w:gridCol w:w="831"/>
                              <w:gridCol w:w="831"/>
                              <w:gridCol w:w="831"/>
                              <w:gridCol w:w="831"/>
                            </w:tblGrid>
                            <w:tr w:rsidR="00BE3024" w14:paraId="1A951055" w14:textId="77777777">
                              <w:trPr>
                                <w:trHeight w:val="389"/>
                              </w:trPr>
                              <w:tc>
                                <w:tcPr>
                                  <w:tcW w:w="831" w:type="dxa"/>
                                  <w:vMerge w:val="restart"/>
                                  <w:tcBorders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0785CC95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 w:val="restart"/>
                                  <w:tcBorders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33061DC3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0CB08D12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6C20AD19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3C9D95D0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9"/>
                                    </w:rPr>
                                  </w:pPr>
                                </w:p>
                                <w:p w14:paraId="04891E9D" w14:textId="77777777" w:rsidR="00BE3024" w:rsidRDefault="00114127">
                                  <w:pPr>
                                    <w:pStyle w:val="TableParagraph"/>
                                    <w:spacing w:before="1"/>
                                    <w:ind w:right="14"/>
                                    <w:jc w:val="right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w w:val="103"/>
                                      <w:sz w:val="17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vMerge w:val="restart"/>
                                  <w:tcBorders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1B681C8B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041BBA1F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36BFDE86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79C89B69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9"/>
                                    </w:rPr>
                                  </w:pPr>
                                </w:p>
                                <w:p w14:paraId="1FFEF818" w14:textId="77777777" w:rsidR="00BE3024" w:rsidRDefault="00114127">
                                  <w:pPr>
                                    <w:pStyle w:val="TableParagraph"/>
                                    <w:spacing w:before="1"/>
                                    <w:ind w:left="-22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7"/>
                                    </w:rPr>
                                    <w:t>vailability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vMerge w:val="restart"/>
                                  <w:tcBorders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13806865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40319C98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4A514C02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8"/>
                                    </w:rPr>
                                  </w:pPr>
                                </w:p>
                                <w:p w14:paraId="2BDDCBEF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9"/>
                                    </w:rPr>
                                  </w:pPr>
                                </w:p>
                                <w:p w14:paraId="76E5562E" w14:textId="77777777" w:rsidR="00BE3024" w:rsidRDefault="00114127">
                                  <w:pPr>
                                    <w:pStyle w:val="TableParagraph"/>
                                    <w:spacing w:before="1"/>
                                    <w:ind w:left="-3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7"/>
                                    </w:rPr>
                                    <w:t>–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w w:val="105"/>
                                      <w:sz w:val="17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831" w:type="dxa"/>
                                  <w:vMerge w:val="restart"/>
                                  <w:tcBorders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5728120E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 w:val="restart"/>
                                  <w:tcBorders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374979EE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tcBorders>
                                    <w:lef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18D766F2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BE3024" w14:paraId="23F9A721" w14:textId="77777777">
                              <w:trPr>
                                <w:trHeight w:val="1059"/>
                              </w:trPr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63A04C1E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1795006E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4A3E3428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4F63C536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41918AEC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078B6591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shd w:val="clear" w:color="auto" w:fill="EAEAEA"/>
                                </w:tcPr>
                                <w:p w14:paraId="09C41963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2"/>
                                    </w:rPr>
                                  </w:pPr>
                                </w:p>
                                <w:p w14:paraId="430E96CC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2"/>
                                    </w:rPr>
                                  </w:pPr>
                                </w:p>
                                <w:p w14:paraId="21BBF3EB" w14:textId="77777777" w:rsidR="00BE3024" w:rsidRDefault="00BE3024">
                                  <w:pPr>
                                    <w:pStyle w:val="TableParagraph"/>
                                    <w:rPr>
                                      <w:b/>
                                      <w:sz w:val="12"/>
                                    </w:rPr>
                                  </w:pPr>
                                </w:p>
                                <w:p w14:paraId="42892FC0" w14:textId="77777777" w:rsidR="00BE3024" w:rsidRDefault="00114127">
                                  <w:pPr>
                                    <w:pStyle w:val="TableParagraph"/>
                                    <w:spacing w:before="93"/>
                                    <w:ind w:left="170"/>
                                    <w:rPr>
                                      <w:b/>
                                      <w:sz w:val="10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w w:val="105"/>
                                      <w:sz w:val="10"/>
                                    </w:rPr>
                                    <w:t>Reserved</w:t>
                                  </w:r>
                                </w:p>
                              </w:tc>
                            </w:tr>
                            <w:tr w:rsidR="00BE3024" w14:paraId="135B8679" w14:textId="77777777">
                              <w:trPr>
                                <w:trHeight w:val="251"/>
                              </w:trPr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3B8D5051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374EF729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6B6CC186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46492585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7F313242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vMerge/>
                                  <w:tcBorders>
                                    <w:top w:val="nil"/>
                                    <w:left w:val="dashed" w:sz="2" w:space="0" w:color="0000FF"/>
                                    <w:righ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1D62111B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1" w:type="dxa"/>
                                  <w:tcBorders>
                                    <w:left w:val="dashed" w:sz="2" w:space="0" w:color="0000FF"/>
                                  </w:tcBorders>
                                  <w:shd w:val="clear" w:color="auto" w:fill="666699"/>
                                </w:tcPr>
                                <w:p w14:paraId="5636E77D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9427E30" w14:textId="77777777" w:rsidR="00BE3024" w:rsidRDefault="00BE302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16787" id="_x0000_t202" coordsize="21600,21600" o:spt="202" path="m,l,21600r21600,l21600,xe">
                <v:stroke joinstyle="miter"/>
                <v:path gradientshapeok="t" o:connecttype="rect"/>
              </v:shapetype>
              <v:shape id="docshape5" o:spid="_x0000_s1026" type="#_x0000_t202" style="position:absolute;left:0;text-align:left;margin-left:157.1pt;margin-top:6.15pt;width:290.95pt;height:85.9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" filled="f" stroked="f">
                <v:textbox inset="0,0,0,0">
                  <w:txbxContent>
                    <w:tbl>
                      <w:tblPr>
                        <w:tblW w:w="0" w:type="auto"/>
                        <w:tblInd w:w="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831"/>
                        <w:gridCol w:w="831"/>
                        <w:gridCol w:w="831"/>
                        <w:gridCol w:w="831"/>
                        <w:gridCol w:w="831"/>
                        <w:gridCol w:w="831"/>
                        <w:gridCol w:w="831"/>
                      </w:tblGrid>
                      <w:tr w:rsidR="00BE3024" w14:paraId="1A951055" w14:textId="77777777">
                        <w:trPr>
                          <w:trHeight w:val="389"/>
                        </w:trPr>
                        <w:tc>
                          <w:tcPr>
                            <w:tcW w:w="831" w:type="dxa"/>
                            <w:vMerge w:val="restart"/>
                            <w:tcBorders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0785CC95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 w:val="restart"/>
                            <w:tcBorders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33061DC3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0CB08D12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6C20AD19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3C9D95D0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9"/>
                              </w:rPr>
                            </w:pPr>
                          </w:p>
                          <w:p w14:paraId="04891E9D" w14:textId="77777777" w:rsidR="00BE3024" w:rsidRDefault="00114127">
                            <w:pPr>
                              <w:pStyle w:val="TableParagraph"/>
                              <w:spacing w:before="1"/>
                              <w:ind w:right="14"/>
                              <w:jc w:val="righ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3"/>
                                <w:sz w:val="17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831" w:type="dxa"/>
                            <w:vMerge w:val="restart"/>
                            <w:tcBorders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1B681C8B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041BBA1F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36BFDE86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79C89B69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9"/>
                              </w:rPr>
                            </w:pPr>
                          </w:p>
                          <w:p w14:paraId="1FFEF818" w14:textId="77777777" w:rsidR="00BE3024" w:rsidRDefault="00114127">
                            <w:pPr>
                              <w:pStyle w:val="TableParagraph"/>
                              <w:spacing w:before="1"/>
                              <w:ind w:left="-22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7"/>
                              </w:rPr>
                              <w:t>vailability</w:t>
                            </w:r>
                          </w:p>
                        </w:tc>
                        <w:tc>
                          <w:tcPr>
                            <w:tcW w:w="831" w:type="dxa"/>
                            <w:vMerge w:val="restart"/>
                            <w:tcBorders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13806865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40319C98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4A514C02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8"/>
                              </w:rPr>
                            </w:pPr>
                          </w:p>
                          <w:p w14:paraId="2BDDCBEF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9"/>
                              </w:rPr>
                            </w:pPr>
                          </w:p>
                          <w:p w14:paraId="76E5562E" w14:textId="77777777" w:rsidR="00BE3024" w:rsidRDefault="00114127">
                            <w:pPr>
                              <w:pStyle w:val="TableParagraph"/>
                              <w:spacing w:before="1"/>
                              <w:ind w:left="-3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w w:val="105"/>
                                <w:sz w:val="17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831" w:type="dxa"/>
                            <w:vMerge w:val="restart"/>
                            <w:tcBorders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5728120E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 w:val="restart"/>
                            <w:tcBorders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374979EE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tcBorders>
                              <w:left w:val="dashed" w:sz="2" w:space="0" w:color="0000FF"/>
                            </w:tcBorders>
                            <w:shd w:val="clear" w:color="auto" w:fill="666699"/>
                          </w:tcPr>
                          <w:p w14:paraId="18D766F2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BE3024" w14:paraId="23F9A721" w14:textId="77777777">
                        <w:trPr>
                          <w:trHeight w:val="1059"/>
                        </w:trPr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63A04C1E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1795006E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4A3E3428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4F63C536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41918AEC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078B6591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shd w:val="clear" w:color="auto" w:fill="EAEAEA"/>
                          </w:tcPr>
                          <w:p w14:paraId="09C41963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2"/>
                              </w:rPr>
                            </w:pPr>
                          </w:p>
                          <w:p w14:paraId="430E96CC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2"/>
                              </w:rPr>
                            </w:pPr>
                          </w:p>
                          <w:p w14:paraId="21BBF3EB" w14:textId="77777777" w:rsidR="00BE3024" w:rsidRDefault="00BE3024">
                            <w:pPr>
                              <w:pStyle w:val="TableParagraph"/>
                              <w:rPr>
                                <w:b/>
                                <w:sz w:val="12"/>
                              </w:rPr>
                            </w:pPr>
                          </w:p>
                          <w:p w14:paraId="42892FC0" w14:textId="77777777" w:rsidR="00BE3024" w:rsidRDefault="00114127">
                            <w:pPr>
                              <w:pStyle w:val="TableParagraph"/>
                              <w:spacing w:before="93"/>
                              <w:ind w:left="170"/>
                              <w:rPr>
                                <w:b/>
                                <w:sz w:val="10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w w:val="105"/>
                                <w:sz w:val="10"/>
                              </w:rPr>
                              <w:t>Reserved</w:t>
                            </w:r>
                          </w:p>
                        </w:tc>
                      </w:tr>
                      <w:tr w:rsidR="00BE3024" w14:paraId="135B8679" w14:textId="77777777">
                        <w:trPr>
                          <w:trHeight w:val="251"/>
                        </w:trPr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3B8D5051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374EF729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6B6CC186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46492585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7F313242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vMerge/>
                            <w:tcBorders>
                              <w:top w:val="nil"/>
                              <w:left w:val="dashed" w:sz="2" w:space="0" w:color="0000FF"/>
                              <w:right w:val="dashed" w:sz="2" w:space="0" w:color="0000FF"/>
                            </w:tcBorders>
                            <w:shd w:val="clear" w:color="auto" w:fill="666699"/>
                          </w:tcPr>
                          <w:p w14:paraId="1D62111B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31" w:type="dxa"/>
                            <w:tcBorders>
                              <w:left w:val="dashed" w:sz="2" w:space="0" w:color="0000FF"/>
                            </w:tcBorders>
                            <w:shd w:val="clear" w:color="auto" w:fill="666699"/>
                          </w:tcPr>
                          <w:p w14:paraId="5636E77D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39427E30" w14:textId="77777777" w:rsidR="00BE3024" w:rsidRDefault="00BE3024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14127">
        <w:rPr>
          <w:w w:val="105"/>
          <w:sz w:val="13"/>
        </w:rPr>
        <w:t>0</w:t>
      </w:r>
    </w:p>
    <w:p w14:paraId="2E293249" w14:textId="77777777" w:rsidR="00BE3024" w:rsidRDefault="00114127">
      <w:pPr>
        <w:spacing w:before="4"/>
        <w:rPr>
          <w:sz w:val="10"/>
        </w:rPr>
      </w:pPr>
      <w:r>
        <w:br w:type="column"/>
      </w:r>
    </w:p>
    <w:p w14:paraId="7D7AD5DC" w14:textId="77777777" w:rsidR="00BE3024" w:rsidRDefault="00114127">
      <w:pPr>
        <w:jc w:val="right"/>
        <w:rPr>
          <w:b/>
          <w:sz w:val="11"/>
        </w:rPr>
      </w:pPr>
      <w:r>
        <w:rPr>
          <w:b/>
          <w:spacing w:val="-5"/>
          <w:w w:val="105"/>
          <w:sz w:val="11"/>
        </w:rPr>
        <w:t>Tue</w:t>
      </w:r>
    </w:p>
    <w:p w14:paraId="6C6B53BA" w14:textId="77777777" w:rsidR="00BE3024" w:rsidRDefault="00114127">
      <w:pPr>
        <w:spacing w:before="4"/>
        <w:rPr>
          <w:b/>
          <w:sz w:val="10"/>
        </w:rPr>
      </w:pPr>
      <w:r>
        <w:br w:type="column"/>
      </w:r>
    </w:p>
    <w:p w14:paraId="6C77FBAE" w14:textId="77777777" w:rsidR="00BE3024" w:rsidRDefault="00114127">
      <w:pPr>
        <w:jc w:val="right"/>
        <w:rPr>
          <w:b/>
          <w:sz w:val="11"/>
        </w:rPr>
      </w:pPr>
      <w:r>
        <w:rPr>
          <w:b/>
          <w:spacing w:val="-5"/>
          <w:w w:val="105"/>
          <w:sz w:val="11"/>
        </w:rPr>
        <w:t>Wed</w:t>
      </w:r>
    </w:p>
    <w:p w14:paraId="51FF3ED1" w14:textId="77777777" w:rsidR="00BE3024" w:rsidRDefault="00114127">
      <w:pPr>
        <w:spacing w:before="4"/>
        <w:rPr>
          <w:b/>
          <w:sz w:val="10"/>
        </w:rPr>
      </w:pPr>
      <w:r>
        <w:br w:type="column"/>
      </w:r>
    </w:p>
    <w:p w14:paraId="4819B476" w14:textId="77777777" w:rsidR="00BE3024" w:rsidRDefault="00114127">
      <w:pPr>
        <w:ind w:left="504"/>
        <w:rPr>
          <w:b/>
          <w:sz w:val="11"/>
        </w:rPr>
      </w:pPr>
      <w:r>
        <w:rPr>
          <w:b/>
          <w:spacing w:val="-2"/>
          <w:w w:val="105"/>
          <w:sz w:val="11"/>
        </w:rPr>
        <w:t>Thurs</w:t>
      </w:r>
    </w:p>
    <w:p w14:paraId="1D2CF939" w14:textId="77777777" w:rsidR="00BE3024" w:rsidRDefault="00114127">
      <w:pPr>
        <w:tabs>
          <w:tab w:val="left" w:pos="1321"/>
          <w:tab w:val="left" w:pos="2178"/>
        </w:tabs>
        <w:spacing w:before="99"/>
        <w:ind w:left="507"/>
        <w:rPr>
          <w:b/>
          <w:sz w:val="11"/>
        </w:rPr>
      </w:pPr>
      <w:r>
        <w:br w:type="column"/>
      </w:r>
      <w:r>
        <w:rPr>
          <w:b/>
          <w:spacing w:val="-5"/>
          <w:w w:val="105"/>
          <w:sz w:val="11"/>
        </w:rPr>
        <w:t>Fri</w:t>
      </w:r>
      <w:r>
        <w:rPr>
          <w:b/>
          <w:sz w:val="11"/>
        </w:rPr>
        <w:tab/>
      </w:r>
      <w:r>
        <w:rPr>
          <w:b/>
          <w:spacing w:val="-5"/>
          <w:w w:val="105"/>
          <w:sz w:val="11"/>
        </w:rPr>
        <w:t>Sat</w:t>
      </w:r>
      <w:r>
        <w:rPr>
          <w:b/>
          <w:sz w:val="11"/>
        </w:rPr>
        <w:tab/>
      </w:r>
      <w:r>
        <w:rPr>
          <w:b/>
          <w:spacing w:val="-5"/>
          <w:w w:val="105"/>
          <w:position w:val="2"/>
          <w:sz w:val="11"/>
        </w:rPr>
        <w:t>Sun</w:t>
      </w:r>
    </w:p>
    <w:p w14:paraId="6161B7D4" w14:textId="77777777" w:rsidR="00BE3024" w:rsidRDefault="00BE3024">
      <w:pPr>
        <w:rPr>
          <w:sz w:val="11"/>
        </w:rPr>
        <w:sectPr w:rsidR="00BE3024">
          <w:type w:val="continuous"/>
          <w:pgSz w:w="12240" w:h="15840"/>
          <w:pgMar w:top="1440" w:right="460" w:bottom="1480" w:left="600" w:header="818" w:footer="1287" w:gutter="0"/>
          <w:cols w:num="5" w:space="720" w:equalWidth="0">
            <w:col w:w="3080" w:space="40"/>
            <w:col w:w="775" w:space="39"/>
            <w:col w:w="811" w:space="39"/>
            <w:col w:w="830" w:space="40"/>
            <w:col w:w="5526"/>
          </w:cols>
        </w:sectPr>
      </w:pPr>
    </w:p>
    <w:p w14:paraId="7CD61BB9" w14:textId="77777777" w:rsidR="00BE3024" w:rsidRDefault="00BE3024">
      <w:pPr>
        <w:pStyle w:val="BodyText"/>
        <w:spacing w:before="9"/>
        <w:rPr>
          <w:b/>
          <w:sz w:val="13"/>
        </w:rPr>
      </w:pPr>
    </w:p>
    <w:p w14:paraId="3CF294FF" w14:textId="491FA742" w:rsidR="00BE3024" w:rsidRDefault="00FB7510">
      <w:pPr>
        <w:spacing w:before="100"/>
        <w:ind w:left="2021"/>
        <w:rPr>
          <w:sz w:val="1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784D59E4" wp14:editId="28C5D8EC">
                <wp:simplePos x="0" y="0"/>
                <wp:positionH relativeFrom="page">
                  <wp:posOffset>5763260</wp:posOffset>
                </wp:positionH>
                <wp:positionV relativeFrom="paragraph">
                  <wp:posOffset>34925</wp:posOffset>
                </wp:positionV>
                <wp:extent cx="136525" cy="584200"/>
                <wp:effectExtent l="0" t="0" r="0" b="0"/>
                <wp:wrapNone/>
                <wp:docPr id="9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525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A6BDAD" w14:textId="77777777" w:rsidR="00BE3024" w:rsidRDefault="00114127">
                            <w:pPr>
                              <w:spacing w:before="21"/>
                              <w:ind w:left="20"/>
                              <w:rPr>
                                <w:sz w:val="15"/>
                              </w:rPr>
                            </w:pPr>
                            <w:r>
                              <w:rPr>
                                <w:spacing w:val="-2"/>
                                <w:sz w:val="15"/>
                              </w:rPr>
                              <w:t>Maintenance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D59E4" id="docshape6" o:spid="_x0000_s1027" type="#_x0000_t202" style="position:absolute;left:0;text-align:left;margin-left:453.8pt;margin-top:2.75pt;width:10.75pt;height:46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" filled="f" stroked="f">
                <v:textbox style="layout-flow:vertical" inset="0,0,0,0">
                  <w:txbxContent>
                    <w:p w14:paraId="79A6BDAD" w14:textId="77777777" w:rsidR="00BE3024" w:rsidRDefault="00114127">
                      <w:pPr>
                        <w:spacing w:before="21"/>
                        <w:ind w:left="20"/>
                        <w:rPr>
                          <w:sz w:val="15"/>
                        </w:rPr>
                      </w:pPr>
                      <w:r>
                        <w:rPr>
                          <w:spacing w:val="-2"/>
                          <w:sz w:val="15"/>
                        </w:rPr>
                        <w:t>Maintenance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4127">
        <w:rPr>
          <w:spacing w:val="-4"/>
          <w:w w:val="105"/>
          <w:sz w:val="13"/>
        </w:rPr>
        <w:t>0600</w:t>
      </w:r>
    </w:p>
    <w:p w14:paraId="414AE02A" w14:textId="77777777" w:rsidR="00BE3024" w:rsidRDefault="00BE3024">
      <w:pPr>
        <w:pStyle w:val="BodyText"/>
        <w:rPr>
          <w:sz w:val="14"/>
        </w:rPr>
      </w:pPr>
    </w:p>
    <w:p w14:paraId="708689D1" w14:textId="77777777" w:rsidR="00BE3024" w:rsidRDefault="00114127">
      <w:pPr>
        <w:spacing w:before="98"/>
        <w:ind w:left="2021"/>
        <w:rPr>
          <w:sz w:val="13"/>
        </w:rPr>
      </w:pPr>
      <w:r>
        <w:rPr>
          <w:spacing w:val="-4"/>
          <w:w w:val="105"/>
          <w:sz w:val="13"/>
        </w:rPr>
        <w:t>1200</w:t>
      </w:r>
    </w:p>
    <w:p w14:paraId="7461F99A" w14:textId="77777777" w:rsidR="00BE3024" w:rsidRDefault="00BE3024">
      <w:pPr>
        <w:pStyle w:val="BodyText"/>
        <w:rPr>
          <w:sz w:val="14"/>
        </w:rPr>
      </w:pPr>
    </w:p>
    <w:p w14:paraId="6DB191B0" w14:textId="77777777" w:rsidR="00BE3024" w:rsidRDefault="00114127">
      <w:pPr>
        <w:spacing w:before="98"/>
        <w:ind w:left="2021"/>
        <w:rPr>
          <w:sz w:val="13"/>
        </w:rPr>
      </w:pPr>
      <w:r>
        <w:rPr>
          <w:spacing w:val="-4"/>
          <w:w w:val="105"/>
          <w:sz w:val="13"/>
        </w:rPr>
        <w:t>1800</w:t>
      </w:r>
    </w:p>
    <w:p w14:paraId="502EF9CF" w14:textId="77777777" w:rsidR="00BE3024" w:rsidRDefault="00BE3024">
      <w:pPr>
        <w:pStyle w:val="BodyText"/>
        <w:spacing w:before="4"/>
        <w:rPr>
          <w:sz w:val="17"/>
        </w:rPr>
      </w:pPr>
    </w:p>
    <w:p w14:paraId="35325131" w14:textId="77777777" w:rsidR="00BE3024" w:rsidRDefault="00114127">
      <w:pPr>
        <w:ind w:left="2021"/>
        <w:rPr>
          <w:sz w:val="13"/>
        </w:rPr>
      </w:pPr>
      <w:r>
        <w:rPr>
          <w:spacing w:val="-4"/>
          <w:w w:val="105"/>
          <w:sz w:val="13"/>
        </w:rPr>
        <w:t>2400</w:t>
      </w:r>
    </w:p>
    <w:p w14:paraId="66619A38" w14:textId="77777777" w:rsidR="00BE3024" w:rsidRDefault="00BE3024">
      <w:pPr>
        <w:pStyle w:val="BodyText"/>
        <w:spacing w:before="6"/>
        <w:rPr>
          <w:sz w:val="22"/>
        </w:rPr>
      </w:pPr>
    </w:p>
    <w:p w14:paraId="496632E1" w14:textId="77777777" w:rsidR="00BE3024" w:rsidRDefault="00BE3024">
      <w:pPr>
        <w:sectPr w:rsidR="00BE3024">
          <w:type w:val="continuous"/>
          <w:pgSz w:w="12240" w:h="15840"/>
          <w:pgMar w:top="1440" w:right="460" w:bottom="1480" w:left="600" w:header="818" w:footer="1287" w:gutter="0"/>
          <w:cols w:space="720"/>
        </w:sectPr>
      </w:pPr>
    </w:p>
    <w:p w14:paraId="70BAC816" w14:textId="77777777" w:rsidR="00BE3024" w:rsidRDefault="00BE3024">
      <w:pPr>
        <w:pStyle w:val="BodyText"/>
        <w:spacing w:before="4"/>
        <w:rPr>
          <w:sz w:val="10"/>
        </w:rPr>
      </w:pPr>
    </w:p>
    <w:p w14:paraId="489AF8D7" w14:textId="77777777" w:rsidR="00BE3024" w:rsidRDefault="00114127">
      <w:pPr>
        <w:jc w:val="right"/>
        <w:rPr>
          <w:b/>
          <w:sz w:val="11"/>
        </w:rPr>
      </w:pPr>
      <w:r>
        <w:rPr>
          <w:b/>
          <w:spacing w:val="-5"/>
          <w:w w:val="105"/>
          <w:sz w:val="11"/>
        </w:rPr>
        <w:t>Mon</w:t>
      </w:r>
    </w:p>
    <w:p w14:paraId="7C492BE4" w14:textId="77777777" w:rsidR="00BE3024" w:rsidRDefault="00114127">
      <w:pPr>
        <w:spacing w:before="4"/>
        <w:rPr>
          <w:b/>
          <w:sz w:val="10"/>
        </w:rPr>
      </w:pPr>
      <w:r>
        <w:br w:type="column"/>
      </w:r>
    </w:p>
    <w:p w14:paraId="1E25B73A" w14:textId="77777777" w:rsidR="00BE3024" w:rsidRDefault="00114127">
      <w:pPr>
        <w:jc w:val="right"/>
        <w:rPr>
          <w:b/>
          <w:sz w:val="11"/>
        </w:rPr>
      </w:pPr>
      <w:r>
        <w:rPr>
          <w:b/>
          <w:spacing w:val="-5"/>
          <w:w w:val="105"/>
          <w:sz w:val="11"/>
        </w:rPr>
        <w:t>Tue</w:t>
      </w:r>
    </w:p>
    <w:p w14:paraId="27F2E70A" w14:textId="77777777" w:rsidR="00BE3024" w:rsidRDefault="00114127">
      <w:pPr>
        <w:spacing w:before="4"/>
        <w:rPr>
          <w:b/>
          <w:sz w:val="10"/>
        </w:rPr>
      </w:pPr>
      <w:r>
        <w:br w:type="column"/>
      </w:r>
    </w:p>
    <w:p w14:paraId="2C96429A" w14:textId="77777777" w:rsidR="00BE3024" w:rsidRDefault="00114127">
      <w:pPr>
        <w:jc w:val="right"/>
        <w:rPr>
          <w:b/>
          <w:sz w:val="11"/>
        </w:rPr>
      </w:pPr>
      <w:r>
        <w:rPr>
          <w:b/>
          <w:spacing w:val="-5"/>
          <w:w w:val="105"/>
          <w:sz w:val="11"/>
        </w:rPr>
        <w:t>Wed</w:t>
      </w:r>
    </w:p>
    <w:p w14:paraId="1B85CADD" w14:textId="77777777" w:rsidR="00BE3024" w:rsidRDefault="00114127">
      <w:pPr>
        <w:spacing w:before="4"/>
        <w:rPr>
          <w:b/>
          <w:sz w:val="10"/>
        </w:rPr>
      </w:pPr>
      <w:r>
        <w:br w:type="column"/>
      </w:r>
    </w:p>
    <w:p w14:paraId="76C44D9C" w14:textId="77777777" w:rsidR="00BE3024" w:rsidRDefault="00114127">
      <w:pPr>
        <w:ind w:left="504"/>
        <w:rPr>
          <w:b/>
          <w:sz w:val="11"/>
        </w:rPr>
      </w:pPr>
      <w:r>
        <w:rPr>
          <w:b/>
          <w:spacing w:val="-2"/>
          <w:w w:val="105"/>
          <w:sz w:val="11"/>
        </w:rPr>
        <w:t>Thurs</w:t>
      </w:r>
    </w:p>
    <w:p w14:paraId="63E244E4" w14:textId="77777777" w:rsidR="00BE3024" w:rsidRDefault="00114127">
      <w:pPr>
        <w:tabs>
          <w:tab w:val="left" w:pos="1321"/>
          <w:tab w:val="left" w:pos="2178"/>
        </w:tabs>
        <w:spacing w:before="99"/>
        <w:ind w:left="507"/>
        <w:rPr>
          <w:b/>
          <w:sz w:val="11"/>
        </w:rPr>
      </w:pPr>
      <w:r>
        <w:br w:type="column"/>
      </w:r>
      <w:r>
        <w:rPr>
          <w:b/>
          <w:spacing w:val="-5"/>
          <w:w w:val="105"/>
          <w:sz w:val="11"/>
        </w:rPr>
        <w:t>Fri</w:t>
      </w:r>
      <w:r>
        <w:rPr>
          <w:b/>
          <w:sz w:val="11"/>
        </w:rPr>
        <w:tab/>
      </w:r>
      <w:r>
        <w:rPr>
          <w:b/>
          <w:spacing w:val="-5"/>
          <w:w w:val="105"/>
          <w:sz w:val="11"/>
        </w:rPr>
        <w:t>Sat</w:t>
      </w:r>
      <w:r>
        <w:rPr>
          <w:b/>
          <w:sz w:val="11"/>
        </w:rPr>
        <w:tab/>
      </w:r>
      <w:r>
        <w:rPr>
          <w:b/>
          <w:spacing w:val="-5"/>
          <w:w w:val="105"/>
          <w:position w:val="2"/>
          <w:sz w:val="11"/>
        </w:rPr>
        <w:t>Sun</w:t>
      </w:r>
    </w:p>
    <w:p w14:paraId="7A79DC54" w14:textId="77777777" w:rsidR="00BE3024" w:rsidRDefault="00BE3024">
      <w:pPr>
        <w:rPr>
          <w:sz w:val="11"/>
        </w:rPr>
        <w:sectPr w:rsidR="00BE3024">
          <w:type w:val="continuous"/>
          <w:pgSz w:w="12240" w:h="15840"/>
          <w:pgMar w:top="1440" w:right="460" w:bottom="1480" w:left="600" w:header="818" w:footer="1287" w:gutter="0"/>
          <w:cols w:num="5" w:space="720" w:equalWidth="0">
            <w:col w:w="3098" w:space="40"/>
            <w:col w:w="775" w:space="39"/>
            <w:col w:w="811" w:space="39"/>
            <w:col w:w="830" w:space="40"/>
            <w:col w:w="5508"/>
          </w:cols>
        </w:sectPr>
      </w:pPr>
    </w:p>
    <w:p w14:paraId="30068C3C" w14:textId="77777777" w:rsidR="00BE3024" w:rsidRDefault="00114127">
      <w:pPr>
        <w:pStyle w:val="Heading6"/>
        <w:spacing w:before="57"/>
      </w:pPr>
      <w:r>
        <w:lastRenderedPageBreak/>
        <w:t>Release</w:t>
      </w:r>
      <w:r>
        <w:rPr>
          <w:spacing w:val="-2"/>
        </w:rPr>
        <w:t xml:space="preserve"> Window:</w:t>
      </w:r>
    </w:p>
    <w:p w14:paraId="063EAE3F" w14:textId="77777777" w:rsidR="00BE3024" w:rsidRDefault="00114127">
      <w:pPr>
        <w:pStyle w:val="ListParagraph"/>
        <w:numPr>
          <w:ilvl w:val="0"/>
          <w:numId w:val="4"/>
        </w:numPr>
        <w:tabs>
          <w:tab w:val="left" w:pos="841"/>
          <w:tab w:val="left" w:pos="842"/>
        </w:tabs>
        <w:spacing w:before="3" w:line="235" w:lineRule="auto"/>
        <w:ind w:left="841" w:right="1686"/>
        <w:rPr>
          <w:sz w:val="24"/>
        </w:rPr>
      </w:pPr>
      <w:r>
        <w:rPr>
          <w:sz w:val="24"/>
        </w:rPr>
        <w:t>ERCOT</w:t>
      </w:r>
      <w:r>
        <w:rPr>
          <w:spacing w:val="-17"/>
          <w:sz w:val="24"/>
        </w:rPr>
        <w:t xml:space="preserve"> </w:t>
      </w:r>
      <w:r>
        <w:rPr>
          <w:sz w:val="24"/>
        </w:rPr>
        <w:t>will</w:t>
      </w:r>
      <w:r>
        <w:rPr>
          <w:spacing w:val="-17"/>
          <w:sz w:val="24"/>
        </w:rPr>
        <w:t xml:space="preserve"> </w:t>
      </w:r>
      <w:r>
        <w:rPr>
          <w:sz w:val="24"/>
        </w:rPr>
        <w:t>schedule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-17"/>
          <w:sz w:val="24"/>
        </w:rPr>
        <w:t xml:space="preserve"> </w:t>
      </w:r>
      <w:r>
        <w:rPr>
          <w:sz w:val="24"/>
        </w:rPr>
        <w:t>planned</w:t>
      </w:r>
      <w:r>
        <w:rPr>
          <w:spacing w:val="15"/>
          <w:sz w:val="24"/>
        </w:rPr>
        <w:t xml:space="preserve"> </w:t>
      </w:r>
      <w:r>
        <w:rPr>
          <w:sz w:val="24"/>
        </w:rPr>
        <w:t>application</w:t>
      </w:r>
      <w:r>
        <w:rPr>
          <w:spacing w:val="14"/>
          <w:sz w:val="24"/>
        </w:rPr>
        <w:t xml:space="preserve"> </w:t>
      </w:r>
      <w:r>
        <w:rPr>
          <w:sz w:val="24"/>
        </w:rPr>
        <w:t>releases</w:t>
      </w:r>
      <w:r>
        <w:rPr>
          <w:spacing w:val="11"/>
          <w:sz w:val="24"/>
        </w:rPr>
        <w:t xml:space="preserve"> </w:t>
      </w:r>
      <w:r>
        <w:rPr>
          <w:sz w:val="24"/>
        </w:rPr>
        <w:t>per</w:t>
      </w:r>
      <w:r>
        <w:rPr>
          <w:spacing w:val="-8"/>
          <w:sz w:val="24"/>
        </w:rPr>
        <w:t xml:space="preserve"> </w:t>
      </w:r>
      <w:r>
        <w:rPr>
          <w:sz w:val="24"/>
        </w:rPr>
        <w:t>year</w:t>
      </w:r>
      <w:r>
        <w:rPr>
          <w:spacing w:val="-17"/>
          <w:sz w:val="24"/>
        </w:rPr>
        <w:t xml:space="preserve"> </w:t>
      </w:r>
      <w:r>
        <w:rPr>
          <w:sz w:val="24"/>
        </w:rPr>
        <w:t>during the</w:t>
      </w:r>
      <w:r>
        <w:rPr>
          <w:spacing w:val="-11"/>
          <w:sz w:val="24"/>
        </w:rPr>
        <w:t xml:space="preserve"> </w:t>
      </w:r>
      <w:r>
        <w:rPr>
          <w:sz w:val="24"/>
        </w:rPr>
        <w:t>following timeframe.</w:t>
      </w:r>
      <w:r>
        <w:rPr>
          <w:spacing w:val="-4"/>
          <w:sz w:val="24"/>
        </w:rPr>
        <w:t xml:space="preserve"> </w:t>
      </w:r>
      <w:r>
        <w:rPr>
          <w:sz w:val="24"/>
        </w:rPr>
        <w:t>Changes to this schedule</w:t>
      </w:r>
      <w:r>
        <w:rPr>
          <w:spacing w:val="40"/>
          <w:sz w:val="24"/>
        </w:rPr>
        <w:t xml:space="preserve"> </w:t>
      </w:r>
      <w:r>
        <w:rPr>
          <w:sz w:val="24"/>
        </w:rPr>
        <w:t>will be</w:t>
      </w:r>
      <w:r>
        <w:rPr>
          <w:spacing w:val="-8"/>
          <w:sz w:val="24"/>
        </w:rPr>
        <w:t xml:space="preserve"> </w:t>
      </w:r>
      <w:r>
        <w:rPr>
          <w:sz w:val="24"/>
        </w:rPr>
        <w:t>managed as exceptions.</w:t>
      </w:r>
    </w:p>
    <w:p w14:paraId="2DAF4F33" w14:textId="77777777" w:rsidR="00BE3024" w:rsidRDefault="00114127">
      <w:pPr>
        <w:pStyle w:val="ListParagraph"/>
        <w:numPr>
          <w:ilvl w:val="0"/>
          <w:numId w:val="4"/>
        </w:numPr>
        <w:tabs>
          <w:tab w:val="left" w:pos="841"/>
          <w:tab w:val="left" w:pos="842"/>
        </w:tabs>
        <w:spacing w:line="291" w:lineRule="exact"/>
        <w:rPr>
          <w:sz w:val="24"/>
        </w:rPr>
      </w:pPr>
      <w:r>
        <w:rPr>
          <w:sz w:val="24"/>
        </w:rPr>
        <w:t>Weekends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7:00pm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Saturday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until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12:00am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Monday</w:t>
      </w:r>
      <w:r>
        <w:rPr>
          <w:b/>
          <w:i/>
          <w:spacing w:val="7"/>
          <w:sz w:val="24"/>
        </w:rPr>
        <w:t xml:space="preserve"> </w:t>
      </w:r>
      <w:r>
        <w:rPr>
          <w:sz w:val="24"/>
        </w:rPr>
        <w:t>(29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hours)</w:t>
      </w:r>
    </w:p>
    <w:p w14:paraId="397E26BA" w14:textId="77777777" w:rsidR="00BE3024" w:rsidRDefault="00BE3024">
      <w:pPr>
        <w:pStyle w:val="BodyText"/>
        <w:spacing w:before="4"/>
        <w:rPr>
          <w:sz w:val="18"/>
        </w:rPr>
      </w:pPr>
    </w:p>
    <w:p w14:paraId="37A0872F" w14:textId="77777777" w:rsidR="00BE3024" w:rsidRDefault="00BE3024">
      <w:pPr>
        <w:rPr>
          <w:sz w:val="18"/>
        </w:rPr>
        <w:sectPr w:rsidR="00BE3024">
          <w:pgSz w:w="12240" w:h="15840"/>
          <w:pgMar w:top="1440" w:right="460" w:bottom="1480" w:left="600" w:header="818" w:footer="1287" w:gutter="0"/>
          <w:cols w:space="720"/>
        </w:sectPr>
      </w:pPr>
    </w:p>
    <w:p w14:paraId="246EF935" w14:textId="77777777" w:rsidR="00BE3024" w:rsidRDefault="00114127">
      <w:pPr>
        <w:spacing w:before="122"/>
        <w:ind w:right="38"/>
        <w:jc w:val="right"/>
        <w:rPr>
          <w:b/>
          <w:sz w:val="12"/>
        </w:rPr>
      </w:pPr>
      <w:r>
        <w:rPr>
          <w:b/>
          <w:spacing w:val="-5"/>
          <w:w w:val="105"/>
          <w:sz w:val="12"/>
        </w:rPr>
        <w:t>Mon</w:t>
      </w:r>
    </w:p>
    <w:p w14:paraId="505B25A4" w14:textId="78F416C6" w:rsidR="00BE3024" w:rsidRDefault="00FB7510">
      <w:pPr>
        <w:spacing w:before="4"/>
        <w:ind w:left="260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4A7E7457" wp14:editId="2754BD6F">
                <wp:simplePos x="0" y="0"/>
                <wp:positionH relativeFrom="page">
                  <wp:posOffset>855980</wp:posOffset>
                </wp:positionH>
                <wp:positionV relativeFrom="paragraph">
                  <wp:posOffset>18415</wp:posOffset>
                </wp:positionV>
                <wp:extent cx="4010660" cy="1203325"/>
                <wp:effectExtent l="0" t="0" r="0" b="0"/>
                <wp:wrapNone/>
                <wp:docPr id="8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660" cy="1203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01"/>
                              <w:gridCol w:w="901"/>
                              <w:gridCol w:w="901"/>
                              <w:gridCol w:w="901"/>
                              <w:gridCol w:w="901"/>
                              <w:gridCol w:w="901"/>
                              <w:gridCol w:w="901"/>
                            </w:tblGrid>
                            <w:tr w:rsidR="00BE3024" w14:paraId="37D4321A" w14:textId="77777777">
                              <w:trPr>
                                <w:trHeight w:val="1281"/>
                              </w:trPr>
                              <w:tc>
                                <w:tcPr>
                                  <w:tcW w:w="901" w:type="dxa"/>
                                  <w:vMerge w:val="restart"/>
                                  <w:tcBorders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5FE861A3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vMerge w:val="restart"/>
                                  <w:tcBorders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70F69B0E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3FA7570E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1C38E61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639CDFF" w14:textId="77777777" w:rsidR="00BE3024" w:rsidRDefault="00114127">
                                  <w:pPr>
                                    <w:pStyle w:val="TableParagraph"/>
                                    <w:spacing w:before="158"/>
                                    <w:ind w:right="17"/>
                                    <w:jc w:val="right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901" w:type="dxa"/>
                                  <w:vMerge w:val="restart"/>
                                  <w:tcBorders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42A0704D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20010A73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62FA9466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421BF6DB" w14:textId="77777777" w:rsidR="00BE3024" w:rsidRDefault="00114127">
                                  <w:pPr>
                                    <w:pStyle w:val="TableParagraph"/>
                                    <w:spacing w:before="158"/>
                                    <w:ind w:left="-32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9"/>
                                    </w:rPr>
                                    <w:t>vailability</w:t>
                                  </w:r>
                                </w:p>
                              </w:tc>
                              <w:tc>
                                <w:tcPr>
                                  <w:tcW w:w="901" w:type="dxa"/>
                                  <w:vMerge w:val="restart"/>
                                  <w:tcBorders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45D9F551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55A50263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36596143" w14:textId="77777777" w:rsidR="00BE3024" w:rsidRDefault="00BE3024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  <w:p w14:paraId="1DF52441" w14:textId="77777777" w:rsidR="00BE3024" w:rsidRDefault="00114127">
                                  <w:pPr>
                                    <w:pStyle w:val="TableParagraph"/>
                                    <w:spacing w:before="158"/>
                                    <w:ind w:left="-8"/>
                                    <w:rPr>
                                      <w:b/>
                                      <w:sz w:val="19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</w:rPr>
                                    <w:t xml:space="preserve">–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19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901" w:type="dxa"/>
                                  <w:vMerge w:val="restart"/>
                                  <w:tcBorders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607C8E14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tcBorders>
                                    <w:lef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25638583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vMerge w:val="restart"/>
                                  <w:shd w:val="clear" w:color="auto" w:fill="FF5050"/>
                                </w:tcPr>
                                <w:p w14:paraId="7605A9CF" w14:textId="77777777" w:rsidR="00BE3024" w:rsidRDefault="00BE302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52506561" w14:textId="77777777" w:rsidR="00BE3024" w:rsidRDefault="00BE302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714E2BC1" w14:textId="77777777" w:rsidR="00BE3024" w:rsidRDefault="00BE302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5EF16C12" w14:textId="77777777" w:rsidR="00BE3024" w:rsidRDefault="00BE302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6ECBCA2D" w14:textId="77777777" w:rsidR="00BE3024" w:rsidRDefault="00BE3024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14:paraId="1B17FFCF" w14:textId="77777777" w:rsidR="00BE3024" w:rsidRDefault="00BE3024">
                                  <w:pPr>
                                    <w:pStyle w:val="TableParagraph"/>
                                    <w:spacing w:before="5"/>
                                    <w:rPr>
                                      <w:sz w:val="13"/>
                                    </w:rPr>
                                  </w:pPr>
                                </w:p>
                                <w:p w14:paraId="02BD6B90" w14:textId="77777777" w:rsidR="00BE3024" w:rsidRDefault="00114127">
                                  <w:pPr>
                                    <w:pStyle w:val="TableParagraph"/>
                                    <w:ind w:left="194"/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12"/>
                                    </w:rPr>
                                    <w:t>Reserved</w:t>
                                  </w:r>
                                </w:p>
                              </w:tc>
                            </w:tr>
                            <w:tr w:rsidR="00BE3024" w14:paraId="7619945A" w14:textId="77777777">
                              <w:trPr>
                                <w:trHeight w:val="584"/>
                              </w:trPr>
                              <w:tc>
                                <w:tcPr>
                                  <w:tcW w:w="901" w:type="dxa"/>
                                  <w:vMerge/>
                                  <w:tcBorders>
                                    <w:top w:val="nil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6292F187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vMerge/>
                                  <w:tcBorders>
                                    <w:top w:val="nil"/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3A48AFF8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vMerge/>
                                  <w:tcBorders>
                                    <w:top w:val="nil"/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11939477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vMerge/>
                                  <w:tcBorders>
                                    <w:top w:val="nil"/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65B344C3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vMerge/>
                                  <w:tcBorders>
                                    <w:top w:val="nil"/>
                                    <w:left w:val="dashed" w:sz="4" w:space="0" w:color="0000FF"/>
                                    <w:right w:val="dashed" w:sz="4" w:space="0" w:color="0000FF"/>
                                  </w:tcBorders>
                                  <w:shd w:val="clear" w:color="auto" w:fill="99CCFF"/>
                                </w:tcPr>
                                <w:p w14:paraId="2961DB23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shd w:val="clear" w:color="auto" w:fill="FF5050"/>
                                </w:tcPr>
                                <w:p w14:paraId="2A208F94" w14:textId="77777777" w:rsidR="00BE3024" w:rsidRDefault="00BE3024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01" w:type="dxa"/>
                                  <w:vMerge/>
                                  <w:tcBorders>
                                    <w:top w:val="nil"/>
                                  </w:tcBorders>
                                  <w:shd w:val="clear" w:color="auto" w:fill="FF5050"/>
                                </w:tcPr>
                                <w:p w14:paraId="3E30EDA4" w14:textId="77777777" w:rsidR="00BE3024" w:rsidRDefault="00BE3024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5D307D" w14:textId="77777777" w:rsidR="00BE3024" w:rsidRDefault="00BE3024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7E7457" id="docshape7" o:spid="_x0000_s1028" type="#_x0000_t202" style="position:absolute;left:0;text-align:left;margin-left:67.4pt;margin-top:1.45pt;width:315.8pt;height:94.7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01"/>
                        <w:gridCol w:w="901"/>
                        <w:gridCol w:w="901"/>
                        <w:gridCol w:w="901"/>
                        <w:gridCol w:w="901"/>
                        <w:gridCol w:w="901"/>
                        <w:gridCol w:w="901"/>
                      </w:tblGrid>
                      <w:tr w:rsidR="00BE3024" w14:paraId="37D4321A" w14:textId="77777777">
                        <w:trPr>
                          <w:trHeight w:val="1281"/>
                        </w:trPr>
                        <w:tc>
                          <w:tcPr>
                            <w:tcW w:w="901" w:type="dxa"/>
                            <w:vMerge w:val="restart"/>
                            <w:tcBorders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5FE861A3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vMerge w:val="restart"/>
                            <w:tcBorders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70F69B0E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3FA7570E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11C38E61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1639CDFF" w14:textId="77777777" w:rsidR="00BE3024" w:rsidRDefault="00114127">
                            <w:pPr>
                              <w:pStyle w:val="TableParagraph"/>
                              <w:spacing w:before="158"/>
                              <w:ind w:right="17"/>
                              <w:jc w:val="right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901" w:type="dxa"/>
                            <w:vMerge w:val="restart"/>
                            <w:tcBorders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42A0704D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20010A73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62FA9466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421BF6DB" w14:textId="77777777" w:rsidR="00BE3024" w:rsidRDefault="00114127">
                            <w:pPr>
                              <w:pStyle w:val="TableParagraph"/>
                              <w:spacing w:before="158"/>
                              <w:ind w:left="-32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9"/>
                              </w:rPr>
                              <w:t>vailability</w:t>
                            </w:r>
                          </w:p>
                        </w:tc>
                        <w:tc>
                          <w:tcPr>
                            <w:tcW w:w="901" w:type="dxa"/>
                            <w:vMerge w:val="restart"/>
                            <w:tcBorders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45D9F551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55A50263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36596143" w14:textId="77777777" w:rsidR="00BE3024" w:rsidRDefault="00BE3024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  <w:p w14:paraId="1DF52441" w14:textId="77777777" w:rsidR="00BE3024" w:rsidRDefault="00114127">
                            <w:pPr>
                              <w:pStyle w:val="TableParagraph"/>
                              <w:spacing w:before="158"/>
                              <w:ind w:left="-8"/>
                              <w:rPr>
                                <w:b/>
                                <w:sz w:val="19"/>
                              </w:rPr>
                            </w:pPr>
                            <w:r>
                              <w:rPr>
                                <w:b/>
                                <w:sz w:val="19"/>
                              </w:rPr>
                              <w:t xml:space="preserve">– </w:t>
                            </w:r>
                            <w:r>
                              <w:rPr>
                                <w:b/>
                                <w:spacing w:val="-5"/>
                                <w:sz w:val="19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901" w:type="dxa"/>
                            <w:vMerge w:val="restart"/>
                            <w:tcBorders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607C8E14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tcBorders>
                              <w:left w:val="dashed" w:sz="4" w:space="0" w:color="0000FF"/>
                            </w:tcBorders>
                            <w:shd w:val="clear" w:color="auto" w:fill="99CCFF"/>
                          </w:tcPr>
                          <w:p w14:paraId="25638583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vMerge w:val="restart"/>
                            <w:shd w:val="clear" w:color="auto" w:fill="FF5050"/>
                          </w:tcPr>
                          <w:p w14:paraId="7605A9CF" w14:textId="77777777" w:rsidR="00BE3024" w:rsidRDefault="00BE302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14:paraId="52506561" w14:textId="77777777" w:rsidR="00BE3024" w:rsidRDefault="00BE302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14:paraId="714E2BC1" w14:textId="77777777" w:rsidR="00BE3024" w:rsidRDefault="00BE302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14:paraId="5EF16C12" w14:textId="77777777" w:rsidR="00BE3024" w:rsidRDefault="00BE302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14:paraId="6ECBCA2D" w14:textId="77777777" w:rsidR="00BE3024" w:rsidRDefault="00BE3024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14:paraId="1B17FFCF" w14:textId="77777777" w:rsidR="00BE3024" w:rsidRDefault="00BE3024">
                            <w:pPr>
                              <w:pStyle w:val="TableParagraph"/>
                              <w:spacing w:before="5"/>
                              <w:rPr>
                                <w:sz w:val="13"/>
                              </w:rPr>
                            </w:pPr>
                          </w:p>
                          <w:p w14:paraId="02BD6B90" w14:textId="77777777" w:rsidR="00BE3024" w:rsidRDefault="00114127">
                            <w:pPr>
                              <w:pStyle w:val="TableParagraph"/>
                              <w:ind w:left="194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12"/>
                              </w:rPr>
                              <w:t>Reserved</w:t>
                            </w:r>
                          </w:p>
                        </w:tc>
                      </w:tr>
                      <w:tr w:rsidR="00BE3024" w14:paraId="7619945A" w14:textId="77777777">
                        <w:trPr>
                          <w:trHeight w:val="584"/>
                        </w:trPr>
                        <w:tc>
                          <w:tcPr>
                            <w:tcW w:w="901" w:type="dxa"/>
                            <w:vMerge/>
                            <w:tcBorders>
                              <w:top w:val="nil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6292F187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vMerge/>
                            <w:tcBorders>
                              <w:top w:val="nil"/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3A48AFF8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vMerge/>
                            <w:tcBorders>
                              <w:top w:val="nil"/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11939477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vMerge/>
                            <w:tcBorders>
                              <w:top w:val="nil"/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65B344C3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vMerge/>
                            <w:tcBorders>
                              <w:top w:val="nil"/>
                              <w:left w:val="dashed" w:sz="4" w:space="0" w:color="0000FF"/>
                              <w:right w:val="dashed" w:sz="4" w:space="0" w:color="0000FF"/>
                            </w:tcBorders>
                            <w:shd w:val="clear" w:color="auto" w:fill="99CCFF"/>
                          </w:tcPr>
                          <w:p w14:paraId="2961DB23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shd w:val="clear" w:color="auto" w:fill="FF5050"/>
                          </w:tcPr>
                          <w:p w14:paraId="2A208F94" w14:textId="77777777" w:rsidR="00BE3024" w:rsidRDefault="00BE3024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901" w:type="dxa"/>
                            <w:vMerge/>
                            <w:tcBorders>
                              <w:top w:val="nil"/>
                            </w:tcBorders>
                            <w:shd w:val="clear" w:color="auto" w:fill="FF5050"/>
                          </w:tcPr>
                          <w:p w14:paraId="3E30EDA4" w14:textId="77777777" w:rsidR="00BE3024" w:rsidRDefault="00BE302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4E5D307D" w14:textId="77777777" w:rsidR="00BE3024" w:rsidRDefault="00BE3024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114127">
        <w:rPr>
          <w:sz w:val="15"/>
        </w:rPr>
        <w:t>0</w:t>
      </w:r>
    </w:p>
    <w:p w14:paraId="53BFF80B" w14:textId="77777777" w:rsidR="00BE3024" w:rsidRDefault="00114127">
      <w:pPr>
        <w:spacing w:before="122"/>
        <w:ind w:left="260"/>
        <w:rPr>
          <w:b/>
          <w:sz w:val="12"/>
        </w:rPr>
      </w:pPr>
      <w:r>
        <w:br w:type="column"/>
      </w:r>
      <w:r>
        <w:rPr>
          <w:b/>
          <w:spacing w:val="-5"/>
          <w:w w:val="105"/>
          <w:sz w:val="12"/>
        </w:rPr>
        <w:t>Tue</w:t>
      </w:r>
    </w:p>
    <w:p w14:paraId="069B9451" w14:textId="77777777" w:rsidR="00BE3024" w:rsidRDefault="00114127">
      <w:pPr>
        <w:spacing w:before="122"/>
        <w:ind w:left="260"/>
        <w:rPr>
          <w:b/>
          <w:sz w:val="12"/>
        </w:rPr>
      </w:pPr>
      <w:r>
        <w:br w:type="column"/>
      </w:r>
      <w:r>
        <w:rPr>
          <w:b/>
          <w:spacing w:val="-5"/>
          <w:w w:val="105"/>
          <w:sz w:val="12"/>
        </w:rPr>
        <w:t>Wed</w:t>
      </w:r>
    </w:p>
    <w:p w14:paraId="1995A47F" w14:textId="77777777" w:rsidR="00BE3024" w:rsidRDefault="00114127">
      <w:pPr>
        <w:spacing w:before="122"/>
        <w:ind w:left="260"/>
        <w:rPr>
          <w:b/>
          <w:sz w:val="12"/>
        </w:rPr>
      </w:pPr>
      <w:r>
        <w:br w:type="column"/>
      </w:r>
      <w:r>
        <w:rPr>
          <w:b/>
          <w:spacing w:val="-2"/>
          <w:w w:val="105"/>
          <w:sz w:val="12"/>
        </w:rPr>
        <w:t>Thurs</w:t>
      </w:r>
    </w:p>
    <w:p w14:paraId="1CD4510A" w14:textId="77777777" w:rsidR="00BE3024" w:rsidRDefault="00114127">
      <w:pPr>
        <w:tabs>
          <w:tab w:val="left" w:pos="1144"/>
          <w:tab w:val="left" w:pos="2075"/>
        </w:tabs>
        <w:spacing w:before="102"/>
        <w:ind w:left="260"/>
        <w:rPr>
          <w:b/>
          <w:sz w:val="12"/>
        </w:rPr>
      </w:pPr>
      <w:r>
        <w:br w:type="column"/>
      </w:r>
      <w:r>
        <w:rPr>
          <w:b/>
          <w:spacing w:val="-5"/>
          <w:w w:val="105"/>
          <w:sz w:val="12"/>
        </w:rPr>
        <w:t>Fri</w:t>
      </w:r>
      <w:r>
        <w:rPr>
          <w:b/>
          <w:sz w:val="12"/>
        </w:rPr>
        <w:tab/>
      </w:r>
      <w:r>
        <w:rPr>
          <w:b/>
          <w:spacing w:val="-5"/>
          <w:w w:val="105"/>
          <w:sz w:val="12"/>
        </w:rPr>
        <w:t>Sat</w:t>
      </w:r>
      <w:r>
        <w:rPr>
          <w:b/>
          <w:sz w:val="12"/>
        </w:rPr>
        <w:tab/>
      </w:r>
      <w:r>
        <w:rPr>
          <w:b/>
          <w:spacing w:val="-5"/>
          <w:w w:val="105"/>
          <w:position w:val="2"/>
          <w:sz w:val="12"/>
        </w:rPr>
        <w:t>Sun</w:t>
      </w:r>
    </w:p>
    <w:p w14:paraId="1835A941" w14:textId="77777777" w:rsidR="00BE3024" w:rsidRDefault="00BE3024">
      <w:pPr>
        <w:rPr>
          <w:sz w:val="12"/>
        </w:rPr>
        <w:sectPr w:rsidR="00BE3024">
          <w:type w:val="continuous"/>
          <w:pgSz w:w="12240" w:h="15840"/>
          <w:pgMar w:top="1440" w:right="460" w:bottom="1480" w:left="600" w:header="818" w:footer="1287" w:gutter="0"/>
          <w:cols w:num="5" w:space="720" w:equalWidth="0">
            <w:col w:w="1375" w:space="358"/>
            <w:col w:w="533" w:space="347"/>
            <w:col w:w="570" w:space="290"/>
            <w:col w:w="658" w:space="290"/>
            <w:col w:w="6759"/>
          </w:cols>
        </w:sectPr>
      </w:pPr>
    </w:p>
    <w:p w14:paraId="5DAAD411" w14:textId="77777777" w:rsidR="00BE3024" w:rsidRDefault="00BE3024">
      <w:pPr>
        <w:pStyle w:val="BodyText"/>
        <w:spacing w:before="10"/>
        <w:rPr>
          <w:b/>
          <w:sz w:val="15"/>
        </w:rPr>
      </w:pPr>
    </w:p>
    <w:p w14:paraId="7D966584" w14:textId="31CE1F0F" w:rsidR="00BE3024" w:rsidRDefault="00FB7510">
      <w:pPr>
        <w:spacing w:before="96"/>
        <w:ind w:left="136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704218D3" wp14:editId="34A179E5">
                <wp:simplePos x="0" y="0"/>
                <wp:positionH relativeFrom="page">
                  <wp:posOffset>4950460</wp:posOffset>
                </wp:positionH>
                <wp:positionV relativeFrom="paragraph">
                  <wp:posOffset>86360</wp:posOffset>
                </wp:positionV>
                <wp:extent cx="144145" cy="416560"/>
                <wp:effectExtent l="0" t="0" r="0" b="0"/>
                <wp:wrapNone/>
                <wp:docPr id="7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53B967" w14:textId="77777777" w:rsidR="00BE3024" w:rsidRDefault="00114127">
                            <w:pPr>
                              <w:spacing w:before="21"/>
                              <w:ind w:left="20"/>
                              <w:rPr>
                                <w:sz w:val="16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  <w:sz w:val="16"/>
                              </w:rPr>
                              <w:t>Release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218D3" id="docshape8" o:spid="_x0000_s1029" type="#_x0000_t202" style="position:absolute;left:0;text-align:left;margin-left:389.8pt;margin-top:6.8pt;width:11.35pt;height:32.8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" filled="f" stroked="f">
                <v:textbox style="layout-flow:vertical" inset="0,0,0,0">
                  <w:txbxContent>
                    <w:p w14:paraId="4953B967" w14:textId="77777777" w:rsidR="00BE3024" w:rsidRDefault="00114127">
                      <w:pPr>
                        <w:spacing w:before="21"/>
                        <w:ind w:left="20"/>
                        <w:rPr>
                          <w:sz w:val="16"/>
                        </w:rPr>
                      </w:pPr>
                      <w:r>
                        <w:rPr>
                          <w:spacing w:val="-2"/>
                          <w:w w:val="105"/>
                          <w:sz w:val="16"/>
                        </w:rPr>
                        <w:t>Release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4127">
        <w:rPr>
          <w:spacing w:val="-4"/>
          <w:sz w:val="15"/>
        </w:rPr>
        <w:t>0600</w:t>
      </w:r>
    </w:p>
    <w:p w14:paraId="0DC174E3" w14:textId="77777777" w:rsidR="00BE3024" w:rsidRDefault="00BE3024">
      <w:pPr>
        <w:pStyle w:val="BodyText"/>
        <w:rPr>
          <w:sz w:val="16"/>
        </w:rPr>
      </w:pPr>
    </w:p>
    <w:p w14:paraId="51ADECB9" w14:textId="77777777" w:rsidR="00BE3024" w:rsidRDefault="00114127">
      <w:pPr>
        <w:spacing w:before="94"/>
        <w:ind w:left="136"/>
        <w:rPr>
          <w:sz w:val="15"/>
        </w:rPr>
      </w:pPr>
      <w:r>
        <w:rPr>
          <w:spacing w:val="-4"/>
          <w:sz w:val="15"/>
        </w:rPr>
        <w:t>1200</w:t>
      </w:r>
    </w:p>
    <w:p w14:paraId="185F6142" w14:textId="77777777" w:rsidR="00BE3024" w:rsidRDefault="00BE3024">
      <w:pPr>
        <w:pStyle w:val="BodyText"/>
        <w:rPr>
          <w:sz w:val="16"/>
        </w:rPr>
      </w:pPr>
    </w:p>
    <w:p w14:paraId="1E22D19B" w14:textId="2D490A76" w:rsidR="00BE3024" w:rsidRDefault="00FB7510">
      <w:pPr>
        <w:spacing w:before="94"/>
        <w:ind w:left="136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240704" behindDoc="1" locked="0" layoutInCell="1" allowOverlap="1" wp14:anchorId="32BF5415" wp14:editId="1D5A53AE">
                <wp:simplePos x="0" y="0"/>
                <wp:positionH relativeFrom="page">
                  <wp:posOffset>3836670</wp:posOffset>
                </wp:positionH>
                <wp:positionV relativeFrom="paragraph">
                  <wp:posOffset>78105</wp:posOffset>
                </wp:positionV>
                <wp:extent cx="334010" cy="85090"/>
                <wp:effectExtent l="0" t="0" r="0" b="0"/>
                <wp:wrapNone/>
                <wp:docPr id="6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010" cy="85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A96AA" w14:textId="77777777" w:rsidR="00BE3024" w:rsidRDefault="00114127">
                            <w:pPr>
                              <w:spacing w:line="133" w:lineRule="exact"/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12"/>
                              </w:rPr>
                              <w:t>Reserved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F5415" id="docshape9" o:spid="_x0000_s1030" type="#_x0000_t202" style="position:absolute;left:0;text-align:left;margin-left:302.1pt;margin-top:6.15pt;width:26.3pt;height:6.7pt;z-index:-1607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" filled="f" stroked="f">
                <v:textbox inset="0,0,0,0">
                  <w:txbxContent>
                    <w:p w14:paraId="13BA96AA" w14:textId="77777777" w:rsidR="00BE3024" w:rsidRDefault="00114127">
                      <w:pPr>
                        <w:spacing w:line="133" w:lineRule="exact"/>
                        <w:rPr>
                          <w:b/>
                          <w:sz w:val="12"/>
                        </w:rPr>
                      </w:pPr>
                      <w:r>
                        <w:rPr>
                          <w:b/>
                          <w:spacing w:val="-5"/>
                          <w:sz w:val="12"/>
                        </w:rPr>
                        <w:t>Reserved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14127">
        <w:rPr>
          <w:spacing w:val="-4"/>
          <w:sz w:val="15"/>
        </w:rPr>
        <w:t>1800</w:t>
      </w:r>
    </w:p>
    <w:p w14:paraId="38CFFCBA" w14:textId="77777777" w:rsidR="00BE3024" w:rsidRDefault="00BE3024">
      <w:pPr>
        <w:pStyle w:val="BodyText"/>
        <w:spacing w:before="5"/>
        <w:rPr>
          <w:sz w:val="18"/>
        </w:rPr>
      </w:pPr>
    </w:p>
    <w:p w14:paraId="1E1F481C" w14:textId="77777777" w:rsidR="00BE3024" w:rsidRDefault="00114127">
      <w:pPr>
        <w:spacing w:before="1"/>
        <w:ind w:left="136"/>
        <w:rPr>
          <w:sz w:val="15"/>
        </w:rPr>
      </w:pPr>
      <w:r>
        <w:rPr>
          <w:spacing w:val="-4"/>
          <w:sz w:val="15"/>
        </w:rPr>
        <w:t>2400</w:t>
      </w:r>
    </w:p>
    <w:p w14:paraId="311E1A29" w14:textId="77777777" w:rsidR="00BE3024" w:rsidRDefault="00BE3024">
      <w:pPr>
        <w:pStyle w:val="BodyText"/>
        <w:rPr>
          <w:sz w:val="16"/>
        </w:rPr>
      </w:pPr>
    </w:p>
    <w:p w14:paraId="6ADE7560" w14:textId="77777777" w:rsidR="00BE3024" w:rsidRDefault="00BE3024">
      <w:pPr>
        <w:pStyle w:val="BodyText"/>
        <w:rPr>
          <w:sz w:val="16"/>
        </w:rPr>
      </w:pPr>
    </w:p>
    <w:p w14:paraId="5328F9EE" w14:textId="77777777" w:rsidR="00966894" w:rsidRDefault="00966894">
      <w:pPr>
        <w:pStyle w:val="BodyText"/>
        <w:rPr>
          <w:sz w:val="16"/>
        </w:rPr>
      </w:pPr>
    </w:p>
    <w:p w14:paraId="2283331E" w14:textId="3BD5EF78" w:rsidR="002E00A6" w:rsidRDefault="002E00A6" w:rsidP="002E00A6">
      <w:pPr>
        <w:rPr>
          <w:rFonts w:ascii="Calibri" w:hAnsi="Calibri" w:cs="Calibri"/>
          <w:b/>
          <w:bCs/>
          <w:sz w:val="40"/>
          <w:szCs w:val="40"/>
        </w:rPr>
      </w:pPr>
      <w:del w:id="18" w:author="ERCOT" w:date="2024-12-09T12:04:00Z">
        <w:r w:rsidRPr="009F4E77" w:rsidDel="000C279F">
          <w:rPr>
            <w:rFonts w:ascii="Calibri" w:hAnsi="Calibri" w:cs="Calibri"/>
            <w:b/>
            <w:bCs/>
            <w:sz w:val="40"/>
            <w:szCs w:val="40"/>
          </w:rPr>
          <w:delText>202</w:delText>
        </w:r>
        <w:r w:rsidDel="000C279F">
          <w:rPr>
            <w:rFonts w:ascii="Calibri" w:hAnsi="Calibri" w:cs="Calibri"/>
            <w:b/>
            <w:bCs/>
            <w:sz w:val="40"/>
            <w:szCs w:val="40"/>
          </w:rPr>
          <w:delText>4</w:delText>
        </w:r>
        <w:r w:rsidRPr="009F4E77" w:rsidDel="000C279F">
          <w:rPr>
            <w:rFonts w:ascii="Calibri" w:hAnsi="Calibri" w:cs="Calibri"/>
            <w:b/>
            <w:bCs/>
            <w:sz w:val="40"/>
            <w:szCs w:val="40"/>
          </w:rPr>
          <w:delText xml:space="preserve"> APPLICATION RELEASE SCHEDULE</w:delText>
        </w:r>
      </w:del>
    </w:p>
    <w:p w14:paraId="4C8CED8C" w14:textId="77777777" w:rsidR="00FA012C" w:rsidRPr="00FA012C" w:rsidRDefault="00FA012C" w:rsidP="00FA012C">
      <w:pPr>
        <w:widowControl/>
        <w:autoSpaceDE/>
        <w:autoSpaceDN/>
        <w:rPr>
          <w:rFonts w:eastAsia="Times New Roman" w:cs="Times New Roman"/>
          <w:b/>
          <w:i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6925" w:type="dxa"/>
        <w:tblLook w:val="04A0" w:firstRow="1" w:lastRow="0" w:firstColumn="1" w:lastColumn="0" w:noHBand="0" w:noVBand="1"/>
      </w:tblPr>
      <w:tblGrid>
        <w:gridCol w:w="1345"/>
        <w:gridCol w:w="1890"/>
        <w:gridCol w:w="1710"/>
        <w:gridCol w:w="1980"/>
      </w:tblGrid>
      <w:tr w:rsidR="00FA012C" w:rsidRPr="00FA012C" w:rsidDel="000C279F" w14:paraId="2D723EF7" w14:textId="06372283" w:rsidTr="005F4AD8">
        <w:trPr>
          <w:trHeight w:val="570"/>
          <w:del w:id="19" w:author="ERCOT" w:date="2024-12-09T12:04:00Z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B4877"/>
            <w:vAlign w:val="bottom"/>
            <w:hideMark/>
          </w:tcPr>
          <w:p w14:paraId="5581F3D7" w14:textId="3DE149D8" w:rsidR="00FA012C" w:rsidRPr="00FA012C" w:rsidDel="000C279F" w:rsidRDefault="00FA012C" w:rsidP="00FA012C">
            <w:pPr>
              <w:widowControl/>
              <w:autoSpaceDE/>
              <w:autoSpaceDN/>
              <w:jc w:val="center"/>
              <w:rPr>
                <w:del w:id="20" w:author="ERCOT" w:date="2024-12-09T12:04:00Z"/>
                <w:rFonts w:ascii="Calibri" w:eastAsia="Times New Roman" w:hAnsi="Calibri" w:cs="Calibri"/>
                <w:b/>
                <w:bCs/>
              </w:rPr>
            </w:pPr>
            <w:del w:id="21" w:author="ERCOT" w:date="2024-12-09T12:04:00Z">
              <w:r w:rsidRPr="00FA012C" w:rsidDel="000C279F">
                <w:rPr>
                  <w:rFonts w:ascii="Calibri" w:eastAsia="Times New Roman" w:hAnsi="Calibri" w:cs="Calibri"/>
                  <w:b/>
                  <w:bCs/>
                </w:rPr>
                <w:delText>Release ID</w:delText>
              </w:r>
            </w:del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B4877"/>
            <w:vAlign w:val="bottom"/>
            <w:hideMark/>
          </w:tcPr>
          <w:p w14:paraId="75747317" w14:textId="0F83A983" w:rsidR="00FA012C" w:rsidRPr="00FA012C" w:rsidDel="000C279F" w:rsidRDefault="00FA012C" w:rsidP="00FA012C">
            <w:pPr>
              <w:widowControl/>
              <w:autoSpaceDE/>
              <w:autoSpaceDN/>
              <w:jc w:val="center"/>
              <w:rPr>
                <w:del w:id="22" w:author="ERCOT" w:date="2024-12-09T12:04:00Z"/>
                <w:rFonts w:ascii="Calibri" w:eastAsia="Times New Roman" w:hAnsi="Calibri" w:cs="Calibri"/>
                <w:b/>
                <w:bCs/>
              </w:rPr>
            </w:pPr>
            <w:del w:id="23" w:author="ERCOT" w:date="2024-12-09T12:04:00Z">
              <w:r w:rsidRPr="00FA012C" w:rsidDel="000C279F">
                <w:rPr>
                  <w:rFonts w:ascii="Calibri" w:eastAsia="Times New Roman" w:hAnsi="Calibri" w:cs="Calibri"/>
                  <w:b/>
                  <w:bCs/>
                </w:rPr>
                <w:delText>Release Type</w:delText>
              </w:r>
            </w:del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B4877"/>
            <w:vAlign w:val="bottom"/>
            <w:hideMark/>
          </w:tcPr>
          <w:p w14:paraId="0F704074" w14:textId="3D543B8B" w:rsidR="00FA012C" w:rsidRPr="00FA012C" w:rsidDel="000C279F" w:rsidRDefault="00FA012C" w:rsidP="00FA012C">
            <w:pPr>
              <w:widowControl/>
              <w:autoSpaceDE/>
              <w:autoSpaceDN/>
              <w:jc w:val="center"/>
              <w:rPr>
                <w:del w:id="24" w:author="ERCOT" w:date="2024-12-09T12:04:00Z"/>
                <w:rFonts w:ascii="Calibri" w:eastAsia="Times New Roman" w:hAnsi="Calibri" w:cs="Calibri"/>
                <w:b/>
                <w:bCs/>
              </w:rPr>
            </w:pPr>
            <w:del w:id="25" w:author="ERCOT" w:date="2024-12-09T12:04:00Z">
              <w:r w:rsidRPr="00FA012C" w:rsidDel="000C279F">
                <w:rPr>
                  <w:rFonts w:ascii="Calibri" w:eastAsia="Times New Roman" w:hAnsi="Calibri" w:cs="Calibri"/>
                  <w:b/>
                  <w:bCs/>
                </w:rPr>
                <w:delText>Prod Release</w:delText>
              </w:r>
            </w:del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2B4877"/>
            <w:vAlign w:val="bottom"/>
            <w:hideMark/>
          </w:tcPr>
          <w:p w14:paraId="606568CC" w14:textId="529055C4" w:rsidR="00FA012C" w:rsidRPr="00FA012C" w:rsidDel="000C279F" w:rsidRDefault="00FA012C" w:rsidP="00FA012C">
            <w:pPr>
              <w:widowControl/>
              <w:autoSpaceDE/>
              <w:autoSpaceDN/>
              <w:jc w:val="center"/>
              <w:rPr>
                <w:del w:id="26" w:author="ERCOT" w:date="2024-12-09T12:04:00Z"/>
                <w:rFonts w:ascii="Calibri" w:eastAsia="Times New Roman" w:hAnsi="Calibri" w:cs="Calibri"/>
                <w:b/>
                <w:bCs/>
              </w:rPr>
            </w:pPr>
            <w:del w:id="27" w:author="ERCOT" w:date="2024-12-09T12:04:00Z">
              <w:r w:rsidRPr="00FA012C" w:rsidDel="000C279F">
                <w:rPr>
                  <w:rFonts w:ascii="Calibri" w:eastAsia="Times New Roman" w:hAnsi="Calibri" w:cs="Calibri"/>
                  <w:b/>
                  <w:bCs/>
                </w:rPr>
                <w:delText>Retail Release</w:delText>
              </w:r>
            </w:del>
          </w:p>
        </w:tc>
      </w:tr>
      <w:tr w:rsidR="00FA012C" w:rsidRPr="00FA012C" w:rsidDel="000C279F" w14:paraId="631EEC37" w14:textId="5C3AD5C4" w:rsidTr="005F4AD8">
        <w:trPr>
          <w:trHeight w:val="402"/>
          <w:del w:id="28" w:author="ERCOT" w:date="2024-12-09T12:04:00Z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E64FF1" w14:textId="379BDC28" w:rsidR="00FA012C" w:rsidRPr="00FA012C" w:rsidDel="000C279F" w:rsidRDefault="00FA012C" w:rsidP="00FA012C">
            <w:pPr>
              <w:widowControl/>
              <w:autoSpaceDE/>
              <w:autoSpaceDN/>
              <w:jc w:val="center"/>
              <w:rPr>
                <w:del w:id="29" w:author="ERCOT" w:date="2024-12-09T12:04:00Z"/>
                <w:rFonts w:ascii="Calibri" w:eastAsia="Times New Roman" w:hAnsi="Calibri" w:cs="Calibri"/>
              </w:rPr>
            </w:pPr>
            <w:del w:id="30" w:author="ERCOT" w:date="2024-12-09T12:04:00Z">
              <w:r w:rsidRPr="00FA012C" w:rsidDel="000C279F">
                <w:rPr>
                  <w:rFonts w:ascii="Calibri" w:eastAsia="Times New Roman" w:hAnsi="Calibri" w:cs="Calibri"/>
                </w:rPr>
                <w:delText>R1</w:delText>
              </w:r>
            </w:del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958B99" w14:textId="1AAA0F61" w:rsidR="00FA012C" w:rsidRPr="00FA012C" w:rsidDel="000C279F" w:rsidRDefault="00FA012C" w:rsidP="00FA012C">
            <w:pPr>
              <w:widowControl/>
              <w:autoSpaceDE/>
              <w:autoSpaceDN/>
              <w:jc w:val="center"/>
              <w:rPr>
                <w:del w:id="31" w:author="ERCOT" w:date="2024-12-09T12:04:00Z"/>
                <w:rFonts w:ascii="Calibri" w:eastAsia="Times New Roman" w:hAnsi="Calibri" w:cs="Calibri"/>
              </w:rPr>
            </w:pPr>
            <w:del w:id="32" w:author="ERCOT" w:date="2024-12-09T12:04:00Z">
              <w:r w:rsidRPr="00FA012C" w:rsidDel="000C279F">
                <w:rPr>
                  <w:rFonts w:ascii="Calibri" w:eastAsia="Times New Roman" w:hAnsi="Calibri" w:cs="Calibri"/>
                </w:rPr>
                <w:delText>Application</w:delText>
              </w:r>
            </w:del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192528" w14:textId="2C3D54C6" w:rsidR="00FA012C" w:rsidRPr="00FA012C" w:rsidDel="000C279F" w:rsidRDefault="003738CD" w:rsidP="00FA012C">
            <w:pPr>
              <w:widowControl/>
              <w:autoSpaceDE/>
              <w:autoSpaceDN/>
              <w:jc w:val="center"/>
              <w:rPr>
                <w:del w:id="33" w:author="ERCOT" w:date="2024-12-09T12:04:00Z"/>
                <w:rFonts w:ascii="Calibri" w:eastAsia="Times New Roman" w:hAnsi="Calibri" w:cs="Calibri"/>
              </w:rPr>
            </w:pPr>
            <w:del w:id="34" w:author="ERCOT" w:date="2024-12-09T12:04:00Z">
              <w:r w:rsidDel="000C279F">
                <w:rPr>
                  <w:rFonts w:ascii="Calibri" w:eastAsia="Times New Roman" w:hAnsi="Calibri" w:cs="Calibri"/>
                </w:rPr>
                <w:delText>01/25</w:delText>
              </w:r>
            </w:del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B32854" w14:textId="787FDC7E" w:rsidR="00FA012C" w:rsidRPr="00FA012C" w:rsidDel="000C279F" w:rsidRDefault="003738CD" w:rsidP="00FA012C">
            <w:pPr>
              <w:widowControl/>
              <w:autoSpaceDE/>
              <w:autoSpaceDN/>
              <w:jc w:val="center"/>
              <w:rPr>
                <w:del w:id="35" w:author="ERCOT" w:date="2024-12-09T12:04:00Z"/>
                <w:rFonts w:ascii="Calibri" w:eastAsia="Times New Roman" w:hAnsi="Calibri" w:cs="Calibri"/>
              </w:rPr>
            </w:pPr>
            <w:del w:id="36" w:author="ERCOT" w:date="2024-12-09T12:04:00Z">
              <w:r w:rsidDel="000C279F">
                <w:rPr>
                  <w:rFonts w:ascii="Calibri" w:eastAsia="Times New Roman" w:hAnsi="Calibri" w:cs="Calibri"/>
                </w:rPr>
                <w:delText>1/28</w:delText>
              </w:r>
            </w:del>
          </w:p>
        </w:tc>
      </w:tr>
      <w:tr w:rsidR="00FA012C" w:rsidRPr="00FA012C" w:rsidDel="000C279F" w14:paraId="778E5E67" w14:textId="4D595EEE" w:rsidTr="005F4AD8">
        <w:trPr>
          <w:trHeight w:val="402"/>
          <w:del w:id="37" w:author="ERCOT" w:date="2024-12-09T12:04:00Z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458E1AF" w14:textId="0635BCAB" w:rsidR="00FA012C" w:rsidRPr="00FA012C" w:rsidDel="000C279F" w:rsidRDefault="00FA012C" w:rsidP="00FA012C">
            <w:pPr>
              <w:widowControl/>
              <w:autoSpaceDE/>
              <w:autoSpaceDN/>
              <w:jc w:val="center"/>
              <w:rPr>
                <w:del w:id="38" w:author="ERCOT" w:date="2024-12-09T12:04:00Z"/>
                <w:rFonts w:ascii="Calibri" w:eastAsia="Times New Roman" w:hAnsi="Calibri" w:cs="Calibri"/>
              </w:rPr>
            </w:pPr>
            <w:del w:id="39" w:author="ERCOT" w:date="2024-12-09T12:04:00Z">
              <w:r w:rsidRPr="00FA012C" w:rsidDel="000C279F">
                <w:rPr>
                  <w:rFonts w:ascii="Calibri" w:eastAsia="Times New Roman" w:hAnsi="Calibri" w:cs="Calibri"/>
                </w:rPr>
                <w:delText>R2</w:delText>
              </w:r>
            </w:del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D6B909" w14:textId="7619DC60" w:rsidR="00FA012C" w:rsidRPr="00FA012C" w:rsidDel="000C279F" w:rsidRDefault="00FA012C" w:rsidP="00FA012C">
            <w:pPr>
              <w:widowControl/>
              <w:autoSpaceDE/>
              <w:autoSpaceDN/>
              <w:jc w:val="center"/>
              <w:rPr>
                <w:del w:id="40" w:author="ERCOT" w:date="2024-12-09T12:04:00Z"/>
                <w:rFonts w:ascii="Calibri" w:eastAsia="Times New Roman" w:hAnsi="Calibri" w:cs="Calibri"/>
              </w:rPr>
            </w:pPr>
            <w:del w:id="41" w:author="ERCOT" w:date="2024-12-09T12:04:00Z">
              <w:r w:rsidRPr="00FA012C" w:rsidDel="000C279F">
                <w:rPr>
                  <w:rFonts w:ascii="Calibri" w:eastAsia="Times New Roman" w:hAnsi="Calibri" w:cs="Calibri"/>
                </w:rPr>
                <w:delText>Application</w:delText>
              </w:r>
            </w:del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8856C87" w14:textId="78A298B4" w:rsidR="00FA012C" w:rsidRPr="00FA012C" w:rsidDel="000C279F" w:rsidRDefault="003738CD" w:rsidP="00FA012C">
            <w:pPr>
              <w:widowControl/>
              <w:autoSpaceDE/>
              <w:autoSpaceDN/>
              <w:jc w:val="center"/>
              <w:rPr>
                <w:del w:id="42" w:author="ERCOT" w:date="2024-12-09T12:04:00Z"/>
                <w:rFonts w:ascii="Calibri" w:eastAsia="Times New Roman" w:hAnsi="Calibri" w:cs="Calibri"/>
              </w:rPr>
            </w:pPr>
            <w:del w:id="43" w:author="ERCOT" w:date="2024-12-09T12:04:00Z">
              <w:r w:rsidDel="000C279F">
                <w:rPr>
                  <w:rFonts w:ascii="Calibri" w:eastAsia="Times New Roman" w:hAnsi="Calibri" w:cs="Calibri"/>
                </w:rPr>
                <w:delText>2/22</w:delText>
              </w:r>
            </w:del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A16437" w14:textId="0DCEB098" w:rsidR="00FA012C" w:rsidRPr="00FA012C" w:rsidDel="000C279F" w:rsidRDefault="006A2F3C" w:rsidP="00FA012C">
            <w:pPr>
              <w:widowControl/>
              <w:autoSpaceDE/>
              <w:autoSpaceDN/>
              <w:jc w:val="center"/>
              <w:rPr>
                <w:del w:id="44" w:author="ERCOT" w:date="2024-12-09T12:04:00Z"/>
                <w:rFonts w:ascii="Calibri" w:eastAsia="Times New Roman" w:hAnsi="Calibri" w:cs="Calibri"/>
              </w:rPr>
            </w:pPr>
            <w:del w:id="45" w:author="ERCOT" w:date="2024-12-09T12:04:00Z">
              <w:r w:rsidDel="000C279F">
                <w:rPr>
                  <w:rFonts w:ascii="Calibri" w:eastAsia="Times New Roman" w:hAnsi="Calibri" w:cs="Calibri"/>
                </w:rPr>
                <w:delText>2/25</w:delText>
              </w:r>
            </w:del>
          </w:p>
        </w:tc>
      </w:tr>
      <w:tr w:rsidR="00FA012C" w:rsidRPr="00FA012C" w:rsidDel="000C279F" w14:paraId="638EAB79" w14:textId="3349399F" w:rsidTr="005F4AD8">
        <w:trPr>
          <w:trHeight w:val="402"/>
          <w:del w:id="46" w:author="ERCOT" w:date="2024-12-09T12:04:00Z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BC8A01D" w14:textId="086DCBCD" w:rsidR="00FA012C" w:rsidRPr="00FA012C" w:rsidDel="000C279F" w:rsidRDefault="00FA012C" w:rsidP="00FA012C">
            <w:pPr>
              <w:widowControl/>
              <w:autoSpaceDE/>
              <w:autoSpaceDN/>
              <w:jc w:val="center"/>
              <w:rPr>
                <w:del w:id="47" w:author="ERCOT" w:date="2024-12-09T12:04:00Z"/>
                <w:rFonts w:ascii="Calibri" w:eastAsia="Times New Roman" w:hAnsi="Calibri" w:cs="Calibri"/>
              </w:rPr>
            </w:pPr>
            <w:del w:id="48" w:author="ERCOT" w:date="2024-12-09T12:04:00Z">
              <w:r w:rsidRPr="00FA012C" w:rsidDel="000C279F">
                <w:rPr>
                  <w:rFonts w:ascii="Calibri" w:eastAsia="Times New Roman" w:hAnsi="Calibri" w:cs="Calibri"/>
                </w:rPr>
                <w:delText>R3</w:delText>
              </w:r>
            </w:del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7EE3247" w14:textId="0EDDF317" w:rsidR="00FA012C" w:rsidRPr="00FA012C" w:rsidDel="000C279F" w:rsidRDefault="00FA012C" w:rsidP="00A41E36">
            <w:pPr>
              <w:widowControl/>
              <w:autoSpaceDE/>
              <w:autoSpaceDN/>
              <w:jc w:val="center"/>
              <w:rPr>
                <w:del w:id="49" w:author="ERCOT" w:date="2024-12-09T12:04:00Z"/>
                <w:rFonts w:ascii="Calibri" w:eastAsia="Times New Roman" w:hAnsi="Calibri" w:cs="Calibri"/>
              </w:rPr>
            </w:pPr>
            <w:del w:id="50" w:author="ERCOT" w:date="2024-12-09T12:04:00Z">
              <w:r w:rsidRPr="00FA012C" w:rsidDel="000C279F">
                <w:rPr>
                  <w:rFonts w:ascii="Calibri" w:eastAsia="Times New Roman" w:hAnsi="Calibri" w:cs="Calibri"/>
                </w:rPr>
                <w:delText>Application</w:delText>
              </w:r>
            </w:del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0BA5FB" w14:textId="2B04FB1F" w:rsidR="00FA012C" w:rsidRPr="00FA012C" w:rsidDel="000C279F" w:rsidRDefault="003738CD" w:rsidP="00FA012C">
            <w:pPr>
              <w:widowControl/>
              <w:autoSpaceDE/>
              <w:autoSpaceDN/>
              <w:jc w:val="center"/>
              <w:rPr>
                <w:del w:id="51" w:author="ERCOT" w:date="2024-12-09T12:04:00Z"/>
                <w:rFonts w:ascii="Calibri" w:eastAsia="Times New Roman" w:hAnsi="Calibri" w:cs="Calibri"/>
              </w:rPr>
            </w:pPr>
            <w:del w:id="52" w:author="ERCOT" w:date="2024-12-09T12:04:00Z">
              <w:r w:rsidDel="000C279F">
                <w:rPr>
                  <w:rFonts w:ascii="Calibri" w:eastAsia="Times New Roman" w:hAnsi="Calibri" w:cs="Calibri"/>
                </w:rPr>
                <w:delText>3/28</w:delText>
              </w:r>
            </w:del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1EB865F" w14:textId="40D48042" w:rsidR="00FA012C" w:rsidRPr="00FA012C" w:rsidDel="000C279F" w:rsidRDefault="006A2F3C" w:rsidP="00FA012C">
            <w:pPr>
              <w:widowControl/>
              <w:autoSpaceDE/>
              <w:autoSpaceDN/>
              <w:jc w:val="center"/>
              <w:rPr>
                <w:del w:id="53" w:author="ERCOT" w:date="2024-12-09T12:04:00Z"/>
                <w:rFonts w:ascii="Calibri" w:eastAsia="Times New Roman" w:hAnsi="Calibri" w:cs="Calibri"/>
              </w:rPr>
            </w:pPr>
            <w:del w:id="54" w:author="ERCOT" w:date="2024-12-09T12:04:00Z">
              <w:r w:rsidDel="000C279F">
                <w:rPr>
                  <w:rFonts w:ascii="Calibri" w:eastAsia="Times New Roman" w:hAnsi="Calibri" w:cs="Calibri"/>
                </w:rPr>
                <w:delText>3/31</w:delText>
              </w:r>
            </w:del>
          </w:p>
        </w:tc>
      </w:tr>
      <w:tr w:rsidR="00FA012C" w:rsidRPr="00FA012C" w:rsidDel="000C279F" w14:paraId="398D7947" w14:textId="6B3BE11A" w:rsidTr="005F4AD8">
        <w:trPr>
          <w:trHeight w:val="402"/>
          <w:del w:id="55" w:author="ERCOT" w:date="2024-12-09T12:04:00Z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3552D4D" w14:textId="41813918" w:rsidR="00FA012C" w:rsidRPr="00FA012C" w:rsidDel="000C279F" w:rsidRDefault="00FA012C" w:rsidP="00FA012C">
            <w:pPr>
              <w:widowControl/>
              <w:autoSpaceDE/>
              <w:autoSpaceDN/>
              <w:jc w:val="center"/>
              <w:rPr>
                <w:del w:id="56" w:author="ERCOT" w:date="2024-12-09T12:04:00Z"/>
                <w:rFonts w:ascii="Calibri" w:eastAsia="Times New Roman" w:hAnsi="Calibri" w:cs="Calibri"/>
              </w:rPr>
            </w:pPr>
            <w:del w:id="57" w:author="ERCOT" w:date="2024-12-09T12:04:00Z">
              <w:r w:rsidRPr="00FA012C" w:rsidDel="000C279F">
                <w:rPr>
                  <w:rFonts w:ascii="Calibri" w:eastAsia="Times New Roman" w:hAnsi="Calibri" w:cs="Calibri"/>
                </w:rPr>
                <w:delText>R4</w:delText>
              </w:r>
            </w:del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5B7D5D7" w14:textId="3E6FC0AA" w:rsidR="00FA012C" w:rsidRPr="00FA012C" w:rsidDel="000C279F" w:rsidRDefault="00FA012C" w:rsidP="00FA012C">
            <w:pPr>
              <w:widowControl/>
              <w:autoSpaceDE/>
              <w:autoSpaceDN/>
              <w:jc w:val="center"/>
              <w:rPr>
                <w:del w:id="58" w:author="ERCOT" w:date="2024-12-09T12:04:00Z"/>
                <w:rFonts w:ascii="Calibri" w:eastAsia="Times New Roman" w:hAnsi="Calibri" w:cs="Calibri"/>
              </w:rPr>
            </w:pPr>
            <w:del w:id="59" w:author="ERCOT" w:date="2024-12-09T12:04:00Z">
              <w:r w:rsidRPr="00FA012C" w:rsidDel="000C279F">
                <w:rPr>
                  <w:rFonts w:ascii="Calibri" w:eastAsia="Times New Roman" w:hAnsi="Calibri" w:cs="Calibri"/>
                </w:rPr>
                <w:delText>Application</w:delText>
              </w:r>
            </w:del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8935E1E" w14:textId="6D3ED901" w:rsidR="00FA012C" w:rsidRPr="00FA012C" w:rsidDel="000C279F" w:rsidRDefault="003738CD" w:rsidP="00FA012C">
            <w:pPr>
              <w:widowControl/>
              <w:autoSpaceDE/>
              <w:autoSpaceDN/>
              <w:jc w:val="center"/>
              <w:rPr>
                <w:del w:id="60" w:author="ERCOT" w:date="2024-12-09T12:04:00Z"/>
                <w:rFonts w:ascii="Calibri" w:eastAsia="Times New Roman" w:hAnsi="Calibri" w:cs="Calibri"/>
              </w:rPr>
            </w:pPr>
            <w:del w:id="61" w:author="ERCOT" w:date="2024-12-09T12:04:00Z">
              <w:r w:rsidDel="000C279F">
                <w:rPr>
                  <w:rFonts w:ascii="Calibri" w:eastAsia="Times New Roman" w:hAnsi="Calibri" w:cs="Calibri"/>
                </w:rPr>
                <w:delText>4/25</w:delText>
              </w:r>
            </w:del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8E6389" w14:textId="7399B82F" w:rsidR="00FA012C" w:rsidRPr="00FA012C" w:rsidDel="000C279F" w:rsidRDefault="006A2F3C" w:rsidP="00FA012C">
            <w:pPr>
              <w:widowControl/>
              <w:autoSpaceDE/>
              <w:autoSpaceDN/>
              <w:jc w:val="center"/>
              <w:rPr>
                <w:del w:id="62" w:author="ERCOT" w:date="2024-12-09T12:04:00Z"/>
                <w:rFonts w:ascii="Calibri" w:eastAsia="Times New Roman" w:hAnsi="Calibri" w:cs="Calibri"/>
              </w:rPr>
            </w:pPr>
            <w:del w:id="63" w:author="ERCOT" w:date="2024-12-09T12:04:00Z">
              <w:r w:rsidDel="000C279F">
                <w:rPr>
                  <w:rFonts w:ascii="Calibri" w:eastAsia="Times New Roman" w:hAnsi="Calibri" w:cs="Calibri"/>
                </w:rPr>
                <w:delText>4/28</w:delText>
              </w:r>
            </w:del>
          </w:p>
        </w:tc>
      </w:tr>
      <w:tr w:rsidR="00FA012C" w:rsidRPr="00FA012C" w:rsidDel="000C279F" w14:paraId="167B80A3" w14:textId="1E6AFE74" w:rsidTr="005F4AD8">
        <w:trPr>
          <w:trHeight w:val="402"/>
          <w:del w:id="64" w:author="ERCOT" w:date="2024-12-09T12:04:00Z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37271F6" w14:textId="35AA2B9C" w:rsidR="00FA012C" w:rsidRPr="00FA012C" w:rsidDel="000C279F" w:rsidRDefault="00FA012C" w:rsidP="00FA012C">
            <w:pPr>
              <w:widowControl/>
              <w:autoSpaceDE/>
              <w:autoSpaceDN/>
              <w:jc w:val="center"/>
              <w:rPr>
                <w:del w:id="65" w:author="ERCOT" w:date="2024-12-09T12:04:00Z"/>
                <w:rFonts w:ascii="Calibri" w:eastAsia="Times New Roman" w:hAnsi="Calibri" w:cs="Calibri"/>
              </w:rPr>
            </w:pPr>
            <w:del w:id="66" w:author="ERCOT" w:date="2024-12-09T12:04:00Z">
              <w:r w:rsidRPr="00FA012C" w:rsidDel="000C279F">
                <w:rPr>
                  <w:rFonts w:ascii="Calibri" w:eastAsia="Times New Roman" w:hAnsi="Calibri" w:cs="Calibri"/>
                </w:rPr>
                <w:delText>R5</w:delText>
              </w:r>
            </w:del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88AA3B0" w14:textId="2DB3F121" w:rsidR="00FA012C" w:rsidRPr="00FA012C" w:rsidDel="000C279F" w:rsidRDefault="00FA012C" w:rsidP="00FA012C">
            <w:pPr>
              <w:widowControl/>
              <w:autoSpaceDE/>
              <w:autoSpaceDN/>
              <w:jc w:val="center"/>
              <w:rPr>
                <w:del w:id="67" w:author="ERCOT" w:date="2024-12-09T12:04:00Z"/>
                <w:rFonts w:ascii="Calibri" w:eastAsia="Times New Roman" w:hAnsi="Calibri" w:cs="Calibri"/>
              </w:rPr>
            </w:pPr>
            <w:del w:id="68" w:author="ERCOT" w:date="2024-12-09T12:04:00Z">
              <w:r w:rsidRPr="00FA012C" w:rsidDel="000C279F">
                <w:rPr>
                  <w:rFonts w:ascii="Calibri" w:eastAsia="Times New Roman" w:hAnsi="Calibri" w:cs="Calibri"/>
                </w:rPr>
                <w:delText>Application</w:delText>
              </w:r>
            </w:del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9B66F0D" w14:textId="1E98D316" w:rsidR="00FA012C" w:rsidRPr="00FA012C" w:rsidDel="000C279F" w:rsidRDefault="003738CD" w:rsidP="00FA012C">
            <w:pPr>
              <w:widowControl/>
              <w:autoSpaceDE/>
              <w:autoSpaceDN/>
              <w:jc w:val="center"/>
              <w:rPr>
                <w:del w:id="69" w:author="ERCOT" w:date="2024-12-09T12:04:00Z"/>
                <w:rFonts w:ascii="Calibri" w:eastAsia="Times New Roman" w:hAnsi="Calibri" w:cs="Calibri"/>
              </w:rPr>
            </w:pPr>
            <w:del w:id="70" w:author="ERCOT" w:date="2024-12-09T12:04:00Z">
              <w:r w:rsidDel="000C279F">
                <w:rPr>
                  <w:rFonts w:ascii="Calibri" w:eastAsia="Times New Roman" w:hAnsi="Calibri" w:cs="Calibri"/>
                </w:rPr>
                <w:delText>5/30</w:delText>
              </w:r>
            </w:del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6CF36F0" w14:textId="0893853C" w:rsidR="00FA012C" w:rsidRPr="00FA012C" w:rsidDel="000C279F" w:rsidRDefault="006A2F3C" w:rsidP="00FA012C">
            <w:pPr>
              <w:widowControl/>
              <w:autoSpaceDE/>
              <w:autoSpaceDN/>
              <w:jc w:val="center"/>
              <w:rPr>
                <w:del w:id="71" w:author="ERCOT" w:date="2024-12-09T12:04:00Z"/>
                <w:rFonts w:ascii="Calibri" w:eastAsia="Times New Roman" w:hAnsi="Calibri" w:cs="Calibri"/>
              </w:rPr>
            </w:pPr>
            <w:del w:id="72" w:author="ERCOT" w:date="2024-12-09T12:04:00Z">
              <w:r w:rsidDel="000C279F">
                <w:rPr>
                  <w:rFonts w:ascii="Calibri" w:eastAsia="Times New Roman" w:hAnsi="Calibri" w:cs="Calibri"/>
                </w:rPr>
                <w:delText>6/2</w:delText>
              </w:r>
              <w:r w:rsidR="00FA012C" w:rsidRPr="00FA012C" w:rsidDel="000C279F">
                <w:rPr>
                  <w:rFonts w:ascii="Calibri" w:eastAsia="Times New Roman" w:hAnsi="Calibri" w:cs="Calibri"/>
                </w:rPr>
                <w:delText xml:space="preserve"> </w:delText>
              </w:r>
            </w:del>
          </w:p>
        </w:tc>
      </w:tr>
      <w:tr w:rsidR="00A41E36" w:rsidRPr="00FA012C" w:rsidDel="000C279F" w14:paraId="06CC4D81" w14:textId="522980B8" w:rsidTr="000C279F">
        <w:trPr>
          <w:trHeight w:val="402"/>
          <w:del w:id="73" w:author="ERCOT" w:date="2024-12-09T12:04:00Z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B02B2D3" w14:textId="50B9EB69" w:rsidR="00FA012C" w:rsidRPr="00FA012C" w:rsidDel="000C279F" w:rsidRDefault="00FA012C" w:rsidP="00FA012C">
            <w:pPr>
              <w:widowControl/>
              <w:autoSpaceDE/>
              <w:autoSpaceDN/>
              <w:jc w:val="center"/>
              <w:rPr>
                <w:del w:id="74" w:author="ERCOT" w:date="2024-12-09T12:04:00Z"/>
                <w:rFonts w:ascii="Calibri" w:eastAsia="Times New Roman" w:hAnsi="Calibri" w:cs="Calibri"/>
              </w:rPr>
            </w:pPr>
            <w:del w:id="75" w:author="ERCOT" w:date="2024-12-09T12:04:00Z">
              <w:r w:rsidRPr="00FA012C" w:rsidDel="000C279F">
                <w:rPr>
                  <w:rFonts w:ascii="Calibri" w:eastAsia="Times New Roman" w:hAnsi="Calibri" w:cs="Calibri"/>
                </w:rPr>
                <w:delText>R6</w:delText>
              </w:r>
            </w:del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19318AD" w14:textId="2D506C07" w:rsidR="00FA012C" w:rsidRPr="00FA012C" w:rsidDel="000C279F" w:rsidRDefault="00FA012C" w:rsidP="00FA012C">
            <w:pPr>
              <w:widowControl/>
              <w:autoSpaceDE/>
              <w:autoSpaceDN/>
              <w:jc w:val="center"/>
              <w:rPr>
                <w:del w:id="76" w:author="ERCOT" w:date="2024-12-09T12:04:00Z"/>
                <w:rFonts w:ascii="Calibri" w:eastAsia="Times New Roman" w:hAnsi="Calibri" w:cs="Calibri"/>
              </w:rPr>
            </w:pPr>
            <w:del w:id="77" w:author="ERCOT" w:date="2024-12-09T12:04:00Z">
              <w:r w:rsidRPr="00FA012C" w:rsidDel="000C279F">
                <w:rPr>
                  <w:rFonts w:ascii="Calibri" w:eastAsia="Times New Roman" w:hAnsi="Calibri" w:cs="Calibri"/>
                </w:rPr>
                <w:delText>Application</w:delText>
              </w:r>
            </w:del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3267E64" w14:textId="075AD935" w:rsidR="00FA012C" w:rsidRPr="00FA012C" w:rsidDel="000C279F" w:rsidRDefault="003738CD" w:rsidP="00FA012C">
            <w:pPr>
              <w:widowControl/>
              <w:autoSpaceDE/>
              <w:autoSpaceDN/>
              <w:jc w:val="center"/>
              <w:rPr>
                <w:del w:id="78" w:author="ERCOT" w:date="2024-12-09T12:04:00Z"/>
                <w:rFonts w:ascii="Calibri" w:eastAsia="Times New Roman" w:hAnsi="Calibri" w:cs="Calibri"/>
              </w:rPr>
            </w:pPr>
            <w:del w:id="79" w:author="ERCOT" w:date="2024-12-09T12:04:00Z">
              <w:r w:rsidDel="000C279F">
                <w:rPr>
                  <w:rFonts w:ascii="Calibri" w:eastAsia="Times New Roman" w:hAnsi="Calibri" w:cs="Calibri"/>
                </w:rPr>
                <w:delText>6/27</w:delText>
              </w:r>
            </w:del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6CB7820" w14:textId="43168643" w:rsidR="00FA012C" w:rsidRPr="00FA012C" w:rsidDel="000C279F" w:rsidRDefault="006A2F3C" w:rsidP="00FA012C">
            <w:pPr>
              <w:widowControl/>
              <w:autoSpaceDE/>
              <w:autoSpaceDN/>
              <w:jc w:val="center"/>
              <w:rPr>
                <w:del w:id="80" w:author="ERCOT" w:date="2024-12-09T12:04:00Z"/>
                <w:rFonts w:ascii="Calibri" w:eastAsia="Times New Roman" w:hAnsi="Calibri" w:cs="Calibri"/>
              </w:rPr>
            </w:pPr>
            <w:del w:id="81" w:author="ERCOT" w:date="2024-12-09T12:04:00Z">
              <w:r w:rsidDel="000C279F">
                <w:rPr>
                  <w:rFonts w:ascii="Calibri" w:eastAsia="Times New Roman" w:hAnsi="Calibri" w:cs="Calibri"/>
                </w:rPr>
                <w:delText>No Release</w:delText>
              </w:r>
            </w:del>
          </w:p>
        </w:tc>
      </w:tr>
      <w:tr w:rsidR="00805586" w:rsidRPr="00FA012C" w:rsidDel="000C279F" w14:paraId="14D1308F" w14:textId="00A2EA5F" w:rsidTr="000C279F">
        <w:trPr>
          <w:trHeight w:val="402"/>
          <w:del w:id="82" w:author="ERCOT" w:date="2024-12-09T12:04:00Z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176660A" w14:textId="219FE878" w:rsidR="00805586" w:rsidRPr="00FA012C" w:rsidDel="000C279F" w:rsidRDefault="00805586" w:rsidP="00FA012C">
            <w:pPr>
              <w:widowControl/>
              <w:autoSpaceDE/>
              <w:autoSpaceDN/>
              <w:jc w:val="center"/>
              <w:rPr>
                <w:del w:id="83" w:author="ERCOT" w:date="2024-12-09T12:04:00Z"/>
                <w:rFonts w:ascii="Calibri" w:eastAsia="Times New Roman" w:hAnsi="Calibri" w:cs="Calibri"/>
              </w:rPr>
            </w:pPr>
            <w:del w:id="84" w:author="ERCOT" w:date="2024-12-09T12:04:00Z">
              <w:r w:rsidDel="000C279F">
                <w:rPr>
                  <w:rFonts w:ascii="Calibri" w:eastAsia="Times New Roman" w:hAnsi="Calibri" w:cs="Calibri"/>
                </w:rPr>
                <w:delText>R7</w:delText>
              </w:r>
            </w:del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63546CD" w14:textId="12712348" w:rsidR="00805586" w:rsidRPr="00FA012C" w:rsidDel="000C279F" w:rsidRDefault="00805586" w:rsidP="00FA012C">
            <w:pPr>
              <w:widowControl/>
              <w:autoSpaceDE/>
              <w:autoSpaceDN/>
              <w:jc w:val="center"/>
              <w:rPr>
                <w:del w:id="85" w:author="ERCOT" w:date="2024-12-09T12:04:00Z"/>
                <w:rFonts w:ascii="Calibri" w:eastAsia="Times New Roman" w:hAnsi="Calibri" w:cs="Calibri"/>
              </w:rPr>
            </w:pPr>
            <w:del w:id="86" w:author="ERCOT" w:date="2024-12-09T12:04:00Z">
              <w:r w:rsidDel="000C279F">
                <w:rPr>
                  <w:rFonts w:ascii="Calibri" w:eastAsia="Times New Roman" w:hAnsi="Calibri" w:cs="Calibri"/>
                </w:rPr>
                <w:delText>Application</w:delText>
              </w:r>
            </w:del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4EA1704" w14:textId="0CAACAC1" w:rsidR="00805586" w:rsidRPr="00FA012C" w:rsidDel="000C279F" w:rsidRDefault="003738CD" w:rsidP="00FA012C">
            <w:pPr>
              <w:widowControl/>
              <w:autoSpaceDE/>
              <w:autoSpaceDN/>
              <w:jc w:val="center"/>
              <w:rPr>
                <w:del w:id="87" w:author="ERCOT" w:date="2024-12-09T12:04:00Z"/>
                <w:rFonts w:ascii="Calibri" w:eastAsia="Times New Roman" w:hAnsi="Calibri" w:cs="Calibri"/>
              </w:rPr>
            </w:pPr>
            <w:del w:id="88" w:author="ERCOT" w:date="2024-12-09T12:04:00Z">
              <w:r w:rsidDel="000C279F">
                <w:rPr>
                  <w:rFonts w:ascii="Calibri" w:eastAsia="Times New Roman" w:hAnsi="Calibri" w:cs="Calibri"/>
                </w:rPr>
                <w:delText>7/25</w:delText>
              </w:r>
            </w:del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381C78D" w14:textId="64F75C75" w:rsidR="00805586" w:rsidRPr="00FA012C" w:rsidDel="000C279F" w:rsidRDefault="00E879C4" w:rsidP="00FA012C">
            <w:pPr>
              <w:widowControl/>
              <w:autoSpaceDE/>
              <w:autoSpaceDN/>
              <w:jc w:val="center"/>
              <w:rPr>
                <w:del w:id="89" w:author="ERCOT" w:date="2024-12-09T12:04:00Z"/>
                <w:rFonts w:ascii="Calibri" w:eastAsia="Times New Roman" w:hAnsi="Calibri" w:cs="Calibri"/>
              </w:rPr>
            </w:pPr>
            <w:del w:id="90" w:author="ERCOT" w:date="2024-12-09T12:04:00Z">
              <w:r w:rsidDel="000C279F">
                <w:rPr>
                  <w:rFonts w:ascii="Calibri" w:eastAsia="Times New Roman" w:hAnsi="Calibri" w:cs="Calibri"/>
                </w:rPr>
                <w:delText>7/28</w:delText>
              </w:r>
            </w:del>
          </w:p>
        </w:tc>
      </w:tr>
      <w:tr w:rsidR="00805586" w:rsidRPr="00FA012C" w:rsidDel="000C279F" w14:paraId="052CCE0D" w14:textId="29837E5E" w:rsidTr="000C279F">
        <w:trPr>
          <w:trHeight w:val="402"/>
          <w:del w:id="91" w:author="ERCOT" w:date="2024-12-09T12:04:00Z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6C88FAB" w14:textId="4E863B14" w:rsidR="00805586" w:rsidRPr="00FA012C" w:rsidDel="000C279F" w:rsidRDefault="00805586" w:rsidP="00FA012C">
            <w:pPr>
              <w:widowControl/>
              <w:autoSpaceDE/>
              <w:autoSpaceDN/>
              <w:jc w:val="center"/>
              <w:rPr>
                <w:del w:id="92" w:author="ERCOT" w:date="2024-12-09T12:04:00Z"/>
                <w:rFonts w:ascii="Calibri" w:eastAsia="Times New Roman" w:hAnsi="Calibri" w:cs="Calibri"/>
              </w:rPr>
            </w:pPr>
            <w:del w:id="93" w:author="ERCOT" w:date="2024-12-09T12:04:00Z">
              <w:r w:rsidDel="000C279F">
                <w:rPr>
                  <w:rFonts w:ascii="Calibri" w:eastAsia="Times New Roman" w:hAnsi="Calibri" w:cs="Calibri"/>
                </w:rPr>
                <w:delText>R8</w:delText>
              </w:r>
            </w:del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73C737A" w14:textId="0DF7DEBB" w:rsidR="00805586" w:rsidRPr="00FA012C" w:rsidDel="000C279F" w:rsidRDefault="00805586" w:rsidP="00FA012C">
            <w:pPr>
              <w:widowControl/>
              <w:autoSpaceDE/>
              <w:autoSpaceDN/>
              <w:jc w:val="center"/>
              <w:rPr>
                <w:del w:id="94" w:author="ERCOT" w:date="2024-12-09T12:04:00Z"/>
                <w:rFonts w:ascii="Calibri" w:eastAsia="Times New Roman" w:hAnsi="Calibri" w:cs="Calibri"/>
              </w:rPr>
            </w:pPr>
            <w:del w:id="95" w:author="ERCOT" w:date="2024-12-09T12:04:00Z">
              <w:r w:rsidDel="000C279F">
                <w:rPr>
                  <w:rFonts w:ascii="Calibri" w:eastAsia="Times New Roman" w:hAnsi="Calibri" w:cs="Calibri"/>
                </w:rPr>
                <w:delText>Application</w:delText>
              </w:r>
            </w:del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526FFCA" w14:textId="1BECBBD0" w:rsidR="00805586" w:rsidRPr="00FA012C" w:rsidDel="000C279F" w:rsidRDefault="003738CD" w:rsidP="00FA012C">
            <w:pPr>
              <w:widowControl/>
              <w:autoSpaceDE/>
              <w:autoSpaceDN/>
              <w:jc w:val="center"/>
              <w:rPr>
                <w:del w:id="96" w:author="ERCOT" w:date="2024-12-09T12:04:00Z"/>
                <w:rFonts w:ascii="Calibri" w:eastAsia="Times New Roman" w:hAnsi="Calibri" w:cs="Calibri"/>
              </w:rPr>
            </w:pPr>
            <w:del w:id="97" w:author="ERCOT" w:date="2024-12-09T12:04:00Z">
              <w:r w:rsidDel="000C279F">
                <w:rPr>
                  <w:rFonts w:ascii="Calibri" w:eastAsia="Times New Roman" w:hAnsi="Calibri" w:cs="Calibri"/>
                </w:rPr>
                <w:delText>8/22</w:delText>
              </w:r>
            </w:del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42FB483" w14:textId="7D2C59F1" w:rsidR="00805586" w:rsidRPr="00FA012C" w:rsidDel="000C279F" w:rsidRDefault="00E879C4" w:rsidP="00FA012C">
            <w:pPr>
              <w:widowControl/>
              <w:autoSpaceDE/>
              <w:autoSpaceDN/>
              <w:jc w:val="center"/>
              <w:rPr>
                <w:del w:id="98" w:author="ERCOT" w:date="2024-12-09T12:04:00Z"/>
                <w:rFonts w:ascii="Calibri" w:eastAsia="Times New Roman" w:hAnsi="Calibri" w:cs="Calibri"/>
              </w:rPr>
            </w:pPr>
            <w:del w:id="99" w:author="ERCOT" w:date="2024-12-09T12:04:00Z">
              <w:r w:rsidDel="000C279F">
                <w:rPr>
                  <w:rFonts w:ascii="Calibri" w:eastAsia="Times New Roman" w:hAnsi="Calibri" w:cs="Calibri"/>
                </w:rPr>
                <w:delText>8/25</w:delText>
              </w:r>
            </w:del>
          </w:p>
        </w:tc>
      </w:tr>
      <w:tr w:rsidR="00805586" w:rsidRPr="00FA012C" w:rsidDel="000C279F" w14:paraId="04B96F2C" w14:textId="5E498E32" w:rsidTr="000C279F">
        <w:trPr>
          <w:trHeight w:val="402"/>
          <w:del w:id="100" w:author="ERCOT" w:date="2024-12-09T12:04:00Z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A12F38C" w14:textId="21690035" w:rsidR="00805586" w:rsidRPr="00FA012C" w:rsidDel="000C279F" w:rsidRDefault="00805586" w:rsidP="00FA012C">
            <w:pPr>
              <w:widowControl/>
              <w:autoSpaceDE/>
              <w:autoSpaceDN/>
              <w:jc w:val="center"/>
              <w:rPr>
                <w:del w:id="101" w:author="ERCOT" w:date="2024-12-09T12:04:00Z"/>
                <w:rFonts w:ascii="Calibri" w:eastAsia="Times New Roman" w:hAnsi="Calibri" w:cs="Calibri"/>
              </w:rPr>
            </w:pPr>
            <w:del w:id="102" w:author="ERCOT" w:date="2024-12-09T12:04:00Z">
              <w:r w:rsidDel="000C279F">
                <w:rPr>
                  <w:rFonts w:ascii="Calibri" w:eastAsia="Times New Roman" w:hAnsi="Calibri" w:cs="Calibri"/>
                </w:rPr>
                <w:delText>R9</w:delText>
              </w:r>
            </w:del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4161627" w14:textId="426BABDD" w:rsidR="00805586" w:rsidRPr="00FA012C" w:rsidDel="000C279F" w:rsidRDefault="00805586" w:rsidP="00FA012C">
            <w:pPr>
              <w:widowControl/>
              <w:autoSpaceDE/>
              <w:autoSpaceDN/>
              <w:jc w:val="center"/>
              <w:rPr>
                <w:del w:id="103" w:author="ERCOT" w:date="2024-12-09T12:04:00Z"/>
                <w:rFonts w:ascii="Calibri" w:eastAsia="Times New Roman" w:hAnsi="Calibri" w:cs="Calibri"/>
              </w:rPr>
            </w:pPr>
            <w:del w:id="104" w:author="ERCOT" w:date="2024-12-09T12:04:00Z">
              <w:r w:rsidDel="000C279F">
                <w:rPr>
                  <w:rFonts w:ascii="Calibri" w:eastAsia="Times New Roman" w:hAnsi="Calibri" w:cs="Calibri"/>
                </w:rPr>
                <w:delText>Application</w:delText>
              </w:r>
            </w:del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E5CBD44" w14:textId="0787EADA" w:rsidR="00805586" w:rsidRPr="00FA012C" w:rsidDel="000C279F" w:rsidRDefault="003738CD" w:rsidP="00FA012C">
            <w:pPr>
              <w:widowControl/>
              <w:autoSpaceDE/>
              <w:autoSpaceDN/>
              <w:jc w:val="center"/>
              <w:rPr>
                <w:del w:id="105" w:author="ERCOT" w:date="2024-12-09T12:04:00Z"/>
                <w:rFonts w:ascii="Calibri" w:eastAsia="Times New Roman" w:hAnsi="Calibri" w:cs="Calibri"/>
              </w:rPr>
            </w:pPr>
            <w:del w:id="106" w:author="ERCOT" w:date="2024-12-09T12:04:00Z">
              <w:r w:rsidDel="000C279F">
                <w:rPr>
                  <w:rFonts w:ascii="Calibri" w:eastAsia="Times New Roman" w:hAnsi="Calibri" w:cs="Calibri"/>
                </w:rPr>
                <w:delText>9/26</w:delText>
              </w:r>
            </w:del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D5D781" w14:textId="0D004451" w:rsidR="00805586" w:rsidRPr="00FA012C" w:rsidDel="000C279F" w:rsidRDefault="00E879C4" w:rsidP="00FA012C">
            <w:pPr>
              <w:widowControl/>
              <w:autoSpaceDE/>
              <w:autoSpaceDN/>
              <w:jc w:val="center"/>
              <w:rPr>
                <w:del w:id="107" w:author="ERCOT" w:date="2024-12-09T12:04:00Z"/>
                <w:rFonts w:ascii="Calibri" w:eastAsia="Times New Roman" w:hAnsi="Calibri" w:cs="Calibri"/>
              </w:rPr>
            </w:pPr>
            <w:del w:id="108" w:author="ERCOT" w:date="2024-12-09T12:04:00Z">
              <w:r w:rsidDel="000C279F">
                <w:rPr>
                  <w:rFonts w:ascii="Calibri" w:eastAsia="Times New Roman" w:hAnsi="Calibri" w:cs="Calibri"/>
                </w:rPr>
                <w:delText>9/29</w:delText>
              </w:r>
            </w:del>
          </w:p>
        </w:tc>
      </w:tr>
      <w:tr w:rsidR="00805586" w:rsidRPr="00FA012C" w:rsidDel="000C279F" w14:paraId="2B0AC546" w14:textId="20747464" w:rsidTr="000C279F">
        <w:trPr>
          <w:trHeight w:val="402"/>
          <w:del w:id="109" w:author="ERCOT" w:date="2024-12-09T12:04:00Z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9B8E53D" w14:textId="42925A6F" w:rsidR="00805586" w:rsidRPr="00FA012C" w:rsidDel="000C279F" w:rsidRDefault="00805586" w:rsidP="00FA012C">
            <w:pPr>
              <w:widowControl/>
              <w:autoSpaceDE/>
              <w:autoSpaceDN/>
              <w:jc w:val="center"/>
              <w:rPr>
                <w:del w:id="110" w:author="ERCOT" w:date="2024-12-09T12:04:00Z"/>
                <w:rFonts w:ascii="Calibri" w:eastAsia="Times New Roman" w:hAnsi="Calibri" w:cs="Calibri"/>
              </w:rPr>
            </w:pPr>
            <w:del w:id="111" w:author="ERCOT" w:date="2024-12-09T12:04:00Z">
              <w:r w:rsidDel="000C279F">
                <w:rPr>
                  <w:rFonts w:ascii="Calibri" w:eastAsia="Times New Roman" w:hAnsi="Calibri" w:cs="Calibri"/>
                </w:rPr>
                <w:delText>R10</w:delText>
              </w:r>
            </w:del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153F0B09" w14:textId="4D46AA86" w:rsidR="00805586" w:rsidRPr="00FA012C" w:rsidDel="000C279F" w:rsidRDefault="00805586" w:rsidP="00FA012C">
            <w:pPr>
              <w:widowControl/>
              <w:autoSpaceDE/>
              <w:autoSpaceDN/>
              <w:jc w:val="center"/>
              <w:rPr>
                <w:del w:id="112" w:author="ERCOT" w:date="2024-12-09T12:04:00Z"/>
                <w:rFonts w:ascii="Calibri" w:eastAsia="Times New Roman" w:hAnsi="Calibri" w:cs="Calibri"/>
              </w:rPr>
            </w:pPr>
            <w:del w:id="113" w:author="ERCOT" w:date="2024-12-09T12:04:00Z">
              <w:r w:rsidDel="000C279F">
                <w:rPr>
                  <w:rFonts w:ascii="Calibri" w:eastAsia="Times New Roman" w:hAnsi="Calibri" w:cs="Calibri"/>
                </w:rPr>
                <w:delText>Application</w:delText>
              </w:r>
            </w:del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E9722C0" w14:textId="07714F9B" w:rsidR="00805586" w:rsidRPr="00FA012C" w:rsidDel="000C279F" w:rsidRDefault="003738CD" w:rsidP="00FA012C">
            <w:pPr>
              <w:widowControl/>
              <w:autoSpaceDE/>
              <w:autoSpaceDN/>
              <w:jc w:val="center"/>
              <w:rPr>
                <w:del w:id="114" w:author="ERCOT" w:date="2024-12-09T12:04:00Z"/>
                <w:rFonts w:ascii="Calibri" w:eastAsia="Times New Roman" w:hAnsi="Calibri" w:cs="Calibri"/>
              </w:rPr>
            </w:pPr>
            <w:del w:id="115" w:author="ERCOT" w:date="2024-12-09T12:04:00Z">
              <w:r w:rsidDel="000C279F">
                <w:rPr>
                  <w:rFonts w:ascii="Calibri" w:eastAsia="Times New Roman" w:hAnsi="Calibri" w:cs="Calibri"/>
                </w:rPr>
                <w:delText>10/24</w:delText>
              </w:r>
            </w:del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771CE85A" w14:textId="3AC486CF" w:rsidR="00805586" w:rsidRPr="00FA012C" w:rsidDel="000C279F" w:rsidRDefault="00E879C4" w:rsidP="00FA012C">
            <w:pPr>
              <w:widowControl/>
              <w:autoSpaceDE/>
              <w:autoSpaceDN/>
              <w:jc w:val="center"/>
              <w:rPr>
                <w:del w:id="116" w:author="ERCOT" w:date="2024-12-09T12:04:00Z"/>
                <w:rFonts w:ascii="Calibri" w:eastAsia="Times New Roman" w:hAnsi="Calibri" w:cs="Calibri"/>
              </w:rPr>
            </w:pPr>
            <w:del w:id="117" w:author="ERCOT" w:date="2024-12-09T12:04:00Z">
              <w:r w:rsidDel="000C279F">
                <w:rPr>
                  <w:rFonts w:ascii="Calibri" w:eastAsia="Times New Roman" w:hAnsi="Calibri" w:cs="Calibri"/>
                </w:rPr>
                <w:delText>10/27 and 11/10</w:delText>
              </w:r>
            </w:del>
          </w:p>
        </w:tc>
      </w:tr>
      <w:tr w:rsidR="00805586" w:rsidRPr="00FA012C" w:rsidDel="000C279F" w14:paraId="22F6075C" w14:textId="3871E2D3" w:rsidTr="000C279F">
        <w:trPr>
          <w:trHeight w:val="402"/>
          <w:del w:id="118" w:author="ERCOT" w:date="2024-12-09T12:04:00Z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407477" w14:textId="116F95B3" w:rsidR="00805586" w:rsidRPr="00FA012C" w:rsidDel="000C279F" w:rsidRDefault="00805586" w:rsidP="00FA012C">
            <w:pPr>
              <w:widowControl/>
              <w:autoSpaceDE/>
              <w:autoSpaceDN/>
              <w:jc w:val="center"/>
              <w:rPr>
                <w:del w:id="119" w:author="ERCOT" w:date="2024-12-09T12:04:00Z"/>
                <w:rFonts w:ascii="Calibri" w:eastAsia="Times New Roman" w:hAnsi="Calibri" w:cs="Calibri"/>
              </w:rPr>
            </w:pPr>
            <w:del w:id="120" w:author="ERCOT" w:date="2024-12-09T12:04:00Z">
              <w:r w:rsidDel="000C279F">
                <w:rPr>
                  <w:rFonts w:ascii="Calibri" w:eastAsia="Times New Roman" w:hAnsi="Calibri" w:cs="Calibri"/>
                </w:rPr>
                <w:delText>R11</w:delText>
              </w:r>
            </w:del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AC0E37B" w14:textId="15C5B177" w:rsidR="00805586" w:rsidRPr="00FA012C" w:rsidDel="000C279F" w:rsidRDefault="00805586" w:rsidP="00FA012C">
            <w:pPr>
              <w:widowControl/>
              <w:autoSpaceDE/>
              <w:autoSpaceDN/>
              <w:jc w:val="center"/>
              <w:rPr>
                <w:del w:id="121" w:author="ERCOT" w:date="2024-12-09T12:04:00Z"/>
                <w:rFonts w:ascii="Calibri" w:eastAsia="Times New Roman" w:hAnsi="Calibri" w:cs="Calibri"/>
              </w:rPr>
            </w:pPr>
            <w:del w:id="122" w:author="ERCOT" w:date="2024-12-09T12:04:00Z">
              <w:r w:rsidDel="000C279F">
                <w:rPr>
                  <w:rFonts w:ascii="Calibri" w:eastAsia="Times New Roman" w:hAnsi="Calibri" w:cs="Calibri"/>
                </w:rPr>
                <w:delText>Application</w:delText>
              </w:r>
            </w:del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4E3AEE3" w14:textId="39583C54" w:rsidR="00805586" w:rsidRPr="00FA012C" w:rsidDel="000C279F" w:rsidRDefault="003738CD" w:rsidP="00FA012C">
            <w:pPr>
              <w:widowControl/>
              <w:autoSpaceDE/>
              <w:autoSpaceDN/>
              <w:jc w:val="center"/>
              <w:rPr>
                <w:del w:id="123" w:author="ERCOT" w:date="2024-12-09T12:04:00Z"/>
                <w:rFonts w:ascii="Calibri" w:eastAsia="Times New Roman" w:hAnsi="Calibri" w:cs="Calibri"/>
              </w:rPr>
            </w:pPr>
            <w:del w:id="124" w:author="ERCOT" w:date="2024-12-09T12:04:00Z">
              <w:r w:rsidDel="000C279F">
                <w:rPr>
                  <w:rFonts w:ascii="Calibri" w:eastAsia="Times New Roman" w:hAnsi="Calibri" w:cs="Calibri"/>
                </w:rPr>
                <w:delText>12/11 – 12/12</w:delText>
              </w:r>
            </w:del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DB9260F" w14:textId="282F44DF" w:rsidR="00805586" w:rsidRPr="00FA012C" w:rsidDel="000C279F" w:rsidRDefault="00E879C4" w:rsidP="00FA012C">
            <w:pPr>
              <w:widowControl/>
              <w:autoSpaceDE/>
              <w:autoSpaceDN/>
              <w:jc w:val="center"/>
              <w:rPr>
                <w:del w:id="125" w:author="ERCOT" w:date="2024-12-09T12:04:00Z"/>
                <w:rFonts w:ascii="Calibri" w:eastAsia="Times New Roman" w:hAnsi="Calibri" w:cs="Calibri"/>
              </w:rPr>
            </w:pPr>
            <w:del w:id="126" w:author="ERCOT" w:date="2024-12-09T12:04:00Z">
              <w:r w:rsidDel="000C279F">
                <w:rPr>
                  <w:rFonts w:ascii="Calibri" w:eastAsia="Times New Roman" w:hAnsi="Calibri" w:cs="Calibri"/>
                </w:rPr>
                <w:delText>12/15</w:delText>
              </w:r>
            </w:del>
          </w:p>
        </w:tc>
      </w:tr>
    </w:tbl>
    <w:p w14:paraId="7FDB2174" w14:textId="77777777" w:rsidR="00966894" w:rsidRDefault="00966894">
      <w:pPr>
        <w:pStyle w:val="BodyText"/>
        <w:rPr>
          <w:sz w:val="16"/>
        </w:rPr>
      </w:pPr>
    </w:p>
    <w:p w14:paraId="40D487D2" w14:textId="77777777" w:rsidR="00966894" w:rsidRDefault="00966894">
      <w:pPr>
        <w:pStyle w:val="BodyText"/>
        <w:rPr>
          <w:sz w:val="16"/>
        </w:rPr>
      </w:pPr>
    </w:p>
    <w:p w14:paraId="7349E5F3" w14:textId="77777777" w:rsidR="00BE3024" w:rsidRDefault="00BE3024">
      <w:pPr>
        <w:pStyle w:val="BodyText"/>
        <w:spacing w:before="6"/>
        <w:rPr>
          <w:sz w:val="19"/>
        </w:rPr>
      </w:pPr>
    </w:p>
    <w:tbl>
      <w:tblPr>
        <w:tblpPr w:leftFromText="180" w:rightFromText="180" w:vertAnchor="text" w:tblpY="1"/>
        <w:tblOverlap w:val="never"/>
        <w:tblW w:w="11536" w:type="dxa"/>
        <w:tblLook w:val="04A0" w:firstRow="1" w:lastRow="0" w:firstColumn="1" w:lastColumn="0" w:noHBand="0" w:noVBand="1"/>
      </w:tblPr>
      <w:tblGrid>
        <w:gridCol w:w="11536"/>
      </w:tblGrid>
      <w:tr w:rsidR="003B4AD8" w:rsidRPr="00C82DCE" w14:paraId="66E8CC1C" w14:textId="77777777" w:rsidTr="008C4CC9">
        <w:trPr>
          <w:trHeight w:val="529"/>
        </w:trPr>
        <w:tc>
          <w:tcPr>
            <w:tcW w:w="1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175A6" w14:textId="452E1C6F" w:rsidR="003B4AD8" w:rsidRDefault="009962FE" w:rsidP="008C4CC9">
            <w:pPr>
              <w:rPr>
                <w:rFonts w:ascii="Calibri" w:hAnsi="Calibri" w:cs="Calibri"/>
                <w:b/>
                <w:bCs/>
                <w:sz w:val="40"/>
                <w:szCs w:val="40"/>
              </w:rPr>
            </w:pPr>
            <w:ins w:id="127" w:author="ERCOT" w:date="2024-12-09T12:05:00Z">
              <w:r w:rsidRPr="009F4E77">
                <w:rPr>
                  <w:rFonts w:ascii="Calibri" w:hAnsi="Calibri" w:cs="Calibri"/>
                  <w:b/>
                  <w:bCs/>
                  <w:sz w:val="40"/>
                  <w:szCs w:val="40"/>
                </w:rPr>
                <w:t>202</w:t>
              </w:r>
              <w:r>
                <w:rPr>
                  <w:rFonts w:ascii="Calibri" w:hAnsi="Calibri" w:cs="Calibri"/>
                  <w:b/>
                  <w:bCs/>
                  <w:sz w:val="40"/>
                  <w:szCs w:val="40"/>
                </w:rPr>
                <w:t>5</w:t>
              </w:r>
              <w:r w:rsidRPr="009F4E77">
                <w:rPr>
                  <w:rFonts w:ascii="Calibri" w:hAnsi="Calibri" w:cs="Calibri"/>
                  <w:b/>
                  <w:bCs/>
                  <w:sz w:val="40"/>
                  <w:szCs w:val="40"/>
                </w:rPr>
                <w:t xml:space="preserve"> APPLICATION RELEASE SCHEDULE</w:t>
              </w:r>
            </w:ins>
          </w:p>
          <w:p w14:paraId="410B3B25" w14:textId="77777777" w:rsidR="003B4AD8" w:rsidRPr="009F4E77" w:rsidRDefault="003B4AD8" w:rsidP="008C4CC9">
            <w:pPr>
              <w:rPr>
                <w:rFonts w:ascii="Calibri" w:hAnsi="Calibri" w:cs="Calibri"/>
                <w:b/>
                <w:bCs/>
                <w:sz w:val="40"/>
                <w:szCs w:val="40"/>
              </w:rPr>
            </w:pPr>
          </w:p>
        </w:tc>
      </w:tr>
    </w:tbl>
    <w:p w14:paraId="0E97B8E4" w14:textId="77777777" w:rsidR="003B4AD8" w:rsidRPr="007D56B4" w:rsidRDefault="003B4AD8" w:rsidP="003B4AD8"/>
    <w:p w14:paraId="5799559A" w14:textId="77777777" w:rsidR="00F7630E" w:rsidRDefault="00F7630E" w:rsidP="00F7630E">
      <w:pPr>
        <w:rPr>
          <w:b/>
          <w:i/>
          <w:sz w:val="24"/>
          <w:szCs w:val="24"/>
        </w:rPr>
      </w:pPr>
    </w:p>
    <w:p w14:paraId="3075DE5F" w14:textId="77777777" w:rsidR="00F7630E" w:rsidRDefault="00F7630E" w:rsidP="00F7630E">
      <w:pPr>
        <w:rPr>
          <w:b/>
          <w:i/>
          <w:sz w:val="24"/>
          <w:szCs w:val="24"/>
        </w:rPr>
      </w:pPr>
    </w:p>
    <w:p w14:paraId="34E0ABCB" w14:textId="77777777" w:rsidR="00F7630E" w:rsidRDefault="00F7630E" w:rsidP="00F7630E">
      <w:pPr>
        <w:rPr>
          <w:b/>
          <w:i/>
          <w:sz w:val="24"/>
          <w:szCs w:val="24"/>
        </w:rPr>
      </w:pPr>
    </w:p>
    <w:p w14:paraId="2A2B56F3" w14:textId="77777777" w:rsidR="00F7630E" w:rsidRDefault="00F7630E" w:rsidP="00F7630E">
      <w:pPr>
        <w:rPr>
          <w:b/>
          <w:i/>
          <w:sz w:val="24"/>
          <w:szCs w:val="24"/>
        </w:rPr>
      </w:pPr>
    </w:p>
    <w:p w14:paraId="5BB377B3" w14:textId="77777777" w:rsidR="00F7630E" w:rsidRDefault="00F7630E" w:rsidP="00F7630E">
      <w:pPr>
        <w:rPr>
          <w:b/>
          <w:i/>
          <w:sz w:val="24"/>
          <w:szCs w:val="24"/>
        </w:rPr>
      </w:pPr>
    </w:p>
    <w:p w14:paraId="0F03FC8D" w14:textId="77777777" w:rsidR="00F7630E" w:rsidRDefault="00F7630E" w:rsidP="00F7630E">
      <w:pPr>
        <w:rPr>
          <w:b/>
          <w:i/>
          <w:sz w:val="24"/>
          <w:szCs w:val="24"/>
        </w:rPr>
      </w:pPr>
    </w:p>
    <w:p w14:paraId="26FC5DA1" w14:textId="77777777" w:rsidR="00F7630E" w:rsidRDefault="00F7630E" w:rsidP="00F7630E">
      <w:pPr>
        <w:rPr>
          <w:b/>
          <w:i/>
          <w:sz w:val="24"/>
          <w:szCs w:val="24"/>
        </w:rPr>
      </w:pPr>
    </w:p>
    <w:p w14:paraId="3AA0AA01" w14:textId="77777777" w:rsidR="00F7630E" w:rsidRDefault="00F7630E" w:rsidP="00F7630E">
      <w:pPr>
        <w:rPr>
          <w:b/>
          <w:i/>
          <w:sz w:val="24"/>
          <w:szCs w:val="24"/>
        </w:rPr>
      </w:pPr>
    </w:p>
    <w:p w14:paraId="40A6AAE6" w14:textId="77777777" w:rsidR="00F7630E" w:rsidRDefault="00F7630E" w:rsidP="00F7630E">
      <w:pPr>
        <w:rPr>
          <w:b/>
          <w:i/>
          <w:sz w:val="24"/>
          <w:szCs w:val="24"/>
        </w:rPr>
      </w:pPr>
    </w:p>
    <w:p w14:paraId="54F71EC8" w14:textId="77777777" w:rsidR="00F7630E" w:rsidRDefault="00F7630E" w:rsidP="00F7630E">
      <w:pPr>
        <w:rPr>
          <w:b/>
          <w:i/>
          <w:sz w:val="24"/>
          <w:szCs w:val="24"/>
        </w:rPr>
      </w:pPr>
    </w:p>
    <w:p w14:paraId="2764C7B5" w14:textId="77777777" w:rsidR="00F7630E" w:rsidRDefault="00F7630E" w:rsidP="00F7630E">
      <w:pPr>
        <w:rPr>
          <w:b/>
          <w:i/>
          <w:sz w:val="24"/>
          <w:szCs w:val="24"/>
        </w:rPr>
      </w:pPr>
    </w:p>
    <w:p w14:paraId="2619B700" w14:textId="77777777" w:rsidR="003B4AD8" w:rsidRDefault="003B4AD8" w:rsidP="003B4AD8">
      <w:pPr>
        <w:rPr>
          <w:b/>
          <w:i/>
          <w:sz w:val="24"/>
          <w:szCs w:val="24"/>
        </w:rPr>
      </w:pPr>
    </w:p>
    <w:p w14:paraId="438E4122" w14:textId="77777777" w:rsidR="003B4AD8" w:rsidRDefault="003B4AD8" w:rsidP="003B4AD8">
      <w:pPr>
        <w:rPr>
          <w:b/>
          <w:i/>
          <w:sz w:val="24"/>
          <w:szCs w:val="24"/>
        </w:rPr>
      </w:pPr>
    </w:p>
    <w:p w14:paraId="43658FCA" w14:textId="77777777" w:rsidR="003B4AD8" w:rsidRDefault="003B4AD8" w:rsidP="003B4AD8">
      <w:pPr>
        <w:rPr>
          <w:b/>
          <w:i/>
          <w:sz w:val="24"/>
          <w:szCs w:val="24"/>
        </w:rPr>
      </w:pPr>
    </w:p>
    <w:p w14:paraId="2A4A1B71" w14:textId="77777777" w:rsidR="003B4AD8" w:rsidRDefault="003B4AD8" w:rsidP="003B4AD8">
      <w:pPr>
        <w:rPr>
          <w:b/>
          <w:i/>
          <w:sz w:val="24"/>
          <w:szCs w:val="24"/>
        </w:rPr>
      </w:pPr>
    </w:p>
    <w:tbl>
      <w:tblPr>
        <w:tblW w:w="9753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0"/>
        <w:gridCol w:w="1298"/>
        <w:gridCol w:w="1852"/>
        <w:gridCol w:w="2790"/>
        <w:gridCol w:w="2563"/>
      </w:tblGrid>
      <w:tr w:rsidR="009962FE" w:rsidRPr="007346E0" w14:paraId="0068D3A3" w14:textId="77777777" w:rsidTr="00B3311E">
        <w:trPr>
          <w:trHeight w:val="795"/>
          <w:ins w:id="128" w:author="ERCOT" w:date="2024-12-09T12:05:00Z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D7917" w14:textId="77777777" w:rsidR="009962FE" w:rsidRPr="007346E0" w:rsidRDefault="009962FE" w:rsidP="00B3311E">
            <w:pPr>
              <w:spacing w:after="160" w:line="259" w:lineRule="auto"/>
              <w:rPr>
                <w:ins w:id="129" w:author="ERCOT" w:date="2024-12-09T12:05:00Z"/>
              </w:rPr>
            </w:pPr>
            <w:ins w:id="130" w:author="ERCOT" w:date="2024-12-09T12:05:00Z">
              <w:r w:rsidRPr="007346E0">
                <w:rPr>
                  <w:b/>
                  <w:bCs/>
                </w:rPr>
                <w:t>Release ID</w:t>
              </w:r>
            </w:ins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DB4923" w14:textId="77777777" w:rsidR="009962FE" w:rsidRPr="007346E0" w:rsidRDefault="009962FE" w:rsidP="00B3311E">
            <w:pPr>
              <w:spacing w:after="160" w:line="259" w:lineRule="auto"/>
              <w:rPr>
                <w:ins w:id="131" w:author="ERCOT" w:date="2024-12-09T12:05:00Z"/>
              </w:rPr>
            </w:pPr>
            <w:ins w:id="132" w:author="ERCOT" w:date="2024-12-09T12:05:00Z">
              <w:r w:rsidRPr="007346E0">
                <w:rPr>
                  <w:b/>
                  <w:bCs/>
                </w:rPr>
                <w:t>Release Type</w:t>
              </w:r>
            </w:ins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919F21" w14:textId="77777777" w:rsidR="009962FE" w:rsidRPr="007346E0" w:rsidRDefault="009962FE" w:rsidP="00B3311E">
            <w:pPr>
              <w:spacing w:after="160" w:line="259" w:lineRule="auto"/>
              <w:rPr>
                <w:ins w:id="133" w:author="ERCOT" w:date="2024-12-09T12:05:00Z"/>
              </w:rPr>
            </w:pPr>
            <w:ins w:id="134" w:author="ERCOT" w:date="2024-12-09T12:05:00Z">
              <w:r w:rsidRPr="007346E0">
                <w:rPr>
                  <w:b/>
                  <w:bCs/>
                </w:rPr>
                <w:t>Prod Release</w:t>
              </w:r>
            </w:ins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927F8B" w14:textId="77777777" w:rsidR="009962FE" w:rsidRPr="007346E0" w:rsidRDefault="009962FE" w:rsidP="00B3311E">
            <w:pPr>
              <w:spacing w:after="160" w:line="259" w:lineRule="auto"/>
              <w:rPr>
                <w:ins w:id="135" w:author="ERCOT" w:date="2024-12-09T12:05:00Z"/>
              </w:rPr>
            </w:pPr>
            <w:ins w:id="136" w:author="ERCOT" w:date="2024-12-09T12:05:00Z">
              <w:r w:rsidRPr="007346E0">
                <w:rPr>
                  <w:b/>
                  <w:bCs/>
                </w:rPr>
                <w:t>*Retail Weekday</w:t>
              </w:r>
            </w:ins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33C711" w14:textId="77777777" w:rsidR="009962FE" w:rsidRPr="007346E0" w:rsidRDefault="009962FE" w:rsidP="00B3311E">
            <w:pPr>
              <w:spacing w:after="160" w:line="259" w:lineRule="auto"/>
              <w:rPr>
                <w:ins w:id="137" w:author="ERCOT" w:date="2024-12-09T12:05:00Z"/>
              </w:rPr>
            </w:pPr>
            <w:ins w:id="138" w:author="ERCOT" w:date="2024-12-09T12:05:00Z">
              <w:r w:rsidRPr="007346E0">
                <w:rPr>
                  <w:b/>
                  <w:bCs/>
                </w:rPr>
                <w:t>Retail Weekend Release</w:t>
              </w:r>
            </w:ins>
          </w:p>
        </w:tc>
      </w:tr>
      <w:tr w:rsidR="009962FE" w:rsidRPr="007346E0" w14:paraId="4E08C2D5" w14:textId="77777777" w:rsidTr="00B3311E">
        <w:trPr>
          <w:trHeight w:val="560"/>
          <w:ins w:id="139" w:author="ERCOT" w:date="2024-12-09T12:05:00Z"/>
        </w:trPr>
        <w:tc>
          <w:tcPr>
            <w:tcW w:w="125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8BBC73" w14:textId="77777777" w:rsidR="009962FE" w:rsidRPr="007346E0" w:rsidRDefault="009962FE" w:rsidP="00B3311E">
            <w:pPr>
              <w:spacing w:after="160" w:line="259" w:lineRule="auto"/>
              <w:rPr>
                <w:ins w:id="140" w:author="ERCOT" w:date="2024-12-09T12:05:00Z"/>
              </w:rPr>
            </w:pPr>
            <w:ins w:id="141" w:author="ERCOT" w:date="2024-12-09T12:05:00Z">
              <w:r w:rsidRPr="007346E0">
                <w:rPr>
                  <w:b/>
                  <w:bCs/>
                </w:rPr>
                <w:t>R1</w:t>
              </w:r>
            </w:ins>
          </w:p>
        </w:tc>
        <w:tc>
          <w:tcPr>
            <w:tcW w:w="129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C97660" w14:textId="77777777" w:rsidR="009962FE" w:rsidRPr="007346E0" w:rsidRDefault="009962FE" w:rsidP="00B3311E">
            <w:pPr>
              <w:spacing w:after="160" w:line="259" w:lineRule="auto"/>
              <w:rPr>
                <w:ins w:id="142" w:author="ERCOT" w:date="2024-12-09T12:05:00Z"/>
              </w:rPr>
            </w:pPr>
            <w:ins w:id="143" w:author="ERCOT" w:date="2024-12-09T12:05:00Z">
              <w:r w:rsidRPr="007346E0">
                <w:t>Application</w:t>
              </w:r>
            </w:ins>
          </w:p>
        </w:tc>
        <w:tc>
          <w:tcPr>
            <w:tcW w:w="185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CF06A3" w14:textId="77777777" w:rsidR="009962FE" w:rsidRPr="007346E0" w:rsidRDefault="009962FE" w:rsidP="00B3311E">
            <w:pPr>
              <w:spacing w:after="160" w:line="259" w:lineRule="auto"/>
              <w:rPr>
                <w:ins w:id="144" w:author="ERCOT" w:date="2024-12-09T12:05:00Z"/>
              </w:rPr>
            </w:pPr>
            <w:ins w:id="145" w:author="ERCOT" w:date="2024-12-09T12:05:00Z">
              <w:r w:rsidRPr="007346E0">
                <w:t>1/</w:t>
              </w:r>
              <w:r>
                <w:t>29</w:t>
              </w:r>
              <w:r w:rsidRPr="007346E0">
                <w:t>-1/3</w:t>
              </w:r>
              <w:r>
                <w:t>0</w:t>
              </w:r>
            </w:ins>
          </w:p>
        </w:tc>
        <w:tc>
          <w:tcPr>
            <w:tcW w:w="279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3E52D1" w14:textId="77777777" w:rsidR="009962FE" w:rsidRPr="007346E0" w:rsidRDefault="009962FE" w:rsidP="00B3311E">
            <w:pPr>
              <w:spacing w:after="160" w:line="259" w:lineRule="auto"/>
              <w:rPr>
                <w:ins w:id="146" w:author="ERCOT" w:date="2024-12-09T12:05:00Z"/>
              </w:rPr>
            </w:pPr>
            <w:ins w:id="147" w:author="ERCOT" w:date="2024-12-09T12:05:00Z">
              <w:r w:rsidRPr="007346E0">
                <w:t>1/3</w:t>
              </w:r>
              <w:r>
                <w:t>0</w:t>
              </w:r>
              <w:r w:rsidRPr="007346E0">
                <w:t xml:space="preserve"> – 4:30PM-5:30PM</w:t>
              </w:r>
            </w:ins>
          </w:p>
        </w:tc>
        <w:tc>
          <w:tcPr>
            <w:tcW w:w="256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FBC6DC" w14:textId="77777777" w:rsidR="009962FE" w:rsidRPr="007346E0" w:rsidRDefault="009962FE" w:rsidP="00B3311E">
            <w:pPr>
              <w:spacing w:after="160" w:line="259" w:lineRule="auto"/>
              <w:rPr>
                <w:ins w:id="148" w:author="ERCOT" w:date="2024-12-09T12:05:00Z"/>
              </w:rPr>
            </w:pPr>
            <w:ins w:id="149" w:author="ERCOT" w:date="2024-12-09T12:05:00Z">
              <w:r w:rsidRPr="007346E0">
                <w:t>2/2</w:t>
              </w:r>
            </w:ins>
          </w:p>
        </w:tc>
      </w:tr>
      <w:tr w:rsidR="009962FE" w:rsidRPr="007346E0" w14:paraId="211DF8A0" w14:textId="77777777" w:rsidTr="00B3311E">
        <w:trPr>
          <w:trHeight w:val="560"/>
          <w:ins w:id="150" w:author="ERCOT" w:date="2024-12-09T12:05:00Z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274836" w14:textId="77777777" w:rsidR="009962FE" w:rsidRPr="007346E0" w:rsidRDefault="009962FE" w:rsidP="00B3311E">
            <w:pPr>
              <w:spacing w:after="160" w:line="259" w:lineRule="auto"/>
              <w:rPr>
                <w:ins w:id="151" w:author="ERCOT" w:date="2024-12-09T12:05:00Z"/>
              </w:rPr>
            </w:pPr>
            <w:ins w:id="152" w:author="ERCOT" w:date="2024-12-09T12:05:00Z">
              <w:r w:rsidRPr="007346E0">
                <w:rPr>
                  <w:b/>
                  <w:bCs/>
                </w:rPr>
                <w:t>R2</w:t>
              </w:r>
            </w:ins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0A0980" w14:textId="77777777" w:rsidR="009962FE" w:rsidRPr="007346E0" w:rsidRDefault="009962FE" w:rsidP="00B3311E">
            <w:pPr>
              <w:spacing w:after="160" w:line="259" w:lineRule="auto"/>
              <w:rPr>
                <w:ins w:id="153" w:author="ERCOT" w:date="2024-12-09T12:05:00Z"/>
              </w:rPr>
            </w:pPr>
            <w:ins w:id="154" w:author="ERCOT" w:date="2024-12-09T12:05:00Z">
              <w:r w:rsidRPr="007346E0">
                <w:t>Application</w:t>
              </w:r>
            </w:ins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1B2AB8" w14:textId="77777777" w:rsidR="009962FE" w:rsidRPr="007346E0" w:rsidRDefault="009962FE" w:rsidP="00B3311E">
            <w:pPr>
              <w:spacing w:after="160" w:line="259" w:lineRule="auto"/>
              <w:rPr>
                <w:ins w:id="155" w:author="ERCOT" w:date="2024-12-09T12:05:00Z"/>
              </w:rPr>
            </w:pPr>
            <w:ins w:id="156" w:author="ERCOT" w:date="2024-12-09T12:05:00Z">
              <w:r w:rsidRPr="007346E0">
                <w:t>2/26-2/27</w:t>
              </w:r>
            </w:ins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42D008" w14:textId="77777777" w:rsidR="009962FE" w:rsidRPr="007346E0" w:rsidRDefault="009962FE" w:rsidP="00B3311E">
            <w:pPr>
              <w:spacing w:after="160" w:line="259" w:lineRule="auto"/>
              <w:rPr>
                <w:ins w:id="157" w:author="ERCOT" w:date="2024-12-09T12:05:00Z"/>
              </w:rPr>
            </w:pPr>
            <w:ins w:id="158" w:author="ERCOT" w:date="2024-12-09T12:05:00Z">
              <w:r w:rsidRPr="007346E0">
                <w:t>2/27 – 4:30PM-5:30PM</w:t>
              </w:r>
            </w:ins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3367B1" w14:textId="77777777" w:rsidR="009962FE" w:rsidRPr="007346E0" w:rsidRDefault="009962FE" w:rsidP="00B3311E">
            <w:pPr>
              <w:spacing w:after="160" w:line="259" w:lineRule="auto"/>
              <w:rPr>
                <w:ins w:id="159" w:author="ERCOT" w:date="2024-12-09T12:05:00Z"/>
              </w:rPr>
            </w:pPr>
            <w:ins w:id="160" w:author="ERCOT" w:date="2024-12-09T12:05:00Z">
              <w:r w:rsidRPr="007346E0">
                <w:t>3/2</w:t>
              </w:r>
            </w:ins>
          </w:p>
        </w:tc>
      </w:tr>
      <w:tr w:rsidR="009962FE" w:rsidRPr="007346E0" w14:paraId="3D7D4254" w14:textId="77777777" w:rsidTr="00B3311E">
        <w:trPr>
          <w:trHeight w:val="560"/>
          <w:ins w:id="161" w:author="ERCOT" w:date="2024-12-09T12:05:00Z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D7C767" w14:textId="77777777" w:rsidR="009962FE" w:rsidRPr="007346E0" w:rsidRDefault="009962FE" w:rsidP="00B3311E">
            <w:pPr>
              <w:spacing w:after="160" w:line="259" w:lineRule="auto"/>
              <w:rPr>
                <w:ins w:id="162" w:author="ERCOT" w:date="2024-12-09T12:05:00Z"/>
              </w:rPr>
            </w:pPr>
            <w:ins w:id="163" w:author="ERCOT" w:date="2024-12-09T12:05:00Z">
              <w:r w:rsidRPr="007346E0">
                <w:rPr>
                  <w:b/>
                  <w:bCs/>
                </w:rPr>
                <w:lastRenderedPageBreak/>
                <w:t>R3</w:t>
              </w:r>
            </w:ins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97384" w14:textId="77777777" w:rsidR="009962FE" w:rsidRPr="007346E0" w:rsidRDefault="009962FE" w:rsidP="00B3311E">
            <w:pPr>
              <w:spacing w:after="160" w:line="259" w:lineRule="auto"/>
              <w:rPr>
                <w:ins w:id="164" w:author="ERCOT" w:date="2024-12-09T12:05:00Z"/>
              </w:rPr>
            </w:pPr>
            <w:ins w:id="165" w:author="ERCOT" w:date="2024-12-09T12:05:00Z">
              <w:r w:rsidRPr="007346E0">
                <w:t>Application</w:t>
              </w:r>
            </w:ins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A1522B" w14:textId="77777777" w:rsidR="009962FE" w:rsidRPr="007346E0" w:rsidRDefault="009962FE" w:rsidP="00B3311E">
            <w:pPr>
              <w:spacing w:after="160" w:line="259" w:lineRule="auto"/>
              <w:rPr>
                <w:ins w:id="166" w:author="ERCOT" w:date="2024-12-09T12:05:00Z"/>
              </w:rPr>
            </w:pPr>
            <w:ins w:id="167" w:author="ERCOT" w:date="2024-12-09T12:05:00Z">
              <w:r w:rsidRPr="007346E0">
                <w:t>3/26-3/27</w:t>
              </w:r>
            </w:ins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9EC7A" w14:textId="77777777" w:rsidR="009962FE" w:rsidRPr="007346E0" w:rsidRDefault="009962FE" w:rsidP="00B3311E">
            <w:pPr>
              <w:spacing w:after="160" w:line="259" w:lineRule="auto"/>
              <w:rPr>
                <w:ins w:id="168" w:author="ERCOT" w:date="2024-12-09T12:05:00Z"/>
              </w:rPr>
            </w:pPr>
            <w:ins w:id="169" w:author="ERCOT" w:date="2024-12-09T12:05:00Z">
              <w:r w:rsidRPr="007346E0">
                <w:t>3/27 – 4:30PM-5:30PM</w:t>
              </w:r>
            </w:ins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51C848" w14:textId="77777777" w:rsidR="009962FE" w:rsidRPr="007346E0" w:rsidRDefault="009962FE" w:rsidP="00B3311E">
            <w:pPr>
              <w:spacing w:after="160" w:line="259" w:lineRule="auto"/>
              <w:rPr>
                <w:ins w:id="170" w:author="ERCOT" w:date="2024-12-09T12:05:00Z"/>
              </w:rPr>
            </w:pPr>
            <w:ins w:id="171" w:author="ERCOT" w:date="2024-12-09T12:05:00Z">
              <w:r w:rsidRPr="007346E0">
                <w:t>3/30</w:t>
              </w:r>
            </w:ins>
          </w:p>
        </w:tc>
      </w:tr>
      <w:tr w:rsidR="009962FE" w:rsidRPr="007346E0" w14:paraId="24D4D03A" w14:textId="77777777" w:rsidTr="00B3311E">
        <w:trPr>
          <w:trHeight w:val="560"/>
          <w:ins w:id="172" w:author="ERCOT" w:date="2024-12-09T12:05:00Z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6677FF" w14:textId="77777777" w:rsidR="009962FE" w:rsidRPr="007346E0" w:rsidRDefault="009962FE" w:rsidP="00B3311E">
            <w:pPr>
              <w:spacing w:after="160" w:line="259" w:lineRule="auto"/>
              <w:rPr>
                <w:ins w:id="173" w:author="ERCOT" w:date="2024-12-09T12:05:00Z"/>
              </w:rPr>
            </w:pPr>
            <w:ins w:id="174" w:author="ERCOT" w:date="2024-12-09T12:05:00Z">
              <w:r w:rsidRPr="007346E0">
                <w:rPr>
                  <w:b/>
                  <w:bCs/>
                </w:rPr>
                <w:t>R4</w:t>
              </w:r>
            </w:ins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161F32" w14:textId="77777777" w:rsidR="009962FE" w:rsidRPr="007346E0" w:rsidRDefault="009962FE" w:rsidP="00B3311E">
            <w:pPr>
              <w:spacing w:after="160" w:line="259" w:lineRule="auto"/>
              <w:rPr>
                <w:ins w:id="175" w:author="ERCOT" w:date="2024-12-09T12:05:00Z"/>
              </w:rPr>
            </w:pPr>
            <w:ins w:id="176" w:author="ERCOT" w:date="2024-12-09T12:05:00Z">
              <w:r w:rsidRPr="007346E0">
                <w:t>Application</w:t>
              </w:r>
            </w:ins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7856C" w14:textId="77777777" w:rsidR="009962FE" w:rsidRPr="007346E0" w:rsidRDefault="009962FE" w:rsidP="00B3311E">
            <w:pPr>
              <w:spacing w:after="160" w:line="259" w:lineRule="auto"/>
              <w:rPr>
                <w:ins w:id="177" w:author="ERCOT" w:date="2024-12-09T12:05:00Z"/>
              </w:rPr>
            </w:pPr>
            <w:ins w:id="178" w:author="ERCOT" w:date="2024-12-09T12:05:00Z">
              <w:r w:rsidRPr="007346E0">
                <w:t>4/23-4/24</w:t>
              </w:r>
            </w:ins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66C48" w14:textId="77777777" w:rsidR="009962FE" w:rsidRPr="007346E0" w:rsidRDefault="009962FE" w:rsidP="00B3311E">
            <w:pPr>
              <w:spacing w:after="160" w:line="259" w:lineRule="auto"/>
              <w:rPr>
                <w:ins w:id="179" w:author="ERCOT" w:date="2024-12-09T12:05:00Z"/>
              </w:rPr>
            </w:pPr>
            <w:ins w:id="180" w:author="ERCOT" w:date="2024-12-09T12:05:00Z">
              <w:r w:rsidRPr="007346E0">
                <w:t>4/24 – 4:30PM-5:30PM</w:t>
              </w:r>
            </w:ins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4DD26" w14:textId="77777777" w:rsidR="009962FE" w:rsidRPr="007346E0" w:rsidRDefault="009962FE" w:rsidP="00B3311E">
            <w:pPr>
              <w:spacing w:after="160" w:line="259" w:lineRule="auto"/>
              <w:rPr>
                <w:ins w:id="181" w:author="ERCOT" w:date="2024-12-09T12:05:00Z"/>
              </w:rPr>
            </w:pPr>
            <w:ins w:id="182" w:author="ERCOT" w:date="2024-12-09T12:05:00Z">
              <w:r w:rsidRPr="007346E0">
                <w:t>4/27</w:t>
              </w:r>
            </w:ins>
          </w:p>
        </w:tc>
      </w:tr>
      <w:tr w:rsidR="009962FE" w:rsidRPr="007346E0" w14:paraId="4952933F" w14:textId="77777777" w:rsidTr="00B3311E">
        <w:trPr>
          <w:trHeight w:val="560"/>
          <w:ins w:id="183" w:author="ERCOT" w:date="2024-12-09T12:05:00Z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4F73F" w14:textId="77777777" w:rsidR="009962FE" w:rsidRPr="007346E0" w:rsidRDefault="009962FE" w:rsidP="00B3311E">
            <w:pPr>
              <w:spacing w:after="160" w:line="259" w:lineRule="auto"/>
              <w:rPr>
                <w:ins w:id="184" w:author="ERCOT" w:date="2024-12-09T12:05:00Z"/>
              </w:rPr>
            </w:pPr>
            <w:ins w:id="185" w:author="ERCOT" w:date="2024-12-09T12:05:00Z">
              <w:r w:rsidRPr="007346E0">
                <w:rPr>
                  <w:b/>
                  <w:bCs/>
                </w:rPr>
                <w:t>R5</w:t>
              </w:r>
            </w:ins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CDEBE0" w14:textId="77777777" w:rsidR="009962FE" w:rsidRPr="007346E0" w:rsidRDefault="009962FE" w:rsidP="00B3311E">
            <w:pPr>
              <w:spacing w:after="160" w:line="259" w:lineRule="auto"/>
              <w:rPr>
                <w:ins w:id="186" w:author="ERCOT" w:date="2024-12-09T12:05:00Z"/>
              </w:rPr>
            </w:pPr>
            <w:ins w:id="187" w:author="ERCOT" w:date="2024-12-09T12:05:00Z">
              <w:r w:rsidRPr="007346E0">
                <w:t>Application</w:t>
              </w:r>
            </w:ins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DECEDD" w14:textId="77777777" w:rsidR="009962FE" w:rsidRPr="007346E0" w:rsidRDefault="009962FE" w:rsidP="00B3311E">
            <w:pPr>
              <w:spacing w:after="160" w:line="259" w:lineRule="auto"/>
              <w:rPr>
                <w:ins w:id="188" w:author="ERCOT" w:date="2024-12-09T12:05:00Z"/>
              </w:rPr>
            </w:pPr>
            <w:ins w:id="189" w:author="ERCOT" w:date="2024-12-09T12:05:00Z">
              <w:r w:rsidRPr="007346E0">
                <w:t>5/28-5/29</w:t>
              </w:r>
            </w:ins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2A9A3" w14:textId="77777777" w:rsidR="009962FE" w:rsidRPr="007346E0" w:rsidRDefault="009962FE" w:rsidP="00B3311E">
            <w:pPr>
              <w:spacing w:after="160" w:line="259" w:lineRule="auto"/>
              <w:rPr>
                <w:ins w:id="190" w:author="ERCOT" w:date="2024-12-09T12:05:00Z"/>
              </w:rPr>
            </w:pPr>
            <w:ins w:id="191" w:author="ERCOT" w:date="2024-12-09T12:05:00Z">
              <w:r w:rsidRPr="007346E0">
                <w:t>5/29 – 4:30PM-5:30PM</w:t>
              </w:r>
            </w:ins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229248" w14:textId="77777777" w:rsidR="009962FE" w:rsidRPr="007346E0" w:rsidRDefault="009962FE" w:rsidP="00B3311E">
            <w:pPr>
              <w:spacing w:after="160" w:line="259" w:lineRule="auto"/>
              <w:rPr>
                <w:ins w:id="192" w:author="ERCOT" w:date="2024-12-09T12:05:00Z"/>
              </w:rPr>
            </w:pPr>
            <w:ins w:id="193" w:author="ERCOT" w:date="2024-12-09T12:05:00Z">
              <w:r w:rsidRPr="007346E0">
                <w:t>6/1</w:t>
              </w:r>
            </w:ins>
          </w:p>
        </w:tc>
      </w:tr>
      <w:tr w:rsidR="009962FE" w:rsidRPr="007346E0" w14:paraId="5EB82FBE" w14:textId="77777777" w:rsidTr="00B3311E">
        <w:trPr>
          <w:trHeight w:val="560"/>
          <w:ins w:id="194" w:author="ERCOT" w:date="2024-12-09T12:05:00Z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7AF7A" w14:textId="77777777" w:rsidR="009962FE" w:rsidRPr="007346E0" w:rsidRDefault="009962FE" w:rsidP="00B3311E">
            <w:pPr>
              <w:spacing w:after="160" w:line="259" w:lineRule="auto"/>
              <w:rPr>
                <w:ins w:id="195" w:author="ERCOT" w:date="2024-12-09T12:05:00Z"/>
              </w:rPr>
            </w:pPr>
            <w:ins w:id="196" w:author="ERCOT" w:date="2024-12-09T12:05:00Z">
              <w:r w:rsidRPr="007346E0">
                <w:rPr>
                  <w:b/>
                  <w:bCs/>
                </w:rPr>
                <w:t>R6</w:t>
              </w:r>
            </w:ins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3D081" w14:textId="77777777" w:rsidR="009962FE" w:rsidRPr="007346E0" w:rsidRDefault="009962FE" w:rsidP="00B3311E">
            <w:pPr>
              <w:spacing w:after="160" w:line="259" w:lineRule="auto"/>
              <w:rPr>
                <w:ins w:id="197" w:author="ERCOT" w:date="2024-12-09T12:05:00Z"/>
              </w:rPr>
            </w:pPr>
            <w:ins w:id="198" w:author="ERCOT" w:date="2024-12-09T12:05:00Z">
              <w:r w:rsidRPr="007346E0">
                <w:t>Application</w:t>
              </w:r>
            </w:ins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A2E85D" w14:textId="77777777" w:rsidR="009962FE" w:rsidRPr="007346E0" w:rsidRDefault="009962FE" w:rsidP="00B3311E">
            <w:pPr>
              <w:spacing w:after="160" w:line="259" w:lineRule="auto"/>
              <w:rPr>
                <w:ins w:id="199" w:author="ERCOT" w:date="2024-12-09T12:05:00Z"/>
              </w:rPr>
            </w:pPr>
            <w:ins w:id="200" w:author="ERCOT" w:date="2024-12-09T12:05:00Z">
              <w:r w:rsidRPr="007346E0">
                <w:t>6/25-6/26</w:t>
              </w:r>
            </w:ins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9093B" w14:textId="77777777" w:rsidR="009962FE" w:rsidRPr="007346E0" w:rsidRDefault="009962FE" w:rsidP="00B3311E">
            <w:pPr>
              <w:spacing w:after="160" w:line="259" w:lineRule="auto"/>
              <w:rPr>
                <w:ins w:id="201" w:author="ERCOT" w:date="2024-12-09T12:05:00Z"/>
              </w:rPr>
            </w:pPr>
            <w:ins w:id="202" w:author="ERCOT" w:date="2024-12-09T12:05:00Z">
              <w:r w:rsidRPr="007346E0">
                <w:t>6/26 – 4:30PM-5:30PM</w:t>
              </w:r>
            </w:ins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A40747" w14:textId="77777777" w:rsidR="009962FE" w:rsidRPr="007346E0" w:rsidRDefault="009962FE" w:rsidP="00B3311E">
            <w:pPr>
              <w:spacing w:after="160" w:line="259" w:lineRule="auto"/>
              <w:rPr>
                <w:ins w:id="203" w:author="ERCOT" w:date="2024-12-09T12:05:00Z"/>
              </w:rPr>
            </w:pPr>
            <w:ins w:id="204" w:author="ERCOT" w:date="2024-12-09T12:05:00Z">
              <w:r w:rsidRPr="007346E0">
                <w:t>No Release</w:t>
              </w:r>
            </w:ins>
          </w:p>
        </w:tc>
      </w:tr>
      <w:tr w:rsidR="009962FE" w:rsidRPr="007346E0" w14:paraId="47AF9399" w14:textId="77777777" w:rsidTr="00B3311E">
        <w:trPr>
          <w:trHeight w:val="560"/>
          <w:ins w:id="205" w:author="ERCOT" w:date="2024-12-09T12:05:00Z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C7D17" w14:textId="77777777" w:rsidR="009962FE" w:rsidRPr="007346E0" w:rsidRDefault="009962FE" w:rsidP="00B3311E">
            <w:pPr>
              <w:spacing w:after="160" w:line="259" w:lineRule="auto"/>
              <w:rPr>
                <w:ins w:id="206" w:author="ERCOT" w:date="2024-12-09T12:05:00Z"/>
              </w:rPr>
            </w:pPr>
            <w:ins w:id="207" w:author="ERCOT" w:date="2024-12-09T12:05:00Z">
              <w:r w:rsidRPr="007346E0">
                <w:rPr>
                  <w:b/>
                  <w:bCs/>
                </w:rPr>
                <w:t>R7</w:t>
              </w:r>
            </w:ins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27B8DF" w14:textId="77777777" w:rsidR="009962FE" w:rsidRPr="007346E0" w:rsidRDefault="009962FE" w:rsidP="00B3311E">
            <w:pPr>
              <w:spacing w:after="160" w:line="259" w:lineRule="auto"/>
              <w:rPr>
                <w:ins w:id="208" w:author="ERCOT" w:date="2024-12-09T12:05:00Z"/>
              </w:rPr>
            </w:pPr>
            <w:ins w:id="209" w:author="ERCOT" w:date="2024-12-09T12:05:00Z">
              <w:r w:rsidRPr="007346E0">
                <w:t>Application</w:t>
              </w:r>
            </w:ins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EBEA7F" w14:textId="77777777" w:rsidR="009962FE" w:rsidRPr="007346E0" w:rsidRDefault="009962FE" w:rsidP="00B3311E">
            <w:pPr>
              <w:spacing w:after="160" w:line="259" w:lineRule="auto"/>
              <w:rPr>
                <w:ins w:id="210" w:author="ERCOT" w:date="2024-12-09T12:05:00Z"/>
              </w:rPr>
            </w:pPr>
            <w:ins w:id="211" w:author="ERCOT" w:date="2024-12-09T12:05:00Z">
              <w:r w:rsidRPr="007346E0">
                <w:t>7/2</w:t>
              </w:r>
              <w:r>
                <w:t>3</w:t>
              </w:r>
              <w:r w:rsidRPr="007346E0">
                <w:t>-7/2</w:t>
              </w:r>
              <w:r>
                <w:t>4</w:t>
              </w:r>
            </w:ins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8FFFC7" w14:textId="77777777" w:rsidR="009962FE" w:rsidRPr="007346E0" w:rsidRDefault="009962FE" w:rsidP="00B3311E">
            <w:pPr>
              <w:spacing w:after="160" w:line="259" w:lineRule="auto"/>
              <w:rPr>
                <w:ins w:id="212" w:author="ERCOT" w:date="2024-12-09T12:05:00Z"/>
              </w:rPr>
            </w:pPr>
            <w:ins w:id="213" w:author="ERCOT" w:date="2024-12-09T12:05:00Z">
              <w:r w:rsidRPr="007346E0">
                <w:t>7/24 – 4:30PM-5:30PM</w:t>
              </w:r>
            </w:ins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42F83" w14:textId="77777777" w:rsidR="009962FE" w:rsidRPr="007346E0" w:rsidRDefault="009962FE" w:rsidP="00B3311E">
            <w:pPr>
              <w:spacing w:after="160" w:line="259" w:lineRule="auto"/>
              <w:rPr>
                <w:ins w:id="214" w:author="ERCOT" w:date="2024-12-09T12:05:00Z"/>
              </w:rPr>
            </w:pPr>
            <w:ins w:id="215" w:author="ERCOT" w:date="2024-12-09T12:05:00Z">
              <w:r w:rsidRPr="007346E0">
                <w:t>7/27</w:t>
              </w:r>
            </w:ins>
          </w:p>
        </w:tc>
      </w:tr>
      <w:tr w:rsidR="009962FE" w:rsidRPr="007346E0" w14:paraId="236F1BA6" w14:textId="77777777" w:rsidTr="00B3311E">
        <w:trPr>
          <w:trHeight w:val="560"/>
          <w:ins w:id="216" w:author="ERCOT" w:date="2024-12-09T12:05:00Z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BE3AB6" w14:textId="77777777" w:rsidR="009962FE" w:rsidRPr="007346E0" w:rsidRDefault="009962FE" w:rsidP="00B3311E">
            <w:pPr>
              <w:spacing w:after="160" w:line="259" w:lineRule="auto"/>
              <w:rPr>
                <w:ins w:id="217" w:author="ERCOT" w:date="2024-12-09T12:05:00Z"/>
              </w:rPr>
            </w:pPr>
            <w:ins w:id="218" w:author="ERCOT" w:date="2024-12-09T12:05:00Z">
              <w:r w:rsidRPr="007346E0">
                <w:rPr>
                  <w:b/>
                  <w:bCs/>
                </w:rPr>
                <w:t>R8</w:t>
              </w:r>
            </w:ins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DF21B2" w14:textId="77777777" w:rsidR="009962FE" w:rsidRPr="007346E0" w:rsidRDefault="009962FE" w:rsidP="00B3311E">
            <w:pPr>
              <w:spacing w:after="160" w:line="259" w:lineRule="auto"/>
              <w:rPr>
                <w:ins w:id="219" w:author="ERCOT" w:date="2024-12-09T12:05:00Z"/>
              </w:rPr>
            </w:pPr>
            <w:ins w:id="220" w:author="ERCOT" w:date="2024-12-09T12:05:00Z">
              <w:r w:rsidRPr="007346E0">
                <w:t>Application</w:t>
              </w:r>
            </w:ins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C91BD" w14:textId="77777777" w:rsidR="009962FE" w:rsidRPr="007346E0" w:rsidRDefault="009962FE" w:rsidP="00B3311E">
            <w:pPr>
              <w:spacing w:after="160" w:line="259" w:lineRule="auto"/>
              <w:rPr>
                <w:ins w:id="221" w:author="ERCOT" w:date="2024-12-09T12:05:00Z"/>
              </w:rPr>
            </w:pPr>
            <w:ins w:id="222" w:author="ERCOT" w:date="2024-12-09T12:05:00Z">
              <w:r w:rsidRPr="007346E0">
                <w:t>8/20-8/21</w:t>
              </w:r>
            </w:ins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FE4F6" w14:textId="77777777" w:rsidR="009962FE" w:rsidRPr="007346E0" w:rsidRDefault="009962FE" w:rsidP="00B3311E">
            <w:pPr>
              <w:spacing w:after="160" w:line="259" w:lineRule="auto"/>
              <w:rPr>
                <w:ins w:id="223" w:author="ERCOT" w:date="2024-12-09T12:05:00Z"/>
              </w:rPr>
            </w:pPr>
            <w:ins w:id="224" w:author="ERCOT" w:date="2024-12-09T12:05:00Z">
              <w:r w:rsidRPr="007346E0">
                <w:t>8/2</w:t>
              </w:r>
              <w:r>
                <w:t>1</w:t>
              </w:r>
              <w:r w:rsidRPr="007346E0">
                <w:t xml:space="preserve"> – 4:30PM-5:30PM</w:t>
              </w:r>
            </w:ins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CFA162" w14:textId="77777777" w:rsidR="009962FE" w:rsidRPr="007346E0" w:rsidRDefault="009962FE" w:rsidP="00B3311E">
            <w:pPr>
              <w:spacing w:after="160" w:line="259" w:lineRule="auto"/>
              <w:rPr>
                <w:ins w:id="225" w:author="ERCOT" w:date="2024-12-09T12:05:00Z"/>
              </w:rPr>
            </w:pPr>
            <w:ins w:id="226" w:author="ERCOT" w:date="2024-12-09T12:05:00Z">
              <w:r w:rsidRPr="007346E0">
                <w:t>8/24</w:t>
              </w:r>
            </w:ins>
          </w:p>
        </w:tc>
      </w:tr>
      <w:tr w:rsidR="009962FE" w:rsidRPr="007346E0" w14:paraId="4B8BE4FE" w14:textId="77777777" w:rsidTr="00B3311E">
        <w:trPr>
          <w:trHeight w:val="560"/>
          <w:ins w:id="227" w:author="ERCOT" w:date="2024-12-09T12:05:00Z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46A1F" w14:textId="77777777" w:rsidR="009962FE" w:rsidRPr="007346E0" w:rsidRDefault="009962FE" w:rsidP="00B3311E">
            <w:pPr>
              <w:spacing w:after="160" w:line="259" w:lineRule="auto"/>
              <w:rPr>
                <w:ins w:id="228" w:author="ERCOT" w:date="2024-12-09T12:05:00Z"/>
              </w:rPr>
            </w:pPr>
            <w:ins w:id="229" w:author="ERCOT" w:date="2024-12-09T12:05:00Z">
              <w:r w:rsidRPr="007346E0">
                <w:rPr>
                  <w:b/>
                  <w:bCs/>
                </w:rPr>
                <w:t>R9</w:t>
              </w:r>
            </w:ins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E817A8" w14:textId="77777777" w:rsidR="009962FE" w:rsidRPr="007346E0" w:rsidRDefault="009962FE" w:rsidP="00B3311E">
            <w:pPr>
              <w:spacing w:after="160" w:line="259" w:lineRule="auto"/>
              <w:rPr>
                <w:ins w:id="230" w:author="ERCOT" w:date="2024-12-09T12:05:00Z"/>
              </w:rPr>
            </w:pPr>
            <w:ins w:id="231" w:author="ERCOT" w:date="2024-12-09T12:05:00Z">
              <w:r w:rsidRPr="007346E0">
                <w:t>Application</w:t>
              </w:r>
            </w:ins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04D32" w14:textId="77777777" w:rsidR="009962FE" w:rsidRPr="007346E0" w:rsidRDefault="009962FE" w:rsidP="00B3311E">
            <w:pPr>
              <w:spacing w:after="160" w:line="259" w:lineRule="auto"/>
              <w:rPr>
                <w:ins w:id="232" w:author="ERCOT" w:date="2024-12-09T12:05:00Z"/>
              </w:rPr>
            </w:pPr>
            <w:ins w:id="233" w:author="ERCOT" w:date="2024-12-09T12:05:00Z">
              <w:r w:rsidRPr="007346E0">
                <w:t>9/24-9/25</w:t>
              </w:r>
            </w:ins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FE1D61" w14:textId="77777777" w:rsidR="009962FE" w:rsidRPr="007346E0" w:rsidRDefault="009962FE" w:rsidP="00B3311E">
            <w:pPr>
              <w:spacing w:after="160" w:line="259" w:lineRule="auto"/>
              <w:rPr>
                <w:ins w:id="234" w:author="ERCOT" w:date="2024-12-09T12:05:00Z"/>
              </w:rPr>
            </w:pPr>
            <w:ins w:id="235" w:author="ERCOT" w:date="2024-12-09T12:05:00Z">
              <w:r w:rsidRPr="007346E0">
                <w:t>9/25 – 4:30PM-5:30PM</w:t>
              </w:r>
            </w:ins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B9DE24" w14:textId="77777777" w:rsidR="009962FE" w:rsidRPr="007346E0" w:rsidRDefault="009962FE" w:rsidP="00B3311E">
            <w:pPr>
              <w:spacing w:after="160" w:line="259" w:lineRule="auto"/>
              <w:rPr>
                <w:ins w:id="236" w:author="ERCOT" w:date="2024-12-09T12:05:00Z"/>
              </w:rPr>
            </w:pPr>
            <w:ins w:id="237" w:author="ERCOT" w:date="2024-12-09T12:05:00Z">
              <w:r w:rsidRPr="007346E0">
                <w:t>9/28</w:t>
              </w:r>
            </w:ins>
          </w:p>
        </w:tc>
      </w:tr>
      <w:tr w:rsidR="009962FE" w:rsidRPr="007346E0" w14:paraId="63A71359" w14:textId="77777777" w:rsidTr="00B3311E">
        <w:trPr>
          <w:trHeight w:val="560"/>
          <w:ins w:id="238" w:author="ERCOT" w:date="2024-12-09T12:05:00Z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CBCEA" w14:textId="77777777" w:rsidR="009962FE" w:rsidRPr="007346E0" w:rsidRDefault="009962FE" w:rsidP="00B3311E">
            <w:pPr>
              <w:spacing w:after="160" w:line="259" w:lineRule="auto"/>
              <w:rPr>
                <w:ins w:id="239" w:author="ERCOT" w:date="2024-12-09T12:05:00Z"/>
              </w:rPr>
            </w:pPr>
            <w:ins w:id="240" w:author="ERCOT" w:date="2024-12-09T12:05:00Z">
              <w:r w:rsidRPr="007346E0">
                <w:rPr>
                  <w:b/>
                  <w:bCs/>
                </w:rPr>
                <w:t>R10</w:t>
              </w:r>
            </w:ins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483247" w14:textId="77777777" w:rsidR="009962FE" w:rsidRPr="007346E0" w:rsidRDefault="009962FE" w:rsidP="00B3311E">
            <w:pPr>
              <w:spacing w:after="160" w:line="259" w:lineRule="auto"/>
              <w:rPr>
                <w:ins w:id="241" w:author="ERCOT" w:date="2024-12-09T12:05:00Z"/>
              </w:rPr>
            </w:pPr>
            <w:ins w:id="242" w:author="ERCOT" w:date="2024-12-09T12:05:00Z">
              <w:r w:rsidRPr="007346E0">
                <w:t>Application</w:t>
              </w:r>
            </w:ins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D9C64" w14:textId="77777777" w:rsidR="009962FE" w:rsidRPr="007346E0" w:rsidRDefault="009962FE" w:rsidP="00B3311E">
            <w:pPr>
              <w:spacing w:after="160" w:line="259" w:lineRule="auto"/>
              <w:rPr>
                <w:ins w:id="243" w:author="ERCOT" w:date="2024-12-09T12:05:00Z"/>
              </w:rPr>
            </w:pPr>
            <w:ins w:id="244" w:author="ERCOT" w:date="2024-12-09T12:05:00Z">
              <w:r w:rsidRPr="007346E0">
                <w:t>10/22-10/23</w:t>
              </w:r>
            </w:ins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2596EC" w14:textId="77777777" w:rsidR="009962FE" w:rsidRPr="007346E0" w:rsidRDefault="009962FE" w:rsidP="00B3311E">
            <w:pPr>
              <w:spacing w:after="160" w:line="259" w:lineRule="auto"/>
              <w:rPr>
                <w:ins w:id="245" w:author="ERCOT" w:date="2024-12-09T12:05:00Z"/>
              </w:rPr>
            </w:pPr>
            <w:ins w:id="246" w:author="ERCOT" w:date="2024-12-09T12:05:00Z">
              <w:r w:rsidRPr="007346E0">
                <w:t>10/23 – 4:30PM-5:30PM</w:t>
              </w:r>
            </w:ins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7F1F5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1BB979" w14:textId="77777777" w:rsidR="009962FE" w:rsidRPr="007346E0" w:rsidRDefault="009962FE" w:rsidP="00B3311E">
            <w:pPr>
              <w:spacing w:after="160" w:line="259" w:lineRule="auto"/>
              <w:rPr>
                <w:ins w:id="247" w:author="ERCOT" w:date="2024-12-09T12:05:00Z"/>
              </w:rPr>
            </w:pPr>
            <w:ins w:id="248" w:author="ERCOT" w:date="2024-12-09T12:05:00Z">
              <w:r w:rsidRPr="007346E0">
                <w:t>10/26</w:t>
              </w:r>
            </w:ins>
          </w:p>
        </w:tc>
      </w:tr>
      <w:tr w:rsidR="009962FE" w:rsidRPr="007346E0" w14:paraId="35ED8F77" w14:textId="77777777" w:rsidTr="00B3311E">
        <w:trPr>
          <w:trHeight w:val="560"/>
          <w:ins w:id="249" w:author="ERCOT" w:date="2024-12-09T12:05:00Z"/>
        </w:trPr>
        <w:tc>
          <w:tcPr>
            <w:tcW w:w="12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00ACC8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9E269C" w14:textId="77777777" w:rsidR="009962FE" w:rsidRPr="007346E0" w:rsidRDefault="009962FE" w:rsidP="00B3311E">
            <w:pPr>
              <w:spacing w:after="160" w:line="259" w:lineRule="auto"/>
              <w:rPr>
                <w:ins w:id="250" w:author="ERCOT" w:date="2024-12-09T12:05:00Z"/>
              </w:rPr>
            </w:pPr>
            <w:ins w:id="251" w:author="ERCOT" w:date="2024-12-09T12:05:00Z">
              <w:r w:rsidRPr="007346E0">
                <w:rPr>
                  <w:b/>
                  <w:bCs/>
                </w:rPr>
                <w:t>R11</w:t>
              </w:r>
            </w:ins>
          </w:p>
        </w:tc>
        <w:tc>
          <w:tcPr>
            <w:tcW w:w="129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BEA04" w14:textId="77777777" w:rsidR="009962FE" w:rsidRPr="007346E0" w:rsidRDefault="009962FE" w:rsidP="00B3311E">
            <w:pPr>
              <w:spacing w:after="160" w:line="259" w:lineRule="auto"/>
              <w:rPr>
                <w:ins w:id="252" w:author="ERCOT" w:date="2024-12-09T12:05:00Z"/>
              </w:rPr>
            </w:pPr>
            <w:ins w:id="253" w:author="ERCOT" w:date="2024-12-09T12:05:00Z">
              <w:r w:rsidRPr="007346E0">
                <w:t>Application</w:t>
              </w:r>
            </w:ins>
          </w:p>
        </w:tc>
        <w:tc>
          <w:tcPr>
            <w:tcW w:w="185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8D6FE6" w14:textId="60D9E6AE" w:rsidR="009962FE" w:rsidRPr="007346E0" w:rsidRDefault="009962FE" w:rsidP="00B3311E">
            <w:pPr>
              <w:spacing w:after="160" w:line="259" w:lineRule="auto"/>
              <w:rPr>
                <w:ins w:id="254" w:author="ERCOT" w:date="2024-12-09T12:05:00Z"/>
              </w:rPr>
            </w:pPr>
            <w:ins w:id="255" w:author="ERCOT" w:date="2024-12-09T12:05:00Z">
              <w:r w:rsidRPr="007346E0">
                <w:t>12/10-12</w:t>
              </w:r>
            </w:ins>
            <w:ins w:id="256" w:author="ERCOT" w:date="2024-12-09T14:18:00Z">
              <w:r w:rsidR="00D54F84">
                <w:t>/</w:t>
              </w:r>
            </w:ins>
            <w:ins w:id="257" w:author="ERCOT" w:date="2024-12-09T12:05:00Z">
              <w:r w:rsidRPr="007346E0">
                <w:t>11</w:t>
              </w:r>
            </w:ins>
          </w:p>
        </w:tc>
        <w:tc>
          <w:tcPr>
            <w:tcW w:w="27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0A993B" w14:textId="77777777" w:rsidR="009962FE" w:rsidRPr="007346E0" w:rsidRDefault="009962FE" w:rsidP="00B3311E">
            <w:pPr>
              <w:spacing w:after="160" w:line="259" w:lineRule="auto"/>
              <w:rPr>
                <w:ins w:id="258" w:author="ERCOT" w:date="2024-12-09T12:05:00Z"/>
              </w:rPr>
            </w:pPr>
            <w:ins w:id="259" w:author="ERCOT" w:date="2024-12-09T12:05:00Z">
              <w:r w:rsidRPr="007346E0">
                <w:t>12/11 – 4:30PM-5:30PM</w:t>
              </w:r>
            </w:ins>
          </w:p>
        </w:tc>
        <w:tc>
          <w:tcPr>
            <w:tcW w:w="256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E3EB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53BA2" w14:textId="77777777" w:rsidR="009962FE" w:rsidRPr="007346E0" w:rsidRDefault="009962FE" w:rsidP="00B3311E">
            <w:pPr>
              <w:spacing w:after="160" w:line="259" w:lineRule="auto"/>
              <w:rPr>
                <w:ins w:id="260" w:author="ERCOT" w:date="2024-12-09T12:05:00Z"/>
              </w:rPr>
            </w:pPr>
            <w:ins w:id="261" w:author="ERCOT" w:date="2024-12-09T12:05:00Z">
              <w:r w:rsidRPr="007346E0">
                <w:t>11/9 and 12/14</w:t>
              </w:r>
            </w:ins>
          </w:p>
        </w:tc>
      </w:tr>
    </w:tbl>
    <w:p w14:paraId="75A5AB5C" w14:textId="77777777" w:rsidR="009962FE" w:rsidRPr="007346E0" w:rsidRDefault="009962FE" w:rsidP="009962FE">
      <w:pPr>
        <w:spacing w:after="160" w:line="259" w:lineRule="auto"/>
        <w:rPr>
          <w:ins w:id="262" w:author="ERCOT" w:date="2024-12-09T12:05:00Z"/>
        </w:rPr>
      </w:pPr>
      <w:ins w:id="263" w:author="ERCOT" w:date="2024-12-09T12:05:00Z">
        <w:r w:rsidRPr="007346E0">
          <w:t>*Pending compliant updates to relevant binding documents</w:t>
        </w:r>
      </w:ins>
    </w:p>
    <w:p w14:paraId="780B7678" w14:textId="77777777" w:rsidR="003B4AD8" w:rsidRDefault="003B4AD8" w:rsidP="003B4AD8">
      <w:pPr>
        <w:rPr>
          <w:b/>
          <w:i/>
          <w:sz w:val="24"/>
          <w:szCs w:val="24"/>
        </w:rPr>
      </w:pPr>
    </w:p>
    <w:p w14:paraId="646E7A47" w14:textId="77777777" w:rsidR="00BE3024" w:rsidRDefault="00BE3024">
      <w:pPr>
        <w:pStyle w:val="BodyText"/>
        <w:rPr>
          <w:rFonts w:ascii="Calibri"/>
          <w:b/>
          <w:sz w:val="40"/>
        </w:rPr>
      </w:pPr>
    </w:p>
    <w:p w14:paraId="7D55D147" w14:textId="77777777" w:rsidR="00BE3024" w:rsidRDefault="00BE3024">
      <w:pPr>
        <w:pStyle w:val="BodyText"/>
        <w:rPr>
          <w:rFonts w:ascii="Calibri"/>
          <w:b/>
          <w:sz w:val="40"/>
        </w:rPr>
      </w:pPr>
    </w:p>
    <w:p w14:paraId="604A88AD" w14:textId="77777777" w:rsidR="00BE3024" w:rsidRDefault="00BE3024">
      <w:pPr>
        <w:pStyle w:val="BodyText"/>
        <w:spacing w:before="5"/>
        <w:rPr>
          <w:rFonts w:ascii="Calibri"/>
          <w:b/>
          <w:sz w:val="30"/>
        </w:rPr>
      </w:pPr>
    </w:p>
    <w:p w14:paraId="266A46AA" w14:textId="77777777" w:rsidR="00BE3024" w:rsidRDefault="00114127">
      <w:pPr>
        <w:pStyle w:val="Heading2"/>
        <w:numPr>
          <w:ilvl w:val="0"/>
          <w:numId w:val="7"/>
        </w:numPr>
        <w:tabs>
          <w:tab w:val="left" w:pos="841"/>
          <w:tab w:val="left" w:pos="842"/>
        </w:tabs>
        <w:ind w:hanging="722"/>
      </w:pPr>
      <w:bookmarkStart w:id="264" w:name="_bookmark5"/>
      <w:bookmarkEnd w:id="264"/>
      <w:r>
        <w:rPr>
          <w:spacing w:val="-2"/>
        </w:rPr>
        <w:t>Reporting</w:t>
      </w:r>
    </w:p>
    <w:p w14:paraId="5625BE39" w14:textId="77777777" w:rsidR="00BE3024" w:rsidRDefault="00114127">
      <w:pPr>
        <w:pStyle w:val="Heading3"/>
        <w:numPr>
          <w:ilvl w:val="1"/>
          <w:numId w:val="7"/>
        </w:numPr>
        <w:tabs>
          <w:tab w:val="left" w:pos="841"/>
          <w:tab w:val="left" w:pos="842"/>
        </w:tabs>
        <w:spacing w:before="221"/>
        <w:ind w:hanging="722"/>
      </w:pPr>
      <w:bookmarkStart w:id="265" w:name="_bookmark6"/>
      <w:bookmarkEnd w:id="265"/>
      <w:r>
        <w:rPr>
          <w:spacing w:val="-2"/>
        </w:rPr>
        <w:t>IT</w:t>
      </w:r>
      <w:r>
        <w:rPr>
          <w:spacing w:val="-17"/>
        </w:rPr>
        <w:t xml:space="preserve"> </w:t>
      </w:r>
      <w:r>
        <w:rPr>
          <w:spacing w:val="-2"/>
        </w:rPr>
        <w:t>Application</w:t>
      </w:r>
      <w:r>
        <w:rPr>
          <w:spacing w:val="-31"/>
        </w:rPr>
        <w:t xml:space="preserve"> </w:t>
      </w:r>
      <w:r>
        <w:rPr>
          <w:spacing w:val="-2"/>
        </w:rPr>
        <w:t>Service</w:t>
      </w:r>
      <w:r>
        <w:rPr>
          <w:spacing w:val="-33"/>
        </w:rPr>
        <w:t xml:space="preserve"> </w:t>
      </w:r>
      <w:r>
        <w:rPr>
          <w:spacing w:val="-2"/>
        </w:rPr>
        <w:t>Reporting</w:t>
      </w:r>
    </w:p>
    <w:p w14:paraId="00FF8214" w14:textId="77777777" w:rsidR="00BE3024" w:rsidRDefault="00114127">
      <w:pPr>
        <w:pStyle w:val="BodyText"/>
        <w:spacing w:before="66" w:line="242" w:lineRule="auto"/>
        <w:ind w:left="120" w:right="1296"/>
      </w:pPr>
      <w:r>
        <w:t>ERCOT</w:t>
      </w:r>
      <w:r>
        <w:rPr>
          <w:spacing w:val="-17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t>measure</w:t>
      </w:r>
      <w:r>
        <w:rPr>
          <w:spacing w:val="-6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report</w:t>
      </w:r>
      <w:r>
        <w:rPr>
          <w:spacing w:val="14"/>
        </w:rPr>
        <w:t xml:space="preserve"> </w:t>
      </w:r>
      <w:r>
        <w:t>availability</w:t>
      </w:r>
      <w:r>
        <w:rPr>
          <w:spacing w:val="17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performance</w:t>
      </w:r>
      <w:r>
        <w:rPr>
          <w:spacing w:val="-1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an</w:t>
      </w:r>
      <w:r>
        <w:rPr>
          <w:spacing w:val="-17"/>
        </w:rPr>
        <w:t xml:space="preserve"> </w:t>
      </w:r>
      <w:r>
        <w:t>incident log.</w:t>
      </w:r>
      <w:r>
        <w:rPr>
          <w:spacing w:val="62"/>
        </w:rPr>
        <w:t xml:space="preserve"> </w:t>
      </w:r>
      <w:r>
        <w:t>This</w:t>
      </w:r>
      <w:r>
        <w:rPr>
          <w:spacing w:val="-9"/>
        </w:rPr>
        <w:t xml:space="preserve"> </w:t>
      </w:r>
      <w:r>
        <w:t>log</w:t>
      </w:r>
      <w:r>
        <w:rPr>
          <w:spacing w:val="-6"/>
        </w:rPr>
        <w:t xml:space="preserve"> </w:t>
      </w:r>
      <w:r>
        <w:t>will be updated monthly and made available on the ERCOT</w:t>
      </w:r>
      <w:r>
        <w:rPr>
          <w:spacing w:val="-5"/>
        </w:rPr>
        <w:t xml:space="preserve"> </w:t>
      </w:r>
      <w:r>
        <w:t xml:space="preserve">website at </w:t>
      </w:r>
      <w:hyperlink r:id="rId12">
        <w:r>
          <w:rPr>
            <w:color w:val="0000FF"/>
            <w:u w:val="single" w:color="0000FF"/>
          </w:rPr>
          <w:t>http://www.ercot.com/services/sla/</w:t>
        </w:r>
        <w:r>
          <w:t>.</w:t>
        </w:r>
      </w:hyperlink>
      <w:r>
        <w:t>The</w:t>
      </w:r>
      <w:r>
        <w:rPr>
          <w:spacing w:val="40"/>
        </w:rPr>
        <w:t xml:space="preserve"> </w:t>
      </w:r>
      <w:r>
        <w:t>format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this log is outlined</w:t>
      </w:r>
      <w:r>
        <w:rPr>
          <w:spacing w:val="40"/>
        </w:rPr>
        <w:t xml:space="preserve"> </w:t>
      </w:r>
      <w:r>
        <w:t>in Section 6,</w:t>
      </w:r>
      <w:r>
        <w:rPr>
          <w:spacing w:val="-6"/>
        </w:rPr>
        <w:t xml:space="preserve"> </w:t>
      </w:r>
      <w:r>
        <w:t>MDT</w:t>
      </w:r>
      <w:r>
        <w:rPr>
          <w:spacing w:val="-6"/>
        </w:rPr>
        <w:t xml:space="preserve"> </w:t>
      </w:r>
      <w:r>
        <w:t>IT Application</w:t>
      </w:r>
      <w:r>
        <w:rPr>
          <w:spacing w:val="40"/>
        </w:rPr>
        <w:t xml:space="preserve"> </w:t>
      </w:r>
      <w:r>
        <w:t>Incident Log.</w:t>
      </w:r>
    </w:p>
    <w:p w14:paraId="652DE5EC" w14:textId="77777777" w:rsidR="00BE3024" w:rsidRDefault="00BE3024">
      <w:pPr>
        <w:pStyle w:val="BodyText"/>
        <w:spacing w:before="5"/>
      </w:pPr>
    </w:p>
    <w:p w14:paraId="2CDA7277" w14:textId="77777777" w:rsidR="00BE3024" w:rsidRDefault="00114127">
      <w:pPr>
        <w:pStyle w:val="BodyText"/>
        <w:spacing w:line="237" w:lineRule="auto"/>
        <w:ind w:left="120" w:right="1002"/>
      </w:pPr>
      <w:r>
        <w:t>Additionally,</w:t>
      </w:r>
      <w:r>
        <w:rPr>
          <w:spacing w:val="9"/>
        </w:rPr>
        <w:t xml:space="preserve"> </w:t>
      </w:r>
      <w:r>
        <w:t>these results</w:t>
      </w:r>
      <w:r>
        <w:rPr>
          <w:spacing w:val="-2"/>
        </w:rPr>
        <w:t xml:space="preserve"> </w:t>
      </w:r>
      <w:r>
        <w:t>will</w:t>
      </w:r>
      <w:r>
        <w:rPr>
          <w:spacing w:val="-12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reported monthly</w:t>
      </w:r>
      <w:r>
        <w:rPr>
          <w:spacing w:val="-2"/>
        </w:rPr>
        <w:t xml:space="preserve"> </w:t>
      </w:r>
      <w:r>
        <w:t>through the</w:t>
      </w:r>
      <w:r>
        <w:rPr>
          <w:spacing w:val="-12"/>
        </w:rPr>
        <w:t xml:space="preserve"> </w:t>
      </w:r>
      <w:r>
        <w:t>ERCOT</w:t>
      </w:r>
      <w:r>
        <w:rPr>
          <w:spacing w:val="-17"/>
        </w:rPr>
        <w:t xml:space="preserve"> </w:t>
      </w:r>
      <w:r>
        <w:t>governance</w:t>
      </w:r>
      <w:r>
        <w:rPr>
          <w:spacing w:val="-12"/>
        </w:rPr>
        <w:t xml:space="preserve"> </w:t>
      </w:r>
      <w:r>
        <w:t>process that includes the appropriate</w:t>
      </w:r>
      <w:r>
        <w:rPr>
          <w:spacing w:val="36"/>
        </w:rPr>
        <w:t xml:space="preserve"> </w:t>
      </w:r>
      <w:r>
        <w:t>Technical Advisory Committee</w:t>
      </w:r>
      <w:r>
        <w:rPr>
          <w:spacing w:val="-10"/>
        </w:rPr>
        <w:t xml:space="preserve"> </w:t>
      </w:r>
      <w:r>
        <w:t>(TAC) Subcommittee(s), the Technical Advisory Committee, and the ERCOT Board of Directors.</w:t>
      </w:r>
    </w:p>
    <w:p w14:paraId="53661B77" w14:textId="77777777" w:rsidR="00BE3024" w:rsidRDefault="00BE3024">
      <w:pPr>
        <w:spacing w:line="237" w:lineRule="auto"/>
        <w:sectPr w:rsidR="00BE3024">
          <w:type w:val="continuous"/>
          <w:pgSz w:w="12240" w:h="15840"/>
          <w:pgMar w:top="1440" w:right="460" w:bottom="1480" w:left="600" w:header="818" w:footer="1287" w:gutter="0"/>
          <w:cols w:space="720"/>
        </w:sectPr>
      </w:pPr>
    </w:p>
    <w:p w14:paraId="0F389513" w14:textId="77777777" w:rsidR="00BE3024" w:rsidRDefault="00BE3024">
      <w:pPr>
        <w:pStyle w:val="BodyText"/>
        <w:spacing w:before="6"/>
        <w:rPr>
          <w:sz w:val="20"/>
        </w:rPr>
      </w:pPr>
    </w:p>
    <w:p w14:paraId="08BBC283" w14:textId="77777777" w:rsidR="00BE3024" w:rsidRDefault="00114127">
      <w:pPr>
        <w:pStyle w:val="BodyText"/>
        <w:spacing w:before="93" w:line="274" w:lineRule="exact"/>
        <w:ind w:left="120"/>
      </w:pPr>
      <w:r>
        <w:t>These</w:t>
      </w:r>
      <w:r>
        <w:rPr>
          <w:spacing w:val="1"/>
        </w:rPr>
        <w:t xml:space="preserve"> </w:t>
      </w:r>
      <w:r>
        <w:t>reports</w:t>
      </w:r>
      <w:r>
        <w:rPr>
          <w:spacing w:val="2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include</w:t>
      </w:r>
      <w:r>
        <w:rPr>
          <w:spacing w:val="-8"/>
        </w:rPr>
        <w:t xml:space="preserve"> </w:t>
      </w:r>
      <w:r>
        <w:t>availability</w:t>
      </w:r>
      <w:r>
        <w:rPr>
          <w:spacing w:val="26"/>
        </w:rPr>
        <w:t xml:space="preserve"> </w:t>
      </w:r>
      <w:r>
        <w:t>and/or</w:t>
      </w:r>
      <w:r>
        <w:rPr>
          <w:spacing w:val="-4"/>
        </w:rPr>
        <w:t xml:space="preserve"> </w:t>
      </w:r>
      <w:r>
        <w:t>performance</w:t>
      </w:r>
      <w:r>
        <w:rPr>
          <w:spacing w:val="-9"/>
        </w:rPr>
        <w:t xml:space="preserve"> </w:t>
      </w:r>
      <w:r>
        <w:t>for</w:t>
      </w:r>
      <w:r>
        <w:rPr>
          <w:spacing w:val="-1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rPr>
          <w:spacing w:val="-2"/>
        </w:rPr>
        <w:t>following:</w:t>
      </w:r>
    </w:p>
    <w:p w14:paraId="2621CF71" w14:textId="77777777" w:rsidR="00BE3024" w:rsidRDefault="00114127">
      <w:pPr>
        <w:pStyle w:val="Heading5"/>
        <w:numPr>
          <w:ilvl w:val="0"/>
          <w:numId w:val="3"/>
        </w:numPr>
        <w:tabs>
          <w:tab w:val="left" w:pos="841"/>
          <w:tab w:val="left" w:pos="842"/>
        </w:tabs>
        <w:rPr>
          <w:b w:val="0"/>
        </w:rPr>
      </w:pPr>
      <w:r>
        <w:t>Market</w:t>
      </w:r>
      <w:r>
        <w:rPr>
          <w:spacing w:val="-6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System</w:t>
      </w:r>
      <w:r>
        <w:rPr>
          <w:spacing w:val="4"/>
        </w:rPr>
        <w:t xml:space="preserve"> </w:t>
      </w:r>
      <w:r>
        <w:rPr>
          <w:spacing w:val="-4"/>
        </w:rPr>
        <w:t>(MIS</w:t>
      </w:r>
      <w:r>
        <w:rPr>
          <w:b w:val="0"/>
          <w:spacing w:val="-4"/>
        </w:rPr>
        <w:t>)</w:t>
      </w:r>
    </w:p>
    <w:p w14:paraId="7A1FF033" w14:textId="77777777" w:rsidR="00BE3024" w:rsidRDefault="00114127">
      <w:pPr>
        <w:pStyle w:val="Heading5"/>
        <w:numPr>
          <w:ilvl w:val="0"/>
          <w:numId w:val="3"/>
        </w:numPr>
        <w:tabs>
          <w:tab w:val="left" w:pos="841"/>
          <w:tab w:val="left" w:pos="842"/>
        </w:tabs>
        <w:spacing w:line="291" w:lineRule="exact"/>
      </w:pPr>
      <w:r>
        <w:rPr>
          <w:spacing w:val="-2"/>
        </w:rPr>
        <w:t>ERCOT.com</w:t>
      </w:r>
    </w:p>
    <w:p w14:paraId="364EBFAD" w14:textId="77777777" w:rsidR="00BE3024" w:rsidRDefault="00114127">
      <w:pPr>
        <w:pStyle w:val="Heading5"/>
        <w:numPr>
          <w:ilvl w:val="0"/>
          <w:numId w:val="3"/>
        </w:numPr>
        <w:tabs>
          <w:tab w:val="left" w:pos="841"/>
          <w:tab w:val="left" w:pos="842"/>
        </w:tabs>
        <w:spacing w:before="11" w:line="291" w:lineRule="exact"/>
      </w:pPr>
      <w:r>
        <w:rPr>
          <w:spacing w:val="-2"/>
        </w:rPr>
        <w:t>Commercial/Retail</w:t>
      </w:r>
      <w:r>
        <w:rPr>
          <w:spacing w:val="36"/>
        </w:rPr>
        <w:t xml:space="preserve"> </w:t>
      </w:r>
      <w:r>
        <w:rPr>
          <w:spacing w:val="-2"/>
        </w:rPr>
        <w:t>API</w:t>
      </w:r>
      <w:r>
        <w:rPr>
          <w:spacing w:val="-9"/>
        </w:rPr>
        <w:t xml:space="preserve"> </w:t>
      </w:r>
      <w:r>
        <w:rPr>
          <w:spacing w:val="-2"/>
        </w:rPr>
        <w:t>Availability</w:t>
      </w:r>
    </w:p>
    <w:p w14:paraId="061C201A" w14:textId="77777777" w:rsidR="00BE3024" w:rsidRDefault="00114127">
      <w:pPr>
        <w:pStyle w:val="Heading5"/>
        <w:numPr>
          <w:ilvl w:val="0"/>
          <w:numId w:val="3"/>
        </w:numPr>
        <w:tabs>
          <w:tab w:val="left" w:pos="841"/>
          <w:tab w:val="left" w:pos="842"/>
        </w:tabs>
        <w:spacing w:line="288" w:lineRule="exact"/>
      </w:pPr>
      <w:r>
        <w:t>Market</w:t>
      </w:r>
      <w:r>
        <w:rPr>
          <w:spacing w:val="-11"/>
        </w:rPr>
        <w:t xml:space="preserve"> </w:t>
      </w:r>
      <w:r>
        <w:t>Participant</w:t>
      </w:r>
      <w:r>
        <w:rPr>
          <w:spacing w:val="-8"/>
        </w:rPr>
        <w:t xml:space="preserve"> </w:t>
      </w:r>
      <w:r>
        <w:t>Identity Management</w:t>
      </w:r>
      <w:r>
        <w:rPr>
          <w:spacing w:val="5"/>
        </w:rPr>
        <w:t xml:space="preserve"> </w:t>
      </w:r>
      <w:r>
        <w:rPr>
          <w:spacing w:val="-2"/>
        </w:rPr>
        <w:t>(MPIM)</w:t>
      </w:r>
    </w:p>
    <w:p w14:paraId="0008272B" w14:textId="77777777" w:rsidR="00BE3024" w:rsidRDefault="00114127">
      <w:pPr>
        <w:pStyle w:val="Heading5"/>
        <w:numPr>
          <w:ilvl w:val="0"/>
          <w:numId w:val="3"/>
        </w:numPr>
        <w:tabs>
          <w:tab w:val="left" w:pos="841"/>
          <w:tab w:val="left" w:pos="842"/>
        </w:tabs>
      </w:pPr>
      <w:r>
        <w:t>External</w:t>
      </w:r>
      <w:r>
        <w:rPr>
          <w:spacing w:val="-8"/>
        </w:rPr>
        <w:t xml:space="preserve"> </w:t>
      </w:r>
      <w:r>
        <w:t>Web</w:t>
      </w:r>
      <w:r>
        <w:rPr>
          <w:spacing w:val="-7"/>
        </w:rPr>
        <w:t xml:space="preserve"> </w:t>
      </w:r>
      <w:r>
        <w:t>Services</w:t>
      </w:r>
      <w:r>
        <w:rPr>
          <w:spacing w:val="3"/>
        </w:rPr>
        <w:t xml:space="preserve"> </w:t>
      </w:r>
      <w:r>
        <w:rPr>
          <w:spacing w:val="-4"/>
        </w:rPr>
        <w:t>(EWS)</w:t>
      </w:r>
    </w:p>
    <w:p w14:paraId="53D3460E" w14:textId="77777777" w:rsidR="00BE3024" w:rsidRDefault="00114127">
      <w:pPr>
        <w:pStyle w:val="ListParagraph"/>
        <w:numPr>
          <w:ilvl w:val="0"/>
          <w:numId w:val="3"/>
        </w:numPr>
        <w:tabs>
          <w:tab w:val="left" w:pos="841"/>
          <w:tab w:val="left" w:pos="842"/>
        </w:tabs>
        <w:spacing w:line="247" w:lineRule="auto"/>
        <w:ind w:left="841" w:right="1702"/>
        <w:rPr>
          <w:sz w:val="24"/>
        </w:rPr>
      </w:pPr>
      <w:r>
        <w:rPr>
          <w:b/>
          <w:sz w:val="24"/>
        </w:rPr>
        <w:t>Market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Management System User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Interface (MMSUI):</w:t>
      </w:r>
      <w:r>
        <w:rPr>
          <w:b/>
          <w:spacing w:val="-17"/>
          <w:sz w:val="24"/>
        </w:rPr>
        <w:t xml:space="preserve"> </w:t>
      </w:r>
      <w:r>
        <w:rPr>
          <w:sz w:val="24"/>
        </w:rPr>
        <w:t>Point of</w:t>
      </w:r>
      <w:r>
        <w:rPr>
          <w:spacing w:val="-16"/>
          <w:sz w:val="24"/>
        </w:rPr>
        <w:t xml:space="preserve"> </w:t>
      </w:r>
      <w:r>
        <w:rPr>
          <w:sz w:val="24"/>
        </w:rPr>
        <w:t>entry for</w:t>
      </w:r>
      <w:r>
        <w:rPr>
          <w:spacing w:val="-19"/>
          <w:sz w:val="24"/>
        </w:rPr>
        <w:t xml:space="preserve"> </w:t>
      </w:r>
      <w:r>
        <w:rPr>
          <w:sz w:val="24"/>
        </w:rPr>
        <w:t xml:space="preserve">Market </w:t>
      </w:r>
      <w:r>
        <w:rPr>
          <w:spacing w:val="-2"/>
          <w:sz w:val="24"/>
        </w:rPr>
        <w:t>Transactions</w:t>
      </w:r>
    </w:p>
    <w:p w14:paraId="6B337215" w14:textId="77777777" w:rsidR="00BE3024" w:rsidRDefault="00114127">
      <w:pPr>
        <w:spacing w:line="237" w:lineRule="auto"/>
        <w:ind w:left="841" w:right="1002"/>
        <w:rPr>
          <w:sz w:val="24"/>
        </w:rPr>
      </w:pPr>
      <w:r>
        <w:rPr>
          <w:b/>
          <w:sz w:val="24"/>
        </w:rPr>
        <w:t>Outage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Scheduler User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Interface (OSUI):</w:t>
      </w:r>
      <w:r>
        <w:rPr>
          <w:b/>
          <w:spacing w:val="-11"/>
          <w:sz w:val="24"/>
        </w:rPr>
        <w:t xml:space="preserve"> </w:t>
      </w:r>
      <w:r>
        <w:rPr>
          <w:sz w:val="24"/>
        </w:rPr>
        <w:t>Point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6"/>
          <w:sz w:val="24"/>
        </w:rPr>
        <w:t xml:space="preserve"> </w:t>
      </w:r>
      <w:r>
        <w:rPr>
          <w:sz w:val="24"/>
        </w:rPr>
        <w:t>entry</w:t>
      </w:r>
      <w:r>
        <w:rPr>
          <w:spacing w:val="-11"/>
          <w:sz w:val="24"/>
        </w:rPr>
        <w:t xml:space="preserve"> </w:t>
      </w:r>
      <w:r>
        <w:rPr>
          <w:sz w:val="24"/>
        </w:rPr>
        <w:t>for</w:t>
      </w:r>
      <w:r>
        <w:rPr>
          <w:spacing w:val="-14"/>
          <w:sz w:val="24"/>
        </w:rPr>
        <w:t xml:space="preserve"> </w:t>
      </w:r>
      <w:r>
        <w:rPr>
          <w:sz w:val="24"/>
        </w:rPr>
        <w:t>entering or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managing </w:t>
      </w:r>
      <w:r>
        <w:rPr>
          <w:spacing w:val="-2"/>
          <w:sz w:val="24"/>
        </w:rPr>
        <w:t>outages</w:t>
      </w:r>
    </w:p>
    <w:p w14:paraId="2FAC85CB" w14:textId="77777777" w:rsidR="00BE3024" w:rsidRDefault="00114127">
      <w:pPr>
        <w:pStyle w:val="Heading5"/>
        <w:spacing w:line="272" w:lineRule="exact"/>
        <w:ind w:left="120" w:firstLine="0"/>
      </w:pPr>
      <w:r>
        <w:rPr>
          <w:spacing w:val="-2"/>
        </w:rPr>
        <w:t>Availability:</w:t>
      </w:r>
    </w:p>
    <w:p w14:paraId="08958176" w14:textId="77777777" w:rsidR="00BE3024" w:rsidRDefault="00114127">
      <w:pPr>
        <w:pStyle w:val="BodyText"/>
        <w:spacing w:before="1"/>
        <w:ind w:left="120" w:right="1002"/>
      </w:pPr>
      <w:r>
        <w:t>Availability</w:t>
      </w:r>
      <w:r>
        <w:rPr>
          <w:spacing w:val="-1"/>
        </w:rPr>
        <w:t xml:space="preserve"> </w:t>
      </w:r>
      <w:r>
        <w:t>is</w:t>
      </w:r>
      <w:r>
        <w:rPr>
          <w:spacing w:val="-17"/>
        </w:rPr>
        <w:t xml:space="preserve"> </w:t>
      </w:r>
      <w:r>
        <w:t>monitored</w:t>
      </w:r>
      <w:r>
        <w:rPr>
          <w:spacing w:val="-3"/>
        </w:rPr>
        <w:t xml:space="preserve"> </w:t>
      </w:r>
      <w:r>
        <w:t>through</w:t>
      </w:r>
      <w:r>
        <w:rPr>
          <w:spacing w:val="-3"/>
        </w:rPr>
        <w:t xml:space="preserve"> </w:t>
      </w:r>
      <w:r>
        <w:t>two</w:t>
      </w:r>
      <w:r>
        <w:rPr>
          <w:spacing w:val="-17"/>
        </w:rPr>
        <w:t xml:space="preserve"> </w:t>
      </w:r>
      <w:r>
        <w:t>methods, primarily through</w:t>
      </w:r>
      <w:r>
        <w:rPr>
          <w:spacing w:val="-3"/>
        </w:rPr>
        <w:t xml:space="preserve"> </w:t>
      </w:r>
      <w:r>
        <w:t>synthetic</w:t>
      </w:r>
      <w:r>
        <w:rPr>
          <w:spacing w:val="6"/>
        </w:rPr>
        <w:t xml:space="preserve"> </w:t>
      </w:r>
      <w:r>
        <w:t>transactions</w:t>
      </w:r>
      <w:r>
        <w:rPr>
          <w:spacing w:val="7"/>
        </w:rPr>
        <w:t xml:space="preserve"> </w:t>
      </w:r>
      <w:r>
        <w:t>which execute scripts</w:t>
      </w:r>
      <w:r>
        <w:rPr>
          <w:spacing w:val="-2"/>
        </w:rPr>
        <w:t xml:space="preserve"> </w:t>
      </w:r>
      <w:r>
        <w:t>against</w:t>
      </w:r>
      <w:r>
        <w:rPr>
          <w:spacing w:val="33"/>
        </w:rPr>
        <w:t xml:space="preserve"> </w:t>
      </w:r>
      <w:r>
        <w:t>the IT</w:t>
      </w:r>
      <w:r>
        <w:rPr>
          <w:spacing w:val="-11"/>
        </w:rPr>
        <w:t xml:space="preserve"> </w:t>
      </w:r>
      <w:r>
        <w:t>applications</w:t>
      </w:r>
      <w:r>
        <w:rPr>
          <w:spacing w:val="40"/>
        </w:rPr>
        <w:t xml:space="preserve"> </w:t>
      </w:r>
      <w:r>
        <w:t>at</w:t>
      </w:r>
      <w:r>
        <w:rPr>
          <w:spacing w:val="-11"/>
        </w:rPr>
        <w:t xml:space="preserve"> </w:t>
      </w:r>
      <w:r>
        <w:t>regular intervals. Upon returning</w:t>
      </w:r>
      <w:r>
        <w:rPr>
          <w:spacing w:val="30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t>valid response,</w:t>
      </w:r>
      <w:r>
        <w:rPr>
          <w:spacing w:val="30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not exceeding the</w:t>
      </w:r>
      <w:r>
        <w:rPr>
          <w:spacing w:val="-1"/>
        </w:rPr>
        <w:t xml:space="preserve"> </w:t>
      </w:r>
      <w:r>
        <w:t>timeout threshold,</w:t>
      </w:r>
      <w:r>
        <w:rPr>
          <w:spacing w:val="30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IT application</w:t>
      </w:r>
      <w:r>
        <w:rPr>
          <w:spacing w:val="27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be</w:t>
      </w:r>
      <w:r>
        <w:rPr>
          <w:spacing w:val="-15"/>
        </w:rPr>
        <w:t xml:space="preserve"> </w:t>
      </w:r>
      <w:r>
        <w:t>considered available.</w:t>
      </w:r>
      <w:r>
        <w:rPr>
          <w:spacing w:val="80"/>
        </w:rPr>
        <w:t xml:space="preserve"> </w:t>
      </w:r>
      <w:r>
        <w:t>When this method cannot be used, the availability</w:t>
      </w:r>
      <w:r>
        <w:rPr>
          <w:spacing w:val="28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calculated by</w:t>
      </w:r>
      <w:r>
        <w:rPr>
          <w:spacing w:val="-1"/>
        </w:rPr>
        <w:t xml:space="preserve"> </w:t>
      </w:r>
      <w:r>
        <w:t>system or hardware uptime, and</w:t>
      </w:r>
      <w:r>
        <w:rPr>
          <w:spacing w:val="-1"/>
        </w:rPr>
        <w:t xml:space="preserve"> </w:t>
      </w:r>
      <w:r>
        <w:t>outage detection through operational</w:t>
      </w:r>
      <w:r>
        <w:rPr>
          <w:spacing w:val="40"/>
        </w:rPr>
        <w:t xml:space="preserve"> </w:t>
      </w:r>
      <w:r>
        <w:t>monitoring tools.</w:t>
      </w:r>
    </w:p>
    <w:p w14:paraId="6A942EA2" w14:textId="77777777" w:rsidR="00BE3024" w:rsidRDefault="00BE3024">
      <w:pPr>
        <w:pStyle w:val="BodyText"/>
        <w:spacing w:before="1"/>
        <w:rPr>
          <w:sz w:val="21"/>
        </w:rPr>
      </w:pPr>
    </w:p>
    <w:p w14:paraId="51CDE17B" w14:textId="77777777" w:rsidR="00BE3024" w:rsidRDefault="00114127">
      <w:pPr>
        <w:pStyle w:val="ListParagraph"/>
        <w:numPr>
          <w:ilvl w:val="0"/>
          <w:numId w:val="7"/>
        </w:numPr>
        <w:tabs>
          <w:tab w:val="left" w:pos="841"/>
          <w:tab w:val="left" w:pos="842"/>
        </w:tabs>
        <w:ind w:hanging="722"/>
        <w:rPr>
          <w:b/>
          <w:sz w:val="32"/>
        </w:rPr>
      </w:pPr>
      <w:r>
        <w:rPr>
          <w:b/>
          <w:sz w:val="32"/>
        </w:rPr>
        <w:t>Service</w:t>
      </w:r>
      <w:r>
        <w:rPr>
          <w:b/>
          <w:spacing w:val="-25"/>
          <w:sz w:val="32"/>
        </w:rPr>
        <w:t xml:space="preserve"> </w:t>
      </w:r>
      <w:r>
        <w:rPr>
          <w:b/>
          <w:sz w:val="32"/>
        </w:rPr>
        <w:t>Availability</w:t>
      </w:r>
      <w:r>
        <w:rPr>
          <w:b/>
          <w:spacing w:val="-28"/>
          <w:sz w:val="32"/>
        </w:rPr>
        <w:t xml:space="preserve"> </w:t>
      </w:r>
      <w:r>
        <w:rPr>
          <w:b/>
          <w:sz w:val="32"/>
        </w:rPr>
        <w:t>Renegotiations</w:t>
      </w:r>
      <w:r>
        <w:rPr>
          <w:b/>
          <w:spacing w:val="-17"/>
          <w:sz w:val="32"/>
        </w:rPr>
        <w:t xml:space="preserve"> </w:t>
      </w:r>
      <w:r>
        <w:rPr>
          <w:b/>
          <w:sz w:val="32"/>
        </w:rPr>
        <w:t>and</w:t>
      </w:r>
      <w:r>
        <w:rPr>
          <w:b/>
          <w:spacing w:val="9"/>
          <w:sz w:val="32"/>
        </w:rPr>
        <w:t xml:space="preserve"> </w:t>
      </w:r>
      <w:r>
        <w:rPr>
          <w:b/>
          <w:sz w:val="32"/>
        </w:rPr>
        <w:t>Change</w:t>
      </w:r>
      <w:r>
        <w:rPr>
          <w:b/>
          <w:spacing w:val="-5"/>
          <w:sz w:val="32"/>
        </w:rPr>
        <w:t xml:space="preserve"> </w:t>
      </w:r>
      <w:r>
        <w:rPr>
          <w:b/>
          <w:spacing w:val="-2"/>
          <w:sz w:val="32"/>
        </w:rPr>
        <w:t>Control</w:t>
      </w:r>
    </w:p>
    <w:p w14:paraId="62500359" w14:textId="77777777" w:rsidR="00BE3024" w:rsidRDefault="00114127">
      <w:pPr>
        <w:pStyle w:val="BodyText"/>
        <w:spacing w:before="62" w:line="237" w:lineRule="auto"/>
        <w:ind w:left="120" w:right="1002"/>
      </w:pPr>
      <w:r>
        <w:t>Renegotiations</w:t>
      </w:r>
      <w:r>
        <w:rPr>
          <w:spacing w:val="40"/>
        </w:rPr>
        <w:t xml:space="preserve"> </w:t>
      </w:r>
      <w:r>
        <w:t>of this SLA can</w:t>
      </w:r>
      <w:r>
        <w:rPr>
          <w:spacing w:val="-11"/>
        </w:rPr>
        <w:t xml:space="preserve"> </w:t>
      </w:r>
      <w:r>
        <w:t>be initiated</w:t>
      </w:r>
      <w:r>
        <w:rPr>
          <w:spacing w:val="37"/>
        </w:rPr>
        <w:t xml:space="preserve"> </w:t>
      </w:r>
      <w:r>
        <w:t>by either Market</w:t>
      </w:r>
      <w:r>
        <w:rPr>
          <w:spacing w:val="-7"/>
        </w:rPr>
        <w:t xml:space="preserve"> </w:t>
      </w:r>
      <w:r>
        <w:t>Participants or ERCOT management by making</w:t>
      </w:r>
      <w:r>
        <w:rPr>
          <w:spacing w:val="-13"/>
        </w:rPr>
        <w:t xml:space="preserve"> </w:t>
      </w:r>
      <w:r>
        <w:t>a request through the stakeholder</w:t>
      </w:r>
      <w:r>
        <w:rPr>
          <w:spacing w:val="36"/>
        </w:rPr>
        <w:t xml:space="preserve"> </w:t>
      </w:r>
      <w:r>
        <w:t>process.</w:t>
      </w:r>
      <w:r>
        <w:rPr>
          <w:spacing w:val="40"/>
        </w:rPr>
        <w:t xml:space="preserve"> </w:t>
      </w:r>
      <w:r>
        <w:t>Changes outside</w:t>
      </w:r>
      <w:r>
        <w:rPr>
          <w:spacing w:val="30"/>
        </w:rPr>
        <w:t xml:space="preserve"> </w:t>
      </w:r>
      <w:r>
        <w:t>the scope</w:t>
      </w:r>
      <w:r>
        <w:rPr>
          <w:spacing w:val="-9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this</w:t>
      </w:r>
      <w:r>
        <w:rPr>
          <w:spacing w:val="-10"/>
        </w:rPr>
        <w:t xml:space="preserve"> </w:t>
      </w:r>
      <w:r>
        <w:t>SLA,</w:t>
      </w:r>
      <w:r>
        <w:rPr>
          <w:spacing w:val="-6"/>
        </w:rPr>
        <w:t xml:space="preserve"> </w:t>
      </w:r>
      <w:r>
        <w:t>including delivery times</w:t>
      </w:r>
      <w:r>
        <w:rPr>
          <w:spacing w:val="-10"/>
        </w:rPr>
        <w:t xml:space="preserve"> </w:t>
      </w:r>
      <w:r>
        <w:t>required</w:t>
      </w:r>
      <w:r>
        <w:rPr>
          <w:spacing w:val="17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protocols or</w:t>
      </w:r>
      <w:r>
        <w:rPr>
          <w:spacing w:val="-16"/>
        </w:rPr>
        <w:t xml:space="preserve"> </w:t>
      </w:r>
      <w:r>
        <w:t>market</w:t>
      </w:r>
      <w:r>
        <w:rPr>
          <w:spacing w:val="-17"/>
        </w:rPr>
        <w:t xml:space="preserve"> </w:t>
      </w:r>
      <w:r>
        <w:t>guides,</w:t>
      </w:r>
      <w:r>
        <w:rPr>
          <w:spacing w:val="20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t>require use of the stakeholder</w:t>
      </w:r>
      <w:r>
        <w:rPr>
          <w:spacing w:val="36"/>
        </w:rPr>
        <w:t xml:space="preserve"> </w:t>
      </w:r>
      <w:r>
        <w:t>process</w:t>
      </w:r>
      <w:r>
        <w:rPr>
          <w:spacing w:val="-1"/>
        </w:rPr>
        <w:t xml:space="preserve"> </w:t>
      </w:r>
      <w:r>
        <w:t>including</w:t>
      </w:r>
      <w:r>
        <w:rPr>
          <w:spacing w:val="31"/>
        </w:rPr>
        <w:t xml:space="preserve"> </w:t>
      </w:r>
      <w:r>
        <w:t>Protocol revision requests.</w:t>
      </w:r>
    </w:p>
    <w:p w14:paraId="329D5B1A" w14:textId="77777777" w:rsidR="00BE3024" w:rsidRDefault="00BE3024">
      <w:pPr>
        <w:pStyle w:val="BodyText"/>
        <w:spacing w:before="8"/>
      </w:pPr>
    </w:p>
    <w:p w14:paraId="59BCD241" w14:textId="77777777" w:rsidR="00BE3024" w:rsidRDefault="00114127">
      <w:pPr>
        <w:pStyle w:val="BodyText"/>
        <w:spacing w:line="237" w:lineRule="auto"/>
        <w:ind w:left="120" w:right="1002"/>
      </w:pPr>
      <w:r>
        <w:t>Version</w:t>
      </w:r>
      <w:r>
        <w:rPr>
          <w:spacing w:val="-1"/>
        </w:rPr>
        <w:t xml:space="preserve"> </w:t>
      </w:r>
      <w:r>
        <w:t>control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form</w:t>
      </w:r>
      <w:r>
        <w:rPr>
          <w:spacing w:val="-17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document</w:t>
      </w:r>
      <w:r>
        <w:rPr>
          <w:spacing w:val="-5"/>
        </w:rPr>
        <w:t xml:space="preserve"> </w:t>
      </w:r>
      <w:r>
        <w:t>version</w:t>
      </w:r>
      <w:r>
        <w:rPr>
          <w:spacing w:val="-7"/>
        </w:rPr>
        <w:t xml:space="preserve"> </w:t>
      </w:r>
      <w:r>
        <w:t>numbering</w:t>
      </w:r>
      <w:r>
        <w:rPr>
          <w:spacing w:val="26"/>
        </w:rPr>
        <w:t xml:space="preserve"> </w:t>
      </w:r>
      <w:r>
        <w:t>will</w:t>
      </w:r>
      <w:r>
        <w:rPr>
          <w:spacing w:val="-7"/>
        </w:rPr>
        <w:t xml:space="preserve"> </w:t>
      </w:r>
      <w:r>
        <w:t>be</w:t>
      </w:r>
      <w:r>
        <w:rPr>
          <w:spacing w:val="-17"/>
        </w:rPr>
        <w:t xml:space="preserve"> </w:t>
      </w:r>
      <w:r>
        <w:t>maintained</w:t>
      </w:r>
      <w:r>
        <w:rPr>
          <w:spacing w:val="21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this</w:t>
      </w:r>
      <w:r>
        <w:rPr>
          <w:spacing w:val="-9"/>
        </w:rPr>
        <w:t xml:space="preserve"> </w:t>
      </w:r>
      <w:r>
        <w:t>document as a means of</w:t>
      </w:r>
      <w:r>
        <w:rPr>
          <w:spacing w:val="-1"/>
        </w:rPr>
        <w:t xml:space="preserve"> </w:t>
      </w:r>
      <w:r>
        <w:t>providing a change control process.</w:t>
      </w:r>
    </w:p>
    <w:p w14:paraId="3BDAF156" w14:textId="77777777" w:rsidR="00BE3024" w:rsidRDefault="00BE3024">
      <w:pPr>
        <w:pStyle w:val="BodyText"/>
        <w:rPr>
          <w:sz w:val="21"/>
        </w:rPr>
      </w:pPr>
    </w:p>
    <w:p w14:paraId="59695565" w14:textId="77777777" w:rsidR="00BE3024" w:rsidRDefault="00114127">
      <w:pPr>
        <w:pStyle w:val="Heading2"/>
        <w:numPr>
          <w:ilvl w:val="0"/>
          <w:numId w:val="7"/>
        </w:numPr>
        <w:tabs>
          <w:tab w:val="left" w:pos="841"/>
          <w:tab w:val="left" w:pos="842"/>
        </w:tabs>
        <w:ind w:hanging="722"/>
      </w:pPr>
      <w:bookmarkStart w:id="266" w:name="_bookmark7"/>
      <w:bookmarkEnd w:id="266"/>
      <w:r>
        <w:t>Annual</w:t>
      </w:r>
      <w:r>
        <w:rPr>
          <w:spacing w:val="-4"/>
        </w:rPr>
        <w:t xml:space="preserve"> </w:t>
      </w:r>
      <w:r>
        <w:t>Review</w:t>
      </w:r>
      <w:r>
        <w:rPr>
          <w:spacing w:val="-4"/>
        </w:rPr>
        <w:t xml:space="preserve"> </w:t>
      </w:r>
      <w:r>
        <w:rPr>
          <w:spacing w:val="-2"/>
        </w:rPr>
        <w:t>Process</w:t>
      </w:r>
    </w:p>
    <w:p w14:paraId="38FDE5C6" w14:textId="77777777" w:rsidR="00BE3024" w:rsidRDefault="00114127">
      <w:pPr>
        <w:pStyle w:val="BodyText"/>
        <w:spacing w:before="60"/>
        <w:ind w:left="120" w:right="1002"/>
      </w:pPr>
      <w:r>
        <w:t>ERCOT</w:t>
      </w:r>
      <w:r>
        <w:rPr>
          <w:spacing w:val="-4"/>
        </w:rPr>
        <w:t xml:space="preserve"> </w:t>
      </w:r>
      <w:r>
        <w:t>is committed</w:t>
      </w:r>
      <w:r>
        <w:rPr>
          <w:spacing w:val="-7"/>
        </w:rPr>
        <w:t xml:space="preserve"> </w:t>
      </w:r>
      <w:r>
        <w:t>to providing quality IT services to the competitive electric market in Texas.</w:t>
      </w:r>
      <w:r>
        <w:rPr>
          <w:spacing w:val="40"/>
        </w:rPr>
        <w:t xml:space="preserve"> </w:t>
      </w:r>
      <w:r>
        <w:t>ERCOT</w:t>
      </w:r>
      <w:r>
        <w:rPr>
          <w:spacing w:val="-5"/>
        </w:rPr>
        <w:t xml:space="preserve"> </w:t>
      </w:r>
      <w:r>
        <w:t>intends</w:t>
      </w:r>
      <w:r>
        <w:rPr>
          <w:spacing w:val="37"/>
        </w:rPr>
        <w:t xml:space="preserve"> </w:t>
      </w:r>
      <w:r>
        <w:t>that the IT</w:t>
      </w:r>
      <w:r>
        <w:rPr>
          <w:spacing w:val="-6"/>
        </w:rPr>
        <w:t xml:space="preserve"> </w:t>
      </w:r>
      <w:r>
        <w:t>services described</w:t>
      </w:r>
      <w:r>
        <w:rPr>
          <w:spacing w:val="40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this document align with Market Participant requirements</w:t>
      </w:r>
      <w:r>
        <w:rPr>
          <w:spacing w:val="26"/>
        </w:rPr>
        <w:t xml:space="preserve"> </w:t>
      </w:r>
      <w:r>
        <w:t>to</w:t>
      </w:r>
      <w:r>
        <w:rPr>
          <w:spacing w:val="-15"/>
        </w:rPr>
        <w:t xml:space="preserve"> </w:t>
      </w:r>
      <w:r>
        <w:t>the extent that is</w:t>
      </w:r>
      <w:r>
        <w:rPr>
          <w:spacing w:val="-1"/>
        </w:rPr>
        <w:t xml:space="preserve"> </w:t>
      </w:r>
      <w:r>
        <w:t>operationally</w:t>
      </w:r>
      <w:r>
        <w:rPr>
          <w:spacing w:val="40"/>
        </w:rPr>
        <w:t xml:space="preserve"> </w:t>
      </w:r>
      <w:r>
        <w:t>feasible.</w:t>
      </w:r>
      <w:r>
        <w:rPr>
          <w:spacing w:val="40"/>
        </w:rPr>
        <w:t xml:space="preserve"> </w:t>
      </w:r>
      <w:r>
        <w:t>To maintain alignment between the</w:t>
      </w:r>
      <w:r>
        <w:rPr>
          <w:spacing w:val="-6"/>
        </w:rPr>
        <w:t xml:space="preserve"> </w:t>
      </w:r>
      <w:r>
        <w:t>requirements</w:t>
      </w:r>
      <w:r>
        <w:rPr>
          <w:spacing w:val="17"/>
        </w:rPr>
        <w:t xml:space="preserve"> </w:t>
      </w:r>
      <w:r>
        <w:t>of</w:t>
      </w:r>
      <w:r>
        <w:rPr>
          <w:spacing w:val="-1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Market</w:t>
      </w:r>
      <w:r>
        <w:rPr>
          <w:spacing w:val="-16"/>
        </w:rPr>
        <w:t xml:space="preserve"> </w:t>
      </w:r>
      <w:r>
        <w:t>Participants</w:t>
      </w:r>
      <w:r>
        <w:rPr>
          <w:spacing w:val="19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services</w:t>
      </w:r>
      <w:r>
        <w:rPr>
          <w:spacing w:val="-6"/>
        </w:rPr>
        <w:t xml:space="preserve"> </w:t>
      </w:r>
      <w:r>
        <w:t>delivered by</w:t>
      </w:r>
      <w:r>
        <w:rPr>
          <w:spacing w:val="-9"/>
        </w:rPr>
        <w:t xml:space="preserve"> </w:t>
      </w:r>
      <w:r>
        <w:t>ERCOT, the services defined in</w:t>
      </w:r>
      <w:r>
        <w:rPr>
          <w:spacing w:val="-12"/>
        </w:rPr>
        <w:t xml:space="preserve"> </w:t>
      </w:r>
      <w:r>
        <w:t>this document will be reviewed at least</w:t>
      </w:r>
      <w:r>
        <w:rPr>
          <w:spacing w:val="21"/>
        </w:rPr>
        <w:t xml:space="preserve"> </w:t>
      </w:r>
      <w:r>
        <w:t>annually</w:t>
      </w:r>
      <w:r>
        <w:rPr>
          <w:spacing w:val="40"/>
        </w:rPr>
        <w:t xml:space="preserve"> </w:t>
      </w:r>
      <w:r>
        <w:t>in</w:t>
      </w:r>
      <w:r>
        <w:rPr>
          <w:spacing w:val="-12"/>
        </w:rPr>
        <w:t xml:space="preserve"> </w:t>
      </w:r>
      <w:r>
        <w:t>a workshop setting or through an</w:t>
      </w:r>
      <w:r>
        <w:rPr>
          <w:spacing w:val="-10"/>
        </w:rPr>
        <w:t xml:space="preserve"> </w:t>
      </w:r>
      <w:r>
        <w:t>appropriate</w:t>
      </w:r>
      <w:r>
        <w:rPr>
          <w:spacing w:val="37"/>
        </w:rPr>
        <w:t xml:space="preserve"> </w:t>
      </w:r>
      <w:r>
        <w:t>stakeholder</w:t>
      </w:r>
      <w:r>
        <w:rPr>
          <w:spacing w:val="40"/>
        </w:rPr>
        <w:t xml:space="preserve"> </w:t>
      </w:r>
      <w:r>
        <w:t>group meeting.</w:t>
      </w:r>
    </w:p>
    <w:p w14:paraId="7F64ADD9" w14:textId="77777777" w:rsidR="00BE3024" w:rsidRDefault="00BE3024">
      <w:pPr>
        <w:pStyle w:val="BodyText"/>
        <w:spacing w:before="2"/>
        <w:rPr>
          <w:sz w:val="22"/>
        </w:rPr>
      </w:pPr>
    </w:p>
    <w:p w14:paraId="546E64A1" w14:textId="77777777" w:rsidR="00BE3024" w:rsidRDefault="00114127">
      <w:pPr>
        <w:pStyle w:val="ListParagraph"/>
        <w:numPr>
          <w:ilvl w:val="0"/>
          <w:numId w:val="7"/>
        </w:numPr>
        <w:tabs>
          <w:tab w:val="left" w:pos="841"/>
          <w:tab w:val="left" w:pos="842"/>
        </w:tabs>
        <w:ind w:hanging="722"/>
        <w:rPr>
          <w:b/>
          <w:sz w:val="32"/>
        </w:rPr>
      </w:pPr>
      <w:bookmarkStart w:id="267" w:name="_bookmark8"/>
      <w:bookmarkEnd w:id="267"/>
      <w:r>
        <w:rPr>
          <w:b/>
          <w:sz w:val="32"/>
        </w:rPr>
        <w:t>IT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Services</w:t>
      </w:r>
      <w:r>
        <w:rPr>
          <w:b/>
          <w:spacing w:val="2"/>
          <w:sz w:val="32"/>
        </w:rPr>
        <w:t xml:space="preserve"> </w:t>
      </w:r>
      <w:r>
        <w:rPr>
          <w:b/>
          <w:spacing w:val="-2"/>
          <w:sz w:val="32"/>
        </w:rPr>
        <w:t>Reporting</w:t>
      </w:r>
    </w:p>
    <w:p w14:paraId="2A1745A3" w14:textId="77777777" w:rsidR="00BE3024" w:rsidRDefault="00114127">
      <w:pPr>
        <w:pStyle w:val="BodyText"/>
        <w:spacing w:before="43" w:line="252" w:lineRule="auto"/>
        <w:ind w:left="120" w:right="1002"/>
      </w:pPr>
      <w:r>
        <w:t>Service</w:t>
      </w:r>
      <w:r>
        <w:rPr>
          <w:spacing w:val="-17"/>
        </w:rPr>
        <w:t xml:space="preserve"> </w:t>
      </w:r>
      <w:r>
        <w:t>availability</w:t>
      </w:r>
      <w:r>
        <w:rPr>
          <w:spacing w:val="1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impacting</w:t>
      </w:r>
      <w:r>
        <w:rPr>
          <w:spacing w:val="-8"/>
        </w:rPr>
        <w:t xml:space="preserve"> </w:t>
      </w:r>
      <w:r>
        <w:t>events</w:t>
      </w:r>
      <w:r>
        <w:rPr>
          <w:spacing w:val="-11"/>
        </w:rPr>
        <w:t xml:space="preserve"> </w:t>
      </w:r>
      <w:r>
        <w:t>related</w:t>
      </w:r>
      <w:r>
        <w:rPr>
          <w:spacing w:val="16"/>
        </w:rPr>
        <w:t xml:space="preserve"> </w:t>
      </w:r>
      <w:r>
        <w:t>to</w:t>
      </w:r>
      <w:r>
        <w:rPr>
          <w:spacing w:val="-1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services</w:t>
      </w:r>
      <w:r>
        <w:rPr>
          <w:spacing w:val="-11"/>
        </w:rPr>
        <w:t xml:space="preserve"> </w:t>
      </w:r>
      <w:r>
        <w:t>described in</w:t>
      </w:r>
      <w:r>
        <w:rPr>
          <w:spacing w:val="-8"/>
        </w:rPr>
        <w:t xml:space="preserve"> </w:t>
      </w:r>
      <w:r>
        <w:t>this</w:t>
      </w:r>
      <w:r>
        <w:rPr>
          <w:spacing w:val="-11"/>
        </w:rPr>
        <w:t xml:space="preserve"> </w:t>
      </w:r>
      <w:r>
        <w:t>document will be reported monthly to</w:t>
      </w:r>
      <w:r>
        <w:rPr>
          <w:spacing w:val="-10"/>
        </w:rPr>
        <w:t xml:space="preserve"> </w:t>
      </w:r>
      <w:r>
        <w:t>the Texas Data Transport and the Retail Market</w:t>
      </w:r>
      <w:r>
        <w:rPr>
          <w:spacing w:val="-7"/>
        </w:rPr>
        <w:t xml:space="preserve"> </w:t>
      </w:r>
      <w:r>
        <w:t>Subcommittee.</w:t>
      </w:r>
    </w:p>
    <w:p w14:paraId="59D74D30" w14:textId="77777777" w:rsidR="00BE3024" w:rsidRDefault="00114127">
      <w:pPr>
        <w:pStyle w:val="BodyText"/>
        <w:spacing w:line="255" w:lineRule="exact"/>
        <w:ind w:left="120"/>
      </w:pPr>
      <w:r>
        <w:t>The</w:t>
      </w:r>
      <w:r>
        <w:rPr>
          <w:spacing w:val="-13"/>
        </w:rPr>
        <w:t xml:space="preserve"> </w:t>
      </w:r>
      <w:r>
        <w:t>availability</w:t>
      </w:r>
      <w:r>
        <w:rPr>
          <w:spacing w:val="13"/>
        </w:rPr>
        <w:t xml:space="preserve"> </w:t>
      </w:r>
      <w:r>
        <w:t>metrics</w:t>
      </w:r>
      <w:r>
        <w:rPr>
          <w:spacing w:val="-10"/>
        </w:rPr>
        <w:t xml:space="preserve"> </w:t>
      </w:r>
      <w:r>
        <w:t>and</w:t>
      </w:r>
      <w:r>
        <w:rPr>
          <w:spacing w:val="-9"/>
        </w:rPr>
        <w:t xml:space="preserve"> </w:t>
      </w:r>
      <w:r>
        <w:t>detailed</w:t>
      </w:r>
      <w:r>
        <w:rPr>
          <w:spacing w:val="16"/>
        </w:rPr>
        <w:t xml:space="preserve"> </w:t>
      </w:r>
      <w:r>
        <w:t>market</w:t>
      </w:r>
      <w:r>
        <w:rPr>
          <w:spacing w:val="-17"/>
        </w:rPr>
        <w:t xml:space="preserve"> </w:t>
      </w:r>
      <w:r>
        <w:t>notice</w:t>
      </w:r>
      <w:r>
        <w:rPr>
          <w:spacing w:val="-8"/>
        </w:rPr>
        <w:t xml:space="preserve"> </w:t>
      </w:r>
      <w:r>
        <w:t>log</w:t>
      </w:r>
      <w:r>
        <w:rPr>
          <w:spacing w:val="-9"/>
        </w:rPr>
        <w:t xml:space="preserve"> </w:t>
      </w:r>
      <w:r>
        <w:t>will</w:t>
      </w:r>
      <w:r>
        <w:rPr>
          <w:spacing w:val="-8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updated</w:t>
      </w:r>
      <w:r>
        <w:rPr>
          <w:spacing w:val="4"/>
        </w:rPr>
        <w:t xml:space="preserve"> </w:t>
      </w:r>
      <w:r>
        <w:t>monthly</w:t>
      </w:r>
      <w:r>
        <w:rPr>
          <w:spacing w:val="2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posted</w:t>
      </w:r>
      <w:r>
        <w:rPr>
          <w:spacing w:val="16"/>
        </w:rPr>
        <w:t xml:space="preserve"> </w:t>
      </w:r>
      <w:r>
        <w:rPr>
          <w:spacing w:val="-5"/>
        </w:rPr>
        <w:t>to</w:t>
      </w:r>
    </w:p>
    <w:p w14:paraId="33B91583" w14:textId="77777777" w:rsidR="00BE3024" w:rsidRDefault="00114127">
      <w:pPr>
        <w:pStyle w:val="BodyText"/>
        <w:spacing w:line="274" w:lineRule="exact"/>
        <w:ind w:left="120"/>
      </w:pPr>
      <w:r>
        <w:t>the</w:t>
      </w:r>
      <w:r>
        <w:rPr>
          <w:spacing w:val="-8"/>
        </w:rPr>
        <w:t xml:space="preserve"> </w:t>
      </w:r>
      <w:r>
        <w:t>Retail</w:t>
      </w:r>
      <w:r>
        <w:rPr>
          <w:spacing w:val="8"/>
        </w:rPr>
        <w:t xml:space="preserve"> </w:t>
      </w:r>
      <w:r>
        <w:t>Market</w:t>
      </w:r>
      <w:r>
        <w:rPr>
          <w:spacing w:val="-16"/>
        </w:rPr>
        <w:t xml:space="preserve"> </w:t>
      </w:r>
      <w:r>
        <w:t>Subcommittee</w:t>
      </w:r>
      <w:r>
        <w:rPr>
          <w:spacing w:val="-6"/>
        </w:rPr>
        <w:t xml:space="preserve"> </w:t>
      </w:r>
      <w:r>
        <w:t>website</w:t>
      </w:r>
      <w:r>
        <w:rPr>
          <w:spacing w:val="8"/>
        </w:rPr>
        <w:t xml:space="preserve"> </w:t>
      </w:r>
      <w:r>
        <w:t>on</w:t>
      </w:r>
      <w:r>
        <w:rPr>
          <w:spacing w:val="-12"/>
        </w:rPr>
        <w:t xml:space="preserve"> </w:t>
      </w:r>
      <w:hyperlink r:id="rId13">
        <w:r>
          <w:rPr>
            <w:color w:val="0000FF"/>
            <w:spacing w:val="-2"/>
            <w:u w:val="single" w:color="0000FF"/>
          </w:rPr>
          <w:t>www.ercot.com</w:t>
        </w:r>
      </w:hyperlink>
      <w:r>
        <w:rPr>
          <w:spacing w:val="-2"/>
        </w:rPr>
        <w:t>.</w:t>
      </w:r>
    </w:p>
    <w:p w14:paraId="5E7B0BB8" w14:textId="77777777" w:rsidR="00BE3024" w:rsidRDefault="00BE3024">
      <w:pPr>
        <w:spacing w:line="274" w:lineRule="exact"/>
        <w:sectPr w:rsidR="00BE3024">
          <w:pgSz w:w="12240" w:h="15840"/>
          <w:pgMar w:top="1440" w:right="460" w:bottom="1480" w:left="600" w:header="818" w:footer="1287" w:gutter="0"/>
          <w:cols w:space="720"/>
        </w:sectPr>
      </w:pPr>
    </w:p>
    <w:p w14:paraId="317D7679" w14:textId="77777777" w:rsidR="00BE3024" w:rsidRDefault="00114127">
      <w:pPr>
        <w:pStyle w:val="BodyText"/>
        <w:spacing w:before="57" w:line="274" w:lineRule="exact"/>
        <w:ind w:left="120"/>
      </w:pPr>
      <w:r>
        <w:lastRenderedPageBreak/>
        <w:t>Elements</w:t>
      </w:r>
      <w:r>
        <w:rPr>
          <w:spacing w:val="-1"/>
        </w:rPr>
        <w:t xml:space="preserve"> </w:t>
      </w:r>
      <w:r>
        <w:t>included</w:t>
      </w:r>
      <w:r>
        <w:rPr>
          <w:spacing w:val="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detailed</w:t>
      </w:r>
      <w:r>
        <w:rPr>
          <w:spacing w:val="2"/>
        </w:rPr>
        <w:t xml:space="preserve"> </w:t>
      </w:r>
      <w:r>
        <w:t>report</w:t>
      </w:r>
      <w:r>
        <w:rPr>
          <w:spacing w:val="5"/>
        </w:rPr>
        <w:t xml:space="preserve"> </w:t>
      </w:r>
      <w:r>
        <w:rPr>
          <w:spacing w:val="-4"/>
        </w:rPr>
        <w:t>are:</w:t>
      </w:r>
    </w:p>
    <w:p w14:paraId="3536D7A0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line="272" w:lineRule="exact"/>
        <w:ind w:hanging="370"/>
        <w:rPr>
          <w:sz w:val="24"/>
        </w:rPr>
      </w:pPr>
      <w:r>
        <w:rPr>
          <w:sz w:val="24"/>
        </w:rPr>
        <w:t>Date</w:t>
      </w:r>
      <w:r>
        <w:rPr>
          <w:spacing w:val="3"/>
          <w:sz w:val="24"/>
        </w:rPr>
        <w:t xml:space="preserve"> </w:t>
      </w:r>
      <w:r>
        <w:rPr>
          <w:sz w:val="24"/>
        </w:rPr>
        <w:t>of</w:t>
      </w:r>
      <w:r>
        <w:rPr>
          <w:spacing w:val="6"/>
          <w:sz w:val="24"/>
        </w:rPr>
        <w:t xml:space="preserve"> </w:t>
      </w:r>
      <w:r>
        <w:rPr>
          <w:sz w:val="24"/>
        </w:rPr>
        <w:t>Market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Notice</w:t>
      </w:r>
    </w:p>
    <w:p w14:paraId="13FADC89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line="272" w:lineRule="exact"/>
        <w:ind w:hanging="370"/>
        <w:rPr>
          <w:sz w:val="24"/>
        </w:rPr>
      </w:pPr>
      <w:r>
        <w:rPr>
          <w:sz w:val="24"/>
        </w:rPr>
        <w:t>Outage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Date</w:t>
      </w:r>
    </w:p>
    <w:p w14:paraId="19EB2B38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line="274" w:lineRule="exact"/>
        <w:ind w:hanging="370"/>
        <w:rPr>
          <w:sz w:val="24"/>
        </w:rPr>
      </w:pPr>
      <w:r>
        <w:rPr>
          <w:sz w:val="24"/>
        </w:rPr>
        <w:t>Market</w:t>
      </w:r>
      <w:r>
        <w:rPr>
          <w:spacing w:val="-8"/>
          <w:sz w:val="24"/>
        </w:rPr>
        <w:t xml:space="preserve"> </w:t>
      </w:r>
      <w:r>
        <w:rPr>
          <w:sz w:val="24"/>
        </w:rPr>
        <w:t>Notice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Subject</w:t>
      </w:r>
    </w:p>
    <w:p w14:paraId="6DE5C6B4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before="13" w:line="274" w:lineRule="exact"/>
        <w:ind w:hanging="370"/>
        <w:rPr>
          <w:sz w:val="24"/>
        </w:rPr>
      </w:pPr>
      <w:r>
        <w:rPr>
          <w:sz w:val="24"/>
        </w:rPr>
        <w:t>Market</w:t>
      </w:r>
      <w:r>
        <w:rPr>
          <w:spacing w:val="-8"/>
          <w:sz w:val="24"/>
        </w:rPr>
        <w:t xml:space="preserve"> </w:t>
      </w:r>
      <w:r>
        <w:rPr>
          <w:sz w:val="24"/>
        </w:rPr>
        <w:t>Notice</w:t>
      </w:r>
      <w:r>
        <w:rPr>
          <w:spacing w:val="5"/>
          <w:sz w:val="24"/>
        </w:rPr>
        <w:t xml:space="preserve"> </w:t>
      </w:r>
      <w:r>
        <w:rPr>
          <w:spacing w:val="-5"/>
          <w:sz w:val="24"/>
        </w:rPr>
        <w:t>ID</w:t>
      </w:r>
    </w:p>
    <w:p w14:paraId="2304CC8C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line="272" w:lineRule="exact"/>
        <w:ind w:hanging="370"/>
        <w:rPr>
          <w:sz w:val="24"/>
        </w:rPr>
      </w:pPr>
      <w:r>
        <w:rPr>
          <w:spacing w:val="-2"/>
          <w:sz w:val="24"/>
        </w:rPr>
        <w:t>Notice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Status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(Initial/Follow</w:t>
      </w:r>
      <w:r>
        <w:rPr>
          <w:spacing w:val="45"/>
          <w:sz w:val="24"/>
        </w:rPr>
        <w:t xml:space="preserve"> </w:t>
      </w:r>
      <w:r>
        <w:rPr>
          <w:spacing w:val="-5"/>
          <w:sz w:val="24"/>
        </w:rPr>
        <w:t>Up)</w:t>
      </w:r>
    </w:p>
    <w:p w14:paraId="0A27D2BB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line="272" w:lineRule="exact"/>
        <w:ind w:hanging="370"/>
        <w:rPr>
          <w:sz w:val="24"/>
        </w:rPr>
      </w:pPr>
      <w:r>
        <w:rPr>
          <w:sz w:val="24"/>
        </w:rPr>
        <w:t>Type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(Planned/Unplanned)</w:t>
      </w:r>
    </w:p>
    <w:p w14:paraId="34CC086E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line="274" w:lineRule="exact"/>
        <w:ind w:hanging="370"/>
        <w:rPr>
          <w:sz w:val="24"/>
        </w:rPr>
      </w:pPr>
      <w:r>
        <w:rPr>
          <w:sz w:val="24"/>
        </w:rPr>
        <w:t>Incident Status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(Complete/Upcoming/Ongoing)</w:t>
      </w:r>
    </w:p>
    <w:p w14:paraId="126C3C28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before="12" w:line="274" w:lineRule="exact"/>
        <w:ind w:hanging="370"/>
        <w:rPr>
          <w:sz w:val="24"/>
        </w:rPr>
      </w:pPr>
      <w:r>
        <w:rPr>
          <w:spacing w:val="-2"/>
          <w:sz w:val="24"/>
        </w:rPr>
        <w:t>Business</w:t>
      </w:r>
      <w:r>
        <w:rPr>
          <w:spacing w:val="17"/>
          <w:sz w:val="24"/>
        </w:rPr>
        <w:t xml:space="preserve"> </w:t>
      </w:r>
      <w:r>
        <w:rPr>
          <w:spacing w:val="-2"/>
          <w:sz w:val="24"/>
        </w:rPr>
        <w:t>Service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(Retail/Non-Retail)</w:t>
      </w:r>
    </w:p>
    <w:p w14:paraId="5D4C75FD" w14:textId="77777777" w:rsidR="00BE3024" w:rsidRDefault="00114127">
      <w:pPr>
        <w:pStyle w:val="ListParagraph"/>
        <w:numPr>
          <w:ilvl w:val="0"/>
          <w:numId w:val="2"/>
        </w:numPr>
        <w:tabs>
          <w:tab w:val="left" w:pos="489"/>
          <w:tab w:val="left" w:pos="490"/>
        </w:tabs>
        <w:spacing w:line="274" w:lineRule="exact"/>
        <w:ind w:hanging="370"/>
        <w:rPr>
          <w:sz w:val="24"/>
        </w:rPr>
      </w:pPr>
      <w:r>
        <w:rPr>
          <w:sz w:val="24"/>
        </w:rPr>
        <w:t>Notable</w:t>
      </w:r>
      <w:r>
        <w:rPr>
          <w:spacing w:val="-2"/>
          <w:sz w:val="24"/>
        </w:rPr>
        <w:t xml:space="preserve"> Impacts</w:t>
      </w:r>
    </w:p>
    <w:p w14:paraId="5957523C" w14:textId="77777777" w:rsidR="00BE3024" w:rsidRDefault="00BE3024">
      <w:pPr>
        <w:pStyle w:val="BodyText"/>
        <w:rPr>
          <w:sz w:val="26"/>
        </w:rPr>
      </w:pPr>
    </w:p>
    <w:p w14:paraId="05FAB426" w14:textId="77777777" w:rsidR="00BE3024" w:rsidRDefault="00BE3024">
      <w:pPr>
        <w:pStyle w:val="BodyText"/>
        <w:spacing w:before="7"/>
        <w:rPr>
          <w:sz w:val="22"/>
        </w:rPr>
      </w:pPr>
    </w:p>
    <w:p w14:paraId="7DDDBBF1" w14:textId="77777777" w:rsidR="00BE3024" w:rsidRDefault="00114127">
      <w:pPr>
        <w:pStyle w:val="BodyText"/>
        <w:spacing w:line="237" w:lineRule="auto"/>
        <w:ind w:left="120" w:right="1002"/>
      </w:pPr>
      <w:r>
        <w:t>Market</w:t>
      </w:r>
      <w:r>
        <w:rPr>
          <w:spacing w:val="-7"/>
        </w:rPr>
        <w:t xml:space="preserve"> </w:t>
      </w:r>
      <w:r>
        <w:t>Participants</w:t>
      </w:r>
      <w:r>
        <w:rPr>
          <w:spacing w:val="35"/>
        </w:rPr>
        <w:t xml:space="preserve"> </w:t>
      </w:r>
      <w:r>
        <w:t>may</w:t>
      </w:r>
      <w:r>
        <w:rPr>
          <w:spacing w:val="-13"/>
        </w:rPr>
        <w:t xml:space="preserve"> </w:t>
      </w:r>
      <w:r>
        <w:t>provide data and information regarding</w:t>
      </w:r>
      <w:r>
        <w:rPr>
          <w:spacing w:val="37"/>
        </w:rPr>
        <w:t xml:space="preserve"> </w:t>
      </w:r>
      <w:r>
        <w:t>the notable impacts of an incident to</w:t>
      </w:r>
      <w:r>
        <w:rPr>
          <w:spacing w:val="-7"/>
        </w:rPr>
        <w:t xml:space="preserve"> </w:t>
      </w:r>
      <w:r>
        <w:t>ERCOT</w:t>
      </w:r>
      <w:r>
        <w:rPr>
          <w:spacing w:val="-22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included in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monthly</w:t>
      </w:r>
      <w:r>
        <w:rPr>
          <w:spacing w:val="-10"/>
        </w:rPr>
        <w:t xml:space="preserve"> </w:t>
      </w:r>
      <w:r>
        <w:t>report detailed above. Information</w:t>
      </w:r>
      <w:r>
        <w:rPr>
          <w:spacing w:val="-7"/>
        </w:rPr>
        <w:t xml:space="preserve"> </w:t>
      </w:r>
      <w:r>
        <w:t>provided to ERCOT</w:t>
      </w:r>
      <w:r>
        <w:rPr>
          <w:spacing w:val="-17"/>
        </w:rPr>
        <w:t xml:space="preserve"> </w:t>
      </w:r>
      <w:r>
        <w:t>for</w:t>
      </w:r>
      <w:r>
        <w:rPr>
          <w:spacing w:val="-19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purposes</w:t>
      </w:r>
      <w:r>
        <w:rPr>
          <w:spacing w:val="2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inclusion in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incident log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treated</w:t>
      </w:r>
      <w:r>
        <w:rPr>
          <w:spacing w:val="21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confidential and</w:t>
      </w:r>
      <w:r>
        <w:rPr>
          <w:spacing w:val="-3"/>
        </w:rPr>
        <w:t xml:space="preserve"> </w:t>
      </w:r>
      <w:r>
        <w:t>may be submitted through their client representative.</w:t>
      </w:r>
    </w:p>
    <w:p w14:paraId="3E7FF7D9" w14:textId="77777777" w:rsidR="00BE3024" w:rsidRDefault="00BE3024">
      <w:pPr>
        <w:pStyle w:val="BodyText"/>
        <w:spacing w:before="2"/>
        <w:rPr>
          <w:sz w:val="36"/>
        </w:rPr>
      </w:pPr>
    </w:p>
    <w:p w14:paraId="67EA5A1F" w14:textId="77777777" w:rsidR="003B4AD8" w:rsidRPr="008B34BE" w:rsidRDefault="003B4AD8" w:rsidP="003B4AD8">
      <w:pPr>
        <w:outlineLvl w:val="0"/>
        <w:rPr>
          <w:i/>
          <w:sz w:val="48"/>
          <w:szCs w:val="48"/>
        </w:rPr>
      </w:pPr>
      <w:bookmarkStart w:id="268" w:name="_bookmark9"/>
      <w:bookmarkEnd w:id="268"/>
      <w:r>
        <w:rPr>
          <w:i/>
          <w:sz w:val="48"/>
          <w:szCs w:val="48"/>
        </w:rPr>
        <w:t>Approvals</w:t>
      </w:r>
    </w:p>
    <w:p w14:paraId="24903BBE" w14:textId="77777777" w:rsidR="003B4AD8" w:rsidRDefault="003B4AD8" w:rsidP="003B4AD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2290"/>
        <w:gridCol w:w="2728"/>
        <w:gridCol w:w="1541"/>
      </w:tblGrid>
      <w:tr w:rsidR="003B4AD8" w:rsidRPr="00EC1515" w14:paraId="329D259F" w14:textId="77777777" w:rsidTr="008C4CC9">
        <w:tc>
          <w:tcPr>
            <w:tcW w:w="2297" w:type="dxa"/>
            <w:shd w:val="clear" w:color="auto" w:fill="99CCFF"/>
          </w:tcPr>
          <w:p w14:paraId="4C50B1C1" w14:textId="77777777" w:rsidR="003B4AD8" w:rsidRPr="00EC1515" w:rsidRDefault="003B4AD8" w:rsidP="008C4CC9">
            <w:pPr>
              <w:jc w:val="center"/>
              <w:rPr>
                <w:b/>
              </w:rPr>
            </w:pPr>
            <w:r w:rsidRPr="00EC1515">
              <w:rPr>
                <w:b/>
              </w:rPr>
              <w:t>Area of Responsibility</w:t>
            </w:r>
          </w:p>
          <w:p w14:paraId="4EC008C3" w14:textId="77777777" w:rsidR="003B4AD8" w:rsidRPr="00EC1515" w:rsidRDefault="003B4AD8" w:rsidP="008C4CC9">
            <w:pPr>
              <w:jc w:val="center"/>
              <w:rPr>
                <w:b/>
              </w:rPr>
            </w:pPr>
          </w:p>
        </w:tc>
        <w:tc>
          <w:tcPr>
            <w:tcW w:w="2290" w:type="dxa"/>
            <w:shd w:val="clear" w:color="auto" w:fill="99CCFF"/>
          </w:tcPr>
          <w:p w14:paraId="381CFDE7" w14:textId="77777777" w:rsidR="003B4AD8" w:rsidRPr="00EC1515" w:rsidRDefault="003B4AD8" w:rsidP="008C4CC9">
            <w:pPr>
              <w:jc w:val="center"/>
              <w:rPr>
                <w:b/>
              </w:rPr>
            </w:pPr>
            <w:r>
              <w:rPr>
                <w:b/>
              </w:rPr>
              <w:t>Role for Approver</w:t>
            </w:r>
          </w:p>
        </w:tc>
        <w:tc>
          <w:tcPr>
            <w:tcW w:w="2728" w:type="dxa"/>
            <w:shd w:val="clear" w:color="auto" w:fill="99CCFF"/>
          </w:tcPr>
          <w:p w14:paraId="4B455152" w14:textId="77777777" w:rsidR="003B4AD8" w:rsidRPr="00EC1515" w:rsidRDefault="003B4AD8" w:rsidP="008C4CC9">
            <w:pPr>
              <w:jc w:val="center"/>
              <w:rPr>
                <w:b/>
              </w:rPr>
            </w:pPr>
            <w:r w:rsidRPr="00EC1515">
              <w:rPr>
                <w:b/>
              </w:rPr>
              <w:t>Reviewed / Approved</w:t>
            </w:r>
          </w:p>
          <w:p w14:paraId="3D4D9ECA" w14:textId="77777777" w:rsidR="003B4AD8" w:rsidRPr="00EC1515" w:rsidRDefault="003B4AD8" w:rsidP="008C4CC9">
            <w:pPr>
              <w:jc w:val="center"/>
              <w:rPr>
                <w:b/>
              </w:rPr>
            </w:pPr>
          </w:p>
        </w:tc>
        <w:tc>
          <w:tcPr>
            <w:tcW w:w="1541" w:type="dxa"/>
            <w:shd w:val="clear" w:color="auto" w:fill="99CCFF"/>
          </w:tcPr>
          <w:p w14:paraId="65D189B7" w14:textId="77777777" w:rsidR="003B4AD8" w:rsidRPr="00EC1515" w:rsidRDefault="003B4AD8" w:rsidP="008C4CC9">
            <w:pPr>
              <w:jc w:val="center"/>
              <w:rPr>
                <w:b/>
              </w:rPr>
            </w:pPr>
            <w:r w:rsidRPr="00EC1515">
              <w:rPr>
                <w:b/>
              </w:rPr>
              <w:t>Date</w:t>
            </w:r>
          </w:p>
        </w:tc>
      </w:tr>
      <w:tr w:rsidR="003B4AD8" w:rsidRPr="00EC1515" w14:paraId="55016414" w14:textId="77777777" w:rsidTr="008C4CC9">
        <w:trPr>
          <w:trHeight w:val="576"/>
        </w:trPr>
        <w:tc>
          <w:tcPr>
            <w:tcW w:w="2297" w:type="dxa"/>
          </w:tcPr>
          <w:p w14:paraId="51B90D11" w14:textId="77777777" w:rsidR="003B4AD8" w:rsidRPr="00EC1515" w:rsidRDefault="003B4AD8" w:rsidP="008C4CC9">
            <w:r>
              <w:t xml:space="preserve"> ERCOT IT Operations</w:t>
            </w:r>
          </w:p>
        </w:tc>
        <w:tc>
          <w:tcPr>
            <w:tcW w:w="2290" w:type="dxa"/>
          </w:tcPr>
          <w:p w14:paraId="433729E1" w14:textId="77777777" w:rsidR="003B4AD8" w:rsidRPr="00EC1515" w:rsidRDefault="003B4AD8" w:rsidP="008C4CC9">
            <w:r>
              <w:t>ERCOT IT Operations Manager</w:t>
            </w:r>
          </w:p>
        </w:tc>
        <w:tc>
          <w:tcPr>
            <w:tcW w:w="2728" w:type="dxa"/>
          </w:tcPr>
          <w:p w14:paraId="364E7B60" w14:textId="77777777" w:rsidR="003B4AD8" w:rsidRPr="00EC1515" w:rsidRDefault="003B4AD8" w:rsidP="008C4CC9">
            <w:pPr>
              <w:jc w:val="both"/>
            </w:pPr>
            <w:r>
              <w:t>Approved</w:t>
            </w:r>
          </w:p>
        </w:tc>
        <w:tc>
          <w:tcPr>
            <w:tcW w:w="1541" w:type="dxa"/>
          </w:tcPr>
          <w:p w14:paraId="7BDFD528" w14:textId="00077567" w:rsidR="003B4AD8" w:rsidRPr="00EC1515" w:rsidRDefault="00BF3234" w:rsidP="008C4CC9">
            <w:pPr>
              <w:jc w:val="both"/>
            </w:pPr>
            <w:r>
              <w:t>12/10/2024</w:t>
            </w:r>
          </w:p>
        </w:tc>
      </w:tr>
      <w:tr w:rsidR="003B4AD8" w:rsidRPr="00EC1515" w14:paraId="4D83A625" w14:textId="77777777" w:rsidTr="008C4CC9">
        <w:trPr>
          <w:trHeight w:val="576"/>
        </w:trPr>
        <w:tc>
          <w:tcPr>
            <w:tcW w:w="2297" w:type="dxa"/>
          </w:tcPr>
          <w:p w14:paraId="3169398B" w14:textId="77777777" w:rsidR="003B4AD8" w:rsidRPr="00EC1515" w:rsidRDefault="003B4AD8" w:rsidP="008C4CC9">
            <w:r>
              <w:t>ERCOT Retail Business Operations</w:t>
            </w:r>
          </w:p>
        </w:tc>
        <w:tc>
          <w:tcPr>
            <w:tcW w:w="2290" w:type="dxa"/>
          </w:tcPr>
          <w:p w14:paraId="2CD16104" w14:textId="77777777" w:rsidR="003B4AD8" w:rsidRPr="00EC1515" w:rsidRDefault="003B4AD8" w:rsidP="008C4CC9">
            <w:r>
              <w:t>ERCOT Retail Business Operations Manager</w:t>
            </w:r>
          </w:p>
        </w:tc>
        <w:tc>
          <w:tcPr>
            <w:tcW w:w="2728" w:type="dxa"/>
          </w:tcPr>
          <w:p w14:paraId="77838FEC" w14:textId="77777777" w:rsidR="003B4AD8" w:rsidRPr="00EC1515" w:rsidRDefault="003B4AD8" w:rsidP="008C4CC9">
            <w:r>
              <w:t>Approved</w:t>
            </w:r>
          </w:p>
        </w:tc>
        <w:tc>
          <w:tcPr>
            <w:tcW w:w="1541" w:type="dxa"/>
          </w:tcPr>
          <w:p w14:paraId="0D3536CA" w14:textId="392F9D73" w:rsidR="003B4AD8" w:rsidRPr="00EC1515" w:rsidRDefault="00BF3234" w:rsidP="008C4CC9">
            <w:r>
              <w:t>12/10/2024</w:t>
            </w:r>
          </w:p>
        </w:tc>
      </w:tr>
      <w:tr w:rsidR="003B4AD8" w:rsidRPr="00EC1515" w14:paraId="59FD7FAA" w14:textId="77777777" w:rsidTr="008C4CC9">
        <w:trPr>
          <w:trHeight w:val="576"/>
        </w:trPr>
        <w:tc>
          <w:tcPr>
            <w:tcW w:w="2297" w:type="dxa"/>
          </w:tcPr>
          <w:p w14:paraId="4E89AD36" w14:textId="77777777" w:rsidR="003B4AD8" w:rsidRPr="00EC1515" w:rsidRDefault="003B4AD8" w:rsidP="008C4CC9">
            <w:r>
              <w:t>Retail Market Subcommittee</w:t>
            </w:r>
          </w:p>
        </w:tc>
        <w:tc>
          <w:tcPr>
            <w:tcW w:w="2290" w:type="dxa"/>
          </w:tcPr>
          <w:p w14:paraId="12C6CD4E" w14:textId="77777777" w:rsidR="003B4AD8" w:rsidRPr="00EC1515" w:rsidRDefault="003B4AD8" w:rsidP="008C4CC9">
            <w:r>
              <w:t>RMS Chair</w:t>
            </w:r>
          </w:p>
        </w:tc>
        <w:tc>
          <w:tcPr>
            <w:tcW w:w="2728" w:type="dxa"/>
          </w:tcPr>
          <w:p w14:paraId="6FBEF742" w14:textId="77777777" w:rsidR="003B4AD8" w:rsidRPr="00EC1515" w:rsidRDefault="003B4AD8" w:rsidP="008C4CC9">
            <w:r>
              <w:t>Approved</w:t>
            </w:r>
          </w:p>
        </w:tc>
        <w:tc>
          <w:tcPr>
            <w:tcW w:w="1541" w:type="dxa"/>
          </w:tcPr>
          <w:p w14:paraId="0C209B96" w14:textId="72B824FC" w:rsidR="003B4AD8" w:rsidRPr="00EC1515" w:rsidRDefault="00BF3234" w:rsidP="008C4CC9">
            <w:r>
              <w:t>12/10/2024</w:t>
            </w:r>
          </w:p>
        </w:tc>
      </w:tr>
    </w:tbl>
    <w:p w14:paraId="58D681BC" w14:textId="77777777" w:rsidR="00BE3024" w:rsidRDefault="00BE3024">
      <w:pPr>
        <w:pStyle w:val="BodyText"/>
        <w:spacing w:before="5"/>
        <w:rPr>
          <w:b/>
          <w:sz w:val="33"/>
        </w:rPr>
      </w:pPr>
    </w:p>
    <w:p w14:paraId="383BEFBA" w14:textId="77777777" w:rsidR="00BE3024" w:rsidRDefault="00114127">
      <w:pPr>
        <w:pStyle w:val="Heading1"/>
      </w:pPr>
      <w:bookmarkStart w:id="269" w:name="_TOC_250000"/>
      <w:r>
        <w:rPr>
          <w:spacing w:val="-2"/>
        </w:rPr>
        <w:t>Appendix</w:t>
      </w:r>
      <w:r>
        <w:rPr>
          <w:spacing w:val="-31"/>
        </w:rPr>
        <w:t xml:space="preserve"> </w:t>
      </w:r>
      <w:r>
        <w:rPr>
          <w:spacing w:val="-2"/>
        </w:rPr>
        <w:t>A:</w:t>
      </w:r>
      <w:r>
        <w:rPr>
          <w:spacing w:val="-11"/>
        </w:rPr>
        <w:t xml:space="preserve"> </w:t>
      </w:r>
      <w:bookmarkEnd w:id="269"/>
      <w:r>
        <w:rPr>
          <w:spacing w:val="-2"/>
        </w:rPr>
        <w:t>Definitions</w:t>
      </w:r>
    </w:p>
    <w:p w14:paraId="6E6871A8" w14:textId="77777777" w:rsidR="00BE3024" w:rsidRDefault="00114127">
      <w:pPr>
        <w:pStyle w:val="BodyText"/>
        <w:spacing w:before="1" w:line="249" w:lineRule="auto"/>
        <w:ind w:left="120" w:right="1002"/>
      </w:pPr>
      <w:r>
        <w:t>This</w:t>
      </w:r>
      <w:r>
        <w:rPr>
          <w:spacing w:val="-6"/>
        </w:rPr>
        <w:t xml:space="preserve"> </w:t>
      </w:r>
      <w:r>
        <w:t>section</w:t>
      </w:r>
      <w:r>
        <w:rPr>
          <w:spacing w:val="-8"/>
        </w:rPr>
        <w:t xml:space="preserve"> </w:t>
      </w:r>
      <w:r>
        <w:t>contains definitions</w:t>
      </w:r>
      <w:r>
        <w:rPr>
          <w:spacing w:val="16"/>
        </w:rPr>
        <w:t xml:space="preserve"> </w:t>
      </w:r>
      <w:r>
        <w:t>referred</w:t>
      </w:r>
      <w:r>
        <w:rPr>
          <w:spacing w:val="-8"/>
        </w:rPr>
        <w:t xml:space="preserve"> </w:t>
      </w:r>
      <w:r>
        <w:t>to</w:t>
      </w:r>
      <w:r>
        <w:rPr>
          <w:spacing w:val="-1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this document</w:t>
      </w:r>
      <w:r>
        <w:rPr>
          <w:spacing w:val="-5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commonly</w:t>
      </w:r>
      <w:r>
        <w:rPr>
          <w:spacing w:val="-17"/>
        </w:rPr>
        <w:t xml:space="preserve"> </w:t>
      </w:r>
      <w:r>
        <w:t xml:space="preserve">used </w:t>
      </w:r>
      <w:r>
        <w:rPr>
          <w:spacing w:val="-2"/>
        </w:rPr>
        <w:t>acronyms.</w:t>
      </w:r>
    </w:p>
    <w:p w14:paraId="37DD37FD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line="237" w:lineRule="auto"/>
        <w:ind w:left="841" w:right="1395"/>
        <w:rPr>
          <w:sz w:val="24"/>
        </w:rPr>
      </w:pPr>
      <w:r>
        <w:rPr>
          <w:b/>
          <w:sz w:val="24"/>
          <w:u w:val="thick"/>
        </w:rPr>
        <w:t>Availability:</w:t>
      </w:r>
      <w:r>
        <w:rPr>
          <w:b/>
          <w:spacing w:val="11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ability</w:t>
      </w:r>
      <w:r>
        <w:rPr>
          <w:spacing w:val="17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17"/>
          <w:sz w:val="24"/>
        </w:rPr>
        <w:t xml:space="preserve"> </w:t>
      </w:r>
      <w:r>
        <w:rPr>
          <w:sz w:val="24"/>
        </w:rPr>
        <w:t>component</w:t>
      </w:r>
      <w:r>
        <w:rPr>
          <w:spacing w:val="-4"/>
          <w:sz w:val="24"/>
        </w:rPr>
        <w:t xml:space="preserve"> </w:t>
      </w:r>
      <w:r>
        <w:rPr>
          <w:sz w:val="24"/>
        </w:rPr>
        <w:t>or IT</w:t>
      </w:r>
      <w:r>
        <w:rPr>
          <w:spacing w:val="-17"/>
          <w:sz w:val="24"/>
        </w:rPr>
        <w:t xml:space="preserve"> </w:t>
      </w:r>
      <w:r>
        <w:rPr>
          <w:sz w:val="24"/>
        </w:rPr>
        <w:t>service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6"/>
          <w:sz w:val="24"/>
        </w:rPr>
        <w:t xml:space="preserve"> </w:t>
      </w:r>
      <w:r>
        <w:rPr>
          <w:sz w:val="24"/>
        </w:rPr>
        <w:t>perform</w:t>
      </w:r>
      <w:r>
        <w:rPr>
          <w:spacing w:val="-8"/>
          <w:sz w:val="24"/>
        </w:rPr>
        <w:t xml:space="preserve"> </w:t>
      </w:r>
      <w:r>
        <w:rPr>
          <w:sz w:val="24"/>
        </w:rPr>
        <w:t>its</w:t>
      </w:r>
      <w:r>
        <w:rPr>
          <w:spacing w:val="-9"/>
          <w:sz w:val="24"/>
        </w:rPr>
        <w:t xml:space="preserve"> </w:t>
      </w:r>
      <w:r>
        <w:rPr>
          <w:sz w:val="24"/>
        </w:rPr>
        <w:t>required function over a stated period of time</w:t>
      </w:r>
    </w:p>
    <w:p w14:paraId="3CB9A56D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line="249" w:lineRule="auto"/>
        <w:ind w:left="841" w:right="1674"/>
        <w:rPr>
          <w:sz w:val="24"/>
        </w:rPr>
      </w:pPr>
      <w:r>
        <w:rPr>
          <w:b/>
          <w:sz w:val="24"/>
          <w:u w:val="thick"/>
        </w:rPr>
        <w:t>Degradation</w:t>
      </w:r>
      <w:r>
        <w:rPr>
          <w:b/>
          <w:sz w:val="24"/>
        </w:rPr>
        <w:t>:</w:t>
      </w:r>
      <w:r>
        <w:rPr>
          <w:b/>
          <w:spacing w:val="15"/>
          <w:sz w:val="24"/>
        </w:rPr>
        <w:t xml:space="preserve"> </w:t>
      </w:r>
      <w:r>
        <w:rPr>
          <w:sz w:val="24"/>
        </w:rPr>
        <w:t>An</w:t>
      </w:r>
      <w:r>
        <w:rPr>
          <w:spacing w:val="-17"/>
          <w:sz w:val="24"/>
        </w:rPr>
        <w:t xml:space="preserve"> </w:t>
      </w:r>
      <w:r>
        <w:rPr>
          <w:sz w:val="24"/>
        </w:rPr>
        <w:t>event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1"/>
          <w:sz w:val="24"/>
        </w:rPr>
        <w:t xml:space="preserve"> </w:t>
      </w:r>
      <w:r>
        <w:rPr>
          <w:sz w:val="24"/>
        </w:rPr>
        <w:t>causes the</w:t>
      </w:r>
      <w:r>
        <w:rPr>
          <w:spacing w:val="-4"/>
          <w:sz w:val="24"/>
        </w:rPr>
        <w:t xml:space="preserve"> </w:t>
      </w:r>
      <w:r>
        <w:rPr>
          <w:sz w:val="24"/>
        </w:rPr>
        <w:t>normal</w:t>
      </w:r>
      <w:r>
        <w:rPr>
          <w:spacing w:val="-4"/>
          <w:sz w:val="24"/>
        </w:rPr>
        <w:t xml:space="preserve"> </w:t>
      </w:r>
      <w:r>
        <w:rPr>
          <w:sz w:val="24"/>
        </w:rPr>
        <w:t>levels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ERCOT</w:t>
      </w:r>
      <w:r>
        <w:rPr>
          <w:spacing w:val="-15"/>
          <w:sz w:val="24"/>
        </w:rPr>
        <w:t xml:space="preserve"> </w:t>
      </w:r>
      <w:r>
        <w:rPr>
          <w:sz w:val="24"/>
        </w:rPr>
        <w:t>IT</w:t>
      </w:r>
      <w:r>
        <w:rPr>
          <w:spacing w:val="-15"/>
          <w:sz w:val="24"/>
        </w:rPr>
        <w:t xml:space="preserve"> </w:t>
      </w:r>
      <w:r>
        <w:rPr>
          <w:sz w:val="24"/>
        </w:rPr>
        <w:t>systems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be impacted</w:t>
      </w:r>
      <w:r>
        <w:rPr>
          <w:spacing w:val="-11"/>
          <w:sz w:val="24"/>
        </w:rPr>
        <w:t xml:space="preserve"> </w:t>
      </w:r>
      <w:r>
        <w:rPr>
          <w:sz w:val="24"/>
        </w:rPr>
        <w:t>while</w:t>
      </w:r>
      <w:r>
        <w:rPr>
          <w:spacing w:val="-4"/>
          <w:sz w:val="24"/>
        </w:rPr>
        <w:t xml:space="preserve"> </w:t>
      </w:r>
      <w:r>
        <w:rPr>
          <w:sz w:val="24"/>
        </w:rPr>
        <w:t>still allowing</w:t>
      </w:r>
      <w:r>
        <w:rPr>
          <w:spacing w:val="23"/>
          <w:sz w:val="24"/>
        </w:rPr>
        <w:t xml:space="preserve"> </w:t>
      </w:r>
      <w:r>
        <w:rPr>
          <w:sz w:val="24"/>
        </w:rPr>
        <w:t>for</w:t>
      </w:r>
      <w:r>
        <w:rPr>
          <w:spacing w:val="-19"/>
          <w:sz w:val="24"/>
        </w:rPr>
        <w:t xml:space="preserve"> </w:t>
      </w:r>
      <w:r>
        <w:rPr>
          <w:sz w:val="24"/>
        </w:rPr>
        <w:t>minimal</w:t>
      </w:r>
      <w:r>
        <w:rPr>
          <w:spacing w:val="-4"/>
          <w:sz w:val="24"/>
        </w:rPr>
        <w:t xml:space="preserve"> </w:t>
      </w:r>
      <w:r>
        <w:rPr>
          <w:sz w:val="24"/>
        </w:rPr>
        <w:t>processing</w:t>
      </w:r>
      <w:r>
        <w:rPr>
          <w:spacing w:val="23"/>
          <w:sz w:val="24"/>
        </w:rPr>
        <w:t xml:space="preserve"> </w:t>
      </w:r>
      <w:r>
        <w:rPr>
          <w:sz w:val="24"/>
        </w:rPr>
        <w:t>of</w:t>
      </w:r>
      <w:r>
        <w:rPr>
          <w:spacing w:val="-15"/>
          <w:sz w:val="24"/>
        </w:rPr>
        <w:t xml:space="preserve"> </w:t>
      </w:r>
      <w:r>
        <w:rPr>
          <w:sz w:val="24"/>
        </w:rPr>
        <w:t>or access</w:t>
      </w:r>
      <w:r>
        <w:rPr>
          <w:spacing w:val="-6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these</w:t>
      </w:r>
      <w:r>
        <w:rPr>
          <w:spacing w:val="-4"/>
          <w:sz w:val="24"/>
        </w:rPr>
        <w:t xml:space="preserve"> </w:t>
      </w:r>
      <w:r>
        <w:rPr>
          <w:sz w:val="24"/>
        </w:rPr>
        <w:t>systems</w:t>
      </w:r>
    </w:p>
    <w:p w14:paraId="390C0922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line="237" w:lineRule="auto"/>
        <w:ind w:left="841" w:right="1264"/>
        <w:rPr>
          <w:sz w:val="24"/>
        </w:rPr>
      </w:pPr>
      <w:r>
        <w:rPr>
          <w:b/>
          <w:sz w:val="24"/>
          <w:u w:val="thick"/>
        </w:rPr>
        <w:t>Incident</w:t>
      </w:r>
      <w:r>
        <w:rPr>
          <w:sz w:val="24"/>
          <w:u w:val="thick"/>
        </w:rPr>
        <w:t>:</w:t>
      </w:r>
      <w:r>
        <w:rPr>
          <w:sz w:val="24"/>
        </w:rPr>
        <w:t xml:space="preserve"> Any</w:t>
      </w:r>
      <w:r>
        <w:rPr>
          <w:spacing w:val="-7"/>
          <w:sz w:val="24"/>
        </w:rPr>
        <w:t xml:space="preserve"> </w:t>
      </w:r>
      <w:r>
        <w:rPr>
          <w:sz w:val="24"/>
        </w:rPr>
        <w:t>event</w:t>
      </w:r>
      <w:r>
        <w:rPr>
          <w:spacing w:val="-2"/>
          <w:sz w:val="24"/>
        </w:rPr>
        <w:t xml:space="preserve"> </w:t>
      </w:r>
      <w:r>
        <w:rPr>
          <w:sz w:val="24"/>
        </w:rPr>
        <w:t>that</w:t>
      </w:r>
      <w:r>
        <w:rPr>
          <w:spacing w:val="-2"/>
          <w:sz w:val="24"/>
        </w:rPr>
        <w:t xml:space="preserve"> </w:t>
      </w:r>
      <w:r>
        <w:rPr>
          <w:sz w:val="24"/>
        </w:rPr>
        <w:t>causes the agreed</w:t>
      </w:r>
      <w:r>
        <w:rPr>
          <w:spacing w:val="-3"/>
          <w:sz w:val="24"/>
        </w:rPr>
        <w:t xml:space="preserve"> </w:t>
      </w:r>
      <w:r>
        <w:rPr>
          <w:sz w:val="24"/>
        </w:rPr>
        <w:t>levels of</w:t>
      </w:r>
      <w:r>
        <w:rPr>
          <w:spacing w:val="-1"/>
          <w:sz w:val="24"/>
        </w:rPr>
        <w:t xml:space="preserve"> </w:t>
      </w:r>
      <w:r>
        <w:rPr>
          <w:sz w:val="24"/>
        </w:rPr>
        <w:t>service</w:t>
      </w:r>
      <w:r>
        <w:rPr>
          <w:spacing w:val="-17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ERCOT</w:t>
      </w:r>
      <w:r>
        <w:rPr>
          <w:spacing w:val="-12"/>
          <w:sz w:val="24"/>
        </w:rPr>
        <w:t xml:space="preserve"> </w:t>
      </w:r>
      <w:r>
        <w:rPr>
          <w:sz w:val="24"/>
        </w:rPr>
        <w:t>IT</w:t>
      </w:r>
      <w:r>
        <w:rPr>
          <w:spacing w:val="-15"/>
          <w:sz w:val="24"/>
        </w:rPr>
        <w:t xml:space="preserve"> </w:t>
      </w:r>
      <w:r>
        <w:rPr>
          <w:sz w:val="24"/>
        </w:rPr>
        <w:t>systems</w:t>
      </w:r>
      <w:r>
        <w:rPr>
          <w:spacing w:val="-7"/>
          <w:sz w:val="24"/>
        </w:rPr>
        <w:t xml:space="preserve"> </w:t>
      </w:r>
      <w:r>
        <w:rPr>
          <w:sz w:val="24"/>
        </w:rPr>
        <w:t>to be impacted</w:t>
      </w:r>
    </w:p>
    <w:p w14:paraId="1DC74295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line="242" w:lineRule="auto"/>
        <w:ind w:left="841" w:right="1156"/>
        <w:rPr>
          <w:sz w:val="24"/>
        </w:rPr>
      </w:pPr>
      <w:r>
        <w:rPr>
          <w:b/>
          <w:sz w:val="24"/>
          <w:u w:val="thick"/>
        </w:rPr>
        <w:t xml:space="preserve">Outage: </w:t>
      </w:r>
      <w:r>
        <w:rPr>
          <w:sz w:val="24"/>
        </w:rPr>
        <w:t>any incident resulting</w:t>
      </w:r>
      <w:r>
        <w:rPr>
          <w:spacing w:val="36"/>
          <w:sz w:val="24"/>
        </w:rPr>
        <w:t xml:space="preserve"> </w:t>
      </w:r>
      <w:r>
        <w:rPr>
          <w:sz w:val="24"/>
        </w:rPr>
        <w:t>in the unexpected failure of</w:t>
      </w:r>
      <w:r>
        <w:rPr>
          <w:spacing w:val="-7"/>
          <w:sz w:val="24"/>
        </w:rPr>
        <w:t xml:space="preserve"> </w:t>
      </w:r>
      <w:r>
        <w:rPr>
          <w:sz w:val="24"/>
        </w:rPr>
        <w:t>a computer</w:t>
      </w:r>
      <w:r>
        <w:rPr>
          <w:spacing w:val="-4"/>
          <w:sz w:val="24"/>
        </w:rPr>
        <w:t xml:space="preserve"> </w:t>
      </w:r>
      <w:r>
        <w:rPr>
          <w:sz w:val="24"/>
        </w:rPr>
        <w:t>or network hardware system</w:t>
      </w:r>
      <w:r>
        <w:rPr>
          <w:spacing w:val="-8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software</w:t>
      </w:r>
      <w:r>
        <w:rPr>
          <w:spacing w:val="-6"/>
          <w:sz w:val="24"/>
        </w:rPr>
        <w:t xml:space="preserve"> </w:t>
      </w:r>
      <w:r>
        <w:rPr>
          <w:sz w:val="24"/>
        </w:rPr>
        <w:t>application.</w:t>
      </w:r>
      <w:r>
        <w:rPr>
          <w:spacing w:val="74"/>
          <w:sz w:val="24"/>
        </w:rPr>
        <w:t xml:space="preserve"> </w:t>
      </w:r>
      <w:r>
        <w:rPr>
          <w:sz w:val="24"/>
        </w:rPr>
        <w:t>As</w:t>
      </w:r>
      <w:r>
        <w:rPr>
          <w:spacing w:val="-9"/>
          <w:sz w:val="24"/>
        </w:rPr>
        <w:t xml:space="preserve"> </w:t>
      </w:r>
      <w:r>
        <w:rPr>
          <w:sz w:val="24"/>
        </w:rPr>
        <w:t>measured</w:t>
      </w:r>
      <w:r>
        <w:rPr>
          <w:spacing w:val="-6"/>
          <w:sz w:val="24"/>
        </w:rPr>
        <w:t xml:space="preserve"> </w:t>
      </w:r>
      <w:r>
        <w:rPr>
          <w:sz w:val="24"/>
        </w:rPr>
        <w:t>by this</w:t>
      </w:r>
      <w:r>
        <w:rPr>
          <w:spacing w:val="-9"/>
          <w:sz w:val="24"/>
        </w:rPr>
        <w:t xml:space="preserve"> </w:t>
      </w:r>
      <w:r>
        <w:rPr>
          <w:sz w:val="24"/>
        </w:rPr>
        <w:t>SLA,</w:t>
      </w:r>
      <w:r>
        <w:rPr>
          <w:spacing w:val="-5"/>
          <w:sz w:val="24"/>
        </w:rPr>
        <w:t xml:space="preserve"> </w:t>
      </w:r>
      <w:r>
        <w:rPr>
          <w:sz w:val="24"/>
        </w:rPr>
        <w:t>an</w:t>
      </w:r>
      <w:r>
        <w:rPr>
          <w:spacing w:val="-6"/>
          <w:sz w:val="24"/>
        </w:rPr>
        <w:t xml:space="preserve"> </w:t>
      </w:r>
      <w:r>
        <w:rPr>
          <w:sz w:val="24"/>
        </w:rPr>
        <w:t>outage occurs when an application</w:t>
      </w:r>
      <w:r>
        <w:rPr>
          <w:spacing w:val="34"/>
          <w:sz w:val="24"/>
        </w:rPr>
        <w:t xml:space="preserve"> </w:t>
      </w:r>
      <w:r>
        <w:rPr>
          <w:sz w:val="24"/>
        </w:rPr>
        <w:t>fails to</w:t>
      </w:r>
      <w:r>
        <w:rPr>
          <w:spacing w:val="-12"/>
          <w:sz w:val="24"/>
        </w:rPr>
        <w:t xml:space="preserve"> </w:t>
      </w:r>
      <w:r>
        <w:rPr>
          <w:sz w:val="24"/>
        </w:rPr>
        <w:t>return a</w:t>
      </w:r>
      <w:r>
        <w:rPr>
          <w:spacing w:val="-12"/>
          <w:sz w:val="24"/>
        </w:rPr>
        <w:t xml:space="preserve"> </w:t>
      </w:r>
      <w:r>
        <w:rPr>
          <w:sz w:val="24"/>
        </w:rPr>
        <w:t>valid response</w:t>
      </w:r>
      <w:r>
        <w:rPr>
          <w:spacing w:val="34"/>
          <w:sz w:val="24"/>
        </w:rPr>
        <w:t xml:space="preserve"> </w:t>
      </w:r>
      <w:r>
        <w:rPr>
          <w:sz w:val="24"/>
        </w:rPr>
        <w:t>within the timeout window.</w:t>
      </w:r>
      <w:r>
        <w:rPr>
          <w:spacing w:val="40"/>
          <w:sz w:val="24"/>
        </w:rPr>
        <w:t xml:space="preserve"> </w:t>
      </w:r>
      <w:r>
        <w:rPr>
          <w:sz w:val="24"/>
        </w:rPr>
        <w:t>This window is</w:t>
      </w:r>
      <w:r>
        <w:rPr>
          <w:spacing w:val="-2"/>
          <w:sz w:val="24"/>
        </w:rPr>
        <w:t xml:space="preserve"> </w:t>
      </w:r>
      <w:r>
        <w:rPr>
          <w:sz w:val="24"/>
        </w:rPr>
        <w:t>between 20 seconds and 90 seconds, depending</w:t>
      </w:r>
      <w:r>
        <w:rPr>
          <w:spacing w:val="30"/>
          <w:sz w:val="24"/>
        </w:rPr>
        <w:t xml:space="preserve"> </w:t>
      </w:r>
      <w:r>
        <w:rPr>
          <w:sz w:val="24"/>
        </w:rPr>
        <w:t>on the application.</w:t>
      </w:r>
    </w:p>
    <w:p w14:paraId="005210D2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line="252" w:lineRule="auto"/>
        <w:ind w:left="841" w:right="1737"/>
        <w:rPr>
          <w:sz w:val="24"/>
        </w:rPr>
      </w:pPr>
      <w:r>
        <w:rPr>
          <w:b/>
          <w:sz w:val="24"/>
          <w:u w:val="thick"/>
        </w:rPr>
        <w:t>Planned outage</w:t>
      </w:r>
      <w:r>
        <w:rPr>
          <w:b/>
          <w:spacing w:val="-10"/>
          <w:sz w:val="24"/>
          <w:u w:val="thick"/>
        </w:rPr>
        <w:t xml:space="preserve"> </w:t>
      </w:r>
      <w:r>
        <w:rPr>
          <w:b/>
          <w:sz w:val="24"/>
          <w:u w:val="thick"/>
        </w:rPr>
        <w:t>minutes</w:t>
      </w:r>
      <w:r>
        <w:rPr>
          <w:sz w:val="24"/>
        </w:rPr>
        <w:t>: minutes</w:t>
      </w:r>
      <w:r>
        <w:rPr>
          <w:spacing w:val="-12"/>
          <w:sz w:val="24"/>
        </w:rPr>
        <w:t xml:space="preserve"> </w:t>
      </w:r>
      <w:r>
        <w:rPr>
          <w:sz w:val="24"/>
        </w:rPr>
        <w:t>used by</w:t>
      </w:r>
      <w:r>
        <w:rPr>
          <w:spacing w:val="-12"/>
          <w:sz w:val="24"/>
        </w:rPr>
        <w:t xml:space="preserve"> </w:t>
      </w:r>
      <w:r>
        <w:rPr>
          <w:sz w:val="24"/>
        </w:rPr>
        <w:t>ERCOT</w:t>
      </w:r>
      <w:r>
        <w:rPr>
          <w:spacing w:val="-17"/>
          <w:sz w:val="24"/>
        </w:rPr>
        <w:t xml:space="preserve"> </w:t>
      </w:r>
      <w:r>
        <w:rPr>
          <w:sz w:val="24"/>
        </w:rPr>
        <w:t>during the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maintenance and </w:t>
      </w:r>
      <w:r>
        <w:rPr>
          <w:sz w:val="24"/>
        </w:rPr>
        <w:lastRenderedPageBreak/>
        <w:t>release windows</w:t>
      </w:r>
    </w:p>
    <w:p w14:paraId="675BEEBA" w14:textId="77777777" w:rsidR="00BE3024" w:rsidRDefault="00BE3024">
      <w:pPr>
        <w:spacing w:line="252" w:lineRule="auto"/>
        <w:rPr>
          <w:sz w:val="24"/>
        </w:rPr>
        <w:sectPr w:rsidR="00BE3024">
          <w:pgSz w:w="12240" w:h="15840"/>
          <w:pgMar w:top="1440" w:right="460" w:bottom="1480" w:left="600" w:header="818" w:footer="1287" w:gutter="0"/>
          <w:cols w:space="720"/>
        </w:sectPr>
      </w:pPr>
    </w:p>
    <w:p w14:paraId="4CE23661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before="59" w:line="237" w:lineRule="auto"/>
        <w:ind w:left="841" w:right="1382"/>
        <w:rPr>
          <w:sz w:val="24"/>
        </w:rPr>
      </w:pPr>
      <w:r>
        <w:rPr>
          <w:b/>
          <w:sz w:val="24"/>
          <w:u w:val="thick"/>
        </w:rPr>
        <w:lastRenderedPageBreak/>
        <w:t>Planned Outage: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planned change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ERCOT</w:t>
      </w:r>
      <w:r>
        <w:rPr>
          <w:spacing w:val="-16"/>
          <w:sz w:val="24"/>
        </w:rPr>
        <w:t xml:space="preserve"> </w:t>
      </w:r>
      <w:r>
        <w:rPr>
          <w:sz w:val="24"/>
        </w:rPr>
        <w:t>IT</w:t>
      </w:r>
      <w:r>
        <w:rPr>
          <w:spacing w:val="-16"/>
          <w:sz w:val="24"/>
        </w:rPr>
        <w:t xml:space="preserve"> </w:t>
      </w:r>
      <w:r>
        <w:rPr>
          <w:sz w:val="24"/>
        </w:rPr>
        <w:t>systems that</w:t>
      </w:r>
      <w:r>
        <w:rPr>
          <w:spacing w:val="-3"/>
          <w:sz w:val="24"/>
        </w:rPr>
        <w:t xml:space="preserve"> </w:t>
      </w:r>
      <w:r>
        <w:rPr>
          <w:sz w:val="24"/>
        </w:rPr>
        <w:t>prevents users</w:t>
      </w:r>
      <w:r>
        <w:rPr>
          <w:spacing w:val="-8"/>
          <w:sz w:val="24"/>
        </w:rPr>
        <w:t xml:space="preserve"> </w:t>
      </w:r>
      <w:r>
        <w:rPr>
          <w:sz w:val="24"/>
        </w:rPr>
        <w:t>from being able to access the systems</w:t>
      </w:r>
    </w:p>
    <w:p w14:paraId="1D4D032E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line="237" w:lineRule="auto"/>
        <w:ind w:left="841" w:right="1236"/>
        <w:rPr>
          <w:sz w:val="24"/>
        </w:rPr>
      </w:pPr>
      <w:r>
        <w:rPr>
          <w:b/>
          <w:sz w:val="24"/>
          <w:u w:val="thick"/>
        </w:rPr>
        <w:t>Unplanned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Outage:</w:t>
      </w:r>
      <w:r>
        <w:rPr>
          <w:b/>
          <w:sz w:val="24"/>
        </w:rPr>
        <w:t xml:space="preserve"> </w:t>
      </w:r>
      <w:r>
        <w:rPr>
          <w:sz w:val="24"/>
        </w:rPr>
        <w:t>An</w:t>
      </w:r>
      <w:r>
        <w:rPr>
          <w:spacing w:val="-17"/>
          <w:sz w:val="24"/>
        </w:rPr>
        <w:t xml:space="preserve"> </w:t>
      </w:r>
      <w:r>
        <w:rPr>
          <w:sz w:val="24"/>
        </w:rPr>
        <w:t>unplanned</w:t>
      </w:r>
      <w:r>
        <w:rPr>
          <w:spacing w:val="19"/>
          <w:sz w:val="24"/>
        </w:rPr>
        <w:t xml:space="preserve"> </w:t>
      </w:r>
      <w:r>
        <w:rPr>
          <w:sz w:val="24"/>
        </w:rPr>
        <w:t>change in</w:t>
      </w:r>
      <w:r>
        <w:rPr>
          <w:spacing w:val="-17"/>
          <w:sz w:val="24"/>
        </w:rPr>
        <w:t xml:space="preserve"> </w:t>
      </w:r>
      <w:r>
        <w:rPr>
          <w:sz w:val="24"/>
        </w:rPr>
        <w:t>ERCOT</w:t>
      </w:r>
      <w:r>
        <w:rPr>
          <w:spacing w:val="-17"/>
          <w:sz w:val="24"/>
        </w:rPr>
        <w:t xml:space="preserve"> </w:t>
      </w:r>
      <w:r>
        <w:rPr>
          <w:sz w:val="24"/>
        </w:rPr>
        <w:t>IT</w:t>
      </w:r>
      <w:r>
        <w:rPr>
          <w:spacing w:val="-5"/>
          <w:sz w:val="24"/>
        </w:rPr>
        <w:t xml:space="preserve"> </w:t>
      </w:r>
      <w:r>
        <w:rPr>
          <w:sz w:val="24"/>
        </w:rPr>
        <w:t>systems</w:t>
      </w:r>
      <w:r>
        <w:rPr>
          <w:spacing w:val="-11"/>
          <w:sz w:val="24"/>
        </w:rPr>
        <w:t xml:space="preserve"> </w:t>
      </w:r>
      <w:r>
        <w:rPr>
          <w:sz w:val="24"/>
        </w:rPr>
        <w:t>that</w:t>
      </w:r>
      <w:r>
        <w:rPr>
          <w:spacing w:val="-6"/>
          <w:sz w:val="24"/>
        </w:rPr>
        <w:t xml:space="preserve"> </w:t>
      </w:r>
      <w:r>
        <w:rPr>
          <w:sz w:val="24"/>
        </w:rPr>
        <w:t>prevents users from being able to access the systems</w:t>
      </w:r>
    </w:p>
    <w:p w14:paraId="2E7FAA51" w14:textId="77777777" w:rsidR="00BE3024" w:rsidRDefault="00114127">
      <w:pPr>
        <w:pStyle w:val="ListParagraph"/>
        <w:numPr>
          <w:ilvl w:val="0"/>
          <w:numId w:val="1"/>
        </w:numPr>
        <w:tabs>
          <w:tab w:val="left" w:pos="841"/>
          <w:tab w:val="left" w:pos="842"/>
        </w:tabs>
        <w:spacing w:before="12" w:line="237" w:lineRule="auto"/>
        <w:ind w:left="841" w:right="1218"/>
        <w:rPr>
          <w:sz w:val="24"/>
        </w:rPr>
      </w:pPr>
      <w:r>
        <w:rPr>
          <w:b/>
          <w:sz w:val="24"/>
          <w:u w:val="thick"/>
        </w:rPr>
        <w:t>Unplanned Outage</w:t>
      </w:r>
      <w:r>
        <w:rPr>
          <w:b/>
          <w:spacing w:val="-11"/>
          <w:sz w:val="24"/>
          <w:u w:val="thick"/>
        </w:rPr>
        <w:t xml:space="preserve"> </w:t>
      </w:r>
      <w:r>
        <w:rPr>
          <w:b/>
          <w:sz w:val="24"/>
          <w:u w:val="thick"/>
        </w:rPr>
        <w:t>minutes</w:t>
      </w:r>
      <w:r>
        <w:rPr>
          <w:b/>
          <w:sz w:val="24"/>
        </w:rPr>
        <w:t>: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minutes</w:t>
      </w:r>
      <w:r>
        <w:rPr>
          <w:spacing w:val="-1"/>
          <w:sz w:val="24"/>
        </w:rPr>
        <w:t xml:space="preserve"> </w:t>
      </w:r>
      <w:r>
        <w:rPr>
          <w:sz w:val="24"/>
        </w:rPr>
        <w:t>retail transaction processing</w:t>
      </w:r>
      <w:r>
        <w:rPr>
          <w:spacing w:val="13"/>
          <w:sz w:val="24"/>
        </w:rPr>
        <w:t xml:space="preserve"> </w:t>
      </w:r>
      <w:r>
        <w:rPr>
          <w:sz w:val="24"/>
        </w:rPr>
        <w:t>services</w:t>
      </w:r>
      <w:r>
        <w:rPr>
          <w:spacing w:val="-13"/>
          <w:sz w:val="24"/>
        </w:rPr>
        <w:t xml:space="preserve"> </w:t>
      </w:r>
      <w:r>
        <w:rPr>
          <w:sz w:val="24"/>
        </w:rPr>
        <w:t>were</w:t>
      </w:r>
      <w:r>
        <w:rPr>
          <w:spacing w:val="-11"/>
          <w:sz w:val="24"/>
        </w:rPr>
        <w:t xml:space="preserve"> </w:t>
      </w:r>
      <w:r>
        <w:rPr>
          <w:sz w:val="24"/>
        </w:rPr>
        <w:t>not available</w:t>
      </w:r>
      <w:r>
        <w:rPr>
          <w:spacing w:val="-8"/>
          <w:sz w:val="24"/>
        </w:rPr>
        <w:t xml:space="preserve"> </w:t>
      </w:r>
      <w:r>
        <w:rPr>
          <w:sz w:val="24"/>
        </w:rPr>
        <w:t>that are</w:t>
      </w:r>
      <w:r>
        <w:rPr>
          <w:spacing w:val="-17"/>
          <w:sz w:val="24"/>
        </w:rPr>
        <w:t xml:space="preserve"> </w:t>
      </w:r>
      <w:r>
        <w:rPr>
          <w:sz w:val="24"/>
        </w:rPr>
        <w:t>outside</w:t>
      </w:r>
      <w:r>
        <w:rPr>
          <w:spacing w:val="13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z w:val="24"/>
        </w:rPr>
        <w:t>planned use of</w:t>
      </w:r>
      <w:r>
        <w:rPr>
          <w:spacing w:val="-17"/>
          <w:sz w:val="24"/>
        </w:rPr>
        <w:t xml:space="preserve"> </w:t>
      </w:r>
      <w:r>
        <w:rPr>
          <w:sz w:val="24"/>
        </w:rPr>
        <w:t>the</w:t>
      </w:r>
      <w:r>
        <w:rPr>
          <w:spacing w:val="-11"/>
          <w:sz w:val="24"/>
        </w:rPr>
        <w:t xml:space="preserve"> </w:t>
      </w:r>
      <w:r>
        <w:rPr>
          <w:sz w:val="24"/>
        </w:rPr>
        <w:t>maintenance and</w:t>
      </w:r>
      <w:r>
        <w:rPr>
          <w:spacing w:val="-11"/>
          <w:sz w:val="24"/>
        </w:rPr>
        <w:t xml:space="preserve"> </w:t>
      </w:r>
      <w:r>
        <w:rPr>
          <w:sz w:val="24"/>
        </w:rPr>
        <w:t>release</w:t>
      </w:r>
      <w:r>
        <w:rPr>
          <w:spacing w:val="13"/>
          <w:sz w:val="24"/>
        </w:rPr>
        <w:t xml:space="preserve"> </w:t>
      </w:r>
      <w:r>
        <w:rPr>
          <w:sz w:val="24"/>
        </w:rPr>
        <w:t>windows</w:t>
      </w:r>
    </w:p>
    <w:sectPr w:rsidR="00BE3024">
      <w:pgSz w:w="12240" w:h="15840"/>
      <w:pgMar w:top="1440" w:right="460" w:bottom="1480" w:left="600" w:header="818" w:footer="12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12A6B" w14:textId="77777777" w:rsidR="000973AC" w:rsidRDefault="000973AC">
      <w:r>
        <w:separator/>
      </w:r>
    </w:p>
  </w:endnote>
  <w:endnote w:type="continuationSeparator" w:id="0">
    <w:p w14:paraId="44240069" w14:textId="77777777" w:rsidR="000973AC" w:rsidRDefault="00097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E8926" w14:textId="177C29B5" w:rsidR="00BE3024" w:rsidRDefault="00FB751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39680" behindDoc="1" locked="0" layoutInCell="1" allowOverlap="1" wp14:anchorId="1DBA98A5" wp14:editId="0A98803C">
              <wp:simplePos x="0" y="0"/>
              <wp:positionH relativeFrom="page">
                <wp:posOffset>445135</wp:posOffset>
              </wp:positionH>
              <wp:positionV relativeFrom="page">
                <wp:posOffset>9099550</wp:posOffset>
              </wp:positionV>
              <wp:extent cx="2418715" cy="261620"/>
              <wp:effectExtent l="0" t="0" r="0" b="0"/>
              <wp:wrapNone/>
              <wp:docPr id="4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8715" cy="261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348C44" w14:textId="708769C0" w:rsidR="00BE3024" w:rsidRDefault="00114127">
                          <w:pPr>
                            <w:spacing w:before="14" w:line="252" w:lineRule="auto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>Market Data Transparency</w:t>
                          </w:r>
                          <w:r>
                            <w:rPr>
                              <w:i/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>Service Level</w:t>
                          </w:r>
                          <w:r>
                            <w:rPr>
                              <w:i/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16"/>
                            </w:rPr>
                            <w:t xml:space="preserve">Agreement ERCOT – </w:t>
                          </w:r>
                          <w:del w:id="0" w:author="ERCOT" w:date="2024-12-09T12:43:00Z">
                            <w:r w:rsidR="004239E2" w:rsidRPr="00FF4380" w:rsidDel="00FF4380">
                              <w:rPr>
                                <w:i/>
                                <w:sz w:val="16"/>
                              </w:rPr>
                              <w:delText>202</w:delText>
                            </w:r>
                            <w:r w:rsidR="00FF4380" w:rsidDel="00FF4380">
                              <w:rPr>
                                <w:i/>
                                <w:sz w:val="16"/>
                              </w:rPr>
                              <w:delText>2</w:delText>
                            </w:r>
                          </w:del>
                          <w:ins w:id="1" w:author="ERCOT" w:date="2024-12-09T12:43:00Z">
                            <w:r w:rsidR="00FF4380" w:rsidRPr="00FF4380">
                              <w:rPr>
                                <w:i/>
                                <w:sz w:val="16"/>
                              </w:rPr>
                              <w:t>202</w:t>
                            </w:r>
                            <w:r w:rsidR="00FF4380">
                              <w:rPr>
                                <w:i/>
                                <w:sz w:val="16"/>
                              </w:rPr>
                              <w:t>5</w:t>
                            </w:r>
                          </w:ins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BA98A5" id="_x0000_t202" coordsize="21600,21600" o:spt="202" path="m,l,21600r21600,l21600,xe">
              <v:stroke joinstyle="miter"/>
              <v:path gradientshapeok="t" o:connecttype="rect"/>
            </v:shapetype>
            <v:shape id="docshape1" o:spid="_x0000_s1031" type="#_x0000_t202" style="position:absolute;margin-left:35.05pt;margin-top:716.5pt;width:190.45pt;height:20.6pt;z-index:-1607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" filled="f" stroked="f">
              <v:textbox inset="0,0,0,0">
                <w:txbxContent>
                  <w:p w14:paraId="21348C44" w14:textId="708769C0" w:rsidR="00BE3024" w:rsidRDefault="00114127">
                    <w:pPr>
                      <w:spacing w:before="14" w:line="252" w:lineRule="auto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Market Data Transparency</w:t>
                    </w:r>
                    <w:r>
                      <w:rPr>
                        <w:i/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>Service Level</w:t>
                    </w:r>
                    <w:r>
                      <w:rPr>
                        <w:i/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i/>
                        <w:sz w:val="16"/>
                      </w:rPr>
                      <w:t xml:space="preserve">Agreement ERCOT – </w:t>
                    </w:r>
                    <w:del w:id="2" w:author="ERCOT" w:date="2024-12-09T12:43:00Z">
                      <w:r w:rsidR="004239E2" w:rsidRPr="00FF4380" w:rsidDel="00FF4380">
                        <w:rPr>
                          <w:i/>
                          <w:sz w:val="16"/>
                        </w:rPr>
                        <w:delText>202</w:delText>
                      </w:r>
                      <w:r w:rsidR="00FF4380" w:rsidDel="00FF4380">
                        <w:rPr>
                          <w:i/>
                          <w:sz w:val="16"/>
                        </w:rPr>
                        <w:delText>2</w:delText>
                      </w:r>
                    </w:del>
                    <w:ins w:id="3" w:author="ERCOT" w:date="2024-12-09T12:43:00Z">
                      <w:r w:rsidR="00FF4380" w:rsidRPr="00FF4380">
                        <w:rPr>
                          <w:i/>
                          <w:sz w:val="16"/>
                        </w:rPr>
                        <w:t>202</w:t>
                      </w:r>
                      <w:r w:rsidR="00FF4380">
                        <w:rPr>
                          <w:i/>
                          <w:sz w:val="16"/>
                        </w:rPr>
                        <w:t>5</w:t>
                      </w:r>
                    </w:ins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40192" behindDoc="1" locked="0" layoutInCell="1" allowOverlap="1" wp14:anchorId="1A7EA4D2" wp14:editId="601770E0">
              <wp:simplePos x="0" y="0"/>
              <wp:positionH relativeFrom="page">
                <wp:posOffset>6569710</wp:posOffset>
              </wp:positionH>
              <wp:positionV relativeFrom="page">
                <wp:posOffset>9333230</wp:posOffset>
              </wp:positionV>
              <wp:extent cx="351155" cy="297815"/>
              <wp:effectExtent l="0" t="0" r="0" b="0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15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167CA6" w14:textId="77777777" w:rsidR="00BE3024" w:rsidRDefault="00114127">
                          <w:pPr>
                            <w:spacing w:before="14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pacing w:val="-2"/>
                              <w:sz w:val="16"/>
                            </w:rPr>
                            <w:t>Public</w:t>
                          </w:r>
                        </w:p>
                        <w:p w14:paraId="75B8B74E" w14:textId="77777777" w:rsidR="00BE3024" w:rsidRDefault="00114127">
                          <w:pPr>
                            <w:spacing w:before="10"/>
                            <w:ind w:left="356"/>
                            <w:rPr>
                              <w:sz w:val="21"/>
                            </w:rPr>
                          </w:pPr>
                          <w:r>
                            <w:rPr>
                              <w:w w:val="99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w w:val="99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w w:val="99"/>
                              <w:sz w:val="21"/>
                            </w:rPr>
                            <w:fldChar w:fldCharType="separate"/>
                          </w:r>
                          <w:r>
                            <w:rPr>
                              <w:w w:val="99"/>
                              <w:sz w:val="21"/>
                            </w:rPr>
                            <w:t>4</w:t>
                          </w:r>
                          <w:r>
                            <w:rPr>
                              <w:w w:val="99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7EA4D2" id="docshape2" o:spid="_x0000_s1032" type="#_x0000_t202" style="position:absolute;margin-left:517.3pt;margin-top:734.9pt;width:27.65pt;height:23.45pt;z-index:-1607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" filled="f" stroked="f">
              <v:textbox inset="0,0,0,0">
                <w:txbxContent>
                  <w:p w14:paraId="2C167CA6" w14:textId="77777777" w:rsidR="00BE3024" w:rsidRDefault="00114127">
                    <w:pPr>
                      <w:spacing w:before="14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pacing w:val="-2"/>
                        <w:sz w:val="16"/>
                      </w:rPr>
                      <w:t>Public</w:t>
                    </w:r>
                  </w:p>
                  <w:p w14:paraId="75B8B74E" w14:textId="77777777" w:rsidR="00BE3024" w:rsidRDefault="00114127">
                    <w:pPr>
                      <w:spacing w:before="10"/>
                      <w:ind w:left="356"/>
                      <w:rPr>
                        <w:sz w:val="21"/>
                      </w:rPr>
                    </w:pPr>
                    <w:r>
                      <w:rPr>
                        <w:w w:val="99"/>
                        <w:sz w:val="21"/>
                      </w:rPr>
                      <w:fldChar w:fldCharType="begin"/>
                    </w:r>
                    <w:r>
                      <w:rPr>
                        <w:w w:val="99"/>
                        <w:sz w:val="21"/>
                      </w:rPr>
                      <w:instrText xml:space="preserve"> PAGE </w:instrText>
                    </w:r>
                    <w:r>
                      <w:rPr>
                        <w:w w:val="99"/>
                        <w:sz w:val="21"/>
                      </w:rPr>
                      <w:fldChar w:fldCharType="separate"/>
                    </w:r>
                    <w:r>
                      <w:rPr>
                        <w:w w:val="99"/>
                        <w:sz w:val="21"/>
                      </w:rPr>
                      <w:t>4</w:t>
                    </w:r>
                    <w:r>
                      <w:rPr>
                        <w:w w:val="99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B2656" w14:textId="77777777" w:rsidR="000973AC" w:rsidRDefault="000973AC">
      <w:r>
        <w:separator/>
      </w:r>
    </w:p>
  </w:footnote>
  <w:footnote w:type="continuationSeparator" w:id="0">
    <w:p w14:paraId="4FA0EC79" w14:textId="77777777" w:rsidR="000973AC" w:rsidRDefault="00097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83E05" w14:textId="02C09543" w:rsidR="00BE3024" w:rsidRDefault="00114127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38656" behindDoc="1" locked="0" layoutInCell="1" allowOverlap="1" wp14:anchorId="4C7A274F" wp14:editId="0542ED13">
          <wp:simplePos x="0" y="0"/>
          <wp:positionH relativeFrom="page">
            <wp:posOffset>5261303</wp:posOffset>
          </wp:positionH>
          <wp:positionV relativeFrom="page">
            <wp:posOffset>519605</wp:posOffset>
          </wp:positionV>
          <wp:extent cx="640693" cy="23713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40693" cy="2371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7510">
      <w:rPr>
        <w:noProof/>
      </w:rPr>
      <mc:AlternateContent>
        <mc:Choice Requires="wps">
          <w:drawing>
            <wp:anchor distT="0" distB="0" distL="114300" distR="114300" simplePos="0" relativeHeight="487239168" behindDoc="1" locked="0" layoutInCell="1" allowOverlap="1" wp14:anchorId="738DB08A" wp14:editId="02D6BA95">
              <wp:simplePos x="0" y="0"/>
              <wp:positionH relativeFrom="page">
                <wp:posOffset>457200</wp:posOffset>
              </wp:positionH>
              <wp:positionV relativeFrom="page">
                <wp:posOffset>914400</wp:posOffset>
              </wp:positionV>
              <wp:extent cx="5486400" cy="0"/>
              <wp:effectExtent l="0" t="0" r="0" b="0"/>
              <wp:wrapNone/>
              <wp:docPr id="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6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CED977" id="Line 3" o:spid="_x0000_s1026" style="position:absolute;z-index:-1607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pt,1in" to="468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"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13A5F"/>
    <w:multiLevelType w:val="hybridMultilevel"/>
    <w:tmpl w:val="2840A626"/>
    <w:lvl w:ilvl="0" w:tplc="93E674EC">
      <w:numFmt w:val="bullet"/>
      <w:lvlText w:val=""/>
      <w:lvlJc w:val="left"/>
      <w:pPr>
        <w:ind w:left="842" w:hanging="353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E7986114">
      <w:numFmt w:val="bullet"/>
      <w:lvlText w:val="•"/>
      <w:lvlJc w:val="left"/>
      <w:pPr>
        <w:ind w:left="1874" w:hanging="353"/>
      </w:pPr>
      <w:rPr>
        <w:rFonts w:hint="default"/>
        <w:lang w:val="en-US" w:eastAsia="en-US" w:bidi="ar-SA"/>
      </w:rPr>
    </w:lvl>
    <w:lvl w:ilvl="2" w:tplc="D32CD31E">
      <w:numFmt w:val="bullet"/>
      <w:lvlText w:val="•"/>
      <w:lvlJc w:val="left"/>
      <w:pPr>
        <w:ind w:left="2908" w:hanging="353"/>
      </w:pPr>
      <w:rPr>
        <w:rFonts w:hint="default"/>
        <w:lang w:val="en-US" w:eastAsia="en-US" w:bidi="ar-SA"/>
      </w:rPr>
    </w:lvl>
    <w:lvl w:ilvl="3" w:tplc="DD9C3F18">
      <w:numFmt w:val="bullet"/>
      <w:lvlText w:val="•"/>
      <w:lvlJc w:val="left"/>
      <w:pPr>
        <w:ind w:left="3942" w:hanging="353"/>
      </w:pPr>
      <w:rPr>
        <w:rFonts w:hint="default"/>
        <w:lang w:val="en-US" w:eastAsia="en-US" w:bidi="ar-SA"/>
      </w:rPr>
    </w:lvl>
    <w:lvl w:ilvl="4" w:tplc="FB2C6DC4">
      <w:numFmt w:val="bullet"/>
      <w:lvlText w:val="•"/>
      <w:lvlJc w:val="left"/>
      <w:pPr>
        <w:ind w:left="4976" w:hanging="353"/>
      </w:pPr>
      <w:rPr>
        <w:rFonts w:hint="default"/>
        <w:lang w:val="en-US" w:eastAsia="en-US" w:bidi="ar-SA"/>
      </w:rPr>
    </w:lvl>
    <w:lvl w:ilvl="5" w:tplc="8AFAFEBA">
      <w:numFmt w:val="bullet"/>
      <w:lvlText w:val="•"/>
      <w:lvlJc w:val="left"/>
      <w:pPr>
        <w:ind w:left="6010" w:hanging="353"/>
      </w:pPr>
      <w:rPr>
        <w:rFonts w:hint="default"/>
        <w:lang w:val="en-US" w:eastAsia="en-US" w:bidi="ar-SA"/>
      </w:rPr>
    </w:lvl>
    <w:lvl w:ilvl="6" w:tplc="E44AAB02">
      <w:numFmt w:val="bullet"/>
      <w:lvlText w:val="•"/>
      <w:lvlJc w:val="left"/>
      <w:pPr>
        <w:ind w:left="7044" w:hanging="353"/>
      </w:pPr>
      <w:rPr>
        <w:rFonts w:hint="default"/>
        <w:lang w:val="en-US" w:eastAsia="en-US" w:bidi="ar-SA"/>
      </w:rPr>
    </w:lvl>
    <w:lvl w:ilvl="7" w:tplc="DD84AF78">
      <w:numFmt w:val="bullet"/>
      <w:lvlText w:val="•"/>
      <w:lvlJc w:val="left"/>
      <w:pPr>
        <w:ind w:left="8078" w:hanging="353"/>
      </w:pPr>
      <w:rPr>
        <w:rFonts w:hint="default"/>
        <w:lang w:val="en-US" w:eastAsia="en-US" w:bidi="ar-SA"/>
      </w:rPr>
    </w:lvl>
    <w:lvl w:ilvl="8" w:tplc="30D834B6">
      <w:numFmt w:val="bullet"/>
      <w:lvlText w:val="•"/>
      <w:lvlJc w:val="left"/>
      <w:pPr>
        <w:ind w:left="9112" w:hanging="353"/>
      </w:pPr>
      <w:rPr>
        <w:rFonts w:hint="default"/>
        <w:lang w:val="en-US" w:eastAsia="en-US" w:bidi="ar-SA"/>
      </w:rPr>
    </w:lvl>
  </w:abstractNum>
  <w:abstractNum w:abstractNumId="1" w15:restartNumberingAfterBreak="0">
    <w:nsid w:val="24D36E94"/>
    <w:multiLevelType w:val="hybridMultilevel"/>
    <w:tmpl w:val="017428B6"/>
    <w:lvl w:ilvl="0" w:tplc="1FF686EC">
      <w:numFmt w:val="bullet"/>
      <w:lvlText w:val=""/>
      <w:lvlJc w:val="left"/>
      <w:pPr>
        <w:ind w:left="842" w:hanging="35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7642616A">
      <w:numFmt w:val="bullet"/>
      <w:lvlText w:val="•"/>
      <w:lvlJc w:val="left"/>
      <w:pPr>
        <w:ind w:left="1874" w:hanging="353"/>
      </w:pPr>
      <w:rPr>
        <w:rFonts w:hint="default"/>
        <w:lang w:val="en-US" w:eastAsia="en-US" w:bidi="ar-SA"/>
      </w:rPr>
    </w:lvl>
    <w:lvl w:ilvl="2" w:tplc="8F4CE0BA">
      <w:numFmt w:val="bullet"/>
      <w:lvlText w:val="•"/>
      <w:lvlJc w:val="left"/>
      <w:pPr>
        <w:ind w:left="2908" w:hanging="353"/>
      </w:pPr>
      <w:rPr>
        <w:rFonts w:hint="default"/>
        <w:lang w:val="en-US" w:eastAsia="en-US" w:bidi="ar-SA"/>
      </w:rPr>
    </w:lvl>
    <w:lvl w:ilvl="3" w:tplc="E6B2FE0A">
      <w:numFmt w:val="bullet"/>
      <w:lvlText w:val="•"/>
      <w:lvlJc w:val="left"/>
      <w:pPr>
        <w:ind w:left="3942" w:hanging="353"/>
      </w:pPr>
      <w:rPr>
        <w:rFonts w:hint="default"/>
        <w:lang w:val="en-US" w:eastAsia="en-US" w:bidi="ar-SA"/>
      </w:rPr>
    </w:lvl>
    <w:lvl w:ilvl="4" w:tplc="7EFAD1D8">
      <w:numFmt w:val="bullet"/>
      <w:lvlText w:val="•"/>
      <w:lvlJc w:val="left"/>
      <w:pPr>
        <w:ind w:left="4976" w:hanging="353"/>
      </w:pPr>
      <w:rPr>
        <w:rFonts w:hint="default"/>
        <w:lang w:val="en-US" w:eastAsia="en-US" w:bidi="ar-SA"/>
      </w:rPr>
    </w:lvl>
    <w:lvl w:ilvl="5" w:tplc="067AD512">
      <w:numFmt w:val="bullet"/>
      <w:lvlText w:val="•"/>
      <w:lvlJc w:val="left"/>
      <w:pPr>
        <w:ind w:left="6010" w:hanging="353"/>
      </w:pPr>
      <w:rPr>
        <w:rFonts w:hint="default"/>
        <w:lang w:val="en-US" w:eastAsia="en-US" w:bidi="ar-SA"/>
      </w:rPr>
    </w:lvl>
    <w:lvl w:ilvl="6" w:tplc="B830A126">
      <w:numFmt w:val="bullet"/>
      <w:lvlText w:val="•"/>
      <w:lvlJc w:val="left"/>
      <w:pPr>
        <w:ind w:left="7044" w:hanging="353"/>
      </w:pPr>
      <w:rPr>
        <w:rFonts w:hint="default"/>
        <w:lang w:val="en-US" w:eastAsia="en-US" w:bidi="ar-SA"/>
      </w:rPr>
    </w:lvl>
    <w:lvl w:ilvl="7" w:tplc="A2229D70">
      <w:numFmt w:val="bullet"/>
      <w:lvlText w:val="•"/>
      <w:lvlJc w:val="left"/>
      <w:pPr>
        <w:ind w:left="8078" w:hanging="353"/>
      </w:pPr>
      <w:rPr>
        <w:rFonts w:hint="default"/>
        <w:lang w:val="en-US" w:eastAsia="en-US" w:bidi="ar-SA"/>
      </w:rPr>
    </w:lvl>
    <w:lvl w:ilvl="8" w:tplc="6FCEA8B0">
      <w:numFmt w:val="bullet"/>
      <w:lvlText w:val="•"/>
      <w:lvlJc w:val="left"/>
      <w:pPr>
        <w:ind w:left="9112" w:hanging="353"/>
      </w:pPr>
      <w:rPr>
        <w:rFonts w:hint="default"/>
        <w:lang w:val="en-US" w:eastAsia="en-US" w:bidi="ar-SA"/>
      </w:rPr>
    </w:lvl>
  </w:abstractNum>
  <w:abstractNum w:abstractNumId="2" w15:restartNumberingAfterBreak="0">
    <w:nsid w:val="3269241D"/>
    <w:multiLevelType w:val="multilevel"/>
    <w:tmpl w:val="2D94E3BC"/>
    <w:lvl w:ilvl="0">
      <w:start w:val="1"/>
      <w:numFmt w:val="decimal"/>
      <w:lvlText w:val="%1."/>
      <w:lvlJc w:val="left"/>
      <w:pPr>
        <w:ind w:left="441" w:hanging="321"/>
        <w:jc w:val="left"/>
      </w:pPr>
      <w:rPr>
        <w:rFonts w:ascii="Arial" w:eastAsia="Arial" w:hAnsi="Arial" w:cs="Arial" w:hint="default"/>
        <w:b w:val="0"/>
        <w:bCs w:val="0"/>
        <w:i/>
        <w:iCs/>
        <w:spacing w:val="-1"/>
        <w:w w:val="99"/>
        <w:sz w:val="29"/>
        <w:szCs w:val="29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58" w:hanging="369"/>
        <w:jc w:val="left"/>
      </w:pPr>
      <w:rPr>
        <w:rFonts w:ascii="Arial" w:eastAsia="Arial" w:hAnsi="Arial" w:cs="Arial" w:hint="default"/>
        <w:b/>
        <w:bCs/>
        <w:i/>
        <w:iCs/>
        <w:spacing w:val="-6"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515" w:hanging="99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1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1520" w:hanging="99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900" w:hanging="99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280" w:hanging="99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60" w:hanging="99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40" w:hanging="99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20" w:hanging="994"/>
      </w:pPr>
      <w:rPr>
        <w:rFonts w:hint="default"/>
        <w:lang w:val="en-US" w:eastAsia="en-US" w:bidi="ar-SA"/>
      </w:rPr>
    </w:lvl>
  </w:abstractNum>
  <w:abstractNum w:abstractNumId="3" w15:restartNumberingAfterBreak="0">
    <w:nsid w:val="44F706B4"/>
    <w:multiLevelType w:val="multilevel"/>
    <w:tmpl w:val="AC6051F0"/>
    <w:lvl w:ilvl="0">
      <w:start w:val="1"/>
      <w:numFmt w:val="decimal"/>
      <w:lvlText w:val="%1."/>
      <w:lvlJc w:val="left"/>
      <w:pPr>
        <w:ind w:left="842" w:hanging="721"/>
        <w:jc w:val="left"/>
      </w:pPr>
      <w:rPr>
        <w:rFonts w:ascii="Arial" w:eastAsia="Arial" w:hAnsi="Arial" w:cs="Arial" w:hint="default"/>
        <w:b/>
        <w:bCs/>
        <w:i w:val="0"/>
        <w:iCs w:val="0"/>
        <w:spacing w:val="-3"/>
        <w:w w:val="100"/>
        <w:sz w:val="32"/>
        <w:szCs w:val="3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42" w:hanging="721"/>
        <w:jc w:val="left"/>
      </w:pPr>
      <w:rPr>
        <w:rFonts w:ascii="Arial" w:eastAsia="Arial" w:hAnsi="Arial" w:cs="Arial" w:hint="default"/>
        <w:b/>
        <w:bCs/>
        <w:i/>
        <w:iCs/>
        <w:spacing w:val="-1"/>
        <w:w w:val="99"/>
        <w:sz w:val="29"/>
        <w:szCs w:val="29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563" w:hanging="1442"/>
        <w:jc w:val="left"/>
      </w:pPr>
      <w:rPr>
        <w:rFonts w:ascii="Arial" w:eastAsia="Arial" w:hAnsi="Arial" w:cs="Arial" w:hint="default"/>
        <w:b/>
        <w:bCs/>
        <w:i w:val="0"/>
        <w:iCs w:val="0"/>
        <w:spacing w:val="-8"/>
        <w:w w:val="102"/>
        <w:sz w:val="25"/>
        <w:szCs w:val="25"/>
        <w:lang w:val="en-US" w:eastAsia="en-US" w:bidi="ar-SA"/>
      </w:rPr>
    </w:lvl>
    <w:lvl w:ilvl="3">
      <w:numFmt w:val="bullet"/>
      <w:lvlText w:val=""/>
      <w:lvlJc w:val="left"/>
      <w:pPr>
        <w:ind w:left="489" w:hanging="369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3965" w:hanging="36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67" w:hanging="36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70" w:hanging="36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72" w:hanging="36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775" w:hanging="369"/>
      </w:pPr>
      <w:rPr>
        <w:rFonts w:hint="default"/>
        <w:lang w:val="en-US" w:eastAsia="en-US" w:bidi="ar-SA"/>
      </w:rPr>
    </w:lvl>
  </w:abstractNum>
  <w:abstractNum w:abstractNumId="4" w15:restartNumberingAfterBreak="0">
    <w:nsid w:val="4F326D6E"/>
    <w:multiLevelType w:val="hybridMultilevel"/>
    <w:tmpl w:val="C8AE7734"/>
    <w:lvl w:ilvl="0" w:tplc="82685FB8">
      <w:numFmt w:val="bullet"/>
      <w:lvlText w:val=""/>
      <w:lvlJc w:val="left"/>
      <w:pPr>
        <w:ind w:left="842" w:hanging="35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9E1C44C0">
      <w:numFmt w:val="bullet"/>
      <w:lvlText w:val="•"/>
      <w:lvlJc w:val="left"/>
      <w:pPr>
        <w:ind w:left="1874" w:hanging="353"/>
      </w:pPr>
      <w:rPr>
        <w:rFonts w:hint="default"/>
        <w:lang w:val="en-US" w:eastAsia="en-US" w:bidi="ar-SA"/>
      </w:rPr>
    </w:lvl>
    <w:lvl w:ilvl="2" w:tplc="C55269F2">
      <w:numFmt w:val="bullet"/>
      <w:lvlText w:val="•"/>
      <w:lvlJc w:val="left"/>
      <w:pPr>
        <w:ind w:left="2908" w:hanging="353"/>
      </w:pPr>
      <w:rPr>
        <w:rFonts w:hint="default"/>
        <w:lang w:val="en-US" w:eastAsia="en-US" w:bidi="ar-SA"/>
      </w:rPr>
    </w:lvl>
    <w:lvl w:ilvl="3" w:tplc="E7D6C112">
      <w:numFmt w:val="bullet"/>
      <w:lvlText w:val="•"/>
      <w:lvlJc w:val="left"/>
      <w:pPr>
        <w:ind w:left="3942" w:hanging="353"/>
      </w:pPr>
      <w:rPr>
        <w:rFonts w:hint="default"/>
        <w:lang w:val="en-US" w:eastAsia="en-US" w:bidi="ar-SA"/>
      </w:rPr>
    </w:lvl>
    <w:lvl w:ilvl="4" w:tplc="7B78514C">
      <w:numFmt w:val="bullet"/>
      <w:lvlText w:val="•"/>
      <w:lvlJc w:val="left"/>
      <w:pPr>
        <w:ind w:left="4976" w:hanging="353"/>
      </w:pPr>
      <w:rPr>
        <w:rFonts w:hint="default"/>
        <w:lang w:val="en-US" w:eastAsia="en-US" w:bidi="ar-SA"/>
      </w:rPr>
    </w:lvl>
    <w:lvl w:ilvl="5" w:tplc="22FA3388">
      <w:numFmt w:val="bullet"/>
      <w:lvlText w:val="•"/>
      <w:lvlJc w:val="left"/>
      <w:pPr>
        <w:ind w:left="6010" w:hanging="353"/>
      </w:pPr>
      <w:rPr>
        <w:rFonts w:hint="default"/>
        <w:lang w:val="en-US" w:eastAsia="en-US" w:bidi="ar-SA"/>
      </w:rPr>
    </w:lvl>
    <w:lvl w:ilvl="6" w:tplc="41AA7444">
      <w:numFmt w:val="bullet"/>
      <w:lvlText w:val="•"/>
      <w:lvlJc w:val="left"/>
      <w:pPr>
        <w:ind w:left="7044" w:hanging="353"/>
      </w:pPr>
      <w:rPr>
        <w:rFonts w:hint="default"/>
        <w:lang w:val="en-US" w:eastAsia="en-US" w:bidi="ar-SA"/>
      </w:rPr>
    </w:lvl>
    <w:lvl w:ilvl="7" w:tplc="D752DBCC">
      <w:numFmt w:val="bullet"/>
      <w:lvlText w:val="•"/>
      <w:lvlJc w:val="left"/>
      <w:pPr>
        <w:ind w:left="8078" w:hanging="353"/>
      </w:pPr>
      <w:rPr>
        <w:rFonts w:hint="default"/>
        <w:lang w:val="en-US" w:eastAsia="en-US" w:bidi="ar-SA"/>
      </w:rPr>
    </w:lvl>
    <w:lvl w:ilvl="8" w:tplc="DDCEDBDC">
      <w:numFmt w:val="bullet"/>
      <w:lvlText w:val="•"/>
      <w:lvlJc w:val="left"/>
      <w:pPr>
        <w:ind w:left="9112" w:hanging="353"/>
      </w:pPr>
      <w:rPr>
        <w:rFonts w:hint="default"/>
        <w:lang w:val="en-US" w:eastAsia="en-US" w:bidi="ar-SA"/>
      </w:rPr>
    </w:lvl>
  </w:abstractNum>
  <w:abstractNum w:abstractNumId="5" w15:restartNumberingAfterBreak="0">
    <w:nsid w:val="520D7C34"/>
    <w:multiLevelType w:val="hybridMultilevel"/>
    <w:tmpl w:val="341C9CE0"/>
    <w:lvl w:ilvl="0" w:tplc="EAB0FEA2">
      <w:numFmt w:val="bullet"/>
      <w:lvlText w:val=""/>
      <w:lvlJc w:val="left"/>
      <w:pPr>
        <w:ind w:left="1563" w:hanging="353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3386FCC2">
      <w:numFmt w:val="bullet"/>
      <w:lvlText w:val="•"/>
      <w:lvlJc w:val="left"/>
      <w:pPr>
        <w:ind w:left="2522" w:hanging="353"/>
      </w:pPr>
      <w:rPr>
        <w:rFonts w:hint="default"/>
        <w:lang w:val="en-US" w:eastAsia="en-US" w:bidi="ar-SA"/>
      </w:rPr>
    </w:lvl>
    <w:lvl w:ilvl="2" w:tplc="49F0DA5E">
      <w:numFmt w:val="bullet"/>
      <w:lvlText w:val="•"/>
      <w:lvlJc w:val="left"/>
      <w:pPr>
        <w:ind w:left="3484" w:hanging="353"/>
      </w:pPr>
      <w:rPr>
        <w:rFonts w:hint="default"/>
        <w:lang w:val="en-US" w:eastAsia="en-US" w:bidi="ar-SA"/>
      </w:rPr>
    </w:lvl>
    <w:lvl w:ilvl="3" w:tplc="FF7A88F8">
      <w:numFmt w:val="bullet"/>
      <w:lvlText w:val="•"/>
      <w:lvlJc w:val="left"/>
      <w:pPr>
        <w:ind w:left="4446" w:hanging="353"/>
      </w:pPr>
      <w:rPr>
        <w:rFonts w:hint="default"/>
        <w:lang w:val="en-US" w:eastAsia="en-US" w:bidi="ar-SA"/>
      </w:rPr>
    </w:lvl>
    <w:lvl w:ilvl="4" w:tplc="25D49F1E">
      <w:numFmt w:val="bullet"/>
      <w:lvlText w:val="•"/>
      <w:lvlJc w:val="left"/>
      <w:pPr>
        <w:ind w:left="5408" w:hanging="353"/>
      </w:pPr>
      <w:rPr>
        <w:rFonts w:hint="default"/>
        <w:lang w:val="en-US" w:eastAsia="en-US" w:bidi="ar-SA"/>
      </w:rPr>
    </w:lvl>
    <w:lvl w:ilvl="5" w:tplc="E44A9464">
      <w:numFmt w:val="bullet"/>
      <w:lvlText w:val="•"/>
      <w:lvlJc w:val="left"/>
      <w:pPr>
        <w:ind w:left="6370" w:hanging="353"/>
      </w:pPr>
      <w:rPr>
        <w:rFonts w:hint="default"/>
        <w:lang w:val="en-US" w:eastAsia="en-US" w:bidi="ar-SA"/>
      </w:rPr>
    </w:lvl>
    <w:lvl w:ilvl="6" w:tplc="2FA2A6D4">
      <w:numFmt w:val="bullet"/>
      <w:lvlText w:val="•"/>
      <w:lvlJc w:val="left"/>
      <w:pPr>
        <w:ind w:left="7332" w:hanging="353"/>
      </w:pPr>
      <w:rPr>
        <w:rFonts w:hint="default"/>
        <w:lang w:val="en-US" w:eastAsia="en-US" w:bidi="ar-SA"/>
      </w:rPr>
    </w:lvl>
    <w:lvl w:ilvl="7" w:tplc="8B20F6C2">
      <w:numFmt w:val="bullet"/>
      <w:lvlText w:val="•"/>
      <w:lvlJc w:val="left"/>
      <w:pPr>
        <w:ind w:left="8294" w:hanging="353"/>
      </w:pPr>
      <w:rPr>
        <w:rFonts w:hint="default"/>
        <w:lang w:val="en-US" w:eastAsia="en-US" w:bidi="ar-SA"/>
      </w:rPr>
    </w:lvl>
    <w:lvl w:ilvl="8" w:tplc="0840FE7C">
      <w:numFmt w:val="bullet"/>
      <w:lvlText w:val="•"/>
      <w:lvlJc w:val="left"/>
      <w:pPr>
        <w:ind w:left="9256" w:hanging="353"/>
      </w:pPr>
      <w:rPr>
        <w:rFonts w:hint="default"/>
        <w:lang w:val="en-US" w:eastAsia="en-US" w:bidi="ar-SA"/>
      </w:rPr>
    </w:lvl>
  </w:abstractNum>
  <w:abstractNum w:abstractNumId="6" w15:restartNumberingAfterBreak="0">
    <w:nsid w:val="59683791"/>
    <w:multiLevelType w:val="hybridMultilevel"/>
    <w:tmpl w:val="0D108A36"/>
    <w:lvl w:ilvl="0" w:tplc="9A3EE8DA">
      <w:numFmt w:val="bullet"/>
      <w:lvlText w:val=""/>
      <w:lvlJc w:val="left"/>
      <w:pPr>
        <w:ind w:left="489" w:hanging="369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7E82A41E">
      <w:numFmt w:val="bullet"/>
      <w:lvlText w:val="•"/>
      <w:lvlJc w:val="left"/>
      <w:pPr>
        <w:ind w:left="1550" w:hanging="369"/>
      </w:pPr>
      <w:rPr>
        <w:rFonts w:hint="default"/>
        <w:lang w:val="en-US" w:eastAsia="en-US" w:bidi="ar-SA"/>
      </w:rPr>
    </w:lvl>
    <w:lvl w:ilvl="2" w:tplc="7CC06CEC">
      <w:numFmt w:val="bullet"/>
      <w:lvlText w:val="•"/>
      <w:lvlJc w:val="left"/>
      <w:pPr>
        <w:ind w:left="2620" w:hanging="369"/>
      </w:pPr>
      <w:rPr>
        <w:rFonts w:hint="default"/>
        <w:lang w:val="en-US" w:eastAsia="en-US" w:bidi="ar-SA"/>
      </w:rPr>
    </w:lvl>
    <w:lvl w:ilvl="3" w:tplc="1A58FD4C">
      <w:numFmt w:val="bullet"/>
      <w:lvlText w:val="•"/>
      <w:lvlJc w:val="left"/>
      <w:pPr>
        <w:ind w:left="3690" w:hanging="369"/>
      </w:pPr>
      <w:rPr>
        <w:rFonts w:hint="default"/>
        <w:lang w:val="en-US" w:eastAsia="en-US" w:bidi="ar-SA"/>
      </w:rPr>
    </w:lvl>
    <w:lvl w:ilvl="4" w:tplc="E8F81708">
      <w:numFmt w:val="bullet"/>
      <w:lvlText w:val="•"/>
      <w:lvlJc w:val="left"/>
      <w:pPr>
        <w:ind w:left="4760" w:hanging="369"/>
      </w:pPr>
      <w:rPr>
        <w:rFonts w:hint="default"/>
        <w:lang w:val="en-US" w:eastAsia="en-US" w:bidi="ar-SA"/>
      </w:rPr>
    </w:lvl>
    <w:lvl w:ilvl="5" w:tplc="F91EAE2A">
      <w:numFmt w:val="bullet"/>
      <w:lvlText w:val="•"/>
      <w:lvlJc w:val="left"/>
      <w:pPr>
        <w:ind w:left="5830" w:hanging="369"/>
      </w:pPr>
      <w:rPr>
        <w:rFonts w:hint="default"/>
        <w:lang w:val="en-US" w:eastAsia="en-US" w:bidi="ar-SA"/>
      </w:rPr>
    </w:lvl>
    <w:lvl w:ilvl="6" w:tplc="F688746E">
      <w:numFmt w:val="bullet"/>
      <w:lvlText w:val="•"/>
      <w:lvlJc w:val="left"/>
      <w:pPr>
        <w:ind w:left="6900" w:hanging="369"/>
      </w:pPr>
      <w:rPr>
        <w:rFonts w:hint="default"/>
        <w:lang w:val="en-US" w:eastAsia="en-US" w:bidi="ar-SA"/>
      </w:rPr>
    </w:lvl>
    <w:lvl w:ilvl="7" w:tplc="3E5CA214">
      <w:numFmt w:val="bullet"/>
      <w:lvlText w:val="•"/>
      <w:lvlJc w:val="left"/>
      <w:pPr>
        <w:ind w:left="7970" w:hanging="369"/>
      </w:pPr>
      <w:rPr>
        <w:rFonts w:hint="default"/>
        <w:lang w:val="en-US" w:eastAsia="en-US" w:bidi="ar-SA"/>
      </w:rPr>
    </w:lvl>
    <w:lvl w:ilvl="8" w:tplc="7D4C3C66">
      <w:numFmt w:val="bullet"/>
      <w:lvlText w:val="•"/>
      <w:lvlJc w:val="left"/>
      <w:pPr>
        <w:ind w:left="9040" w:hanging="369"/>
      </w:pPr>
      <w:rPr>
        <w:rFonts w:hint="default"/>
        <w:lang w:val="en-US" w:eastAsia="en-US" w:bidi="ar-SA"/>
      </w:rPr>
    </w:lvl>
  </w:abstractNum>
  <w:abstractNum w:abstractNumId="7" w15:restartNumberingAfterBreak="0">
    <w:nsid w:val="758D6B7E"/>
    <w:multiLevelType w:val="hybridMultilevel"/>
    <w:tmpl w:val="42EE0ACA"/>
    <w:lvl w:ilvl="0" w:tplc="42982DB4">
      <w:numFmt w:val="bullet"/>
      <w:lvlText w:val=""/>
      <w:lvlJc w:val="left"/>
      <w:pPr>
        <w:ind w:left="838" w:hanging="353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1"/>
        <w:szCs w:val="21"/>
        <w:lang w:val="en-US" w:eastAsia="en-US" w:bidi="ar-SA"/>
      </w:rPr>
    </w:lvl>
    <w:lvl w:ilvl="1" w:tplc="D804B486">
      <w:numFmt w:val="bullet"/>
      <w:lvlText w:val="•"/>
      <w:lvlJc w:val="left"/>
      <w:pPr>
        <w:ind w:left="1340" w:hanging="353"/>
      </w:pPr>
      <w:rPr>
        <w:rFonts w:hint="default"/>
        <w:lang w:val="en-US" w:eastAsia="en-US" w:bidi="ar-SA"/>
      </w:rPr>
    </w:lvl>
    <w:lvl w:ilvl="2" w:tplc="057CC0F8">
      <w:numFmt w:val="bullet"/>
      <w:lvlText w:val="•"/>
      <w:lvlJc w:val="left"/>
      <w:pPr>
        <w:ind w:left="1840" w:hanging="353"/>
      </w:pPr>
      <w:rPr>
        <w:rFonts w:hint="default"/>
        <w:lang w:val="en-US" w:eastAsia="en-US" w:bidi="ar-SA"/>
      </w:rPr>
    </w:lvl>
    <w:lvl w:ilvl="3" w:tplc="7B5E4D68">
      <w:numFmt w:val="bullet"/>
      <w:lvlText w:val="•"/>
      <w:lvlJc w:val="left"/>
      <w:pPr>
        <w:ind w:left="2340" w:hanging="353"/>
      </w:pPr>
      <w:rPr>
        <w:rFonts w:hint="default"/>
        <w:lang w:val="en-US" w:eastAsia="en-US" w:bidi="ar-SA"/>
      </w:rPr>
    </w:lvl>
    <w:lvl w:ilvl="4" w:tplc="FD96FB0E">
      <w:numFmt w:val="bullet"/>
      <w:lvlText w:val="•"/>
      <w:lvlJc w:val="left"/>
      <w:pPr>
        <w:ind w:left="2841" w:hanging="353"/>
      </w:pPr>
      <w:rPr>
        <w:rFonts w:hint="default"/>
        <w:lang w:val="en-US" w:eastAsia="en-US" w:bidi="ar-SA"/>
      </w:rPr>
    </w:lvl>
    <w:lvl w:ilvl="5" w:tplc="DFB80F44">
      <w:numFmt w:val="bullet"/>
      <w:lvlText w:val="•"/>
      <w:lvlJc w:val="left"/>
      <w:pPr>
        <w:ind w:left="3341" w:hanging="353"/>
      </w:pPr>
      <w:rPr>
        <w:rFonts w:hint="default"/>
        <w:lang w:val="en-US" w:eastAsia="en-US" w:bidi="ar-SA"/>
      </w:rPr>
    </w:lvl>
    <w:lvl w:ilvl="6" w:tplc="01F2DB80">
      <w:numFmt w:val="bullet"/>
      <w:lvlText w:val="•"/>
      <w:lvlJc w:val="left"/>
      <w:pPr>
        <w:ind w:left="3841" w:hanging="353"/>
      </w:pPr>
      <w:rPr>
        <w:rFonts w:hint="default"/>
        <w:lang w:val="en-US" w:eastAsia="en-US" w:bidi="ar-SA"/>
      </w:rPr>
    </w:lvl>
    <w:lvl w:ilvl="7" w:tplc="47D62F5A">
      <w:numFmt w:val="bullet"/>
      <w:lvlText w:val="•"/>
      <w:lvlJc w:val="left"/>
      <w:pPr>
        <w:ind w:left="4342" w:hanging="353"/>
      </w:pPr>
      <w:rPr>
        <w:rFonts w:hint="default"/>
        <w:lang w:val="en-US" w:eastAsia="en-US" w:bidi="ar-SA"/>
      </w:rPr>
    </w:lvl>
    <w:lvl w:ilvl="8" w:tplc="05E21FD6">
      <w:numFmt w:val="bullet"/>
      <w:lvlText w:val="•"/>
      <w:lvlJc w:val="left"/>
      <w:pPr>
        <w:ind w:left="4842" w:hanging="353"/>
      </w:pPr>
      <w:rPr>
        <w:rFonts w:hint="default"/>
        <w:lang w:val="en-US" w:eastAsia="en-US" w:bidi="ar-SA"/>
      </w:rPr>
    </w:lvl>
  </w:abstractNum>
  <w:num w:numId="1" w16cid:durableId="377055060">
    <w:abstractNumId w:val="0"/>
  </w:num>
  <w:num w:numId="2" w16cid:durableId="744953944">
    <w:abstractNumId w:val="6"/>
  </w:num>
  <w:num w:numId="3" w16cid:durableId="428425103">
    <w:abstractNumId w:val="4"/>
  </w:num>
  <w:num w:numId="4" w16cid:durableId="1330020297">
    <w:abstractNumId w:val="1"/>
  </w:num>
  <w:num w:numId="5" w16cid:durableId="182675198">
    <w:abstractNumId w:val="7"/>
  </w:num>
  <w:num w:numId="6" w16cid:durableId="252591930">
    <w:abstractNumId w:val="5"/>
  </w:num>
  <w:num w:numId="7" w16cid:durableId="1557472527">
    <w:abstractNumId w:val="3"/>
  </w:num>
  <w:num w:numId="8" w16cid:durableId="123596633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ERCOT">
    <w15:presenceInfo w15:providerId="None" w15:userId="ERCO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024"/>
    <w:rsid w:val="000973AC"/>
    <w:rsid w:val="000B5BCD"/>
    <w:rsid w:val="000C279F"/>
    <w:rsid w:val="000F4990"/>
    <w:rsid w:val="00114127"/>
    <w:rsid w:val="00267EB4"/>
    <w:rsid w:val="002E00A6"/>
    <w:rsid w:val="003738CD"/>
    <w:rsid w:val="003B4AD8"/>
    <w:rsid w:val="004239E2"/>
    <w:rsid w:val="00450743"/>
    <w:rsid w:val="004C3186"/>
    <w:rsid w:val="004C74AB"/>
    <w:rsid w:val="004D3960"/>
    <w:rsid w:val="00512D35"/>
    <w:rsid w:val="005E06C7"/>
    <w:rsid w:val="005F4AD8"/>
    <w:rsid w:val="00623D91"/>
    <w:rsid w:val="006A2F3C"/>
    <w:rsid w:val="00805586"/>
    <w:rsid w:val="00966894"/>
    <w:rsid w:val="009962FE"/>
    <w:rsid w:val="00A41E36"/>
    <w:rsid w:val="00AF448C"/>
    <w:rsid w:val="00B34775"/>
    <w:rsid w:val="00B378F3"/>
    <w:rsid w:val="00BD5728"/>
    <w:rsid w:val="00BE3024"/>
    <w:rsid w:val="00BF3234"/>
    <w:rsid w:val="00C90508"/>
    <w:rsid w:val="00D30458"/>
    <w:rsid w:val="00D54F84"/>
    <w:rsid w:val="00E00BEC"/>
    <w:rsid w:val="00E227BB"/>
    <w:rsid w:val="00E879C4"/>
    <w:rsid w:val="00E94B53"/>
    <w:rsid w:val="00F2056C"/>
    <w:rsid w:val="00F7630E"/>
    <w:rsid w:val="00F7792B"/>
    <w:rsid w:val="00FA012C"/>
    <w:rsid w:val="00FB7510"/>
    <w:rsid w:val="00FB79F3"/>
    <w:rsid w:val="00FC02A7"/>
    <w:rsid w:val="00FF2EC1"/>
    <w:rsid w:val="00FF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062FE"/>
  <w15:docId w15:val="{F1BFE7AE-2E36-4867-903B-1CDE3478A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i/>
      <w:iCs/>
      <w:sz w:val="37"/>
      <w:szCs w:val="37"/>
    </w:rPr>
  </w:style>
  <w:style w:type="paragraph" w:styleId="Heading2">
    <w:name w:val="heading 2"/>
    <w:basedOn w:val="Normal"/>
    <w:uiPriority w:val="9"/>
    <w:unhideWhenUsed/>
    <w:qFormat/>
    <w:pPr>
      <w:ind w:left="842" w:hanging="722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ind w:left="842" w:hanging="722"/>
      <w:outlineLvl w:val="2"/>
    </w:pPr>
    <w:rPr>
      <w:b/>
      <w:bCs/>
      <w:i/>
      <w:iCs/>
      <w:sz w:val="29"/>
      <w:szCs w:val="29"/>
    </w:rPr>
  </w:style>
  <w:style w:type="paragraph" w:styleId="Heading4">
    <w:name w:val="heading 4"/>
    <w:basedOn w:val="Normal"/>
    <w:uiPriority w:val="9"/>
    <w:unhideWhenUsed/>
    <w:qFormat/>
    <w:pPr>
      <w:ind w:left="1563" w:hanging="1443"/>
      <w:outlineLvl w:val="3"/>
    </w:pPr>
    <w:rPr>
      <w:b/>
      <w:bCs/>
      <w:sz w:val="25"/>
      <w:szCs w:val="25"/>
    </w:rPr>
  </w:style>
  <w:style w:type="paragraph" w:styleId="Heading5">
    <w:name w:val="heading 5"/>
    <w:basedOn w:val="Normal"/>
    <w:uiPriority w:val="9"/>
    <w:unhideWhenUsed/>
    <w:qFormat/>
    <w:pPr>
      <w:spacing w:line="289" w:lineRule="exact"/>
      <w:ind w:left="842" w:hanging="353"/>
      <w:outlineLvl w:val="4"/>
    </w:pPr>
    <w:rPr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spacing w:line="274" w:lineRule="exact"/>
      <w:ind w:left="120"/>
      <w:outlineLvl w:val="5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99"/>
      <w:ind w:left="441" w:hanging="322"/>
    </w:pPr>
    <w:rPr>
      <w:i/>
      <w:iCs/>
      <w:sz w:val="29"/>
      <w:szCs w:val="29"/>
    </w:rPr>
  </w:style>
  <w:style w:type="paragraph" w:styleId="TOC2">
    <w:name w:val="toc 2"/>
    <w:basedOn w:val="Normal"/>
    <w:uiPriority w:val="1"/>
    <w:qFormat/>
    <w:pPr>
      <w:spacing w:before="99"/>
      <w:ind w:left="441" w:hanging="322"/>
    </w:pPr>
    <w:rPr>
      <w:i/>
      <w:iCs/>
      <w:sz w:val="29"/>
      <w:szCs w:val="29"/>
    </w:rPr>
  </w:style>
  <w:style w:type="paragraph" w:styleId="TOC3">
    <w:name w:val="toc 3"/>
    <w:basedOn w:val="Normal"/>
    <w:uiPriority w:val="1"/>
    <w:qFormat/>
    <w:pPr>
      <w:spacing w:before="515"/>
      <w:ind w:left="858" w:hanging="385"/>
    </w:pPr>
    <w:rPr>
      <w:b/>
      <w:bCs/>
      <w:i/>
      <w:iCs/>
      <w:sz w:val="24"/>
      <w:szCs w:val="24"/>
    </w:rPr>
  </w:style>
  <w:style w:type="paragraph" w:styleId="TOC4">
    <w:name w:val="toc 4"/>
    <w:basedOn w:val="Normal"/>
    <w:uiPriority w:val="1"/>
    <w:qFormat/>
    <w:pPr>
      <w:spacing w:before="116"/>
      <w:ind w:left="1515" w:hanging="994"/>
    </w:p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2828"/>
    </w:pPr>
    <w:rPr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489" w:hanging="35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rsid w:val="004D3960"/>
    <w:pPr>
      <w:widowControl/>
      <w:autoSpaceDE/>
      <w:autoSpaceDN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960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7630E"/>
    <w:pPr>
      <w:widowControl/>
      <w:autoSpaceDE/>
      <w:autoSpaceDN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4239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39E2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239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39E2"/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E00B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00B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00BEC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0B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0BEC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ercot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rcot.com/services/sla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s.ercot.com/public/data-products?page=1" TargetMode="Externa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2C94C-5F19-4704-A573-4335F58D4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11</Pages>
  <Words>1824</Words>
  <Characters>10400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12200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 Pagliai</dc:creator>
  <cp:lastModifiedBy>ERCOT</cp:lastModifiedBy>
  <cp:revision>23</cp:revision>
  <dcterms:created xsi:type="dcterms:W3CDTF">2024-12-09T17:34:00Z</dcterms:created>
  <dcterms:modified xsi:type="dcterms:W3CDTF">2024-12-09T20:19:00Z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2022-11-15T00:00:00Z</vt:filetime>
  </property>
  <property fmtid="{D5CDD505-2E9C-101B-9397-08002B2CF9AE}" pid="5" name="Producer">
    <vt:lpwstr>Microsoft® Word for Microsoft 365</vt:lpwstr>
  </property>
  <property fmtid="{D5CDD505-2E9C-101B-9397-08002B2CF9AE}" pid="6" name="MSIP_Label_7084cbda-52b8-46fb-a7b7-cb5bd465ed85_Enabled">
    <vt:lpwstr>true</vt:lpwstr>
  </property>
  <property fmtid="{D5CDD505-2E9C-101B-9397-08002B2CF9AE}" pid="7" name="MSIP_Label_7084cbda-52b8-46fb-a7b7-cb5bd465ed85_SetDate">
    <vt:lpwstr>2024-02-06T05:56:24Z</vt:lpwstr>
  </property>
  <property fmtid="{D5CDD505-2E9C-101B-9397-08002B2CF9AE}" pid="8" name="MSIP_Label_7084cbda-52b8-46fb-a7b7-cb5bd465ed85_Method">
    <vt:lpwstr>Standard</vt:lpwstr>
  </property>
  <property fmtid="{D5CDD505-2E9C-101B-9397-08002B2CF9AE}" pid="9" name="MSIP_Label_7084cbda-52b8-46fb-a7b7-cb5bd465ed85_Name">
    <vt:lpwstr>Internal</vt:lpwstr>
  </property>
  <property fmtid="{D5CDD505-2E9C-101B-9397-08002B2CF9AE}" pid="10" name="MSIP_Label_7084cbda-52b8-46fb-a7b7-cb5bd465ed85_SiteId">
    <vt:lpwstr>0afb747d-bff7-4596-a9fc-950ef9e0ec45</vt:lpwstr>
  </property>
  <property fmtid="{D5CDD505-2E9C-101B-9397-08002B2CF9AE}" pid="11" name="MSIP_Label_7084cbda-52b8-46fb-a7b7-cb5bd465ed85_ActionId">
    <vt:lpwstr>5411f980-0093-4882-9ae2-07b143b26c2a</vt:lpwstr>
  </property>
  <property fmtid="{D5CDD505-2E9C-101B-9397-08002B2CF9AE}" pid="12" name="MSIP_Label_7084cbda-52b8-46fb-a7b7-cb5bd465ed85_ContentBits">
    <vt:lpwstr>0</vt:lpwstr>
  </property>
</Properties>
</file>