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5C9B0B2" w14:textId="77777777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1372F7" w14:textId="77777777" w:rsidR="00152993" w:rsidRDefault="00EE6681" w:rsidP="009E0E74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D2E5907" w14:textId="77777777" w:rsidR="00152993" w:rsidRDefault="00B63753" w:rsidP="003503AC">
            <w:pPr>
              <w:pStyle w:val="Header"/>
              <w:spacing w:before="120" w:after="120"/>
              <w:jc w:val="center"/>
            </w:pPr>
            <w:hyperlink r:id="rId7" w:history="1">
              <w:r w:rsidRPr="009F4BAB">
                <w:rPr>
                  <w:rStyle w:val="Hyperlink"/>
                </w:rPr>
                <w:t>1241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1A3F95" w14:textId="77777777" w:rsidR="00152993" w:rsidRDefault="00EE6681" w:rsidP="009E0E74">
            <w:pPr>
              <w:pStyle w:val="Header"/>
              <w:spacing w:before="120" w:after="120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805E908" w14:textId="77777777" w:rsidR="00152993" w:rsidRPr="00E518B5" w:rsidRDefault="00B63753" w:rsidP="009E0E74">
            <w:pPr>
              <w:pStyle w:val="Header"/>
              <w:spacing w:before="120" w:after="120"/>
            </w:pPr>
            <w:r w:rsidRPr="0069752A">
              <w:t>Firm Fuel Supply Service (FFSS) Availability and Hourly Standby Fee</w:t>
            </w:r>
          </w:p>
        </w:tc>
      </w:tr>
      <w:tr w:rsidR="00152993" w14:paraId="5C3B897E" w14:textId="77777777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8C7FD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12545E" w14:textId="77777777" w:rsidR="00152993" w:rsidRDefault="00152993">
            <w:pPr>
              <w:pStyle w:val="NormalArial"/>
            </w:pPr>
          </w:p>
        </w:tc>
      </w:tr>
      <w:tr w:rsidR="00152993" w14:paraId="3E0911BC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7D7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1E24" w14:textId="4F93ABC3" w:rsidR="00152993" w:rsidRDefault="00B63753">
            <w:pPr>
              <w:pStyle w:val="NormalArial"/>
            </w:pPr>
            <w:r>
              <w:t xml:space="preserve">September </w:t>
            </w:r>
            <w:r w:rsidR="00492F78">
              <w:t>12</w:t>
            </w:r>
            <w:r w:rsidR="00432DCE">
              <w:t>, 2024</w:t>
            </w:r>
          </w:p>
        </w:tc>
      </w:tr>
      <w:tr w:rsidR="00152993" w14:paraId="5693585B" w14:textId="77777777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FA3E2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F2461" w14:textId="77777777" w:rsidR="00152993" w:rsidRDefault="00152993">
            <w:pPr>
              <w:pStyle w:val="NormalArial"/>
            </w:pPr>
          </w:p>
        </w:tc>
      </w:tr>
      <w:tr w:rsidR="00152993" w14:paraId="4DAD3868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B180F5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7F49E4" w14:paraId="4D6B24C5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59BBEF" w14:textId="77777777" w:rsidR="007F49E4" w:rsidRPr="00EC55B3" w:rsidRDefault="007F49E4" w:rsidP="007F49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28B849C" w14:textId="77777777" w:rsidR="007F49E4" w:rsidRDefault="007F49E4" w:rsidP="007F49E4">
            <w:pPr>
              <w:pStyle w:val="NormalArial"/>
            </w:pPr>
            <w:r>
              <w:t>Eric Blakey on behalf of the Wholesale Market Subcommittee (WMS)</w:t>
            </w:r>
          </w:p>
        </w:tc>
      </w:tr>
      <w:tr w:rsidR="007F49E4" w14:paraId="62D3C1CC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6E7A14" w14:textId="77777777" w:rsidR="007F49E4" w:rsidRPr="00EC55B3" w:rsidRDefault="007F49E4" w:rsidP="007F49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34E02F2" w14:textId="77777777" w:rsidR="007F49E4" w:rsidRDefault="007F49E4" w:rsidP="007F49E4">
            <w:pPr>
              <w:pStyle w:val="NormalArial"/>
            </w:pPr>
            <w:hyperlink r:id="rId8" w:history="1">
              <w:r>
                <w:rPr>
                  <w:rStyle w:val="Hyperlink"/>
                </w:rPr>
                <w:t>Eric.Blakey@peci.com</w:t>
              </w:r>
            </w:hyperlink>
            <w:r>
              <w:t xml:space="preserve"> </w:t>
            </w:r>
          </w:p>
        </w:tc>
      </w:tr>
      <w:tr w:rsidR="007F49E4" w14:paraId="620CE754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BE9EAD" w14:textId="77777777" w:rsidR="007F49E4" w:rsidRPr="00EC55B3" w:rsidRDefault="007F49E4" w:rsidP="007F49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5BDA5572" w14:textId="77777777" w:rsidR="007F49E4" w:rsidRDefault="007F49E4" w:rsidP="007F49E4">
            <w:pPr>
              <w:pStyle w:val="NormalArial"/>
            </w:pPr>
            <w:r>
              <w:t>Pedernales Electric Cooperative (PEC)</w:t>
            </w:r>
          </w:p>
        </w:tc>
      </w:tr>
      <w:tr w:rsidR="007F49E4" w14:paraId="6C839352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137774" w14:textId="77777777" w:rsidR="007F49E4" w:rsidRPr="00EC55B3" w:rsidRDefault="007F49E4" w:rsidP="007F49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9DA733C" w14:textId="77777777" w:rsidR="007F49E4" w:rsidRDefault="007F49E4" w:rsidP="007F49E4">
            <w:pPr>
              <w:pStyle w:val="NormalArial"/>
            </w:pPr>
            <w:r>
              <w:t>830-225-7777</w:t>
            </w:r>
          </w:p>
        </w:tc>
      </w:tr>
      <w:tr w:rsidR="007F49E4" w14:paraId="3B073E0A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EB7986B" w14:textId="77777777" w:rsidR="007F49E4" w:rsidRPr="00EC55B3" w:rsidRDefault="007F49E4" w:rsidP="007F49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345EFC71" w14:textId="77777777" w:rsidR="007F49E4" w:rsidRDefault="007F49E4" w:rsidP="007F49E4">
            <w:pPr>
              <w:pStyle w:val="NormalArial"/>
            </w:pPr>
          </w:p>
        </w:tc>
      </w:tr>
      <w:tr w:rsidR="007F49E4" w14:paraId="71A47635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E3C7F2" w14:textId="77777777" w:rsidR="007F49E4" w:rsidRPr="00EC55B3" w:rsidDel="00075A94" w:rsidRDefault="007F49E4" w:rsidP="007F49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07A5F3E" w14:textId="77777777" w:rsidR="007F49E4" w:rsidRDefault="007F49E4" w:rsidP="007F49E4">
            <w:pPr>
              <w:pStyle w:val="NormalArial"/>
            </w:pPr>
            <w:r>
              <w:t xml:space="preserve">Not </w:t>
            </w:r>
            <w:r w:rsidR="00E91E9D">
              <w:t>a</w:t>
            </w:r>
            <w:r>
              <w:t>pplicable</w:t>
            </w:r>
          </w:p>
        </w:tc>
      </w:tr>
    </w:tbl>
    <w:p w14:paraId="4D57C14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0CF94F7D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A9F5128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536B2DB9" w14:textId="77777777" w:rsidR="00B63753" w:rsidRPr="00B63753" w:rsidRDefault="007F49E4" w:rsidP="007F49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B63753">
        <w:rPr>
          <w:rFonts w:ascii="Arial" w:hAnsi="Arial" w:cs="Arial"/>
        </w:rPr>
        <w:t>September 11</w:t>
      </w:r>
      <w:r w:rsidR="00432DCE">
        <w:rPr>
          <w:rFonts w:ascii="Arial" w:hAnsi="Arial" w:cs="Arial"/>
        </w:rPr>
        <w:t>, 2024</w:t>
      </w:r>
      <w:r>
        <w:rPr>
          <w:rFonts w:ascii="Arial" w:hAnsi="Arial" w:cs="Arial"/>
        </w:rPr>
        <w:t xml:space="preserve">, WMS reviewed </w:t>
      </w:r>
      <w:r w:rsidR="009E0E74">
        <w:rPr>
          <w:rFonts w:ascii="Arial" w:hAnsi="Arial" w:cs="Arial"/>
        </w:rPr>
        <w:t xml:space="preserve">Nodal Protocol </w:t>
      </w:r>
      <w:r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>
        <w:rPr>
          <w:rFonts w:ascii="Arial" w:hAnsi="Arial" w:cs="Arial"/>
        </w:rPr>
        <w:t xml:space="preserve">) </w:t>
      </w:r>
      <w:r w:rsidR="00B63753">
        <w:rPr>
          <w:rFonts w:ascii="Arial" w:hAnsi="Arial" w:cs="Arial"/>
        </w:rPr>
        <w:t>1241</w:t>
      </w:r>
      <w:r>
        <w:rPr>
          <w:rFonts w:ascii="Arial" w:hAnsi="Arial" w:cs="Arial"/>
        </w:rPr>
        <w:t xml:space="preserve">.  WMS voted </w:t>
      </w:r>
      <w:r w:rsidR="00B63753">
        <w:rPr>
          <w:rFonts w:ascii="Arial" w:hAnsi="Arial" w:cs="Arial"/>
        </w:rPr>
        <w:t xml:space="preserve">unanimously </w:t>
      </w:r>
      <w:r w:rsidR="00432DCE">
        <w:rPr>
          <w:rFonts w:ascii="Arial" w:hAnsi="Arial" w:cs="Arial"/>
        </w:rPr>
        <w:t xml:space="preserve">to </w:t>
      </w:r>
      <w:r w:rsidR="00F81D85">
        <w:rPr>
          <w:rFonts w:ascii="Arial" w:hAnsi="Arial" w:cs="Arial"/>
        </w:rPr>
        <w:t>request PRS continue to table NPRR</w:t>
      </w:r>
      <w:r w:rsidR="00B63753">
        <w:rPr>
          <w:rFonts w:ascii="Arial" w:hAnsi="Arial" w:cs="Arial"/>
        </w:rPr>
        <w:t>1241</w:t>
      </w:r>
      <w:r w:rsidR="00F81D85">
        <w:rPr>
          <w:rFonts w:ascii="Arial" w:hAnsi="Arial" w:cs="Arial"/>
        </w:rPr>
        <w:t xml:space="preserve"> for further review by the </w:t>
      </w:r>
      <w:r w:rsidR="00B63753">
        <w:rPr>
          <w:rFonts w:ascii="Arial" w:hAnsi="Arial" w:cs="Arial"/>
        </w:rPr>
        <w:t>Wholesale Market</w:t>
      </w:r>
      <w:r w:rsidR="00F81D85">
        <w:rPr>
          <w:rFonts w:ascii="Arial" w:hAnsi="Arial" w:cs="Arial"/>
        </w:rPr>
        <w:t xml:space="preserve"> Working Group (</w:t>
      </w:r>
      <w:r w:rsidR="00B63753">
        <w:rPr>
          <w:rFonts w:ascii="Arial" w:hAnsi="Arial" w:cs="Arial"/>
        </w:rPr>
        <w:t>WM</w:t>
      </w:r>
      <w:r w:rsidR="00F81D85">
        <w:rPr>
          <w:rFonts w:ascii="Arial" w:hAnsi="Arial" w:cs="Arial"/>
        </w:rPr>
        <w:t>WG)</w:t>
      </w:r>
      <w:r w:rsidR="00432DCE">
        <w:rPr>
          <w:rFonts w:ascii="Arial" w:hAnsi="Arial" w:cs="Arial"/>
        </w:rPr>
        <w:t xml:space="preserve">.  </w:t>
      </w:r>
      <w:r w:rsidRPr="003C0FC2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33C919D5" w14:textId="77777777" w:rsidTr="00B5080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C5FEB4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44F0BD12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ED45361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923A52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28F5FD1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2124A" w14:textId="77777777" w:rsidR="00DA1D9F" w:rsidRDefault="00DA1D9F">
      <w:r>
        <w:separator/>
      </w:r>
    </w:p>
  </w:endnote>
  <w:endnote w:type="continuationSeparator" w:id="0">
    <w:p w14:paraId="4AC9B46A" w14:textId="77777777" w:rsidR="00DA1D9F" w:rsidRDefault="00DA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B834" w14:textId="397F91DD" w:rsidR="00EE6681" w:rsidRDefault="00B63753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1241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492F78">
      <w:rPr>
        <w:rFonts w:ascii="Arial" w:hAnsi="Arial"/>
        <w:sz w:val="18"/>
      </w:rPr>
      <w:t>05</w:t>
    </w:r>
    <w:r w:rsidR="007F49E4">
      <w:rPr>
        <w:rFonts w:ascii="Arial" w:hAnsi="Arial"/>
        <w:sz w:val="18"/>
      </w:rPr>
      <w:t xml:space="preserve"> WMS Comments </w:t>
    </w:r>
    <w:r>
      <w:rPr>
        <w:rFonts w:ascii="Arial" w:hAnsi="Arial"/>
        <w:sz w:val="18"/>
      </w:rPr>
      <w:t>09</w:t>
    </w:r>
    <w:r w:rsidR="00492F78">
      <w:rPr>
        <w:rFonts w:ascii="Arial" w:hAnsi="Arial"/>
        <w:sz w:val="18"/>
      </w:rPr>
      <w:t>12</w:t>
    </w:r>
    <w:r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0F865A6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BBBE0" w14:textId="77777777" w:rsidR="00DA1D9F" w:rsidRDefault="00DA1D9F">
      <w:r>
        <w:separator/>
      </w:r>
    </w:p>
  </w:footnote>
  <w:footnote w:type="continuationSeparator" w:id="0">
    <w:p w14:paraId="1135DBA2" w14:textId="77777777" w:rsidR="00DA1D9F" w:rsidRDefault="00DA1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E2450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6453D193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48049286">
    <w:abstractNumId w:val="0"/>
  </w:num>
  <w:num w:numId="2" w16cid:durableId="485512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27D"/>
    <w:rsid w:val="00014B73"/>
    <w:rsid w:val="00037668"/>
    <w:rsid w:val="00075A94"/>
    <w:rsid w:val="00117BF0"/>
    <w:rsid w:val="00132855"/>
    <w:rsid w:val="00152993"/>
    <w:rsid w:val="00170297"/>
    <w:rsid w:val="0018371B"/>
    <w:rsid w:val="001A227D"/>
    <w:rsid w:val="001B5839"/>
    <w:rsid w:val="001E2032"/>
    <w:rsid w:val="00205AA6"/>
    <w:rsid w:val="0029093B"/>
    <w:rsid w:val="002C5F87"/>
    <w:rsid w:val="003010C0"/>
    <w:rsid w:val="00332A97"/>
    <w:rsid w:val="003503AC"/>
    <w:rsid w:val="00350C00"/>
    <w:rsid w:val="00366113"/>
    <w:rsid w:val="00386E52"/>
    <w:rsid w:val="003C0668"/>
    <w:rsid w:val="003C0FC2"/>
    <w:rsid w:val="003C270C"/>
    <w:rsid w:val="003D0994"/>
    <w:rsid w:val="003D4114"/>
    <w:rsid w:val="00400048"/>
    <w:rsid w:val="00423824"/>
    <w:rsid w:val="00432DCE"/>
    <w:rsid w:val="0043567D"/>
    <w:rsid w:val="00492F78"/>
    <w:rsid w:val="00494634"/>
    <w:rsid w:val="00495CA6"/>
    <w:rsid w:val="004A0F25"/>
    <w:rsid w:val="004A282D"/>
    <w:rsid w:val="004B7B90"/>
    <w:rsid w:val="004D118D"/>
    <w:rsid w:val="004E2C19"/>
    <w:rsid w:val="005003AC"/>
    <w:rsid w:val="005B7CCE"/>
    <w:rsid w:val="005D284C"/>
    <w:rsid w:val="00604512"/>
    <w:rsid w:val="00604CF3"/>
    <w:rsid w:val="0062539B"/>
    <w:rsid w:val="00633E23"/>
    <w:rsid w:val="00673B94"/>
    <w:rsid w:val="00680AC6"/>
    <w:rsid w:val="006835D8"/>
    <w:rsid w:val="006C316E"/>
    <w:rsid w:val="006D0F7C"/>
    <w:rsid w:val="007269C4"/>
    <w:rsid w:val="00737849"/>
    <w:rsid w:val="0074209E"/>
    <w:rsid w:val="00770B35"/>
    <w:rsid w:val="007A0A16"/>
    <w:rsid w:val="007C0156"/>
    <w:rsid w:val="007F2CA8"/>
    <w:rsid w:val="007F49E4"/>
    <w:rsid w:val="007F7161"/>
    <w:rsid w:val="0081600C"/>
    <w:rsid w:val="0085559E"/>
    <w:rsid w:val="00885151"/>
    <w:rsid w:val="00896B1B"/>
    <w:rsid w:val="008D4F39"/>
    <w:rsid w:val="008E559E"/>
    <w:rsid w:val="009027B5"/>
    <w:rsid w:val="00916080"/>
    <w:rsid w:val="00921A68"/>
    <w:rsid w:val="009E0E74"/>
    <w:rsid w:val="00A015C4"/>
    <w:rsid w:val="00A15172"/>
    <w:rsid w:val="00A34E66"/>
    <w:rsid w:val="00AB74DC"/>
    <w:rsid w:val="00B5080A"/>
    <w:rsid w:val="00B63753"/>
    <w:rsid w:val="00B77430"/>
    <w:rsid w:val="00B943AE"/>
    <w:rsid w:val="00BD7258"/>
    <w:rsid w:val="00BE136C"/>
    <w:rsid w:val="00C0598D"/>
    <w:rsid w:val="00C11956"/>
    <w:rsid w:val="00C31ABE"/>
    <w:rsid w:val="00C36337"/>
    <w:rsid w:val="00C602E5"/>
    <w:rsid w:val="00C748FD"/>
    <w:rsid w:val="00CE7272"/>
    <w:rsid w:val="00D37A67"/>
    <w:rsid w:val="00D4046E"/>
    <w:rsid w:val="00D4362F"/>
    <w:rsid w:val="00DA1D9F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E6681"/>
    <w:rsid w:val="00F55B77"/>
    <w:rsid w:val="00F81D85"/>
    <w:rsid w:val="00F96FB2"/>
    <w:rsid w:val="00FB51D8"/>
    <w:rsid w:val="00FB5D61"/>
    <w:rsid w:val="00FD08E8"/>
    <w:rsid w:val="00FD63EF"/>
    <w:rsid w:val="00FE3BDE"/>
    <w:rsid w:val="00FE45A3"/>
    <w:rsid w:val="00FE4F64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354B167F"/>
  <w15:chartTrackingRefBased/>
  <w15:docId w15:val="{082EEB50-642D-4772-A34C-EF9AB9A3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ic.Blakey@peci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4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707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830</CharactersWithSpaces>
  <SharedDoc>false</SharedDoc>
  <HLinks>
    <vt:vector size="12" baseType="variant">
      <vt:variant>
        <vt:i4>7077906</vt:i4>
      </vt:variant>
      <vt:variant>
        <vt:i4>3</vt:i4>
      </vt:variant>
      <vt:variant>
        <vt:i4>0</vt:i4>
      </vt:variant>
      <vt:variant>
        <vt:i4>5</vt:i4>
      </vt:variant>
      <vt:variant>
        <vt:lpwstr>mailto:Eric.Blakey@peci.com</vt:lpwstr>
      </vt:variant>
      <vt:variant>
        <vt:lpwstr/>
      </vt:variant>
      <vt:variant>
        <vt:i4>7078006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https://www.ercot.com/mktrules/issues/NPRR1241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TIEC 091124</cp:lastModifiedBy>
  <cp:revision>2</cp:revision>
  <cp:lastPrinted>2001-06-20T16:28:00Z</cp:lastPrinted>
  <dcterms:created xsi:type="dcterms:W3CDTF">2024-09-12T15:59:00Z</dcterms:created>
  <dcterms:modified xsi:type="dcterms:W3CDTF">2024-09-12T15:59:00Z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