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B61E67">
            <w:pPr>
              <w:pStyle w:val="Header"/>
              <w:spacing w:before="120" w:after="120"/>
            </w:pPr>
            <w:r>
              <w:t>NPRR Number</w:t>
            </w:r>
          </w:p>
        </w:tc>
        <w:tc>
          <w:tcPr>
            <w:tcW w:w="1260" w:type="dxa"/>
            <w:tcBorders>
              <w:bottom w:val="single" w:sz="4" w:space="0" w:color="auto"/>
            </w:tcBorders>
            <w:vAlign w:val="center"/>
          </w:tcPr>
          <w:p w14:paraId="58DFDEEC" w14:textId="0E1F5049" w:rsidR="00067FE2" w:rsidRDefault="00B21C38" w:rsidP="00B61E67">
            <w:pPr>
              <w:pStyle w:val="Header"/>
              <w:jc w:val="center"/>
            </w:pPr>
            <w:hyperlink r:id="rId8" w:history="1">
              <w:r w:rsidRPr="00B21C38">
                <w:rPr>
                  <w:rStyle w:val="Hyperlink"/>
                </w:rPr>
                <w:t>1259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004E5EB" w:rsidR="00067FE2" w:rsidRDefault="00057295" w:rsidP="00F44236">
            <w:pPr>
              <w:pStyle w:val="Header"/>
            </w:pPr>
            <w:r>
              <w:t xml:space="preserve">Update </w:t>
            </w:r>
            <w:r w:rsidR="00477196">
              <w:t xml:space="preserve">Section </w:t>
            </w:r>
            <w:r>
              <w:t>15 Level Response Language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257B99D" w:rsidR="00067FE2" w:rsidRPr="00E01925" w:rsidRDefault="00477196" w:rsidP="00F44236">
            <w:pPr>
              <w:pStyle w:val="NormalArial"/>
            </w:pPr>
            <w:r>
              <w:t xml:space="preserve">October </w:t>
            </w:r>
            <w:r w:rsidR="00B21C38">
              <w:t>30</w:t>
            </w:r>
            <w: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6613450F"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B61E6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203F8F20" w:rsidR="009D17F0" w:rsidRPr="00FB509B" w:rsidRDefault="00057295" w:rsidP="00F44236">
            <w:pPr>
              <w:pStyle w:val="NormalArial"/>
            </w:pPr>
            <w:r>
              <w:t>15</w:t>
            </w:r>
            <w:r w:rsidR="00477196">
              <w:t>, Customer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61E6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0ABDC3C" w:rsidR="00C9766A" w:rsidRPr="00FB509B" w:rsidRDefault="0017089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E2940F6" w:rsidR="009D17F0" w:rsidRPr="00FB509B" w:rsidRDefault="00057295" w:rsidP="00176375">
            <w:pPr>
              <w:pStyle w:val="NormalArial"/>
              <w:spacing w:before="120" w:after="120"/>
            </w:pPr>
            <w:r>
              <w:t xml:space="preserve">This </w:t>
            </w:r>
            <w:r w:rsidR="0017089E">
              <w:t xml:space="preserve">Nodal Protocol </w:t>
            </w:r>
            <w:r>
              <w:t xml:space="preserve">Revision Request </w:t>
            </w:r>
            <w:r w:rsidR="0017089E">
              <w:t xml:space="preserve">(NPRR) </w:t>
            </w:r>
            <w:r>
              <w:t xml:space="preserve">clarifies that </w:t>
            </w:r>
            <w:r w:rsidR="00CD44EB">
              <w:t xml:space="preserve">retail transaction </w:t>
            </w:r>
            <w:r>
              <w:t xml:space="preserve">response </w:t>
            </w:r>
            <w:r w:rsidR="00CD44EB">
              <w:t xml:space="preserve">timing </w:t>
            </w:r>
            <w:r>
              <w:t xml:space="preserve">requirements will </w:t>
            </w:r>
            <w:r w:rsidR="00CD44EB">
              <w:t>not include the</w:t>
            </w:r>
            <w:r>
              <w:t xml:space="preserve"> </w:t>
            </w:r>
            <w:r w:rsidR="00CD44EB">
              <w:t xml:space="preserve">duration </w:t>
            </w:r>
            <w:r w:rsidR="0017089E">
              <w:t>of</w:t>
            </w:r>
            <w:r>
              <w:t xml:space="preserve"> </w:t>
            </w:r>
            <w:r w:rsidR="00CD44EB">
              <w:t xml:space="preserve">a planned </w:t>
            </w:r>
            <w:r>
              <w:t xml:space="preserve">and approved ERCOT </w:t>
            </w:r>
            <w:r w:rsidR="00D345DC">
              <w:t xml:space="preserve">retail </w:t>
            </w:r>
            <w:r w:rsidR="00312DA4">
              <w:t>system o</w:t>
            </w:r>
            <w:r>
              <w:t>utage.</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48652F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4E495E03"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4.9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6204EB1"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4.9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EEBBFA5" w:rsidR="00E71C39" w:rsidRDefault="00E71C39" w:rsidP="00E71C39">
            <w:pPr>
              <w:pStyle w:val="NormalArial"/>
              <w:spacing w:before="120"/>
              <w:rPr>
                <w:iCs/>
                <w:kern w:val="24"/>
              </w:rPr>
            </w:pPr>
            <w:r w:rsidRPr="006629C8">
              <w:object w:dxaOrig="225" w:dyaOrig="225" w14:anchorId="200A7673">
                <v:shape id="_x0000_i1043" type="#_x0000_t75" style="width:15.6pt;height:14.9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280744EE" w:rsidR="00E71C39" w:rsidRDefault="00E71C39" w:rsidP="00E71C39">
            <w:pPr>
              <w:pStyle w:val="NormalArial"/>
              <w:spacing w:before="120"/>
              <w:rPr>
                <w:iCs/>
                <w:kern w:val="24"/>
              </w:rPr>
            </w:pPr>
            <w:r w:rsidRPr="006629C8">
              <w:object w:dxaOrig="225" w:dyaOrig="225" w14:anchorId="4C6ED319">
                <v:shape id="_x0000_i1045" type="#_x0000_t75" style="width:15.6pt;height:14.95pt" o:ole="">
                  <v:imagedata r:id="rId9" o:title=""/>
                </v:shape>
                <w:control r:id="rId18" w:name="TextBox14" w:shapeid="_x0000_i1045"/>
              </w:object>
            </w:r>
            <w:r w:rsidRPr="006629C8">
              <w:t xml:space="preserve">  </w:t>
            </w:r>
            <w:r>
              <w:rPr>
                <w:iCs/>
                <w:kern w:val="24"/>
              </w:rPr>
              <w:t>Regulatory requirements</w:t>
            </w:r>
          </w:p>
          <w:p w14:paraId="5FB89AD5" w14:textId="0029796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4.9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215FD954" w:rsidR="00625E5D" w:rsidRPr="00625E5D" w:rsidRDefault="00F926C2" w:rsidP="00625E5D">
            <w:pPr>
              <w:pStyle w:val="NormalArial"/>
              <w:spacing w:before="120" w:after="120"/>
              <w:rPr>
                <w:iCs/>
                <w:kern w:val="24"/>
              </w:rPr>
            </w:pPr>
            <w:r>
              <w:rPr>
                <w:iCs/>
                <w:kern w:val="24"/>
              </w:rPr>
              <w:t xml:space="preserve">The purpose of this NPRR is to provide clarification on the response expectations of </w:t>
            </w:r>
            <w:r w:rsidR="000E7701">
              <w:rPr>
                <w:iCs/>
                <w:kern w:val="24"/>
              </w:rPr>
              <w:t>r</w:t>
            </w:r>
            <w:r>
              <w:rPr>
                <w:iCs/>
                <w:kern w:val="24"/>
              </w:rPr>
              <w:t xml:space="preserve">etail </w:t>
            </w:r>
            <w:r w:rsidR="000E7701">
              <w:rPr>
                <w:iCs/>
                <w:kern w:val="24"/>
              </w:rPr>
              <w:t>t</w:t>
            </w:r>
            <w:r>
              <w:rPr>
                <w:iCs/>
                <w:kern w:val="24"/>
              </w:rPr>
              <w:t xml:space="preserve">ransactions during an approved ERCOT </w:t>
            </w:r>
            <w:r w:rsidR="000E7701">
              <w:rPr>
                <w:iCs/>
                <w:kern w:val="24"/>
              </w:rPr>
              <w:t>r</w:t>
            </w:r>
            <w:r>
              <w:rPr>
                <w:iCs/>
                <w:kern w:val="24"/>
              </w:rPr>
              <w:t xml:space="preserve">etail </w:t>
            </w:r>
            <w:r w:rsidR="00312DA4">
              <w:rPr>
                <w:iCs/>
                <w:kern w:val="24"/>
              </w:rPr>
              <w:t>system o</w:t>
            </w:r>
            <w:r>
              <w:rPr>
                <w:iCs/>
                <w:kern w:val="24"/>
              </w:rPr>
              <w:t>utage.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ACD8DAA" w:rsidR="009A3772" w:rsidRDefault="002B3CBB">
            <w:pPr>
              <w:pStyle w:val="NormalArial"/>
            </w:pPr>
            <w:r>
              <w:t>David Michelsen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90AD019" w:rsidR="009A3772" w:rsidRDefault="00B21C38">
            <w:pPr>
              <w:pStyle w:val="NormalArial"/>
            </w:pPr>
            <w:hyperlink r:id="rId20" w:history="1">
              <w:r w:rsidR="002B3CBB" w:rsidRPr="00495CA7">
                <w:rPr>
                  <w:rStyle w:val="Hyperlink"/>
                </w:rPr>
                <w:t>David.michelsen@ercot.com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3D64F6D" w:rsidR="009A3772" w:rsidRDefault="002B3CB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133A93C" w:rsidR="009A3772" w:rsidRDefault="0017089E">
            <w:pPr>
              <w:pStyle w:val="NormalArial"/>
            </w:pPr>
            <w:r>
              <w:t>(</w:t>
            </w:r>
            <w:r w:rsidR="002B3CBB">
              <w:t>512</w:t>
            </w:r>
            <w:r>
              <w:t>)</w:t>
            </w:r>
            <w:r w:rsidR="00752635">
              <w:t xml:space="preserve"> </w:t>
            </w:r>
            <w:r w:rsidR="002B3CBB">
              <w:t>248</w:t>
            </w:r>
            <w:r>
              <w:t>-</w:t>
            </w:r>
            <w:r w:rsidR="002B3CBB">
              <w:t>6740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42C1D8B" w:rsidR="009A3772" w:rsidRDefault="0017089E">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17089E" w:rsidRPr="00D56D61" w14:paraId="10A3A547" w14:textId="77777777" w:rsidTr="00D176CF">
        <w:trPr>
          <w:cantSplit/>
          <w:trHeight w:val="432"/>
        </w:trPr>
        <w:tc>
          <w:tcPr>
            <w:tcW w:w="2880" w:type="dxa"/>
            <w:vAlign w:val="center"/>
          </w:tcPr>
          <w:p w14:paraId="7884BA3B" w14:textId="77777777" w:rsidR="0017089E" w:rsidRPr="007C199B" w:rsidRDefault="0017089E" w:rsidP="0017089E">
            <w:pPr>
              <w:pStyle w:val="NormalArial"/>
              <w:rPr>
                <w:b/>
              </w:rPr>
            </w:pPr>
            <w:r w:rsidRPr="007C199B">
              <w:rPr>
                <w:b/>
              </w:rPr>
              <w:t>Name</w:t>
            </w:r>
          </w:p>
        </w:tc>
        <w:tc>
          <w:tcPr>
            <w:tcW w:w="7560" w:type="dxa"/>
            <w:vAlign w:val="center"/>
          </w:tcPr>
          <w:p w14:paraId="16E95662" w14:textId="74ED6284" w:rsidR="0017089E" w:rsidRPr="00D56D61" w:rsidRDefault="0017089E" w:rsidP="0017089E">
            <w:pPr>
              <w:pStyle w:val="NormalArial"/>
            </w:pPr>
            <w:r>
              <w:t>Jordan Troublefield</w:t>
            </w:r>
          </w:p>
        </w:tc>
      </w:tr>
      <w:tr w:rsidR="0017089E" w:rsidRPr="00D56D61" w14:paraId="6B648C6B" w14:textId="77777777" w:rsidTr="00D176CF">
        <w:trPr>
          <w:cantSplit/>
          <w:trHeight w:val="432"/>
        </w:trPr>
        <w:tc>
          <w:tcPr>
            <w:tcW w:w="2880" w:type="dxa"/>
            <w:vAlign w:val="center"/>
          </w:tcPr>
          <w:p w14:paraId="710846B1" w14:textId="77777777" w:rsidR="0017089E" w:rsidRPr="007C199B" w:rsidRDefault="0017089E" w:rsidP="0017089E">
            <w:pPr>
              <w:pStyle w:val="NormalArial"/>
              <w:rPr>
                <w:b/>
              </w:rPr>
            </w:pPr>
            <w:r w:rsidRPr="007C199B">
              <w:rPr>
                <w:b/>
              </w:rPr>
              <w:t>E-Mail Address</w:t>
            </w:r>
          </w:p>
        </w:tc>
        <w:tc>
          <w:tcPr>
            <w:tcW w:w="7560" w:type="dxa"/>
            <w:vAlign w:val="center"/>
          </w:tcPr>
          <w:p w14:paraId="658CF374" w14:textId="43110978" w:rsidR="0017089E" w:rsidRPr="00D56D61" w:rsidRDefault="00B21C38" w:rsidP="0017089E">
            <w:pPr>
              <w:pStyle w:val="NormalArial"/>
            </w:pPr>
            <w:hyperlink r:id="rId21" w:history="1">
              <w:r w:rsidR="00D345DC" w:rsidRPr="00D345DC">
                <w:rPr>
                  <w:rStyle w:val="Hyperlink"/>
                </w:rPr>
                <w:t>Jordan.troublefield@ercot.com</w:t>
              </w:r>
            </w:hyperlink>
            <w:r w:rsidR="0017089E">
              <w:t xml:space="preserve"> </w:t>
            </w:r>
          </w:p>
        </w:tc>
      </w:tr>
      <w:tr w:rsidR="0017089E" w:rsidRPr="005370B5" w14:paraId="4DE85C0D" w14:textId="77777777" w:rsidTr="00D176CF">
        <w:trPr>
          <w:cantSplit/>
          <w:trHeight w:val="432"/>
        </w:trPr>
        <w:tc>
          <w:tcPr>
            <w:tcW w:w="2880" w:type="dxa"/>
            <w:vAlign w:val="center"/>
          </w:tcPr>
          <w:p w14:paraId="0B6BD890" w14:textId="77777777" w:rsidR="0017089E" w:rsidRPr="007C199B" w:rsidRDefault="0017089E" w:rsidP="0017089E">
            <w:pPr>
              <w:pStyle w:val="NormalArial"/>
              <w:rPr>
                <w:b/>
              </w:rPr>
            </w:pPr>
            <w:r w:rsidRPr="007C199B">
              <w:rPr>
                <w:b/>
              </w:rPr>
              <w:t>Phone Number</w:t>
            </w:r>
          </w:p>
        </w:tc>
        <w:tc>
          <w:tcPr>
            <w:tcW w:w="7560" w:type="dxa"/>
            <w:vAlign w:val="center"/>
          </w:tcPr>
          <w:p w14:paraId="435FD12C" w14:textId="02531FAD" w:rsidR="0017089E" w:rsidRDefault="0017089E" w:rsidP="0017089E">
            <w:pPr>
              <w:pStyle w:val="NormalArial"/>
            </w:pPr>
            <w:r>
              <w:t>(512) 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089E" w:rsidRPr="0017089E" w14:paraId="62A9FFCE" w14:textId="77777777" w:rsidTr="008926F3">
        <w:trPr>
          <w:trHeight w:val="350"/>
        </w:trPr>
        <w:tc>
          <w:tcPr>
            <w:tcW w:w="10440" w:type="dxa"/>
            <w:shd w:val="clear" w:color="auto" w:fill="FFFFFF"/>
            <w:vAlign w:val="center"/>
          </w:tcPr>
          <w:p w14:paraId="74CFCAF5" w14:textId="77777777" w:rsidR="0017089E" w:rsidRPr="0017089E" w:rsidRDefault="0017089E" w:rsidP="0017089E">
            <w:pPr>
              <w:tabs>
                <w:tab w:val="center" w:pos="4320"/>
                <w:tab w:val="right" w:pos="8640"/>
              </w:tabs>
              <w:jc w:val="center"/>
              <w:rPr>
                <w:rFonts w:ascii="Arial" w:hAnsi="Arial"/>
                <w:b/>
                <w:bCs/>
              </w:rPr>
            </w:pPr>
            <w:bookmarkStart w:id="1" w:name="_Hlk170308131"/>
            <w:r w:rsidRPr="0017089E">
              <w:rPr>
                <w:rFonts w:ascii="Arial" w:hAnsi="Arial"/>
                <w:b/>
                <w:bCs/>
              </w:rPr>
              <w:t>Market Rules Notes</w:t>
            </w:r>
          </w:p>
        </w:tc>
      </w:tr>
    </w:tbl>
    <w:p w14:paraId="113CF763" w14:textId="45F17D03" w:rsidR="0017089E" w:rsidRDefault="0017089E" w:rsidP="0017089E">
      <w:pPr>
        <w:tabs>
          <w:tab w:val="num" w:pos="0"/>
        </w:tabs>
        <w:spacing w:before="120" w:after="120"/>
        <w:rPr>
          <w:rFonts w:ascii="Arial" w:hAnsi="Arial" w:cs="Arial"/>
        </w:rPr>
      </w:pPr>
      <w:bookmarkStart w:id="2" w:name="_Hlk178080513"/>
      <w:bookmarkEnd w:id="1"/>
      <w:r>
        <w:rPr>
          <w:rFonts w:ascii="Arial" w:hAnsi="Arial" w:cs="Arial"/>
        </w:rPr>
        <w:t>None</w:t>
      </w:r>
      <w:bookmarkEnd w:id="2"/>
    </w:p>
    <w:p w14:paraId="6F4C71B5" w14:textId="77777777" w:rsidR="0017089E" w:rsidRPr="00D56D61" w:rsidRDefault="0017089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6B98F9C" w14:textId="77777777" w:rsidR="00477196" w:rsidRPr="00477196" w:rsidRDefault="00477196" w:rsidP="00477196">
      <w:pPr>
        <w:keepNext/>
        <w:numPr>
          <w:ilvl w:val="0"/>
          <w:numId w:val="21"/>
        </w:numPr>
        <w:tabs>
          <w:tab w:val="clear" w:pos="900"/>
        </w:tabs>
        <w:spacing w:after="240"/>
        <w:ind w:hanging="900"/>
        <w:outlineLvl w:val="0"/>
        <w:rPr>
          <w:b/>
          <w:caps/>
          <w:szCs w:val="20"/>
        </w:rPr>
      </w:pPr>
      <w:bookmarkStart w:id="3" w:name="_Toc148960325"/>
      <w:r w:rsidRPr="00477196">
        <w:rPr>
          <w:b/>
          <w:caps/>
          <w:szCs w:val="20"/>
        </w:rPr>
        <w:t>CUSTOMER REGISTRATION</w:t>
      </w:r>
      <w:bookmarkEnd w:id="3"/>
    </w:p>
    <w:p w14:paraId="17C7055A" w14:textId="77777777" w:rsidR="00477196" w:rsidRPr="00477196" w:rsidRDefault="00477196" w:rsidP="00477196">
      <w:pPr>
        <w:spacing w:after="240"/>
        <w:ind w:left="720" w:hanging="720"/>
      </w:pPr>
      <w:r w:rsidRPr="00477196">
        <w:t>(1)</w:t>
      </w:r>
      <w:r w:rsidRPr="00477196">
        <w:tab/>
        <w:t>ERCOT shall maintain a registration database of all metered and unmetered Electric Service Identifiers (ESI IDs) in Texas for Customer Choice.</w:t>
      </w:r>
    </w:p>
    <w:p w14:paraId="49251195" w14:textId="77777777" w:rsidR="00477196" w:rsidRPr="00477196" w:rsidRDefault="00477196" w:rsidP="00477196">
      <w:pPr>
        <w:spacing w:after="240"/>
        <w:ind w:left="720" w:hanging="720"/>
      </w:pPr>
      <w:r w:rsidRPr="00477196">
        <w:t>(2)</w:t>
      </w:r>
      <w:r w:rsidRPr="00477196">
        <w:tab/>
        <w:t>ERCOT will notify the Public Utility Commission of Texas (PUCT) and the affected Competitive Retailer (CR) if a Transmission and/or Distribution Service Provider (TDSP) fails to meet its Customer switch responsibilities under the ERCOT Protocols.</w:t>
      </w:r>
    </w:p>
    <w:p w14:paraId="2E204A56" w14:textId="77777777" w:rsidR="00477196" w:rsidRPr="00477196" w:rsidRDefault="00477196" w:rsidP="00477196">
      <w:pPr>
        <w:spacing w:after="240"/>
        <w:ind w:left="720" w:hanging="720"/>
      </w:pPr>
      <w:r w:rsidRPr="00477196">
        <w:t>(3)</w:t>
      </w:r>
      <w:r w:rsidRPr="00477196">
        <w:tab/>
        <w:t xml:space="preserve">All CRs with Customers in </w:t>
      </w:r>
      <w:smartTag w:uri="urn:schemas-microsoft-com:office:smarttags" w:element="City">
        <w:smartTag w:uri="urn:schemas-microsoft-com:office:smarttags" w:element="State">
          <w:smartTag w:uri="urn:schemas-microsoft-com:office:smarttags" w:element="Street">
            <w:r w:rsidRPr="00477196">
              <w:t>Texas</w:t>
            </w:r>
          </w:smartTag>
        </w:smartTag>
      </w:smartTag>
      <w:r w:rsidRPr="00477196">
        <w:t>, whether operating inside the ERCOT Region or not, shall be required to register their Customers in accordance with this Section.</w:t>
      </w:r>
    </w:p>
    <w:p w14:paraId="27D08A7A" w14:textId="77777777" w:rsidR="00477196" w:rsidRPr="00477196" w:rsidRDefault="00477196" w:rsidP="00477196">
      <w:pPr>
        <w:spacing w:after="240"/>
        <w:ind w:left="720" w:hanging="720"/>
      </w:pPr>
      <w:r w:rsidRPr="00477196">
        <w:t>(4)</w:t>
      </w:r>
      <w:r w:rsidRPr="00477196">
        <w:tab/>
        <w:t>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ERCOT website.</w:t>
      </w:r>
    </w:p>
    <w:p w14:paraId="065D3DDF" w14:textId="77777777" w:rsidR="00477196" w:rsidRPr="00477196" w:rsidRDefault="00477196" w:rsidP="00477196">
      <w:pPr>
        <w:spacing w:after="240"/>
        <w:ind w:left="720" w:hanging="720"/>
      </w:pPr>
      <w:r w:rsidRPr="00477196">
        <w:lastRenderedPageBreak/>
        <w:t>(5)</w:t>
      </w:r>
      <w:r w:rsidRPr="00477196">
        <w:tab/>
        <w:t>ERCOT will reject any initiating transaction due to date reasonableness if the requested implementation date is of more than 90 days in the future or 270 days in the past.  Initiating transactions are:  814_01, Switch Request; 814_16, Move In Request; and 814_24, Move Out Request.</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7196" w:rsidRPr="00477196" w14:paraId="5800475E" w14:textId="77777777" w:rsidTr="008926F3">
        <w:tc>
          <w:tcPr>
            <w:tcW w:w="9766" w:type="dxa"/>
            <w:shd w:val="pct12" w:color="auto" w:fill="auto"/>
          </w:tcPr>
          <w:p w14:paraId="421B356E" w14:textId="77777777" w:rsidR="00477196" w:rsidRPr="00477196" w:rsidRDefault="00477196" w:rsidP="00477196">
            <w:pPr>
              <w:spacing w:before="120" w:after="240"/>
              <w:rPr>
                <w:b/>
                <w:i/>
                <w:iCs/>
              </w:rPr>
            </w:pPr>
            <w:r w:rsidRPr="00477196">
              <w:rPr>
                <w:b/>
                <w:i/>
                <w:iCs/>
              </w:rPr>
              <w:t>[NPRR1168:  Replace paragraph (5) above with the following upon system implementation of RMGRR172:]</w:t>
            </w:r>
          </w:p>
          <w:p w14:paraId="28DD9740" w14:textId="77777777" w:rsidR="00477196" w:rsidRPr="00477196" w:rsidRDefault="00477196" w:rsidP="00477196">
            <w:pPr>
              <w:spacing w:after="240"/>
              <w:ind w:left="720" w:hanging="720"/>
            </w:pPr>
            <w:r w:rsidRPr="00477196">
              <w:t>(5)</w:t>
            </w:r>
            <w:r w:rsidRPr="00477196">
              <w:tab/>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tc>
      </w:tr>
    </w:tbl>
    <w:p w14:paraId="1DBEC82D" w14:textId="4600E498" w:rsidR="00477196" w:rsidRPr="00477196" w:rsidRDefault="00477196" w:rsidP="00477196">
      <w:pPr>
        <w:spacing w:before="240" w:after="240"/>
        <w:ind w:left="720" w:hanging="720"/>
      </w:pPr>
      <w:r w:rsidRPr="00477196">
        <w:t>(6)</w:t>
      </w:r>
      <w:r w:rsidRPr="00477196">
        <w:tab/>
        <w:t>ERCOT will prioritize initiating or inbound transactions in the following manner</w:t>
      </w:r>
      <w:del w:id="4" w:author="ERCOT" w:date="2024-10-25T09:42:00Z">
        <w:r w:rsidRPr="00477196" w:rsidDel="002239BB">
          <w:delText>:</w:delText>
        </w:r>
      </w:del>
      <w:ins w:id="5" w:author="ERCOT" w:date="2024-10-25T09:42:00Z">
        <w:r w:rsidR="002239BB">
          <w:t xml:space="preserve">.  </w:t>
        </w:r>
        <w:r w:rsidR="002239BB" w:rsidRPr="002239BB">
          <w:t>The</w:t>
        </w:r>
      </w:ins>
      <w:ins w:id="6" w:author="ERCOT" w:date="2024-10-30T15:02:00Z">
        <w:r w:rsidR="00657366">
          <w:t xml:space="preserve"> following</w:t>
        </w:r>
      </w:ins>
      <w:ins w:id="7" w:author="ERCOT" w:date="2024-10-25T09:42:00Z">
        <w:r w:rsidR="002239BB" w:rsidRPr="002239BB">
          <w:t xml:space="preserve"> timing requirement calculations will not include the duration of a planned and approved ERCOT retail </w:t>
        </w:r>
      </w:ins>
      <w:ins w:id="8" w:author="ERCOT" w:date="2024-10-30T09:56:00Z">
        <w:r w:rsidR="00223DE7">
          <w:t>system o</w:t>
        </w:r>
      </w:ins>
      <w:ins w:id="9" w:author="ERCOT" w:date="2024-10-25T09:42:00Z">
        <w:r w:rsidR="002239BB" w:rsidRPr="002239BB">
          <w:t>utage</w:t>
        </w:r>
      </w:ins>
      <w:ins w:id="10" w:author="ERCOT" w:date="2024-10-25T09:56:00Z">
        <w:r w:rsidR="00752635">
          <w:t>:</w:t>
        </w:r>
      </w:ins>
    </w:p>
    <w:p w14:paraId="3B1236D2" w14:textId="015B09B9" w:rsidR="00477196" w:rsidRPr="00477196" w:rsidRDefault="00477196" w:rsidP="00477196">
      <w:pPr>
        <w:spacing w:after="240"/>
        <w:ind w:left="1440" w:hanging="720"/>
      </w:pPr>
      <w:r w:rsidRPr="00477196">
        <w:t>(a)</w:t>
      </w:r>
      <w:r w:rsidRPr="00477196">
        <w:tab/>
        <w:t>Level 1 – Same day 814_16 transactions, same day 814_24 transactions, 814_01 transactions and 814_20, ESI ID Maintenance Requests (Create), will be processed in one Retail Business Hour.</w:t>
      </w:r>
    </w:p>
    <w:p w14:paraId="44CDF346" w14:textId="77777777" w:rsidR="00477196" w:rsidRPr="00477196" w:rsidRDefault="00477196" w:rsidP="00477196">
      <w:pPr>
        <w:spacing w:after="240"/>
        <w:ind w:left="1440" w:hanging="720"/>
      </w:pPr>
      <w:r w:rsidRPr="00477196">
        <w:t>(b)</w:t>
      </w:r>
      <w:r w:rsidRPr="00477196">
        <w:tab/>
        <w:t>Level 2 – Standard 814_16 transactions and standard 814_24 transactions will be processed in two Retail Business Hours.</w:t>
      </w:r>
    </w:p>
    <w:p w14:paraId="2BFAAE3B" w14:textId="77777777" w:rsidR="00477196" w:rsidRPr="00477196" w:rsidRDefault="00477196" w:rsidP="00477196">
      <w:pPr>
        <w:spacing w:after="240"/>
        <w:ind w:left="1440" w:hanging="720"/>
      </w:pPr>
      <w:r w:rsidRPr="00477196">
        <w:t>(c)</w:t>
      </w:r>
      <w:r w:rsidRPr="00477196">
        <w:tab/>
        <w:t>Level 3 – 867_02, Historical Usage, 814_20, ESI ID Maintenance Requests (Maintain and Retire), will be processed in four Retail Business Hours.</w:t>
      </w:r>
    </w:p>
    <w:p w14:paraId="4AFAD331" w14:textId="77777777" w:rsidR="00477196" w:rsidRPr="00477196" w:rsidRDefault="00477196" w:rsidP="00477196">
      <w:pPr>
        <w:spacing w:after="240"/>
        <w:ind w:left="1440" w:hanging="720"/>
      </w:pPr>
      <w:r w:rsidRPr="00477196">
        <w:t>(d)</w:t>
      </w:r>
      <w:r w:rsidRPr="00477196">
        <w:tab/>
        <w:t xml:space="preserve">Level 4 – All 814_26, Historical Usage Requests, 814_18, Establish/Delete CSA Requests, and 814_19, Establish/Delete CSA Responses, will be processed in one Retail Business Day.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7196" w:rsidRPr="00477196" w14:paraId="449079A0" w14:textId="77777777" w:rsidTr="008926F3">
        <w:tc>
          <w:tcPr>
            <w:tcW w:w="9766" w:type="dxa"/>
            <w:shd w:val="pct12" w:color="auto" w:fill="auto"/>
          </w:tcPr>
          <w:p w14:paraId="1384DCC4" w14:textId="77777777" w:rsidR="00477196" w:rsidRPr="00477196" w:rsidRDefault="00477196" w:rsidP="00477196">
            <w:pPr>
              <w:spacing w:before="120" w:after="240"/>
              <w:rPr>
                <w:b/>
                <w:i/>
                <w:iCs/>
              </w:rPr>
            </w:pPr>
            <w:r w:rsidRPr="00477196">
              <w:rPr>
                <w:b/>
                <w:i/>
                <w:iCs/>
              </w:rPr>
              <w:t>[NPRR1168:  Replace paragraph (d) above with the following upon system implementation of RMGRR172:]</w:t>
            </w:r>
          </w:p>
          <w:p w14:paraId="6B15F622" w14:textId="77777777" w:rsidR="00477196" w:rsidRPr="00477196" w:rsidRDefault="00477196" w:rsidP="00477196">
            <w:pPr>
              <w:spacing w:after="240"/>
              <w:ind w:left="1440" w:hanging="720"/>
            </w:pPr>
            <w:bookmarkStart w:id="11" w:name="_Hlk121317877"/>
            <w:r w:rsidRPr="00477196">
              <w:t>(d)</w:t>
            </w:r>
            <w:r w:rsidRPr="00477196">
              <w:tab/>
              <w:t>Level 4 – All 814_26, Historical Usage Requests, 814_18, Establish/Change/Delete CSA Requests, and 814_19, Establish/Change/Delete CSA Responses, will be processed in one Retail Business Day.</w:t>
            </w:r>
            <w:bookmarkEnd w:id="11"/>
          </w:p>
        </w:tc>
      </w:tr>
    </w:tbl>
    <w:p w14:paraId="7596D1F4" w14:textId="77777777" w:rsidR="00477196" w:rsidRPr="00477196" w:rsidRDefault="00477196" w:rsidP="00477196">
      <w:pPr>
        <w:spacing w:before="240" w:after="240"/>
        <w:ind w:left="720" w:hanging="720"/>
      </w:pPr>
      <w:r w:rsidRPr="00477196">
        <w:t>(7)</w:t>
      </w:r>
      <w:r w:rsidRPr="00477196">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035099FA" w14:textId="46E2516C" w:rsidR="009A3772" w:rsidRPr="0017089E" w:rsidRDefault="00477196" w:rsidP="0017089E">
      <w:pPr>
        <w:pStyle w:val="BodyText"/>
        <w:spacing w:before="240"/>
        <w:ind w:left="720" w:hanging="720"/>
      </w:pPr>
      <w:r w:rsidRPr="00477196">
        <w:lastRenderedPageBreak/>
        <w:t>(8)</w:t>
      </w:r>
      <w:r w:rsidRPr="00477196">
        <w:tab/>
        <w:t>For more information concerning the requirements for transaction processing in the retail market, please refer to the Retail Market Guide.</w:t>
      </w:r>
    </w:p>
    <w:sectPr w:rsidR="009A3772" w:rsidRPr="0017089E">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A37CB09" w:rsidR="00D176CF" w:rsidRDefault="00B21C38">
    <w:pPr>
      <w:pStyle w:val="Footer"/>
      <w:tabs>
        <w:tab w:val="clear" w:pos="4320"/>
        <w:tab w:val="clear" w:pos="8640"/>
        <w:tab w:val="right" w:pos="9360"/>
      </w:tabs>
      <w:rPr>
        <w:rFonts w:ascii="Arial" w:hAnsi="Arial" w:cs="Arial"/>
        <w:sz w:val="18"/>
      </w:rPr>
    </w:pPr>
    <w:r>
      <w:rPr>
        <w:rFonts w:ascii="Arial" w:hAnsi="Arial" w:cs="Arial"/>
        <w:sz w:val="18"/>
      </w:rPr>
      <w:t>1259</w:t>
    </w:r>
    <w:r w:rsidR="00D176CF">
      <w:rPr>
        <w:rFonts w:ascii="Arial" w:hAnsi="Arial" w:cs="Arial"/>
        <w:sz w:val="18"/>
      </w:rPr>
      <w:t>NPRR</w:t>
    </w:r>
    <w:r w:rsidR="0017089E">
      <w:rPr>
        <w:rFonts w:ascii="Arial" w:hAnsi="Arial" w:cs="Arial"/>
        <w:sz w:val="18"/>
      </w:rPr>
      <w:t>-01</w:t>
    </w:r>
    <w:r w:rsidR="00D176CF">
      <w:rPr>
        <w:rFonts w:ascii="Arial" w:hAnsi="Arial" w:cs="Arial"/>
        <w:sz w:val="18"/>
      </w:rPr>
      <w:t xml:space="preserve"> </w:t>
    </w:r>
    <w:r w:rsidR="0017089E">
      <w:rPr>
        <w:rFonts w:ascii="Arial" w:hAnsi="Arial" w:cs="Arial"/>
        <w:sz w:val="18"/>
      </w:rPr>
      <w:t xml:space="preserve">Update </w:t>
    </w:r>
    <w:r w:rsidR="00D345DC">
      <w:rPr>
        <w:rFonts w:ascii="Arial" w:hAnsi="Arial" w:cs="Arial"/>
        <w:sz w:val="18"/>
      </w:rPr>
      <w:t>Section</w:t>
    </w:r>
    <w:r w:rsidR="0017089E">
      <w:rPr>
        <w:rFonts w:ascii="Arial" w:hAnsi="Arial" w:cs="Arial"/>
        <w:sz w:val="18"/>
      </w:rPr>
      <w:t xml:space="preserve"> 15 Level Response Language</w:t>
    </w:r>
    <w:r w:rsidR="00D176CF">
      <w:rPr>
        <w:rFonts w:ascii="Arial" w:hAnsi="Arial" w:cs="Arial"/>
        <w:sz w:val="18"/>
      </w:rPr>
      <w:t xml:space="preserve"> </w:t>
    </w:r>
    <w:r w:rsidR="0017089E">
      <w:rPr>
        <w:rFonts w:ascii="Arial" w:hAnsi="Arial" w:cs="Arial"/>
        <w:sz w:val="18"/>
      </w:rPr>
      <w:t>10</w:t>
    </w:r>
    <w:r>
      <w:rPr>
        <w:rFonts w:ascii="Arial" w:hAnsi="Arial" w:cs="Arial"/>
        <w:sz w:val="18"/>
      </w:rPr>
      <w:t>30</w:t>
    </w:r>
    <w:r w:rsidR="0017089E">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3"/>
  </w:num>
  <w:num w:numId="15" w16cid:durableId="1265773267">
    <w:abstractNumId w:val="7"/>
  </w:num>
  <w:num w:numId="16" w16cid:durableId="304939696">
    <w:abstractNumId w:val="10"/>
  </w:num>
  <w:num w:numId="17" w16cid:durableId="1837302691">
    <w:abstractNumId w:val="11"/>
  </w:num>
  <w:num w:numId="18" w16cid:durableId="2140175323">
    <w:abstractNumId w:val="4"/>
  </w:num>
  <w:num w:numId="19" w16cid:durableId="731661008">
    <w:abstractNumId w:val="9"/>
  </w:num>
  <w:num w:numId="20" w16cid:durableId="1512917052">
    <w:abstractNumId w:val="2"/>
  </w:num>
  <w:num w:numId="21" w16cid:durableId="64843783">
    <w:abstractNumId w:val="5"/>
  </w:num>
  <w:num w:numId="22" w16cid:durableId="6127121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7295"/>
    <w:rsid w:val="00060A5A"/>
    <w:rsid w:val="00064B44"/>
    <w:rsid w:val="00064DFB"/>
    <w:rsid w:val="00067FE2"/>
    <w:rsid w:val="0007682E"/>
    <w:rsid w:val="000D1AEB"/>
    <w:rsid w:val="000D3E64"/>
    <w:rsid w:val="000E7701"/>
    <w:rsid w:val="000F13C5"/>
    <w:rsid w:val="00105A36"/>
    <w:rsid w:val="001313B4"/>
    <w:rsid w:val="0014546D"/>
    <w:rsid w:val="001500D9"/>
    <w:rsid w:val="00156DB7"/>
    <w:rsid w:val="00157228"/>
    <w:rsid w:val="00160C3C"/>
    <w:rsid w:val="0017089E"/>
    <w:rsid w:val="00176375"/>
    <w:rsid w:val="0017783C"/>
    <w:rsid w:val="0019314C"/>
    <w:rsid w:val="001F38F0"/>
    <w:rsid w:val="002239BB"/>
    <w:rsid w:val="00223DE7"/>
    <w:rsid w:val="00237430"/>
    <w:rsid w:val="0026307D"/>
    <w:rsid w:val="002659F1"/>
    <w:rsid w:val="00276A99"/>
    <w:rsid w:val="00286AD9"/>
    <w:rsid w:val="002966F3"/>
    <w:rsid w:val="002B3CBB"/>
    <w:rsid w:val="002B69F3"/>
    <w:rsid w:val="002B763A"/>
    <w:rsid w:val="002D382A"/>
    <w:rsid w:val="002F1EDD"/>
    <w:rsid w:val="003013F2"/>
    <w:rsid w:val="0030232A"/>
    <w:rsid w:val="0030694A"/>
    <w:rsid w:val="003069F4"/>
    <w:rsid w:val="00312DA4"/>
    <w:rsid w:val="0032172D"/>
    <w:rsid w:val="00360920"/>
    <w:rsid w:val="00384709"/>
    <w:rsid w:val="00386C35"/>
    <w:rsid w:val="003A3D77"/>
    <w:rsid w:val="003B1842"/>
    <w:rsid w:val="003B5AED"/>
    <w:rsid w:val="003C6B7B"/>
    <w:rsid w:val="004135BD"/>
    <w:rsid w:val="004302A4"/>
    <w:rsid w:val="004463BA"/>
    <w:rsid w:val="00477196"/>
    <w:rsid w:val="004822D4"/>
    <w:rsid w:val="0049290B"/>
    <w:rsid w:val="004A4451"/>
    <w:rsid w:val="004D3958"/>
    <w:rsid w:val="004F688A"/>
    <w:rsid w:val="005008DF"/>
    <w:rsid w:val="005045D0"/>
    <w:rsid w:val="00534C6C"/>
    <w:rsid w:val="00555554"/>
    <w:rsid w:val="005841C0"/>
    <w:rsid w:val="0059260F"/>
    <w:rsid w:val="005E5074"/>
    <w:rsid w:val="00612E4F"/>
    <w:rsid w:val="00613501"/>
    <w:rsid w:val="00615D5E"/>
    <w:rsid w:val="00622E99"/>
    <w:rsid w:val="00625E5D"/>
    <w:rsid w:val="0063737D"/>
    <w:rsid w:val="00657366"/>
    <w:rsid w:val="00657C61"/>
    <w:rsid w:val="0066370F"/>
    <w:rsid w:val="006A0784"/>
    <w:rsid w:val="006A697B"/>
    <w:rsid w:val="006B17FE"/>
    <w:rsid w:val="006B4DDE"/>
    <w:rsid w:val="006E4597"/>
    <w:rsid w:val="00743968"/>
    <w:rsid w:val="00752635"/>
    <w:rsid w:val="00785415"/>
    <w:rsid w:val="00786294"/>
    <w:rsid w:val="00791CB9"/>
    <w:rsid w:val="00793130"/>
    <w:rsid w:val="00797DEE"/>
    <w:rsid w:val="007A1BE1"/>
    <w:rsid w:val="007B3233"/>
    <w:rsid w:val="007B5A42"/>
    <w:rsid w:val="007C199B"/>
    <w:rsid w:val="007D3073"/>
    <w:rsid w:val="007D64B9"/>
    <w:rsid w:val="007D72D4"/>
    <w:rsid w:val="007E0452"/>
    <w:rsid w:val="00802270"/>
    <w:rsid w:val="008070C0"/>
    <w:rsid w:val="00811C12"/>
    <w:rsid w:val="00845778"/>
    <w:rsid w:val="00887E28"/>
    <w:rsid w:val="008D5C3A"/>
    <w:rsid w:val="008E2870"/>
    <w:rsid w:val="008E6DA2"/>
    <w:rsid w:val="008F6DD5"/>
    <w:rsid w:val="00907B1E"/>
    <w:rsid w:val="00943AFD"/>
    <w:rsid w:val="00963A51"/>
    <w:rsid w:val="00983B6E"/>
    <w:rsid w:val="009936F8"/>
    <w:rsid w:val="009A3772"/>
    <w:rsid w:val="009D17F0"/>
    <w:rsid w:val="00A30001"/>
    <w:rsid w:val="00A42796"/>
    <w:rsid w:val="00A5311D"/>
    <w:rsid w:val="00A74339"/>
    <w:rsid w:val="00AB39DE"/>
    <w:rsid w:val="00AD3B58"/>
    <w:rsid w:val="00AF56C6"/>
    <w:rsid w:val="00AF7CB2"/>
    <w:rsid w:val="00B032E8"/>
    <w:rsid w:val="00B21C38"/>
    <w:rsid w:val="00B326A9"/>
    <w:rsid w:val="00B57F96"/>
    <w:rsid w:val="00B61E67"/>
    <w:rsid w:val="00B67892"/>
    <w:rsid w:val="00BA4D33"/>
    <w:rsid w:val="00BC2D06"/>
    <w:rsid w:val="00C744EB"/>
    <w:rsid w:val="00C90702"/>
    <w:rsid w:val="00C917FF"/>
    <w:rsid w:val="00C9766A"/>
    <w:rsid w:val="00CC4F39"/>
    <w:rsid w:val="00CD44EB"/>
    <w:rsid w:val="00CD544C"/>
    <w:rsid w:val="00CF3E89"/>
    <w:rsid w:val="00CF4256"/>
    <w:rsid w:val="00D04FE8"/>
    <w:rsid w:val="00D176CF"/>
    <w:rsid w:val="00D17AD5"/>
    <w:rsid w:val="00D271E3"/>
    <w:rsid w:val="00D345DC"/>
    <w:rsid w:val="00D47A80"/>
    <w:rsid w:val="00D85807"/>
    <w:rsid w:val="00D87349"/>
    <w:rsid w:val="00D91EE9"/>
    <w:rsid w:val="00D9627A"/>
    <w:rsid w:val="00D97220"/>
    <w:rsid w:val="00E14D47"/>
    <w:rsid w:val="00E1641C"/>
    <w:rsid w:val="00E21F12"/>
    <w:rsid w:val="00E26708"/>
    <w:rsid w:val="00E34958"/>
    <w:rsid w:val="00E368E9"/>
    <w:rsid w:val="00E37AB0"/>
    <w:rsid w:val="00E71C39"/>
    <w:rsid w:val="00EA56E6"/>
    <w:rsid w:val="00EA694D"/>
    <w:rsid w:val="00EC335F"/>
    <w:rsid w:val="00EC48FB"/>
    <w:rsid w:val="00ED2EC9"/>
    <w:rsid w:val="00ED3965"/>
    <w:rsid w:val="00EF232A"/>
    <w:rsid w:val="00F05A69"/>
    <w:rsid w:val="00F21941"/>
    <w:rsid w:val="00F43FFD"/>
    <w:rsid w:val="00F44236"/>
    <w:rsid w:val="00F52517"/>
    <w:rsid w:val="00F86ECB"/>
    <w:rsid w:val="00F926C2"/>
    <w:rsid w:val="00FA57B2"/>
    <w:rsid w:val="00FA7D71"/>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State"/>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B3C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David.michels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774</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6011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2024-10-30T20:17:00Z</dcterms:created>
  <dcterms:modified xsi:type="dcterms:W3CDTF">2024-10-30T20:20:00Z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